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3EA118" w14:textId="77777777" w:rsidR="00626193" w:rsidRDefault="00626193" w:rsidP="00495DC8">
      <w:pPr>
        <w:pBdr>
          <w:top w:val="single" w:sz="4" w:space="1" w:color="auto"/>
          <w:left w:val="single" w:sz="4" w:space="4" w:color="auto"/>
          <w:bottom w:val="single" w:sz="4" w:space="1" w:color="auto"/>
          <w:right w:val="single" w:sz="4" w:space="4" w:color="auto"/>
        </w:pBdr>
        <w:shd w:val="clear" w:color="auto" w:fill="BDD6EE"/>
        <w:rPr>
          <w:b/>
          <w:sz w:val="26"/>
          <w:szCs w:val="26"/>
        </w:rPr>
      </w:pPr>
      <w:bookmarkStart w:id="0" w:name="_GoBack"/>
      <w:bookmarkEnd w:id="0"/>
      <w:r>
        <w:rPr>
          <w:b/>
          <w:sz w:val="28"/>
        </w:rPr>
        <w:t xml:space="preserve">A-I – </w:t>
      </w:r>
      <w:r>
        <w:rPr>
          <w:b/>
          <w:sz w:val="26"/>
          <w:szCs w:val="26"/>
        </w:rPr>
        <w:t>Základní informace o žádosti o akreditaci</w:t>
      </w:r>
    </w:p>
    <w:p w14:paraId="1CB6DB2E" w14:textId="77777777" w:rsidR="00626193" w:rsidRDefault="00626193" w:rsidP="00495DC8">
      <w:pPr>
        <w:rPr>
          <w:b/>
          <w:sz w:val="28"/>
        </w:rPr>
      </w:pPr>
    </w:p>
    <w:p w14:paraId="2E0335CD" w14:textId="77777777" w:rsidR="00626193" w:rsidRDefault="00626193" w:rsidP="00495DC8">
      <w:pPr>
        <w:spacing w:after="240"/>
        <w:rPr>
          <w:b/>
          <w:sz w:val="28"/>
        </w:rPr>
      </w:pPr>
      <w:r>
        <w:rPr>
          <w:b/>
          <w:sz w:val="28"/>
        </w:rPr>
        <w:t>Název vysoké školy:  Univerzita Tomáše Bati ve Zlíně</w:t>
      </w:r>
    </w:p>
    <w:p w14:paraId="4C33B4E4" w14:textId="77777777" w:rsidR="00626193" w:rsidRDefault="00626193" w:rsidP="00495DC8">
      <w:pPr>
        <w:spacing w:after="240"/>
        <w:ind w:left="3686" w:hanging="3686"/>
        <w:rPr>
          <w:b/>
          <w:sz w:val="28"/>
        </w:rPr>
      </w:pPr>
    </w:p>
    <w:p w14:paraId="76AF6A3D" w14:textId="77777777" w:rsidR="00626193" w:rsidRDefault="00626193" w:rsidP="00495DC8">
      <w:pPr>
        <w:spacing w:after="240"/>
        <w:rPr>
          <w:b/>
          <w:sz w:val="28"/>
        </w:rPr>
      </w:pPr>
      <w:r>
        <w:rPr>
          <w:b/>
          <w:sz w:val="28"/>
        </w:rPr>
        <w:t>Název součásti vysoké školy:</w:t>
      </w:r>
      <w:r>
        <w:rPr>
          <w:b/>
          <w:sz w:val="28"/>
        </w:rPr>
        <w:tab/>
        <w:t>Fakulta logistiky a krizového řízení</w:t>
      </w:r>
      <w:r>
        <w:rPr>
          <w:b/>
          <w:sz w:val="28"/>
        </w:rPr>
        <w:tab/>
      </w:r>
    </w:p>
    <w:p w14:paraId="428B9714" w14:textId="77777777" w:rsidR="00626193" w:rsidRDefault="00626193" w:rsidP="00495DC8">
      <w:pPr>
        <w:spacing w:after="240"/>
        <w:ind w:left="3544" w:hanging="3544"/>
        <w:rPr>
          <w:b/>
          <w:sz w:val="28"/>
        </w:rPr>
      </w:pPr>
    </w:p>
    <w:p w14:paraId="002FA9EB" w14:textId="77777777" w:rsidR="00626193" w:rsidRDefault="00626193" w:rsidP="00495DC8">
      <w:pPr>
        <w:spacing w:after="240"/>
        <w:rPr>
          <w:b/>
          <w:sz w:val="28"/>
        </w:rPr>
      </w:pPr>
      <w:r>
        <w:rPr>
          <w:b/>
          <w:sz w:val="28"/>
        </w:rPr>
        <w:t>Název spolupracující instituce:</w:t>
      </w:r>
    </w:p>
    <w:p w14:paraId="3F965312" w14:textId="77777777" w:rsidR="00626193" w:rsidRDefault="00626193" w:rsidP="00495DC8">
      <w:pPr>
        <w:spacing w:after="240"/>
        <w:rPr>
          <w:b/>
          <w:sz w:val="28"/>
        </w:rPr>
      </w:pPr>
    </w:p>
    <w:p w14:paraId="04FDA3F3" w14:textId="77777777" w:rsidR="00626193" w:rsidRDefault="00626193" w:rsidP="00495DC8">
      <w:pPr>
        <w:spacing w:after="240"/>
        <w:rPr>
          <w:b/>
          <w:sz w:val="28"/>
        </w:rPr>
      </w:pPr>
      <w:r>
        <w:rPr>
          <w:b/>
          <w:sz w:val="28"/>
        </w:rPr>
        <w:t>Název studijního programu:</w:t>
      </w:r>
      <w:r>
        <w:rPr>
          <w:b/>
          <w:sz w:val="28"/>
        </w:rPr>
        <w:tab/>
        <w:t>Environmentální bezpečnost</w:t>
      </w:r>
    </w:p>
    <w:p w14:paraId="11874AF1" w14:textId="77777777" w:rsidR="00626193" w:rsidRDefault="00626193" w:rsidP="00495DC8">
      <w:pPr>
        <w:spacing w:after="240"/>
        <w:rPr>
          <w:b/>
          <w:sz w:val="28"/>
        </w:rPr>
      </w:pPr>
    </w:p>
    <w:p w14:paraId="0E52B2BB" w14:textId="77777777" w:rsidR="00626193" w:rsidRPr="00964382" w:rsidRDefault="00626193" w:rsidP="00495DC8">
      <w:pPr>
        <w:spacing w:after="240"/>
        <w:ind w:left="3544" w:hanging="3544"/>
        <w:rPr>
          <w:strike/>
          <w:sz w:val="28"/>
        </w:rPr>
      </w:pPr>
      <w:r>
        <w:rPr>
          <w:b/>
          <w:sz w:val="28"/>
        </w:rPr>
        <w:t>Typ žádosti o akreditaci:</w:t>
      </w:r>
      <w:r>
        <w:rPr>
          <w:sz w:val="28"/>
        </w:rPr>
        <w:tab/>
      </w:r>
      <w:r w:rsidRPr="00872A2C">
        <w:rPr>
          <w:strike/>
          <w:sz w:val="24"/>
        </w:rPr>
        <w:t>udělení akreditace</w:t>
      </w:r>
      <w:r>
        <w:rPr>
          <w:sz w:val="24"/>
        </w:rPr>
        <w:t xml:space="preserve"> – </w:t>
      </w:r>
      <w:r w:rsidRPr="00872A2C">
        <w:rPr>
          <w:sz w:val="24"/>
        </w:rPr>
        <w:t>prodloužení platnosti akreditace –</w:t>
      </w:r>
      <w:r w:rsidRPr="00964382">
        <w:rPr>
          <w:strike/>
          <w:sz w:val="24"/>
        </w:rPr>
        <w:t xml:space="preserve"> rozšíření akreditace</w:t>
      </w:r>
    </w:p>
    <w:p w14:paraId="159F65BC" w14:textId="77777777" w:rsidR="00626193" w:rsidRDefault="00626193" w:rsidP="00495DC8">
      <w:pPr>
        <w:spacing w:after="240"/>
        <w:rPr>
          <w:b/>
          <w:sz w:val="28"/>
        </w:rPr>
      </w:pPr>
    </w:p>
    <w:p w14:paraId="1F0EA0CF" w14:textId="77777777" w:rsidR="00626193" w:rsidRDefault="00626193" w:rsidP="00495DC8">
      <w:pPr>
        <w:spacing w:after="240"/>
        <w:rPr>
          <w:b/>
          <w:sz w:val="28"/>
        </w:rPr>
      </w:pPr>
      <w:r>
        <w:rPr>
          <w:b/>
          <w:sz w:val="28"/>
        </w:rPr>
        <w:t>Schvalující orgán: Rada pro vnitřní hodnocení UTB</w:t>
      </w:r>
    </w:p>
    <w:p w14:paraId="0F3BF1EE" w14:textId="77777777" w:rsidR="00626193" w:rsidRDefault="00626193" w:rsidP="00495DC8">
      <w:pPr>
        <w:spacing w:after="240"/>
        <w:rPr>
          <w:b/>
          <w:sz w:val="28"/>
        </w:rPr>
      </w:pPr>
    </w:p>
    <w:p w14:paraId="09BCEAF1" w14:textId="77777777" w:rsidR="00626193" w:rsidRDefault="00626193" w:rsidP="00495DC8">
      <w:pPr>
        <w:spacing w:after="240"/>
        <w:rPr>
          <w:b/>
          <w:sz w:val="28"/>
        </w:rPr>
      </w:pPr>
      <w:r>
        <w:rPr>
          <w:b/>
          <w:sz w:val="28"/>
        </w:rPr>
        <w:t>Datum schválení žádosti:</w:t>
      </w:r>
    </w:p>
    <w:p w14:paraId="2F8DCADC" w14:textId="77777777" w:rsidR="00626193" w:rsidRDefault="00626193" w:rsidP="00495DC8">
      <w:pPr>
        <w:spacing w:after="240"/>
        <w:rPr>
          <w:b/>
          <w:sz w:val="28"/>
        </w:rPr>
      </w:pPr>
    </w:p>
    <w:p w14:paraId="6DAC334F" w14:textId="77777777" w:rsidR="00626193" w:rsidRDefault="00626193" w:rsidP="00495DC8">
      <w:pPr>
        <w:spacing w:after="240"/>
        <w:rPr>
          <w:b/>
          <w:sz w:val="28"/>
        </w:rPr>
      </w:pPr>
      <w:r>
        <w:rPr>
          <w:b/>
          <w:sz w:val="28"/>
        </w:rPr>
        <w:t>Odkaz na elektronickou podobu žádosti:</w:t>
      </w:r>
    </w:p>
    <w:p w14:paraId="0239524B" w14:textId="77777777" w:rsidR="00626193" w:rsidRDefault="00626193" w:rsidP="00495DC8">
      <w:pPr>
        <w:spacing w:after="240"/>
        <w:rPr>
          <w:b/>
          <w:sz w:val="28"/>
        </w:rPr>
      </w:pPr>
    </w:p>
    <w:p w14:paraId="6C16ACA2" w14:textId="77777777" w:rsidR="00626193" w:rsidRPr="00964382" w:rsidRDefault="00626193" w:rsidP="00495DC8">
      <w:pPr>
        <w:spacing w:after="240"/>
        <w:rPr>
          <w:b/>
          <w:sz w:val="28"/>
        </w:rPr>
      </w:pPr>
      <w:r>
        <w:rPr>
          <w:b/>
          <w:sz w:val="28"/>
        </w:rPr>
        <w:t xml:space="preserve">Odkazy na relevantní vnitřní předpisy:  </w:t>
      </w:r>
      <w:hyperlink r:id="rId8" w:history="1">
        <w:r w:rsidRPr="00470D5D">
          <w:rPr>
            <w:rStyle w:val="Hypertextovodkaz"/>
            <w:sz w:val="28"/>
          </w:rPr>
          <w:t>http://www.utb.cz/o-univerzite/vnitrni-predpisy</w:t>
        </w:r>
      </w:hyperlink>
      <w:r>
        <w:rPr>
          <w:b/>
          <w:sz w:val="28"/>
        </w:rPr>
        <w:t xml:space="preserve"> </w:t>
      </w:r>
    </w:p>
    <w:p w14:paraId="3CE9B532" w14:textId="77777777" w:rsidR="00626193" w:rsidRDefault="00626193" w:rsidP="00495DC8">
      <w:pPr>
        <w:spacing w:after="240"/>
        <w:rPr>
          <w:b/>
          <w:sz w:val="28"/>
        </w:rPr>
      </w:pPr>
    </w:p>
    <w:p w14:paraId="6CD910C2" w14:textId="77777777" w:rsidR="00626193" w:rsidRPr="00964382" w:rsidRDefault="00626193" w:rsidP="00495DC8">
      <w:pPr>
        <w:spacing w:after="240"/>
        <w:rPr>
          <w:b/>
          <w:color w:val="FF0000"/>
          <w:sz w:val="28"/>
        </w:rPr>
      </w:pPr>
      <w:r>
        <w:rPr>
          <w:b/>
          <w:sz w:val="28"/>
        </w:rPr>
        <w:t xml:space="preserve">ISCED F: </w:t>
      </w:r>
      <w:r>
        <w:rPr>
          <w:b/>
          <w:color w:val="FF0000"/>
          <w:sz w:val="28"/>
        </w:rPr>
        <w:t>0532</w:t>
      </w:r>
      <w:ins w:id="1" w:author="Jiří Lehejček" w:date="2018-11-07T13:14:00Z">
        <w:r>
          <w:rPr>
            <w:b/>
            <w:color w:val="FF0000"/>
            <w:sz w:val="28"/>
          </w:rPr>
          <w:t xml:space="preserve"> „Vědy o Zemi“</w:t>
        </w:r>
      </w:ins>
    </w:p>
    <w:p w14:paraId="5E64DB42" w14:textId="77777777" w:rsidR="00626193" w:rsidRDefault="00626193"/>
    <w:p w14:paraId="5E3C6BAF" w14:textId="77777777" w:rsidR="00490D75" w:rsidRDefault="00490D75"/>
    <w:p w14:paraId="4EFC0A51" w14:textId="77777777" w:rsidR="00626193" w:rsidRDefault="00626193"/>
    <w:p w14:paraId="362494ED" w14:textId="77777777" w:rsidR="00626193" w:rsidRDefault="00626193"/>
    <w:p w14:paraId="34721739" w14:textId="77777777" w:rsidR="00626193" w:rsidRDefault="00626193"/>
    <w:p w14:paraId="17F1B85B" w14:textId="77777777" w:rsidR="00626193" w:rsidRDefault="00626193"/>
    <w:p w14:paraId="2F3A3BF3" w14:textId="77777777" w:rsidR="00626193" w:rsidRDefault="00626193"/>
    <w:p w14:paraId="681A984A" w14:textId="77777777" w:rsidR="00626193" w:rsidRDefault="00626193"/>
    <w:p w14:paraId="5F5145DE" w14:textId="77777777" w:rsidR="00626193" w:rsidRDefault="00626193"/>
    <w:tbl>
      <w:tblPr>
        <w:tblW w:w="9284" w:type="dxa"/>
        <w:tblInd w:w="-53" w:type="dxa"/>
        <w:tblBorders>
          <w:top w:val="single" w:sz="4" w:space="0" w:color="00000A"/>
          <w:left w:val="single" w:sz="4" w:space="0" w:color="00000A"/>
          <w:bottom w:val="double" w:sz="4" w:space="0" w:color="00000A"/>
          <w:right w:val="single" w:sz="4" w:space="0" w:color="00000A"/>
          <w:insideH w:val="double" w:sz="4" w:space="0" w:color="00000A"/>
          <w:insideV w:val="single" w:sz="4" w:space="0" w:color="00000A"/>
        </w:tblBorders>
        <w:tblCellMar>
          <w:left w:w="30" w:type="dxa"/>
          <w:right w:w="70" w:type="dxa"/>
        </w:tblCellMar>
        <w:tblLook w:val="0000" w:firstRow="0" w:lastRow="0" w:firstColumn="0" w:lastColumn="0" w:noHBand="0" w:noVBand="0"/>
      </w:tblPr>
      <w:tblGrid>
        <w:gridCol w:w="3165"/>
        <w:gridCol w:w="1542"/>
        <w:gridCol w:w="2840"/>
        <w:gridCol w:w="1737"/>
      </w:tblGrid>
      <w:tr w:rsidR="00626193" w14:paraId="27A40299" w14:textId="77777777">
        <w:tc>
          <w:tcPr>
            <w:tcW w:w="9283" w:type="dxa"/>
            <w:gridSpan w:val="4"/>
            <w:tcBorders>
              <w:top w:val="single" w:sz="4" w:space="0" w:color="00000A"/>
              <w:left w:val="single" w:sz="4" w:space="0" w:color="00000A"/>
              <w:bottom w:val="double" w:sz="4" w:space="0" w:color="00000A"/>
              <w:right w:val="single" w:sz="4" w:space="0" w:color="00000A"/>
            </w:tcBorders>
            <w:shd w:val="clear" w:color="auto" w:fill="BDD6EE"/>
            <w:tcMar>
              <w:left w:w="30" w:type="dxa"/>
            </w:tcMar>
          </w:tcPr>
          <w:p w14:paraId="4BF24092" w14:textId="77777777" w:rsidR="00626193" w:rsidRDefault="00626193">
            <w:pPr>
              <w:jc w:val="both"/>
            </w:pPr>
            <w:ins w:id="2" w:author="Matyas Adam" w:date="2018-11-15T12:49:00Z">
              <w:r>
                <w:rPr>
                  <w:b/>
                  <w:sz w:val="28"/>
                </w:rPr>
                <w:lastRenderedPageBreak/>
                <w:softHyphen/>
              </w:r>
              <w:r>
                <w:rPr>
                  <w:b/>
                  <w:sz w:val="28"/>
                </w:rPr>
                <w:softHyphen/>
              </w:r>
            </w:ins>
            <w:r>
              <w:rPr>
                <w:b/>
                <w:sz w:val="28"/>
              </w:rPr>
              <w:t xml:space="preserve">B-I – </w:t>
            </w:r>
            <w:r>
              <w:rPr>
                <w:b/>
                <w:sz w:val="26"/>
                <w:szCs w:val="26"/>
              </w:rPr>
              <w:t>Charakteristika studijního programu</w:t>
            </w:r>
          </w:p>
        </w:tc>
      </w:tr>
      <w:tr w:rsidR="00626193" w14:paraId="5F882EE1" w14:textId="77777777">
        <w:tc>
          <w:tcPr>
            <w:tcW w:w="3164" w:type="dxa"/>
            <w:tcBorders>
              <w:top w:val="single" w:sz="4" w:space="0" w:color="00000A"/>
              <w:left w:val="single" w:sz="4" w:space="0" w:color="00000A"/>
              <w:bottom w:val="single" w:sz="2" w:space="0" w:color="00000A"/>
              <w:right w:val="single" w:sz="4" w:space="0" w:color="00000A"/>
            </w:tcBorders>
            <w:shd w:val="clear" w:color="auto" w:fill="F7CAAC"/>
            <w:tcMar>
              <w:left w:w="30" w:type="dxa"/>
            </w:tcMar>
          </w:tcPr>
          <w:p w14:paraId="5A046E17" w14:textId="77777777" w:rsidR="00626193" w:rsidRDefault="00626193">
            <w:pPr>
              <w:jc w:val="both"/>
            </w:pPr>
            <w:r>
              <w:rPr>
                <w:b/>
              </w:rPr>
              <w:t>Název studijního programu</w:t>
            </w:r>
          </w:p>
        </w:tc>
        <w:tc>
          <w:tcPr>
            <w:tcW w:w="6119" w:type="dxa"/>
            <w:gridSpan w:val="3"/>
            <w:tcBorders>
              <w:top w:val="single" w:sz="4" w:space="0" w:color="00000A"/>
              <w:left w:val="single" w:sz="4" w:space="0" w:color="00000A"/>
              <w:bottom w:val="single" w:sz="2" w:space="0" w:color="00000A"/>
              <w:right w:val="single" w:sz="4" w:space="0" w:color="00000A"/>
            </w:tcBorders>
            <w:shd w:val="clear" w:color="auto" w:fill="auto"/>
            <w:tcMar>
              <w:left w:w="30" w:type="dxa"/>
            </w:tcMar>
          </w:tcPr>
          <w:p w14:paraId="77003F45" w14:textId="77777777" w:rsidR="00626193" w:rsidRDefault="00626193">
            <w:r>
              <w:t>Environmentální bezpečnost</w:t>
            </w:r>
          </w:p>
        </w:tc>
      </w:tr>
      <w:tr w:rsidR="00626193" w14:paraId="5D321204" w14:textId="77777777">
        <w:tc>
          <w:tcPr>
            <w:tcW w:w="3164" w:type="dxa"/>
            <w:tcBorders>
              <w:top w:val="single" w:sz="4" w:space="0" w:color="00000A"/>
              <w:left w:val="single" w:sz="4" w:space="0" w:color="00000A"/>
              <w:bottom w:val="single" w:sz="2" w:space="0" w:color="00000A"/>
              <w:right w:val="single" w:sz="4" w:space="0" w:color="00000A"/>
            </w:tcBorders>
            <w:shd w:val="clear" w:color="auto" w:fill="F7CAAC"/>
            <w:tcMar>
              <w:left w:w="30" w:type="dxa"/>
            </w:tcMar>
          </w:tcPr>
          <w:p w14:paraId="067B4E79" w14:textId="77777777" w:rsidR="00626193" w:rsidRDefault="00626193">
            <w:pPr>
              <w:jc w:val="both"/>
            </w:pPr>
            <w:r>
              <w:rPr>
                <w:b/>
              </w:rPr>
              <w:t>Typ studijního programu</w:t>
            </w:r>
          </w:p>
        </w:tc>
        <w:tc>
          <w:tcPr>
            <w:tcW w:w="6119" w:type="dxa"/>
            <w:gridSpan w:val="3"/>
            <w:tcBorders>
              <w:top w:val="single" w:sz="4" w:space="0" w:color="00000A"/>
              <w:left w:val="single" w:sz="4" w:space="0" w:color="00000A"/>
              <w:bottom w:val="single" w:sz="2" w:space="0" w:color="00000A"/>
              <w:right w:val="single" w:sz="4" w:space="0" w:color="00000A"/>
            </w:tcBorders>
            <w:shd w:val="clear" w:color="auto" w:fill="auto"/>
            <w:tcMar>
              <w:left w:w="30" w:type="dxa"/>
            </w:tcMar>
          </w:tcPr>
          <w:p w14:paraId="437E3E8A" w14:textId="77777777" w:rsidR="00626193" w:rsidRDefault="00626193">
            <w:r>
              <w:t>bakalářský</w:t>
            </w:r>
          </w:p>
        </w:tc>
      </w:tr>
      <w:tr w:rsidR="00626193" w14:paraId="2565F46A" w14:textId="77777777">
        <w:tc>
          <w:tcPr>
            <w:tcW w:w="3164" w:type="dxa"/>
            <w:tcBorders>
              <w:top w:val="single" w:sz="4" w:space="0" w:color="00000A"/>
              <w:left w:val="single" w:sz="4" w:space="0" w:color="00000A"/>
              <w:bottom w:val="single" w:sz="2" w:space="0" w:color="00000A"/>
              <w:right w:val="single" w:sz="4" w:space="0" w:color="00000A"/>
            </w:tcBorders>
            <w:shd w:val="clear" w:color="auto" w:fill="F7CAAC"/>
            <w:tcMar>
              <w:left w:w="30" w:type="dxa"/>
            </w:tcMar>
          </w:tcPr>
          <w:p w14:paraId="64EA1425" w14:textId="77777777" w:rsidR="00626193" w:rsidRDefault="00626193">
            <w:pPr>
              <w:jc w:val="both"/>
            </w:pPr>
            <w:r>
              <w:rPr>
                <w:b/>
              </w:rPr>
              <w:t>Profil studijního programu</w:t>
            </w:r>
          </w:p>
        </w:tc>
        <w:tc>
          <w:tcPr>
            <w:tcW w:w="6119" w:type="dxa"/>
            <w:gridSpan w:val="3"/>
            <w:tcBorders>
              <w:top w:val="single" w:sz="4" w:space="0" w:color="00000A"/>
              <w:left w:val="single" w:sz="4" w:space="0" w:color="00000A"/>
              <w:bottom w:val="single" w:sz="2" w:space="0" w:color="00000A"/>
              <w:right w:val="single" w:sz="4" w:space="0" w:color="00000A"/>
            </w:tcBorders>
            <w:shd w:val="clear" w:color="auto" w:fill="auto"/>
            <w:tcMar>
              <w:left w:w="30" w:type="dxa"/>
            </w:tcMar>
          </w:tcPr>
          <w:p w14:paraId="0313B07A" w14:textId="77777777" w:rsidR="00626193" w:rsidRDefault="00626193">
            <w:r>
              <w:t>akademicky zaměřený</w:t>
            </w:r>
          </w:p>
        </w:tc>
      </w:tr>
      <w:tr w:rsidR="00626193" w14:paraId="1940B634" w14:textId="77777777">
        <w:tc>
          <w:tcPr>
            <w:tcW w:w="3164" w:type="dxa"/>
            <w:tcBorders>
              <w:top w:val="single" w:sz="4" w:space="0" w:color="00000A"/>
              <w:left w:val="single" w:sz="4" w:space="0" w:color="00000A"/>
              <w:bottom w:val="single" w:sz="2" w:space="0" w:color="00000A"/>
              <w:right w:val="single" w:sz="4" w:space="0" w:color="00000A"/>
            </w:tcBorders>
            <w:shd w:val="clear" w:color="auto" w:fill="F7CAAC"/>
            <w:tcMar>
              <w:left w:w="30" w:type="dxa"/>
            </w:tcMar>
          </w:tcPr>
          <w:p w14:paraId="535E53E9" w14:textId="77777777" w:rsidR="00626193" w:rsidRDefault="00626193">
            <w:pPr>
              <w:jc w:val="both"/>
            </w:pPr>
            <w:r>
              <w:rPr>
                <w:b/>
              </w:rPr>
              <w:t>Forma studia</w:t>
            </w:r>
          </w:p>
        </w:tc>
        <w:tc>
          <w:tcPr>
            <w:tcW w:w="6119" w:type="dxa"/>
            <w:gridSpan w:val="3"/>
            <w:tcBorders>
              <w:top w:val="single" w:sz="4" w:space="0" w:color="00000A"/>
              <w:left w:val="single" w:sz="4" w:space="0" w:color="00000A"/>
              <w:bottom w:val="single" w:sz="2" w:space="0" w:color="00000A"/>
              <w:right w:val="single" w:sz="4" w:space="0" w:color="00000A"/>
            </w:tcBorders>
            <w:shd w:val="clear" w:color="auto" w:fill="auto"/>
            <w:tcMar>
              <w:left w:w="30" w:type="dxa"/>
            </w:tcMar>
          </w:tcPr>
          <w:p w14:paraId="64C5F479" w14:textId="77777777" w:rsidR="00626193" w:rsidRDefault="00626193">
            <w:r>
              <w:t>prezenční</w:t>
            </w:r>
          </w:p>
        </w:tc>
      </w:tr>
      <w:tr w:rsidR="00626193" w14:paraId="708D6736" w14:textId="77777777">
        <w:tc>
          <w:tcPr>
            <w:tcW w:w="3164" w:type="dxa"/>
            <w:tcBorders>
              <w:top w:val="single" w:sz="4" w:space="0" w:color="00000A"/>
              <w:left w:val="single" w:sz="4" w:space="0" w:color="00000A"/>
              <w:bottom w:val="single" w:sz="2" w:space="0" w:color="00000A"/>
              <w:right w:val="single" w:sz="4" w:space="0" w:color="00000A"/>
            </w:tcBorders>
            <w:shd w:val="clear" w:color="auto" w:fill="F7CAAC"/>
            <w:tcMar>
              <w:left w:w="30" w:type="dxa"/>
            </w:tcMar>
          </w:tcPr>
          <w:p w14:paraId="629AA01C" w14:textId="77777777" w:rsidR="00626193" w:rsidRDefault="00626193">
            <w:pPr>
              <w:jc w:val="both"/>
            </w:pPr>
            <w:r>
              <w:rPr>
                <w:b/>
              </w:rPr>
              <w:t>Standardní doba studia</w:t>
            </w:r>
          </w:p>
        </w:tc>
        <w:tc>
          <w:tcPr>
            <w:tcW w:w="6119" w:type="dxa"/>
            <w:gridSpan w:val="3"/>
            <w:tcBorders>
              <w:top w:val="single" w:sz="4" w:space="0" w:color="00000A"/>
              <w:left w:val="single" w:sz="4" w:space="0" w:color="00000A"/>
              <w:bottom w:val="single" w:sz="2" w:space="0" w:color="00000A"/>
              <w:right w:val="single" w:sz="4" w:space="0" w:color="00000A"/>
            </w:tcBorders>
            <w:shd w:val="clear" w:color="auto" w:fill="auto"/>
            <w:tcMar>
              <w:left w:w="30" w:type="dxa"/>
            </w:tcMar>
          </w:tcPr>
          <w:p w14:paraId="60FD4D5A" w14:textId="77777777" w:rsidR="00626193" w:rsidRDefault="00626193">
            <w:r>
              <w:t>3</w:t>
            </w:r>
          </w:p>
        </w:tc>
      </w:tr>
      <w:tr w:rsidR="00626193" w14:paraId="7B36912A" w14:textId="77777777">
        <w:tc>
          <w:tcPr>
            <w:tcW w:w="3164" w:type="dxa"/>
            <w:tcBorders>
              <w:top w:val="single" w:sz="4" w:space="0" w:color="00000A"/>
              <w:left w:val="single" w:sz="4" w:space="0" w:color="00000A"/>
              <w:bottom w:val="single" w:sz="2" w:space="0" w:color="00000A"/>
              <w:right w:val="single" w:sz="4" w:space="0" w:color="00000A"/>
            </w:tcBorders>
            <w:shd w:val="clear" w:color="auto" w:fill="F7CAAC"/>
            <w:tcMar>
              <w:left w:w="30" w:type="dxa"/>
            </w:tcMar>
          </w:tcPr>
          <w:p w14:paraId="7BBD6392" w14:textId="77777777" w:rsidR="00626193" w:rsidRDefault="00626193">
            <w:pPr>
              <w:jc w:val="both"/>
            </w:pPr>
            <w:r>
              <w:rPr>
                <w:b/>
              </w:rPr>
              <w:t>Jazyk studia</w:t>
            </w:r>
          </w:p>
        </w:tc>
        <w:tc>
          <w:tcPr>
            <w:tcW w:w="6119" w:type="dxa"/>
            <w:gridSpan w:val="3"/>
            <w:tcBorders>
              <w:top w:val="single" w:sz="4" w:space="0" w:color="00000A"/>
              <w:left w:val="single" w:sz="4" w:space="0" w:color="00000A"/>
              <w:bottom w:val="single" w:sz="2" w:space="0" w:color="00000A"/>
              <w:right w:val="single" w:sz="4" w:space="0" w:color="00000A"/>
            </w:tcBorders>
            <w:shd w:val="clear" w:color="auto" w:fill="auto"/>
            <w:tcMar>
              <w:left w:w="30" w:type="dxa"/>
            </w:tcMar>
          </w:tcPr>
          <w:p w14:paraId="2BA1DA0B" w14:textId="77777777" w:rsidR="00626193" w:rsidRDefault="00626193">
            <w:r>
              <w:t>český</w:t>
            </w:r>
          </w:p>
        </w:tc>
      </w:tr>
      <w:tr w:rsidR="00626193" w14:paraId="769D0C30" w14:textId="77777777">
        <w:tc>
          <w:tcPr>
            <w:tcW w:w="3164" w:type="dxa"/>
            <w:tcBorders>
              <w:top w:val="single" w:sz="4" w:space="0" w:color="00000A"/>
              <w:left w:val="single" w:sz="4" w:space="0" w:color="00000A"/>
              <w:bottom w:val="single" w:sz="2" w:space="0" w:color="00000A"/>
              <w:right w:val="single" w:sz="4" w:space="0" w:color="00000A"/>
            </w:tcBorders>
            <w:shd w:val="clear" w:color="auto" w:fill="F7CAAC"/>
            <w:tcMar>
              <w:left w:w="30" w:type="dxa"/>
            </w:tcMar>
          </w:tcPr>
          <w:p w14:paraId="776BE8CC" w14:textId="77777777" w:rsidR="00626193" w:rsidRDefault="00626193">
            <w:pPr>
              <w:jc w:val="both"/>
            </w:pPr>
            <w:r>
              <w:rPr>
                <w:b/>
              </w:rPr>
              <w:t>Udělovaný akademický titul</w:t>
            </w:r>
          </w:p>
        </w:tc>
        <w:tc>
          <w:tcPr>
            <w:tcW w:w="6119" w:type="dxa"/>
            <w:gridSpan w:val="3"/>
            <w:tcBorders>
              <w:top w:val="single" w:sz="4" w:space="0" w:color="00000A"/>
              <w:left w:val="single" w:sz="4" w:space="0" w:color="00000A"/>
              <w:bottom w:val="single" w:sz="2" w:space="0" w:color="00000A"/>
              <w:right w:val="single" w:sz="4" w:space="0" w:color="00000A"/>
            </w:tcBorders>
            <w:shd w:val="clear" w:color="auto" w:fill="auto"/>
            <w:tcMar>
              <w:left w:w="30" w:type="dxa"/>
            </w:tcMar>
          </w:tcPr>
          <w:p w14:paraId="01CED3B9" w14:textId="77777777" w:rsidR="00626193" w:rsidRDefault="00626193">
            <w:r>
              <w:t>Bc.</w:t>
            </w:r>
          </w:p>
        </w:tc>
      </w:tr>
      <w:tr w:rsidR="00626193" w14:paraId="0A8165FF" w14:textId="77777777">
        <w:tc>
          <w:tcPr>
            <w:tcW w:w="3164" w:type="dxa"/>
            <w:tcBorders>
              <w:top w:val="single" w:sz="4" w:space="0" w:color="00000A"/>
              <w:left w:val="single" w:sz="4" w:space="0" w:color="00000A"/>
              <w:bottom w:val="single" w:sz="2" w:space="0" w:color="00000A"/>
              <w:right w:val="single" w:sz="4" w:space="0" w:color="00000A"/>
            </w:tcBorders>
            <w:shd w:val="clear" w:color="auto" w:fill="F7CAAC"/>
            <w:tcMar>
              <w:left w:w="30" w:type="dxa"/>
            </w:tcMar>
          </w:tcPr>
          <w:p w14:paraId="01E97F2F" w14:textId="77777777" w:rsidR="00626193" w:rsidRDefault="00626193">
            <w:pPr>
              <w:jc w:val="both"/>
            </w:pPr>
            <w:r>
              <w:rPr>
                <w:b/>
              </w:rPr>
              <w:t>Rigorózní řízení</w:t>
            </w:r>
          </w:p>
        </w:tc>
        <w:tc>
          <w:tcPr>
            <w:tcW w:w="1542" w:type="dxa"/>
            <w:tcBorders>
              <w:top w:val="single" w:sz="4" w:space="0" w:color="00000A"/>
              <w:left w:val="single" w:sz="4" w:space="0" w:color="00000A"/>
              <w:bottom w:val="single" w:sz="2" w:space="0" w:color="00000A"/>
              <w:right w:val="single" w:sz="4" w:space="0" w:color="00000A"/>
            </w:tcBorders>
            <w:shd w:val="clear" w:color="auto" w:fill="auto"/>
            <w:tcMar>
              <w:left w:w="30" w:type="dxa"/>
            </w:tcMar>
          </w:tcPr>
          <w:p w14:paraId="75C0EE49" w14:textId="77777777" w:rsidR="00626193" w:rsidRDefault="00626193">
            <w:pPr>
              <w:rPr>
                <w:b/>
                <w:bCs/>
              </w:rPr>
            </w:pPr>
            <w:r>
              <w:rPr>
                <w:bCs/>
              </w:rPr>
              <w:t>ne</w:t>
            </w:r>
          </w:p>
        </w:tc>
        <w:tc>
          <w:tcPr>
            <w:tcW w:w="2840" w:type="dxa"/>
            <w:tcBorders>
              <w:top w:val="single" w:sz="4" w:space="0" w:color="00000A"/>
              <w:left w:val="single" w:sz="4" w:space="0" w:color="00000A"/>
              <w:bottom w:val="single" w:sz="2" w:space="0" w:color="00000A"/>
              <w:right w:val="single" w:sz="4" w:space="0" w:color="00000A"/>
            </w:tcBorders>
            <w:shd w:val="clear" w:color="auto" w:fill="F7CAAC"/>
            <w:tcMar>
              <w:left w:w="30" w:type="dxa"/>
            </w:tcMar>
          </w:tcPr>
          <w:p w14:paraId="058259EA" w14:textId="77777777" w:rsidR="00626193" w:rsidRDefault="00626193">
            <w:r>
              <w:rPr>
                <w:b/>
                <w:bCs/>
              </w:rPr>
              <w:t>Udělovaný akademický titul</w:t>
            </w:r>
          </w:p>
        </w:tc>
        <w:tc>
          <w:tcPr>
            <w:tcW w:w="1737" w:type="dxa"/>
            <w:tcBorders>
              <w:top w:val="single" w:sz="4" w:space="0" w:color="00000A"/>
              <w:left w:val="single" w:sz="4" w:space="0" w:color="00000A"/>
              <w:bottom w:val="single" w:sz="2" w:space="0" w:color="00000A"/>
              <w:right w:val="single" w:sz="4" w:space="0" w:color="00000A"/>
            </w:tcBorders>
            <w:shd w:val="clear" w:color="auto" w:fill="auto"/>
            <w:tcMar>
              <w:left w:w="30" w:type="dxa"/>
            </w:tcMar>
          </w:tcPr>
          <w:p w14:paraId="74C02612" w14:textId="77777777" w:rsidR="00626193" w:rsidRDefault="00626193"/>
        </w:tc>
      </w:tr>
      <w:tr w:rsidR="00626193" w14:paraId="7F042AB4" w14:textId="77777777">
        <w:tc>
          <w:tcPr>
            <w:tcW w:w="3164" w:type="dxa"/>
            <w:tcBorders>
              <w:top w:val="single" w:sz="4" w:space="0" w:color="00000A"/>
              <w:left w:val="single" w:sz="4" w:space="0" w:color="00000A"/>
              <w:bottom w:val="single" w:sz="2" w:space="0" w:color="00000A"/>
              <w:right w:val="single" w:sz="4" w:space="0" w:color="00000A"/>
            </w:tcBorders>
            <w:shd w:val="clear" w:color="auto" w:fill="F7CAAC"/>
            <w:tcMar>
              <w:left w:w="30" w:type="dxa"/>
            </w:tcMar>
          </w:tcPr>
          <w:p w14:paraId="21329904" w14:textId="77777777" w:rsidR="00626193" w:rsidRDefault="00626193">
            <w:pPr>
              <w:jc w:val="both"/>
            </w:pPr>
            <w:r>
              <w:rPr>
                <w:b/>
              </w:rPr>
              <w:t>Garant studijního programu</w:t>
            </w:r>
          </w:p>
        </w:tc>
        <w:tc>
          <w:tcPr>
            <w:tcW w:w="6119" w:type="dxa"/>
            <w:gridSpan w:val="3"/>
            <w:tcBorders>
              <w:top w:val="single" w:sz="4" w:space="0" w:color="00000A"/>
              <w:left w:val="single" w:sz="4" w:space="0" w:color="00000A"/>
              <w:bottom w:val="single" w:sz="2" w:space="0" w:color="00000A"/>
              <w:right w:val="single" w:sz="4" w:space="0" w:color="00000A"/>
            </w:tcBorders>
            <w:shd w:val="clear" w:color="auto" w:fill="auto"/>
            <w:tcMar>
              <w:left w:w="30" w:type="dxa"/>
            </w:tcMar>
          </w:tcPr>
          <w:p w14:paraId="2D24FCD4" w14:textId="77777777" w:rsidR="00626193" w:rsidRDefault="00626193">
            <w:r>
              <w:rPr>
                <w:b/>
              </w:rPr>
              <w:t xml:space="preserve">Mgr. Ing. Jiří Lehejček, Ph.D. </w:t>
            </w:r>
          </w:p>
        </w:tc>
      </w:tr>
      <w:tr w:rsidR="00626193" w14:paraId="22A58979" w14:textId="77777777">
        <w:tc>
          <w:tcPr>
            <w:tcW w:w="3164" w:type="dxa"/>
            <w:tcBorders>
              <w:top w:val="single" w:sz="2" w:space="0" w:color="00000A"/>
              <w:left w:val="single" w:sz="2" w:space="0" w:color="00000A"/>
              <w:bottom w:val="single" w:sz="2" w:space="0" w:color="00000A"/>
              <w:right w:val="single" w:sz="2" w:space="0" w:color="00000A"/>
            </w:tcBorders>
            <w:shd w:val="clear" w:color="auto" w:fill="F7CAAC"/>
            <w:tcMar>
              <w:left w:w="48" w:type="dxa"/>
            </w:tcMar>
          </w:tcPr>
          <w:p w14:paraId="5DE7257D" w14:textId="77777777" w:rsidR="00626193" w:rsidRDefault="00626193">
            <w:pPr>
              <w:jc w:val="both"/>
            </w:pPr>
            <w:r>
              <w:rPr>
                <w:b/>
              </w:rPr>
              <w:t>Zaměření na přípravu k výkonu regulovaného povolání</w:t>
            </w:r>
          </w:p>
        </w:tc>
        <w:tc>
          <w:tcPr>
            <w:tcW w:w="6119" w:type="dxa"/>
            <w:gridSpan w:val="3"/>
            <w:tcBorders>
              <w:top w:val="single" w:sz="2" w:space="0" w:color="00000A"/>
              <w:left w:val="single" w:sz="2" w:space="0" w:color="00000A"/>
              <w:bottom w:val="single" w:sz="2" w:space="0" w:color="00000A"/>
              <w:right w:val="single" w:sz="2" w:space="0" w:color="00000A"/>
            </w:tcBorders>
            <w:shd w:val="clear" w:color="auto" w:fill="auto"/>
            <w:tcMar>
              <w:left w:w="48" w:type="dxa"/>
            </w:tcMar>
          </w:tcPr>
          <w:p w14:paraId="07960E0C" w14:textId="77777777" w:rsidR="00626193" w:rsidRDefault="00626193">
            <w:r>
              <w:t>ne</w:t>
            </w:r>
          </w:p>
        </w:tc>
      </w:tr>
      <w:tr w:rsidR="00626193" w14:paraId="47AAA753" w14:textId="77777777">
        <w:tc>
          <w:tcPr>
            <w:tcW w:w="3164" w:type="dxa"/>
            <w:tcBorders>
              <w:top w:val="single" w:sz="2" w:space="0" w:color="00000A"/>
              <w:left w:val="single" w:sz="2" w:space="0" w:color="00000A"/>
              <w:bottom w:val="single" w:sz="2" w:space="0" w:color="00000A"/>
              <w:right w:val="single" w:sz="2" w:space="0" w:color="00000A"/>
            </w:tcBorders>
            <w:shd w:val="clear" w:color="auto" w:fill="F7CAAC"/>
            <w:tcMar>
              <w:left w:w="48" w:type="dxa"/>
            </w:tcMar>
          </w:tcPr>
          <w:p w14:paraId="4397B9C1" w14:textId="77777777" w:rsidR="00626193" w:rsidRDefault="00626193">
            <w:pPr>
              <w:jc w:val="both"/>
            </w:pPr>
            <w:r>
              <w:rPr>
                <w:b/>
              </w:rPr>
              <w:t xml:space="preserve">Zaměření na přípravu odborníků z oblasti bezpečnosti České republiky </w:t>
            </w:r>
          </w:p>
        </w:tc>
        <w:tc>
          <w:tcPr>
            <w:tcW w:w="6119" w:type="dxa"/>
            <w:gridSpan w:val="3"/>
            <w:tcBorders>
              <w:top w:val="single" w:sz="2" w:space="0" w:color="00000A"/>
              <w:left w:val="single" w:sz="2" w:space="0" w:color="00000A"/>
              <w:bottom w:val="single" w:sz="2" w:space="0" w:color="00000A"/>
              <w:right w:val="single" w:sz="2" w:space="0" w:color="00000A"/>
            </w:tcBorders>
            <w:shd w:val="clear" w:color="auto" w:fill="auto"/>
            <w:tcMar>
              <w:left w:w="48" w:type="dxa"/>
            </w:tcMar>
          </w:tcPr>
          <w:p w14:paraId="2EBDEFF0" w14:textId="77777777" w:rsidR="00626193" w:rsidRDefault="00626193">
            <w:r>
              <w:t>ne</w:t>
            </w:r>
          </w:p>
        </w:tc>
      </w:tr>
      <w:tr w:rsidR="00626193" w14:paraId="238AB0BC" w14:textId="77777777">
        <w:trPr>
          <w:trHeight w:val="438"/>
        </w:trPr>
        <w:tc>
          <w:tcPr>
            <w:tcW w:w="3164" w:type="dxa"/>
            <w:tcBorders>
              <w:top w:val="single" w:sz="2" w:space="0" w:color="00000A"/>
              <w:left w:val="single" w:sz="2" w:space="0" w:color="00000A"/>
              <w:bottom w:val="single" w:sz="2" w:space="0" w:color="00000A"/>
              <w:right w:val="single" w:sz="2" w:space="0" w:color="00000A"/>
            </w:tcBorders>
            <w:shd w:val="clear" w:color="auto" w:fill="F7CAAC"/>
            <w:tcMar>
              <w:left w:w="48" w:type="dxa"/>
            </w:tcMar>
          </w:tcPr>
          <w:p w14:paraId="78E1EC85" w14:textId="77777777" w:rsidR="00626193" w:rsidRDefault="00626193">
            <w:pPr>
              <w:jc w:val="both"/>
            </w:pPr>
            <w:r>
              <w:rPr>
                <w:b/>
              </w:rPr>
              <w:t>Uznávací orgán</w:t>
            </w:r>
          </w:p>
        </w:tc>
        <w:tc>
          <w:tcPr>
            <w:tcW w:w="6119" w:type="dxa"/>
            <w:gridSpan w:val="3"/>
            <w:tcBorders>
              <w:top w:val="single" w:sz="2" w:space="0" w:color="00000A"/>
              <w:left w:val="single" w:sz="2" w:space="0" w:color="00000A"/>
              <w:bottom w:val="single" w:sz="2" w:space="0" w:color="00000A"/>
              <w:right w:val="single" w:sz="2" w:space="0" w:color="00000A"/>
            </w:tcBorders>
            <w:shd w:val="clear" w:color="auto" w:fill="auto"/>
            <w:tcMar>
              <w:left w:w="48" w:type="dxa"/>
            </w:tcMar>
          </w:tcPr>
          <w:p w14:paraId="0E3BB490" w14:textId="77777777" w:rsidR="00626193" w:rsidRDefault="00626193"/>
        </w:tc>
      </w:tr>
      <w:tr w:rsidR="00626193" w14:paraId="2A66DD43" w14:textId="77777777">
        <w:tc>
          <w:tcPr>
            <w:tcW w:w="9283" w:type="dxa"/>
            <w:gridSpan w:val="4"/>
            <w:tcBorders>
              <w:top w:val="single" w:sz="2" w:space="0" w:color="00000A"/>
              <w:left w:val="single" w:sz="4" w:space="0" w:color="00000A"/>
              <w:bottom w:val="single" w:sz="4" w:space="0" w:color="00000A"/>
              <w:right w:val="single" w:sz="4" w:space="0" w:color="00000A"/>
            </w:tcBorders>
            <w:shd w:val="clear" w:color="auto" w:fill="F7CAAC"/>
            <w:tcMar>
              <w:left w:w="30" w:type="dxa"/>
            </w:tcMar>
          </w:tcPr>
          <w:p w14:paraId="1AAAED86" w14:textId="77777777" w:rsidR="00626193" w:rsidRDefault="00626193">
            <w:pPr>
              <w:jc w:val="both"/>
            </w:pPr>
            <w:r>
              <w:rPr>
                <w:b/>
              </w:rPr>
              <w:t>Oblast(i) vzdělávání a u kombinovaného studijního programu podíl jednotlivých oblastí vzdělávání v %</w:t>
            </w:r>
          </w:p>
        </w:tc>
      </w:tr>
      <w:tr w:rsidR="00626193" w14:paraId="285E2FE7" w14:textId="77777777">
        <w:trPr>
          <w:trHeight w:val="1198"/>
        </w:trPr>
        <w:tc>
          <w:tcPr>
            <w:tcW w:w="9283" w:type="dxa"/>
            <w:gridSpan w:val="4"/>
            <w:tcBorders>
              <w:top w:val="single" w:sz="4" w:space="0" w:color="00000A"/>
              <w:left w:val="single" w:sz="4" w:space="0" w:color="00000A"/>
              <w:bottom w:val="single" w:sz="4" w:space="0" w:color="00000A"/>
              <w:right w:val="single" w:sz="4" w:space="0" w:color="00000A"/>
            </w:tcBorders>
            <w:shd w:val="clear" w:color="auto" w:fill="FFFFFF"/>
            <w:tcMar>
              <w:left w:w="30" w:type="dxa"/>
            </w:tcMar>
          </w:tcPr>
          <w:p w14:paraId="474313EE" w14:textId="77777777" w:rsidR="00626193" w:rsidRDefault="00626193">
            <w:r>
              <w:t>Vědy o Zemi 80 %, Bezpečnostní obory 20 %</w:t>
            </w:r>
          </w:p>
          <w:p w14:paraId="73605AF6" w14:textId="77777777" w:rsidR="00626193" w:rsidRDefault="00626193"/>
          <w:p w14:paraId="528E96D6" w14:textId="77777777" w:rsidR="00626193" w:rsidRDefault="00626193"/>
          <w:p w14:paraId="433D792B" w14:textId="77777777" w:rsidR="00626193" w:rsidRDefault="00626193"/>
        </w:tc>
      </w:tr>
      <w:tr w:rsidR="00626193" w14:paraId="50ACDDAF" w14:textId="77777777">
        <w:trPr>
          <w:trHeight w:val="70"/>
        </w:trPr>
        <w:tc>
          <w:tcPr>
            <w:tcW w:w="9283" w:type="dxa"/>
            <w:gridSpan w:val="4"/>
            <w:tcBorders>
              <w:top w:val="single" w:sz="4" w:space="0" w:color="00000A"/>
              <w:left w:val="single" w:sz="4" w:space="0" w:color="00000A"/>
              <w:bottom w:val="single" w:sz="4" w:space="0" w:color="00000A"/>
              <w:right w:val="single" w:sz="4" w:space="0" w:color="00000A"/>
            </w:tcBorders>
            <w:shd w:val="clear" w:color="auto" w:fill="F7CAAC"/>
            <w:tcMar>
              <w:left w:w="30" w:type="dxa"/>
            </w:tcMar>
          </w:tcPr>
          <w:p w14:paraId="40607D1F" w14:textId="77777777" w:rsidR="00626193" w:rsidRDefault="00626193">
            <w:r>
              <w:rPr>
                <w:b/>
              </w:rPr>
              <w:t>Cíle studia ve studijním programu</w:t>
            </w:r>
          </w:p>
        </w:tc>
      </w:tr>
      <w:tr w:rsidR="00626193" w14:paraId="221C7C7D" w14:textId="77777777">
        <w:trPr>
          <w:trHeight w:val="2108"/>
        </w:trPr>
        <w:tc>
          <w:tcPr>
            <w:tcW w:w="9283" w:type="dxa"/>
            <w:gridSpan w:val="4"/>
            <w:tcBorders>
              <w:top w:val="single" w:sz="4" w:space="0" w:color="00000A"/>
              <w:left w:val="single" w:sz="4" w:space="0" w:color="00000A"/>
              <w:bottom w:val="single" w:sz="4" w:space="0" w:color="00000A"/>
              <w:right w:val="single" w:sz="4" w:space="0" w:color="00000A"/>
            </w:tcBorders>
            <w:shd w:val="clear" w:color="auto" w:fill="FFFFFF"/>
            <w:tcMar>
              <w:left w:w="30" w:type="dxa"/>
            </w:tcMar>
          </w:tcPr>
          <w:p w14:paraId="12C17119" w14:textId="77777777" w:rsidR="00626193" w:rsidRDefault="00626193" w:rsidP="00495DC8">
            <w:pPr>
              <w:jc w:val="both"/>
            </w:pPr>
            <w:r>
              <w:t>Akademický studijní program připravuje kvalifikované odborníky v souladu s Nařízením vlády č. 275/2016 Sb. na pozice ve sférách environmentální problematiky na regionální, národní i nadnárodní úrovni (zejména pro skupinu profesí úředníci ve veřejné správě, případně odborníky environmentálního managementu v privátních, nevládních organizacích i veřejných korporacích). Cílem je nabídnout interdisciplinární pojetí studijního programu reflektující akcent globálních environmentálních trendů v měnícím se světě s důrazem na průřezový společensko-přírodovědný profil s dostatečnými technickými dovednostmi. Takové pojetí studia environmentu proto obsahuje ekologické aplikace mimo striktně přírodovědných i v oblastech sociálních, kulturních, právních a částečně i politických a ekonomických. Výsledkem je unikátní propojení přírodovědných i společenskovědních disciplín environmentální tématiky současného světa doplněného o prvky bezpečnosti obyvatelstva. Výjimečnost a mezinárodní rozměr studijního programu umocňuje mimo zařazení anglicky vyučovaných předmětů také nadstandardní mobilita</w:t>
            </w:r>
            <w:del w:id="3" w:author="Matyas Adam" w:date="2018-11-15T12:53:00Z">
              <w:r w:rsidDel="0040063E">
                <w:delText xml:space="preserve"> </w:delText>
              </w:r>
            </w:del>
            <w:r>
              <w:t xml:space="preserve"> akademiků, jejich mezinárodní spolupráce a s tím spojené možnosti studia, stáží a výměn studentů oběma směry.</w:t>
            </w:r>
          </w:p>
        </w:tc>
      </w:tr>
      <w:tr w:rsidR="00626193" w14:paraId="75CB51A2" w14:textId="77777777">
        <w:trPr>
          <w:trHeight w:val="187"/>
        </w:trPr>
        <w:tc>
          <w:tcPr>
            <w:tcW w:w="9283" w:type="dxa"/>
            <w:gridSpan w:val="4"/>
            <w:tcBorders>
              <w:top w:val="single" w:sz="4" w:space="0" w:color="00000A"/>
              <w:left w:val="single" w:sz="4" w:space="0" w:color="00000A"/>
              <w:bottom w:val="single" w:sz="4" w:space="0" w:color="00000A"/>
              <w:right w:val="single" w:sz="4" w:space="0" w:color="00000A"/>
            </w:tcBorders>
            <w:shd w:val="clear" w:color="auto" w:fill="F7CAAC"/>
            <w:tcMar>
              <w:left w:w="30" w:type="dxa"/>
            </w:tcMar>
          </w:tcPr>
          <w:p w14:paraId="39E087ED" w14:textId="77777777" w:rsidR="00626193" w:rsidRDefault="00626193">
            <w:pPr>
              <w:jc w:val="both"/>
            </w:pPr>
            <w:r>
              <w:rPr>
                <w:b/>
              </w:rPr>
              <w:t>Profil absolventa studijního programu</w:t>
            </w:r>
          </w:p>
        </w:tc>
      </w:tr>
      <w:tr w:rsidR="00626193" w14:paraId="7F25B026" w14:textId="77777777">
        <w:trPr>
          <w:trHeight w:val="2694"/>
        </w:trPr>
        <w:tc>
          <w:tcPr>
            <w:tcW w:w="9283" w:type="dxa"/>
            <w:gridSpan w:val="4"/>
            <w:tcBorders>
              <w:top w:val="single" w:sz="4" w:space="0" w:color="00000A"/>
              <w:left w:val="single" w:sz="4" w:space="0" w:color="00000A"/>
              <w:bottom w:val="single" w:sz="4" w:space="0" w:color="00000A"/>
              <w:right w:val="single" w:sz="4" w:space="0" w:color="00000A"/>
            </w:tcBorders>
            <w:shd w:val="clear" w:color="auto" w:fill="FFFFFF"/>
            <w:tcMar>
              <w:left w:w="30" w:type="dxa"/>
            </w:tcMar>
          </w:tcPr>
          <w:p w14:paraId="14079915" w14:textId="77777777" w:rsidR="00626193" w:rsidRDefault="00626193">
            <w:pPr>
              <w:jc w:val="both"/>
            </w:pPr>
            <w:r>
              <w:t>Profil absolventa komplexně pokrývá oblasti věd o Zemi a bezpečnostní obory dle Nařízení vlády č. 275/2016 Sb</w:t>
            </w:r>
            <w:ins w:id="4" w:author="Matyas Adam" w:date="2018-11-15T12:54:00Z">
              <w:r>
                <w:t>.</w:t>
              </w:r>
            </w:ins>
            <w:r>
              <w:t xml:space="preserve"> a to v poměru (80</w:t>
            </w:r>
            <w:ins w:id="5" w:author="Matyas Adam" w:date="2018-11-15T12:54:00Z">
              <w:r>
                <w:t xml:space="preserve"> </w:t>
              </w:r>
            </w:ins>
            <w:r>
              <w:t>%</w:t>
            </w:r>
            <w:ins w:id="6" w:author="Matyas Adam" w:date="2018-11-15T12:54:00Z">
              <w:r>
                <w:t xml:space="preserve"> </w:t>
              </w:r>
            </w:ins>
            <w:r>
              <w:t>/</w:t>
            </w:r>
            <w:ins w:id="7" w:author="Matyas Adam" w:date="2018-11-15T12:54:00Z">
              <w:r>
                <w:t xml:space="preserve"> </w:t>
              </w:r>
            </w:ins>
            <w:r>
              <w:t>20</w:t>
            </w:r>
            <w:ins w:id="8" w:author="Matyas Adam" w:date="2018-11-15T12:54:00Z">
              <w:r>
                <w:t xml:space="preserve"> </w:t>
              </w:r>
            </w:ins>
            <w:r>
              <w:t xml:space="preserve">%). Absolventi tak mají znalosti vlastností složek krajinné sféry a jejich vztahů na konkrétním území nejen v přírodovědném pojetí, ale rovněž ve společenskovědním kontextu. Doplnění a propojení s okruhy z oblasti ekologie a životního prostředí s důrazem na ochranu životního prostředí umožní absolventovi získat patřičný mezioborový přesah mezi obory živého a neživého spektra krajinné sféry. U absolventů tak lze předpokládat schopnosti řešit komplexní problémy stejně tak jako rozumět kolegům z příbuzných oborů a ve spolupráci s nimi se podílet na současných globálních výzvách (např. „Sustainable Development Goals UNESCO“). Absolvent </w:t>
            </w:r>
            <w:ins w:id="9" w:author="Matyas Adam" w:date="2018-11-15T12:56:00Z">
              <w:r>
                <w:t xml:space="preserve">navíc </w:t>
              </w:r>
            </w:ins>
            <w:r>
              <w:t xml:space="preserve">získá </w:t>
            </w:r>
            <w:del w:id="10" w:author="Matyas Adam" w:date="2018-11-15T12:56:00Z">
              <w:r w:rsidDel="0040063E">
                <w:delText xml:space="preserve">navíc </w:delText>
              </w:r>
            </w:del>
            <w:r>
              <w:t xml:space="preserve">v současnosti nezbytné dovednosti práce s moderním a specializovaným softwarem (QGIS, RISKAN ad. – podrobněji viz C-IV) pro podporu analýzy rizik a prostorového modelování, které se uplatňují právě při multioborovém řešení náročných úkolů. Z měkkých dovedností ovládají absolventi zásady komunikace, rozumí historickému kontextu udržitelného rozvoje a dokáží interpretovat hrozby a rizika současné přírody a krajiny. Nabyté znalosti umí efektivně využít při své každodenní práci v oblastech veřejné správy (v odborech životního prostředí příslušných správních úřadů, obecně pak orgánů státní správy a samosprávy stejně jako jejich příspěvkových organizací – např. AOPK, </w:t>
            </w:r>
            <w:del w:id="11" w:author="Jiří Lehejček" w:date="2018-11-07T13:33:00Z">
              <w:r w:rsidDel="003606FD">
                <w:delText xml:space="preserve">SFŽP, </w:delText>
              </w:r>
            </w:del>
            <w:r>
              <w:t>správy NP, CHKO, Správy povodí řek…), veřejně prospěšných organizací</w:t>
            </w:r>
            <w:del w:id="12" w:author="Matyas Adam" w:date="2018-11-15T12:58:00Z">
              <w:r w:rsidDel="0040063E">
                <w:delText>ch</w:delText>
              </w:r>
            </w:del>
            <w:r>
              <w:t xml:space="preserve"> (IUCN, UNESCO, Člověk v tísni</w:t>
            </w:r>
            <w:del w:id="13" w:author="Jiří Lehejček" w:date="2018-11-07T13:33:00Z">
              <w:r w:rsidDel="003606FD">
                <w:delText>, Green Climate Fund</w:delText>
              </w:r>
            </w:del>
            <w:r>
              <w:t xml:space="preserve">) i průmyslových podniků </w:t>
            </w:r>
            <w:del w:id="14" w:author="Matyas Adam" w:date="2018-11-15T12:59:00Z">
              <w:r w:rsidDel="006E4C37">
                <w:delText>stejně tak</w:delText>
              </w:r>
            </w:del>
            <w:ins w:id="15" w:author="Matyas Adam" w:date="2018-11-15T12:59:00Z">
              <w:r>
                <w:t>a také</w:t>
              </w:r>
            </w:ins>
            <w:r>
              <w:t xml:space="preserve"> </w:t>
            </w:r>
            <w:del w:id="16" w:author="Matyas Adam" w:date="2018-11-15T12:59:00Z">
              <w:r w:rsidDel="0040063E">
                <w:delText xml:space="preserve">jako </w:delText>
              </w:r>
            </w:del>
            <w:r>
              <w:t>ve funkcích s přímou odpovědností v oblasti krizového řízení a environmentální bezpečnosti. Současně jsou absolventi odpovídajícím způsobem připraveni na navazující magisterské studium ve studijním programu Bezpečnost společnosti, případně ve studijních programech v okruhu environmentálních oborů</w:t>
            </w:r>
            <w:del w:id="17" w:author="Matyas Adam" w:date="2018-11-15T13:00:00Z">
              <w:r w:rsidDel="006E4C37">
                <w:delText>,</w:delText>
              </w:r>
            </w:del>
            <w:r>
              <w:t xml:space="preserve"> spadajících do oblasti věd o Zemi, zejména ve společensko-přírodovědném pojetí.</w:t>
            </w:r>
          </w:p>
          <w:p w14:paraId="02887D65" w14:textId="77777777" w:rsidR="00626193" w:rsidRDefault="00626193">
            <w:pPr>
              <w:jc w:val="both"/>
            </w:pPr>
          </w:p>
          <w:p w14:paraId="493F3919" w14:textId="77777777" w:rsidR="00626193" w:rsidRDefault="00626193">
            <w:pPr>
              <w:jc w:val="both"/>
            </w:pPr>
            <w:r>
              <w:t>Absolvent získá studiem následující odborné znalosti:</w:t>
            </w:r>
          </w:p>
          <w:p w14:paraId="197E50C6" w14:textId="77777777" w:rsidR="00626193" w:rsidRDefault="00626193">
            <w:pPr>
              <w:numPr>
                <w:ilvl w:val="0"/>
                <w:numId w:val="1"/>
              </w:numPr>
              <w:tabs>
                <w:tab w:val="clear" w:pos="924"/>
                <w:tab w:val="num" w:pos="762"/>
              </w:tabs>
              <w:suppressAutoHyphens/>
              <w:ind w:left="762" w:hanging="283"/>
              <w:jc w:val="both"/>
              <w:pPrChange w:id="18" w:author="Matyas Adam" w:date="2018-11-15T13:02:00Z">
                <w:pPr>
                  <w:numPr>
                    <w:numId w:val="1"/>
                  </w:numPr>
                  <w:tabs>
                    <w:tab w:val="num" w:pos="924"/>
                  </w:tabs>
                  <w:ind w:left="924" w:hanging="360"/>
                  <w:jc w:val="both"/>
                </w:pPr>
              </w:pPrChange>
            </w:pPr>
            <w:r>
              <w:t>zná historii a vlastnosti Země a má znalosti procesů, které v ní a v krajinné sféře probíhají,</w:t>
            </w:r>
          </w:p>
          <w:p w14:paraId="1DED7A7F" w14:textId="77777777" w:rsidR="00626193" w:rsidRDefault="00626193">
            <w:pPr>
              <w:numPr>
                <w:ilvl w:val="0"/>
                <w:numId w:val="1"/>
              </w:numPr>
              <w:tabs>
                <w:tab w:val="clear" w:pos="924"/>
                <w:tab w:val="num" w:pos="762"/>
              </w:tabs>
              <w:suppressAutoHyphens/>
              <w:ind w:left="762" w:hanging="283"/>
              <w:jc w:val="both"/>
              <w:pPrChange w:id="19" w:author="Matyas Adam" w:date="2018-11-15T13:02:00Z">
                <w:pPr>
                  <w:numPr>
                    <w:numId w:val="1"/>
                  </w:numPr>
                  <w:tabs>
                    <w:tab w:val="num" w:pos="924"/>
                  </w:tabs>
                  <w:ind w:left="924" w:hanging="360"/>
                  <w:jc w:val="both"/>
                </w:pPr>
              </w:pPrChange>
            </w:pPr>
            <w:r>
              <w:t>rozumí souvislostem mezi jednotlivými jevy a procesy v konkrétním území,</w:t>
            </w:r>
          </w:p>
          <w:p w14:paraId="3A812750" w14:textId="77777777" w:rsidR="00626193" w:rsidRDefault="00626193">
            <w:pPr>
              <w:numPr>
                <w:ilvl w:val="0"/>
                <w:numId w:val="1"/>
              </w:numPr>
              <w:tabs>
                <w:tab w:val="clear" w:pos="924"/>
                <w:tab w:val="num" w:pos="762"/>
              </w:tabs>
              <w:suppressAutoHyphens/>
              <w:ind w:left="762" w:hanging="283"/>
              <w:jc w:val="both"/>
              <w:pPrChange w:id="20" w:author="Matyas Adam" w:date="2018-11-15T13:02:00Z">
                <w:pPr>
                  <w:numPr>
                    <w:numId w:val="1"/>
                  </w:numPr>
                  <w:tabs>
                    <w:tab w:val="num" w:pos="924"/>
                  </w:tabs>
                  <w:ind w:left="924" w:hanging="360"/>
                  <w:jc w:val="both"/>
                </w:pPr>
              </w:pPrChange>
            </w:pPr>
            <w:r>
              <w:t>rozumí úloze věd o Zemi ve společnosti,</w:t>
            </w:r>
          </w:p>
          <w:p w14:paraId="07CE055A" w14:textId="77777777" w:rsidR="00626193" w:rsidRDefault="00626193">
            <w:pPr>
              <w:numPr>
                <w:ilvl w:val="0"/>
                <w:numId w:val="1"/>
              </w:numPr>
              <w:tabs>
                <w:tab w:val="clear" w:pos="924"/>
                <w:tab w:val="num" w:pos="762"/>
              </w:tabs>
              <w:suppressAutoHyphens/>
              <w:ind w:left="762" w:hanging="283"/>
              <w:jc w:val="both"/>
              <w:pPrChange w:id="21" w:author="Matyas Adam" w:date="2018-11-15T13:02:00Z">
                <w:pPr>
                  <w:numPr>
                    <w:numId w:val="1"/>
                  </w:numPr>
                  <w:tabs>
                    <w:tab w:val="num" w:pos="924"/>
                  </w:tabs>
                  <w:ind w:left="924" w:hanging="360"/>
                  <w:jc w:val="both"/>
                </w:pPr>
              </w:pPrChange>
            </w:pPr>
            <w:r>
              <w:lastRenderedPageBreak/>
              <w:t>má přesahující znalosti oborů souvisejících s vědami o Zemi,</w:t>
            </w:r>
          </w:p>
          <w:p w14:paraId="05B006A5" w14:textId="77777777" w:rsidR="00626193" w:rsidRDefault="00626193">
            <w:pPr>
              <w:numPr>
                <w:ilvl w:val="0"/>
                <w:numId w:val="1"/>
              </w:numPr>
              <w:tabs>
                <w:tab w:val="clear" w:pos="924"/>
                <w:tab w:val="num" w:pos="762"/>
              </w:tabs>
              <w:suppressAutoHyphens/>
              <w:ind w:left="762" w:hanging="283"/>
              <w:jc w:val="both"/>
              <w:pPrChange w:id="22" w:author="Matyas Adam" w:date="2018-11-15T13:02:00Z">
                <w:pPr>
                  <w:numPr>
                    <w:numId w:val="1"/>
                  </w:numPr>
                  <w:tabs>
                    <w:tab w:val="num" w:pos="924"/>
                  </w:tabs>
                  <w:ind w:left="924" w:hanging="360"/>
                  <w:jc w:val="both"/>
                </w:pPr>
              </w:pPrChange>
            </w:pPr>
            <w:r>
              <w:t>má dostatečné znalosti aplikovaných věd relevantních pro zkoumání živé přírody,</w:t>
            </w:r>
          </w:p>
          <w:p w14:paraId="4CFB9D37" w14:textId="77777777" w:rsidR="00626193" w:rsidRDefault="00626193">
            <w:pPr>
              <w:numPr>
                <w:ilvl w:val="0"/>
                <w:numId w:val="1"/>
              </w:numPr>
              <w:tabs>
                <w:tab w:val="clear" w:pos="924"/>
                <w:tab w:val="num" w:pos="762"/>
              </w:tabs>
              <w:suppressAutoHyphens/>
              <w:ind w:left="762" w:hanging="283"/>
              <w:jc w:val="both"/>
              <w:pPrChange w:id="23" w:author="Matyas Adam" w:date="2018-11-15T13:02:00Z">
                <w:pPr>
                  <w:numPr>
                    <w:numId w:val="1"/>
                  </w:numPr>
                  <w:tabs>
                    <w:tab w:val="num" w:pos="924"/>
                  </w:tabs>
                  <w:ind w:left="924" w:hanging="360"/>
                  <w:jc w:val="both"/>
                </w:pPr>
              </w:pPrChange>
            </w:pPr>
            <w:r>
              <w:t>má znalosti vztahů a propojenosti živé a neživé přírody a porozumění přírodě jako integrovanému celku,</w:t>
            </w:r>
          </w:p>
          <w:p w14:paraId="6BCB2670" w14:textId="77777777" w:rsidR="00626193" w:rsidRDefault="00626193">
            <w:pPr>
              <w:numPr>
                <w:ilvl w:val="0"/>
                <w:numId w:val="1"/>
              </w:numPr>
              <w:tabs>
                <w:tab w:val="clear" w:pos="924"/>
                <w:tab w:val="num" w:pos="762"/>
              </w:tabs>
              <w:suppressAutoHyphens/>
              <w:ind w:left="762" w:hanging="283"/>
              <w:jc w:val="both"/>
              <w:pPrChange w:id="24" w:author="Matyas Adam" w:date="2018-11-15T13:02:00Z">
                <w:pPr>
                  <w:numPr>
                    <w:numId w:val="1"/>
                  </w:numPr>
                  <w:tabs>
                    <w:tab w:val="num" w:pos="924"/>
                  </w:tabs>
                  <w:ind w:left="924" w:hanging="360"/>
                  <w:jc w:val="both"/>
                </w:pPr>
              </w:pPrChange>
            </w:pPr>
            <w:r>
              <w:t>má znalosti předpisů o bezpečnosti práce v laboratoři i v terénu,</w:t>
            </w:r>
          </w:p>
          <w:p w14:paraId="6B8E8042" w14:textId="77777777" w:rsidR="00626193" w:rsidRDefault="00626193">
            <w:pPr>
              <w:numPr>
                <w:ilvl w:val="0"/>
                <w:numId w:val="1"/>
              </w:numPr>
              <w:tabs>
                <w:tab w:val="clear" w:pos="924"/>
                <w:tab w:val="num" w:pos="762"/>
              </w:tabs>
              <w:suppressAutoHyphens/>
              <w:ind w:left="762" w:hanging="283"/>
              <w:jc w:val="both"/>
              <w:pPrChange w:id="25" w:author="Matyas Adam" w:date="2018-11-15T13:02:00Z">
                <w:pPr>
                  <w:numPr>
                    <w:numId w:val="1"/>
                  </w:numPr>
                  <w:tabs>
                    <w:tab w:val="num" w:pos="924"/>
                  </w:tabs>
                  <w:ind w:left="924" w:hanging="360"/>
                  <w:jc w:val="both"/>
                </w:pPr>
              </w:pPrChange>
            </w:pPr>
            <w:r>
              <w:t>má znalosti moderních informačních technologií.</w:t>
            </w:r>
          </w:p>
          <w:p w14:paraId="54DB61A1" w14:textId="77777777" w:rsidR="00626193" w:rsidRDefault="00626193">
            <w:pPr>
              <w:jc w:val="both"/>
            </w:pPr>
          </w:p>
          <w:p w14:paraId="7F3D4EDA" w14:textId="77777777" w:rsidR="00626193" w:rsidRDefault="00626193">
            <w:pPr>
              <w:jc w:val="both"/>
            </w:pPr>
            <w:r>
              <w:t>Absolvent získá studiem následující odborné dovednosti:</w:t>
            </w:r>
          </w:p>
          <w:p w14:paraId="6E06FA94" w14:textId="77777777" w:rsidR="00626193" w:rsidRDefault="00626193">
            <w:pPr>
              <w:numPr>
                <w:ilvl w:val="0"/>
                <w:numId w:val="2"/>
              </w:numPr>
              <w:tabs>
                <w:tab w:val="clear" w:pos="720"/>
                <w:tab w:val="num" w:pos="904"/>
              </w:tabs>
              <w:suppressAutoHyphens/>
              <w:ind w:left="762" w:hanging="283"/>
              <w:jc w:val="both"/>
              <w:pPrChange w:id="26" w:author="Matyas Adam" w:date="2018-11-15T13:03:00Z">
                <w:pPr>
                  <w:numPr>
                    <w:numId w:val="2"/>
                  </w:numPr>
                  <w:tabs>
                    <w:tab w:val="num" w:pos="720"/>
                  </w:tabs>
                  <w:ind w:left="720" w:hanging="360"/>
                  <w:jc w:val="both"/>
                </w:pPr>
              </w:pPrChange>
            </w:pPr>
            <w:r>
              <w:t xml:space="preserve">umí formulovat výzkumné hypotézy, navrhnout postup při jejich ověřování s využitím standardních metod a </w:t>
            </w:r>
            <w:ins w:id="27" w:author="Matyas Adam" w:date="2018-11-15T13:03:00Z">
              <w:r>
                <w:t xml:space="preserve">a umí </w:t>
              </w:r>
            </w:ins>
            <w:r>
              <w:t>hypotézy ověřovat,</w:t>
            </w:r>
          </w:p>
          <w:p w14:paraId="1CC7E37F" w14:textId="77777777" w:rsidR="00626193" w:rsidRDefault="00626193">
            <w:pPr>
              <w:numPr>
                <w:ilvl w:val="0"/>
                <w:numId w:val="2"/>
              </w:numPr>
              <w:tabs>
                <w:tab w:val="clear" w:pos="720"/>
                <w:tab w:val="num" w:pos="904"/>
              </w:tabs>
              <w:suppressAutoHyphens/>
              <w:ind w:left="762" w:hanging="283"/>
              <w:jc w:val="both"/>
              <w:pPrChange w:id="28" w:author="Matyas Adam" w:date="2018-11-15T13:03:00Z">
                <w:pPr>
                  <w:numPr>
                    <w:numId w:val="2"/>
                  </w:numPr>
                  <w:tabs>
                    <w:tab w:val="num" w:pos="720"/>
                  </w:tabs>
                  <w:ind w:left="720" w:hanging="360"/>
                  <w:jc w:val="both"/>
                </w:pPr>
              </w:pPrChange>
            </w:pPr>
            <w:r>
              <w:t xml:space="preserve">umí pracovat v terénu a v laboratoři, umí popsat, dokumentovat, analyzovat a prezentovat výsledky </w:t>
            </w:r>
            <w:del w:id="29" w:author="Matyas Adam" w:date="2018-11-15T13:04:00Z">
              <w:r w:rsidDel="006E4C37">
                <w:delText xml:space="preserve">takové </w:delText>
              </w:r>
            </w:del>
            <w:r>
              <w:t>práce a srozumitelně o nich informovat,</w:t>
            </w:r>
          </w:p>
          <w:p w14:paraId="3B6F4FFC" w14:textId="77777777" w:rsidR="00626193" w:rsidRDefault="00626193">
            <w:pPr>
              <w:numPr>
                <w:ilvl w:val="0"/>
                <w:numId w:val="2"/>
              </w:numPr>
              <w:tabs>
                <w:tab w:val="clear" w:pos="720"/>
                <w:tab w:val="num" w:pos="904"/>
              </w:tabs>
              <w:suppressAutoHyphens/>
              <w:ind w:left="762" w:hanging="283"/>
              <w:jc w:val="both"/>
              <w:pPrChange w:id="30" w:author="Matyas Adam" w:date="2018-11-15T13:03:00Z">
                <w:pPr>
                  <w:numPr>
                    <w:numId w:val="2"/>
                  </w:numPr>
                  <w:tabs>
                    <w:tab w:val="num" w:pos="720"/>
                  </w:tabs>
                  <w:ind w:left="720" w:hanging="360"/>
                  <w:jc w:val="both"/>
                </w:pPr>
              </w:pPrChange>
            </w:pPr>
            <w:r>
              <w:t>umí vyhotovit kartografické vyjádření jevů a procesů v konkrétním území,</w:t>
            </w:r>
          </w:p>
          <w:p w14:paraId="385C5003" w14:textId="77777777" w:rsidR="00626193" w:rsidRDefault="00626193">
            <w:pPr>
              <w:numPr>
                <w:ilvl w:val="0"/>
                <w:numId w:val="2"/>
              </w:numPr>
              <w:tabs>
                <w:tab w:val="clear" w:pos="720"/>
                <w:tab w:val="num" w:pos="904"/>
              </w:tabs>
              <w:suppressAutoHyphens/>
              <w:ind w:left="762" w:hanging="283"/>
              <w:jc w:val="both"/>
              <w:pPrChange w:id="31" w:author="Matyas Adam" w:date="2018-11-15T13:03:00Z">
                <w:pPr>
                  <w:numPr>
                    <w:numId w:val="2"/>
                  </w:numPr>
                  <w:tabs>
                    <w:tab w:val="num" w:pos="720"/>
                  </w:tabs>
                  <w:ind w:left="720" w:hanging="360"/>
                  <w:jc w:val="both"/>
                </w:pPr>
              </w:pPrChange>
            </w:pPr>
            <w:r>
              <w:t>umí pracovat s geografickými informačními systémy.</w:t>
            </w:r>
          </w:p>
          <w:p w14:paraId="48765848" w14:textId="77777777" w:rsidR="00626193" w:rsidRDefault="00626193"/>
        </w:tc>
      </w:tr>
      <w:tr w:rsidR="00626193" w14:paraId="2CC58FC1" w14:textId="77777777">
        <w:trPr>
          <w:trHeight w:val="185"/>
        </w:trPr>
        <w:tc>
          <w:tcPr>
            <w:tcW w:w="9283" w:type="dxa"/>
            <w:gridSpan w:val="4"/>
            <w:tcBorders>
              <w:top w:val="single" w:sz="4" w:space="0" w:color="00000A"/>
              <w:left w:val="single" w:sz="4" w:space="0" w:color="00000A"/>
              <w:bottom w:val="single" w:sz="4" w:space="0" w:color="00000A"/>
              <w:right w:val="single" w:sz="4" w:space="0" w:color="00000A"/>
            </w:tcBorders>
            <w:shd w:val="clear" w:color="auto" w:fill="F7CAAC"/>
            <w:tcMar>
              <w:left w:w="30" w:type="dxa"/>
            </w:tcMar>
          </w:tcPr>
          <w:p w14:paraId="63E39485" w14:textId="77777777" w:rsidR="00626193" w:rsidRDefault="00626193">
            <w:r>
              <w:rPr>
                <w:b/>
              </w:rPr>
              <w:lastRenderedPageBreak/>
              <w:t>Pravidla a podmínky pro tvorbu studijních plánů</w:t>
            </w:r>
          </w:p>
        </w:tc>
      </w:tr>
      <w:tr w:rsidR="00626193" w14:paraId="5C74FB08" w14:textId="77777777">
        <w:trPr>
          <w:trHeight w:val="2651"/>
        </w:trPr>
        <w:tc>
          <w:tcPr>
            <w:tcW w:w="9283" w:type="dxa"/>
            <w:gridSpan w:val="4"/>
            <w:tcBorders>
              <w:top w:val="single" w:sz="4" w:space="0" w:color="00000A"/>
              <w:left w:val="single" w:sz="4" w:space="0" w:color="00000A"/>
              <w:bottom w:val="single" w:sz="4" w:space="0" w:color="00000A"/>
              <w:right w:val="single" w:sz="4" w:space="0" w:color="00000A"/>
            </w:tcBorders>
            <w:shd w:val="clear" w:color="auto" w:fill="FFFFFF"/>
            <w:tcMar>
              <w:left w:w="30" w:type="dxa"/>
            </w:tcMar>
          </w:tcPr>
          <w:p w14:paraId="3228A5FF" w14:textId="77777777" w:rsidR="00626193" w:rsidRDefault="00626193" w:rsidP="00495DC8">
            <w:pPr>
              <w:jc w:val="both"/>
            </w:pPr>
            <w:r>
              <w:t>Studijní program Environmentální bezpečnost je studijní program bez specializací v prezenční formě studia. Struktura studijního plánu je tvořena povinnými předměty z okruhů věd o Zemi a bezpečnostních oborů doplněných o ekologii a ochranu životního prostředí. Ve výběru povinně volitelných předmětů je studentovi umožněna hlubší specializace výběrem ze škály technických, přírodovědných i společenskovědních disciplín. Ve studijním programu je využíván kreditový systém ECTS představující studijní zátěž 30 hodin/1kredit. Jedna výuková hodina představuje 50 minut. V rámci bakalářského studijního programu je standardní délka studia 3 roky, při níž student musí získat 180 kreditů. Z povinných předmětů získá vždy 152 kreditů, do 180 kreditů si kombinací volí dalších 28 kreditů z celkově nabízených 71 kreditů povinně volitelných předmětů.</w:t>
            </w:r>
          </w:p>
        </w:tc>
      </w:tr>
    </w:tbl>
    <w:p w14:paraId="0ECF421E" w14:textId="77777777" w:rsidR="00626193" w:rsidRDefault="00626193"/>
    <w:p w14:paraId="40283511" w14:textId="77777777" w:rsidR="00626193" w:rsidRDefault="00626193"/>
    <w:p w14:paraId="6188A18B" w14:textId="77777777" w:rsidR="00626193" w:rsidRDefault="00626193"/>
    <w:p w14:paraId="51AA3F91" w14:textId="77777777" w:rsidR="00626193" w:rsidRDefault="00626193">
      <w:pPr>
        <w:sectPr w:rsidR="00626193">
          <w:footerReference w:type="default" r:id="rId9"/>
          <w:pgSz w:w="11906" w:h="16838"/>
          <w:pgMar w:top="1417" w:right="1417" w:bottom="765" w:left="1417" w:header="0" w:footer="708" w:gutter="0"/>
          <w:cols w:space="708"/>
          <w:formProt w:val="0"/>
          <w:docGrid w:linePitch="600" w:charSpace="81920"/>
        </w:sectPr>
      </w:pPr>
    </w:p>
    <w:tbl>
      <w:tblPr>
        <w:tblW w:w="9284" w:type="dxa"/>
        <w:tblInd w:w="-5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30" w:type="dxa"/>
          <w:right w:w="70" w:type="dxa"/>
        </w:tblCellMar>
        <w:tblLook w:val="0000" w:firstRow="0" w:lastRow="0" w:firstColumn="0" w:lastColumn="0" w:noHBand="0" w:noVBand="0"/>
      </w:tblPr>
      <w:tblGrid>
        <w:gridCol w:w="9284"/>
      </w:tblGrid>
      <w:tr w:rsidR="00626193" w14:paraId="67DCBFE0" w14:textId="77777777">
        <w:trPr>
          <w:trHeight w:val="258"/>
        </w:trPr>
        <w:tc>
          <w:tcPr>
            <w:tcW w:w="9284" w:type="dxa"/>
            <w:tcBorders>
              <w:top w:val="single" w:sz="4" w:space="0" w:color="00000A"/>
              <w:left w:val="single" w:sz="4" w:space="0" w:color="00000A"/>
              <w:bottom w:val="single" w:sz="4" w:space="0" w:color="00000A"/>
              <w:right w:val="single" w:sz="4" w:space="0" w:color="00000A"/>
            </w:tcBorders>
            <w:shd w:val="clear" w:color="auto" w:fill="F7CAAC"/>
            <w:tcMar>
              <w:left w:w="30" w:type="dxa"/>
            </w:tcMar>
          </w:tcPr>
          <w:p w14:paraId="0B557100" w14:textId="77777777" w:rsidR="00626193" w:rsidRDefault="00626193">
            <w:r>
              <w:rPr>
                <w:b/>
              </w:rPr>
              <w:t xml:space="preserve"> Podmínky k přijetí ke studiu</w:t>
            </w:r>
          </w:p>
        </w:tc>
      </w:tr>
      <w:tr w:rsidR="00626193" w14:paraId="1607CC5D" w14:textId="77777777">
        <w:trPr>
          <w:trHeight w:val="1327"/>
        </w:trPr>
        <w:tc>
          <w:tcPr>
            <w:tcW w:w="9284"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14:paraId="1AB9DB08" w14:textId="77777777" w:rsidR="00626193" w:rsidRDefault="00626193">
            <w:pPr>
              <w:jc w:val="both"/>
            </w:pPr>
            <w:r>
              <w:t>Podmínky pro přijetí ke studiu jsou stanoveny v platné Směrnici děkana k přijímacímu řízení vydané na Fakultě logistiky a krizového řízení. V této směrnici jsou konkretizovány požadavky pro přijetí v daném akademickém roce a je zveřejňována na úřední desce FLKŘ (http://www.utb.cz/flkr/chci-studovat/chci-byt-bakalar-1). Základní podmínkou pro přijetí do bakalářského studijního programu je doložení ukončeného středoškolského vzdělání (maturitním vysvědčením).</w:t>
            </w:r>
          </w:p>
          <w:p w14:paraId="67146F89" w14:textId="77777777" w:rsidR="00626193" w:rsidRDefault="00626193">
            <w:pPr>
              <w:rPr>
                <w:b/>
              </w:rPr>
            </w:pPr>
          </w:p>
        </w:tc>
      </w:tr>
      <w:tr w:rsidR="00626193" w14:paraId="2BCDA6B3" w14:textId="77777777">
        <w:trPr>
          <w:trHeight w:val="268"/>
        </w:trPr>
        <w:tc>
          <w:tcPr>
            <w:tcW w:w="9284" w:type="dxa"/>
            <w:tcBorders>
              <w:top w:val="single" w:sz="4" w:space="0" w:color="00000A"/>
              <w:left w:val="single" w:sz="4" w:space="0" w:color="00000A"/>
              <w:bottom w:val="single" w:sz="4" w:space="0" w:color="00000A"/>
              <w:right w:val="single" w:sz="4" w:space="0" w:color="00000A"/>
            </w:tcBorders>
            <w:shd w:val="clear" w:color="auto" w:fill="F7CAAC"/>
            <w:tcMar>
              <w:left w:w="30" w:type="dxa"/>
            </w:tcMar>
          </w:tcPr>
          <w:p w14:paraId="4437CD59" w14:textId="77777777" w:rsidR="00626193" w:rsidRDefault="00626193">
            <w:r>
              <w:rPr>
                <w:b/>
              </w:rPr>
              <w:t>Návaznost na další typy studijních programů</w:t>
            </w:r>
          </w:p>
        </w:tc>
      </w:tr>
      <w:tr w:rsidR="00626193" w14:paraId="6CF43607" w14:textId="77777777">
        <w:trPr>
          <w:trHeight w:val="2651"/>
        </w:trPr>
        <w:tc>
          <w:tcPr>
            <w:tcW w:w="9284" w:type="dxa"/>
            <w:tcBorders>
              <w:top w:val="single" w:sz="4" w:space="0" w:color="00000A"/>
              <w:left w:val="single" w:sz="4" w:space="0" w:color="00000A"/>
              <w:bottom w:val="single" w:sz="4" w:space="0" w:color="00000A"/>
              <w:right w:val="single" w:sz="4" w:space="0" w:color="00000A"/>
            </w:tcBorders>
            <w:shd w:val="clear" w:color="auto" w:fill="FFFFFF"/>
            <w:tcMar>
              <w:left w:w="30" w:type="dxa"/>
            </w:tcMar>
          </w:tcPr>
          <w:p w14:paraId="0B80F2ED" w14:textId="77777777" w:rsidR="00626193" w:rsidRDefault="00626193" w:rsidP="00495DC8">
            <w:pPr>
              <w:jc w:val="both"/>
            </w:pPr>
            <w:r>
              <w:t>Po řádném ukončení bakalářského studijního programu Environmentální bezpečnost mají absolventi možnost pokračovat ve studiu na navazujícím magisterském studijním programu Bezpečnost společnosti se specializací řízení environmentálních rizik, případně na jiných navazujících magisterských studijních programech v oblasti věd o Zemi, v oblasti biologie, ekologie a životní</w:t>
            </w:r>
            <w:ins w:id="32" w:author="Matyas Adam" w:date="2018-11-15T15:26:00Z">
              <w:r>
                <w:t>ho</w:t>
              </w:r>
            </w:ins>
            <w:r>
              <w:t xml:space="preserve"> prostředí (směr environmentální vědy), případně v oblasti ekonomických oborů (směr regionální rozvoj).</w:t>
            </w:r>
          </w:p>
        </w:tc>
      </w:tr>
    </w:tbl>
    <w:p w14:paraId="6FC992C4" w14:textId="77777777" w:rsidR="00626193" w:rsidRDefault="00626193"/>
    <w:p w14:paraId="23105C85" w14:textId="77777777" w:rsidR="00626193" w:rsidRDefault="00626193"/>
    <w:p w14:paraId="45BA22C6" w14:textId="77777777" w:rsidR="00626193" w:rsidRDefault="00626193"/>
    <w:p w14:paraId="10D4D236" w14:textId="77777777" w:rsidR="00626193" w:rsidRDefault="00626193"/>
    <w:p w14:paraId="4F9111A5" w14:textId="77777777" w:rsidR="00626193" w:rsidRDefault="00626193">
      <w:r>
        <w:br w:type="page"/>
      </w:r>
    </w:p>
    <w:tbl>
      <w:tblPr>
        <w:tblW w:w="5000" w:type="pct"/>
        <w:tblInd w:w="-15" w:type="dxa"/>
        <w:tblBorders>
          <w:top w:val="single" w:sz="4" w:space="0" w:color="00000A"/>
          <w:left w:val="single" w:sz="4" w:space="0" w:color="00000A"/>
          <w:bottom w:val="double" w:sz="4" w:space="0" w:color="00000A"/>
          <w:right w:val="single" w:sz="4" w:space="0" w:color="00000A"/>
          <w:insideH w:val="double" w:sz="4" w:space="0" w:color="00000A"/>
          <w:insideV w:val="single" w:sz="4" w:space="0" w:color="00000A"/>
        </w:tblBorders>
        <w:tblCellMar>
          <w:left w:w="30" w:type="dxa"/>
          <w:right w:w="70" w:type="dxa"/>
        </w:tblCellMar>
        <w:tblLook w:val="0000" w:firstRow="0" w:lastRow="0" w:firstColumn="0" w:lastColumn="0" w:noHBand="0" w:noVBand="0"/>
        <w:tblPrChange w:id="33" w:author="Matyas Adam" w:date="2018-11-15T15:27:00Z">
          <w:tblPr>
            <w:tblW w:w="5000" w:type="pct"/>
            <w:tblInd w:w="-15" w:type="dxa"/>
            <w:tblBorders>
              <w:top w:val="single" w:sz="4" w:space="0" w:color="00000A"/>
              <w:left w:val="single" w:sz="4" w:space="0" w:color="00000A"/>
              <w:bottom w:val="double" w:sz="4" w:space="0" w:color="00000A"/>
              <w:right w:val="single" w:sz="4" w:space="0" w:color="00000A"/>
              <w:insideH w:val="double" w:sz="4" w:space="0" w:color="00000A"/>
              <w:insideV w:val="single" w:sz="4" w:space="0" w:color="00000A"/>
            </w:tblBorders>
            <w:tblCellMar>
              <w:left w:w="30" w:type="dxa"/>
              <w:right w:w="70" w:type="dxa"/>
            </w:tblCellMar>
            <w:tblLook w:val="0000" w:firstRow="0" w:lastRow="0" w:firstColumn="0" w:lastColumn="0" w:noHBand="0" w:noVBand="0"/>
          </w:tblPr>
        </w:tblPrChange>
      </w:tblPr>
      <w:tblGrid>
        <w:gridCol w:w="2077"/>
        <w:gridCol w:w="873"/>
        <w:gridCol w:w="113"/>
        <w:gridCol w:w="692"/>
        <w:gridCol w:w="295"/>
        <w:gridCol w:w="375"/>
        <w:gridCol w:w="2887"/>
        <w:gridCol w:w="987"/>
        <w:gridCol w:w="763"/>
        <w:tblGridChange w:id="34">
          <w:tblGrid>
            <w:gridCol w:w="1837"/>
            <w:gridCol w:w="912"/>
            <w:gridCol w:w="113"/>
            <w:gridCol w:w="703"/>
            <w:gridCol w:w="295"/>
            <w:gridCol w:w="393"/>
            <w:gridCol w:w="3148"/>
            <w:gridCol w:w="998"/>
            <w:gridCol w:w="773"/>
          </w:tblGrid>
        </w:tblGridChange>
      </w:tblGrid>
      <w:tr w:rsidR="00626193" w14:paraId="4F91CDBF" w14:textId="77777777" w:rsidTr="00495DC8">
        <w:tc>
          <w:tcPr>
            <w:tcW w:w="9172" w:type="dxa"/>
            <w:gridSpan w:val="9"/>
            <w:tcBorders>
              <w:top w:val="single" w:sz="4" w:space="0" w:color="00000A"/>
              <w:left w:val="single" w:sz="4" w:space="0" w:color="00000A"/>
              <w:bottom w:val="double" w:sz="4" w:space="0" w:color="00000A"/>
              <w:right w:val="single" w:sz="4" w:space="0" w:color="00000A"/>
            </w:tcBorders>
            <w:shd w:val="clear" w:color="auto" w:fill="BDD6EE"/>
            <w:tcMar>
              <w:left w:w="30" w:type="dxa"/>
            </w:tcMar>
            <w:tcPrChange w:id="35" w:author="Matyas Adam" w:date="2018-11-15T15:27:00Z">
              <w:tcPr>
                <w:tcW w:w="9062" w:type="dxa"/>
                <w:gridSpan w:val="9"/>
                <w:tcBorders>
                  <w:top w:val="single" w:sz="4" w:space="0" w:color="00000A"/>
                  <w:left w:val="single" w:sz="4" w:space="0" w:color="00000A"/>
                  <w:bottom w:val="double" w:sz="4" w:space="0" w:color="00000A"/>
                  <w:right w:val="single" w:sz="4" w:space="0" w:color="00000A"/>
                </w:tcBorders>
                <w:shd w:val="clear" w:color="auto" w:fill="BDD6EE"/>
                <w:tcMar>
                  <w:left w:w="30" w:type="dxa"/>
                </w:tcMar>
              </w:tcPr>
            </w:tcPrChange>
          </w:tcPr>
          <w:p w14:paraId="0B5ED158" w14:textId="77777777" w:rsidR="00626193" w:rsidRDefault="00626193">
            <w:pPr>
              <w:pageBreakBefore/>
              <w:jc w:val="both"/>
            </w:pPr>
            <w:r>
              <w:rPr>
                <w:b/>
                <w:sz w:val="28"/>
              </w:rPr>
              <w:t>B-IIa – Studijní plány a návrh témat prací (bakalářské a magisterské studijní programy)</w:t>
            </w:r>
          </w:p>
        </w:tc>
      </w:tr>
      <w:tr w:rsidR="00626193" w14:paraId="7E1A1686" w14:textId="77777777" w:rsidTr="00495DC8">
        <w:tc>
          <w:tcPr>
            <w:tcW w:w="2862" w:type="dxa"/>
            <w:gridSpan w:val="3"/>
            <w:tcBorders>
              <w:top w:val="single" w:sz="4" w:space="0" w:color="00000A"/>
              <w:left w:val="single" w:sz="4" w:space="0" w:color="00000A"/>
              <w:bottom w:val="single" w:sz="4" w:space="0" w:color="00000A"/>
              <w:right w:val="single" w:sz="4" w:space="0" w:color="00000A"/>
            </w:tcBorders>
            <w:shd w:val="clear" w:color="auto" w:fill="F7CAAC"/>
            <w:tcMar>
              <w:left w:w="30" w:type="dxa"/>
            </w:tcMar>
            <w:tcPrChange w:id="36" w:author="Matyas Adam" w:date="2018-11-15T15:27:00Z">
              <w:tcPr>
                <w:tcW w:w="2760" w:type="dxa"/>
                <w:gridSpan w:val="3"/>
                <w:tcBorders>
                  <w:top w:val="single" w:sz="4" w:space="0" w:color="00000A"/>
                  <w:left w:val="single" w:sz="4" w:space="0" w:color="00000A"/>
                  <w:bottom w:val="single" w:sz="4" w:space="0" w:color="00000A"/>
                  <w:right w:val="single" w:sz="4" w:space="0" w:color="00000A"/>
                </w:tcBorders>
                <w:shd w:val="clear" w:color="auto" w:fill="F7CAAC"/>
                <w:tcMar>
                  <w:left w:w="30" w:type="dxa"/>
                </w:tcMar>
              </w:tcPr>
            </w:tcPrChange>
          </w:tcPr>
          <w:p w14:paraId="278EFBBE" w14:textId="77777777" w:rsidR="00626193" w:rsidRDefault="00626193">
            <w:pPr>
              <w:rPr>
                <w:b/>
                <w:sz w:val="22"/>
              </w:rPr>
            </w:pPr>
            <w:r>
              <w:rPr>
                <w:b/>
                <w:sz w:val="22"/>
              </w:rPr>
              <w:t>Označení studijního plánu</w:t>
            </w:r>
          </w:p>
        </w:tc>
        <w:tc>
          <w:tcPr>
            <w:tcW w:w="6310" w:type="dxa"/>
            <w:gridSpan w:val="6"/>
            <w:tcBorders>
              <w:top w:val="single" w:sz="4" w:space="0" w:color="00000A"/>
              <w:left w:val="single" w:sz="4" w:space="0" w:color="00000A"/>
              <w:bottom w:val="single" w:sz="4" w:space="0" w:color="00000A"/>
              <w:right w:val="single" w:sz="4" w:space="0" w:color="00000A"/>
            </w:tcBorders>
            <w:shd w:val="clear" w:color="auto" w:fill="auto"/>
            <w:tcMar>
              <w:left w:w="30" w:type="dxa"/>
            </w:tcMar>
            <w:tcPrChange w:id="37" w:author="Matyas Adam" w:date="2018-11-15T15:27:00Z">
              <w:tcPr>
                <w:tcW w:w="6302" w:type="dxa"/>
                <w:gridSpan w:val="6"/>
                <w:tcBorders>
                  <w:top w:val="single" w:sz="4" w:space="0" w:color="00000A"/>
                  <w:left w:val="single" w:sz="4" w:space="0" w:color="00000A"/>
                  <w:bottom w:val="single" w:sz="4" w:space="0" w:color="00000A"/>
                  <w:right w:val="single" w:sz="4" w:space="0" w:color="00000A"/>
                </w:tcBorders>
                <w:shd w:val="clear" w:color="auto" w:fill="auto"/>
                <w:tcMar>
                  <w:left w:w="30" w:type="dxa"/>
                </w:tcMar>
              </w:tcPr>
            </w:tcPrChange>
          </w:tcPr>
          <w:p w14:paraId="335C7C52" w14:textId="77777777" w:rsidR="00626193" w:rsidRDefault="00626193">
            <w:pPr>
              <w:jc w:val="center"/>
              <w:rPr>
                <w:highlight w:val="yellow"/>
              </w:rPr>
            </w:pPr>
            <w:r>
              <w:rPr>
                <w:b/>
                <w:sz w:val="22"/>
              </w:rPr>
              <w:t>Environmentální bezpečnost – prezenční forma</w:t>
            </w:r>
          </w:p>
        </w:tc>
      </w:tr>
      <w:tr w:rsidR="00626193" w14:paraId="0D883DFD" w14:textId="77777777" w:rsidTr="00495DC8">
        <w:tc>
          <w:tcPr>
            <w:tcW w:w="9172" w:type="dxa"/>
            <w:gridSpan w:val="9"/>
            <w:tcBorders>
              <w:top w:val="single" w:sz="4" w:space="0" w:color="00000A"/>
              <w:left w:val="single" w:sz="4" w:space="0" w:color="00000A"/>
              <w:bottom w:val="single" w:sz="4" w:space="0" w:color="00000A"/>
              <w:right w:val="single" w:sz="4" w:space="0" w:color="00000A"/>
            </w:tcBorders>
            <w:shd w:val="clear" w:color="auto" w:fill="F7CAAC"/>
            <w:tcMar>
              <w:left w:w="30" w:type="dxa"/>
            </w:tcMar>
            <w:tcPrChange w:id="38" w:author="Matyas Adam" w:date="2018-11-15T15:27:00Z">
              <w:tcPr>
                <w:tcW w:w="9062" w:type="dxa"/>
                <w:gridSpan w:val="9"/>
                <w:tcBorders>
                  <w:top w:val="single" w:sz="4" w:space="0" w:color="00000A"/>
                  <w:left w:val="single" w:sz="4" w:space="0" w:color="00000A"/>
                  <w:bottom w:val="single" w:sz="4" w:space="0" w:color="00000A"/>
                  <w:right w:val="single" w:sz="4" w:space="0" w:color="00000A"/>
                </w:tcBorders>
                <w:shd w:val="clear" w:color="auto" w:fill="F7CAAC"/>
                <w:tcMar>
                  <w:left w:w="30" w:type="dxa"/>
                </w:tcMar>
              </w:tcPr>
            </w:tcPrChange>
          </w:tcPr>
          <w:p w14:paraId="49DF107C" w14:textId="77777777" w:rsidR="00626193" w:rsidRDefault="00626193">
            <w:pPr>
              <w:jc w:val="center"/>
              <w:rPr>
                <w:b/>
                <w:sz w:val="22"/>
              </w:rPr>
            </w:pPr>
            <w:r>
              <w:rPr>
                <w:b/>
                <w:sz w:val="22"/>
              </w:rPr>
              <w:t>Povinné předměty</w:t>
            </w:r>
          </w:p>
        </w:tc>
      </w:tr>
      <w:tr w:rsidR="00626193" w14:paraId="74291CF5" w14:textId="77777777" w:rsidTr="00495DC8">
        <w:tc>
          <w:tcPr>
            <w:tcW w:w="1837" w:type="dxa"/>
            <w:tcBorders>
              <w:top w:val="single" w:sz="4" w:space="0" w:color="00000A"/>
              <w:left w:val="single" w:sz="4" w:space="0" w:color="00000A"/>
              <w:bottom w:val="single" w:sz="4" w:space="0" w:color="00000A"/>
              <w:right w:val="single" w:sz="4" w:space="0" w:color="00000A"/>
            </w:tcBorders>
            <w:shd w:val="clear" w:color="auto" w:fill="F7CAAC"/>
            <w:tcMar>
              <w:left w:w="30" w:type="dxa"/>
            </w:tcMar>
            <w:tcPrChange w:id="39" w:author="Matyas Adam" w:date="2018-11-15T15:27:00Z">
              <w:tcPr>
                <w:tcW w:w="1736" w:type="dxa"/>
                <w:tcBorders>
                  <w:top w:val="single" w:sz="4" w:space="0" w:color="00000A"/>
                  <w:left w:val="single" w:sz="4" w:space="0" w:color="00000A"/>
                  <w:bottom w:val="single" w:sz="4" w:space="0" w:color="00000A"/>
                  <w:right w:val="single" w:sz="4" w:space="0" w:color="00000A"/>
                </w:tcBorders>
                <w:shd w:val="clear" w:color="auto" w:fill="F7CAAC"/>
                <w:tcMar>
                  <w:left w:w="30" w:type="dxa"/>
                </w:tcMar>
              </w:tcPr>
            </w:tcPrChange>
          </w:tcPr>
          <w:p w14:paraId="3EBEDDB0" w14:textId="77777777" w:rsidR="00626193" w:rsidRDefault="00626193">
            <w:pPr>
              <w:jc w:val="both"/>
              <w:rPr>
                <w:b/>
                <w:sz w:val="22"/>
              </w:rPr>
            </w:pPr>
            <w:r>
              <w:rPr>
                <w:b/>
                <w:sz w:val="22"/>
              </w:rPr>
              <w:t>Název předmětu</w:t>
            </w:r>
          </w:p>
        </w:tc>
        <w:tc>
          <w:tcPr>
            <w:tcW w:w="912" w:type="dxa"/>
            <w:tcBorders>
              <w:top w:val="single" w:sz="4" w:space="0" w:color="00000A"/>
              <w:left w:val="single" w:sz="4" w:space="0" w:color="00000A"/>
              <w:bottom w:val="single" w:sz="4" w:space="0" w:color="00000A"/>
              <w:right w:val="single" w:sz="4" w:space="0" w:color="00000A"/>
            </w:tcBorders>
            <w:shd w:val="clear" w:color="auto" w:fill="F7CAAC"/>
            <w:tcMar>
              <w:left w:w="30" w:type="dxa"/>
            </w:tcMar>
            <w:tcPrChange w:id="40" w:author="Matyas Adam" w:date="2018-11-15T15:27:00Z">
              <w:tcPr>
                <w:tcW w:w="911" w:type="dxa"/>
                <w:tcBorders>
                  <w:top w:val="single" w:sz="4" w:space="0" w:color="00000A"/>
                  <w:left w:val="single" w:sz="4" w:space="0" w:color="00000A"/>
                  <w:bottom w:val="single" w:sz="4" w:space="0" w:color="00000A"/>
                  <w:right w:val="single" w:sz="4" w:space="0" w:color="00000A"/>
                </w:tcBorders>
                <w:shd w:val="clear" w:color="auto" w:fill="F7CAAC"/>
                <w:tcMar>
                  <w:left w:w="30" w:type="dxa"/>
                </w:tcMar>
              </w:tcPr>
            </w:tcPrChange>
          </w:tcPr>
          <w:p w14:paraId="3B4B8D6B" w14:textId="77777777" w:rsidR="00626193" w:rsidRDefault="00626193">
            <w:pPr>
              <w:jc w:val="both"/>
              <w:rPr>
                <w:b/>
                <w:sz w:val="22"/>
              </w:rPr>
            </w:pPr>
            <w:r>
              <w:rPr>
                <w:b/>
                <w:sz w:val="22"/>
              </w:rPr>
              <w:t>rozsah</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F7CAAC"/>
            <w:tcMar>
              <w:left w:w="30" w:type="dxa"/>
            </w:tcMar>
            <w:tcPrChange w:id="41" w:author="Matyas Adam" w:date="2018-11-15T15:27:00Z">
              <w:tcPr>
                <w:tcW w:w="815" w:type="dxa"/>
                <w:gridSpan w:val="2"/>
                <w:tcBorders>
                  <w:top w:val="single" w:sz="4" w:space="0" w:color="00000A"/>
                  <w:left w:val="single" w:sz="4" w:space="0" w:color="00000A"/>
                  <w:bottom w:val="single" w:sz="4" w:space="0" w:color="00000A"/>
                  <w:right w:val="single" w:sz="4" w:space="0" w:color="00000A"/>
                </w:tcBorders>
                <w:shd w:val="clear" w:color="auto" w:fill="F7CAAC"/>
                <w:tcMar>
                  <w:left w:w="30" w:type="dxa"/>
                </w:tcMar>
              </w:tcPr>
            </w:tcPrChange>
          </w:tcPr>
          <w:p w14:paraId="5C7D0B99" w14:textId="77777777" w:rsidR="00626193" w:rsidRDefault="00626193">
            <w:pPr>
              <w:jc w:val="both"/>
              <w:rPr>
                <w:b/>
                <w:sz w:val="22"/>
              </w:rPr>
            </w:pPr>
            <w:r>
              <w:rPr>
                <w:b/>
                <w:sz w:val="22"/>
              </w:rPr>
              <w:t>způsob  ověř.</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F7CAAC"/>
            <w:tcMar>
              <w:left w:w="30" w:type="dxa"/>
            </w:tcMar>
            <w:tcPrChange w:id="42" w:author="Matyas Adam" w:date="2018-11-15T15:27:00Z">
              <w:tcPr>
                <w:tcW w:w="687" w:type="dxa"/>
                <w:gridSpan w:val="2"/>
                <w:tcBorders>
                  <w:top w:val="single" w:sz="4" w:space="0" w:color="00000A"/>
                  <w:left w:val="single" w:sz="4" w:space="0" w:color="00000A"/>
                  <w:bottom w:val="single" w:sz="4" w:space="0" w:color="00000A"/>
                  <w:right w:val="single" w:sz="4" w:space="0" w:color="00000A"/>
                </w:tcBorders>
                <w:shd w:val="clear" w:color="auto" w:fill="F7CAAC"/>
                <w:tcMar>
                  <w:left w:w="30" w:type="dxa"/>
                </w:tcMar>
              </w:tcPr>
            </w:tcPrChange>
          </w:tcPr>
          <w:p w14:paraId="4432E298" w14:textId="77777777" w:rsidR="00626193" w:rsidRDefault="00626193">
            <w:pPr>
              <w:jc w:val="both"/>
              <w:rPr>
                <w:b/>
                <w:sz w:val="22"/>
              </w:rPr>
            </w:pPr>
            <w:r>
              <w:rPr>
                <w:b/>
                <w:sz w:val="22"/>
              </w:rPr>
              <w:t xml:space="preserve">počet </w:t>
            </w:r>
          </w:p>
          <w:p w14:paraId="6F2BBE47" w14:textId="77777777" w:rsidR="00626193" w:rsidRDefault="00626193">
            <w:pPr>
              <w:jc w:val="both"/>
              <w:rPr>
                <w:b/>
                <w:sz w:val="22"/>
              </w:rPr>
            </w:pPr>
            <w:r>
              <w:rPr>
                <w:b/>
                <w:sz w:val="22"/>
              </w:rPr>
              <w:t>kred.</w:t>
            </w:r>
          </w:p>
        </w:tc>
        <w:tc>
          <w:tcPr>
            <w:tcW w:w="3148" w:type="dxa"/>
            <w:tcBorders>
              <w:top w:val="single" w:sz="4" w:space="0" w:color="00000A"/>
              <w:left w:val="single" w:sz="4" w:space="0" w:color="00000A"/>
              <w:bottom w:val="single" w:sz="4" w:space="0" w:color="00000A"/>
              <w:right w:val="single" w:sz="4" w:space="0" w:color="00000A"/>
            </w:tcBorders>
            <w:shd w:val="clear" w:color="auto" w:fill="F7CAAC"/>
            <w:tcMar>
              <w:left w:w="30" w:type="dxa"/>
            </w:tcMar>
            <w:tcPrChange w:id="43" w:author="Matyas Adam" w:date="2018-11-15T15:27:00Z">
              <w:tcPr>
                <w:tcW w:w="3144" w:type="dxa"/>
                <w:tcBorders>
                  <w:top w:val="single" w:sz="4" w:space="0" w:color="00000A"/>
                  <w:left w:val="single" w:sz="4" w:space="0" w:color="00000A"/>
                  <w:bottom w:val="single" w:sz="4" w:space="0" w:color="00000A"/>
                  <w:right w:val="single" w:sz="4" w:space="0" w:color="00000A"/>
                </w:tcBorders>
                <w:shd w:val="clear" w:color="auto" w:fill="F7CAAC"/>
                <w:tcMar>
                  <w:left w:w="30" w:type="dxa"/>
                </w:tcMar>
              </w:tcPr>
            </w:tcPrChange>
          </w:tcPr>
          <w:p w14:paraId="7C2F9A8F" w14:textId="77777777" w:rsidR="00626193" w:rsidRDefault="00626193">
            <w:pPr>
              <w:jc w:val="both"/>
              <w:rPr>
                <w:b/>
                <w:sz w:val="22"/>
              </w:rPr>
            </w:pPr>
            <w:r>
              <w:rPr>
                <w:b/>
                <w:sz w:val="22"/>
              </w:rPr>
              <w:t>vyučující</w:t>
            </w:r>
          </w:p>
        </w:tc>
        <w:tc>
          <w:tcPr>
            <w:tcW w:w="998" w:type="dxa"/>
            <w:tcBorders>
              <w:top w:val="single" w:sz="4" w:space="0" w:color="00000A"/>
              <w:left w:val="single" w:sz="4" w:space="0" w:color="00000A"/>
              <w:bottom w:val="single" w:sz="4" w:space="0" w:color="00000A"/>
              <w:right w:val="single" w:sz="4" w:space="0" w:color="00000A"/>
            </w:tcBorders>
            <w:shd w:val="clear" w:color="auto" w:fill="F7CAAC"/>
            <w:tcMar>
              <w:left w:w="30" w:type="dxa"/>
            </w:tcMar>
            <w:tcPrChange w:id="44" w:author="Matyas Adam" w:date="2018-11-15T15:27:00Z">
              <w:tcPr>
                <w:tcW w:w="997" w:type="dxa"/>
                <w:tcBorders>
                  <w:top w:val="single" w:sz="4" w:space="0" w:color="00000A"/>
                  <w:left w:val="single" w:sz="4" w:space="0" w:color="00000A"/>
                  <w:bottom w:val="single" w:sz="4" w:space="0" w:color="00000A"/>
                  <w:right w:val="single" w:sz="4" w:space="0" w:color="00000A"/>
                </w:tcBorders>
                <w:shd w:val="clear" w:color="auto" w:fill="F7CAAC"/>
                <w:tcMar>
                  <w:left w:w="30" w:type="dxa"/>
                </w:tcMar>
              </w:tcPr>
            </w:tcPrChange>
          </w:tcPr>
          <w:p w14:paraId="49494806" w14:textId="77777777" w:rsidR="00626193" w:rsidRDefault="00626193">
            <w:pPr>
              <w:jc w:val="both"/>
              <w:rPr>
                <w:b/>
                <w:sz w:val="22"/>
              </w:rPr>
            </w:pPr>
            <w:r>
              <w:rPr>
                <w:b/>
                <w:sz w:val="22"/>
              </w:rPr>
              <w:t xml:space="preserve">dop. </w:t>
            </w:r>
          </w:p>
          <w:p w14:paraId="1B5CF38F" w14:textId="77777777" w:rsidR="00626193" w:rsidRDefault="00626193">
            <w:pPr>
              <w:jc w:val="both"/>
              <w:rPr>
                <w:b/>
                <w:sz w:val="22"/>
              </w:rPr>
            </w:pPr>
            <w:r>
              <w:rPr>
                <w:b/>
                <w:sz w:val="22"/>
              </w:rPr>
              <w:t>roč./sem.</w:t>
            </w:r>
          </w:p>
        </w:tc>
        <w:tc>
          <w:tcPr>
            <w:tcW w:w="773" w:type="dxa"/>
            <w:tcBorders>
              <w:top w:val="single" w:sz="4" w:space="0" w:color="00000A"/>
              <w:left w:val="single" w:sz="4" w:space="0" w:color="00000A"/>
              <w:bottom w:val="single" w:sz="4" w:space="0" w:color="00000A"/>
              <w:right w:val="single" w:sz="4" w:space="0" w:color="00000A"/>
            </w:tcBorders>
            <w:shd w:val="clear" w:color="auto" w:fill="F7CAAC"/>
            <w:tcMar>
              <w:left w:w="30" w:type="dxa"/>
            </w:tcMar>
            <w:tcPrChange w:id="45" w:author="Matyas Adam" w:date="2018-11-15T15:27:00Z">
              <w:tcPr>
                <w:tcW w:w="772" w:type="dxa"/>
                <w:tcBorders>
                  <w:top w:val="single" w:sz="4" w:space="0" w:color="00000A"/>
                  <w:left w:val="single" w:sz="4" w:space="0" w:color="00000A"/>
                  <w:bottom w:val="single" w:sz="4" w:space="0" w:color="00000A"/>
                  <w:right w:val="single" w:sz="4" w:space="0" w:color="00000A"/>
                </w:tcBorders>
                <w:shd w:val="clear" w:color="auto" w:fill="F7CAAC"/>
                <w:tcMar>
                  <w:left w:w="30" w:type="dxa"/>
                </w:tcMar>
              </w:tcPr>
            </w:tcPrChange>
          </w:tcPr>
          <w:p w14:paraId="57F88592" w14:textId="77777777" w:rsidR="00626193" w:rsidRDefault="00626193">
            <w:pPr>
              <w:jc w:val="both"/>
            </w:pPr>
            <w:r>
              <w:rPr>
                <w:b/>
                <w:sz w:val="22"/>
              </w:rPr>
              <w:t>profil. základ</w:t>
            </w:r>
          </w:p>
        </w:tc>
      </w:tr>
      <w:tr w:rsidR="00626193" w14:paraId="2A4C8F59" w14:textId="77777777" w:rsidTr="00495DC8">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6" w:author="Matyas Adam" w:date="2018-11-15T15:27:00Z">
              <w:tcPr>
                <w:tcW w:w="1736"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6848EAEC" w14:textId="77777777" w:rsidR="00626193" w:rsidRDefault="00626193" w:rsidP="00495DC8">
            <w:r w:rsidRPr="00B91B31">
              <w:t xml:space="preserve">Zásady psaní odborného textu </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7" w:author="Matyas Adam" w:date="2018-11-15T15:27:00Z">
              <w:tcPr>
                <w:tcW w:w="911"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0694CC1" w14:textId="77777777" w:rsidR="00626193" w:rsidRDefault="00626193" w:rsidP="00495DC8">
            <w:r>
              <w:t xml:space="preserve">14s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8" w:author="Matyas Adam" w:date="2018-11-15T15:27:00Z">
              <w:tcPr>
                <w:tcW w:w="815"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72B26CF7" w14:textId="77777777" w:rsidR="00626193" w:rsidRDefault="00626193">
            <w:pPr>
              <w:jc w:val="center"/>
            </w:pPr>
            <w:r>
              <w:t>z</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9" w:author="Matyas Adam" w:date="2018-11-15T15:27:00Z">
              <w:tcPr>
                <w:tcW w:w="687"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420B2C4D" w14:textId="77777777" w:rsidR="00626193" w:rsidRDefault="00626193">
            <w:pPr>
              <w:jc w:val="center"/>
            </w:pPr>
            <w:r>
              <w:t>2</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0" w:author="Matyas Adam" w:date="2018-11-15T15:27:00Z">
              <w:tcPr>
                <w:tcW w:w="3144"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41AF6774" w14:textId="77777777" w:rsidR="00626193" w:rsidRPr="0020006F" w:rsidRDefault="00626193">
            <w:pPr>
              <w:rPr>
                <w:b/>
              </w:rPr>
            </w:pPr>
            <w:r w:rsidRPr="0020006F">
              <w:rPr>
                <w:b/>
              </w:rPr>
              <w:t>doc. Ing. Zuzana Tučková, Ph.D.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1" w:author="Matyas Adam" w:date="2018-11-15T15:27:00Z">
              <w:tcPr>
                <w:tcW w:w="99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0120B30C" w14:textId="77777777" w:rsidR="00626193" w:rsidRDefault="00626193">
            <w:pPr>
              <w:jc w:val="center"/>
            </w:pPr>
            <w:r>
              <w:t>1/ZS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2" w:author="Matyas Adam" w:date="2018-11-15T15:27:00Z">
              <w:tcPr>
                <w:tcW w:w="77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E818808" w14:textId="77777777" w:rsidR="00626193" w:rsidRDefault="00626193">
            <w:pPr>
              <w:jc w:val="center"/>
            </w:pPr>
          </w:p>
        </w:tc>
      </w:tr>
      <w:tr w:rsidR="00626193" w14:paraId="2524422F" w14:textId="77777777" w:rsidTr="00495DC8">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3" w:author="Matyas Adam" w:date="2018-11-15T15:27:00Z">
              <w:tcPr>
                <w:tcW w:w="1736"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624129C" w14:textId="77777777" w:rsidR="00626193" w:rsidRPr="00B91B31" w:rsidRDefault="00626193" w:rsidP="00495DC8">
            <w:r w:rsidRPr="0052049E">
              <w:t>Informatika</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4" w:author="Matyas Adam" w:date="2018-11-15T15:27:00Z">
              <w:tcPr>
                <w:tcW w:w="911"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40EADD3D" w14:textId="77777777" w:rsidR="00626193" w:rsidRDefault="00626193" w:rsidP="00495DC8">
            <w:r w:rsidRPr="0052049E">
              <w:t>28p – 28</w:t>
            </w:r>
            <w:r>
              <w:t>s</w:t>
            </w:r>
            <w:r w:rsidRPr="0052049E">
              <w:t xml:space="preserve">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5" w:author="Matyas Adam" w:date="2018-11-15T15:27:00Z">
              <w:tcPr>
                <w:tcW w:w="815"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0D363C96" w14:textId="77777777" w:rsidR="00626193" w:rsidRDefault="00626193" w:rsidP="00495DC8">
            <w:pPr>
              <w:jc w:val="center"/>
            </w:pPr>
            <w:r w:rsidRPr="0052049E">
              <w:t>z, zk</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6" w:author="Matyas Adam" w:date="2018-11-15T15:27:00Z">
              <w:tcPr>
                <w:tcW w:w="687"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74BF0EA5" w14:textId="77777777" w:rsidR="00626193" w:rsidRDefault="00626193" w:rsidP="00495DC8">
            <w:pPr>
              <w:jc w:val="center"/>
            </w:pPr>
            <w:r w:rsidRPr="0052049E">
              <w:t>4</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7" w:author="Matyas Adam" w:date="2018-11-15T15:27:00Z">
              <w:tcPr>
                <w:tcW w:w="3144"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60A1CD12" w14:textId="77777777" w:rsidR="00626193" w:rsidRPr="0020006F" w:rsidRDefault="00626193" w:rsidP="00495DC8">
            <w:pPr>
              <w:rPr>
                <w:b/>
              </w:rPr>
            </w:pPr>
            <w:r w:rsidRPr="0020006F">
              <w:rPr>
                <w:b/>
              </w:rPr>
              <w:t>prof. Ing. Jiří Dvořák, DrSc. (50 %)</w:t>
            </w:r>
          </w:p>
          <w:p w14:paraId="3A451291" w14:textId="77777777" w:rsidR="00626193" w:rsidRPr="0093375A" w:rsidRDefault="00626193" w:rsidP="00495DC8">
            <w:r>
              <w:t>Ing. Jakub Rak, Ph.D. (50 %)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8" w:author="Matyas Adam" w:date="2018-11-15T15:27:00Z">
              <w:tcPr>
                <w:tcW w:w="99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06E61527" w14:textId="77777777" w:rsidR="00626193" w:rsidRDefault="00626193" w:rsidP="00495DC8">
            <w:pPr>
              <w:jc w:val="center"/>
            </w:pPr>
            <w:r w:rsidRPr="0052049E">
              <w:t>1/ZS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9" w:author="Matyas Adam" w:date="2018-11-15T15:27:00Z">
              <w:tcPr>
                <w:tcW w:w="77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43C62FCA" w14:textId="77777777" w:rsidR="00626193" w:rsidRDefault="00626193" w:rsidP="00495DC8">
            <w:pPr>
              <w:jc w:val="center"/>
            </w:pPr>
          </w:p>
        </w:tc>
      </w:tr>
      <w:tr w:rsidR="00626193" w14:paraId="07172B07" w14:textId="77777777" w:rsidTr="00495DC8">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60" w:author="Matyas Adam" w:date="2018-11-15T15:27:00Z">
              <w:tcPr>
                <w:tcW w:w="1736"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7B0BCAD4" w14:textId="77777777" w:rsidR="00626193" w:rsidRDefault="00626193" w:rsidP="00495DC8">
            <w:r>
              <w:t>Fyzická geografie I.</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61" w:author="Matyas Adam" w:date="2018-11-15T15:27:00Z">
              <w:tcPr>
                <w:tcW w:w="911"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0E712B58" w14:textId="77777777" w:rsidR="00626193" w:rsidRDefault="00626193" w:rsidP="00495DC8">
            <w:r>
              <w:t xml:space="preserve">28p – 14s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62" w:author="Matyas Adam" w:date="2018-11-15T15:27:00Z">
              <w:tcPr>
                <w:tcW w:w="815"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26987A0E" w14:textId="77777777" w:rsidR="00626193" w:rsidRDefault="00626193" w:rsidP="00495DC8">
            <w:pPr>
              <w:jc w:val="center"/>
            </w:pPr>
            <w:r>
              <w:t>z, zk</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63" w:author="Matyas Adam" w:date="2018-11-15T15:27:00Z">
              <w:tcPr>
                <w:tcW w:w="687"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428F2F92" w14:textId="77777777" w:rsidR="00626193" w:rsidRDefault="00626193" w:rsidP="00495DC8">
            <w:pPr>
              <w:jc w:val="center"/>
            </w:pPr>
            <w:r>
              <w:t>5</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64" w:author="Matyas Adam" w:date="2018-11-15T15:27:00Z">
              <w:tcPr>
                <w:tcW w:w="3144"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0A20CEA2" w14:textId="77777777" w:rsidR="00626193" w:rsidRPr="0020006F" w:rsidRDefault="00626193" w:rsidP="00495DC8">
            <w:pPr>
              <w:rPr>
                <w:b/>
              </w:rPr>
            </w:pPr>
            <w:bookmarkStart w:id="65" w:name="__DdeLink__1422_3243445428"/>
            <w:r w:rsidRPr="0020006F">
              <w:rPr>
                <w:b/>
                <w:bCs/>
              </w:rPr>
              <w:t xml:space="preserve">Mgr. Ing. Jiří Lehejček, Ph.D. </w:t>
            </w:r>
            <w:bookmarkEnd w:id="65"/>
            <w:r w:rsidRPr="0020006F">
              <w:rPr>
                <w:b/>
                <w:bCs/>
              </w:rPr>
              <w:t>(100 %)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66" w:author="Matyas Adam" w:date="2018-11-15T15:27:00Z">
              <w:tcPr>
                <w:tcW w:w="99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27A3C11E" w14:textId="77777777" w:rsidR="00626193" w:rsidRDefault="00626193" w:rsidP="00495DC8">
            <w:pPr>
              <w:jc w:val="center"/>
            </w:pPr>
            <w:r>
              <w:t>1/ZS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67" w:author="Matyas Adam" w:date="2018-11-15T15:27:00Z">
              <w:tcPr>
                <w:tcW w:w="77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0347271" w14:textId="77777777" w:rsidR="00626193" w:rsidRDefault="00626193" w:rsidP="00495DC8">
            <w:pPr>
              <w:jc w:val="center"/>
            </w:pPr>
            <w:r>
              <w:t>PZ</w:t>
            </w:r>
          </w:p>
        </w:tc>
      </w:tr>
      <w:tr w:rsidR="00626193" w14:paraId="45BBE50B" w14:textId="77777777" w:rsidTr="00495DC8">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68" w:author="Matyas Adam" w:date="2018-11-15T15:27:00Z">
              <w:tcPr>
                <w:tcW w:w="1736"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1EDA5415" w14:textId="77777777" w:rsidR="00626193" w:rsidRDefault="00626193" w:rsidP="00495DC8">
            <w:r>
              <w:t>Úvod do studia environment. rizik</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69" w:author="Matyas Adam" w:date="2018-11-15T15:27:00Z">
              <w:tcPr>
                <w:tcW w:w="911"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38D8675F" w14:textId="77777777" w:rsidR="00626193" w:rsidRDefault="00626193" w:rsidP="00495DC8">
            <w:r>
              <w:t xml:space="preserve">28p – 14s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70" w:author="Matyas Adam" w:date="2018-11-15T15:27:00Z">
              <w:tcPr>
                <w:tcW w:w="815"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610274C3" w14:textId="77777777" w:rsidR="00626193" w:rsidRDefault="00626193" w:rsidP="00495DC8">
            <w:pPr>
              <w:jc w:val="center"/>
            </w:pPr>
            <w:r>
              <w:t>klz</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71" w:author="Matyas Adam" w:date="2018-11-15T15:27:00Z">
              <w:tcPr>
                <w:tcW w:w="687"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36464118" w14:textId="77777777" w:rsidR="00626193" w:rsidRDefault="00626193" w:rsidP="00495DC8">
            <w:pPr>
              <w:jc w:val="center"/>
            </w:pPr>
            <w:r>
              <w:t>4</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72" w:author="Matyas Adam" w:date="2018-11-15T15:27:00Z">
              <w:tcPr>
                <w:tcW w:w="3144"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403C10E8" w14:textId="77777777" w:rsidR="00626193" w:rsidRPr="0020006F" w:rsidRDefault="00626193" w:rsidP="00495DC8">
            <w:pPr>
              <w:rPr>
                <w:b/>
              </w:rPr>
            </w:pPr>
            <w:r w:rsidRPr="0020006F">
              <w:rPr>
                <w:b/>
                <w:bCs/>
              </w:rPr>
              <w:t>prof. Ing. Vladimír Sedlařík, Ph.D.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73" w:author="Matyas Adam" w:date="2018-11-15T15:27:00Z">
              <w:tcPr>
                <w:tcW w:w="99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B61704B" w14:textId="77777777" w:rsidR="00626193" w:rsidRDefault="00626193" w:rsidP="00495DC8">
            <w:pPr>
              <w:jc w:val="center"/>
            </w:pPr>
            <w:r>
              <w:t>1/ZS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74" w:author="Matyas Adam" w:date="2018-11-15T15:27:00Z">
              <w:tcPr>
                <w:tcW w:w="77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441DC92F" w14:textId="77777777" w:rsidR="00626193" w:rsidRDefault="00626193" w:rsidP="00495DC8">
            <w:pPr>
              <w:jc w:val="center"/>
            </w:pPr>
            <w:r>
              <w:t>ZT</w:t>
            </w:r>
          </w:p>
        </w:tc>
      </w:tr>
      <w:tr w:rsidR="00626193" w14:paraId="3350138D" w14:textId="77777777" w:rsidTr="00495DC8">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75" w:author="Matyas Adam" w:date="2018-11-15T15:27:00Z">
              <w:tcPr>
                <w:tcW w:w="1736"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44EB016" w14:textId="77777777" w:rsidR="00626193" w:rsidRDefault="00626193" w:rsidP="00495DC8">
            <w:r>
              <w:t>Recentní suroviny a jejich specifika</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76" w:author="Matyas Adam" w:date="2018-11-15T15:27:00Z">
              <w:tcPr>
                <w:tcW w:w="911"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69C614B4" w14:textId="77777777" w:rsidR="00626193" w:rsidRDefault="00626193" w:rsidP="00495DC8">
            <w:r>
              <w:t xml:space="preserve">28p – 14s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77" w:author="Matyas Adam" w:date="2018-11-15T15:27:00Z">
              <w:tcPr>
                <w:tcW w:w="815"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6F153FFD" w14:textId="77777777" w:rsidR="00626193" w:rsidRDefault="00626193" w:rsidP="00495DC8">
            <w:pPr>
              <w:jc w:val="center"/>
            </w:pPr>
            <w:r>
              <w:t>z, zk</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78" w:author="Matyas Adam" w:date="2018-11-15T15:27:00Z">
              <w:tcPr>
                <w:tcW w:w="687"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1D44BDC1" w14:textId="77777777" w:rsidR="00626193" w:rsidRDefault="00626193" w:rsidP="00495DC8">
            <w:pPr>
              <w:jc w:val="center"/>
            </w:pPr>
            <w:r>
              <w:t>4</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79" w:author="Matyas Adam" w:date="2018-11-15T15:27:00Z">
              <w:tcPr>
                <w:tcW w:w="3144"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71305DDE" w14:textId="77777777" w:rsidR="00626193" w:rsidRDefault="00626193" w:rsidP="00495DC8">
            <w:pPr>
              <w:rPr>
                <w:ins w:id="80" w:author="Matyas Adam" w:date="2018-11-17T02:09:00Z"/>
                <w:b/>
                <w:bCs/>
              </w:rPr>
            </w:pPr>
            <w:r w:rsidRPr="0020006F">
              <w:rPr>
                <w:b/>
                <w:bCs/>
              </w:rPr>
              <w:t>doc. Ing. Pavel Valášek, CSc. (</w:t>
            </w:r>
            <w:ins w:id="81" w:author="Matyas Adam" w:date="2018-11-17T02:09:00Z">
              <w:r>
                <w:rPr>
                  <w:b/>
                  <w:bCs/>
                </w:rPr>
                <w:t xml:space="preserve">přednášky </w:t>
              </w:r>
            </w:ins>
            <w:r w:rsidRPr="0020006F">
              <w:rPr>
                <w:b/>
                <w:bCs/>
              </w:rPr>
              <w:t>100 %)</w:t>
            </w:r>
          </w:p>
          <w:p w14:paraId="678DF5CC" w14:textId="77777777" w:rsidR="00626193" w:rsidRPr="00E73C8E" w:rsidRDefault="00626193" w:rsidP="00495DC8">
            <w:pPr>
              <w:rPr>
                <w:rPrChange w:id="82" w:author="Matyas Adam" w:date="2018-11-17T02:10:00Z">
                  <w:rPr>
                    <w:b/>
                  </w:rPr>
                </w:rPrChange>
              </w:rPr>
            </w:pPr>
            <w:ins w:id="83" w:author="Matyas Adam" w:date="2018-11-17T02:09:00Z">
              <w:r w:rsidRPr="00E73C8E">
                <w:rPr>
                  <w:bCs/>
                  <w:rPrChange w:id="84" w:author="Matyas Adam" w:date="2018-11-17T02:10:00Z">
                    <w:rPr>
                      <w:b/>
                      <w:bCs/>
                    </w:rPr>
                  </w:rPrChange>
                </w:rPr>
                <w:t xml:space="preserve">Mgr. Ing. Jiří Lehejček Ph.D. (semináře 100 </w:t>
              </w:r>
              <w:r w:rsidRPr="00E73C8E">
                <w:rPr>
                  <w:bCs/>
                  <w:lang w:val="en-GB"/>
                  <w:rPrChange w:id="85" w:author="Matyas Adam" w:date="2018-11-17T02:10:00Z">
                    <w:rPr>
                      <w:b/>
                      <w:bCs/>
                      <w:lang w:val="en-GB"/>
                    </w:rPr>
                  </w:rPrChange>
                </w:rPr>
                <w:t>%</w:t>
              </w:r>
              <w:r w:rsidRPr="00E73C8E">
                <w:rPr>
                  <w:bCs/>
                  <w:rPrChange w:id="86" w:author="Matyas Adam" w:date="2018-11-17T02:10:00Z">
                    <w:rPr>
                      <w:b/>
                      <w:bCs/>
                    </w:rPr>
                  </w:rPrChange>
                </w:rPr>
                <w:t xml:space="preserve">) </w:t>
              </w:r>
            </w:ins>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87" w:author="Matyas Adam" w:date="2018-11-15T15:27:00Z">
              <w:tcPr>
                <w:tcW w:w="99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4C1B7F88" w14:textId="77777777" w:rsidR="00626193" w:rsidRDefault="00626193" w:rsidP="00495DC8">
            <w:pPr>
              <w:jc w:val="center"/>
            </w:pPr>
            <w:r>
              <w:t>1/ZS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88" w:author="Matyas Adam" w:date="2018-11-15T15:27:00Z">
              <w:tcPr>
                <w:tcW w:w="77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5F857E0" w14:textId="77777777" w:rsidR="00626193" w:rsidRDefault="00626193" w:rsidP="00495DC8">
            <w:pPr>
              <w:jc w:val="center"/>
            </w:pPr>
          </w:p>
        </w:tc>
      </w:tr>
      <w:tr w:rsidR="00626193" w14:paraId="7B53DD06" w14:textId="77777777" w:rsidTr="00495DC8">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89" w:author="Matyas Adam" w:date="2018-11-15T15:27:00Z">
              <w:tcPr>
                <w:tcW w:w="1736"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220AE6A2" w14:textId="77777777" w:rsidR="00626193" w:rsidRDefault="00626193" w:rsidP="00495DC8">
            <w:r>
              <w:t>Ekologie</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90" w:author="Matyas Adam" w:date="2018-11-15T15:27:00Z">
              <w:tcPr>
                <w:tcW w:w="911"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173EA999" w14:textId="77777777" w:rsidR="00626193" w:rsidRDefault="00626193" w:rsidP="00495DC8">
            <w:r>
              <w:t xml:space="preserve">28p – 14s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91" w:author="Matyas Adam" w:date="2018-11-15T15:27:00Z">
              <w:tcPr>
                <w:tcW w:w="815"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9FD16C4" w14:textId="77777777" w:rsidR="00626193" w:rsidRDefault="00626193" w:rsidP="00495DC8">
            <w:pPr>
              <w:jc w:val="center"/>
            </w:pPr>
            <w:del w:id="92" w:author="Matyas Adam" w:date="2018-11-17T01:38:00Z">
              <w:r w:rsidDel="00C61653">
                <w:delText>klz</w:delText>
              </w:r>
            </w:del>
            <w:ins w:id="93" w:author="Matyas Adam" w:date="2018-11-17T01:38:00Z">
              <w:r>
                <w:t>z, zk</w:t>
              </w:r>
            </w:ins>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94" w:author="Matyas Adam" w:date="2018-11-15T15:27:00Z">
              <w:tcPr>
                <w:tcW w:w="687"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D5F4248" w14:textId="77777777" w:rsidR="00626193" w:rsidRDefault="00626193" w:rsidP="00495DC8">
            <w:pPr>
              <w:jc w:val="center"/>
            </w:pPr>
            <w:r>
              <w:t>4</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95" w:author="Matyas Adam" w:date="2018-11-15T15:27:00Z">
              <w:tcPr>
                <w:tcW w:w="3144"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2A7E9F45" w14:textId="77777777" w:rsidR="00626193" w:rsidRPr="0020006F" w:rsidRDefault="00626193" w:rsidP="00495DC8">
            <w:pPr>
              <w:rPr>
                <w:b/>
              </w:rPr>
            </w:pPr>
            <w:r w:rsidRPr="0020006F">
              <w:rPr>
                <w:b/>
                <w:bCs/>
              </w:rPr>
              <w:t xml:space="preserve">prof. </w:t>
            </w:r>
            <w:ins w:id="96" w:author="Jiří Lehejček [2]" w:date="2018-11-14T21:53:00Z">
              <w:r w:rsidRPr="0020006F">
                <w:rPr>
                  <w:b/>
                  <w:bCs/>
                </w:rPr>
                <w:t>Ph</w:t>
              </w:r>
            </w:ins>
            <w:del w:id="97" w:author="Jiří Lehejček [2]" w:date="2018-11-14T21:53:00Z">
              <w:r w:rsidRPr="0020006F" w:rsidDel="0020006F">
                <w:rPr>
                  <w:b/>
                  <w:bCs/>
                </w:rPr>
                <w:delText>RN</w:delText>
              </w:r>
            </w:del>
            <w:r w:rsidRPr="0020006F">
              <w:rPr>
                <w:b/>
                <w:bCs/>
              </w:rPr>
              <w:t xml:space="preserve">Dr. </w:t>
            </w:r>
            <w:del w:id="98" w:author="Jiří Lehejček [2]" w:date="2018-11-14T21:53:00Z">
              <w:r w:rsidRPr="0020006F" w:rsidDel="0020006F">
                <w:rPr>
                  <w:b/>
                  <w:bCs/>
                </w:rPr>
                <w:delText xml:space="preserve">Peter </w:delText>
              </w:r>
            </w:del>
            <w:ins w:id="99" w:author="Jiří Lehejček [2]" w:date="2018-11-14T21:53:00Z">
              <w:r w:rsidRPr="0020006F">
                <w:rPr>
                  <w:b/>
                  <w:bCs/>
                </w:rPr>
                <w:t xml:space="preserve">Jiří </w:t>
              </w:r>
            </w:ins>
            <w:del w:id="100" w:author="Jiří Lehejček [2]" w:date="2018-11-14T21:53:00Z">
              <w:r w:rsidRPr="0020006F" w:rsidDel="0020006F">
                <w:rPr>
                  <w:b/>
                  <w:bCs/>
                </w:rPr>
                <w:delText>Chrastina</w:delText>
              </w:r>
            </w:del>
            <w:ins w:id="101" w:author="Jiří Lehejček [2]" w:date="2018-11-14T21:53:00Z">
              <w:r w:rsidRPr="0020006F">
                <w:rPr>
                  <w:b/>
                  <w:bCs/>
                </w:rPr>
                <w:t>Chlachula</w:t>
              </w:r>
            </w:ins>
            <w:r w:rsidRPr="0020006F">
              <w:rPr>
                <w:b/>
                <w:bCs/>
              </w:rPr>
              <w:t>, Ph</w:t>
            </w:r>
            <w:ins w:id="102" w:author="Jiří Lehejček [2]" w:date="2018-11-14T21:53:00Z">
              <w:r w:rsidRPr="0020006F">
                <w:rPr>
                  <w:b/>
                  <w:bCs/>
                </w:rPr>
                <w:t>.</w:t>
              </w:r>
            </w:ins>
            <w:r w:rsidRPr="0020006F">
              <w:rPr>
                <w:b/>
                <w:bCs/>
              </w:rPr>
              <w:t>D.</w:t>
            </w:r>
            <w:ins w:id="103" w:author="Matyas Adam" w:date="2018-11-17T00:36:00Z">
              <w:r>
                <w:rPr>
                  <w:b/>
                  <w:bCs/>
                </w:rPr>
                <w:t xml:space="preserve"> </w:t>
              </w:r>
              <w:r w:rsidRPr="0039052D">
                <w:rPr>
                  <w:b/>
                  <w:bCs/>
                  <w:rPrChange w:id="104" w:author="Matyas Adam" w:date="2018-11-17T00:36:00Z">
                    <w:rPr>
                      <w:bCs/>
                    </w:rPr>
                  </w:rPrChange>
                </w:rPr>
                <w:t>et Ph.D.</w:t>
              </w:r>
            </w:ins>
            <w:r w:rsidRPr="0039052D">
              <w:rPr>
                <w:b/>
                <w:bCs/>
              </w:rPr>
              <w:t xml:space="preserve"> </w:t>
            </w:r>
            <w:r w:rsidRPr="0020006F">
              <w:rPr>
                <w:b/>
                <w:bCs/>
              </w:rPr>
              <w:t>(100 %)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05" w:author="Matyas Adam" w:date="2018-11-15T15:27:00Z">
              <w:tcPr>
                <w:tcW w:w="99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6B0EF1C" w14:textId="77777777" w:rsidR="00626193" w:rsidRDefault="00626193" w:rsidP="00495DC8">
            <w:pPr>
              <w:jc w:val="center"/>
            </w:pPr>
            <w:r>
              <w:t>1/ZS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06" w:author="Matyas Adam" w:date="2018-11-15T15:27:00Z">
              <w:tcPr>
                <w:tcW w:w="77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CD1E53A" w14:textId="77777777" w:rsidR="00626193" w:rsidRDefault="00626193" w:rsidP="00495DC8">
            <w:pPr>
              <w:jc w:val="center"/>
            </w:pPr>
          </w:p>
        </w:tc>
      </w:tr>
      <w:tr w:rsidR="00626193" w14:paraId="3FA64C9A" w14:textId="77777777" w:rsidTr="00495DC8">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07" w:author="Matyas Adam" w:date="2018-11-15T15:27:00Z">
              <w:tcPr>
                <w:tcW w:w="1736"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B533227" w14:textId="77777777" w:rsidR="00626193" w:rsidRDefault="00626193" w:rsidP="00495DC8">
            <w:r>
              <w:t>Úvod do práva</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08" w:author="Matyas Adam" w:date="2018-11-15T15:27:00Z">
              <w:tcPr>
                <w:tcW w:w="911"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21B7EF7E" w14:textId="77777777" w:rsidR="00626193" w:rsidRDefault="00626193" w:rsidP="00495DC8">
            <w:r>
              <w:t xml:space="preserve">14p – 14s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09" w:author="Matyas Adam" w:date="2018-11-15T15:27:00Z">
              <w:tcPr>
                <w:tcW w:w="815"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286B68C7" w14:textId="77777777" w:rsidR="00626193" w:rsidRDefault="00626193" w:rsidP="00495DC8">
            <w:pPr>
              <w:jc w:val="center"/>
            </w:pPr>
            <w:r>
              <w:t>klz</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10" w:author="Matyas Adam" w:date="2018-11-15T15:27:00Z">
              <w:tcPr>
                <w:tcW w:w="687"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3B9F5004" w14:textId="77777777" w:rsidR="00626193" w:rsidRDefault="00626193" w:rsidP="00495DC8">
            <w:pPr>
              <w:jc w:val="center"/>
            </w:pPr>
            <w:r>
              <w:t>3</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11" w:author="Matyas Adam" w:date="2018-11-15T15:27:00Z">
              <w:tcPr>
                <w:tcW w:w="3144"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69CD8C5B" w14:textId="77777777" w:rsidR="00626193" w:rsidRPr="0020006F" w:rsidRDefault="00626193" w:rsidP="00495DC8">
            <w:pPr>
              <w:rPr>
                <w:b/>
              </w:rPr>
            </w:pPr>
            <w:r w:rsidRPr="0020006F">
              <w:rPr>
                <w:b/>
                <w:bCs/>
              </w:rPr>
              <w:t>JUDr. Jaromír Maňásek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12" w:author="Matyas Adam" w:date="2018-11-15T15:27:00Z">
              <w:tcPr>
                <w:tcW w:w="99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0D8E7646" w14:textId="77777777" w:rsidR="00626193" w:rsidRDefault="00626193" w:rsidP="00495DC8">
            <w:pPr>
              <w:jc w:val="center"/>
            </w:pPr>
            <w:r>
              <w:t>1/ZS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13" w:author="Matyas Adam" w:date="2018-11-15T15:27:00Z">
              <w:tcPr>
                <w:tcW w:w="77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2D5C0E88" w14:textId="77777777" w:rsidR="00626193" w:rsidRDefault="00626193" w:rsidP="00495DC8">
            <w:pPr>
              <w:jc w:val="center"/>
            </w:pPr>
          </w:p>
        </w:tc>
      </w:tr>
      <w:tr w:rsidR="00626193" w14:paraId="474AE309" w14:textId="77777777" w:rsidTr="00495DC8">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14" w:author="Matyas Adam" w:date="2018-11-15T15:27:00Z">
              <w:tcPr>
                <w:tcW w:w="1736"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69D57793" w14:textId="77777777" w:rsidR="00626193" w:rsidRDefault="00626193" w:rsidP="00495DC8">
            <w:r>
              <w:t>Technická chemie</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15" w:author="Matyas Adam" w:date="2018-11-15T15:27:00Z">
              <w:tcPr>
                <w:tcW w:w="911"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3D59351E" w14:textId="77777777" w:rsidR="00626193" w:rsidRDefault="00626193" w:rsidP="00495DC8">
            <w:pPr>
              <w:rPr>
                <w:color w:val="FF0000"/>
              </w:rPr>
            </w:pPr>
            <w:r>
              <w:t>28p – 28s – 42</w:t>
            </w:r>
            <w:ins w:id="116" w:author="Matyas Adam" w:date="2018-11-17T02:17:00Z">
              <w:r>
                <w:t>c</w:t>
              </w:r>
            </w:ins>
            <w:del w:id="117" w:author="Matyas Adam" w:date="2018-11-17T02:17:00Z">
              <w:r w:rsidDel="00E73C8E">
                <w:delText>l</w:delText>
              </w:r>
            </w:del>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18" w:author="Matyas Adam" w:date="2018-11-15T15:27:00Z">
              <w:tcPr>
                <w:tcW w:w="815"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22579D43" w14:textId="77777777" w:rsidR="00626193" w:rsidRDefault="00626193" w:rsidP="00495DC8">
            <w:pPr>
              <w:jc w:val="center"/>
            </w:pPr>
            <w:r>
              <w:t>z, zk</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19" w:author="Matyas Adam" w:date="2018-11-15T15:27:00Z">
              <w:tcPr>
                <w:tcW w:w="687"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1638D342" w14:textId="77777777" w:rsidR="00626193" w:rsidRDefault="00626193" w:rsidP="00495DC8">
            <w:pPr>
              <w:jc w:val="center"/>
            </w:pPr>
            <w:r>
              <w:t>6</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20" w:author="Matyas Adam" w:date="2018-11-15T15:27:00Z">
              <w:tcPr>
                <w:tcW w:w="3144"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1D0D3C22" w14:textId="77777777" w:rsidR="00626193" w:rsidRPr="0020006F" w:rsidRDefault="00626193" w:rsidP="00495DC8">
            <w:pPr>
              <w:rPr>
                <w:b/>
                <w:bCs/>
              </w:rPr>
            </w:pPr>
            <w:r w:rsidRPr="0020006F">
              <w:rPr>
                <w:b/>
                <w:bCs/>
              </w:rPr>
              <w:t>doc. Ing. Pavel Valášek, CSc. (</w:t>
            </w:r>
            <w:ins w:id="121" w:author="Matyas Adam" w:date="2018-11-17T02:31:00Z">
              <w:r>
                <w:rPr>
                  <w:b/>
                  <w:bCs/>
                </w:rPr>
                <w:t>přednášky semináře 10</w:t>
              </w:r>
            </w:ins>
            <w:del w:id="122" w:author="Matyas Adam" w:date="2018-11-17T02:31:00Z">
              <w:r w:rsidRPr="0020006F" w:rsidDel="00AE3B6E">
                <w:rPr>
                  <w:b/>
                  <w:bCs/>
                </w:rPr>
                <w:delText>5</w:delText>
              </w:r>
            </w:del>
            <w:r w:rsidRPr="0020006F">
              <w:rPr>
                <w:b/>
                <w:bCs/>
              </w:rPr>
              <w:t>0 %</w:t>
            </w:r>
            <w:ins w:id="123" w:author="Matyas Adam" w:date="2018-11-17T02:31:00Z">
              <w:r>
                <w:rPr>
                  <w:b/>
                  <w:bCs/>
                </w:rPr>
                <w:t xml:space="preserve">, cvičení 50 </w:t>
              </w:r>
              <w:r>
                <w:rPr>
                  <w:b/>
                  <w:bCs/>
                  <w:lang w:val="en-GB"/>
                </w:rPr>
                <w:t>%</w:t>
              </w:r>
            </w:ins>
            <w:r w:rsidRPr="0020006F">
              <w:rPr>
                <w:b/>
                <w:bCs/>
              </w:rPr>
              <w:t>)</w:t>
            </w:r>
          </w:p>
          <w:p w14:paraId="1FC89DD3" w14:textId="77777777" w:rsidR="00626193" w:rsidRDefault="00626193" w:rsidP="00495DC8">
            <w:r>
              <w:rPr>
                <w:bCs/>
              </w:rPr>
              <w:t>Ing. Ivan Princ (</w:t>
            </w:r>
            <w:ins w:id="124" w:author="Matyas Adam" w:date="2018-11-17T02:31:00Z">
              <w:r>
                <w:rPr>
                  <w:bCs/>
                </w:rPr>
                <w:t xml:space="preserve">cvičení </w:t>
              </w:r>
            </w:ins>
            <w:r>
              <w:rPr>
                <w:bCs/>
              </w:rPr>
              <w:t>50 %)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25" w:author="Matyas Adam" w:date="2018-11-15T15:27:00Z">
              <w:tcPr>
                <w:tcW w:w="99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6E5B6757" w14:textId="77777777" w:rsidR="00626193" w:rsidRDefault="00626193" w:rsidP="00495DC8">
            <w:pPr>
              <w:jc w:val="center"/>
            </w:pPr>
            <w:r>
              <w:t>1/LS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26" w:author="Matyas Adam" w:date="2018-11-15T15:27:00Z">
              <w:tcPr>
                <w:tcW w:w="77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43985D95" w14:textId="77777777" w:rsidR="00626193" w:rsidRDefault="00626193" w:rsidP="00495DC8">
            <w:pPr>
              <w:jc w:val="center"/>
            </w:pPr>
            <w:r>
              <w:t>ZT</w:t>
            </w:r>
          </w:p>
        </w:tc>
      </w:tr>
      <w:tr w:rsidR="00626193" w14:paraId="1842902C" w14:textId="77777777" w:rsidTr="00495DC8">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27" w:author="Matyas Adam" w:date="2018-11-15T15:27:00Z">
              <w:tcPr>
                <w:tcW w:w="1736"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1EF4BC2B" w14:textId="77777777" w:rsidR="00626193" w:rsidRDefault="00626193" w:rsidP="00495DC8">
            <w:r>
              <w:t>Anglický jazyk I.</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28" w:author="Matyas Adam" w:date="2018-11-15T15:27:00Z">
              <w:tcPr>
                <w:tcW w:w="911"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2DE386AD" w14:textId="77777777" w:rsidR="00626193" w:rsidRDefault="00626193" w:rsidP="00495DC8">
            <w:r>
              <w:t xml:space="preserve">28s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29" w:author="Matyas Adam" w:date="2018-11-15T15:27:00Z">
              <w:tcPr>
                <w:tcW w:w="815"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0CB27883" w14:textId="77777777" w:rsidR="00626193" w:rsidRDefault="00626193" w:rsidP="00495DC8">
            <w:pPr>
              <w:jc w:val="center"/>
            </w:pPr>
            <w:r>
              <w:t>z</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30" w:author="Matyas Adam" w:date="2018-11-15T15:27:00Z">
              <w:tcPr>
                <w:tcW w:w="687"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35C5EF04" w14:textId="77777777" w:rsidR="00626193" w:rsidRDefault="00626193" w:rsidP="00495DC8">
            <w:pPr>
              <w:jc w:val="center"/>
            </w:pPr>
            <w:r>
              <w:t>3</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31" w:author="Matyas Adam" w:date="2018-11-15T15:27:00Z">
              <w:tcPr>
                <w:tcW w:w="3144"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056F337D" w14:textId="77777777" w:rsidR="00626193" w:rsidRPr="0020006F" w:rsidRDefault="00626193" w:rsidP="00495DC8">
            <w:pPr>
              <w:rPr>
                <w:b/>
              </w:rPr>
            </w:pPr>
            <w:r w:rsidRPr="0020006F">
              <w:rPr>
                <w:b/>
              </w:rPr>
              <w:t>Mgr. et Mgr. Kateřina Pitrová, BBA, Ph.D.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32" w:author="Matyas Adam" w:date="2018-11-15T15:27:00Z">
              <w:tcPr>
                <w:tcW w:w="99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1616FD62" w14:textId="77777777" w:rsidR="00626193" w:rsidRDefault="00626193" w:rsidP="00495DC8">
            <w:pPr>
              <w:jc w:val="center"/>
            </w:pPr>
            <w:r>
              <w:t>1/LS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33" w:author="Matyas Adam" w:date="2018-11-15T15:27:00Z">
              <w:tcPr>
                <w:tcW w:w="77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0B034A35" w14:textId="77777777" w:rsidR="00626193" w:rsidRDefault="00626193" w:rsidP="00495DC8">
            <w:pPr>
              <w:jc w:val="center"/>
            </w:pPr>
          </w:p>
        </w:tc>
      </w:tr>
      <w:tr w:rsidR="00626193" w14:paraId="36DD4FB3" w14:textId="77777777" w:rsidTr="00495DC8">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34" w:author="Matyas Adam" w:date="2018-11-15T15:27:00Z">
              <w:tcPr>
                <w:tcW w:w="1736"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4CA1B54F" w14:textId="77777777" w:rsidR="00626193" w:rsidRDefault="00626193" w:rsidP="00495DC8">
            <w:r>
              <w:t>Fyzika</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35" w:author="Matyas Adam" w:date="2018-11-15T15:27:00Z">
              <w:tcPr>
                <w:tcW w:w="911"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72B582EB" w14:textId="77777777" w:rsidR="00626193" w:rsidRDefault="00626193" w:rsidP="00495DC8">
            <w:r>
              <w:t xml:space="preserve">28p – 28s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36" w:author="Matyas Adam" w:date="2018-11-15T15:27:00Z">
              <w:tcPr>
                <w:tcW w:w="815"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386C6ECD" w14:textId="77777777" w:rsidR="00626193" w:rsidRDefault="00626193" w:rsidP="00495DC8">
            <w:pPr>
              <w:jc w:val="center"/>
            </w:pPr>
            <w:r>
              <w:t>z, zk</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37" w:author="Matyas Adam" w:date="2018-11-15T15:27:00Z">
              <w:tcPr>
                <w:tcW w:w="687"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32E38B03" w14:textId="77777777" w:rsidR="00626193" w:rsidRDefault="00626193" w:rsidP="00495DC8">
            <w:pPr>
              <w:jc w:val="center"/>
            </w:pPr>
            <w:r>
              <w:t>5</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38" w:author="Matyas Adam" w:date="2018-11-15T15:27:00Z">
              <w:tcPr>
                <w:tcW w:w="3144"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E58B214" w14:textId="56ED7D96" w:rsidR="00626193" w:rsidRPr="0020006F" w:rsidRDefault="00626193" w:rsidP="00495DC8">
            <w:pPr>
              <w:rPr>
                <w:b/>
              </w:rPr>
            </w:pPr>
            <w:r w:rsidRPr="0020006F">
              <w:rPr>
                <w:b/>
              </w:rPr>
              <w:t>doc. RNDr. Petr Ponížil, Ph.D. (</w:t>
            </w:r>
            <w:ins w:id="139" w:author="Matyas Adam" w:date="2018-11-17T02:25:00Z">
              <w:r>
                <w:rPr>
                  <w:b/>
                </w:rPr>
                <w:t xml:space="preserve">přednášky </w:t>
              </w:r>
            </w:ins>
            <w:del w:id="140" w:author="Matyas Adam" w:date="2018-11-17T02:24:00Z">
              <w:r w:rsidRPr="0020006F" w:rsidDel="009B1F20">
                <w:rPr>
                  <w:b/>
                </w:rPr>
                <w:delText xml:space="preserve">50 </w:delText>
              </w:r>
            </w:del>
            <w:r w:rsidR="00495DC8">
              <w:rPr>
                <w:b/>
              </w:rPr>
              <w:t>50</w:t>
            </w:r>
            <w:ins w:id="141" w:author="Matyas Adam" w:date="2018-11-17T02:24:00Z">
              <w:r w:rsidRPr="0020006F">
                <w:rPr>
                  <w:b/>
                </w:rPr>
                <w:t xml:space="preserve"> </w:t>
              </w:r>
            </w:ins>
            <w:r w:rsidRPr="0020006F">
              <w:rPr>
                <w:b/>
              </w:rPr>
              <w:t>%),</w:t>
            </w:r>
          </w:p>
          <w:p w14:paraId="0BB487C1" w14:textId="1804B3D0" w:rsidR="00626193" w:rsidRDefault="00626193" w:rsidP="00495DC8">
            <w:r>
              <w:t>RNDr. Marta Sližová, Ph.D. (</w:t>
            </w:r>
            <w:del w:id="142" w:author="Matyas Adam" w:date="2018-11-17T02:25:00Z">
              <w:r w:rsidDel="009B1F20">
                <w:delText>5</w:delText>
              </w:r>
            </w:del>
            <w:ins w:id="143" w:author="Matyas Adam" w:date="2018-11-17T02:25:00Z">
              <w:del w:id="144" w:author="PS" w:date="2018-11-25T12:39:00Z">
                <w:r w:rsidDel="00495DC8">
                  <w:delText>10</w:delText>
                </w:r>
              </w:del>
            </w:ins>
            <w:del w:id="145" w:author="PS" w:date="2018-11-25T12:39:00Z">
              <w:r w:rsidDel="00495DC8">
                <w:delText>0</w:delText>
              </w:r>
            </w:del>
            <w:ins w:id="146" w:author="PS" w:date="2018-11-25T12:39:00Z">
              <w:r w:rsidR="00495DC8">
                <w:t>50</w:t>
              </w:r>
            </w:ins>
            <w:r>
              <w:t xml:space="preserve">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47" w:author="Matyas Adam" w:date="2018-11-15T15:27:00Z">
              <w:tcPr>
                <w:tcW w:w="99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27C8AC77" w14:textId="77777777" w:rsidR="00626193" w:rsidRDefault="00626193" w:rsidP="00495DC8">
            <w:pPr>
              <w:jc w:val="center"/>
            </w:pPr>
            <w:r>
              <w:t>1/LS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48" w:author="Matyas Adam" w:date="2018-11-15T15:27:00Z">
              <w:tcPr>
                <w:tcW w:w="77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88D114B" w14:textId="77777777" w:rsidR="00626193" w:rsidRDefault="00626193" w:rsidP="00495DC8">
            <w:pPr>
              <w:jc w:val="center"/>
            </w:pPr>
          </w:p>
        </w:tc>
      </w:tr>
      <w:tr w:rsidR="00626193" w14:paraId="3D22E954" w14:textId="77777777" w:rsidTr="00495DC8">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49" w:author="Matyas Adam" w:date="2018-11-15T15:27:00Z">
              <w:tcPr>
                <w:tcW w:w="1736"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63475D9E" w14:textId="77777777" w:rsidR="00626193" w:rsidRDefault="00626193" w:rsidP="00495DC8">
            <w:r>
              <w:t>Krizový management a bezpečnostní systém v ČR</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50" w:author="Matyas Adam" w:date="2018-11-15T15:27:00Z">
              <w:tcPr>
                <w:tcW w:w="911"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43DF5D33" w14:textId="77777777" w:rsidR="00626193" w:rsidRDefault="00626193" w:rsidP="00495DC8">
            <w:r>
              <w:t xml:space="preserve">28p – 14s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51" w:author="Matyas Adam" w:date="2018-11-15T15:27:00Z">
              <w:tcPr>
                <w:tcW w:w="815"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6B074F75" w14:textId="77777777" w:rsidR="00626193" w:rsidRDefault="00626193" w:rsidP="00495DC8">
            <w:pPr>
              <w:jc w:val="center"/>
            </w:pPr>
            <w:r>
              <w:t>z, zk</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52" w:author="Matyas Adam" w:date="2018-11-15T15:27:00Z">
              <w:tcPr>
                <w:tcW w:w="687"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128024DB" w14:textId="77777777" w:rsidR="00626193" w:rsidRDefault="00626193" w:rsidP="00495DC8">
            <w:pPr>
              <w:jc w:val="center"/>
            </w:pPr>
            <w:r>
              <w:t>4</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53" w:author="Matyas Adam" w:date="2018-11-15T15:27:00Z">
              <w:tcPr>
                <w:tcW w:w="3144"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912A805" w14:textId="3B71E1B5" w:rsidR="00626193" w:rsidRPr="0020006F" w:rsidRDefault="00495DC8" w:rsidP="00495DC8">
            <w:pPr>
              <w:rPr>
                <w:b/>
              </w:rPr>
            </w:pPr>
            <w:ins w:id="154" w:author="PS" w:date="2018-11-25T12:39:00Z">
              <w:r w:rsidRPr="0085171B">
                <w:rPr>
                  <w:b/>
                </w:rPr>
                <w:t>Mgr. Marek Tomaštík, Ph.D.</w:t>
              </w:r>
              <w:r>
                <w:t xml:space="preserve"> (90 %), Ing. Robert Pekaj (10 % - odborník z praxe)</w:t>
              </w:r>
            </w:ins>
            <w:del w:id="155" w:author="PS" w:date="2018-11-25T12:39:00Z">
              <w:r w:rsidR="00626193" w:rsidRPr="0020006F" w:rsidDel="00495DC8">
                <w:rPr>
                  <w:b/>
                </w:rPr>
                <w:delText>Mgr. Marek Tomaštík, Ph.D. (100 %)</w:delText>
              </w:r>
            </w:del>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56" w:author="Matyas Adam" w:date="2018-11-15T15:27:00Z">
              <w:tcPr>
                <w:tcW w:w="99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3BC4A614" w14:textId="77777777" w:rsidR="00626193" w:rsidRDefault="00626193" w:rsidP="00495DC8">
            <w:pPr>
              <w:jc w:val="center"/>
            </w:pPr>
            <w:r>
              <w:t>1/LS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57" w:author="Matyas Adam" w:date="2018-11-15T15:27:00Z">
              <w:tcPr>
                <w:tcW w:w="77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02241414" w14:textId="77777777" w:rsidR="00626193" w:rsidRDefault="00626193" w:rsidP="00495DC8">
            <w:pPr>
              <w:jc w:val="center"/>
            </w:pPr>
          </w:p>
        </w:tc>
      </w:tr>
      <w:tr w:rsidR="00626193" w14:paraId="049A466F" w14:textId="77777777" w:rsidTr="00495DC8">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58" w:author="Matyas Adam" w:date="2018-11-15T15:27:00Z">
              <w:tcPr>
                <w:tcW w:w="1736"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7F5E1FD8" w14:textId="77777777" w:rsidR="00626193" w:rsidRDefault="00626193" w:rsidP="00495DC8">
            <w:r>
              <w:t xml:space="preserve">Sběr </w:t>
            </w:r>
            <w:ins w:id="159" w:author="Matyas Adam" w:date="2018-11-17T02:12:00Z">
              <w:r>
                <w:t xml:space="preserve">a </w:t>
              </w:r>
            </w:ins>
            <w:r>
              <w:t>zpracování dat</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60" w:author="Matyas Adam" w:date="2018-11-15T15:27:00Z">
              <w:tcPr>
                <w:tcW w:w="911"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8F89AA0" w14:textId="60D262F1" w:rsidR="00626193" w:rsidRDefault="00626193" w:rsidP="00113FDC">
            <w:r>
              <w:t xml:space="preserve">28p – </w:t>
            </w:r>
            <w:del w:id="161" w:author="PS" w:date="2018-11-25T15:13:00Z">
              <w:r w:rsidDel="00113FDC">
                <w:delText xml:space="preserve">14s </w:delText>
              </w:r>
            </w:del>
            <w:ins w:id="162" w:author="PS" w:date="2018-11-25T15:13:00Z">
              <w:r w:rsidR="00113FDC">
                <w:t xml:space="preserve">14c </w:t>
              </w:r>
            </w:ins>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63" w:author="Matyas Adam" w:date="2018-11-15T15:27:00Z">
              <w:tcPr>
                <w:tcW w:w="815"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450E163" w14:textId="77777777" w:rsidR="00626193" w:rsidRDefault="00626193" w:rsidP="00495DC8">
            <w:pPr>
              <w:jc w:val="center"/>
            </w:pPr>
            <w:r>
              <w:t>klz</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64" w:author="Matyas Adam" w:date="2018-11-15T15:27:00Z">
              <w:tcPr>
                <w:tcW w:w="687"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3DE37712" w14:textId="77777777" w:rsidR="00626193" w:rsidRDefault="00626193" w:rsidP="00495DC8">
            <w:pPr>
              <w:jc w:val="center"/>
            </w:pPr>
            <w:r>
              <w:t>3</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65" w:author="Matyas Adam" w:date="2018-11-15T15:27:00Z">
              <w:tcPr>
                <w:tcW w:w="3144"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A5BBACA" w14:textId="77777777" w:rsidR="00626193" w:rsidRPr="0020006F" w:rsidRDefault="00626193" w:rsidP="00495DC8">
            <w:pPr>
              <w:rPr>
                <w:b/>
              </w:rPr>
            </w:pPr>
            <w:r w:rsidRPr="0020006F">
              <w:rPr>
                <w:b/>
              </w:rPr>
              <w:t>RNDr. Martin Fajkus, Ph.D.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66" w:author="Matyas Adam" w:date="2018-11-15T15:27:00Z">
              <w:tcPr>
                <w:tcW w:w="99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0C19BBA4" w14:textId="77777777" w:rsidR="00626193" w:rsidRDefault="00626193" w:rsidP="00495DC8">
            <w:pPr>
              <w:jc w:val="center"/>
            </w:pPr>
            <w:r>
              <w:t>1/LS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67" w:author="Matyas Adam" w:date="2018-11-15T15:27:00Z">
              <w:tcPr>
                <w:tcW w:w="77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2403767" w14:textId="77777777" w:rsidR="00626193" w:rsidRDefault="00626193" w:rsidP="00495DC8">
            <w:pPr>
              <w:jc w:val="center"/>
            </w:pPr>
          </w:p>
        </w:tc>
      </w:tr>
      <w:tr w:rsidR="00626193" w14:paraId="781F6A24" w14:textId="77777777" w:rsidTr="00495DC8">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68" w:author="Matyas Adam" w:date="2018-11-15T15:27:00Z">
              <w:tcPr>
                <w:tcW w:w="1736"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2D8CC5E6" w14:textId="77777777" w:rsidR="00626193" w:rsidRDefault="00626193" w:rsidP="00495DC8">
            <w:r>
              <w:t>Fyzická geografie II.</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69" w:author="Matyas Adam" w:date="2018-11-15T15:27:00Z">
              <w:tcPr>
                <w:tcW w:w="911"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0C90DD87" w14:textId="77777777" w:rsidR="00626193" w:rsidRDefault="00626193" w:rsidP="00495DC8">
            <w:r>
              <w:t>28p – 14s</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70" w:author="Matyas Adam" w:date="2018-11-15T15:27:00Z">
              <w:tcPr>
                <w:tcW w:w="815"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2C8F36C5" w14:textId="77777777" w:rsidR="00626193" w:rsidRDefault="00626193" w:rsidP="00495DC8">
            <w:pPr>
              <w:jc w:val="center"/>
            </w:pPr>
            <w:r>
              <w:t>z, zk</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71" w:author="Matyas Adam" w:date="2018-11-15T15:27:00Z">
              <w:tcPr>
                <w:tcW w:w="687"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0D34FC49" w14:textId="77777777" w:rsidR="00626193" w:rsidRDefault="00626193" w:rsidP="00495DC8">
            <w:pPr>
              <w:jc w:val="center"/>
            </w:pPr>
            <w:r>
              <w:t>5</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72" w:author="Matyas Adam" w:date="2018-11-15T15:27:00Z">
              <w:tcPr>
                <w:tcW w:w="3144"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44BF3265" w14:textId="77777777" w:rsidR="00626193" w:rsidRPr="0020006F" w:rsidRDefault="00626193" w:rsidP="00495DC8">
            <w:pPr>
              <w:rPr>
                <w:b/>
              </w:rPr>
            </w:pPr>
            <w:r w:rsidRPr="0020006F">
              <w:rPr>
                <w:b/>
                <w:bCs/>
              </w:rPr>
              <w:t xml:space="preserve">Mgr. </w:t>
            </w:r>
            <w:del w:id="173" w:author="Jiří Lehejček [2]" w:date="2018-11-14T21:54:00Z">
              <w:r w:rsidRPr="0020006F" w:rsidDel="0020006F">
                <w:rPr>
                  <w:b/>
                  <w:bCs/>
                </w:rPr>
                <w:delText>Ing. Jiří Lehejček</w:delText>
              </w:r>
            </w:del>
            <w:ins w:id="174" w:author="Jiří Lehejček [2]" w:date="2018-11-14T21:54:00Z">
              <w:r w:rsidRPr="0020006F">
                <w:rPr>
                  <w:b/>
                  <w:bCs/>
                </w:rPr>
                <w:t>Matyáš Adam</w:t>
              </w:r>
            </w:ins>
            <w:r w:rsidRPr="0020006F">
              <w:rPr>
                <w:b/>
                <w:bCs/>
              </w:rPr>
              <w:t>, Ph.D.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75" w:author="Matyas Adam" w:date="2018-11-15T15:27:00Z">
              <w:tcPr>
                <w:tcW w:w="99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75FD172B" w14:textId="77777777" w:rsidR="00626193" w:rsidRDefault="00626193" w:rsidP="00495DC8">
            <w:pPr>
              <w:jc w:val="center"/>
            </w:pPr>
            <w:r>
              <w:t>1/LS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76" w:author="Matyas Adam" w:date="2018-11-15T15:27:00Z">
              <w:tcPr>
                <w:tcW w:w="77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096EBB98" w14:textId="77777777" w:rsidR="00626193" w:rsidRDefault="00626193" w:rsidP="00495DC8">
            <w:pPr>
              <w:jc w:val="center"/>
            </w:pPr>
            <w:r>
              <w:t>PZ</w:t>
            </w:r>
          </w:p>
        </w:tc>
      </w:tr>
      <w:tr w:rsidR="00626193" w14:paraId="5A09D028" w14:textId="77777777" w:rsidTr="00495DC8">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77" w:author="Matyas Adam" w:date="2018-11-15T15:27:00Z">
              <w:tcPr>
                <w:tcW w:w="1736"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6837E28F" w14:textId="77777777" w:rsidR="00626193" w:rsidRDefault="00626193" w:rsidP="00495DC8">
            <w:r>
              <w:t>Terénní environmentální praxe</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78" w:author="Matyas Adam" w:date="2018-11-15T15:27:00Z">
              <w:tcPr>
                <w:tcW w:w="911"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42FB6EFA" w14:textId="77777777" w:rsidR="00626193" w:rsidRDefault="00626193" w:rsidP="00495DC8">
            <w:r>
              <w:t>30 hod</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79" w:author="Matyas Adam" w:date="2018-11-15T15:27:00Z">
              <w:tcPr>
                <w:tcW w:w="815"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42DD3D4B" w14:textId="77777777" w:rsidR="00626193" w:rsidRDefault="00626193" w:rsidP="00495DC8">
            <w:pPr>
              <w:jc w:val="center"/>
            </w:pPr>
            <w:r>
              <w:t>z</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80" w:author="Matyas Adam" w:date="2018-11-15T15:27:00Z">
              <w:tcPr>
                <w:tcW w:w="687"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3C85433C" w14:textId="77777777" w:rsidR="00626193" w:rsidRDefault="00626193" w:rsidP="00495DC8">
            <w:pPr>
              <w:jc w:val="center"/>
            </w:pPr>
            <w:r>
              <w:t>3</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81" w:author="Matyas Adam" w:date="2018-11-15T15:27:00Z">
              <w:tcPr>
                <w:tcW w:w="3144"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F71183B" w14:textId="77777777" w:rsidR="00626193" w:rsidRDefault="00626193" w:rsidP="00495DC8">
            <w:ins w:id="182" w:author="Jiří Lehejček [2]" w:date="2018-11-14T21:54:00Z">
              <w:r w:rsidRPr="0020006F">
                <w:rPr>
                  <w:b/>
                  <w:bCs/>
                </w:rPr>
                <w:t>Mgr. Matyáš Adam, Ph.D. (100 %)</w:t>
              </w:r>
            </w:ins>
            <w:del w:id="183" w:author="Jiří Lehejček [2]" w:date="2018-11-14T21:54:00Z">
              <w:r w:rsidDel="0020006F">
                <w:rPr>
                  <w:bCs/>
                </w:rPr>
                <w:delText>prof. PhDr. Jiří Chlachula, Ph.D. et Ph.D. (100 %)</w:delText>
              </w:r>
            </w:del>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84" w:author="Matyas Adam" w:date="2018-11-15T15:27:00Z">
              <w:tcPr>
                <w:tcW w:w="99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10BB7B8F" w14:textId="77777777" w:rsidR="00626193" w:rsidRDefault="00626193" w:rsidP="00495DC8">
            <w:pPr>
              <w:jc w:val="center"/>
            </w:pPr>
            <w:r>
              <w:t>1/LS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85" w:author="Matyas Adam" w:date="2018-11-15T15:27:00Z">
              <w:tcPr>
                <w:tcW w:w="77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037FD48D" w14:textId="77777777" w:rsidR="00626193" w:rsidRDefault="00626193" w:rsidP="00495DC8">
            <w:pPr>
              <w:jc w:val="center"/>
            </w:pPr>
          </w:p>
        </w:tc>
      </w:tr>
      <w:tr w:rsidR="00626193" w14:paraId="06F29FEC" w14:textId="77777777" w:rsidTr="00495DC8">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86" w:author="Matyas Adam" w:date="2018-11-15T15:27:00Z">
              <w:tcPr>
                <w:tcW w:w="1736"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45836B71" w14:textId="77777777" w:rsidR="00626193" w:rsidRDefault="00626193" w:rsidP="00495DC8">
            <w:r>
              <w:t>Anglický jazyk II.</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87" w:author="Matyas Adam" w:date="2018-11-15T15:27:00Z">
              <w:tcPr>
                <w:tcW w:w="911"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DBDB0E1" w14:textId="77777777" w:rsidR="00626193" w:rsidRDefault="00626193" w:rsidP="00495DC8">
            <w:r>
              <w:t xml:space="preserve">28s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88" w:author="Matyas Adam" w:date="2018-11-15T15:27:00Z">
              <w:tcPr>
                <w:tcW w:w="815"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13797FB" w14:textId="77777777" w:rsidR="00626193" w:rsidRDefault="00626193" w:rsidP="00495DC8">
            <w:pPr>
              <w:jc w:val="center"/>
            </w:pPr>
            <w:r>
              <w:t>klz</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89" w:author="Matyas Adam" w:date="2018-11-15T15:27:00Z">
              <w:tcPr>
                <w:tcW w:w="687"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CCE55C5" w14:textId="77777777" w:rsidR="00626193" w:rsidRDefault="00626193" w:rsidP="00495DC8">
            <w:pPr>
              <w:jc w:val="center"/>
            </w:pPr>
            <w:r>
              <w:t>3</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90" w:author="Matyas Adam" w:date="2018-11-15T15:27:00Z">
              <w:tcPr>
                <w:tcW w:w="3144"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72BD3B62" w14:textId="77777777" w:rsidR="00626193" w:rsidRPr="0020006F" w:rsidRDefault="00626193" w:rsidP="00495DC8">
            <w:pPr>
              <w:rPr>
                <w:b/>
              </w:rPr>
            </w:pPr>
            <w:r w:rsidRPr="0020006F">
              <w:rPr>
                <w:b/>
              </w:rPr>
              <w:t>Mgr. et Mgr. Kateřina Pitrová, BBA, Ph.D.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91" w:author="Matyas Adam" w:date="2018-11-15T15:27:00Z">
              <w:tcPr>
                <w:tcW w:w="99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609C101E" w14:textId="77777777" w:rsidR="00626193" w:rsidRDefault="00626193" w:rsidP="00495DC8">
            <w:pPr>
              <w:jc w:val="center"/>
            </w:pPr>
            <w:r>
              <w:t>2/ZS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92" w:author="Matyas Adam" w:date="2018-11-15T15:27:00Z">
              <w:tcPr>
                <w:tcW w:w="77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E232FEE" w14:textId="77777777" w:rsidR="00626193" w:rsidRDefault="00626193" w:rsidP="00495DC8">
            <w:pPr>
              <w:jc w:val="center"/>
            </w:pPr>
          </w:p>
        </w:tc>
      </w:tr>
      <w:tr w:rsidR="00626193" w14:paraId="4DEFB3BF" w14:textId="77777777" w:rsidTr="00495DC8">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93" w:author="Matyas Adam" w:date="2018-11-15T15:27:00Z">
              <w:tcPr>
                <w:tcW w:w="1736"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24EDC7C6" w14:textId="77777777" w:rsidR="00626193" w:rsidRDefault="00626193" w:rsidP="00495DC8">
            <w:r w:rsidRPr="00C57404">
              <w:t>Procesy hodnocení a ovládání rizik</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94" w:author="Matyas Adam" w:date="2018-11-15T15:27:00Z">
              <w:tcPr>
                <w:tcW w:w="911"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115C2C2" w14:textId="77777777" w:rsidR="00626193" w:rsidRDefault="00626193" w:rsidP="00495DC8">
            <w:r>
              <w:t xml:space="preserve">28p – 28s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95" w:author="Matyas Adam" w:date="2018-11-15T15:27:00Z">
              <w:tcPr>
                <w:tcW w:w="815"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4ADD5F6C" w14:textId="77777777" w:rsidR="00626193" w:rsidRDefault="00626193" w:rsidP="00495DC8">
            <w:pPr>
              <w:jc w:val="center"/>
            </w:pPr>
            <w:r>
              <w:t>z, zk</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96" w:author="Matyas Adam" w:date="2018-11-15T15:27:00Z">
              <w:tcPr>
                <w:tcW w:w="687"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29A28EFF" w14:textId="77777777" w:rsidR="00626193" w:rsidRDefault="00626193" w:rsidP="00495DC8">
            <w:pPr>
              <w:jc w:val="center"/>
            </w:pPr>
            <w:del w:id="197" w:author="Jiří Lehejček [2]" w:date="2018-11-14T22:02:00Z">
              <w:r w:rsidDel="0020006F">
                <w:delText>4</w:delText>
              </w:r>
            </w:del>
            <w:ins w:id="198" w:author="Jiří Lehejček [2]" w:date="2018-11-14T22:02:00Z">
              <w:r>
                <w:t>5</w:t>
              </w:r>
            </w:ins>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199" w:author="Matyas Adam" w:date="2018-11-15T15:27:00Z">
              <w:tcPr>
                <w:tcW w:w="3144"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C54A187" w14:textId="77777777" w:rsidR="00626193" w:rsidRPr="0020006F" w:rsidRDefault="00626193" w:rsidP="00495DC8">
            <w:pPr>
              <w:rPr>
                <w:b/>
              </w:rPr>
            </w:pPr>
            <w:r w:rsidRPr="0020006F">
              <w:rPr>
                <w:b/>
              </w:rPr>
              <w:t>prof. Ing. František Božek, CSc. (</w:t>
            </w:r>
            <w:ins w:id="200" w:author="Matyas Adam" w:date="2018-11-17T02:06:00Z">
              <w:r>
                <w:rPr>
                  <w:b/>
                </w:rPr>
                <w:t xml:space="preserve">přednášky </w:t>
              </w:r>
            </w:ins>
            <w:r w:rsidRPr="0020006F">
              <w:rPr>
                <w:b/>
              </w:rPr>
              <w:t>50 %)</w:t>
            </w:r>
          </w:p>
          <w:p w14:paraId="35C5B087" w14:textId="77777777" w:rsidR="00626193" w:rsidRDefault="00626193" w:rsidP="00495DC8">
            <w:r>
              <w:t>Ing. Slavomíra Vargová, Ph</w:t>
            </w:r>
            <w:ins w:id="201" w:author="Matyas Adam" w:date="2018-11-17T00:36:00Z">
              <w:r>
                <w:t>.</w:t>
              </w:r>
            </w:ins>
            <w:r>
              <w:t xml:space="preserve">D. </w:t>
            </w:r>
          </w:p>
          <w:p w14:paraId="7C1207E0" w14:textId="77777777" w:rsidR="00626193" w:rsidRDefault="00626193" w:rsidP="00495DC8">
            <w:r>
              <w:t>(</w:t>
            </w:r>
            <w:ins w:id="202" w:author="Matyas Adam" w:date="2018-11-17T02:07:00Z">
              <w:r>
                <w:t xml:space="preserve">přednášky </w:t>
              </w:r>
            </w:ins>
            <w:ins w:id="203" w:author="Matyas Adam" w:date="2018-11-17T20:41:00Z">
              <w:r>
                <w:t>3</w:t>
              </w:r>
            </w:ins>
            <w:del w:id="204" w:author="Matyas Adam" w:date="2018-11-17T02:07:00Z">
              <w:r w:rsidDel="00E73C8E">
                <w:delText>4</w:delText>
              </w:r>
            </w:del>
            <w:r>
              <w:t>0 %</w:t>
            </w:r>
            <w:ins w:id="205" w:author="Matyas Adam" w:date="2018-11-17T02:07:00Z">
              <w:r>
                <w:t>, semináře 10</w:t>
              </w:r>
            </w:ins>
            <w:ins w:id="206" w:author="Matyas Adam" w:date="2018-11-17T20:38:00Z">
              <w:r>
                <w:t>0</w:t>
              </w:r>
            </w:ins>
            <w:ins w:id="207" w:author="Matyas Adam" w:date="2018-11-17T02:07:00Z">
              <w:r>
                <w:t xml:space="preserve"> </w:t>
              </w:r>
              <w:r>
                <w:rPr>
                  <w:lang w:val="en-GB"/>
                </w:rPr>
                <w:t>%</w:t>
              </w:r>
            </w:ins>
            <w:r>
              <w:t>)</w:t>
            </w:r>
          </w:p>
          <w:p w14:paraId="5AC51E99" w14:textId="77777777" w:rsidR="00626193" w:rsidRDefault="00626193" w:rsidP="00495DC8">
            <w:r>
              <w:t>Ing. Aleš Papadakis (</w:t>
            </w:r>
            <w:ins w:id="208" w:author="Matyas Adam" w:date="2018-11-17T02:07:00Z">
              <w:r>
                <w:t xml:space="preserve">přednášky </w:t>
              </w:r>
            </w:ins>
            <w:ins w:id="209" w:author="Matyas Adam" w:date="2018-11-17T20:41:00Z">
              <w:r>
                <w:t>2</w:t>
              </w:r>
            </w:ins>
            <w:del w:id="210" w:author="Matyas Adam" w:date="2018-11-17T20:41:00Z">
              <w:r w:rsidDel="00E34860">
                <w:delText>1</w:delText>
              </w:r>
            </w:del>
            <w:r>
              <w:t>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211" w:author="Matyas Adam" w:date="2018-11-15T15:27:00Z">
              <w:tcPr>
                <w:tcW w:w="99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733C818" w14:textId="77777777" w:rsidR="00626193" w:rsidRDefault="00626193" w:rsidP="00495DC8">
            <w:pPr>
              <w:jc w:val="center"/>
            </w:pPr>
            <w:r>
              <w:t>2/ZS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212" w:author="Matyas Adam" w:date="2018-11-15T15:27:00Z">
              <w:tcPr>
                <w:tcW w:w="77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78902BDD" w14:textId="77777777" w:rsidR="00626193" w:rsidRDefault="00626193" w:rsidP="00495DC8">
            <w:pPr>
              <w:jc w:val="center"/>
            </w:pPr>
          </w:p>
        </w:tc>
      </w:tr>
      <w:tr w:rsidR="00626193" w14:paraId="5A40CDE0" w14:textId="77777777" w:rsidTr="00495DC8">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213" w:author="Matyas Adam" w:date="2018-11-15T15:27:00Z">
              <w:tcPr>
                <w:tcW w:w="1736"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7FCF86F7" w14:textId="77777777" w:rsidR="00626193" w:rsidRDefault="00626193" w:rsidP="00495DC8">
            <w:r>
              <w:t>Sportovní aktivity I.</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214" w:author="Matyas Adam" w:date="2018-11-15T15:27:00Z">
              <w:tcPr>
                <w:tcW w:w="911"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779B71A" w14:textId="70B4D84D" w:rsidR="00626193" w:rsidRDefault="00626193" w:rsidP="00B724E9">
            <w:del w:id="215" w:author="PS" w:date="2018-11-25T15:21:00Z">
              <w:r w:rsidDel="00B724E9">
                <w:delText xml:space="preserve">28s </w:delText>
              </w:r>
            </w:del>
            <w:ins w:id="216" w:author="PS" w:date="2018-11-25T15:21:00Z">
              <w:r w:rsidR="00B724E9">
                <w:t xml:space="preserve">28c </w:t>
              </w:r>
            </w:ins>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217" w:author="Matyas Adam" w:date="2018-11-15T15:27:00Z">
              <w:tcPr>
                <w:tcW w:w="815"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73724692" w14:textId="77777777" w:rsidR="00626193" w:rsidRDefault="00626193" w:rsidP="00495DC8">
            <w:pPr>
              <w:jc w:val="center"/>
            </w:pPr>
            <w:r>
              <w:t>z</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218" w:author="Matyas Adam" w:date="2018-11-15T15:27:00Z">
              <w:tcPr>
                <w:tcW w:w="687"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020A3EFC" w14:textId="77777777" w:rsidR="00626193" w:rsidRDefault="00626193" w:rsidP="00495DC8">
            <w:pPr>
              <w:jc w:val="center"/>
            </w:pPr>
            <w:r>
              <w:t>2</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219" w:author="Matyas Adam" w:date="2018-11-15T15:27:00Z">
              <w:tcPr>
                <w:tcW w:w="3144"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E1F0B68" w14:textId="77777777" w:rsidR="00626193" w:rsidRDefault="00626193" w:rsidP="00495DC8">
            <w:pPr>
              <w:rPr>
                <w:ins w:id="220" w:author="Matyas Adam" w:date="2018-11-17T02:15:00Z"/>
                <w:b/>
              </w:rPr>
            </w:pPr>
            <w:r w:rsidRPr="0020006F">
              <w:rPr>
                <w:b/>
              </w:rPr>
              <w:t xml:space="preserve">Mgr. Zdeněk Melichárek, Ph.D. </w:t>
            </w:r>
          </w:p>
          <w:p w14:paraId="68058805" w14:textId="77777777" w:rsidR="00626193" w:rsidRPr="00E73C8E" w:rsidRDefault="00626193">
            <w:pPr>
              <w:rPr>
                <w:rPrChange w:id="221" w:author="Matyas Adam" w:date="2018-11-17T02:15:00Z">
                  <w:rPr>
                    <w:b/>
                  </w:rPr>
                </w:rPrChange>
              </w:rPr>
            </w:pPr>
            <w:ins w:id="222" w:author="Matyas Adam" w:date="2018-11-17T02:15:00Z">
              <w:r w:rsidRPr="00E73C8E">
                <w:rPr>
                  <w:rPrChange w:id="223" w:author="Matyas Adam" w:date="2018-11-17T02:15:00Z">
                    <w:rPr>
                      <w:b/>
                    </w:rPr>
                  </w:rPrChange>
                </w:rPr>
                <w:t>Mgr. Miroslav Uherka</w:t>
              </w:r>
            </w:ins>
            <w:ins w:id="224" w:author="Matyas Adam" w:date="2018-11-17T02:16:00Z">
              <w:r>
                <w:t xml:space="preserve"> </w:t>
              </w:r>
              <w:r w:rsidRPr="00A70703">
                <w:t xml:space="preserve">(cvičení 50 </w:t>
              </w:r>
              <w:r w:rsidRPr="00A70703">
                <w:rPr>
                  <w:lang w:val="en-GB"/>
                </w:rPr>
                <w:t>%</w:t>
              </w:r>
              <w:r w:rsidRPr="00A70703">
                <w:t>)</w:t>
              </w:r>
            </w:ins>
            <w:ins w:id="225" w:author="Matyas Adam" w:date="2018-11-17T02:15:00Z">
              <w:r w:rsidRPr="00E73C8E">
                <w:rPr>
                  <w:rPrChange w:id="226" w:author="Matyas Adam" w:date="2018-11-17T02:15:00Z">
                    <w:rPr>
                      <w:b/>
                    </w:rPr>
                  </w:rPrChange>
                </w:rPr>
                <w:t xml:space="preserve">, Taťána Nuhlíčková (cvičení 50 </w:t>
              </w:r>
              <w:r w:rsidRPr="00E73C8E">
                <w:rPr>
                  <w:lang w:val="en-GB"/>
                  <w:rPrChange w:id="227" w:author="Matyas Adam" w:date="2018-11-17T02:15:00Z">
                    <w:rPr>
                      <w:b/>
                      <w:lang w:val="en-GB"/>
                    </w:rPr>
                  </w:rPrChange>
                </w:rPr>
                <w:t>%</w:t>
              </w:r>
              <w:r w:rsidRPr="00E73C8E">
                <w:rPr>
                  <w:rPrChange w:id="228" w:author="Matyas Adam" w:date="2018-11-17T02:15:00Z">
                    <w:rPr>
                      <w:b/>
                    </w:rPr>
                  </w:rPrChange>
                </w:rPr>
                <w:t>)</w:t>
              </w:r>
            </w:ins>
            <w:del w:id="229" w:author="Matyas Adam" w:date="2018-11-17T02:15:00Z">
              <w:r w:rsidRPr="00E73C8E" w:rsidDel="00E73C8E">
                <w:rPr>
                  <w:rPrChange w:id="230" w:author="Matyas Adam" w:date="2018-11-17T02:15:00Z">
                    <w:rPr>
                      <w:b/>
                    </w:rPr>
                  </w:rPrChange>
                </w:rPr>
                <w:delText>(100 %)</w:delText>
              </w:r>
            </w:del>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231" w:author="Matyas Adam" w:date="2018-11-15T15:27:00Z">
              <w:tcPr>
                <w:tcW w:w="99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37402699" w14:textId="77777777" w:rsidR="00626193" w:rsidRDefault="00626193" w:rsidP="00495DC8">
            <w:pPr>
              <w:jc w:val="center"/>
            </w:pPr>
            <w:r>
              <w:t>2/ZS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232" w:author="Matyas Adam" w:date="2018-11-15T15:27:00Z">
              <w:tcPr>
                <w:tcW w:w="77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33157BF2" w14:textId="77777777" w:rsidR="00626193" w:rsidRDefault="00626193" w:rsidP="00495DC8">
            <w:pPr>
              <w:jc w:val="center"/>
            </w:pPr>
          </w:p>
        </w:tc>
      </w:tr>
      <w:tr w:rsidR="00626193" w14:paraId="79ED45EC" w14:textId="77777777" w:rsidTr="00495DC8">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233" w:author="Matyas Adam" w:date="2018-11-15T15:27:00Z">
              <w:tcPr>
                <w:tcW w:w="1736"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0326F7D9" w14:textId="77777777" w:rsidR="00626193" w:rsidRDefault="00626193" w:rsidP="00495DC8">
            <w:r>
              <w:t>Aplikovaná informatika</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234" w:author="Matyas Adam" w:date="2018-11-15T15:27:00Z">
              <w:tcPr>
                <w:tcW w:w="911"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08FF01C6" w14:textId="77777777" w:rsidR="00626193" w:rsidRDefault="00626193" w:rsidP="00495DC8">
            <w:r>
              <w:t>28p - 28</w:t>
            </w:r>
            <w:del w:id="235" w:author="Matyas Adam" w:date="2018-11-17T01:34:00Z">
              <w:r w:rsidDel="006776A1">
                <w:delText>l</w:delText>
              </w:r>
            </w:del>
            <w:ins w:id="236" w:author="Matyas Adam" w:date="2018-11-17T01:34:00Z">
              <w:r>
                <w:t>s</w:t>
              </w:r>
            </w:ins>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237" w:author="Matyas Adam" w:date="2018-11-15T15:27:00Z">
              <w:tcPr>
                <w:tcW w:w="815"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39F3B66A" w14:textId="77777777" w:rsidR="00626193" w:rsidRDefault="00626193" w:rsidP="00495DC8">
            <w:pPr>
              <w:jc w:val="center"/>
            </w:pPr>
            <w:r>
              <w:t>z, zk</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238" w:author="Matyas Adam" w:date="2018-11-15T15:27:00Z">
              <w:tcPr>
                <w:tcW w:w="687"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5A9D4CB" w14:textId="77777777" w:rsidR="00626193" w:rsidRDefault="00626193" w:rsidP="00495DC8">
            <w:pPr>
              <w:jc w:val="center"/>
            </w:pPr>
            <w:r>
              <w:t>4</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239" w:author="Matyas Adam" w:date="2018-11-15T15:27:00Z">
              <w:tcPr>
                <w:tcW w:w="3144"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6F55478F" w14:textId="77777777" w:rsidR="00626193" w:rsidRPr="0020006F" w:rsidRDefault="00626193" w:rsidP="00495DC8">
            <w:pPr>
              <w:rPr>
                <w:b/>
              </w:rPr>
            </w:pPr>
            <w:r w:rsidRPr="0020006F">
              <w:rPr>
                <w:b/>
              </w:rPr>
              <w:t>Ing. Jakub Rak, Ph.D.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240" w:author="Matyas Adam" w:date="2018-11-15T15:27:00Z">
              <w:tcPr>
                <w:tcW w:w="99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35A734A8" w14:textId="77777777" w:rsidR="00626193" w:rsidRDefault="00626193" w:rsidP="00495DC8">
            <w:pPr>
              <w:jc w:val="center"/>
            </w:pPr>
            <w:r>
              <w:t>2/ZS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241" w:author="Matyas Adam" w:date="2018-11-15T15:27:00Z">
              <w:tcPr>
                <w:tcW w:w="77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6A9BE6AC" w14:textId="77777777" w:rsidR="00626193" w:rsidRDefault="00626193" w:rsidP="00495DC8">
            <w:pPr>
              <w:jc w:val="center"/>
            </w:pPr>
          </w:p>
        </w:tc>
      </w:tr>
      <w:tr w:rsidR="00626193" w14:paraId="58897118" w14:textId="77777777" w:rsidTr="00495DC8">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242" w:author="Matyas Adam" w:date="2018-11-15T15:27:00Z">
              <w:tcPr>
                <w:tcW w:w="1736"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1EA06F17" w14:textId="77777777" w:rsidR="00626193" w:rsidRDefault="00626193" w:rsidP="00495DC8">
            <w:r>
              <w:rPr>
                <w:bCs/>
                <w:iCs/>
              </w:rPr>
              <w:t>Úvod do kartografie</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243" w:author="Matyas Adam" w:date="2018-11-15T15:27:00Z">
              <w:tcPr>
                <w:tcW w:w="911"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0BD27EAE" w14:textId="77777777" w:rsidR="00626193" w:rsidRDefault="00626193" w:rsidP="00495DC8">
            <w:r>
              <w:t xml:space="preserve">14p – 28s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244" w:author="Matyas Adam" w:date="2018-11-15T15:27:00Z">
              <w:tcPr>
                <w:tcW w:w="815"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25528AF7" w14:textId="77777777" w:rsidR="00626193" w:rsidRDefault="00626193" w:rsidP="00495DC8">
            <w:pPr>
              <w:jc w:val="center"/>
            </w:pPr>
            <w:r>
              <w:t>z, zk</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245" w:author="Matyas Adam" w:date="2018-11-15T15:27:00Z">
              <w:tcPr>
                <w:tcW w:w="687"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6AA9F095" w14:textId="77777777" w:rsidR="00626193" w:rsidRDefault="00626193" w:rsidP="00495DC8">
            <w:pPr>
              <w:jc w:val="center"/>
            </w:pPr>
            <w:r>
              <w:t>3</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246" w:author="Matyas Adam" w:date="2018-11-15T15:27:00Z">
              <w:tcPr>
                <w:tcW w:w="3144"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147F6F94" w14:textId="77777777" w:rsidR="00626193" w:rsidRPr="0020006F" w:rsidRDefault="00626193" w:rsidP="00495DC8">
            <w:pPr>
              <w:rPr>
                <w:b/>
              </w:rPr>
            </w:pPr>
            <w:r w:rsidRPr="0020006F">
              <w:rPr>
                <w:b/>
              </w:rPr>
              <w:t>RNDr. Jakub Trojan, MSc, MBA, Ph.D.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247" w:author="Matyas Adam" w:date="2018-11-15T15:27:00Z">
              <w:tcPr>
                <w:tcW w:w="99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77E8465F" w14:textId="77777777" w:rsidR="00626193" w:rsidRDefault="00626193" w:rsidP="00495DC8">
            <w:pPr>
              <w:jc w:val="center"/>
            </w:pPr>
            <w:r>
              <w:t>2/ZS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248" w:author="Matyas Adam" w:date="2018-11-15T15:27:00Z">
              <w:tcPr>
                <w:tcW w:w="77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24E0A0E7" w14:textId="77777777" w:rsidR="00626193" w:rsidRDefault="00626193" w:rsidP="00495DC8">
            <w:pPr>
              <w:jc w:val="center"/>
            </w:pPr>
            <w:r>
              <w:t>ZT</w:t>
            </w:r>
          </w:p>
        </w:tc>
      </w:tr>
      <w:tr w:rsidR="00626193" w14:paraId="365E89AF" w14:textId="77777777" w:rsidTr="00495DC8">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249" w:author="Matyas Adam" w:date="2018-11-15T15:27:00Z">
              <w:tcPr>
                <w:tcW w:w="1736"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2BC481E2" w14:textId="77777777" w:rsidR="00626193" w:rsidRDefault="00626193" w:rsidP="00495DC8">
            <w:r>
              <w:t>Mitigace environmentálních rizik a adaptační strategie</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250" w:author="Matyas Adam" w:date="2018-11-15T15:27:00Z">
              <w:tcPr>
                <w:tcW w:w="911"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2CB77E9D" w14:textId="77777777" w:rsidR="00626193" w:rsidRDefault="00626193" w:rsidP="00495DC8">
            <w:r>
              <w:t xml:space="preserve">28p – 14s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251" w:author="Matyas Adam" w:date="2018-11-15T15:27:00Z">
              <w:tcPr>
                <w:tcW w:w="815"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168119C4" w14:textId="77777777" w:rsidR="00626193" w:rsidRDefault="00626193" w:rsidP="00495DC8">
            <w:pPr>
              <w:jc w:val="center"/>
            </w:pPr>
            <w:r>
              <w:t>z, zk</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252" w:author="Matyas Adam" w:date="2018-11-15T15:27:00Z">
              <w:tcPr>
                <w:tcW w:w="687"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71C627AD" w14:textId="77777777" w:rsidR="00626193" w:rsidRDefault="00626193" w:rsidP="00495DC8">
            <w:pPr>
              <w:jc w:val="center"/>
            </w:pPr>
            <w:r>
              <w:t>4</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253" w:author="Matyas Adam" w:date="2018-11-15T15:27:00Z">
              <w:tcPr>
                <w:tcW w:w="3144"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9ED0FE2" w14:textId="77777777" w:rsidR="00626193" w:rsidRPr="0020006F" w:rsidRDefault="00626193" w:rsidP="00495DC8">
            <w:pPr>
              <w:rPr>
                <w:b/>
              </w:rPr>
            </w:pPr>
            <w:r w:rsidRPr="0020006F">
              <w:rPr>
                <w:b/>
                <w:bCs/>
              </w:rPr>
              <w:t xml:space="preserve">prof. PhDr. Jiří Chlachula, Ph.D. et Ph.D. </w:t>
            </w:r>
            <w:r w:rsidRPr="0020006F">
              <w:rPr>
                <w:b/>
              </w:rPr>
              <w:t xml:space="preserve">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254" w:author="Matyas Adam" w:date="2018-11-15T15:27:00Z">
              <w:tcPr>
                <w:tcW w:w="99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76872AA3" w14:textId="77777777" w:rsidR="00626193" w:rsidRDefault="00626193" w:rsidP="00495DC8">
            <w:pPr>
              <w:jc w:val="center"/>
            </w:pPr>
            <w:r>
              <w:t>2/ZS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255" w:author="Matyas Adam" w:date="2018-11-15T15:27:00Z">
              <w:tcPr>
                <w:tcW w:w="77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3A7BB1BE" w14:textId="77777777" w:rsidR="00626193" w:rsidRDefault="00626193" w:rsidP="00495DC8">
            <w:pPr>
              <w:jc w:val="center"/>
            </w:pPr>
            <w:r>
              <w:t>PZ</w:t>
            </w:r>
          </w:p>
        </w:tc>
      </w:tr>
      <w:tr w:rsidR="00626193" w14:paraId="6C582EDD" w14:textId="77777777" w:rsidTr="00495DC8">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256" w:author="Matyas Adam" w:date="2018-11-15T15:27:00Z">
              <w:tcPr>
                <w:tcW w:w="1736"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63D4D93C" w14:textId="77777777" w:rsidR="00626193" w:rsidRDefault="00626193" w:rsidP="00495DC8">
            <w:r>
              <w:t xml:space="preserve">Biochemie </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257" w:author="Matyas Adam" w:date="2018-11-15T15:27:00Z">
              <w:tcPr>
                <w:tcW w:w="911"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779ECAC1" w14:textId="77777777" w:rsidR="00626193" w:rsidRDefault="00626193" w:rsidP="00495DC8">
            <w:r>
              <w:t xml:space="preserve">28p – 14s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258" w:author="Matyas Adam" w:date="2018-11-15T15:27:00Z">
              <w:tcPr>
                <w:tcW w:w="815"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21D546E6" w14:textId="77777777" w:rsidR="00626193" w:rsidRDefault="00626193" w:rsidP="00495DC8">
            <w:pPr>
              <w:jc w:val="center"/>
            </w:pPr>
            <w:r>
              <w:t>z, zk</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259" w:author="Matyas Adam" w:date="2018-11-15T15:27:00Z">
              <w:tcPr>
                <w:tcW w:w="687"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0E0DB7E7" w14:textId="77777777" w:rsidR="00626193" w:rsidRDefault="00626193" w:rsidP="00495DC8">
            <w:pPr>
              <w:jc w:val="center"/>
            </w:pPr>
            <w:r>
              <w:t>4</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260" w:author="Matyas Adam" w:date="2018-11-15T15:27:00Z">
              <w:tcPr>
                <w:tcW w:w="3144"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3F54E44C" w14:textId="77777777" w:rsidR="00626193" w:rsidRDefault="00626193" w:rsidP="00495DC8">
            <w:pPr>
              <w:rPr>
                <w:ins w:id="261" w:author="Matyas Adam" w:date="2018-11-17T01:35:00Z"/>
                <w:b/>
                <w:bCs/>
              </w:rPr>
            </w:pPr>
            <w:r w:rsidRPr="0020006F">
              <w:rPr>
                <w:b/>
                <w:bCs/>
              </w:rPr>
              <w:t>doc. Ing. Pavel Valášek, CSc. (</w:t>
            </w:r>
            <w:ins w:id="262" w:author="Matyas Adam" w:date="2018-11-17T01:36:00Z">
              <w:r>
                <w:rPr>
                  <w:b/>
                  <w:bCs/>
                </w:rPr>
                <w:t xml:space="preserve">přednášky </w:t>
              </w:r>
            </w:ins>
            <w:r w:rsidRPr="0020006F">
              <w:rPr>
                <w:b/>
                <w:bCs/>
              </w:rPr>
              <w:t>100 %)</w:t>
            </w:r>
          </w:p>
          <w:p w14:paraId="36C7071C" w14:textId="77777777" w:rsidR="00626193" w:rsidRPr="006776A1" w:rsidRDefault="00626193" w:rsidP="00495DC8">
            <w:pPr>
              <w:rPr>
                <w:rPrChange w:id="263" w:author="Matyas Adam" w:date="2018-11-17T01:35:00Z">
                  <w:rPr>
                    <w:b/>
                  </w:rPr>
                </w:rPrChange>
              </w:rPr>
            </w:pPr>
            <w:ins w:id="264" w:author="Matyas Adam" w:date="2018-11-17T01:35:00Z">
              <w:r>
                <w:rPr>
                  <w:bCs/>
                </w:rPr>
                <w:t>Mgr. Ing. Jiří Lehejček, Ph.D.</w:t>
              </w:r>
            </w:ins>
            <w:ins w:id="265" w:author="Matyas Adam" w:date="2018-11-17T01:36:00Z">
              <w:r>
                <w:rPr>
                  <w:bCs/>
                </w:rPr>
                <w:t xml:space="preserve"> (seminář 100 </w:t>
              </w:r>
              <w:r>
                <w:rPr>
                  <w:bCs/>
                  <w:lang w:val="en-GB"/>
                </w:rPr>
                <w:t>%</w:t>
              </w:r>
              <w:r>
                <w:rPr>
                  <w:bCs/>
                </w:rPr>
                <w:t>)</w:t>
              </w:r>
            </w:ins>
            <w:ins w:id="266" w:author="Matyas Adam" w:date="2018-11-17T01:35:00Z">
              <w:r>
                <w:rPr>
                  <w:bCs/>
                </w:rPr>
                <w:t xml:space="preserve"> </w:t>
              </w:r>
            </w:ins>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267" w:author="Matyas Adam" w:date="2018-11-15T15:27:00Z">
              <w:tcPr>
                <w:tcW w:w="99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0C688C4D" w14:textId="77777777" w:rsidR="00626193" w:rsidRDefault="00626193" w:rsidP="00495DC8">
            <w:pPr>
              <w:jc w:val="center"/>
            </w:pPr>
            <w:r>
              <w:t>2/ZS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268" w:author="Matyas Adam" w:date="2018-11-15T15:27:00Z">
              <w:tcPr>
                <w:tcW w:w="77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21DB1242" w14:textId="77777777" w:rsidR="00626193" w:rsidRDefault="00626193" w:rsidP="00495DC8">
            <w:pPr>
              <w:jc w:val="center"/>
            </w:pPr>
            <w:r>
              <w:t>ZT</w:t>
            </w:r>
          </w:p>
        </w:tc>
      </w:tr>
      <w:tr w:rsidR="00626193" w14:paraId="1F0F1C58" w14:textId="77777777" w:rsidTr="00495DC8">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269" w:author="Matyas Adam" w:date="2018-11-15T15:27:00Z">
              <w:tcPr>
                <w:tcW w:w="1736"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0E0AB9AB" w14:textId="77777777" w:rsidR="00626193" w:rsidRDefault="00626193" w:rsidP="00495DC8">
            <w:r>
              <w:rPr>
                <w:bCs/>
                <w:iCs/>
              </w:rPr>
              <w:t>Anglický jazyk III.</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270" w:author="Matyas Adam" w:date="2018-11-15T15:27:00Z">
              <w:tcPr>
                <w:tcW w:w="911"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4C817F75" w14:textId="77777777" w:rsidR="00626193" w:rsidRDefault="00626193" w:rsidP="00495DC8">
            <w:r>
              <w:t xml:space="preserve">28s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271" w:author="Matyas Adam" w:date="2018-11-15T15:27:00Z">
              <w:tcPr>
                <w:tcW w:w="815"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1F037709" w14:textId="77777777" w:rsidR="00626193" w:rsidRDefault="00626193" w:rsidP="00495DC8">
            <w:pPr>
              <w:jc w:val="center"/>
            </w:pPr>
            <w:r>
              <w:t>zk</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272" w:author="Matyas Adam" w:date="2018-11-15T15:27:00Z">
              <w:tcPr>
                <w:tcW w:w="687"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62FA4B57" w14:textId="77777777" w:rsidR="00626193" w:rsidRDefault="00626193" w:rsidP="00495DC8">
            <w:pPr>
              <w:jc w:val="center"/>
            </w:pPr>
            <w:r>
              <w:t>3</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273" w:author="Matyas Adam" w:date="2018-11-15T15:27:00Z">
              <w:tcPr>
                <w:tcW w:w="3144"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372935DA" w14:textId="77777777" w:rsidR="00626193" w:rsidRPr="0020006F" w:rsidRDefault="00626193" w:rsidP="00495DC8">
            <w:pPr>
              <w:rPr>
                <w:b/>
              </w:rPr>
            </w:pPr>
            <w:r w:rsidRPr="0020006F">
              <w:rPr>
                <w:b/>
              </w:rPr>
              <w:t>Mgr. et Mgr. Kateřina Pitrová, BBA, Ph.D.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274" w:author="Matyas Adam" w:date="2018-11-15T15:27:00Z">
              <w:tcPr>
                <w:tcW w:w="99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4303BF97" w14:textId="77777777" w:rsidR="00626193" w:rsidRDefault="00626193" w:rsidP="00495DC8">
            <w:pPr>
              <w:jc w:val="center"/>
            </w:pPr>
            <w:r>
              <w:t>2/LS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275" w:author="Matyas Adam" w:date="2018-11-15T15:27:00Z">
              <w:tcPr>
                <w:tcW w:w="77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01D9E411" w14:textId="77777777" w:rsidR="00626193" w:rsidRDefault="00626193" w:rsidP="00495DC8">
            <w:pPr>
              <w:jc w:val="center"/>
            </w:pPr>
          </w:p>
        </w:tc>
      </w:tr>
      <w:tr w:rsidR="00626193" w14:paraId="53FAFBB4" w14:textId="77777777" w:rsidTr="00495DC8">
        <w:trPr>
          <w:trHeight w:val="552"/>
          <w:trPrChange w:id="276" w:author="Matyas Adam" w:date="2018-11-15T15:27:00Z">
            <w:trPr>
              <w:trHeight w:val="552"/>
            </w:trPr>
          </w:trPrChange>
        </w:trPr>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277" w:author="Matyas Adam" w:date="2018-11-15T15:27:00Z">
              <w:tcPr>
                <w:tcW w:w="1736"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21BF3058" w14:textId="77777777" w:rsidR="00626193" w:rsidRDefault="00626193" w:rsidP="00495DC8">
            <w:r>
              <w:rPr>
                <w:bCs/>
                <w:iCs/>
              </w:rPr>
              <w:t>Ochrana obyvatelstva a IZS</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278" w:author="Matyas Adam" w:date="2018-11-15T15:27:00Z">
              <w:tcPr>
                <w:tcW w:w="911"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3EAE5851" w14:textId="77777777" w:rsidR="00626193" w:rsidRDefault="00626193" w:rsidP="00495DC8">
            <w:r>
              <w:t xml:space="preserve">28p – 28s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279" w:author="Matyas Adam" w:date="2018-11-15T15:27:00Z">
              <w:tcPr>
                <w:tcW w:w="815"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417EE5AE" w14:textId="77777777" w:rsidR="00626193" w:rsidRDefault="00626193" w:rsidP="00495DC8">
            <w:pPr>
              <w:jc w:val="center"/>
            </w:pPr>
            <w:r>
              <w:t>z, zk</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280" w:author="Matyas Adam" w:date="2018-11-15T15:27:00Z">
              <w:tcPr>
                <w:tcW w:w="687"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3C3E1E46" w14:textId="77777777" w:rsidR="00626193" w:rsidRDefault="00626193" w:rsidP="00495DC8">
            <w:pPr>
              <w:jc w:val="center"/>
            </w:pPr>
            <w:r>
              <w:t>4</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281" w:author="Matyas Adam" w:date="2018-11-15T15:27:00Z">
              <w:tcPr>
                <w:tcW w:w="3144"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361C4A02" w14:textId="77777777" w:rsidR="00626193" w:rsidRPr="0020006F" w:rsidRDefault="00626193" w:rsidP="00495DC8">
            <w:pPr>
              <w:rPr>
                <w:b/>
              </w:rPr>
            </w:pPr>
            <w:r w:rsidRPr="0020006F">
              <w:rPr>
                <w:b/>
              </w:rPr>
              <w:t>prof. Ing. Dušan Vičar, CSc. (</w:t>
            </w:r>
            <w:ins w:id="282" w:author="Matyas Adam" w:date="2018-11-17T02:28:00Z">
              <w:r>
                <w:rPr>
                  <w:b/>
                </w:rPr>
                <w:t xml:space="preserve">přednášky </w:t>
              </w:r>
            </w:ins>
            <w:del w:id="283" w:author="Matyas Adam" w:date="2018-11-17T01:55:00Z">
              <w:r w:rsidRPr="0020006F" w:rsidDel="003853DD">
                <w:rPr>
                  <w:b/>
                </w:rPr>
                <w:delText xml:space="preserve">50 </w:delText>
              </w:r>
            </w:del>
            <w:ins w:id="284" w:author="Matyas Adam" w:date="2018-11-17T02:28:00Z">
              <w:r>
                <w:rPr>
                  <w:b/>
                </w:rPr>
                <w:t>50</w:t>
              </w:r>
            </w:ins>
            <w:ins w:id="285" w:author="Matyas Adam" w:date="2018-11-17T01:55:00Z">
              <w:r>
                <w:rPr>
                  <w:b/>
                </w:rPr>
                <w:t xml:space="preserve"> </w:t>
              </w:r>
            </w:ins>
            <w:r w:rsidRPr="0020006F">
              <w:rPr>
                <w:b/>
              </w:rPr>
              <w:t>%)</w:t>
            </w:r>
          </w:p>
          <w:p w14:paraId="764FFBC0" w14:textId="77777777" w:rsidR="00626193" w:rsidRDefault="00626193" w:rsidP="00495DC8">
            <w:r>
              <w:t>doc. RSDr.Václav Lošek, CSc. (</w:t>
            </w:r>
            <w:ins w:id="286" w:author="Matyas Adam" w:date="2018-11-17T02:28:00Z">
              <w:r>
                <w:t xml:space="preserve">přednášky 50 </w:t>
              </w:r>
              <w:r>
                <w:rPr>
                  <w:lang w:val="en-GB"/>
                </w:rPr>
                <w:t>%</w:t>
              </w:r>
              <w:r>
                <w:t xml:space="preserve">, semináře </w:t>
              </w:r>
            </w:ins>
            <w:del w:id="287" w:author="Matyas Adam" w:date="2018-11-17T01:55:00Z">
              <w:r w:rsidDel="003853DD">
                <w:delText xml:space="preserve">50 </w:delText>
              </w:r>
            </w:del>
            <w:ins w:id="288" w:author="Matyas Adam" w:date="2018-11-17T02:28:00Z">
              <w:r>
                <w:t>100</w:t>
              </w:r>
            </w:ins>
            <w:ins w:id="289" w:author="Matyas Adam" w:date="2018-11-17T01:55:00Z">
              <w:r>
                <w:t xml:space="preserve"> </w:t>
              </w:r>
            </w:ins>
            <w:r>
              <w:t>%)</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290" w:author="Matyas Adam" w:date="2018-11-15T15:27:00Z">
              <w:tcPr>
                <w:tcW w:w="99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7579EA76" w14:textId="77777777" w:rsidR="00626193" w:rsidRDefault="00626193" w:rsidP="00495DC8">
            <w:pPr>
              <w:jc w:val="center"/>
            </w:pPr>
            <w:r>
              <w:t>2/LS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291" w:author="Matyas Adam" w:date="2018-11-15T15:27:00Z">
              <w:tcPr>
                <w:tcW w:w="77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6124987E" w14:textId="77777777" w:rsidR="00626193" w:rsidRDefault="00626193" w:rsidP="00495DC8">
            <w:pPr>
              <w:jc w:val="center"/>
            </w:pPr>
          </w:p>
        </w:tc>
      </w:tr>
      <w:tr w:rsidR="00626193" w14:paraId="7A1E6415" w14:textId="77777777" w:rsidTr="00495DC8">
        <w:trPr>
          <w:cantSplit/>
          <w:trPrChange w:id="292" w:author="Matyas Adam" w:date="2018-11-15T15:27:00Z">
            <w:trPr>
              <w:cantSplit/>
            </w:trPr>
          </w:trPrChange>
        </w:trPr>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293" w:author="Matyas Adam" w:date="2018-11-15T15:27:00Z">
              <w:tcPr>
                <w:tcW w:w="1736"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E9711BD" w14:textId="77777777" w:rsidR="00626193" w:rsidRDefault="00626193" w:rsidP="00495DC8">
            <w:bookmarkStart w:id="294" w:name="__DdeLink__5562_4096864683"/>
            <w:bookmarkEnd w:id="294"/>
            <w:r w:rsidRPr="0052049E">
              <w:rPr>
                <w:bCs/>
                <w:iCs/>
              </w:rPr>
              <w:t>Podnikání I.</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295" w:author="Matyas Adam" w:date="2018-11-15T15:27:00Z">
              <w:tcPr>
                <w:tcW w:w="911"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64906855" w14:textId="77777777" w:rsidR="00626193" w:rsidRDefault="00626193" w:rsidP="00495DC8">
            <w:r>
              <w:t xml:space="preserve">14p – 28s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296" w:author="Matyas Adam" w:date="2018-11-15T15:27:00Z">
              <w:tcPr>
                <w:tcW w:w="815"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12FF7B92" w14:textId="77777777" w:rsidR="00626193" w:rsidRDefault="00626193" w:rsidP="00495DC8">
            <w:pPr>
              <w:jc w:val="center"/>
            </w:pPr>
            <w:r>
              <w:t>klz</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297" w:author="Matyas Adam" w:date="2018-11-15T15:27:00Z">
              <w:tcPr>
                <w:tcW w:w="687"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6E3438B9" w14:textId="77777777" w:rsidR="00626193" w:rsidRDefault="00626193" w:rsidP="00495DC8">
            <w:pPr>
              <w:jc w:val="center"/>
            </w:pPr>
            <w:r>
              <w:t>3</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298" w:author="Matyas Adam" w:date="2018-11-15T15:27:00Z">
              <w:tcPr>
                <w:tcW w:w="3144"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6471033F" w14:textId="77777777" w:rsidR="00626193" w:rsidRDefault="00626193" w:rsidP="00495DC8">
            <w:r w:rsidRPr="0020006F">
              <w:rPr>
                <w:b/>
              </w:rPr>
              <w:t>doc. Ing. Zuzana Tučková, Ph.D. (60 %),</w:t>
            </w:r>
            <w:r w:rsidRPr="00C57404">
              <w:t xml:space="preserve"> </w:t>
            </w:r>
          </w:p>
          <w:p w14:paraId="5E967368" w14:textId="77777777" w:rsidR="00626193" w:rsidRDefault="00626193" w:rsidP="00495DC8">
            <w:r w:rsidRPr="00C57404">
              <w:t>Ing. et Ing. Jiří Konečný, Ph.D. (40 %)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299" w:author="Matyas Adam" w:date="2018-11-15T15:27:00Z">
              <w:tcPr>
                <w:tcW w:w="99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4CD64FB9" w14:textId="77777777" w:rsidR="00626193" w:rsidRDefault="00626193" w:rsidP="00495DC8">
            <w:pPr>
              <w:jc w:val="center"/>
            </w:pPr>
            <w:r>
              <w:t>2/LS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00" w:author="Matyas Adam" w:date="2018-11-15T15:27:00Z">
              <w:tcPr>
                <w:tcW w:w="77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4BD381C" w14:textId="77777777" w:rsidR="00626193" w:rsidRDefault="00626193" w:rsidP="00495DC8">
            <w:pPr>
              <w:jc w:val="center"/>
            </w:pPr>
          </w:p>
        </w:tc>
      </w:tr>
      <w:tr w:rsidR="00626193" w14:paraId="3DB82BB2" w14:textId="77777777" w:rsidTr="00495DC8">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01" w:author="Matyas Adam" w:date="2018-11-15T15:27:00Z">
              <w:tcPr>
                <w:tcW w:w="1736"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7AF278A1" w14:textId="77777777" w:rsidR="00626193" w:rsidRDefault="00626193" w:rsidP="00495DC8">
            <w:r>
              <w:t>Sportovní aktivity II.</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02" w:author="Matyas Adam" w:date="2018-11-15T15:27:00Z">
              <w:tcPr>
                <w:tcW w:w="911"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430AB432" w14:textId="1A775A9D" w:rsidR="00626193" w:rsidRDefault="00626193" w:rsidP="00B724E9">
            <w:del w:id="303" w:author="PS" w:date="2018-11-25T15:21:00Z">
              <w:r w:rsidDel="00B724E9">
                <w:delText xml:space="preserve">28s </w:delText>
              </w:r>
            </w:del>
            <w:ins w:id="304" w:author="PS" w:date="2018-11-25T15:21:00Z">
              <w:r w:rsidR="00B724E9">
                <w:t xml:space="preserve">28c </w:t>
              </w:r>
            </w:ins>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05" w:author="Matyas Adam" w:date="2018-11-15T15:27:00Z">
              <w:tcPr>
                <w:tcW w:w="815"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0CAFB7D0" w14:textId="77777777" w:rsidR="00626193" w:rsidRDefault="00626193" w:rsidP="00495DC8">
            <w:pPr>
              <w:jc w:val="center"/>
            </w:pPr>
            <w:r>
              <w:t>z</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06" w:author="Matyas Adam" w:date="2018-11-15T15:27:00Z">
              <w:tcPr>
                <w:tcW w:w="687"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4C2B4B47" w14:textId="77777777" w:rsidR="00626193" w:rsidRDefault="00626193" w:rsidP="00495DC8">
            <w:pPr>
              <w:jc w:val="center"/>
            </w:pPr>
            <w:r>
              <w:t>2</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07" w:author="Matyas Adam" w:date="2018-11-15T15:27:00Z">
              <w:tcPr>
                <w:tcW w:w="3144"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33F3BCC8" w14:textId="77777777" w:rsidR="00626193" w:rsidRDefault="00626193" w:rsidP="00495DC8">
            <w:pPr>
              <w:rPr>
                <w:ins w:id="308" w:author="Matyas Adam" w:date="2018-11-17T02:16:00Z"/>
                <w:b/>
              </w:rPr>
            </w:pPr>
            <w:r w:rsidRPr="0020006F">
              <w:rPr>
                <w:b/>
              </w:rPr>
              <w:t xml:space="preserve">Mgr. Zdeněk Melichárek, Ph.D. </w:t>
            </w:r>
          </w:p>
          <w:p w14:paraId="289E2444" w14:textId="77777777" w:rsidR="00626193" w:rsidRPr="0020006F" w:rsidRDefault="00626193">
            <w:pPr>
              <w:rPr>
                <w:b/>
              </w:rPr>
            </w:pPr>
            <w:ins w:id="309" w:author="Matyas Adam" w:date="2018-11-17T02:16:00Z">
              <w:r w:rsidRPr="00A70703">
                <w:t>Mgr. Miroslav Uherka</w:t>
              </w:r>
              <w:r>
                <w:t xml:space="preserve"> </w:t>
              </w:r>
              <w:r w:rsidRPr="00A70703">
                <w:t xml:space="preserve">(cvičení 50 </w:t>
              </w:r>
              <w:r w:rsidRPr="00A70703">
                <w:rPr>
                  <w:lang w:val="en-GB"/>
                </w:rPr>
                <w:t>%</w:t>
              </w:r>
              <w:r w:rsidRPr="00A70703">
                <w:t xml:space="preserve">), Taťána Nuhlíčková (cvičení 50 </w:t>
              </w:r>
              <w:r w:rsidRPr="00A70703">
                <w:rPr>
                  <w:lang w:val="en-GB"/>
                </w:rPr>
                <w:t>%</w:t>
              </w:r>
              <w:r w:rsidRPr="00A70703">
                <w:t>)</w:t>
              </w:r>
              <w:r w:rsidRPr="0020006F" w:rsidDel="00E73C8E">
                <w:rPr>
                  <w:b/>
                </w:rPr>
                <w:t xml:space="preserve"> </w:t>
              </w:r>
            </w:ins>
            <w:del w:id="310" w:author="Matyas Adam" w:date="2018-11-17T02:16:00Z">
              <w:r w:rsidRPr="0020006F" w:rsidDel="00E73C8E">
                <w:rPr>
                  <w:b/>
                </w:rPr>
                <w:delText>(100 %)</w:delText>
              </w:r>
            </w:del>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11" w:author="Matyas Adam" w:date="2018-11-15T15:27:00Z">
              <w:tcPr>
                <w:tcW w:w="99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5E215D9" w14:textId="77777777" w:rsidR="00626193" w:rsidRDefault="00626193" w:rsidP="00495DC8">
            <w:pPr>
              <w:jc w:val="center"/>
            </w:pPr>
            <w:r>
              <w:t>2/LS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12" w:author="Matyas Adam" w:date="2018-11-15T15:27:00Z">
              <w:tcPr>
                <w:tcW w:w="77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D6D1B2B" w14:textId="77777777" w:rsidR="00626193" w:rsidRDefault="00626193" w:rsidP="00495DC8">
            <w:pPr>
              <w:jc w:val="center"/>
            </w:pPr>
          </w:p>
        </w:tc>
      </w:tr>
      <w:tr w:rsidR="00626193" w14:paraId="75A36E22" w14:textId="77777777" w:rsidTr="00495DC8">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13" w:author="Matyas Adam" w:date="2018-11-15T15:27:00Z">
              <w:tcPr>
                <w:tcW w:w="1736"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D7114CB" w14:textId="77777777" w:rsidR="00626193" w:rsidRDefault="00626193" w:rsidP="00495DC8">
            <w:pPr>
              <w:rPr>
                <w:bCs/>
                <w:iCs/>
              </w:rPr>
            </w:pPr>
            <w:r>
              <w:t>Exkurze</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14" w:author="Matyas Adam" w:date="2018-11-15T15:27:00Z">
              <w:tcPr>
                <w:tcW w:w="911"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6379460" w14:textId="77777777" w:rsidR="00626193" w:rsidRDefault="00626193" w:rsidP="00495DC8">
            <w:r>
              <w:t>20 hod</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15" w:author="Matyas Adam" w:date="2018-11-15T15:27:00Z">
              <w:tcPr>
                <w:tcW w:w="815"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2D43FE8B" w14:textId="77777777" w:rsidR="00626193" w:rsidRDefault="00626193" w:rsidP="00495DC8">
            <w:pPr>
              <w:jc w:val="center"/>
            </w:pPr>
            <w:r>
              <w:t>z</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16" w:author="Matyas Adam" w:date="2018-11-15T15:27:00Z">
              <w:tcPr>
                <w:tcW w:w="687"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2488E1E8" w14:textId="77777777" w:rsidR="00626193" w:rsidRDefault="00626193" w:rsidP="00495DC8">
            <w:pPr>
              <w:jc w:val="center"/>
            </w:pPr>
            <w:r>
              <w:t>2</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17" w:author="Matyas Adam" w:date="2018-11-15T15:27:00Z">
              <w:tcPr>
                <w:tcW w:w="3144"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324F38BB" w14:textId="77777777" w:rsidR="00626193" w:rsidRPr="0020006F" w:rsidRDefault="00626193" w:rsidP="00495DC8">
            <w:pPr>
              <w:rPr>
                <w:b/>
              </w:rPr>
            </w:pPr>
            <w:del w:id="318" w:author="Jiří Lehejček [2]" w:date="2018-11-14T21:58:00Z">
              <w:r w:rsidRPr="0020006F" w:rsidDel="0020006F">
                <w:rPr>
                  <w:b/>
                  <w:bCs/>
                </w:rPr>
                <w:delText>doc</w:delText>
              </w:r>
            </w:del>
            <w:ins w:id="319" w:author="Jiří Lehejček [2]" w:date="2018-11-14T21:58:00Z">
              <w:r>
                <w:rPr>
                  <w:b/>
                  <w:bCs/>
                </w:rPr>
                <w:t>Mgr</w:t>
              </w:r>
            </w:ins>
            <w:r w:rsidRPr="0020006F">
              <w:rPr>
                <w:b/>
                <w:bCs/>
              </w:rPr>
              <w:t xml:space="preserve">. Ing. </w:t>
            </w:r>
            <w:del w:id="320" w:author="Jiří Lehejček [2]" w:date="2018-11-14T21:58:00Z">
              <w:r w:rsidRPr="0020006F" w:rsidDel="0020006F">
                <w:rPr>
                  <w:b/>
                  <w:bCs/>
                </w:rPr>
                <w:delText>Pavel Valášek</w:delText>
              </w:r>
            </w:del>
            <w:ins w:id="321" w:author="Jiří Lehejček [2]" w:date="2018-11-14T21:58:00Z">
              <w:r>
                <w:rPr>
                  <w:b/>
                  <w:bCs/>
                </w:rPr>
                <w:t>Jiří Lehejček</w:t>
              </w:r>
            </w:ins>
            <w:r w:rsidRPr="0020006F">
              <w:rPr>
                <w:b/>
                <w:bCs/>
              </w:rPr>
              <w:t xml:space="preserve">, </w:t>
            </w:r>
            <w:del w:id="322" w:author="Jiří Lehejček [2]" w:date="2018-11-14T21:59:00Z">
              <w:r w:rsidRPr="0020006F" w:rsidDel="0020006F">
                <w:rPr>
                  <w:b/>
                  <w:bCs/>
                </w:rPr>
                <w:delText>CSc</w:delText>
              </w:r>
            </w:del>
            <w:ins w:id="323" w:author="Jiří Lehejček [2]" w:date="2018-11-14T21:59:00Z">
              <w:r>
                <w:rPr>
                  <w:b/>
                  <w:bCs/>
                </w:rPr>
                <w:t>Ph.D</w:t>
              </w:r>
            </w:ins>
            <w:r w:rsidRPr="0020006F">
              <w:rPr>
                <w:b/>
                <w:bCs/>
              </w:rPr>
              <w:t>.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24" w:author="Matyas Adam" w:date="2018-11-15T15:27:00Z">
              <w:tcPr>
                <w:tcW w:w="99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2440214C" w14:textId="77777777" w:rsidR="00626193" w:rsidRDefault="00626193" w:rsidP="00495DC8">
            <w:pPr>
              <w:jc w:val="center"/>
            </w:pPr>
            <w:r>
              <w:t>2/LS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25" w:author="Matyas Adam" w:date="2018-11-15T15:27:00Z">
              <w:tcPr>
                <w:tcW w:w="77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4B4A1F66" w14:textId="77777777" w:rsidR="00626193" w:rsidRDefault="00626193" w:rsidP="00495DC8">
            <w:pPr>
              <w:jc w:val="center"/>
            </w:pPr>
          </w:p>
        </w:tc>
      </w:tr>
      <w:tr w:rsidR="00626193" w14:paraId="6A9B1F68" w14:textId="77777777" w:rsidTr="00495DC8">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26" w:author="Matyas Adam" w:date="2018-11-15T15:27:00Z">
              <w:tcPr>
                <w:tcW w:w="1736"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19C505A4" w14:textId="77777777" w:rsidR="00626193" w:rsidRDefault="00626193" w:rsidP="00495DC8">
            <w:pPr>
              <w:rPr>
                <w:bCs/>
                <w:iCs/>
              </w:rPr>
            </w:pPr>
            <w:r>
              <w:rPr>
                <w:bCs/>
                <w:iCs/>
              </w:rPr>
              <w:t>Geographic Information Systems</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27" w:author="Matyas Adam" w:date="2018-11-15T15:27:00Z">
              <w:tcPr>
                <w:tcW w:w="911"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36761EA6" w14:textId="77777777" w:rsidR="00626193" w:rsidRDefault="00626193" w:rsidP="00495DC8">
            <w:r>
              <w:t>28p – 28</w:t>
            </w:r>
            <w:ins w:id="328" w:author="Matyas Adam" w:date="2018-11-17T01:44:00Z">
              <w:r>
                <w:t>s</w:t>
              </w:r>
            </w:ins>
            <w:del w:id="329" w:author="Matyas Adam" w:date="2018-11-17T01:44:00Z">
              <w:r w:rsidDel="00C61653">
                <w:delText>l</w:delText>
              </w:r>
            </w:del>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30" w:author="Matyas Adam" w:date="2018-11-15T15:27:00Z">
              <w:tcPr>
                <w:tcW w:w="815"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6C829760" w14:textId="77777777" w:rsidR="00626193" w:rsidRDefault="00626193" w:rsidP="00495DC8">
            <w:pPr>
              <w:jc w:val="center"/>
            </w:pPr>
            <w:r>
              <w:t>z, zk</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31" w:author="Matyas Adam" w:date="2018-11-15T15:27:00Z">
              <w:tcPr>
                <w:tcW w:w="687"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68F62C3E" w14:textId="77777777" w:rsidR="00626193" w:rsidRDefault="00626193" w:rsidP="00495DC8">
            <w:pPr>
              <w:jc w:val="center"/>
            </w:pPr>
            <w:r>
              <w:t>6</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32" w:author="Matyas Adam" w:date="2018-11-15T15:27:00Z">
              <w:tcPr>
                <w:tcW w:w="3144"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470C35CB" w14:textId="77777777" w:rsidR="00626193" w:rsidRPr="0020006F" w:rsidRDefault="00626193" w:rsidP="00495DC8">
            <w:pPr>
              <w:rPr>
                <w:b/>
              </w:rPr>
            </w:pPr>
            <w:r w:rsidRPr="0020006F">
              <w:rPr>
                <w:b/>
              </w:rPr>
              <w:t>RNDr. Jakub Trojan, MSc, MBA, Ph.D.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33" w:author="Matyas Adam" w:date="2018-11-15T15:27:00Z">
              <w:tcPr>
                <w:tcW w:w="99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3A787C78" w14:textId="77777777" w:rsidR="00626193" w:rsidRDefault="00626193" w:rsidP="00495DC8">
            <w:pPr>
              <w:jc w:val="center"/>
            </w:pPr>
            <w:r>
              <w:t>2/LS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34" w:author="Matyas Adam" w:date="2018-11-15T15:27:00Z">
              <w:tcPr>
                <w:tcW w:w="77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3B4BEBA0" w14:textId="77777777" w:rsidR="00626193" w:rsidRDefault="00626193" w:rsidP="00495DC8">
            <w:pPr>
              <w:jc w:val="center"/>
            </w:pPr>
            <w:r>
              <w:t>PZ</w:t>
            </w:r>
          </w:p>
        </w:tc>
      </w:tr>
      <w:tr w:rsidR="00626193" w14:paraId="36CEF088" w14:textId="77777777" w:rsidTr="00495DC8">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35" w:author="Matyas Adam" w:date="2018-11-15T15:27:00Z">
              <w:tcPr>
                <w:tcW w:w="1736"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C10C128" w14:textId="77777777" w:rsidR="00626193" w:rsidRDefault="00626193" w:rsidP="00495DC8">
            <w:r>
              <w:rPr>
                <w:iCs/>
              </w:rPr>
              <w:t>Ochrana životního prostředí</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36" w:author="Matyas Adam" w:date="2018-11-15T15:27:00Z">
              <w:tcPr>
                <w:tcW w:w="911"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09CEF659" w14:textId="77777777" w:rsidR="00626193" w:rsidRDefault="00626193" w:rsidP="00495DC8">
            <w:r>
              <w:t xml:space="preserve">14p – 14s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37" w:author="Matyas Adam" w:date="2018-11-15T15:27:00Z">
              <w:tcPr>
                <w:tcW w:w="815"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63CD6D80" w14:textId="77777777" w:rsidR="00626193" w:rsidRDefault="00626193" w:rsidP="00495DC8">
            <w:pPr>
              <w:jc w:val="center"/>
            </w:pPr>
            <w:r>
              <w:t>klz</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38" w:author="Matyas Adam" w:date="2018-11-15T15:27:00Z">
              <w:tcPr>
                <w:tcW w:w="687"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AEEB80A" w14:textId="77777777" w:rsidR="00626193" w:rsidRDefault="00626193" w:rsidP="00495DC8">
            <w:pPr>
              <w:jc w:val="center"/>
            </w:pPr>
            <w:r>
              <w:t>3</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39" w:author="Matyas Adam" w:date="2018-11-15T15:27:00Z">
              <w:tcPr>
                <w:tcW w:w="3144"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13175118" w14:textId="77777777" w:rsidR="00626193" w:rsidRPr="0020006F" w:rsidRDefault="00626193" w:rsidP="00495DC8">
            <w:pPr>
              <w:rPr>
                <w:b/>
              </w:rPr>
            </w:pPr>
            <w:ins w:id="340" w:author="Jiří Lehejček [2]" w:date="2018-11-14T21:59:00Z">
              <w:r w:rsidRPr="0020006F">
                <w:rPr>
                  <w:b/>
                  <w:bCs/>
                </w:rPr>
                <w:t>Mgr. Matyáš Adam, Ph.D. (100 %)</w:t>
              </w:r>
            </w:ins>
            <w:del w:id="341" w:author="Jiří Lehejček [2]" w:date="2018-11-14T21:59:00Z">
              <w:r w:rsidRPr="0020006F" w:rsidDel="0020006F">
                <w:rPr>
                  <w:b/>
                  <w:bCs/>
                </w:rPr>
                <w:delText>Mgr. Ing. Jiří Lehejček, Ph.D. (100 %)</w:delText>
              </w:r>
            </w:del>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42" w:author="Matyas Adam" w:date="2018-11-15T15:27:00Z">
              <w:tcPr>
                <w:tcW w:w="99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008ECA0F" w14:textId="77777777" w:rsidR="00626193" w:rsidRDefault="00626193" w:rsidP="00495DC8">
            <w:pPr>
              <w:jc w:val="center"/>
            </w:pPr>
            <w:r>
              <w:t>2/LS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43" w:author="Matyas Adam" w:date="2018-11-15T15:27:00Z">
              <w:tcPr>
                <w:tcW w:w="77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00EA47BE" w14:textId="77777777" w:rsidR="00626193" w:rsidRDefault="00626193" w:rsidP="00495DC8">
            <w:pPr>
              <w:jc w:val="center"/>
            </w:pPr>
            <w:r>
              <w:t>PZ</w:t>
            </w:r>
          </w:p>
        </w:tc>
      </w:tr>
      <w:tr w:rsidR="00626193" w14:paraId="3D90FF3C" w14:textId="77777777" w:rsidTr="00495DC8">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44" w:author="Matyas Adam" w:date="2018-11-15T15:27:00Z">
              <w:tcPr>
                <w:tcW w:w="1736"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3BEE72B3" w14:textId="77777777" w:rsidR="00626193" w:rsidRDefault="00626193" w:rsidP="00495DC8">
            <w:r>
              <w:t>Environmentální toxikologie</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45" w:author="Matyas Adam" w:date="2018-11-15T15:27:00Z">
              <w:tcPr>
                <w:tcW w:w="911"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45B30DBA" w14:textId="77777777" w:rsidR="00626193" w:rsidRDefault="00626193" w:rsidP="00495DC8">
            <w:r>
              <w:t xml:space="preserve">28p – 14s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46" w:author="Matyas Adam" w:date="2018-11-15T15:27:00Z">
              <w:tcPr>
                <w:tcW w:w="815"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0122641A" w14:textId="77777777" w:rsidR="00626193" w:rsidRDefault="00626193" w:rsidP="00495DC8">
            <w:pPr>
              <w:jc w:val="center"/>
            </w:pPr>
            <w:r>
              <w:t>z, zk</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47" w:author="Matyas Adam" w:date="2018-11-15T15:27:00Z">
              <w:tcPr>
                <w:tcW w:w="687"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1F66F085" w14:textId="77777777" w:rsidR="00626193" w:rsidRDefault="00626193" w:rsidP="00495DC8">
            <w:pPr>
              <w:jc w:val="center"/>
            </w:pPr>
            <w:r>
              <w:t>4</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48" w:author="Matyas Adam" w:date="2018-11-15T15:27:00Z">
              <w:tcPr>
                <w:tcW w:w="3144"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4B25E533" w14:textId="77777777" w:rsidR="00626193" w:rsidRPr="0020006F" w:rsidRDefault="00626193" w:rsidP="00495DC8">
            <w:pPr>
              <w:rPr>
                <w:b/>
              </w:rPr>
            </w:pPr>
            <w:r w:rsidRPr="0020006F">
              <w:rPr>
                <w:b/>
                <w:bCs/>
              </w:rPr>
              <w:t>prof. Ing. Vladimír Sedlařík, Ph.D.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49" w:author="Matyas Adam" w:date="2018-11-15T15:27:00Z">
              <w:tcPr>
                <w:tcW w:w="99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07D6B46E" w14:textId="77777777" w:rsidR="00626193" w:rsidRDefault="00626193" w:rsidP="00495DC8">
            <w:pPr>
              <w:jc w:val="center"/>
            </w:pPr>
            <w:r>
              <w:t>2/LS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50" w:author="Matyas Adam" w:date="2018-11-15T15:27:00Z">
              <w:tcPr>
                <w:tcW w:w="77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2D48221" w14:textId="77777777" w:rsidR="00626193" w:rsidRDefault="00626193" w:rsidP="00495DC8">
            <w:pPr>
              <w:jc w:val="center"/>
            </w:pPr>
            <w:r>
              <w:t>ZT</w:t>
            </w:r>
          </w:p>
        </w:tc>
      </w:tr>
      <w:tr w:rsidR="00626193" w14:paraId="0C9BFD58" w14:textId="77777777" w:rsidTr="00495DC8">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51" w:author="Matyas Adam" w:date="2018-11-15T15:27:00Z">
              <w:tcPr>
                <w:tcW w:w="1736"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7E9C7311" w14:textId="77777777" w:rsidR="00626193" w:rsidRDefault="00626193" w:rsidP="00495DC8">
            <w:r>
              <w:t>Seminář k BP</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52" w:author="Matyas Adam" w:date="2018-11-15T15:27:00Z">
              <w:tcPr>
                <w:tcW w:w="911"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2F73DF3" w14:textId="77777777" w:rsidR="00626193" w:rsidRDefault="00626193" w:rsidP="00495DC8">
            <w:r>
              <w:t xml:space="preserve">14s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53" w:author="Matyas Adam" w:date="2018-11-15T15:27:00Z">
              <w:tcPr>
                <w:tcW w:w="815"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721066F8" w14:textId="77777777" w:rsidR="00626193" w:rsidRDefault="00626193" w:rsidP="00495DC8">
            <w:pPr>
              <w:jc w:val="center"/>
            </w:pPr>
            <w:r>
              <w:t>z</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54" w:author="Matyas Adam" w:date="2018-11-15T15:27:00Z">
              <w:tcPr>
                <w:tcW w:w="687"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7A4B342C" w14:textId="77777777" w:rsidR="00626193" w:rsidRDefault="00626193" w:rsidP="00495DC8">
            <w:pPr>
              <w:jc w:val="center"/>
            </w:pPr>
            <w:r>
              <w:t>2</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55" w:author="Matyas Adam" w:date="2018-11-15T15:27:00Z">
              <w:tcPr>
                <w:tcW w:w="3144"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321D7465" w14:textId="77777777" w:rsidR="00626193" w:rsidRPr="0020006F" w:rsidRDefault="00626193" w:rsidP="00495DC8">
            <w:pPr>
              <w:rPr>
                <w:b/>
              </w:rPr>
            </w:pPr>
            <w:r w:rsidRPr="0020006F">
              <w:rPr>
                <w:b/>
              </w:rPr>
              <w:t>doc. Ing. Zuzana Tučková, Ph.D.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56" w:author="Matyas Adam" w:date="2018-11-15T15:27:00Z">
              <w:tcPr>
                <w:tcW w:w="99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2F071CA3" w14:textId="77777777" w:rsidR="00626193" w:rsidRDefault="00626193" w:rsidP="00495DC8">
            <w:pPr>
              <w:jc w:val="center"/>
            </w:pPr>
            <w:r>
              <w:t>3/ZS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57" w:author="Matyas Adam" w:date="2018-11-15T15:27:00Z">
              <w:tcPr>
                <w:tcW w:w="77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3EE259CE" w14:textId="77777777" w:rsidR="00626193" w:rsidRDefault="00626193" w:rsidP="00495DC8">
            <w:pPr>
              <w:jc w:val="center"/>
            </w:pPr>
          </w:p>
        </w:tc>
      </w:tr>
      <w:tr w:rsidR="00626193" w14:paraId="7CC2A64C" w14:textId="77777777" w:rsidTr="00495DC8">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58" w:author="Matyas Adam" w:date="2018-11-15T15:27:00Z">
              <w:tcPr>
                <w:tcW w:w="1736"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752D3B6" w14:textId="77777777" w:rsidR="00626193" w:rsidRDefault="00626193" w:rsidP="00495DC8">
            <w:r>
              <w:rPr>
                <w:bCs/>
              </w:rPr>
              <w:t>Human Geography</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59" w:author="Matyas Adam" w:date="2018-11-15T15:27:00Z">
              <w:tcPr>
                <w:tcW w:w="911"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1F90D68B" w14:textId="77777777" w:rsidR="00626193" w:rsidRDefault="00626193" w:rsidP="00495DC8">
            <w:r>
              <w:t xml:space="preserve">28p – 28s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60" w:author="Matyas Adam" w:date="2018-11-15T15:27:00Z">
              <w:tcPr>
                <w:tcW w:w="815"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12835BC7" w14:textId="77777777" w:rsidR="00626193" w:rsidRDefault="00626193" w:rsidP="00495DC8">
            <w:pPr>
              <w:jc w:val="center"/>
            </w:pPr>
            <w:r>
              <w:t>z, zk</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61" w:author="Matyas Adam" w:date="2018-11-15T15:27:00Z">
              <w:tcPr>
                <w:tcW w:w="687"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464AD7E" w14:textId="77777777" w:rsidR="00626193" w:rsidRDefault="00626193" w:rsidP="00495DC8">
            <w:pPr>
              <w:jc w:val="center"/>
            </w:pPr>
            <w:r>
              <w:t>6</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62" w:author="Matyas Adam" w:date="2018-11-15T15:27:00Z">
              <w:tcPr>
                <w:tcW w:w="3144"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3560B090" w14:textId="77777777" w:rsidR="00626193" w:rsidRPr="0020006F" w:rsidRDefault="00626193" w:rsidP="00495DC8">
            <w:pPr>
              <w:rPr>
                <w:b/>
              </w:rPr>
            </w:pPr>
            <w:r w:rsidRPr="0020006F">
              <w:rPr>
                <w:b/>
                <w:bCs/>
              </w:rPr>
              <w:t>prof. RNDr. Peter Chrastina, Ph</w:t>
            </w:r>
            <w:ins w:id="363" w:author="Matyas Adam" w:date="2018-11-17T00:37:00Z">
              <w:r>
                <w:rPr>
                  <w:b/>
                  <w:bCs/>
                </w:rPr>
                <w:t>.</w:t>
              </w:r>
            </w:ins>
            <w:r w:rsidRPr="0020006F">
              <w:rPr>
                <w:b/>
                <w:bCs/>
              </w:rPr>
              <w:t>D.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64" w:author="Matyas Adam" w:date="2018-11-15T15:27:00Z">
              <w:tcPr>
                <w:tcW w:w="99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9624C78" w14:textId="77777777" w:rsidR="00626193" w:rsidRDefault="00626193" w:rsidP="00495DC8">
            <w:pPr>
              <w:jc w:val="center"/>
            </w:pPr>
            <w:r>
              <w:t>3/ZS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65" w:author="Matyas Adam" w:date="2018-11-15T15:27:00Z">
              <w:tcPr>
                <w:tcW w:w="77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2B1C6E5D" w14:textId="77777777" w:rsidR="00626193" w:rsidRDefault="00626193" w:rsidP="00495DC8">
            <w:pPr>
              <w:jc w:val="center"/>
            </w:pPr>
            <w:r>
              <w:t>PZ</w:t>
            </w:r>
          </w:p>
        </w:tc>
      </w:tr>
      <w:tr w:rsidR="00626193" w14:paraId="19E9C736" w14:textId="77777777" w:rsidTr="00495DC8">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66" w:author="Matyas Adam" w:date="2018-11-15T15:27:00Z">
              <w:tcPr>
                <w:tcW w:w="1736"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2729A82" w14:textId="77777777" w:rsidR="00626193" w:rsidRDefault="00626193" w:rsidP="00495DC8">
            <w:pPr>
              <w:rPr>
                <w:highlight w:val="yellow"/>
              </w:rPr>
            </w:pPr>
            <w:r>
              <w:t>Regionální geografie ČR</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67" w:author="Matyas Adam" w:date="2018-11-15T15:27:00Z">
              <w:tcPr>
                <w:tcW w:w="911"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119E5275" w14:textId="77777777" w:rsidR="00626193" w:rsidRDefault="00626193" w:rsidP="00495DC8">
            <w:pPr>
              <w:rPr>
                <w:highlight w:val="yellow"/>
              </w:rPr>
            </w:pPr>
            <w:r>
              <w:t xml:space="preserve">28p – 28s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68" w:author="Matyas Adam" w:date="2018-11-15T15:27:00Z">
              <w:tcPr>
                <w:tcW w:w="815"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01CE1532" w14:textId="77777777" w:rsidR="00626193" w:rsidRDefault="00626193" w:rsidP="00495DC8">
            <w:pPr>
              <w:jc w:val="center"/>
              <w:rPr>
                <w:highlight w:val="yellow"/>
              </w:rPr>
            </w:pPr>
            <w:r>
              <w:t>z, zk</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69" w:author="Matyas Adam" w:date="2018-11-15T15:27:00Z">
              <w:tcPr>
                <w:tcW w:w="687"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A0FC59A" w14:textId="77777777" w:rsidR="00626193" w:rsidRDefault="00626193" w:rsidP="00495DC8">
            <w:pPr>
              <w:jc w:val="center"/>
              <w:rPr>
                <w:highlight w:val="yellow"/>
              </w:rPr>
            </w:pPr>
            <w:r>
              <w:t>5</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70" w:author="Matyas Adam" w:date="2018-11-15T15:27:00Z">
              <w:tcPr>
                <w:tcW w:w="3144"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2A1C85C2" w14:textId="77777777" w:rsidR="00626193" w:rsidRPr="0020006F" w:rsidRDefault="00626193" w:rsidP="00495DC8">
            <w:pPr>
              <w:rPr>
                <w:b/>
              </w:rPr>
            </w:pPr>
            <w:r w:rsidRPr="0020006F">
              <w:rPr>
                <w:b/>
                <w:bCs/>
              </w:rPr>
              <w:t>prof. RNDr. Peter Chrastina, Ph</w:t>
            </w:r>
            <w:ins w:id="371" w:author="Matyas Adam" w:date="2018-11-17T00:37:00Z">
              <w:r>
                <w:rPr>
                  <w:b/>
                  <w:bCs/>
                </w:rPr>
                <w:t>.</w:t>
              </w:r>
            </w:ins>
            <w:r w:rsidRPr="0020006F">
              <w:rPr>
                <w:b/>
                <w:bCs/>
              </w:rPr>
              <w:t>D.</w:t>
            </w:r>
          </w:p>
          <w:p w14:paraId="234421AB" w14:textId="77777777" w:rsidR="00626193" w:rsidRPr="0020006F" w:rsidRDefault="00626193" w:rsidP="00495DC8">
            <w:pPr>
              <w:rPr>
                <w:b/>
              </w:rPr>
            </w:pPr>
            <w:r w:rsidRPr="0020006F">
              <w:rPr>
                <w:b/>
              </w:rPr>
              <w:t>(</w:t>
            </w:r>
            <w:del w:id="372" w:author="Matyas Adam" w:date="2018-11-17T02:10:00Z">
              <w:r w:rsidRPr="0020006F" w:rsidDel="00E73C8E">
                <w:rPr>
                  <w:b/>
                </w:rPr>
                <w:delText xml:space="preserve">přednášející </w:delText>
              </w:r>
            </w:del>
            <w:ins w:id="373" w:author="Matyas Adam" w:date="2018-11-17T02:10:00Z">
              <w:r w:rsidRPr="0020006F">
                <w:rPr>
                  <w:b/>
                </w:rPr>
                <w:t>přednáš</w:t>
              </w:r>
              <w:r>
                <w:rPr>
                  <w:b/>
                </w:rPr>
                <w:t xml:space="preserve">ky </w:t>
              </w:r>
            </w:ins>
            <w:del w:id="374" w:author="Matyas Adam" w:date="2018-11-17T02:10:00Z">
              <w:r w:rsidRPr="0020006F" w:rsidDel="00E73C8E">
                <w:rPr>
                  <w:b/>
                </w:rPr>
                <w:delText xml:space="preserve">– </w:delText>
              </w:r>
            </w:del>
            <w:r w:rsidRPr="0020006F">
              <w:rPr>
                <w:b/>
              </w:rPr>
              <w:t>100 %)</w:t>
            </w:r>
          </w:p>
          <w:p w14:paraId="07CC6DD3" w14:textId="77777777" w:rsidR="00626193" w:rsidDel="00E73C8E" w:rsidRDefault="00626193" w:rsidP="00495DC8">
            <w:pPr>
              <w:rPr>
                <w:del w:id="375" w:author="Matyas Adam" w:date="2018-11-17T02:11:00Z"/>
              </w:rPr>
            </w:pPr>
            <w:r>
              <w:t>RNDr. Jakub Trojan, MSc, MBA, Ph.D.</w:t>
            </w:r>
          </w:p>
          <w:p w14:paraId="489DDCD1" w14:textId="77777777" w:rsidR="00626193" w:rsidRDefault="00626193" w:rsidP="00495DC8">
            <w:del w:id="376" w:author="Matyas Adam" w:date="2018-11-17T02:11:00Z">
              <w:r w:rsidDel="00E73C8E">
                <w:delText>(</w:delText>
              </w:r>
            </w:del>
            <w:ins w:id="377" w:author="Matyas Adam" w:date="2018-11-17T02:11:00Z">
              <w:r>
                <w:t>(</w:t>
              </w:r>
            </w:ins>
            <w:r>
              <w:t>seminář 50%)</w:t>
            </w:r>
          </w:p>
          <w:p w14:paraId="6B2D1B5C" w14:textId="77777777" w:rsidR="00626193" w:rsidRDefault="00626193" w:rsidP="00495DC8">
            <w:pPr>
              <w:rPr>
                <w:bCs/>
              </w:rPr>
            </w:pPr>
            <w:r>
              <w:rPr>
                <w:bCs/>
              </w:rPr>
              <w:t>Mgr. Ing. Jiří Lehejček, Ph.D.</w:t>
            </w:r>
          </w:p>
          <w:p w14:paraId="3C7F85AB" w14:textId="77777777" w:rsidR="00626193" w:rsidRDefault="00626193" w:rsidP="00495DC8">
            <w:r>
              <w:t>(seminář 50%)</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78" w:author="Matyas Adam" w:date="2018-11-15T15:27:00Z">
              <w:tcPr>
                <w:tcW w:w="99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0337C4AC" w14:textId="77777777" w:rsidR="00626193" w:rsidRDefault="00626193" w:rsidP="00495DC8">
            <w:pPr>
              <w:jc w:val="center"/>
              <w:rPr>
                <w:highlight w:val="yellow"/>
              </w:rPr>
            </w:pPr>
            <w:r>
              <w:t>3/ZS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79" w:author="Matyas Adam" w:date="2018-11-15T15:27:00Z">
              <w:tcPr>
                <w:tcW w:w="77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0D809BE8" w14:textId="77777777" w:rsidR="00626193" w:rsidRDefault="00626193" w:rsidP="00495DC8">
            <w:pPr>
              <w:jc w:val="center"/>
            </w:pPr>
            <w:r>
              <w:t>PZ</w:t>
            </w:r>
          </w:p>
        </w:tc>
      </w:tr>
      <w:tr w:rsidR="00626193" w14:paraId="7D41E26B" w14:textId="77777777" w:rsidTr="00495DC8">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80" w:author="Matyas Adam" w:date="2018-11-15T15:27:00Z">
              <w:tcPr>
                <w:tcW w:w="1736"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388C2860" w14:textId="77777777" w:rsidR="00626193" w:rsidRDefault="00626193" w:rsidP="00495DC8">
            <w:del w:id="381" w:author="Jiří Lehejček [2]" w:date="2018-11-14T22:01:00Z">
              <w:r w:rsidDel="0020006F">
                <w:delText>Abiotické složky životního prostředí</w:delText>
              </w:r>
            </w:del>
            <w:ins w:id="382" w:author="Jiří Lehejček [2]" w:date="2018-11-14T22:01:00Z">
              <w:r>
                <w:t>Komunikace s veřejností v ochraně přírody</w:t>
              </w:r>
            </w:ins>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83" w:author="Matyas Adam" w:date="2018-11-15T15:27:00Z">
              <w:tcPr>
                <w:tcW w:w="911"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73F5C8D5" w14:textId="77777777" w:rsidR="00626193" w:rsidRDefault="00626193" w:rsidP="00495DC8">
            <w:r>
              <w:t xml:space="preserve">14p – 14s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84" w:author="Matyas Adam" w:date="2018-11-15T15:27:00Z">
              <w:tcPr>
                <w:tcW w:w="815"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37268B0A" w14:textId="77777777" w:rsidR="00626193" w:rsidRDefault="00626193" w:rsidP="00495DC8">
            <w:pPr>
              <w:jc w:val="center"/>
            </w:pPr>
            <w:r>
              <w:t>z, zk</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85" w:author="Matyas Adam" w:date="2018-11-15T15:27:00Z">
              <w:tcPr>
                <w:tcW w:w="687"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CB0DB9E" w14:textId="77777777" w:rsidR="00626193" w:rsidRDefault="00626193" w:rsidP="00495DC8">
            <w:pPr>
              <w:jc w:val="center"/>
            </w:pPr>
            <w:r>
              <w:t>4</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86" w:author="Matyas Adam" w:date="2018-11-15T15:27:00Z">
              <w:tcPr>
                <w:tcW w:w="3144"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07E62633" w14:textId="77777777" w:rsidR="00626193" w:rsidRDefault="00626193" w:rsidP="00495DC8">
            <w:pPr>
              <w:rPr>
                <w:ins w:id="387" w:author="Matyas Adam" w:date="2018-11-17T01:47:00Z"/>
                <w:b/>
                <w:bCs/>
              </w:rPr>
            </w:pPr>
            <w:ins w:id="388" w:author="Jiří Lehejček [2]" w:date="2018-11-14T22:00:00Z">
              <w:r w:rsidRPr="0020006F">
                <w:rPr>
                  <w:b/>
                  <w:bCs/>
                </w:rPr>
                <w:t>Mgr. Veronika Kavková, Ph.D. (</w:t>
              </w:r>
              <w:del w:id="389" w:author="Matyas Adam" w:date="2018-11-17T01:47:00Z">
                <w:r w:rsidRPr="0020006F" w:rsidDel="00CB774E">
                  <w:rPr>
                    <w:b/>
                    <w:bCs/>
                  </w:rPr>
                  <w:delText>100</w:delText>
                </w:r>
              </w:del>
            </w:ins>
            <w:ins w:id="390" w:author="Matyas Adam" w:date="2018-11-17T01:47:00Z">
              <w:r>
                <w:rPr>
                  <w:b/>
                  <w:bCs/>
                </w:rPr>
                <w:t>50</w:t>
              </w:r>
            </w:ins>
            <w:ins w:id="391" w:author="Jiří Lehejček [2]" w:date="2018-11-14T22:00:00Z">
              <w:r w:rsidRPr="0020006F">
                <w:rPr>
                  <w:b/>
                  <w:bCs/>
                </w:rPr>
                <w:t xml:space="preserve"> %)</w:t>
              </w:r>
            </w:ins>
          </w:p>
          <w:p w14:paraId="2354384A" w14:textId="77777777" w:rsidR="00626193" w:rsidDel="0020006F" w:rsidRDefault="00626193" w:rsidP="00495DC8">
            <w:pPr>
              <w:rPr>
                <w:del w:id="392" w:author="Jiří Lehejček [2]" w:date="2018-11-14T22:00:00Z"/>
              </w:rPr>
            </w:pPr>
            <w:ins w:id="393" w:author="Matyas Adam" w:date="2018-11-17T01:47:00Z">
              <w:r>
                <w:rPr>
                  <w:bCs/>
                </w:rPr>
                <w:t xml:space="preserve">Mgr. Matyáš Adam, Ph.D. (50 </w:t>
              </w:r>
              <w:r>
                <w:rPr>
                  <w:bCs/>
                  <w:lang w:val="en-GB"/>
                </w:rPr>
                <w:t>%</w:t>
              </w:r>
              <w:r>
                <w:rPr>
                  <w:bCs/>
                </w:rPr>
                <w:t>)</w:t>
              </w:r>
            </w:ins>
            <w:del w:id="394" w:author="Jiří Lehejček [2]" w:date="2018-11-14T22:00:00Z">
              <w:r w:rsidDel="0020006F">
                <w:rPr>
                  <w:bCs/>
                </w:rPr>
                <w:delText>prof. RNDr. Peter Chrastina, PhD.</w:delText>
              </w:r>
            </w:del>
          </w:p>
          <w:p w14:paraId="7100267A" w14:textId="77777777" w:rsidR="00626193" w:rsidRDefault="00626193" w:rsidP="00495DC8">
            <w:del w:id="395" w:author="Jiří Lehejček [2]" w:date="2018-11-14T22:00:00Z">
              <w:r w:rsidDel="0020006F">
                <w:delText xml:space="preserve"> (100 %)</w:delText>
              </w:r>
            </w:del>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96" w:author="Matyas Adam" w:date="2018-11-15T15:27:00Z">
              <w:tcPr>
                <w:tcW w:w="99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2DD10DFB" w14:textId="77777777" w:rsidR="00626193" w:rsidRDefault="00626193" w:rsidP="00495DC8">
            <w:pPr>
              <w:jc w:val="center"/>
            </w:pPr>
            <w:r>
              <w:t>3/ZS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97" w:author="Matyas Adam" w:date="2018-11-15T15:27:00Z">
              <w:tcPr>
                <w:tcW w:w="77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4812332B" w14:textId="77777777" w:rsidR="00626193" w:rsidRDefault="00626193" w:rsidP="00495DC8">
            <w:pPr>
              <w:jc w:val="center"/>
            </w:pPr>
            <w:r>
              <w:t>PZ</w:t>
            </w:r>
          </w:p>
        </w:tc>
      </w:tr>
      <w:tr w:rsidR="00626193" w14:paraId="76B5F3ED" w14:textId="77777777" w:rsidTr="00495DC8">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98" w:author="Matyas Adam" w:date="2018-11-15T15:27:00Z">
              <w:tcPr>
                <w:tcW w:w="1736"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63980EFE" w14:textId="77777777" w:rsidR="00626193" w:rsidRDefault="00626193" w:rsidP="00495DC8">
            <w:r>
              <w:t>Terénní výzkum regionu</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399" w:author="Matyas Adam" w:date="2018-11-15T15:27:00Z">
              <w:tcPr>
                <w:tcW w:w="911"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B84044F" w14:textId="77777777" w:rsidR="00626193" w:rsidRDefault="00626193" w:rsidP="00495DC8">
            <w:r>
              <w:t>30 hod</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00" w:author="Matyas Adam" w:date="2018-11-15T15:27:00Z">
              <w:tcPr>
                <w:tcW w:w="815"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72A622F6" w14:textId="77777777" w:rsidR="00626193" w:rsidRDefault="00626193" w:rsidP="00495DC8">
            <w:pPr>
              <w:jc w:val="center"/>
            </w:pPr>
            <w:r>
              <w:t>z</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01" w:author="Matyas Adam" w:date="2018-11-15T15:27:00Z">
              <w:tcPr>
                <w:tcW w:w="687"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6A983685" w14:textId="77777777" w:rsidR="00626193" w:rsidRDefault="00626193" w:rsidP="00495DC8">
            <w:pPr>
              <w:jc w:val="center"/>
            </w:pPr>
            <w:r>
              <w:t>3</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02" w:author="Matyas Adam" w:date="2018-11-15T15:27:00Z">
              <w:tcPr>
                <w:tcW w:w="3144"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6C706F98" w14:textId="77777777" w:rsidR="00626193" w:rsidRPr="0020006F" w:rsidRDefault="00626193" w:rsidP="00495DC8">
            <w:pPr>
              <w:rPr>
                <w:b/>
              </w:rPr>
            </w:pPr>
            <w:r w:rsidRPr="0020006F">
              <w:rPr>
                <w:b/>
              </w:rPr>
              <w:t>RNDr. Jakub Trojan, MSc, MBA, Ph.D.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03" w:author="Matyas Adam" w:date="2018-11-15T15:27:00Z">
              <w:tcPr>
                <w:tcW w:w="99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30760DE9" w14:textId="77777777" w:rsidR="00626193" w:rsidRDefault="00626193" w:rsidP="00495DC8">
            <w:pPr>
              <w:jc w:val="center"/>
            </w:pPr>
            <w:r>
              <w:t>3/ZS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04" w:author="Matyas Adam" w:date="2018-11-15T15:27:00Z">
              <w:tcPr>
                <w:tcW w:w="77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3C006881" w14:textId="77777777" w:rsidR="00626193" w:rsidRDefault="00626193" w:rsidP="00495DC8">
            <w:pPr>
              <w:jc w:val="center"/>
            </w:pPr>
          </w:p>
        </w:tc>
      </w:tr>
      <w:tr w:rsidR="00626193" w14:paraId="24DE5544" w14:textId="77777777" w:rsidTr="00495DC8">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05" w:author="Matyas Adam" w:date="2018-11-15T15:27:00Z">
              <w:tcPr>
                <w:tcW w:w="1736"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3D5BCDD9" w14:textId="77777777" w:rsidR="00626193" w:rsidRDefault="00626193" w:rsidP="00495DC8">
            <w:r>
              <w:t>Odborná praxe</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06" w:author="Matyas Adam" w:date="2018-11-15T15:27:00Z">
              <w:tcPr>
                <w:tcW w:w="911"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05F4D654" w14:textId="77777777" w:rsidR="00626193" w:rsidRDefault="00626193" w:rsidP="00495DC8">
            <w:r>
              <w:t>80 hod</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07" w:author="Matyas Adam" w:date="2018-11-15T15:27:00Z">
              <w:tcPr>
                <w:tcW w:w="815"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1CCEF57D" w14:textId="77777777" w:rsidR="00626193" w:rsidRDefault="00626193" w:rsidP="00495DC8">
            <w:pPr>
              <w:jc w:val="center"/>
            </w:pPr>
            <w:r>
              <w:t>z</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08" w:author="Matyas Adam" w:date="2018-11-15T15:27:00Z">
              <w:tcPr>
                <w:tcW w:w="687"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4AAC6CE3" w14:textId="77777777" w:rsidR="00626193" w:rsidRDefault="00626193" w:rsidP="00495DC8">
            <w:pPr>
              <w:jc w:val="center"/>
            </w:pPr>
            <w:r>
              <w:t>4</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09" w:author="Matyas Adam" w:date="2018-11-15T15:27:00Z">
              <w:tcPr>
                <w:tcW w:w="3144"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3DA2E4F" w14:textId="77777777" w:rsidR="00626193" w:rsidRDefault="00626193" w:rsidP="00495DC8">
            <w:ins w:id="410" w:author="Jiří Lehejček [2]" w:date="2018-11-14T22:03:00Z">
              <w:del w:id="411" w:author="Jiří Lehejček [2]" w:date="2018-11-14T21:58:00Z">
                <w:r w:rsidRPr="0020006F" w:rsidDel="0020006F">
                  <w:rPr>
                    <w:b/>
                    <w:bCs/>
                  </w:rPr>
                  <w:delText>doc</w:delText>
                </w:r>
              </w:del>
              <w:r>
                <w:rPr>
                  <w:b/>
                  <w:bCs/>
                </w:rPr>
                <w:t>Mgr</w:t>
              </w:r>
              <w:r w:rsidRPr="0020006F">
                <w:rPr>
                  <w:b/>
                  <w:bCs/>
                </w:rPr>
                <w:t xml:space="preserve">. Ing. </w:t>
              </w:r>
              <w:del w:id="412" w:author="Jiří Lehejček [2]" w:date="2018-11-14T21:58:00Z">
                <w:r w:rsidRPr="0020006F" w:rsidDel="0020006F">
                  <w:rPr>
                    <w:b/>
                    <w:bCs/>
                  </w:rPr>
                  <w:delText>Pavel Valášek</w:delText>
                </w:r>
              </w:del>
              <w:r>
                <w:rPr>
                  <w:b/>
                  <w:bCs/>
                </w:rPr>
                <w:t>Jiří Lehejček</w:t>
              </w:r>
              <w:r w:rsidRPr="0020006F">
                <w:rPr>
                  <w:b/>
                  <w:bCs/>
                </w:rPr>
                <w:t xml:space="preserve">, </w:t>
              </w:r>
              <w:del w:id="413" w:author="Jiří Lehejček [2]" w:date="2018-11-14T21:59:00Z">
                <w:r w:rsidRPr="0020006F" w:rsidDel="0020006F">
                  <w:rPr>
                    <w:b/>
                    <w:bCs/>
                  </w:rPr>
                  <w:delText>CSc</w:delText>
                </w:r>
              </w:del>
              <w:r>
                <w:rPr>
                  <w:b/>
                  <w:bCs/>
                </w:rPr>
                <w:t>Ph.D</w:t>
              </w:r>
              <w:r w:rsidRPr="0020006F">
                <w:rPr>
                  <w:b/>
                  <w:bCs/>
                </w:rPr>
                <w:t>.</w:t>
              </w:r>
              <w:r w:rsidDel="0020006F">
                <w:rPr>
                  <w:bCs/>
                </w:rPr>
                <w:t xml:space="preserve"> </w:t>
              </w:r>
            </w:ins>
            <w:del w:id="414" w:author="Jiří Lehejček [2]" w:date="2018-11-14T22:03:00Z">
              <w:r w:rsidDel="0020006F">
                <w:rPr>
                  <w:bCs/>
                </w:rPr>
                <w:delText xml:space="preserve">doc. Ing. Pavel Valášek, CSc. </w:delText>
              </w:r>
            </w:del>
            <w:r>
              <w:rPr>
                <w:bCs/>
              </w:rPr>
              <w:t>(</w:t>
            </w:r>
            <w:r w:rsidRPr="001C7424">
              <w:rPr>
                <w:bCs/>
              </w:rPr>
              <w:t>garance realizace praxí</w:t>
            </w:r>
            <w:r>
              <w:rPr>
                <w:bCs/>
              </w:rPr>
              <w:t>)</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15" w:author="Matyas Adam" w:date="2018-11-15T15:27:00Z">
              <w:tcPr>
                <w:tcW w:w="99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742F717A" w14:textId="77777777" w:rsidR="00626193" w:rsidRDefault="00626193" w:rsidP="00495DC8">
            <w:pPr>
              <w:jc w:val="center"/>
              <w:rPr>
                <w:b/>
              </w:rPr>
            </w:pPr>
            <w:r>
              <w:t>3/LS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16" w:author="Matyas Adam" w:date="2018-11-15T15:27:00Z">
              <w:tcPr>
                <w:tcW w:w="77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B213AEC" w14:textId="77777777" w:rsidR="00626193" w:rsidRDefault="00626193" w:rsidP="00495DC8">
            <w:pPr>
              <w:jc w:val="center"/>
            </w:pPr>
          </w:p>
        </w:tc>
      </w:tr>
      <w:tr w:rsidR="00626193" w14:paraId="4A093BAE" w14:textId="77777777" w:rsidTr="00495DC8">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17" w:author="Matyas Adam" w:date="2018-11-15T15:27:00Z">
              <w:tcPr>
                <w:tcW w:w="1736"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0079C9E7" w14:textId="77777777" w:rsidR="00626193" w:rsidRDefault="00626193" w:rsidP="00495DC8">
            <w:r>
              <w:t>Bakalářská práce</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18" w:author="Matyas Adam" w:date="2018-11-15T15:27:00Z">
              <w:tcPr>
                <w:tcW w:w="911"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B435F3C" w14:textId="77777777" w:rsidR="00626193" w:rsidRDefault="00626193" w:rsidP="00495DC8"/>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19" w:author="Matyas Adam" w:date="2018-11-15T15:27:00Z">
              <w:tcPr>
                <w:tcW w:w="815"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42A9631B" w14:textId="77777777" w:rsidR="00626193" w:rsidRDefault="00626193" w:rsidP="00495DC8">
            <w:pPr>
              <w:jc w:val="center"/>
            </w:pPr>
            <w:r>
              <w:t>z</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20" w:author="Matyas Adam" w:date="2018-11-15T15:27:00Z">
              <w:tcPr>
                <w:tcW w:w="687"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774BCDBC" w14:textId="77777777" w:rsidR="00626193" w:rsidRDefault="00626193" w:rsidP="00495DC8">
            <w:pPr>
              <w:jc w:val="center"/>
            </w:pPr>
            <w:r>
              <w:t>10</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21" w:author="Matyas Adam" w:date="2018-11-15T15:27:00Z">
              <w:tcPr>
                <w:tcW w:w="3144"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322097B7" w14:textId="77777777" w:rsidR="00626193" w:rsidRPr="0020006F" w:rsidRDefault="00626193" w:rsidP="00495DC8">
            <w:pPr>
              <w:rPr>
                <w:b/>
                <w:bCs/>
              </w:rPr>
            </w:pPr>
            <w:r w:rsidRPr="0020006F">
              <w:rPr>
                <w:b/>
                <w:bCs/>
              </w:rPr>
              <w:t>Mgr. Ing. Jiří Lehejček, Ph.D.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22" w:author="Matyas Adam" w:date="2018-11-15T15:27:00Z">
              <w:tcPr>
                <w:tcW w:w="99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2769090B" w14:textId="77777777" w:rsidR="00626193" w:rsidRDefault="00626193" w:rsidP="00495DC8">
            <w:pPr>
              <w:jc w:val="center"/>
            </w:pPr>
            <w:r>
              <w:t>3/LS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23" w:author="Matyas Adam" w:date="2018-11-15T15:27:00Z">
              <w:tcPr>
                <w:tcW w:w="77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038CC25E" w14:textId="77777777" w:rsidR="00626193" w:rsidRDefault="00626193" w:rsidP="00495DC8">
            <w:pPr>
              <w:jc w:val="center"/>
            </w:pPr>
          </w:p>
        </w:tc>
      </w:tr>
      <w:tr w:rsidR="00626193" w14:paraId="1B16257B" w14:textId="77777777" w:rsidTr="00495DC8">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24" w:author="Matyas Adam" w:date="2018-11-15T15:27:00Z">
              <w:tcPr>
                <w:tcW w:w="1736"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F437081" w14:textId="77777777" w:rsidR="00626193" w:rsidRDefault="00626193" w:rsidP="00495DC8">
            <w:r>
              <w:rPr>
                <w:iCs/>
              </w:rPr>
              <w:t>Environmental hazards and health</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25" w:author="Matyas Adam" w:date="2018-11-15T15:27:00Z">
              <w:tcPr>
                <w:tcW w:w="911"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393FED17" w14:textId="77777777" w:rsidR="00626193" w:rsidRDefault="00626193" w:rsidP="00495DC8">
            <w:r>
              <w:t xml:space="preserve">20p – 10s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26" w:author="Matyas Adam" w:date="2018-11-15T15:27:00Z">
              <w:tcPr>
                <w:tcW w:w="815"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6477583B" w14:textId="77777777" w:rsidR="00626193" w:rsidRDefault="00626193" w:rsidP="00495DC8">
            <w:pPr>
              <w:jc w:val="center"/>
            </w:pPr>
            <w:r>
              <w:t>z, zk</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27" w:author="Matyas Adam" w:date="2018-11-15T15:27:00Z">
              <w:tcPr>
                <w:tcW w:w="687"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180B735" w14:textId="77777777" w:rsidR="00626193" w:rsidRDefault="00626193" w:rsidP="00495DC8">
            <w:pPr>
              <w:jc w:val="center"/>
            </w:pPr>
            <w:r>
              <w:t>6</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28" w:author="Matyas Adam" w:date="2018-11-15T15:27:00Z">
              <w:tcPr>
                <w:tcW w:w="3144"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2015C0C" w14:textId="77777777" w:rsidR="00626193" w:rsidRPr="0020006F" w:rsidRDefault="00626193" w:rsidP="00495DC8">
            <w:pPr>
              <w:rPr>
                <w:b/>
              </w:rPr>
            </w:pPr>
            <w:r w:rsidRPr="0020006F">
              <w:rPr>
                <w:b/>
                <w:bCs/>
              </w:rPr>
              <w:t>prof. Ing. Vladimír Sedlařík, Ph.D.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29" w:author="Matyas Adam" w:date="2018-11-15T15:27:00Z">
              <w:tcPr>
                <w:tcW w:w="99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19351280" w14:textId="77777777" w:rsidR="00626193" w:rsidRDefault="00626193" w:rsidP="00495DC8">
            <w:pPr>
              <w:jc w:val="center"/>
            </w:pPr>
            <w:r>
              <w:t>3/LS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30" w:author="Matyas Adam" w:date="2018-11-15T15:27:00Z">
              <w:tcPr>
                <w:tcW w:w="77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24137FAF" w14:textId="77777777" w:rsidR="00626193" w:rsidRDefault="00626193" w:rsidP="00495DC8">
            <w:pPr>
              <w:jc w:val="center"/>
            </w:pPr>
          </w:p>
        </w:tc>
      </w:tr>
      <w:tr w:rsidR="00626193" w14:paraId="73C38EED" w14:textId="77777777" w:rsidTr="00495DC8">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31" w:author="Matyas Adam" w:date="2018-11-15T15:27:00Z">
              <w:tcPr>
                <w:tcW w:w="1736"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3BA8AF68" w14:textId="77777777" w:rsidR="00626193" w:rsidRDefault="00626193" w:rsidP="00495DC8">
            <w:pPr>
              <w:rPr>
                <w:bCs/>
                <w:iCs/>
              </w:rPr>
            </w:pPr>
            <w:r>
              <w:t xml:space="preserve">Legislativa v životním prostředí </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32" w:author="Matyas Adam" w:date="2018-11-15T15:27:00Z">
              <w:tcPr>
                <w:tcW w:w="911"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15E0CCF" w14:textId="77777777" w:rsidR="00626193" w:rsidRDefault="00626193" w:rsidP="00495DC8">
            <w:r>
              <w:t xml:space="preserve">20p – 10s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33" w:author="Matyas Adam" w:date="2018-11-15T15:27:00Z">
              <w:tcPr>
                <w:tcW w:w="815"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201E4DD9" w14:textId="77777777" w:rsidR="00626193" w:rsidRDefault="00626193" w:rsidP="00495DC8">
            <w:pPr>
              <w:jc w:val="center"/>
            </w:pPr>
            <w:r>
              <w:t>klz</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34" w:author="Matyas Adam" w:date="2018-11-15T15:27:00Z">
              <w:tcPr>
                <w:tcW w:w="687"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459D3FD8" w14:textId="77777777" w:rsidR="00626193" w:rsidRDefault="00626193" w:rsidP="00495DC8">
            <w:pPr>
              <w:jc w:val="center"/>
            </w:pPr>
            <w:r>
              <w:t>3</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35" w:author="Matyas Adam" w:date="2018-11-15T15:27:00Z">
              <w:tcPr>
                <w:tcW w:w="3144"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3CA71C48" w14:textId="77777777" w:rsidR="00626193" w:rsidRPr="0020006F" w:rsidRDefault="00626193" w:rsidP="00495DC8">
            <w:pPr>
              <w:rPr>
                <w:b/>
              </w:rPr>
            </w:pPr>
            <w:r w:rsidRPr="0020006F">
              <w:rPr>
                <w:b/>
                <w:bCs/>
              </w:rPr>
              <w:t>JUDr. Jaromír Maňásek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36" w:author="Matyas Adam" w:date="2018-11-15T15:27:00Z">
              <w:tcPr>
                <w:tcW w:w="99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71F4D5B0" w14:textId="77777777" w:rsidR="00626193" w:rsidRDefault="00626193" w:rsidP="00495DC8">
            <w:pPr>
              <w:jc w:val="center"/>
            </w:pPr>
            <w:r>
              <w:t>3/LS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37" w:author="Matyas Adam" w:date="2018-11-15T15:27:00Z">
              <w:tcPr>
                <w:tcW w:w="77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8B6B17B" w14:textId="77777777" w:rsidR="00626193" w:rsidRDefault="00626193" w:rsidP="00495DC8">
            <w:pPr>
              <w:jc w:val="center"/>
            </w:pPr>
          </w:p>
        </w:tc>
      </w:tr>
      <w:tr w:rsidR="00626193" w14:paraId="648E7ADB" w14:textId="77777777" w:rsidTr="00495DC8">
        <w:tc>
          <w:tcPr>
            <w:tcW w:w="9172" w:type="dxa"/>
            <w:gridSpan w:val="9"/>
            <w:tcBorders>
              <w:top w:val="single" w:sz="4" w:space="0" w:color="00000A"/>
              <w:left w:val="single" w:sz="4" w:space="0" w:color="00000A"/>
              <w:bottom w:val="single" w:sz="4" w:space="0" w:color="00000A"/>
              <w:right w:val="single" w:sz="4" w:space="0" w:color="00000A"/>
            </w:tcBorders>
            <w:shd w:val="clear" w:color="auto" w:fill="F7CAAC"/>
            <w:tcMar>
              <w:left w:w="30" w:type="dxa"/>
            </w:tcMar>
            <w:tcPrChange w:id="438" w:author="Matyas Adam" w:date="2018-11-15T15:27:00Z">
              <w:tcPr>
                <w:tcW w:w="9062" w:type="dxa"/>
                <w:gridSpan w:val="9"/>
                <w:tcBorders>
                  <w:top w:val="single" w:sz="4" w:space="0" w:color="00000A"/>
                  <w:left w:val="single" w:sz="4" w:space="0" w:color="00000A"/>
                  <w:bottom w:val="single" w:sz="4" w:space="0" w:color="00000A"/>
                  <w:right w:val="single" w:sz="4" w:space="0" w:color="00000A"/>
                </w:tcBorders>
                <w:shd w:val="clear" w:color="auto" w:fill="F7CAAC"/>
                <w:tcMar>
                  <w:left w:w="30" w:type="dxa"/>
                </w:tcMar>
              </w:tcPr>
            </w:tcPrChange>
          </w:tcPr>
          <w:p w14:paraId="304F12BC" w14:textId="77777777" w:rsidR="00626193" w:rsidRDefault="00626193" w:rsidP="00495DC8">
            <w:pPr>
              <w:jc w:val="center"/>
            </w:pPr>
            <w:r>
              <w:rPr>
                <w:b/>
                <w:sz w:val="22"/>
              </w:rPr>
              <w:t>Povinně volitelné předměty – skupina B</w:t>
            </w:r>
          </w:p>
        </w:tc>
      </w:tr>
      <w:tr w:rsidR="00626193" w14:paraId="4AB9540E" w14:textId="77777777" w:rsidTr="00495DC8">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39" w:author="Matyas Adam" w:date="2018-11-15T15:27:00Z">
              <w:tcPr>
                <w:tcW w:w="1736"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490C051D" w14:textId="77777777" w:rsidR="00626193" w:rsidRDefault="00626193" w:rsidP="00495DC8">
            <w:r>
              <w:t>Matematika I.</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40" w:author="Matyas Adam" w:date="2018-11-15T15:27:00Z">
              <w:tcPr>
                <w:tcW w:w="911"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6D2D1667" w14:textId="24E254B6" w:rsidR="00626193" w:rsidRDefault="00626193" w:rsidP="00727397">
            <w:r>
              <w:t xml:space="preserve">28p – </w:t>
            </w:r>
            <w:del w:id="441" w:author="PS" w:date="2018-11-25T14:40:00Z">
              <w:r w:rsidDel="00727397">
                <w:delText xml:space="preserve">28s </w:delText>
              </w:r>
            </w:del>
            <w:ins w:id="442" w:author="PS" w:date="2018-11-25T14:40:00Z">
              <w:r w:rsidR="00727397">
                <w:t xml:space="preserve">28c </w:t>
              </w:r>
            </w:ins>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43" w:author="Matyas Adam" w:date="2018-11-15T15:27:00Z">
              <w:tcPr>
                <w:tcW w:w="815"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75C16AB2" w14:textId="77777777" w:rsidR="00626193" w:rsidRDefault="00626193" w:rsidP="00495DC8">
            <w:pPr>
              <w:jc w:val="center"/>
            </w:pPr>
            <w:r>
              <w:t>z, zk</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44" w:author="Matyas Adam" w:date="2018-11-15T15:27:00Z">
              <w:tcPr>
                <w:tcW w:w="687"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1827237B" w14:textId="77777777" w:rsidR="00626193" w:rsidRDefault="00626193" w:rsidP="00495DC8">
            <w:pPr>
              <w:jc w:val="center"/>
            </w:pPr>
            <w:r>
              <w:t>5</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45" w:author="Matyas Adam" w:date="2018-11-15T15:27:00Z">
              <w:tcPr>
                <w:tcW w:w="3144"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3088E00E" w14:textId="77777777" w:rsidR="00626193" w:rsidRPr="0020006F" w:rsidRDefault="00626193" w:rsidP="00495DC8">
            <w:pPr>
              <w:rPr>
                <w:b/>
              </w:rPr>
            </w:pPr>
            <w:del w:id="446" w:author="Jiří Lehejček [2]" w:date="2018-11-14T22:05:00Z">
              <w:r w:rsidRPr="0020006F" w:rsidDel="0020006F">
                <w:rPr>
                  <w:b/>
                </w:rPr>
                <w:delText>RNDr</w:delText>
              </w:r>
            </w:del>
            <w:ins w:id="447" w:author="Jiří Lehejček [2]" w:date="2018-11-14T22:05:00Z">
              <w:r w:rsidRPr="0020006F">
                <w:rPr>
                  <w:b/>
                </w:rPr>
                <w:t>Ing</w:t>
              </w:r>
            </w:ins>
            <w:r w:rsidRPr="0020006F">
              <w:rPr>
                <w:b/>
              </w:rPr>
              <w:t xml:space="preserve">. </w:t>
            </w:r>
            <w:del w:id="448" w:author="Jiří Lehejček [2]" w:date="2018-11-14T22:05:00Z">
              <w:r w:rsidRPr="0020006F" w:rsidDel="0020006F">
                <w:rPr>
                  <w:b/>
                </w:rPr>
                <w:delText>Lenka Kozáková</w:delText>
              </w:r>
            </w:del>
            <w:ins w:id="449" w:author="Jiří Lehejček [2]" w:date="2018-11-14T22:05:00Z">
              <w:r w:rsidRPr="0020006F">
                <w:rPr>
                  <w:b/>
                </w:rPr>
                <w:t>Pavel Martinek</w:t>
              </w:r>
            </w:ins>
            <w:r w:rsidRPr="0020006F">
              <w:rPr>
                <w:b/>
              </w:rPr>
              <w:t>, Ph.D.(100 %)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50" w:author="Matyas Adam" w:date="2018-11-15T15:27:00Z">
              <w:tcPr>
                <w:tcW w:w="99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0E083FAC" w14:textId="77777777" w:rsidR="00626193" w:rsidRDefault="00626193" w:rsidP="00495DC8">
            <w:pPr>
              <w:jc w:val="center"/>
            </w:pPr>
            <w:r>
              <w:t>1/ZS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51" w:author="Matyas Adam" w:date="2018-11-15T15:27:00Z">
              <w:tcPr>
                <w:tcW w:w="77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6D7F6101" w14:textId="77777777" w:rsidR="00626193" w:rsidRDefault="00626193" w:rsidP="00495DC8">
            <w:pPr>
              <w:jc w:val="center"/>
            </w:pPr>
          </w:p>
        </w:tc>
      </w:tr>
      <w:tr w:rsidR="00626193" w14:paraId="51EFEA77" w14:textId="77777777" w:rsidTr="00495DC8">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52" w:author="Matyas Adam" w:date="2018-11-15T15:27:00Z">
              <w:tcPr>
                <w:tcW w:w="1736"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42DA7E1E" w14:textId="77777777" w:rsidR="00626193" w:rsidRDefault="00626193" w:rsidP="00495DC8">
            <w:r>
              <w:t>Projektový management</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53" w:author="Matyas Adam" w:date="2018-11-15T15:27:00Z">
              <w:tcPr>
                <w:tcW w:w="911"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325275A" w14:textId="7AE5D2ED" w:rsidR="00626193" w:rsidRDefault="00626193" w:rsidP="00495DC8">
            <w:del w:id="454" w:author="PS" w:date="2018-11-25T12:43:00Z">
              <w:r w:rsidDel="00495DC8">
                <w:delText xml:space="preserve">28p </w:delText>
              </w:r>
            </w:del>
            <w:ins w:id="455" w:author="PS" w:date="2018-11-25T12:43:00Z">
              <w:r w:rsidR="00495DC8">
                <w:t xml:space="preserve">14p </w:t>
              </w:r>
            </w:ins>
            <w:r>
              <w:t xml:space="preserve">– 28s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56" w:author="Matyas Adam" w:date="2018-11-15T15:27:00Z">
              <w:tcPr>
                <w:tcW w:w="815"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3639B75" w14:textId="77777777" w:rsidR="00626193" w:rsidRDefault="00626193" w:rsidP="00495DC8">
            <w:pPr>
              <w:jc w:val="center"/>
            </w:pPr>
            <w:r>
              <w:t>z, zk</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57" w:author="Matyas Adam" w:date="2018-11-15T15:27:00Z">
              <w:tcPr>
                <w:tcW w:w="687"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2F4FC9B2" w14:textId="77777777" w:rsidR="00626193" w:rsidRDefault="00626193" w:rsidP="00495DC8">
            <w:pPr>
              <w:jc w:val="center"/>
            </w:pPr>
            <w:ins w:id="458" w:author="Matyas Adam" w:date="2018-11-17T02:08:00Z">
              <w:r>
                <w:t>4</w:t>
              </w:r>
            </w:ins>
            <w:del w:id="459" w:author="Matyas Adam" w:date="2018-11-17T02:08:00Z">
              <w:r w:rsidDel="00E73C8E">
                <w:delText>4</w:delText>
              </w:r>
            </w:del>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60" w:author="Matyas Adam" w:date="2018-11-15T15:27:00Z">
              <w:tcPr>
                <w:tcW w:w="3144"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22F9849D" w14:textId="4147226A" w:rsidR="00626193" w:rsidRPr="0020006F" w:rsidRDefault="00495DC8" w:rsidP="00495DC8">
            <w:pPr>
              <w:rPr>
                <w:b/>
              </w:rPr>
            </w:pPr>
            <w:bookmarkStart w:id="461" w:name="__DdeLink__1506_3475770211"/>
            <w:bookmarkEnd w:id="461"/>
            <w:ins w:id="462" w:author="PS" w:date="2018-11-25T12:43:00Z">
              <w:r w:rsidRPr="00693724">
                <w:rPr>
                  <w:b/>
                </w:rPr>
                <w:t>Ing. Pavel Taraba, Ph.D.</w:t>
              </w:r>
              <w:r w:rsidRPr="00693724">
                <w:t xml:space="preserve"> (90 %), Ing. Aleš Papadakis  (10 % – odborník z praxe)</w:t>
              </w:r>
            </w:ins>
            <w:del w:id="463" w:author="PS" w:date="2018-11-25T12:43:00Z">
              <w:r w:rsidR="00626193" w:rsidRPr="0020006F" w:rsidDel="00495DC8">
                <w:rPr>
                  <w:b/>
                  <w:bCs/>
                </w:rPr>
                <w:delText>Ing. Pavel Taraba, Ph.D. (100 %)</w:delText>
              </w:r>
            </w:del>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64" w:author="Matyas Adam" w:date="2018-11-15T15:27:00Z">
              <w:tcPr>
                <w:tcW w:w="99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961316F" w14:textId="77777777" w:rsidR="00626193" w:rsidRDefault="00626193" w:rsidP="00495DC8">
            <w:pPr>
              <w:jc w:val="center"/>
            </w:pPr>
            <w:r>
              <w:t>1/ZS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65" w:author="Matyas Adam" w:date="2018-11-15T15:27:00Z">
              <w:tcPr>
                <w:tcW w:w="77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00B24439" w14:textId="77777777" w:rsidR="00626193" w:rsidRDefault="00626193" w:rsidP="00495DC8">
            <w:pPr>
              <w:jc w:val="center"/>
            </w:pPr>
          </w:p>
        </w:tc>
      </w:tr>
      <w:tr w:rsidR="00626193" w14:paraId="145C520D" w14:textId="77777777" w:rsidTr="00495DC8">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66" w:author="Matyas Adam" w:date="2018-11-15T15:27:00Z">
              <w:tcPr>
                <w:tcW w:w="1736"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7C02B410" w14:textId="77777777" w:rsidR="00626193" w:rsidRDefault="00626193" w:rsidP="00495DC8">
            <w:r w:rsidRPr="00B91B31">
              <w:t>Základy logistiky</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67" w:author="Matyas Adam" w:date="2018-11-15T15:27:00Z">
              <w:tcPr>
                <w:tcW w:w="911"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0EC2D781" w14:textId="77777777" w:rsidR="00626193" w:rsidRDefault="00626193" w:rsidP="00495DC8">
            <w:r>
              <w:t xml:space="preserve">28p – 28s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68" w:author="Matyas Adam" w:date="2018-11-15T15:27:00Z">
              <w:tcPr>
                <w:tcW w:w="815"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63D235EB" w14:textId="77777777" w:rsidR="00626193" w:rsidRDefault="00626193" w:rsidP="00495DC8">
            <w:pPr>
              <w:jc w:val="center"/>
            </w:pPr>
            <w:r>
              <w:t>z, zk</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69" w:author="Matyas Adam" w:date="2018-11-15T15:27:00Z">
              <w:tcPr>
                <w:tcW w:w="687"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126B7235" w14:textId="77777777" w:rsidR="00626193" w:rsidRDefault="00626193" w:rsidP="00495DC8">
            <w:pPr>
              <w:jc w:val="center"/>
            </w:pPr>
            <w:r>
              <w:t>4</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70" w:author="Matyas Adam" w:date="2018-11-15T15:27:00Z">
              <w:tcPr>
                <w:tcW w:w="3144"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3F091C11" w14:textId="77777777" w:rsidR="00626193" w:rsidRPr="0020006F" w:rsidRDefault="00626193" w:rsidP="00495DC8">
            <w:pPr>
              <w:rPr>
                <w:b/>
              </w:rPr>
            </w:pPr>
            <w:r w:rsidRPr="0020006F">
              <w:rPr>
                <w:b/>
              </w:rPr>
              <w:t>Ing. Martin Hart, Ph.D. (</w:t>
            </w:r>
            <w:ins w:id="471" w:author="Matyas Adam" w:date="2018-11-17T02:20:00Z">
              <w:r>
                <w:rPr>
                  <w:b/>
                </w:rPr>
                <w:t xml:space="preserve">přednášky </w:t>
              </w:r>
            </w:ins>
            <w:r w:rsidRPr="0020006F">
              <w:rPr>
                <w:b/>
              </w:rPr>
              <w:t>80 %</w:t>
            </w:r>
            <w:ins w:id="472" w:author="Matyas Adam" w:date="2018-11-17T02:21:00Z">
              <w:r>
                <w:rPr>
                  <w:b/>
                </w:rPr>
                <w:t xml:space="preserve">, semináře 100 </w:t>
              </w:r>
              <w:r>
                <w:rPr>
                  <w:b/>
                  <w:lang w:val="en-GB"/>
                </w:rPr>
                <w:t>%</w:t>
              </w:r>
            </w:ins>
            <w:r w:rsidRPr="0020006F">
              <w:rPr>
                <w:b/>
              </w:rPr>
              <w:t>)</w:t>
            </w:r>
          </w:p>
          <w:p w14:paraId="5B869696" w14:textId="77777777" w:rsidR="00626193" w:rsidRDefault="00626193" w:rsidP="00495DC8">
            <w:pPr>
              <w:rPr>
                <w:bCs/>
              </w:rPr>
            </w:pPr>
            <w:r>
              <w:t>Ing. Petr Mikulec, Ph.D. (</w:t>
            </w:r>
            <w:ins w:id="473" w:author="Matyas Adam" w:date="2018-11-17T02:21:00Z">
              <w:r>
                <w:t xml:space="preserve">přednášky </w:t>
              </w:r>
            </w:ins>
            <w:r>
              <w:t>20 % - odborník z praxe)</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74" w:author="Matyas Adam" w:date="2018-11-15T15:27:00Z">
              <w:tcPr>
                <w:tcW w:w="99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54BCD3C" w14:textId="77777777" w:rsidR="00626193" w:rsidRDefault="00626193" w:rsidP="00495DC8">
            <w:pPr>
              <w:jc w:val="center"/>
            </w:pPr>
            <w:r>
              <w:t>1/ZS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75" w:author="Matyas Adam" w:date="2018-11-15T15:27:00Z">
              <w:tcPr>
                <w:tcW w:w="77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80D6158" w14:textId="77777777" w:rsidR="00626193" w:rsidRDefault="00626193" w:rsidP="00495DC8">
            <w:pPr>
              <w:jc w:val="center"/>
            </w:pPr>
          </w:p>
        </w:tc>
      </w:tr>
      <w:tr w:rsidR="00626193" w14:paraId="77061CCC" w14:textId="77777777" w:rsidTr="00495DC8">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76" w:author="Matyas Adam" w:date="2018-11-15T15:27:00Z">
              <w:tcPr>
                <w:tcW w:w="1736"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34C47179" w14:textId="77777777" w:rsidR="00626193" w:rsidRDefault="00626193" w:rsidP="00495DC8">
            <w:r>
              <w:t>Metody studia planety Země</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77" w:author="Matyas Adam" w:date="2018-11-15T15:27:00Z">
              <w:tcPr>
                <w:tcW w:w="911"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6F420400" w14:textId="77777777" w:rsidR="00626193" w:rsidRDefault="00626193" w:rsidP="00495DC8">
            <w:r>
              <w:t xml:space="preserve">28p – 14s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78" w:author="Matyas Adam" w:date="2018-11-15T15:27:00Z">
              <w:tcPr>
                <w:tcW w:w="815"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2A0540F" w14:textId="77777777" w:rsidR="00626193" w:rsidRDefault="00626193" w:rsidP="00495DC8">
            <w:pPr>
              <w:jc w:val="center"/>
            </w:pPr>
            <w:r>
              <w:t>z, zk</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79" w:author="Matyas Adam" w:date="2018-11-15T15:27:00Z">
              <w:tcPr>
                <w:tcW w:w="687"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6BC59831" w14:textId="77777777" w:rsidR="00626193" w:rsidRDefault="00626193" w:rsidP="00495DC8">
            <w:pPr>
              <w:jc w:val="center"/>
            </w:pPr>
            <w:r>
              <w:t>4</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80" w:author="Matyas Adam" w:date="2018-11-15T15:27:00Z">
              <w:tcPr>
                <w:tcW w:w="3144"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166C7A5A" w14:textId="77777777" w:rsidR="00626193" w:rsidRPr="0020006F" w:rsidRDefault="00626193" w:rsidP="00495DC8">
            <w:pPr>
              <w:rPr>
                <w:b/>
              </w:rPr>
            </w:pPr>
            <w:r w:rsidRPr="0020006F">
              <w:rPr>
                <w:b/>
                <w:bCs/>
              </w:rPr>
              <w:t>prof. PhDr. Jiří Chlachula, Ph.D. et Ph.D.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81" w:author="Matyas Adam" w:date="2018-11-15T15:27:00Z">
              <w:tcPr>
                <w:tcW w:w="99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A9E8D8F" w14:textId="77777777" w:rsidR="00626193" w:rsidRDefault="00626193" w:rsidP="00495DC8">
            <w:pPr>
              <w:jc w:val="center"/>
            </w:pPr>
            <w:r>
              <w:t>1/ZS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82" w:author="Matyas Adam" w:date="2018-11-15T15:27:00Z">
              <w:tcPr>
                <w:tcW w:w="77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0FA99001" w14:textId="77777777" w:rsidR="00626193" w:rsidRDefault="00626193" w:rsidP="00495DC8">
            <w:pPr>
              <w:jc w:val="center"/>
            </w:pPr>
          </w:p>
        </w:tc>
      </w:tr>
      <w:tr w:rsidR="00D9052B" w14:paraId="01D34BD2" w14:textId="77777777" w:rsidTr="00495DC8">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83" w:author="Matyas Adam" w:date="2018-11-15T15:27:00Z">
              <w:tcPr>
                <w:tcW w:w="1736"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408BC548" w14:textId="2FF23D18" w:rsidR="00D9052B" w:rsidRDefault="00D9052B" w:rsidP="00495DC8">
            <w:ins w:id="484" w:author="PS" w:date="2018-11-25T12:45:00Z">
              <w:r w:rsidRPr="00DD1154">
                <w:t>Základy lineární algebry a optimalizace</w:t>
              </w:r>
            </w:ins>
            <w:del w:id="485" w:author="PS" w:date="2018-11-25T12:44:00Z">
              <w:r w:rsidDel="00D9052B">
                <w:delText>Matematika II.</w:delText>
              </w:r>
            </w:del>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86" w:author="Matyas Adam" w:date="2018-11-15T15:27:00Z">
              <w:tcPr>
                <w:tcW w:w="911"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4D1C28B5" w14:textId="5DA1ECE2" w:rsidR="00D9052B" w:rsidRDefault="00D9052B" w:rsidP="00495DC8">
            <w:ins w:id="487" w:author="PS" w:date="2018-11-25T12:45:00Z">
              <w:r>
                <w:rPr>
                  <w:color w:val="000000" w:themeColor="text1"/>
                </w:rPr>
                <w:t>28p – 0s – 28c</w:t>
              </w:r>
            </w:ins>
            <w:del w:id="488" w:author="PS" w:date="2018-11-25T12:45:00Z">
              <w:r w:rsidDel="007229DD">
                <w:delText xml:space="preserve">28p – 28s </w:delText>
              </w:r>
            </w:del>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89" w:author="Matyas Adam" w:date="2018-11-15T15:27:00Z">
              <w:tcPr>
                <w:tcW w:w="815"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4C528184" w14:textId="77777777" w:rsidR="00D9052B" w:rsidRDefault="00D9052B" w:rsidP="00495DC8">
            <w:pPr>
              <w:jc w:val="center"/>
            </w:pPr>
            <w:r>
              <w:t>z, zk</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90" w:author="Matyas Adam" w:date="2018-11-15T15:27:00Z">
              <w:tcPr>
                <w:tcW w:w="687"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143F9606" w14:textId="77777777" w:rsidR="00D9052B" w:rsidRDefault="00D9052B" w:rsidP="00495DC8">
            <w:pPr>
              <w:jc w:val="center"/>
            </w:pPr>
            <w:r>
              <w:t>5</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91" w:author="Matyas Adam" w:date="2018-11-15T15:27:00Z">
              <w:tcPr>
                <w:tcW w:w="3144"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666B1B53" w14:textId="77777777" w:rsidR="00D9052B" w:rsidRDefault="00D9052B" w:rsidP="00495DC8">
            <w:del w:id="492" w:author="Jiří Lehejček [2]" w:date="2018-11-14T22:05:00Z">
              <w:r w:rsidRPr="0020006F" w:rsidDel="0020006F">
                <w:rPr>
                  <w:b/>
                </w:rPr>
                <w:delText>RNDr</w:delText>
              </w:r>
            </w:del>
            <w:ins w:id="493" w:author="Jiří Lehejček [2]" w:date="2018-11-14T22:05:00Z">
              <w:r w:rsidRPr="0020006F">
                <w:rPr>
                  <w:b/>
                </w:rPr>
                <w:t>Ing</w:t>
              </w:r>
            </w:ins>
            <w:r w:rsidRPr="0020006F">
              <w:rPr>
                <w:b/>
              </w:rPr>
              <w:t xml:space="preserve">. </w:t>
            </w:r>
            <w:del w:id="494" w:author="Jiří Lehejček [2]" w:date="2018-11-14T22:05:00Z">
              <w:r w:rsidRPr="0020006F" w:rsidDel="0020006F">
                <w:rPr>
                  <w:b/>
                </w:rPr>
                <w:delText>Lenka Kozáková</w:delText>
              </w:r>
            </w:del>
            <w:ins w:id="495" w:author="Jiří Lehejček [2]" w:date="2018-11-14T22:05:00Z">
              <w:r w:rsidRPr="0020006F">
                <w:rPr>
                  <w:b/>
                </w:rPr>
                <w:t>Pavel Martinek</w:t>
              </w:r>
            </w:ins>
            <w:r w:rsidRPr="0020006F">
              <w:rPr>
                <w:b/>
              </w:rPr>
              <w:t>, Ph.D.(100 %)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96" w:author="Matyas Adam" w:date="2018-11-15T15:27:00Z">
              <w:tcPr>
                <w:tcW w:w="99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3604335E" w14:textId="77777777" w:rsidR="00D9052B" w:rsidRDefault="00D9052B" w:rsidP="00495DC8">
            <w:pPr>
              <w:jc w:val="center"/>
            </w:pPr>
            <w:r>
              <w:t>1/LS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97" w:author="Matyas Adam" w:date="2018-11-15T15:27:00Z">
              <w:tcPr>
                <w:tcW w:w="77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A336C6C" w14:textId="77777777" w:rsidR="00D9052B" w:rsidRDefault="00D9052B" w:rsidP="00495DC8">
            <w:pPr>
              <w:jc w:val="center"/>
            </w:pPr>
          </w:p>
        </w:tc>
      </w:tr>
      <w:tr w:rsidR="00D9052B" w14:paraId="10B81AD4" w14:textId="77777777" w:rsidTr="00495DC8">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98" w:author="Matyas Adam" w:date="2018-11-15T15:27:00Z">
              <w:tcPr>
                <w:tcW w:w="1736"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22106FF0" w14:textId="77777777" w:rsidR="00D9052B" w:rsidRDefault="00D9052B" w:rsidP="00495DC8">
            <w:r>
              <w:t>Dějiny environmentálního myšlení a udržitelný rozvoj</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499" w:author="Matyas Adam" w:date="2018-11-15T15:27:00Z">
              <w:tcPr>
                <w:tcW w:w="911"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6BA309F4" w14:textId="77777777" w:rsidR="00D9052B" w:rsidRDefault="00D9052B" w:rsidP="00495DC8">
            <w:r>
              <w:t>28p – 14</w:t>
            </w:r>
            <w:ins w:id="500" w:author="Matyas Adam" w:date="2018-11-17T01:38:00Z">
              <w:r>
                <w:t>s</w:t>
              </w:r>
            </w:ins>
            <w:del w:id="501" w:author="Matyas Adam" w:date="2018-11-17T01:38:00Z">
              <w:r w:rsidDel="00C61653">
                <w:delText>l</w:delText>
              </w:r>
            </w:del>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02" w:author="Matyas Adam" w:date="2018-11-15T15:27:00Z">
              <w:tcPr>
                <w:tcW w:w="815"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68C1B639" w14:textId="77777777" w:rsidR="00D9052B" w:rsidRDefault="00D9052B" w:rsidP="00495DC8">
            <w:pPr>
              <w:jc w:val="center"/>
            </w:pPr>
            <w:r>
              <w:t>z, zk</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03" w:author="Matyas Adam" w:date="2018-11-15T15:27:00Z">
              <w:tcPr>
                <w:tcW w:w="687"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6A7887CA" w14:textId="77777777" w:rsidR="00D9052B" w:rsidRDefault="00D9052B" w:rsidP="00495DC8">
            <w:pPr>
              <w:jc w:val="center"/>
            </w:pPr>
            <w:r>
              <w:t>3</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04" w:author="Matyas Adam" w:date="2018-11-15T15:27:00Z">
              <w:tcPr>
                <w:tcW w:w="3144"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2CFE3D7B" w14:textId="77777777" w:rsidR="00D9052B" w:rsidRPr="0020006F" w:rsidRDefault="00D9052B" w:rsidP="00495DC8">
            <w:pPr>
              <w:rPr>
                <w:b/>
              </w:rPr>
            </w:pPr>
            <w:r w:rsidRPr="0020006F">
              <w:rPr>
                <w:b/>
                <w:bCs/>
              </w:rPr>
              <w:t>prof. RNDr. Peter Chrastina, Ph</w:t>
            </w:r>
            <w:ins w:id="505" w:author="Matyas Adam" w:date="2018-11-17T00:37:00Z">
              <w:r>
                <w:rPr>
                  <w:b/>
                  <w:bCs/>
                </w:rPr>
                <w:t>.</w:t>
              </w:r>
            </w:ins>
            <w:r w:rsidRPr="0020006F">
              <w:rPr>
                <w:b/>
                <w:bCs/>
              </w:rPr>
              <w:t>D.</w:t>
            </w:r>
            <w:ins w:id="506" w:author="Matyas Adam" w:date="2018-11-17T01:38:00Z">
              <w:r>
                <w:rPr>
                  <w:b/>
                  <w:bCs/>
                </w:rPr>
                <w:t xml:space="preserve"> </w:t>
              </w:r>
            </w:ins>
            <w:del w:id="507" w:author="Matyas Adam" w:date="2018-11-17T01:39:00Z">
              <w:r w:rsidRPr="0020006F" w:rsidDel="00C61653">
                <w:rPr>
                  <w:b/>
                  <w:bCs/>
                </w:rPr>
                <w:delText xml:space="preserve"> </w:delText>
              </w:r>
            </w:del>
            <w:r w:rsidRPr="0020006F">
              <w:rPr>
                <w:b/>
                <w:bCs/>
              </w:rPr>
              <w:t>(100 %)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08" w:author="Matyas Adam" w:date="2018-11-15T15:27:00Z">
              <w:tcPr>
                <w:tcW w:w="99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30895D25" w14:textId="77777777" w:rsidR="00D9052B" w:rsidRDefault="00D9052B" w:rsidP="00495DC8">
            <w:pPr>
              <w:jc w:val="center"/>
            </w:pPr>
            <w:r>
              <w:t>1/LS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09" w:author="Matyas Adam" w:date="2018-11-15T15:27:00Z">
              <w:tcPr>
                <w:tcW w:w="77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20C71688" w14:textId="77777777" w:rsidR="00D9052B" w:rsidRDefault="00D9052B" w:rsidP="00495DC8">
            <w:pPr>
              <w:jc w:val="center"/>
            </w:pPr>
          </w:p>
        </w:tc>
      </w:tr>
      <w:tr w:rsidR="00D9052B" w14:paraId="6E30A8E4" w14:textId="77777777" w:rsidTr="00495DC8">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10" w:author="Matyas Adam" w:date="2018-11-15T15:27:00Z">
              <w:tcPr>
                <w:tcW w:w="1736"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01E9EC12" w14:textId="77777777" w:rsidR="00D9052B" w:rsidRDefault="00D9052B" w:rsidP="00495DC8">
            <w:pPr>
              <w:rPr>
                <w:iCs/>
              </w:rPr>
            </w:pPr>
            <w:r>
              <w:rPr>
                <w:iCs/>
              </w:rPr>
              <w:t>Územní plánování</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11" w:author="Matyas Adam" w:date="2018-11-15T15:27:00Z">
              <w:tcPr>
                <w:tcW w:w="911"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061212BC" w14:textId="77777777" w:rsidR="00D9052B" w:rsidRDefault="00D9052B" w:rsidP="00495DC8">
            <w:r>
              <w:t xml:space="preserve">14p – 14s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12" w:author="Matyas Adam" w:date="2018-11-15T15:27:00Z">
              <w:tcPr>
                <w:tcW w:w="815"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7E655F82" w14:textId="77777777" w:rsidR="00D9052B" w:rsidRDefault="00D9052B" w:rsidP="00495DC8">
            <w:pPr>
              <w:jc w:val="center"/>
            </w:pPr>
            <w:r>
              <w:t>klz</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13" w:author="Matyas Adam" w:date="2018-11-15T15:27:00Z">
              <w:tcPr>
                <w:tcW w:w="687"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120DEB51" w14:textId="77777777" w:rsidR="00D9052B" w:rsidRDefault="00D9052B" w:rsidP="00495DC8">
            <w:pPr>
              <w:jc w:val="center"/>
            </w:pPr>
            <w:r>
              <w:t>3</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14" w:author="Matyas Adam" w:date="2018-11-15T15:27:00Z">
              <w:tcPr>
                <w:tcW w:w="3144"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3B0938C0" w14:textId="77777777" w:rsidR="00D9052B" w:rsidRPr="0020006F" w:rsidRDefault="00D9052B" w:rsidP="00495DC8">
            <w:pPr>
              <w:rPr>
                <w:b/>
              </w:rPr>
            </w:pPr>
            <w:r w:rsidRPr="0020006F">
              <w:rPr>
                <w:b/>
                <w:bCs/>
              </w:rPr>
              <w:t>prof. RNDr. Peter Chrastina, Ph</w:t>
            </w:r>
            <w:ins w:id="515" w:author="Matyas Adam" w:date="2018-11-17T00:37:00Z">
              <w:r>
                <w:rPr>
                  <w:b/>
                  <w:bCs/>
                </w:rPr>
                <w:t>.</w:t>
              </w:r>
            </w:ins>
            <w:r w:rsidRPr="0020006F">
              <w:rPr>
                <w:b/>
                <w:bCs/>
              </w:rPr>
              <w:t>D.</w:t>
            </w:r>
            <w:ins w:id="516" w:author="Matyas Adam" w:date="2018-11-17T01:39:00Z">
              <w:r>
                <w:rPr>
                  <w:b/>
                  <w:bCs/>
                </w:rPr>
                <w:t xml:space="preserve"> </w:t>
              </w:r>
            </w:ins>
            <w:del w:id="517" w:author="Matyas Adam" w:date="2018-11-17T01:39:00Z">
              <w:r w:rsidRPr="0020006F" w:rsidDel="00C61653">
                <w:rPr>
                  <w:b/>
                  <w:bCs/>
                </w:rPr>
                <w:delText xml:space="preserve"> </w:delText>
              </w:r>
            </w:del>
            <w:r w:rsidRPr="0020006F">
              <w:rPr>
                <w:b/>
                <w:bCs/>
              </w:rPr>
              <w:t>(100 %)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18" w:author="Matyas Adam" w:date="2018-11-15T15:27:00Z">
              <w:tcPr>
                <w:tcW w:w="99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6BD2EBAC" w14:textId="77777777" w:rsidR="00D9052B" w:rsidRDefault="00D9052B" w:rsidP="00495DC8">
            <w:pPr>
              <w:jc w:val="center"/>
            </w:pPr>
            <w:r>
              <w:t>2/ZS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19" w:author="Matyas Adam" w:date="2018-11-15T15:27:00Z">
              <w:tcPr>
                <w:tcW w:w="77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15A82218" w14:textId="77777777" w:rsidR="00D9052B" w:rsidRDefault="00D9052B" w:rsidP="00495DC8">
            <w:pPr>
              <w:jc w:val="center"/>
            </w:pPr>
          </w:p>
        </w:tc>
      </w:tr>
      <w:tr w:rsidR="00D9052B" w14:paraId="02EBC334" w14:textId="77777777" w:rsidTr="00495DC8">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20" w:author="Matyas Adam" w:date="2018-11-15T15:27:00Z">
              <w:tcPr>
                <w:tcW w:w="1736"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BCC192E" w14:textId="77777777" w:rsidR="00D9052B" w:rsidRDefault="00D9052B" w:rsidP="00495DC8">
            <w:r>
              <w:rPr>
                <w:iCs/>
              </w:rPr>
              <w:t>Environment and population</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21" w:author="Matyas Adam" w:date="2018-11-15T15:27:00Z">
              <w:tcPr>
                <w:tcW w:w="911"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3FEED858" w14:textId="77777777" w:rsidR="00D9052B" w:rsidRDefault="00D9052B" w:rsidP="00495DC8">
            <w:r>
              <w:t xml:space="preserve">28p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22" w:author="Matyas Adam" w:date="2018-11-15T15:27:00Z">
              <w:tcPr>
                <w:tcW w:w="815"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48EE919E" w14:textId="77777777" w:rsidR="00D9052B" w:rsidRDefault="00D9052B" w:rsidP="00495DC8">
            <w:pPr>
              <w:jc w:val="center"/>
            </w:pPr>
            <w:r>
              <w:t>klz</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23" w:author="Matyas Adam" w:date="2018-11-15T15:27:00Z">
              <w:tcPr>
                <w:tcW w:w="687"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03553896" w14:textId="77777777" w:rsidR="00D9052B" w:rsidRDefault="00D9052B" w:rsidP="00495DC8">
            <w:pPr>
              <w:jc w:val="center"/>
            </w:pPr>
            <w:r>
              <w:t>6</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24" w:author="Matyas Adam" w:date="2018-11-15T15:27:00Z">
              <w:tcPr>
                <w:tcW w:w="3144"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77689254" w14:textId="77777777" w:rsidR="00D9052B" w:rsidRPr="0020006F" w:rsidRDefault="00D9052B" w:rsidP="00495DC8">
            <w:pPr>
              <w:rPr>
                <w:b/>
              </w:rPr>
            </w:pPr>
            <w:r w:rsidRPr="0020006F">
              <w:rPr>
                <w:b/>
              </w:rPr>
              <w:t>Mgr.</w:t>
            </w:r>
            <w:del w:id="525" w:author="Jiří Lehejček [2]" w:date="2018-11-14T22:06:00Z">
              <w:r w:rsidRPr="0020006F" w:rsidDel="0020006F">
                <w:rPr>
                  <w:b/>
                </w:rPr>
                <w:delText xml:space="preserve"> Ing.</w:delText>
              </w:r>
            </w:del>
            <w:r w:rsidRPr="0020006F">
              <w:rPr>
                <w:b/>
              </w:rPr>
              <w:t xml:space="preserve"> </w:t>
            </w:r>
            <w:del w:id="526" w:author="Jiří Lehejček [2]" w:date="2018-11-14T22:07:00Z">
              <w:r w:rsidRPr="0020006F" w:rsidDel="0020006F">
                <w:rPr>
                  <w:b/>
                </w:rPr>
                <w:delText>Jiří Lehejček</w:delText>
              </w:r>
            </w:del>
            <w:ins w:id="527" w:author="Jiří Lehejček [2]" w:date="2018-11-14T22:07:00Z">
              <w:r>
                <w:rPr>
                  <w:b/>
                </w:rPr>
                <w:t>Matyáš Adam</w:t>
              </w:r>
            </w:ins>
            <w:r w:rsidRPr="0020006F">
              <w:rPr>
                <w:b/>
              </w:rPr>
              <w:t>, Ph.D.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28" w:author="Matyas Adam" w:date="2018-11-15T15:27:00Z">
              <w:tcPr>
                <w:tcW w:w="99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01C2976F" w14:textId="77777777" w:rsidR="00D9052B" w:rsidRDefault="00D9052B" w:rsidP="00495DC8">
            <w:pPr>
              <w:jc w:val="center"/>
            </w:pPr>
            <w:r>
              <w:t>2/ZS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29" w:author="Matyas Adam" w:date="2018-11-15T15:27:00Z">
              <w:tcPr>
                <w:tcW w:w="77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21382B8F" w14:textId="77777777" w:rsidR="00D9052B" w:rsidRDefault="00D9052B" w:rsidP="00495DC8">
            <w:pPr>
              <w:jc w:val="center"/>
            </w:pPr>
          </w:p>
        </w:tc>
      </w:tr>
      <w:tr w:rsidR="00D9052B" w14:paraId="0B80DC71" w14:textId="77777777" w:rsidTr="00495DC8">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30" w:author="Matyas Adam" w:date="2018-11-15T15:27:00Z">
              <w:tcPr>
                <w:tcW w:w="1736"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29AC597D" w14:textId="77777777" w:rsidR="00D9052B" w:rsidRDefault="00D9052B" w:rsidP="00495DC8">
            <w:r>
              <w:rPr>
                <w:iCs/>
              </w:rPr>
              <w:t>Global Issues</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31" w:author="Matyas Adam" w:date="2018-11-15T15:27:00Z">
              <w:tcPr>
                <w:tcW w:w="911"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3F1E1B5" w14:textId="77777777" w:rsidR="00D9052B" w:rsidRDefault="00D9052B" w:rsidP="00495DC8">
            <w:r>
              <w:t xml:space="preserve">28p – 28s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32" w:author="Matyas Adam" w:date="2018-11-15T15:27:00Z">
              <w:tcPr>
                <w:tcW w:w="815"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016CD0AC" w14:textId="77777777" w:rsidR="00D9052B" w:rsidRDefault="00D9052B" w:rsidP="00495DC8">
            <w:pPr>
              <w:jc w:val="center"/>
            </w:pPr>
            <w:r>
              <w:t>klz</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33" w:author="Matyas Adam" w:date="2018-11-15T15:27:00Z">
              <w:tcPr>
                <w:tcW w:w="687"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468E09E3" w14:textId="77777777" w:rsidR="00D9052B" w:rsidRDefault="00D9052B" w:rsidP="00495DC8">
            <w:pPr>
              <w:jc w:val="center"/>
            </w:pPr>
            <w:r>
              <w:t>6</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34" w:author="Matyas Adam" w:date="2018-11-15T15:27:00Z">
              <w:tcPr>
                <w:tcW w:w="3144"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21E142B" w14:textId="77777777" w:rsidR="00D9052B" w:rsidRPr="0020006F" w:rsidRDefault="00D9052B" w:rsidP="00495DC8">
            <w:pPr>
              <w:rPr>
                <w:b/>
              </w:rPr>
            </w:pPr>
            <w:r w:rsidRPr="0020006F">
              <w:rPr>
                <w:b/>
              </w:rPr>
              <w:t>Mgr. et Mgr. Kateřina Pitrová, BBA, Ph.D.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35" w:author="Matyas Adam" w:date="2018-11-15T15:27:00Z">
              <w:tcPr>
                <w:tcW w:w="99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66F89E98" w14:textId="77777777" w:rsidR="00D9052B" w:rsidRDefault="00D9052B" w:rsidP="00495DC8">
            <w:pPr>
              <w:jc w:val="center"/>
            </w:pPr>
            <w:r>
              <w:t>2/ZS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36" w:author="Matyas Adam" w:date="2018-11-15T15:27:00Z">
              <w:tcPr>
                <w:tcW w:w="77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6AE9196A" w14:textId="77777777" w:rsidR="00D9052B" w:rsidRDefault="00D9052B" w:rsidP="00495DC8">
            <w:pPr>
              <w:jc w:val="center"/>
            </w:pPr>
          </w:p>
        </w:tc>
      </w:tr>
      <w:tr w:rsidR="00D9052B" w14:paraId="4A670C66" w14:textId="77777777" w:rsidTr="00495DC8">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37" w:author="Matyas Adam" w:date="2018-11-15T15:27:00Z">
              <w:tcPr>
                <w:tcW w:w="1736"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699581F0" w14:textId="12AFCE46" w:rsidR="00D9052B" w:rsidRPr="0093375A" w:rsidRDefault="00D9052B" w:rsidP="00E61849">
            <w:r>
              <w:t xml:space="preserve">Studentská odborná </w:t>
            </w:r>
            <w:del w:id="538" w:author="PS" w:date="2018-11-25T15:39:00Z">
              <w:r w:rsidDel="00E61849">
                <w:delText>práce</w:delText>
              </w:r>
            </w:del>
            <w:ins w:id="539" w:author="PS" w:date="2018-11-25T15:39:00Z">
              <w:r w:rsidR="00E61849">
                <w:t>aktivita</w:t>
              </w:r>
            </w:ins>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40" w:author="Matyas Adam" w:date="2018-11-15T15:27:00Z">
              <w:tcPr>
                <w:tcW w:w="911"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27A6B872" w14:textId="77777777" w:rsidR="00D9052B" w:rsidRPr="0093375A" w:rsidRDefault="00D9052B" w:rsidP="00495DC8"/>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41" w:author="Matyas Adam" w:date="2018-11-15T15:27:00Z">
              <w:tcPr>
                <w:tcW w:w="815"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41FEA23D" w14:textId="77777777" w:rsidR="00D9052B" w:rsidRPr="0093375A" w:rsidRDefault="00D9052B" w:rsidP="00495DC8">
            <w:pPr>
              <w:jc w:val="center"/>
            </w:pPr>
            <w:r w:rsidRPr="0093375A">
              <w:t>z</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42" w:author="Matyas Adam" w:date="2018-11-15T15:27:00Z">
              <w:tcPr>
                <w:tcW w:w="687"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60A2DA2C" w14:textId="77777777" w:rsidR="00D9052B" w:rsidRPr="0093375A" w:rsidRDefault="00D9052B" w:rsidP="00495DC8">
            <w:pPr>
              <w:jc w:val="center"/>
            </w:pPr>
            <w:r w:rsidRPr="0093375A">
              <w:t>3</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43" w:author="Matyas Adam" w:date="2018-11-15T15:27:00Z">
              <w:tcPr>
                <w:tcW w:w="3144"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6298A5EB" w14:textId="77777777" w:rsidR="00D9052B" w:rsidRPr="0020006F" w:rsidRDefault="00D9052B" w:rsidP="00495DC8">
            <w:pPr>
              <w:rPr>
                <w:b/>
              </w:rPr>
            </w:pPr>
            <w:r w:rsidRPr="0020006F">
              <w:rPr>
                <w:b/>
              </w:rPr>
              <w:t>prof. Ing. František Božek, CSc.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44" w:author="Matyas Adam" w:date="2018-11-15T15:27:00Z">
              <w:tcPr>
                <w:tcW w:w="99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152223B5" w14:textId="77777777" w:rsidR="00D9052B" w:rsidRPr="0093375A" w:rsidRDefault="00D9052B" w:rsidP="00495DC8">
            <w:pPr>
              <w:jc w:val="center"/>
            </w:pPr>
            <w:r w:rsidRPr="0093375A">
              <w:t>2/LS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45" w:author="Matyas Adam" w:date="2018-11-15T15:27:00Z">
              <w:tcPr>
                <w:tcW w:w="77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9C0897B" w14:textId="77777777" w:rsidR="00D9052B" w:rsidRPr="00A65F46" w:rsidRDefault="00D9052B" w:rsidP="00495DC8">
            <w:pPr>
              <w:jc w:val="center"/>
              <w:rPr>
                <w:highlight w:val="yellow"/>
              </w:rPr>
            </w:pPr>
          </w:p>
        </w:tc>
      </w:tr>
      <w:tr w:rsidR="00D9052B" w14:paraId="2B7ACE6F" w14:textId="77777777" w:rsidTr="00495DC8">
        <w:trPr>
          <w:cantSplit/>
          <w:trPrChange w:id="546" w:author="Matyas Adam" w:date="2018-11-15T15:27:00Z">
            <w:trPr>
              <w:cantSplit/>
            </w:trPr>
          </w:trPrChange>
        </w:trPr>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47" w:author="Matyas Adam" w:date="2018-11-15T15:27:00Z">
              <w:tcPr>
                <w:tcW w:w="1736"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6E53814A" w14:textId="77777777" w:rsidR="00D9052B" w:rsidRDefault="00D9052B" w:rsidP="00495DC8">
            <w:r>
              <w:rPr>
                <w:iCs/>
              </w:rPr>
              <w:t>Moderní trendy v agroekologii</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48" w:author="Matyas Adam" w:date="2018-11-15T15:27:00Z">
              <w:tcPr>
                <w:tcW w:w="911"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1493E4BA" w14:textId="77777777" w:rsidR="00D9052B" w:rsidRDefault="00D9052B" w:rsidP="00495DC8">
            <w:r>
              <w:t xml:space="preserve">14p – 14s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49" w:author="Matyas Adam" w:date="2018-11-15T15:27:00Z">
              <w:tcPr>
                <w:tcW w:w="815"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08BA7C54" w14:textId="77777777" w:rsidR="00D9052B" w:rsidRDefault="00D9052B" w:rsidP="00495DC8">
            <w:pPr>
              <w:jc w:val="center"/>
            </w:pPr>
            <w:r>
              <w:t>klz</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50" w:author="Matyas Adam" w:date="2018-11-15T15:27:00Z">
              <w:tcPr>
                <w:tcW w:w="687"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7540644D" w14:textId="77777777" w:rsidR="00D9052B" w:rsidRDefault="00D9052B" w:rsidP="00495DC8">
            <w:pPr>
              <w:jc w:val="center"/>
            </w:pPr>
            <w:r>
              <w:t>3</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51" w:author="Matyas Adam" w:date="2018-11-15T15:27:00Z">
              <w:tcPr>
                <w:tcW w:w="3144"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4254CA3F" w14:textId="77777777" w:rsidR="00D9052B" w:rsidRPr="0020006F" w:rsidRDefault="00D9052B" w:rsidP="00495DC8">
            <w:pPr>
              <w:rPr>
                <w:b/>
              </w:rPr>
            </w:pPr>
            <w:r w:rsidRPr="0020006F">
              <w:rPr>
                <w:b/>
                <w:bCs/>
              </w:rPr>
              <w:t>doc. Ing. Pavel Valášek, CSc.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52" w:author="Matyas Adam" w:date="2018-11-15T15:27:00Z">
              <w:tcPr>
                <w:tcW w:w="99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49DF987F" w14:textId="77777777" w:rsidR="00D9052B" w:rsidRDefault="00D9052B" w:rsidP="00495DC8">
            <w:pPr>
              <w:jc w:val="center"/>
            </w:pPr>
            <w:r>
              <w:t>2/LS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53" w:author="Matyas Adam" w:date="2018-11-15T15:27:00Z">
              <w:tcPr>
                <w:tcW w:w="77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21EA102A" w14:textId="77777777" w:rsidR="00D9052B" w:rsidRDefault="00D9052B" w:rsidP="00495DC8">
            <w:pPr>
              <w:jc w:val="center"/>
            </w:pPr>
          </w:p>
        </w:tc>
      </w:tr>
      <w:tr w:rsidR="00D9052B" w14:paraId="7DC2FE54" w14:textId="77777777" w:rsidTr="00495DC8">
        <w:trPr>
          <w:cantSplit/>
          <w:trPrChange w:id="554" w:author="Matyas Adam" w:date="2018-11-15T15:27:00Z">
            <w:trPr>
              <w:cantSplit/>
            </w:trPr>
          </w:trPrChange>
        </w:trPr>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55" w:author="Matyas Adam" w:date="2018-11-15T15:27:00Z">
              <w:tcPr>
                <w:tcW w:w="1736"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214E547D" w14:textId="77777777" w:rsidR="00D9052B" w:rsidRDefault="00D9052B" w:rsidP="00495DC8">
            <w:pPr>
              <w:rPr>
                <w:iCs/>
              </w:rPr>
            </w:pPr>
            <w:r>
              <w:rPr>
                <w:iCs/>
              </w:rPr>
              <w:t>Kybernetická bezpečnost</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56" w:author="Matyas Adam" w:date="2018-11-15T15:27:00Z">
              <w:tcPr>
                <w:tcW w:w="911"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50C02EB" w14:textId="60A54E9E" w:rsidR="00D9052B" w:rsidRDefault="00D9052B" w:rsidP="00200898">
            <w:r>
              <w:t xml:space="preserve">28p – </w:t>
            </w:r>
            <w:del w:id="557" w:author="PS" w:date="2018-11-25T14:35:00Z">
              <w:r w:rsidDel="00200898">
                <w:delText xml:space="preserve">28s </w:delText>
              </w:r>
            </w:del>
            <w:ins w:id="558" w:author="PS" w:date="2018-11-25T14:35:00Z">
              <w:r w:rsidR="00200898">
                <w:t xml:space="preserve">28c </w:t>
              </w:r>
            </w:ins>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59" w:author="Matyas Adam" w:date="2018-11-15T15:27:00Z">
              <w:tcPr>
                <w:tcW w:w="815"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48D8E476" w14:textId="77777777" w:rsidR="00D9052B" w:rsidRDefault="00D9052B" w:rsidP="00495DC8">
            <w:pPr>
              <w:jc w:val="center"/>
            </w:pPr>
            <w:r>
              <w:t>z, zk</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60" w:author="Matyas Adam" w:date="2018-11-15T15:27:00Z">
              <w:tcPr>
                <w:tcW w:w="687"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43C15CB5" w14:textId="77777777" w:rsidR="00D9052B" w:rsidRDefault="00D9052B" w:rsidP="00495DC8">
            <w:pPr>
              <w:jc w:val="center"/>
            </w:pPr>
            <w:r>
              <w:t>4</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61" w:author="Matyas Adam" w:date="2018-11-15T15:27:00Z">
              <w:tcPr>
                <w:tcW w:w="3144"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6C0E5D6C" w14:textId="057D7837" w:rsidR="00D9052B" w:rsidRPr="0020006F" w:rsidDel="00422FA7" w:rsidRDefault="00422FA7" w:rsidP="00495DC8">
            <w:pPr>
              <w:rPr>
                <w:del w:id="562" w:author="PS" w:date="2018-11-25T12:47:00Z"/>
                <w:b/>
              </w:rPr>
            </w:pPr>
            <w:ins w:id="563" w:author="PS" w:date="2018-11-25T12:47:00Z">
              <w:r w:rsidRPr="000A4F6B">
                <w:rPr>
                  <w:b/>
                </w:rPr>
                <w:t>prof. Ing. Jiří Dvořák, DrSc.</w:t>
              </w:r>
              <w:r>
                <w:t xml:space="preserve"> </w:t>
              </w:r>
              <w:r w:rsidRPr="00422FA7">
                <w:rPr>
                  <w:b/>
                  <w:rPrChange w:id="564" w:author="PS" w:date="2018-11-25T12:47:00Z">
                    <w:rPr/>
                  </w:rPrChange>
                </w:rPr>
                <w:t>(80 %)</w:t>
              </w:r>
              <w:r>
                <w:t>, Ing. Pavel Valášek (10 %), Ing. Petr Svoboda (10 %)</w:t>
              </w:r>
            </w:ins>
            <w:del w:id="565" w:author="PS" w:date="2018-11-25T12:47:00Z">
              <w:r w:rsidR="00D9052B" w:rsidRPr="0020006F" w:rsidDel="00422FA7">
                <w:rPr>
                  <w:b/>
                </w:rPr>
                <w:delText>prof. Ing. Jiří Dvořák, DrSc. (</w:delText>
              </w:r>
            </w:del>
            <w:ins w:id="566" w:author="Matyas Adam" w:date="2018-11-17T02:26:00Z">
              <w:del w:id="567" w:author="PS" w:date="2018-11-25T12:47:00Z">
                <w:r w:rsidR="00D9052B" w:rsidDel="00422FA7">
                  <w:rPr>
                    <w:b/>
                  </w:rPr>
                  <w:delText xml:space="preserve">přednášky </w:delText>
                </w:r>
              </w:del>
            </w:ins>
            <w:del w:id="568" w:author="PS" w:date="2018-11-25T12:47:00Z">
              <w:r w:rsidR="00D9052B" w:rsidRPr="0020006F" w:rsidDel="00422FA7">
                <w:rPr>
                  <w:b/>
                </w:rPr>
                <w:delText xml:space="preserve">100 </w:delText>
              </w:r>
            </w:del>
            <w:ins w:id="569" w:author="Matyas Adam" w:date="2018-11-17T02:26:00Z">
              <w:del w:id="570" w:author="PS" w:date="2018-11-25T12:47:00Z">
                <w:r w:rsidR="00D9052B" w:rsidDel="00422FA7">
                  <w:rPr>
                    <w:b/>
                  </w:rPr>
                  <w:delText>10</w:delText>
                </w:r>
              </w:del>
            </w:ins>
            <w:ins w:id="571" w:author="Matyas Adam" w:date="2018-11-17T01:49:00Z">
              <w:del w:id="572" w:author="PS" w:date="2018-11-25T12:47:00Z">
                <w:r w:rsidR="00D9052B" w:rsidDel="00422FA7">
                  <w:rPr>
                    <w:b/>
                  </w:rPr>
                  <w:delText>0</w:delText>
                </w:r>
                <w:r w:rsidR="00D9052B" w:rsidRPr="0020006F" w:rsidDel="00422FA7">
                  <w:rPr>
                    <w:b/>
                  </w:rPr>
                  <w:delText xml:space="preserve"> </w:delText>
                </w:r>
              </w:del>
            </w:ins>
            <w:del w:id="573" w:author="PS" w:date="2018-11-25T12:47:00Z">
              <w:r w:rsidR="00D9052B" w:rsidRPr="0020006F" w:rsidDel="00422FA7">
                <w:rPr>
                  <w:b/>
                </w:rPr>
                <w:delText>%)</w:delText>
              </w:r>
            </w:del>
          </w:p>
          <w:p w14:paraId="7E22F7FC" w14:textId="1BAE36EA" w:rsidR="00D9052B" w:rsidRDefault="00D9052B" w:rsidP="00495DC8">
            <w:pPr>
              <w:rPr>
                <w:bCs/>
              </w:rPr>
            </w:pPr>
            <w:del w:id="574" w:author="PS" w:date="2018-11-25T12:47:00Z">
              <w:r w:rsidDel="00422FA7">
                <w:delText>Ing. Pavel Valášek – cvičení (</w:delText>
              </w:r>
            </w:del>
            <w:ins w:id="575" w:author="Matyas Adam" w:date="2018-11-17T02:26:00Z">
              <w:del w:id="576" w:author="PS" w:date="2018-11-25T12:47:00Z">
                <w:r w:rsidDel="00422FA7">
                  <w:delText>semináře 1</w:delText>
                </w:r>
              </w:del>
            </w:ins>
            <w:del w:id="577" w:author="PS" w:date="2018-11-25T12:47:00Z">
              <w:r w:rsidDel="00422FA7">
                <w:delText xml:space="preserve">100 </w:delText>
              </w:r>
            </w:del>
            <w:ins w:id="578" w:author="Matyas Adam" w:date="2018-11-17T02:26:00Z">
              <w:del w:id="579" w:author="PS" w:date="2018-11-25T12:47:00Z">
                <w:r w:rsidDel="00422FA7">
                  <w:delText>0</w:delText>
                </w:r>
              </w:del>
            </w:ins>
            <w:ins w:id="580" w:author="Matyas Adam" w:date="2018-11-17T01:49:00Z">
              <w:del w:id="581" w:author="PS" w:date="2018-11-25T12:47:00Z">
                <w:r w:rsidDel="00422FA7">
                  <w:delText xml:space="preserve">0 </w:delText>
                </w:r>
              </w:del>
            </w:ins>
            <w:del w:id="582" w:author="PS" w:date="2018-11-25T12:47:00Z">
              <w:r w:rsidDel="00422FA7">
                <w:delText>%)</w:delText>
              </w:r>
            </w:del>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83" w:author="Matyas Adam" w:date="2018-11-15T15:27:00Z">
              <w:tcPr>
                <w:tcW w:w="99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1E907336" w14:textId="77777777" w:rsidR="00D9052B" w:rsidRDefault="00D9052B" w:rsidP="00495DC8">
            <w:pPr>
              <w:jc w:val="center"/>
            </w:pPr>
            <w:r>
              <w:t>2/LS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84" w:author="Matyas Adam" w:date="2018-11-15T15:27:00Z">
              <w:tcPr>
                <w:tcW w:w="77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26A0B16A" w14:textId="77777777" w:rsidR="00D9052B" w:rsidRDefault="00D9052B" w:rsidP="00495DC8">
            <w:pPr>
              <w:jc w:val="center"/>
            </w:pPr>
          </w:p>
        </w:tc>
      </w:tr>
      <w:tr w:rsidR="00D9052B" w14:paraId="27863803" w14:textId="77777777" w:rsidTr="00495DC8">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85" w:author="Matyas Adam" w:date="2018-11-15T15:27:00Z">
              <w:tcPr>
                <w:tcW w:w="1736"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3CA3E004" w14:textId="77777777" w:rsidR="00D9052B" w:rsidRDefault="00D9052B" w:rsidP="00495DC8">
            <w:r>
              <w:t>Veřejné právo a životní prostředí</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86" w:author="Matyas Adam" w:date="2018-11-15T15:27:00Z">
              <w:tcPr>
                <w:tcW w:w="911"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75D5CAE6" w14:textId="77777777" w:rsidR="00D9052B" w:rsidRDefault="00D9052B" w:rsidP="00495DC8">
            <w:r>
              <w:t xml:space="preserve">14p – 14s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87" w:author="Matyas Adam" w:date="2018-11-15T15:27:00Z">
              <w:tcPr>
                <w:tcW w:w="815"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25D5C468" w14:textId="77777777" w:rsidR="00D9052B" w:rsidRDefault="00D9052B" w:rsidP="00495DC8">
            <w:pPr>
              <w:jc w:val="center"/>
            </w:pPr>
            <w:r>
              <w:t>klz</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88" w:author="Matyas Adam" w:date="2018-11-15T15:27:00Z">
              <w:tcPr>
                <w:tcW w:w="687"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14DC7E29" w14:textId="77777777" w:rsidR="00D9052B" w:rsidRDefault="00D9052B" w:rsidP="00495DC8">
            <w:pPr>
              <w:jc w:val="center"/>
            </w:pPr>
            <w:r>
              <w:t>3</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89" w:author="Matyas Adam" w:date="2018-11-15T15:27:00Z">
              <w:tcPr>
                <w:tcW w:w="3144"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69E09D18" w14:textId="77777777" w:rsidR="00D9052B" w:rsidRPr="0020006F" w:rsidRDefault="00D9052B" w:rsidP="00495DC8">
            <w:pPr>
              <w:rPr>
                <w:b/>
              </w:rPr>
            </w:pPr>
            <w:r w:rsidRPr="0020006F">
              <w:rPr>
                <w:b/>
                <w:bCs/>
              </w:rPr>
              <w:t>JUDr. Jaromír Maňásek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90" w:author="Matyas Adam" w:date="2018-11-15T15:27:00Z">
              <w:tcPr>
                <w:tcW w:w="99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68F79661" w14:textId="77777777" w:rsidR="00D9052B" w:rsidRDefault="00D9052B" w:rsidP="00495DC8">
            <w:pPr>
              <w:jc w:val="center"/>
            </w:pPr>
            <w:r>
              <w:t>2/LS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91" w:author="Matyas Adam" w:date="2018-11-15T15:27:00Z">
              <w:tcPr>
                <w:tcW w:w="77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7D510052" w14:textId="77777777" w:rsidR="00D9052B" w:rsidRDefault="00D9052B" w:rsidP="00495DC8">
            <w:pPr>
              <w:jc w:val="center"/>
            </w:pPr>
          </w:p>
        </w:tc>
      </w:tr>
      <w:tr w:rsidR="00D9052B" w14:paraId="0733F19E" w14:textId="77777777" w:rsidTr="00495DC8">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92" w:author="Matyas Adam" w:date="2018-11-15T15:27:00Z">
              <w:tcPr>
                <w:tcW w:w="1736"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631F860E" w14:textId="77777777" w:rsidR="00D9052B" w:rsidRDefault="00D9052B" w:rsidP="00495DC8">
            <w:r>
              <w:rPr>
                <w:bCs/>
                <w:iCs/>
              </w:rPr>
              <w:t>Socioekonomické a environmentální aspekty rozvoje regionů</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93" w:author="Matyas Adam" w:date="2018-11-15T15:27:00Z">
              <w:tcPr>
                <w:tcW w:w="911"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4B66C56A" w14:textId="77777777" w:rsidR="00D9052B" w:rsidRDefault="00D9052B" w:rsidP="00495DC8">
            <w:r>
              <w:t>14p – 28</w:t>
            </w:r>
            <w:ins w:id="594" w:author="Matyas Adam" w:date="2018-11-17T02:13:00Z">
              <w:r>
                <w:t>s</w:t>
              </w:r>
            </w:ins>
            <w:del w:id="595" w:author="Matyas Adam" w:date="2018-11-17T02:13:00Z">
              <w:r w:rsidDel="00E73C8E">
                <w:delText>l</w:delText>
              </w:r>
            </w:del>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96" w:author="Matyas Adam" w:date="2018-11-15T15:27:00Z">
              <w:tcPr>
                <w:tcW w:w="815"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40B056CA" w14:textId="77777777" w:rsidR="00D9052B" w:rsidRDefault="00D9052B" w:rsidP="00495DC8">
            <w:pPr>
              <w:jc w:val="center"/>
            </w:pPr>
            <w:r>
              <w:t>z, zk</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597" w:author="Matyas Adam" w:date="2018-11-15T15:27:00Z">
              <w:tcPr>
                <w:tcW w:w="687"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47FE50B5" w14:textId="77777777" w:rsidR="00D9052B" w:rsidRDefault="00D9052B" w:rsidP="00495DC8">
            <w:pPr>
              <w:jc w:val="center"/>
            </w:pPr>
            <w:del w:id="598" w:author="Jiří Lehejček [2]" w:date="2018-11-14T22:09:00Z">
              <w:r w:rsidDel="0020006F">
                <w:delText>4</w:delText>
              </w:r>
            </w:del>
            <w:ins w:id="599" w:author="Jiří Lehejček [2]" w:date="2018-11-14T22:09:00Z">
              <w:r>
                <w:t>3</w:t>
              </w:r>
            </w:ins>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600" w:author="Matyas Adam" w:date="2018-11-15T15:27:00Z">
              <w:tcPr>
                <w:tcW w:w="3144"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026B1AFB" w14:textId="77777777" w:rsidR="00D9052B" w:rsidRPr="0020006F" w:rsidRDefault="00D9052B" w:rsidP="00495DC8">
            <w:pPr>
              <w:rPr>
                <w:b/>
              </w:rPr>
            </w:pPr>
            <w:r w:rsidRPr="0020006F">
              <w:rPr>
                <w:b/>
              </w:rPr>
              <w:t>RNDr. Jakub Trojan, MSc, MBA, Ph.D.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601" w:author="Matyas Adam" w:date="2018-11-15T15:27:00Z">
              <w:tcPr>
                <w:tcW w:w="99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61F6BFE3" w14:textId="77777777" w:rsidR="00D9052B" w:rsidRDefault="00D9052B" w:rsidP="00495DC8">
            <w:pPr>
              <w:jc w:val="center"/>
            </w:pPr>
            <w:r>
              <w:t>3/ZS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602" w:author="Matyas Adam" w:date="2018-11-15T15:27:00Z">
              <w:tcPr>
                <w:tcW w:w="77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22C43DA" w14:textId="77777777" w:rsidR="00D9052B" w:rsidRDefault="00D9052B" w:rsidP="00495DC8">
            <w:pPr>
              <w:jc w:val="center"/>
            </w:pPr>
          </w:p>
        </w:tc>
      </w:tr>
      <w:tr w:rsidR="00D9052B" w14:paraId="7E5986D6" w14:textId="77777777" w:rsidTr="00495DC8">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603" w:author="Matyas Adam" w:date="2018-11-15T15:27:00Z">
              <w:tcPr>
                <w:tcW w:w="1736"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6EC8F1B1" w14:textId="77777777" w:rsidR="00D9052B" w:rsidRDefault="00D9052B" w:rsidP="00495DC8">
            <w:r>
              <w:t>Dálkový průzkum Země</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604" w:author="Matyas Adam" w:date="2018-11-15T15:27:00Z">
              <w:tcPr>
                <w:tcW w:w="911"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2DED1574" w14:textId="77777777" w:rsidR="00D9052B" w:rsidRDefault="00D9052B" w:rsidP="00495DC8">
            <w:r>
              <w:t>28p – 28</w:t>
            </w:r>
            <w:ins w:id="605" w:author="Matyas Adam" w:date="2018-11-17T01:37:00Z">
              <w:r>
                <w:t>s</w:t>
              </w:r>
            </w:ins>
            <w:del w:id="606" w:author="Matyas Adam" w:date="2018-11-17T01:37:00Z">
              <w:r w:rsidDel="00C61653">
                <w:delText>l</w:delText>
              </w:r>
            </w:del>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607" w:author="Matyas Adam" w:date="2018-11-15T15:27:00Z">
              <w:tcPr>
                <w:tcW w:w="815"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7B5CCA3F" w14:textId="77777777" w:rsidR="00D9052B" w:rsidRDefault="00D9052B" w:rsidP="00495DC8">
            <w:pPr>
              <w:jc w:val="center"/>
            </w:pPr>
            <w:r>
              <w:t>z, zk</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608" w:author="Matyas Adam" w:date="2018-11-15T15:27:00Z">
              <w:tcPr>
                <w:tcW w:w="687"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31C7BB30" w14:textId="77777777" w:rsidR="00D9052B" w:rsidRDefault="00D9052B" w:rsidP="00495DC8">
            <w:pPr>
              <w:jc w:val="center"/>
            </w:pPr>
            <w:del w:id="609" w:author="Jiří Lehejček [2]" w:date="2018-11-14T22:09:00Z">
              <w:r w:rsidDel="0020006F">
                <w:delText>4</w:delText>
              </w:r>
            </w:del>
            <w:ins w:id="610" w:author="Jiří Lehejček [2]" w:date="2018-11-14T22:09:00Z">
              <w:r>
                <w:t>3</w:t>
              </w:r>
            </w:ins>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611" w:author="Matyas Adam" w:date="2018-11-15T15:27:00Z">
              <w:tcPr>
                <w:tcW w:w="3144"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664F448" w14:textId="77777777" w:rsidR="00D9052B" w:rsidRPr="0020006F" w:rsidRDefault="00D9052B" w:rsidP="00495DC8">
            <w:pPr>
              <w:rPr>
                <w:b/>
              </w:rPr>
            </w:pPr>
            <w:r w:rsidRPr="0020006F">
              <w:rPr>
                <w:b/>
              </w:rPr>
              <w:t>RNDr. Jakub Trojan, MSc, MBA, Ph.D.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612" w:author="Matyas Adam" w:date="2018-11-15T15:27:00Z">
              <w:tcPr>
                <w:tcW w:w="99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79FC51CF" w14:textId="77777777" w:rsidR="00D9052B" w:rsidRDefault="00D9052B" w:rsidP="00495DC8">
            <w:pPr>
              <w:jc w:val="center"/>
            </w:pPr>
            <w:r>
              <w:t>3/ZS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613" w:author="Matyas Adam" w:date="2018-11-15T15:27:00Z">
              <w:tcPr>
                <w:tcW w:w="77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FDB625E" w14:textId="77777777" w:rsidR="00D9052B" w:rsidRDefault="00D9052B" w:rsidP="00495DC8">
            <w:pPr>
              <w:jc w:val="center"/>
            </w:pPr>
          </w:p>
        </w:tc>
      </w:tr>
      <w:tr w:rsidR="00D9052B" w14:paraId="1AC0FFC5" w14:textId="77777777" w:rsidTr="00495DC8">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614" w:author="Matyas Adam" w:date="2018-11-15T15:27:00Z">
              <w:tcPr>
                <w:tcW w:w="1736"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4B96C603" w14:textId="77777777" w:rsidR="00D9052B" w:rsidRDefault="00D9052B" w:rsidP="00495DC8">
            <w:pPr>
              <w:rPr>
                <w:iCs/>
              </w:rPr>
            </w:pPr>
            <w:r>
              <w:rPr>
                <w:iCs/>
              </w:rPr>
              <w:t>Strukturální politika EU a životní prostředí</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615" w:author="Matyas Adam" w:date="2018-11-15T15:27:00Z">
              <w:tcPr>
                <w:tcW w:w="911"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72374E1C" w14:textId="77777777" w:rsidR="00D9052B" w:rsidRDefault="00D9052B" w:rsidP="00495DC8">
            <w:r>
              <w:t xml:space="preserve">14p – 14s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616" w:author="Matyas Adam" w:date="2018-11-15T15:27:00Z">
              <w:tcPr>
                <w:tcW w:w="815"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4EBC6D06" w14:textId="77777777" w:rsidR="00D9052B" w:rsidRDefault="00D9052B" w:rsidP="00495DC8">
            <w:pPr>
              <w:jc w:val="center"/>
            </w:pPr>
            <w:r>
              <w:t>z, zk</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617" w:author="Matyas Adam" w:date="2018-11-15T15:27:00Z">
              <w:tcPr>
                <w:tcW w:w="687"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2DAF6BE7" w14:textId="77777777" w:rsidR="00D9052B" w:rsidRDefault="00D9052B" w:rsidP="00495DC8">
            <w:pPr>
              <w:jc w:val="center"/>
            </w:pPr>
            <w:del w:id="618" w:author="Jiří Lehejček [2]" w:date="2018-11-14T22:09:00Z">
              <w:r w:rsidDel="0020006F">
                <w:delText>4</w:delText>
              </w:r>
            </w:del>
            <w:ins w:id="619" w:author="Jiří Lehejček [2]" w:date="2018-11-14T22:09:00Z">
              <w:r>
                <w:t>3</w:t>
              </w:r>
            </w:ins>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620" w:author="Matyas Adam" w:date="2018-11-15T15:27:00Z">
              <w:tcPr>
                <w:tcW w:w="3144"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3DCB45E6" w14:textId="77777777" w:rsidR="00D9052B" w:rsidRPr="0020006F" w:rsidRDefault="00D9052B" w:rsidP="00495DC8">
            <w:pPr>
              <w:rPr>
                <w:b/>
              </w:rPr>
            </w:pPr>
            <w:r w:rsidRPr="0020006F">
              <w:rPr>
                <w:b/>
              </w:rPr>
              <w:t>Ing. Bc. Eva Lukášková, Ph.D.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621" w:author="Matyas Adam" w:date="2018-11-15T15:27:00Z">
              <w:tcPr>
                <w:tcW w:w="99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3A455F3F" w14:textId="77777777" w:rsidR="00D9052B" w:rsidRDefault="00D9052B" w:rsidP="00495DC8">
            <w:pPr>
              <w:jc w:val="center"/>
            </w:pPr>
            <w:r>
              <w:t>3/ZS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622" w:author="Matyas Adam" w:date="2018-11-15T15:27:00Z">
              <w:tcPr>
                <w:tcW w:w="77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1263D3CC" w14:textId="77777777" w:rsidR="00D9052B" w:rsidRDefault="00D9052B" w:rsidP="00495DC8">
            <w:pPr>
              <w:jc w:val="center"/>
            </w:pPr>
          </w:p>
        </w:tc>
      </w:tr>
      <w:tr w:rsidR="00D9052B" w14:paraId="1F110549" w14:textId="77777777" w:rsidTr="00495DC8">
        <w:trPr>
          <w:ins w:id="623" w:author="Jiří Lehejček [2]" w:date="2018-11-14T22:09:00Z"/>
        </w:trPr>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624" w:author="Matyas Adam" w:date="2018-11-15T15:27:00Z">
              <w:tcPr>
                <w:tcW w:w="1736"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7920E70E" w14:textId="77777777" w:rsidR="00D9052B" w:rsidRDefault="00D9052B" w:rsidP="00495DC8">
            <w:pPr>
              <w:rPr>
                <w:ins w:id="625" w:author="Jiří Lehejček [2]" w:date="2018-11-14T22:09:00Z"/>
                <w:iCs/>
              </w:rPr>
            </w:pPr>
            <w:ins w:id="626" w:author="Jiří Lehejček [2]" w:date="2018-11-14T22:10:00Z">
              <w:r>
                <w:rPr>
                  <w:iCs/>
                </w:rPr>
                <w:t>Fórum odborníků z praxe</w:t>
              </w:r>
            </w:ins>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627" w:author="Matyas Adam" w:date="2018-11-15T15:27:00Z">
              <w:tcPr>
                <w:tcW w:w="911"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7E4CF0A7" w14:textId="77777777" w:rsidR="00D9052B" w:rsidRDefault="00D9052B" w:rsidP="00495DC8">
            <w:pPr>
              <w:rPr>
                <w:ins w:id="628" w:author="Jiří Lehejček [2]" w:date="2018-11-14T22:09:00Z"/>
              </w:rPr>
            </w:pPr>
            <w:ins w:id="629" w:author="Jiří Lehejček [2]" w:date="2018-11-14T22:10:00Z">
              <w:r>
                <w:t>14s</w:t>
              </w:r>
            </w:ins>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630" w:author="Matyas Adam" w:date="2018-11-15T15:27:00Z">
              <w:tcPr>
                <w:tcW w:w="815"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68B93E83" w14:textId="77777777" w:rsidR="00D9052B" w:rsidRDefault="00D9052B" w:rsidP="00495DC8">
            <w:pPr>
              <w:jc w:val="center"/>
              <w:rPr>
                <w:ins w:id="631" w:author="Jiří Lehejček [2]" w:date="2018-11-14T22:09:00Z"/>
              </w:rPr>
            </w:pPr>
            <w:ins w:id="632" w:author="Jiří Lehejček [2]" w:date="2018-11-14T22:11:00Z">
              <w:r>
                <w:t>klz</w:t>
              </w:r>
            </w:ins>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633" w:author="Matyas Adam" w:date="2018-11-15T15:27:00Z">
              <w:tcPr>
                <w:tcW w:w="687"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25A00D92" w14:textId="77777777" w:rsidR="00D9052B" w:rsidDel="0020006F" w:rsidRDefault="00D9052B" w:rsidP="00495DC8">
            <w:pPr>
              <w:jc w:val="center"/>
              <w:rPr>
                <w:ins w:id="634" w:author="Jiří Lehejček [2]" w:date="2018-11-14T22:09:00Z"/>
              </w:rPr>
            </w:pPr>
            <w:ins w:id="635" w:author="Jiří Lehejček [2]" w:date="2018-11-14T22:11:00Z">
              <w:r>
                <w:t>3</w:t>
              </w:r>
            </w:ins>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636" w:author="Matyas Adam" w:date="2018-11-15T15:27:00Z">
              <w:tcPr>
                <w:tcW w:w="3144"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083555B0" w14:textId="77777777" w:rsidR="00D9052B" w:rsidRPr="0020006F" w:rsidRDefault="00D9052B" w:rsidP="00495DC8">
            <w:pPr>
              <w:rPr>
                <w:ins w:id="637" w:author="Jiří Lehejček [2]" w:date="2018-11-14T22:09:00Z"/>
                <w:b/>
              </w:rPr>
            </w:pPr>
            <w:ins w:id="638" w:author="Jiří Lehejček [2]" w:date="2018-11-14T22:11:00Z">
              <w:r w:rsidRPr="0020006F">
                <w:rPr>
                  <w:b/>
                </w:rPr>
                <w:t xml:space="preserve">Mgr. </w:t>
              </w:r>
              <w:r>
                <w:rPr>
                  <w:b/>
                </w:rPr>
                <w:t>Matyáš Adam</w:t>
              </w:r>
              <w:r w:rsidRPr="0020006F">
                <w:rPr>
                  <w:b/>
                </w:rPr>
                <w:t>, Ph.D. (100 %)</w:t>
              </w:r>
            </w:ins>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639" w:author="Matyas Adam" w:date="2018-11-15T15:27:00Z">
              <w:tcPr>
                <w:tcW w:w="99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0124E488" w14:textId="77777777" w:rsidR="00D9052B" w:rsidRDefault="00D9052B" w:rsidP="00495DC8">
            <w:pPr>
              <w:jc w:val="center"/>
              <w:rPr>
                <w:ins w:id="640" w:author="Jiří Lehejček [2]" w:date="2018-11-14T22:09:00Z"/>
              </w:rPr>
            </w:pPr>
            <w:ins w:id="641" w:author="Jiří Lehejček [2]" w:date="2018-11-14T22:11:00Z">
              <w:r>
                <w:t>3/ZS</w:t>
              </w:r>
            </w:ins>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642" w:author="Matyas Adam" w:date="2018-11-15T15:27:00Z">
              <w:tcPr>
                <w:tcW w:w="77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7F5FF398" w14:textId="77777777" w:rsidR="00D9052B" w:rsidRDefault="00D9052B" w:rsidP="00495DC8">
            <w:pPr>
              <w:jc w:val="center"/>
              <w:rPr>
                <w:ins w:id="643" w:author="Jiří Lehejček [2]" w:date="2018-11-14T22:09:00Z"/>
              </w:rPr>
            </w:pPr>
          </w:p>
        </w:tc>
      </w:tr>
      <w:tr w:rsidR="00D9052B" w14:paraId="5A80ABE7" w14:textId="77777777" w:rsidTr="00495DC8">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644" w:author="Matyas Adam" w:date="2018-11-15T15:27:00Z">
              <w:tcPr>
                <w:tcW w:w="1736"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6B04724C" w14:textId="77777777" w:rsidR="00D9052B" w:rsidRDefault="00D9052B" w:rsidP="00495DC8">
            <w:pPr>
              <w:rPr>
                <w:iCs/>
              </w:rPr>
            </w:pPr>
            <w:r>
              <w:rPr>
                <w:iCs/>
              </w:rPr>
              <w:t>Quaternary e</w:t>
            </w:r>
            <w:ins w:id="645" w:author="Jiří Lehejček [2]" w:date="2018-11-14T22:14:00Z">
              <w:r>
                <w:rPr>
                  <w:iCs/>
                </w:rPr>
                <w:t>c</w:t>
              </w:r>
            </w:ins>
            <w:del w:id="646" w:author="Jiří Lehejček [2]" w:date="2018-11-14T22:14:00Z">
              <w:r w:rsidDel="005A2526">
                <w:rPr>
                  <w:iCs/>
                </w:rPr>
                <w:delText>k</w:delText>
              </w:r>
            </w:del>
            <w:r>
              <w:rPr>
                <w:iCs/>
              </w:rPr>
              <w:t>ology, climate change, and human adaptation</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647" w:author="Matyas Adam" w:date="2018-11-15T15:27:00Z">
              <w:tcPr>
                <w:tcW w:w="911"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24A1B0F7" w14:textId="77777777" w:rsidR="00D9052B" w:rsidRDefault="00D9052B" w:rsidP="00495DC8">
            <w:r>
              <w:t xml:space="preserve">20p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648" w:author="Matyas Adam" w:date="2018-11-15T15:27:00Z">
              <w:tcPr>
                <w:tcW w:w="815"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6A0EC82C" w14:textId="77777777" w:rsidR="00D9052B" w:rsidRDefault="00D9052B" w:rsidP="00495DC8">
            <w:pPr>
              <w:jc w:val="center"/>
            </w:pPr>
            <w:r>
              <w:t>zk</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649" w:author="Matyas Adam" w:date="2018-11-15T15:27:00Z">
              <w:tcPr>
                <w:tcW w:w="687"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4223505" w14:textId="77777777" w:rsidR="00D9052B" w:rsidRDefault="00D9052B" w:rsidP="00495DC8">
            <w:pPr>
              <w:jc w:val="center"/>
            </w:pPr>
            <w:r>
              <w:t>6</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650" w:author="Matyas Adam" w:date="2018-11-15T15:27:00Z">
              <w:tcPr>
                <w:tcW w:w="3144"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3F58F661" w14:textId="77777777" w:rsidR="00D9052B" w:rsidRPr="005A2526" w:rsidRDefault="00D9052B" w:rsidP="00495DC8">
            <w:pPr>
              <w:rPr>
                <w:b/>
              </w:rPr>
            </w:pPr>
            <w:r w:rsidRPr="005A2526">
              <w:rPr>
                <w:b/>
                <w:bCs/>
              </w:rPr>
              <w:t>Mgr. Ing. Jiří Lehejček, Ph.D.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651" w:author="Matyas Adam" w:date="2018-11-15T15:27:00Z">
              <w:tcPr>
                <w:tcW w:w="99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2F0C0DA" w14:textId="77777777" w:rsidR="00D9052B" w:rsidRDefault="00D9052B" w:rsidP="00495DC8">
            <w:pPr>
              <w:jc w:val="center"/>
            </w:pPr>
            <w:r>
              <w:t>3/LS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652" w:author="Matyas Adam" w:date="2018-11-15T15:27:00Z">
              <w:tcPr>
                <w:tcW w:w="77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79234E53" w14:textId="77777777" w:rsidR="00D9052B" w:rsidRDefault="00D9052B" w:rsidP="00495DC8">
            <w:pPr>
              <w:jc w:val="center"/>
            </w:pPr>
          </w:p>
        </w:tc>
      </w:tr>
      <w:tr w:rsidR="00D9052B" w14:paraId="790DC6DD" w14:textId="77777777" w:rsidTr="00495DC8">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653" w:author="Matyas Adam" w:date="2018-11-15T15:27:00Z">
              <w:tcPr>
                <w:tcW w:w="1736"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154FB089" w14:textId="77777777" w:rsidR="00D9052B" w:rsidRDefault="00D9052B" w:rsidP="00495DC8">
            <w:r>
              <w:t xml:space="preserve">Regionální geografie světa </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654" w:author="Matyas Adam" w:date="2018-11-15T15:27:00Z">
              <w:tcPr>
                <w:tcW w:w="911"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2D3435A9" w14:textId="77777777" w:rsidR="00D9052B" w:rsidRDefault="00D9052B" w:rsidP="00495DC8">
            <w:r>
              <w:t xml:space="preserve">20p – 10s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655" w:author="Matyas Adam" w:date="2018-11-15T15:27:00Z">
              <w:tcPr>
                <w:tcW w:w="815"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46FB6F95" w14:textId="77777777" w:rsidR="00D9052B" w:rsidRDefault="00D9052B" w:rsidP="00495DC8">
            <w:pPr>
              <w:jc w:val="center"/>
            </w:pPr>
            <w:r>
              <w:t>klz</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656" w:author="Matyas Adam" w:date="2018-11-15T15:27:00Z">
              <w:tcPr>
                <w:tcW w:w="687"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36F48324" w14:textId="77777777" w:rsidR="00D9052B" w:rsidRDefault="00D9052B" w:rsidP="00495DC8">
            <w:pPr>
              <w:jc w:val="center"/>
            </w:pPr>
            <w:r>
              <w:t>4</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657" w:author="Matyas Adam" w:date="2018-11-15T15:27:00Z">
              <w:tcPr>
                <w:tcW w:w="3144"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D57D804" w14:textId="77777777" w:rsidR="00D9052B" w:rsidRPr="005A2526" w:rsidRDefault="00D9052B" w:rsidP="00495DC8">
            <w:pPr>
              <w:rPr>
                <w:b/>
              </w:rPr>
            </w:pPr>
            <w:r w:rsidRPr="005A2526">
              <w:rPr>
                <w:b/>
              </w:rPr>
              <w:t>RNDr. Jakub Trojan, MSc, MBA, Ph.D.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658" w:author="Matyas Adam" w:date="2018-11-15T15:27:00Z">
              <w:tcPr>
                <w:tcW w:w="99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0E06E66D" w14:textId="77777777" w:rsidR="00D9052B" w:rsidRDefault="00D9052B" w:rsidP="00495DC8">
            <w:pPr>
              <w:jc w:val="center"/>
            </w:pPr>
            <w:r>
              <w:t>3/LS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659" w:author="Matyas Adam" w:date="2018-11-15T15:27:00Z">
              <w:tcPr>
                <w:tcW w:w="77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39C29653" w14:textId="77777777" w:rsidR="00D9052B" w:rsidRDefault="00D9052B" w:rsidP="00495DC8">
            <w:pPr>
              <w:jc w:val="center"/>
            </w:pPr>
          </w:p>
        </w:tc>
      </w:tr>
      <w:tr w:rsidR="00D9052B" w14:paraId="0765245B" w14:textId="77777777" w:rsidTr="00495DC8">
        <w:tc>
          <w:tcPr>
            <w:tcW w:w="183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660" w:author="Matyas Adam" w:date="2018-11-15T15:27:00Z">
              <w:tcPr>
                <w:tcW w:w="1736"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20930EE3" w14:textId="77777777" w:rsidR="00D9052B" w:rsidRDefault="00D9052B" w:rsidP="00495DC8">
            <w:pPr>
              <w:rPr>
                <w:bCs/>
                <w:iCs/>
              </w:rPr>
            </w:pPr>
            <w:bookmarkStart w:id="661" w:name="__DdeLink__2433_112221168"/>
            <w:bookmarkEnd w:id="661"/>
            <w:r>
              <w:rPr>
                <w:bCs/>
                <w:iCs/>
              </w:rPr>
              <w:t>Komunikace v environmentální bezpečnosti</w:t>
            </w:r>
          </w:p>
        </w:tc>
        <w:tc>
          <w:tcPr>
            <w:tcW w:w="91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662" w:author="Matyas Adam" w:date="2018-11-15T15:27:00Z">
              <w:tcPr>
                <w:tcW w:w="911"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44AEE505" w14:textId="77777777" w:rsidR="00D9052B" w:rsidRDefault="00D9052B" w:rsidP="00495DC8">
            <w:r>
              <w:t xml:space="preserve">20s </w:t>
            </w:r>
          </w:p>
        </w:tc>
        <w:tc>
          <w:tcPr>
            <w:tcW w:w="816"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663" w:author="Matyas Adam" w:date="2018-11-15T15:27:00Z">
              <w:tcPr>
                <w:tcW w:w="815"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0494C065" w14:textId="77777777" w:rsidR="00D9052B" w:rsidRDefault="00D9052B" w:rsidP="00495DC8">
            <w:pPr>
              <w:jc w:val="center"/>
            </w:pPr>
            <w:r>
              <w:t>klz</w:t>
            </w:r>
          </w:p>
        </w:tc>
        <w:tc>
          <w:tcPr>
            <w:tcW w:w="688"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664" w:author="Matyas Adam" w:date="2018-11-15T15:27:00Z">
              <w:tcPr>
                <w:tcW w:w="687" w:type="dxa"/>
                <w:gridSpan w:val="2"/>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9A5926B" w14:textId="77777777" w:rsidR="00D9052B" w:rsidRDefault="00D9052B" w:rsidP="00495DC8">
            <w:pPr>
              <w:jc w:val="center"/>
            </w:pPr>
            <w:r>
              <w:t>3</w:t>
            </w:r>
          </w:p>
        </w:tc>
        <w:tc>
          <w:tcPr>
            <w:tcW w:w="314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665" w:author="Matyas Adam" w:date="2018-11-15T15:27:00Z">
              <w:tcPr>
                <w:tcW w:w="3144"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3FEF07C2" w14:textId="77777777" w:rsidR="00D9052B" w:rsidRPr="005A2526" w:rsidRDefault="00D9052B" w:rsidP="00495DC8">
            <w:pPr>
              <w:rPr>
                <w:b/>
              </w:rPr>
            </w:pPr>
            <w:r w:rsidRPr="005A2526">
              <w:rPr>
                <w:b/>
              </w:rPr>
              <w:t>Mgr. Veronika Kavková, Ph.D. (100 %)</w:t>
            </w:r>
          </w:p>
        </w:tc>
        <w:tc>
          <w:tcPr>
            <w:tcW w:w="998"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666" w:author="Matyas Adam" w:date="2018-11-15T15:27:00Z">
              <w:tcPr>
                <w:tcW w:w="997"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5009851A" w14:textId="77777777" w:rsidR="00D9052B" w:rsidRDefault="00D9052B" w:rsidP="00495DC8">
            <w:pPr>
              <w:jc w:val="center"/>
            </w:pPr>
            <w:r>
              <w:t>3/LS</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Change w:id="667" w:author="Matyas Adam" w:date="2018-11-15T15:27:00Z">
              <w:tcPr>
                <w:tcW w:w="772" w:type="dxa"/>
                <w:tcBorders>
                  <w:top w:val="single" w:sz="4" w:space="0" w:color="00000A"/>
                  <w:left w:val="single" w:sz="4" w:space="0" w:color="00000A"/>
                  <w:bottom w:val="single" w:sz="4" w:space="0" w:color="00000A"/>
                  <w:right w:val="single" w:sz="4" w:space="0" w:color="00000A"/>
                </w:tcBorders>
                <w:shd w:val="clear" w:color="auto" w:fill="auto"/>
                <w:tcMar>
                  <w:left w:w="30" w:type="dxa"/>
                </w:tcMar>
                <w:vAlign w:val="center"/>
              </w:tcPr>
            </w:tcPrChange>
          </w:tcPr>
          <w:p w14:paraId="1844184E" w14:textId="77777777" w:rsidR="00D9052B" w:rsidRDefault="00D9052B" w:rsidP="00495DC8">
            <w:pPr>
              <w:jc w:val="center"/>
            </w:pPr>
          </w:p>
        </w:tc>
      </w:tr>
      <w:tr w:rsidR="00D9052B" w14:paraId="1D4CFDC8" w14:textId="77777777" w:rsidTr="00495DC8">
        <w:trPr>
          <w:trHeight w:val="747"/>
          <w:trPrChange w:id="668" w:author="Matyas Adam" w:date="2018-11-15T15:27:00Z">
            <w:trPr>
              <w:trHeight w:val="747"/>
            </w:trPr>
          </w:trPrChange>
        </w:trPr>
        <w:tc>
          <w:tcPr>
            <w:tcW w:w="9172" w:type="dxa"/>
            <w:gridSpan w:val="9"/>
            <w:tcBorders>
              <w:top w:val="single" w:sz="4" w:space="0" w:color="00000A"/>
              <w:left w:val="single" w:sz="4" w:space="0" w:color="00000A"/>
              <w:bottom w:val="single" w:sz="4" w:space="0" w:color="00000A"/>
              <w:right w:val="single" w:sz="4" w:space="0" w:color="00000A"/>
            </w:tcBorders>
            <w:shd w:val="clear" w:color="auto" w:fill="auto"/>
            <w:tcMar>
              <w:left w:w="30" w:type="dxa"/>
            </w:tcMar>
            <w:tcPrChange w:id="669" w:author="Matyas Adam" w:date="2018-11-15T15:27:00Z">
              <w:tcPr>
                <w:tcW w:w="9062" w:type="dxa"/>
                <w:gridSpan w:val="9"/>
                <w:tcBorders>
                  <w:top w:val="single" w:sz="4" w:space="0" w:color="00000A"/>
                  <w:left w:val="single" w:sz="4" w:space="0" w:color="00000A"/>
                  <w:bottom w:val="single" w:sz="4" w:space="0" w:color="00000A"/>
                  <w:right w:val="single" w:sz="4" w:space="0" w:color="00000A"/>
                </w:tcBorders>
                <w:shd w:val="clear" w:color="auto" w:fill="auto"/>
                <w:tcMar>
                  <w:left w:w="30" w:type="dxa"/>
                </w:tcMar>
              </w:tcPr>
            </w:tcPrChange>
          </w:tcPr>
          <w:p w14:paraId="4E307D7E" w14:textId="77777777" w:rsidR="00D9052B" w:rsidRDefault="00D9052B" w:rsidP="00495DC8">
            <w:pPr>
              <w:jc w:val="both"/>
            </w:pPr>
            <w:r>
              <w:rPr>
                <w:b/>
              </w:rPr>
              <w:t>Podmínka pro splnění této skupiny předmětů:</w:t>
            </w:r>
          </w:p>
          <w:p w14:paraId="354B1AB9" w14:textId="77777777" w:rsidR="00D9052B" w:rsidRDefault="00D9052B" w:rsidP="00495DC8">
            <w:pPr>
              <w:jc w:val="both"/>
            </w:pPr>
            <w:r>
              <w:t>Student si z uvedené skupiny předmětů zapíše všechny povinné předměty a z uvedených povinně volitelných takové předměty, aby celkový počet kreditů za studium odpovídal minimálně 180 ECTS.</w:t>
            </w:r>
          </w:p>
        </w:tc>
      </w:tr>
      <w:tr w:rsidR="00D9052B" w14:paraId="0D99512B" w14:textId="77777777" w:rsidTr="00495DC8">
        <w:tc>
          <w:tcPr>
            <w:tcW w:w="3860" w:type="dxa"/>
            <w:gridSpan w:val="5"/>
            <w:tcBorders>
              <w:top w:val="single" w:sz="4" w:space="0" w:color="00000A"/>
              <w:left w:val="single" w:sz="4" w:space="0" w:color="00000A"/>
              <w:bottom w:val="single" w:sz="4" w:space="0" w:color="00000A"/>
              <w:right w:val="single" w:sz="4" w:space="0" w:color="00000A"/>
            </w:tcBorders>
            <w:shd w:val="clear" w:color="auto" w:fill="F7CAAC"/>
            <w:tcMar>
              <w:left w:w="30" w:type="dxa"/>
            </w:tcMar>
            <w:tcPrChange w:id="670" w:author="Matyas Adam" w:date="2018-11-15T15:27:00Z">
              <w:tcPr>
                <w:tcW w:w="3757" w:type="dxa"/>
                <w:gridSpan w:val="5"/>
                <w:tcBorders>
                  <w:top w:val="single" w:sz="4" w:space="0" w:color="00000A"/>
                  <w:left w:val="single" w:sz="4" w:space="0" w:color="00000A"/>
                  <w:bottom w:val="single" w:sz="4" w:space="0" w:color="00000A"/>
                  <w:right w:val="single" w:sz="4" w:space="0" w:color="00000A"/>
                </w:tcBorders>
                <w:shd w:val="clear" w:color="auto" w:fill="F7CAAC"/>
                <w:tcMar>
                  <w:left w:w="30" w:type="dxa"/>
                </w:tcMar>
              </w:tcPr>
            </w:tcPrChange>
          </w:tcPr>
          <w:p w14:paraId="2DB09B94" w14:textId="77777777" w:rsidR="00D9052B" w:rsidRDefault="00D9052B" w:rsidP="00495DC8">
            <w:pPr>
              <w:jc w:val="both"/>
            </w:pPr>
            <w:r>
              <w:rPr>
                <w:b/>
              </w:rPr>
              <w:t xml:space="preserve"> Součásti SZZ a jejich obsah</w:t>
            </w:r>
          </w:p>
        </w:tc>
        <w:tc>
          <w:tcPr>
            <w:tcW w:w="5312" w:type="dxa"/>
            <w:gridSpan w:val="4"/>
            <w:tcBorders>
              <w:top w:val="single" w:sz="4" w:space="0" w:color="00000A"/>
              <w:left w:val="single" w:sz="4" w:space="0" w:color="00000A"/>
              <w:bottom w:val="double" w:sz="4" w:space="0" w:color="00000A"/>
              <w:right w:val="single" w:sz="4" w:space="0" w:color="00000A"/>
            </w:tcBorders>
            <w:shd w:val="clear" w:color="auto" w:fill="auto"/>
            <w:tcMar>
              <w:left w:w="30" w:type="dxa"/>
            </w:tcMar>
            <w:tcPrChange w:id="671" w:author="Matyas Adam" w:date="2018-11-15T15:27:00Z">
              <w:tcPr>
                <w:tcW w:w="5305" w:type="dxa"/>
                <w:gridSpan w:val="4"/>
                <w:tcBorders>
                  <w:top w:val="single" w:sz="4" w:space="0" w:color="00000A"/>
                  <w:left w:val="single" w:sz="4" w:space="0" w:color="00000A"/>
                  <w:bottom w:val="double" w:sz="4" w:space="0" w:color="00000A"/>
                  <w:right w:val="single" w:sz="4" w:space="0" w:color="00000A"/>
                </w:tcBorders>
                <w:shd w:val="clear" w:color="auto" w:fill="auto"/>
                <w:tcMar>
                  <w:left w:w="30" w:type="dxa"/>
                </w:tcMar>
              </w:tcPr>
            </w:tcPrChange>
          </w:tcPr>
          <w:p w14:paraId="6B4D3FE6" w14:textId="77777777" w:rsidR="00D9052B" w:rsidRDefault="00D9052B" w:rsidP="00495DC8">
            <w:pPr>
              <w:jc w:val="both"/>
            </w:pPr>
          </w:p>
        </w:tc>
      </w:tr>
      <w:tr w:rsidR="00D9052B" w14:paraId="081F4F3D" w14:textId="77777777" w:rsidTr="00495DC8">
        <w:trPr>
          <w:trHeight w:val="1370"/>
          <w:trPrChange w:id="672" w:author="Matyas Adam" w:date="2018-11-15T15:27:00Z">
            <w:trPr>
              <w:trHeight w:val="1370"/>
            </w:trPr>
          </w:trPrChange>
        </w:trPr>
        <w:tc>
          <w:tcPr>
            <w:tcW w:w="9172" w:type="dxa"/>
            <w:gridSpan w:val="9"/>
            <w:tcBorders>
              <w:top w:val="double" w:sz="4" w:space="0" w:color="00000A"/>
              <w:left w:val="single" w:sz="4" w:space="0" w:color="00000A"/>
              <w:bottom w:val="single" w:sz="4" w:space="0" w:color="00000A"/>
              <w:right w:val="single" w:sz="4" w:space="0" w:color="00000A"/>
            </w:tcBorders>
            <w:shd w:val="clear" w:color="auto" w:fill="auto"/>
            <w:tcMar>
              <w:left w:w="30" w:type="dxa"/>
            </w:tcMar>
            <w:tcPrChange w:id="673" w:author="Matyas Adam" w:date="2018-11-15T15:27:00Z">
              <w:tcPr>
                <w:tcW w:w="9062" w:type="dxa"/>
                <w:gridSpan w:val="9"/>
                <w:tcBorders>
                  <w:top w:val="double" w:sz="4" w:space="0" w:color="00000A"/>
                  <w:left w:val="single" w:sz="4" w:space="0" w:color="00000A"/>
                  <w:bottom w:val="single" w:sz="4" w:space="0" w:color="00000A"/>
                  <w:right w:val="single" w:sz="4" w:space="0" w:color="00000A"/>
                </w:tcBorders>
                <w:shd w:val="clear" w:color="auto" w:fill="auto"/>
                <w:tcMar>
                  <w:left w:w="30" w:type="dxa"/>
                </w:tcMar>
              </w:tcPr>
            </w:tcPrChange>
          </w:tcPr>
          <w:p w14:paraId="4DCBA6C7" w14:textId="77777777" w:rsidR="00D9052B" w:rsidDel="00A83332" w:rsidRDefault="00D9052B">
            <w:pPr>
              <w:ind w:left="15"/>
              <w:jc w:val="both"/>
              <w:rPr>
                <w:del w:id="674" w:author="Matyas Adam" w:date="2018-11-15T15:48:00Z"/>
              </w:rPr>
              <w:pPrChange w:id="675" w:author="Matyas Adam" w:date="2018-11-15T15:49:00Z">
                <w:pPr>
                  <w:jc w:val="both"/>
                </w:pPr>
              </w:pPrChange>
            </w:pPr>
            <w:r>
              <w:t>SZZ se skládá z obhajoby bakalářské práce a z vybraných okruhů předmětů agregovaných do tří tematických skupin:</w:t>
            </w:r>
          </w:p>
          <w:p w14:paraId="18C9F710" w14:textId="77777777" w:rsidR="00D9052B" w:rsidRDefault="00D9052B">
            <w:pPr>
              <w:pStyle w:val="Odstavecseseznamem"/>
              <w:ind w:left="15"/>
              <w:rPr>
                <w:ins w:id="676" w:author="Matyas Adam" w:date="2018-11-15T15:48:00Z"/>
              </w:rPr>
              <w:pPrChange w:id="677" w:author="Matyas Adam" w:date="2018-11-15T15:49:00Z">
                <w:pPr>
                  <w:jc w:val="both"/>
                </w:pPr>
              </w:pPrChange>
            </w:pPr>
          </w:p>
          <w:p w14:paraId="1717E154" w14:textId="77777777" w:rsidR="00D9052B" w:rsidDel="00C26282" w:rsidRDefault="00D9052B">
            <w:pPr>
              <w:pStyle w:val="Odstavecseseznamem"/>
              <w:numPr>
                <w:ilvl w:val="0"/>
                <w:numId w:val="3"/>
              </w:numPr>
              <w:jc w:val="both"/>
              <w:rPr>
                <w:del w:id="678" w:author="Matyas Adam" w:date="2018-11-15T15:47:00Z"/>
              </w:rPr>
              <w:pPrChange w:id="679" w:author="Matyas Adam" w:date="2018-11-15T15:48:00Z">
                <w:pPr>
                  <w:jc w:val="both"/>
                </w:pPr>
              </w:pPrChange>
            </w:pPr>
            <w:del w:id="680" w:author="Matyas Adam" w:date="2018-11-15T15:47:00Z">
              <w:r w:rsidDel="00C26282">
                <w:delText xml:space="preserve">- </w:delText>
              </w:r>
            </w:del>
            <w:r w:rsidRPr="00A83332">
              <w:rPr>
                <w:b/>
              </w:rPr>
              <w:t>Krajinná sféra a environmentální geografie</w:t>
            </w:r>
            <w:r>
              <w:t xml:space="preserve"> (</w:t>
            </w:r>
            <w:bookmarkStart w:id="681" w:name="_GoBack1"/>
            <w:bookmarkEnd w:id="681"/>
            <w:r>
              <w:t>Fyzická geografie I., Fyzická geografie II., Úvod do kartografie, Human geography, Regionální geografie ČR)</w:t>
            </w:r>
          </w:p>
          <w:p w14:paraId="0A2C160E" w14:textId="77777777" w:rsidR="00D9052B" w:rsidRDefault="00D9052B">
            <w:pPr>
              <w:pStyle w:val="Odstavecseseznamem"/>
              <w:numPr>
                <w:ilvl w:val="0"/>
                <w:numId w:val="3"/>
              </w:numPr>
              <w:rPr>
                <w:ins w:id="682" w:author="Matyas Adam" w:date="2018-11-15T15:48:00Z"/>
              </w:rPr>
              <w:pPrChange w:id="683" w:author="Matyas Adam" w:date="2018-11-15T15:48:00Z">
                <w:pPr>
                  <w:jc w:val="both"/>
                </w:pPr>
              </w:pPrChange>
            </w:pPr>
          </w:p>
          <w:p w14:paraId="5856D5F3" w14:textId="77777777" w:rsidR="00D9052B" w:rsidDel="00C26282" w:rsidRDefault="00D9052B">
            <w:pPr>
              <w:pStyle w:val="Odstavecseseznamem"/>
              <w:numPr>
                <w:ilvl w:val="0"/>
                <w:numId w:val="3"/>
              </w:numPr>
              <w:jc w:val="both"/>
              <w:rPr>
                <w:del w:id="684" w:author="Matyas Adam" w:date="2018-11-15T15:47:00Z"/>
              </w:rPr>
              <w:pPrChange w:id="685" w:author="Matyas Adam" w:date="2018-11-15T15:48:00Z">
                <w:pPr/>
              </w:pPrChange>
            </w:pPr>
            <w:del w:id="686" w:author="Matyas Adam" w:date="2018-11-15T15:47:00Z">
              <w:r w:rsidDel="00C26282">
                <w:delText xml:space="preserve">- </w:delText>
              </w:r>
            </w:del>
            <w:r w:rsidRPr="00A83332">
              <w:rPr>
                <w:b/>
              </w:rPr>
              <w:t>Environmentální rizika</w:t>
            </w:r>
            <w:r>
              <w:t xml:space="preserve"> (Úvod do studia environmentálních rizik, Mitigace environmentálních rizik a adaptační strategie, Ekologie, Geographic Information Systems)</w:t>
            </w:r>
          </w:p>
          <w:p w14:paraId="165AB454" w14:textId="77777777" w:rsidR="00D9052B" w:rsidRDefault="00D9052B">
            <w:pPr>
              <w:pStyle w:val="Odstavecseseznamem"/>
              <w:numPr>
                <w:ilvl w:val="0"/>
                <w:numId w:val="3"/>
              </w:numPr>
              <w:rPr>
                <w:ins w:id="687" w:author="Matyas Adam" w:date="2018-11-15T15:47:00Z"/>
              </w:rPr>
              <w:pPrChange w:id="688" w:author="Matyas Adam" w:date="2018-11-15T15:48:00Z">
                <w:pPr>
                  <w:jc w:val="both"/>
                </w:pPr>
              </w:pPrChange>
            </w:pPr>
          </w:p>
          <w:p w14:paraId="30C4C752" w14:textId="77777777" w:rsidR="00D9052B" w:rsidRDefault="00D9052B">
            <w:pPr>
              <w:pStyle w:val="Odstavecseseznamem"/>
              <w:numPr>
                <w:ilvl w:val="0"/>
                <w:numId w:val="3"/>
              </w:numPr>
              <w:jc w:val="both"/>
              <w:pPrChange w:id="689" w:author="Matyas Adam" w:date="2018-11-15T15:48:00Z">
                <w:pPr/>
              </w:pPrChange>
            </w:pPr>
            <w:del w:id="690" w:author="Matyas Adam" w:date="2018-11-15T15:47:00Z">
              <w:r w:rsidDel="00C26282">
                <w:delText xml:space="preserve">- </w:delText>
              </w:r>
            </w:del>
            <w:r w:rsidRPr="00A83332">
              <w:rPr>
                <w:b/>
              </w:rPr>
              <w:t>Bezpečnost</w:t>
            </w:r>
            <w:r>
              <w:t xml:space="preserve"> (</w:t>
            </w:r>
            <w:r w:rsidRPr="00C57404">
              <w:t>Procesy hodnocení a ovládání rizik</w:t>
            </w:r>
            <w:r>
              <w:t xml:space="preserve">, </w:t>
            </w:r>
            <w:r w:rsidRPr="00A83332">
              <w:rPr>
                <w:iCs/>
              </w:rPr>
              <w:t xml:space="preserve">Environmental hazards and health, </w:t>
            </w:r>
            <w:r>
              <w:t>Ochrana životního prostředí, Biochemie, Environmentální toxikologie)</w:t>
            </w:r>
          </w:p>
        </w:tc>
      </w:tr>
      <w:tr w:rsidR="00D9052B" w14:paraId="6203E7C9" w14:textId="77777777" w:rsidTr="00495DC8">
        <w:tc>
          <w:tcPr>
            <w:tcW w:w="3860" w:type="dxa"/>
            <w:gridSpan w:val="5"/>
            <w:tcBorders>
              <w:top w:val="single" w:sz="4" w:space="0" w:color="00000A"/>
              <w:left w:val="single" w:sz="4" w:space="0" w:color="00000A"/>
              <w:bottom w:val="single" w:sz="4" w:space="0" w:color="00000A"/>
              <w:right w:val="single" w:sz="4" w:space="0" w:color="00000A"/>
            </w:tcBorders>
            <w:shd w:val="clear" w:color="auto" w:fill="F7CAAC"/>
            <w:tcMar>
              <w:left w:w="30" w:type="dxa"/>
            </w:tcMar>
            <w:tcPrChange w:id="691" w:author="Matyas Adam" w:date="2018-11-15T15:27:00Z">
              <w:tcPr>
                <w:tcW w:w="3757" w:type="dxa"/>
                <w:gridSpan w:val="5"/>
                <w:tcBorders>
                  <w:top w:val="single" w:sz="4" w:space="0" w:color="00000A"/>
                  <w:left w:val="single" w:sz="4" w:space="0" w:color="00000A"/>
                  <w:bottom w:val="single" w:sz="4" w:space="0" w:color="00000A"/>
                  <w:right w:val="single" w:sz="4" w:space="0" w:color="00000A"/>
                </w:tcBorders>
                <w:shd w:val="clear" w:color="auto" w:fill="F7CAAC"/>
                <w:tcMar>
                  <w:left w:w="30" w:type="dxa"/>
                </w:tcMar>
              </w:tcPr>
            </w:tcPrChange>
          </w:tcPr>
          <w:p w14:paraId="342F7E59" w14:textId="77777777" w:rsidR="00D9052B" w:rsidRDefault="00D9052B" w:rsidP="00495DC8">
            <w:pPr>
              <w:jc w:val="both"/>
            </w:pPr>
            <w:r>
              <w:rPr>
                <w:b/>
              </w:rPr>
              <w:t>Další studijní povinnosti</w:t>
            </w:r>
          </w:p>
        </w:tc>
        <w:tc>
          <w:tcPr>
            <w:tcW w:w="5312" w:type="dxa"/>
            <w:gridSpan w:val="4"/>
            <w:tcBorders>
              <w:top w:val="single" w:sz="4" w:space="0" w:color="00000A"/>
              <w:left w:val="single" w:sz="4" w:space="0" w:color="00000A"/>
              <w:bottom w:val="double" w:sz="4" w:space="0" w:color="00000A"/>
              <w:right w:val="single" w:sz="4" w:space="0" w:color="00000A"/>
            </w:tcBorders>
            <w:shd w:val="clear" w:color="auto" w:fill="auto"/>
            <w:tcMar>
              <w:left w:w="30" w:type="dxa"/>
            </w:tcMar>
            <w:tcPrChange w:id="692" w:author="Matyas Adam" w:date="2018-11-15T15:27:00Z">
              <w:tcPr>
                <w:tcW w:w="5305" w:type="dxa"/>
                <w:gridSpan w:val="4"/>
                <w:tcBorders>
                  <w:top w:val="single" w:sz="4" w:space="0" w:color="00000A"/>
                  <w:left w:val="single" w:sz="4" w:space="0" w:color="00000A"/>
                  <w:bottom w:val="double" w:sz="4" w:space="0" w:color="00000A"/>
                  <w:right w:val="single" w:sz="4" w:space="0" w:color="00000A"/>
                </w:tcBorders>
                <w:shd w:val="clear" w:color="auto" w:fill="auto"/>
                <w:tcMar>
                  <w:left w:w="30" w:type="dxa"/>
                </w:tcMar>
              </w:tcPr>
            </w:tcPrChange>
          </w:tcPr>
          <w:p w14:paraId="1D0EF619" w14:textId="77777777" w:rsidR="00D9052B" w:rsidRDefault="00D9052B" w:rsidP="00495DC8">
            <w:pPr>
              <w:jc w:val="both"/>
            </w:pPr>
          </w:p>
        </w:tc>
      </w:tr>
      <w:tr w:rsidR="00D9052B" w14:paraId="767FE8D4" w14:textId="77777777" w:rsidTr="00495DC8">
        <w:trPr>
          <w:trHeight w:val="778"/>
          <w:trPrChange w:id="693" w:author="Matyas Adam" w:date="2018-11-15T15:27:00Z">
            <w:trPr>
              <w:trHeight w:val="778"/>
            </w:trPr>
          </w:trPrChange>
        </w:trPr>
        <w:tc>
          <w:tcPr>
            <w:tcW w:w="9172" w:type="dxa"/>
            <w:gridSpan w:val="9"/>
            <w:tcBorders>
              <w:top w:val="double" w:sz="4" w:space="0" w:color="00000A"/>
              <w:left w:val="single" w:sz="4" w:space="0" w:color="00000A"/>
              <w:bottom w:val="single" w:sz="4" w:space="0" w:color="00000A"/>
              <w:right w:val="single" w:sz="4" w:space="0" w:color="00000A"/>
            </w:tcBorders>
            <w:shd w:val="clear" w:color="auto" w:fill="auto"/>
            <w:tcMar>
              <w:left w:w="30" w:type="dxa"/>
            </w:tcMar>
            <w:tcPrChange w:id="694" w:author="Matyas Adam" w:date="2018-11-15T15:27:00Z">
              <w:tcPr>
                <w:tcW w:w="9062" w:type="dxa"/>
                <w:gridSpan w:val="9"/>
                <w:tcBorders>
                  <w:top w:val="double" w:sz="4" w:space="0" w:color="00000A"/>
                  <w:left w:val="single" w:sz="4" w:space="0" w:color="00000A"/>
                  <w:bottom w:val="single" w:sz="4" w:space="0" w:color="00000A"/>
                  <w:right w:val="single" w:sz="4" w:space="0" w:color="00000A"/>
                </w:tcBorders>
                <w:shd w:val="clear" w:color="auto" w:fill="auto"/>
                <w:tcMar>
                  <w:left w:w="30" w:type="dxa"/>
                </w:tcMar>
              </w:tcPr>
            </w:tcPrChange>
          </w:tcPr>
          <w:p w14:paraId="4ADFE788" w14:textId="77777777" w:rsidR="00D9052B" w:rsidRDefault="00D9052B" w:rsidP="00495DC8">
            <w:pPr>
              <w:jc w:val="both"/>
            </w:pPr>
          </w:p>
          <w:p w14:paraId="0AC21A43" w14:textId="77777777" w:rsidR="00D9052B" w:rsidRDefault="00D9052B" w:rsidP="00495DC8">
            <w:pPr>
              <w:jc w:val="both"/>
            </w:pPr>
            <w:r>
              <w:t>---</w:t>
            </w:r>
          </w:p>
          <w:p w14:paraId="53762540" w14:textId="77777777" w:rsidR="00D9052B" w:rsidRDefault="00D9052B" w:rsidP="00495DC8">
            <w:pPr>
              <w:jc w:val="both"/>
            </w:pPr>
          </w:p>
        </w:tc>
      </w:tr>
      <w:tr w:rsidR="00D9052B" w14:paraId="2517D04D" w14:textId="77777777" w:rsidTr="00495DC8">
        <w:tc>
          <w:tcPr>
            <w:tcW w:w="3860" w:type="dxa"/>
            <w:gridSpan w:val="5"/>
            <w:tcBorders>
              <w:top w:val="single" w:sz="4" w:space="0" w:color="00000A"/>
              <w:left w:val="single" w:sz="4" w:space="0" w:color="00000A"/>
              <w:bottom w:val="single" w:sz="4" w:space="0" w:color="00000A"/>
              <w:right w:val="single" w:sz="4" w:space="0" w:color="00000A"/>
            </w:tcBorders>
            <w:shd w:val="clear" w:color="auto" w:fill="F7CAAC"/>
            <w:tcMar>
              <w:left w:w="30" w:type="dxa"/>
            </w:tcMar>
            <w:tcPrChange w:id="695" w:author="Matyas Adam" w:date="2018-11-15T15:27:00Z">
              <w:tcPr>
                <w:tcW w:w="3757" w:type="dxa"/>
                <w:gridSpan w:val="5"/>
                <w:tcBorders>
                  <w:top w:val="single" w:sz="4" w:space="0" w:color="00000A"/>
                  <w:left w:val="single" w:sz="4" w:space="0" w:color="00000A"/>
                  <w:bottom w:val="single" w:sz="4" w:space="0" w:color="00000A"/>
                  <w:right w:val="single" w:sz="4" w:space="0" w:color="00000A"/>
                </w:tcBorders>
                <w:shd w:val="clear" w:color="auto" w:fill="F7CAAC"/>
                <w:tcMar>
                  <w:left w:w="30" w:type="dxa"/>
                </w:tcMar>
              </w:tcPr>
            </w:tcPrChange>
          </w:tcPr>
          <w:p w14:paraId="24141264" w14:textId="77777777" w:rsidR="00D9052B" w:rsidRDefault="00D9052B" w:rsidP="00495DC8">
            <w:r>
              <w:rPr>
                <w:b/>
              </w:rPr>
              <w:t>Návrh témat kvalifikačních prací a témata obhájených prací</w:t>
            </w:r>
          </w:p>
        </w:tc>
        <w:tc>
          <w:tcPr>
            <w:tcW w:w="5312" w:type="dxa"/>
            <w:gridSpan w:val="4"/>
            <w:tcBorders>
              <w:top w:val="single" w:sz="4" w:space="0" w:color="00000A"/>
              <w:left w:val="single" w:sz="4" w:space="0" w:color="00000A"/>
              <w:bottom w:val="double" w:sz="4" w:space="0" w:color="00000A"/>
              <w:right w:val="single" w:sz="4" w:space="0" w:color="00000A"/>
            </w:tcBorders>
            <w:shd w:val="clear" w:color="auto" w:fill="auto"/>
            <w:tcMar>
              <w:left w:w="30" w:type="dxa"/>
            </w:tcMar>
            <w:tcPrChange w:id="696" w:author="Matyas Adam" w:date="2018-11-15T15:27:00Z">
              <w:tcPr>
                <w:tcW w:w="5305" w:type="dxa"/>
                <w:gridSpan w:val="4"/>
                <w:tcBorders>
                  <w:top w:val="single" w:sz="4" w:space="0" w:color="00000A"/>
                  <w:left w:val="single" w:sz="4" w:space="0" w:color="00000A"/>
                  <w:bottom w:val="double" w:sz="4" w:space="0" w:color="00000A"/>
                  <w:right w:val="single" w:sz="4" w:space="0" w:color="00000A"/>
                </w:tcBorders>
                <w:shd w:val="clear" w:color="auto" w:fill="auto"/>
                <w:tcMar>
                  <w:left w:w="30" w:type="dxa"/>
                </w:tcMar>
              </w:tcPr>
            </w:tcPrChange>
          </w:tcPr>
          <w:p w14:paraId="31124618" w14:textId="77777777" w:rsidR="00D9052B" w:rsidRDefault="00D9052B" w:rsidP="00495DC8">
            <w:pPr>
              <w:jc w:val="both"/>
            </w:pPr>
          </w:p>
        </w:tc>
      </w:tr>
      <w:tr w:rsidR="00D9052B" w14:paraId="549B9E0D" w14:textId="77777777" w:rsidTr="00495DC8">
        <w:trPr>
          <w:trHeight w:val="842"/>
          <w:trPrChange w:id="697" w:author="Matyas Adam" w:date="2018-11-15T15:27:00Z">
            <w:trPr>
              <w:trHeight w:val="842"/>
            </w:trPr>
          </w:trPrChange>
        </w:trPr>
        <w:tc>
          <w:tcPr>
            <w:tcW w:w="9172" w:type="dxa"/>
            <w:gridSpan w:val="9"/>
            <w:tcBorders>
              <w:top w:val="double" w:sz="4" w:space="0" w:color="00000A"/>
              <w:left w:val="single" w:sz="4" w:space="0" w:color="00000A"/>
              <w:bottom w:val="single" w:sz="4" w:space="0" w:color="00000A"/>
              <w:right w:val="single" w:sz="4" w:space="0" w:color="00000A"/>
            </w:tcBorders>
            <w:shd w:val="clear" w:color="auto" w:fill="auto"/>
            <w:tcMar>
              <w:left w:w="30" w:type="dxa"/>
            </w:tcMar>
            <w:tcPrChange w:id="698" w:author="Matyas Adam" w:date="2018-11-15T15:27:00Z">
              <w:tcPr>
                <w:tcW w:w="9062" w:type="dxa"/>
                <w:gridSpan w:val="9"/>
                <w:tcBorders>
                  <w:top w:val="double" w:sz="4" w:space="0" w:color="00000A"/>
                  <w:left w:val="single" w:sz="4" w:space="0" w:color="00000A"/>
                  <w:bottom w:val="single" w:sz="4" w:space="0" w:color="00000A"/>
                  <w:right w:val="single" w:sz="4" w:space="0" w:color="00000A"/>
                </w:tcBorders>
                <w:shd w:val="clear" w:color="auto" w:fill="auto"/>
                <w:tcMar>
                  <w:left w:w="30" w:type="dxa"/>
                </w:tcMar>
              </w:tcPr>
            </w:tcPrChange>
          </w:tcPr>
          <w:p w14:paraId="1D9EDBB0" w14:textId="77777777" w:rsidR="00D9052B" w:rsidRDefault="00D9052B" w:rsidP="00495DC8">
            <w:pPr>
              <w:jc w:val="both"/>
            </w:pPr>
            <w:r>
              <w:t>Implementace systému environmentálního řízení ve vybraném podniku</w:t>
            </w:r>
          </w:p>
          <w:p w14:paraId="725EADE0" w14:textId="77777777" w:rsidR="00D9052B" w:rsidRDefault="00D9052B" w:rsidP="00495DC8">
            <w:pPr>
              <w:jc w:val="both"/>
            </w:pPr>
            <w:r>
              <w:t>Využití geografických informačních systémů v environmentální bezpečnosti vybraného regionu</w:t>
            </w:r>
          </w:p>
          <w:p w14:paraId="35415A65" w14:textId="77777777" w:rsidR="00D9052B" w:rsidRDefault="00D9052B" w:rsidP="00495DC8">
            <w:pPr>
              <w:jc w:val="both"/>
            </w:pPr>
            <w:r>
              <w:t>Změny struktury krajinné sféry vybrané obce/mikroregionu s dopadem na udržitelný rozvoj</w:t>
            </w:r>
          </w:p>
          <w:p w14:paraId="27359D73" w14:textId="77777777" w:rsidR="00D9052B" w:rsidRDefault="00D9052B" w:rsidP="00495DC8">
            <w:pPr>
              <w:jc w:val="both"/>
            </w:pPr>
            <w:r>
              <w:t>Environmentální logistika ve výrobní sféře (příklad vybraného podniku)</w:t>
            </w:r>
          </w:p>
          <w:p w14:paraId="4EE60690" w14:textId="77777777" w:rsidR="00D9052B" w:rsidRDefault="00D9052B" w:rsidP="00495DC8">
            <w:pPr>
              <w:jc w:val="both"/>
            </w:pPr>
            <w:r>
              <w:t>Dopady sucha na vybraný mikroregion / místní akční skupinu</w:t>
            </w:r>
          </w:p>
          <w:p w14:paraId="6996AE95" w14:textId="77777777" w:rsidR="00D9052B" w:rsidRDefault="00D9052B" w:rsidP="00495DC8">
            <w:pPr>
              <w:jc w:val="both"/>
            </w:pPr>
            <w:r>
              <w:t>Povodně a jejich projevy na krajinnou sféru a vybraná lidská sídla</w:t>
            </w:r>
          </w:p>
          <w:p w14:paraId="54B47606" w14:textId="77777777" w:rsidR="00D9052B" w:rsidRDefault="00D9052B" w:rsidP="00495DC8">
            <w:pPr>
              <w:jc w:val="both"/>
            </w:pPr>
            <w:r>
              <w:t>Globální klimatické změny v kontextu změn land-use</w:t>
            </w:r>
          </w:p>
          <w:p w14:paraId="2A20B39A" w14:textId="77777777" w:rsidR="00D9052B" w:rsidRDefault="00D9052B" w:rsidP="00495DC8">
            <w:pPr>
              <w:jc w:val="both"/>
            </w:pPr>
            <w:r>
              <w:t>Paleoenvironmentální rekonstrukce krajiny resp. vybraného regionu</w:t>
            </w:r>
          </w:p>
          <w:p w14:paraId="4396D23E" w14:textId="77777777" w:rsidR="00D9052B" w:rsidRDefault="00D9052B" w:rsidP="00495DC8">
            <w:pPr>
              <w:jc w:val="both"/>
            </w:pPr>
            <w:r>
              <w:t>Implementace kontextově dostupných služeb ve strategiích regionálního rozvoje</w:t>
            </w:r>
          </w:p>
          <w:p w14:paraId="0C0C7050" w14:textId="77777777" w:rsidR="00D9052B" w:rsidRDefault="00D9052B" w:rsidP="00495DC8">
            <w:pPr>
              <w:jc w:val="both"/>
            </w:pPr>
            <w:r>
              <w:t>Environmentální aspekty komunitně vedeného místního rozvoje</w:t>
            </w:r>
          </w:p>
          <w:p w14:paraId="543D7418" w14:textId="77777777" w:rsidR="00D9052B" w:rsidRDefault="00D9052B" w:rsidP="00495DC8">
            <w:pPr>
              <w:jc w:val="both"/>
            </w:pPr>
            <w:r>
              <w:t>Urban Exploration: forma poznávání a identifikace environmentálních rizik</w:t>
            </w:r>
          </w:p>
        </w:tc>
      </w:tr>
      <w:tr w:rsidR="00D9052B" w14:paraId="208338BF" w14:textId="77777777" w:rsidTr="00495DC8">
        <w:tc>
          <w:tcPr>
            <w:tcW w:w="3860" w:type="dxa"/>
            <w:gridSpan w:val="5"/>
            <w:tcBorders>
              <w:top w:val="single" w:sz="4" w:space="0" w:color="00000A"/>
              <w:left w:val="single" w:sz="4" w:space="0" w:color="00000A"/>
              <w:bottom w:val="single" w:sz="4" w:space="0" w:color="00000A"/>
              <w:right w:val="single" w:sz="4" w:space="0" w:color="00000A"/>
            </w:tcBorders>
            <w:shd w:val="clear" w:color="auto" w:fill="F7CAAC"/>
            <w:tcMar>
              <w:left w:w="30" w:type="dxa"/>
            </w:tcMar>
            <w:tcPrChange w:id="699" w:author="Matyas Adam" w:date="2018-11-15T15:27:00Z">
              <w:tcPr>
                <w:tcW w:w="3757" w:type="dxa"/>
                <w:gridSpan w:val="5"/>
                <w:tcBorders>
                  <w:top w:val="single" w:sz="4" w:space="0" w:color="00000A"/>
                  <w:left w:val="single" w:sz="4" w:space="0" w:color="00000A"/>
                  <w:bottom w:val="single" w:sz="4" w:space="0" w:color="00000A"/>
                  <w:right w:val="single" w:sz="4" w:space="0" w:color="00000A"/>
                </w:tcBorders>
                <w:shd w:val="clear" w:color="auto" w:fill="F7CAAC"/>
                <w:tcMar>
                  <w:left w:w="30" w:type="dxa"/>
                </w:tcMar>
              </w:tcPr>
            </w:tcPrChange>
          </w:tcPr>
          <w:p w14:paraId="710B30B0" w14:textId="77777777" w:rsidR="00D9052B" w:rsidRDefault="00D9052B" w:rsidP="00495DC8">
            <w:r>
              <w:rPr>
                <w:b/>
              </w:rPr>
              <w:t>Návrh témat rigorózních prací a témata obhájených prací</w:t>
            </w:r>
          </w:p>
        </w:tc>
        <w:tc>
          <w:tcPr>
            <w:tcW w:w="5312" w:type="dxa"/>
            <w:gridSpan w:val="4"/>
            <w:tcBorders>
              <w:top w:val="single" w:sz="4" w:space="0" w:color="00000A"/>
              <w:left w:val="single" w:sz="4" w:space="0" w:color="00000A"/>
              <w:bottom w:val="double" w:sz="4" w:space="0" w:color="00000A"/>
              <w:right w:val="single" w:sz="4" w:space="0" w:color="00000A"/>
            </w:tcBorders>
            <w:shd w:val="clear" w:color="auto" w:fill="FFFFFF"/>
            <w:tcMar>
              <w:left w:w="30" w:type="dxa"/>
            </w:tcMar>
            <w:tcPrChange w:id="700" w:author="Matyas Adam" w:date="2018-11-15T15:27:00Z">
              <w:tcPr>
                <w:tcW w:w="5305" w:type="dxa"/>
                <w:gridSpan w:val="4"/>
                <w:tcBorders>
                  <w:top w:val="single" w:sz="4" w:space="0" w:color="00000A"/>
                  <w:left w:val="single" w:sz="4" w:space="0" w:color="00000A"/>
                  <w:bottom w:val="double" w:sz="4" w:space="0" w:color="00000A"/>
                  <w:right w:val="single" w:sz="4" w:space="0" w:color="00000A"/>
                </w:tcBorders>
                <w:shd w:val="clear" w:color="auto" w:fill="FFFFFF"/>
                <w:tcMar>
                  <w:left w:w="30" w:type="dxa"/>
                </w:tcMar>
              </w:tcPr>
            </w:tcPrChange>
          </w:tcPr>
          <w:p w14:paraId="5557B337" w14:textId="77777777" w:rsidR="00D9052B" w:rsidRDefault="00D9052B" w:rsidP="00495DC8">
            <w:pPr>
              <w:jc w:val="center"/>
            </w:pPr>
          </w:p>
        </w:tc>
      </w:tr>
      <w:tr w:rsidR="00D9052B" w14:paraId="4E61E7ED" w14:textId="77777777" w:rsidTr="00495DC8">
        <w:trPr>
          <w:trHeight w:val="234"/>
          <w:trPrChange w:id="701" w:author="Matyas Adam" w:date="2018-11-15T15:27:00Z">
            <w:trPr>
              <w:trHeight w:val="234"/>
            </w:trPr>
          </w:trPrChange>
        </w:trPr>
        <w:tc>
          <w:tcPr>
            <w:tcW w:w="9172" w:type="dxa"/>
            <w:gridSpan w:val="9"/>
            <w:tcBorders>
              <w:top w:val="double" w:sz="4" w:space="0" w:color="00000A"/>
              <w:left w:val="single" w:sz="4" w:space="0" w:color="00000A"/>
              <w:bottom w:val="single" w:sz="4" w:space="0" w:color="00000A"/>
              <w:right w:val="single" w:sz="4" w:space="0" w:color="00000A"/>
            </w:tcBorders>
            <w:shd w:val="clear" w:color="auto" w:fill="auto"/>
            <w:tcMar>
              <w:left w:w="30" w:type="dxa"/>
            </w:tcMar>
            <w:tcPrChange w:id="702" w:author="Matyas Adam" w:date="2018-11-15T15:27:00Z">
              <w:tcPr>
                <w:tcW w:w="9062" w:type="dxa"/>
                <w:gridSpan w:val="9"/>
                <w:tcBorders>
                  <w:top w:val="double" w:sz="4" w:space="0" w:color="00000A"/>
                  <w:left w:val="single" w:sz="4" w:space="0" w:color="00000A"/>
                  <w:bottom w:val="single" w:sz="4" w:space="0" w:color="00000A"/>
                  <w:right w:val="single" w:sz="4" w:space="0" w:color="00000A"/>
                </w:tcBorders>
                <w:shd w:val="clear" w:color="auto" w:fill="auto"/>
                <w:tcMar>
                  <w:left w:w="30" w:type="dxa"/>
                </w:tcMar>
              </w:tcPr>
            </w:tcPrChange>
          </w:tcPr>
          <w:p w14:paraId="6524C336" w14:textId="77777777" w:rsidR="00D9052B" w:rsidRDefault="00D9052B" w:rsidP="00495DC8">
            <w:pPr>
              <w:jc w:val="both"/>
            </w:pPr>
            <w:r>
              <w:t>---</w:t>
            </w:r>
          </w:p>
        </w:tc>
      </w:tr>
      <w:tr w:rsidR="00D9052B" w14:paraId="6054230C" w14:textId="77777777" w:rsidTr="00495DC8">
        <w:tc>
          <w:tcPr>
            <w:tcW w:w="3860" w:type="dxa"/>
            <w:gridSpan w:val="5"/>
            <w:tcBorders>
              <w:top w:val="single" w:sz="4" w:space="0" w:color="00000A"/>
              <w:left w:val="single" w:sz="4" w:space="0" w:color="00000A"/>
              <w:bottom w:val="single" w:sz="4" w:space="0" w:color="00000A"/>
              <w:right w:val="single" w:sz="4" w:space="0" w:color="00000A"/>
            </w:tcBorders>
            <w:shd w:val="clear" w:color="auto" w:fill="F7CAAC"/>
            <w:tcMar>
              <w:left w:w="30" w:type="dxa"/>
            </w:tcMar>
            <w:tcPrChange w:id="703" w:author="Matyas Adam" w:date="2018-11-15T15:27:00Z">
              <w:tcPr>
                <w:tcW w:w="3757" w:type="dxa"/>
                <w:gridSpan w:val="5"/>
                <w:tcBorders>
                  <w:top w:val="single" w:sz="4" w:space="0" w:color="00000A"/>
                  <w:left w:val="single" w:sz="4" w:space="0" w:color="00000A"/>
                  <w:bottom w:val="single" w:sz="4" w:space="0" w:color="00000A"/>
                  <w:right w:val="single" w:sz="4" w:space="0" w:color="00000A"/>
                </w:tcBorders>
                <w:shd w:val="clear" w:color="auto" w:fill="F7CAAC"/>
                <w:tcMar>
                  <w:left w:w="30" w:type="dxa"/>
                </w:tcMar>
              </w:tcPr>
            </w:tcPrChange>
          </w:tcPr>
          <w:p w14:paraId="1D0B4BDD" w14:textId="77777777" w:rsidR="00D9052B" w:rsidRDefault="00D9052B" w:rsidP="00495DC8">
            <w:r>
              <w:rPr>
                <w:b/>
              </w:rPr>
              <w:t xml:space="preserve"> Součásti SRZ a jejich obsah</w:t>
            </w:r>
          </w:p>
        </w:tc>
        <w:tc>
          <w:tcPr>
            <w:tcW w:w="5312" w:type="dxa"/>
            <w:gridSpan w:val="4"/>
            <w:tcBorders>
              <w:top w:val="single" w:sz="4" w:space="0" w:color="00000A"/>
              <w:left w:val="single" w:sz="4" w:space="0" w:color="00000A"/>
              <w:bottom w:val="double" w:sz="4" w:space="0" w:color="00000A"/>
              <w:right w:val="single" w:sz="4" w:space="0" w:color="00000A"/>
            </w:tcBorders>
            <w:shd w:val="clear" w:color="auto" w:fill="FFFFFF"/>
            <w:tcMar>
              <w:left w:w="30" w:type="dxa"/>
            </w:tcMar>
            <w:tcPrChange w:id="704" w:author="Matyas Adam" w:date="2018-11-15T15:27:00Z">
              <w:tcPr>
                <w:tcW w:w="5305" w:type="dxa"/>
                <w:gridSpan w:val="4"/>
                <w:tcBorders>
                  <w:top w:val="single" w:sz="4" w:space="0" w:color="00000A"/>
                  <w:left w:val="single" w:sz="4" w:space="0" w:color="00000A"/>
                  <w:bottom w:val="double" w:sz="4" w:space="0" w:color="00000A"/>
                  <w:right w:val="single" w:sz="4" w:space="0" w:color="00000A"/>
                </w:tcBorders>
                <w:shd w:val="clear" w:color="auto" w:fill="FFFFFF"/>
                <w:tcMar>
                  <w:left w:w="30" w:type="dxa"/>
                </w:tcMar>
              </w:tcPr>
            </w:tcPrChange>
          </w:tcPr>
          <w:p w14:paraId="556A0BD1" w14:textId="77777777" w:rsidR="00D9052B" w:rsidRDefault="00D9052B" w:rsidP="00495DC8">
            <w:pPr>
              <w:jc w:val="center"/>
            </w:pPr>
          </w:p>
        </w:tc>
      </w:tr>
      <w:tr w:rsidR="00D9052B" w14:paraId="79643A06" w14:textId="77777777" w:rsidTr="00495DC8">
        <w:trPr>
          <w:trHeight w:val="426"/>
          <w:trPrChange w:id="705" w:author="Matyas Adam" w:date="2018-11-15T15:27:00Z">
            <w:trPr>
              <w:trHeight w:val="426"/>
            </w:trPr>
          </w:trPrChange>
        </w:trPr>
        <w:tc>
          <w:tcPr>
            <w:tcW w:w="9172" w:type="dxa"/>
            <w:gridSpan w:val="9"/>
            <w:tcBorders>
              <w:top w:val="double" w:sz="4" w:space="0" w:color="00000A"/>
              <w:left w:val="single" w:sz="4" w:space="0" w:color="00000A"/>
              <w:bottom w:val="single" w:sz="4" w:space="0" w:color="00000A"/>
              <w:right w:val="single" w:sz="4" w:space="0" w:color="00000A"/>
            </w:tcBorders>
            <w:shd w:val="clear" w:color="auto" w:fill="auto"/>
            <w:tcMar>
              <w:left w:w="30" w:type="dxa"/>
            </w:tcMar>
            <w:tcPrChange w:id="706" w:author="Matyas Adam" w:date="2018-11-15T15:27:00Z">
              <w:tcPr>
                <w:tcW w:w="9062" w:type="dxa"/>
                <w:gridSpan w:val="9"/>
                <w:tcBorders>
                  <w:top w:val="double" w:sz="4" w:space="0" w:color="00000A"/>
                  <w:left w:val="single" w:sz="4" w:space="0" w:color="00000A"/>
                  <w:bottom w:val="single" w:sz="4" w:space="0" w:color="00000A"/>
                  <w:right w:val="single" w:sz="4" w:space="0" w:color="00000A"/>
                </w:tcBorders>
                <w:shd w:val="clear" w:color="auto" w:fill="auto"/>
                <w:tcMar>
                  <w:left w:w="30" w:type="dxa"/>
                </w:tcMar>
              </w:tcPr>
            </w:tcPrChange>
          </w:tcPr>
          <w:p w14:paraId="16D16033" w14:textId="77777777" w:rsidR="00D9052B" w:rsidRDefault="00D9052B" w:rsidP="00495DC8">
            <w:pPr>
              <w:jc w:val="both"/>
            </w:pPr>
            <w:r>
              <w:t>---</w:t>
            </w:r>
          </w:p>
        </w:tc>
      </w:tr>
    </w:tbl>
    <w:p w14:paraId="1512EC8C" w14:textId="77777777" w:rsidR="00626193" w:rsidRDefault="00626193"/>
    <w:p w14:paraId="12096DC9" w14:textId="77777777" w:rsidR="00626193" w:rsidRDefault="00626193"/>
    <w:p w14:paraId="0EC570F8" w14:textId="77777777" w:rsidR="00626193" w:rsidRDefault="00626193">
      <w:pPr>
        <w:sectPr w:rsidR="00626193">
          <w:type w:val="continuous"/>
          <w:pgSz w:w="11906" w:h="16838"/>
          <w:pgMar w:top="1417" w:right="1417" w:bottom="765" w:left="1417" w:header="0" w:footer="708" w:gutter="0"/>
          <w:cols w:space="708"/>
          <w:formProt w:val="0"/>
          <w:docGrid w:linePitch="600" w:charSpace="81920"/>
        </w:sectPr>
      </w:pPr>
    </w:p>
    <w:p w14:paraId="478B8F5E" w14:textId="77777777" w:rsidR="00626193" w:rsidRDefault="00626193"/>
    <w:p w14:paraId="5007E89B" w14:textId="77777777" w:rsidR="00626193" w:rsidRDefault="00626193">
      <w:pPr>
        <w:sectPr w:rsidR="00626193">
          <w:type w:val="continuous"/>
          <w:pgSz w:w="11906" w:h="16838"/>
          <w:pgMar w:top="1417" w:right="1417" w:bottom="765" w:left="1417" w:header="0" w:footer="708" w:gutter="0"/>
          <w:cols w:space="708"/>
          <w:formProt w:val="0"/>
          <w:docGrid w:linePitch="600" w:charSpace="81920"/>
        </w:sectPr>
      </w:pPr>
    </w:p>
    <w:tbl>
      <w:tblPr>
        <w:tblW w:w="9495" w:type="dxa"/>
        <w:tblInd w:w="-38" w:type="dxa"/>
        <w:tblBorders>
          <w:top w:val="single" w:sz="4" w:space="0" w:color="000000"/>
          <w:left w:val="single" w:sz="4" w:space="0" w:color="000000"/>
          <w:bottom w:val="double" w:sz="4" w:space="0" w:color="000000"/>
          <w:right w:val="single" w:sz="4" w:space="0" w:color="000000"/>
          <w:insideH w:val="double" w:sz="4" w:space="0" w:color="000000"/>
          <w:insideV w:val="single" w:sz="4" w:space="0" w:color="000000"/>
        </w:tblBorders>
        <w:tblCellMar>
          <w:left w:w="70" w:type="dxa"/>
          <w:right w:w="70" w:type="dxa"/>
        </w:tblCellMar>
        <w:tblLook w:val="01E0" w:firstRow="1" w:lastRow="1" w:firstColumn="1" w:lastColumn="1" w:noHBand="0" w:noVBand="0"/>
      </w:tblPr>
      <w:tblGrid>
        <w:gridCol w:w="2973"/>
        <w:gridCol w:w="547"/>
        <w:gridCol w:w="1092"/>
        <w:gridCol w:w="856"/>
        <w:gridCol w:w="786"/>
        <w:gridCol w:w="2077"/>
        <w:gridCol w:w="519"/>
        <w:gridCol w:w="645"/>
      </w:tblGrid>
      <w:tr w:rsidR="00BD26BB" w:rsidDel="00BC6939" w14:paraId="18FE9452" w14:textId="77777777" w:rsidTr="00495DC8">
        <w:trPr>
          <w:trHeight w:val="300"/>
          <w:del w:id="707" w:author="Jiří Lehejček [2]" w:date="2018-11-14T22:18:00Z"/>
        </w:trPr>
        <w:tc>
          <w:tcPr>
            <w:tcW w:w="9495" w:type="dxa"/>
            <w:gridSpan w:val="8"/>
            <w:tcBorders>
              <w:top w:val="single" w:sz="4" w:space="0" w:color="000000"/>
              <w:left w:val="single" w:sz="4" w:space="0" w:color="000000"/>
              <w:bottom w:val="double" w:sz="4" w:space="0" w:color="000000"/>
              <w:right w:val="single" w:sz="4" w:space="0" w:color="000000"/>
            </w:tcBorders>
            <w:shd w:val="clear" w:color="auto" w:fill="BDD6EE"/>
          </w:tcPr>
          <w:p w14:paraId="5A736BE2" w14:textId="77777777" w:rsidR="00BD26BB" w:rsidDel="00BC6939" w:rsidRDefault="00BD26BB" w:rsidP="00495DC8">
            <w:pPr>
              <w:jc w:val="both"/>
              <w:rPr>
                <w:del w:id="708" w:author="Jiří Lehejček [2]" w:date="2018-11-14T22:18:00Z"/>
                <w:b/>
                <w:sz w:val="28"/>
              </w:rPr>
            </w:pPr>
            <w:del w:id="709" w:author="Jiří Lehejček [2]" w:date="2018-11-14T22:18:00Z">
              <w:r w:rsidDel="00BC6939">
                <w:rPr>
                  <w:b/>
                  <w:sz w:val="28"/>
                </w:rPr>
                <w:delText>B-III – Charakteristika studijního předmětu</w:delText>
              </w:r>
            </w:del>
          </w:p>
        </w:tc>
      </w:tr>
      <w:tr w:rsidR="00BD26BB" w:rsidDel="00BC6939" w14:paraId="7A467F5B" w14:textId="77777777" w:rsidTr="00495DC8">
        <w:trPr>
          <w:trHeight w:val="191"/>
          <w:del w:id="710" w:author="Jiří Lehejček [2]" w:date="2018-11-14T22:18:00Z"/>
        </w:trPr>
        <w:tc>
          <w:tcPr>
            <w:tcW w:w="2973" w:type="dxa"/>
            <w:tcBorders>
              <w:top w:val="double" w:sz="4" w:space="0" w:color="000000"/>
              <w:left w:val="single" w:sz="4" w:space="0" w:color="000000"/>
              <w:bottom w:val="single" w:sz="4" w:space="0" w:color="000000"/>
              <w:right w:val="single" w:sz="4" w:space="0" w:color="000000"/>
            </w:tcBorders>
            <w:shd w:val="clear" w:color="auto" w:fill="F7CAAC"/>
          </w:tcPr>
          <w:p w14:paraId="798CD1BF" w14:textId="77777777" w:rsidR="00BD26BB" w:rsidDel="00BC6939" w:rsidRDefault="00BD26BB" w:rsidP="00495DC8">
            <w:pPr>
              <w:jc w:val="both"/>
              <w:rPr>
                <w:del w:id="711" w:author="Jiří Lehejček [2]" w:date="2018-11-14T22:18:00Z"/>
                <w:b/>
              </w:rPr>
            </w:pPr>
            <w:del w:id="712" w:author="Jiří Lehejček [2]" w:date="2018-11-14T22:18:00Z">
              <w:r w:rsidDel="00BC6939">
                <w:rPr>
                  <w:b/>
                </w:rPr>
                <w:delText>Název studijního předmětu</w:delText>
              </w:r>
            </w:del>
          </w:p>
        </w:tc>
        <w:tc>
          <w:tcPr>
            <w:tcW w:w="6521" w:type="dxa"/>
            <w:gridSpan w:val="7"/>
            <w:tcBorders>
              <w:top w:val="double" w:sz="4" w:space="0" w:color="000000"/>
              <w:left w:val="single" w:sz="4" w:space="0" w:color="000000"/>
              <w:bottom w:val="single" w:sz="4" w:space="0" w:color="000000"/>
              <w:right w:val="single" w:sz="4" w:space="0" w:color="000000"/>
            </w:tcBorders>
            <w:shd w:val="clear" w:color="auto" w:fill="auto"/>
          </w:tcPr>
          <w:p w14:paraId="2A5782ED" w14:textId="77777777" w:rsidR="00BD26BB" w:rsidRPr="00E65D77" w:rsidDel="00BC6939" w:rsidRDefault="00BD26BB" w:rsidP="00495DC8">
            <w:pPr>
              <w:jc w:val="both"/>
              <w:rPr>
                <w:del w:id="713" w:author="Jiří Lehejček [2]" w:date="2018-11-14T22:18:00Z"/>
                <w:b/>
              </w:rPr>
            </w:pPr>
            <w:del w:id="714" w:author="Jiří Lehejček [2]" w:date="2018-11-14T22:18:00Z">
              <w:r w:rsidRPr="00E65D77" w:rsidDel="00BC6939">
                <w:rPr>
                  <w:b/>
                </w:rPr>
                <w:delText>Abiotické složky životního prostředí</w:delText>
              </w:r>
            </w:del>
          </w:p>
        </w:tc>
      </w:tr>
      <w:tr w:rsidR="00BD26BB" w:rsidDel="00BC6939" w14:paraId="4F442F2D" w14:textId="77777777" w:rsidTr="00495DC8">
        <w:trPr>
          <w:trHeight w:val="205"/>
          <w:del w:id="715" w:author="Jiří Lehejček [2]" w:date="2018-11-14T22:18:00Z"/>
        </w:trPr>
        <w:tc>
          <w:tcPr>
            <w:tcW w:w="2973" w:type="dxa"/>
            <w:tcBorders>
              <w:top w:val="single" w:sz="4" w:space="0" w:color="000000"/>
              <w:left w:val="single" w:sz="4" w:space="0" w:color="000000"/>
              <w:bottom w:val="single" w:sz="4" w:space="0" w:color="000000"/>
              <w:right w:val="single" w:sz="4" w:space="0" w:color="000000"/>
            </w:tcBorders>
            <w:shd w:val="clear" w:color="auto" w:fill="F7CAAC"/>
          </w:tcPr>
          <w:p w14:paraId="7D90CE46" w14:textId="77777777" w:rsidR="00BD26BB" w:rsidDel="00BC6939" w:rsidRDefault="00BD26BB" w:rsidP="00495DC8">
            <w:pPr>
              <w:jc w:val="both"/>
              <w:rPr>
                <w:del w:id="716" w:author="Jiří Lehejček [2]" w:date="2018-11-14T22:18:00Z"/>
                <w:b/>
              </w:rPr>
            </w:pPr>
            <w:del w:id="717" w:author="Jiří Lehejček [2]" w:date="2018-11-14T22:18:00Z">
              <w:r w:rsidDel="00BC6939">
                <w:rPr>
                  <w:b/>
                </w:rPr>
                <w:delText>Typ předmětu</w:delText>
              </w:r>
            </w:del>
          </w:p>
        </w:tc>
        <w:tc>
          <w:tcPr>
            <w:tcW w:w="3281" w:type="dxa"/>
            <w:gridSpan w:val="4"/>
            <w:tcBorders>
              <w:top w:val="single" w:sz="4" w:space="0" w:color="000000"/>
              <w:left w:val="single" w:sz="4" w:space="0" w:color="000000"/>
              <w:bottom w:val="single" w:sz="4" w:space="0" w:color="000000"/>
              <w:right w:val="single" w:sz="4" w:space="0" w:color="000000"/>
            </w:tcBorders>
            <w:shd w:val="clear" w:color="auto" w:fill="auto"/>
          </w:tcPr>
          <w:p w14:paraId="37465C53" w14:textId="77777777" w:rsidR="00BD26BB" w:rsidDel="00BC6939" w:rsidRDefault="00BD26BB" w:rsidP="00495DC8">
            <w:pPr>
              <w:jc w:val="both"/>
              <w:rPr>
                <w:del w:id="718" w:author="Jiří Lehejček [2]" w:date="2018-11-14T22:18:00Z"/>
              </w:rPr>
            </w:pPr>
            <w:del w:id="719" w:author="Jiří Lehejček [2]" w:date="2018-11-14T22:18:00Z">
              <w:r w:rsidDel="00BC6939">
                <w:delText>Povinný, PZ</w:delText>
              </w:r>
            </w:del>
          </w:p>
        </w:tc>
        <w:tc>
          <w:tcPr>
            <w:tcW w:w="2596" w:type="dxa"/>
            <w:gridSpan w:val="2"/>
            <w:tcBorders>
              <w:top w:val="single" w:sz="4" w:space="0" w:color="000000"/>
              <w:left w:val="single" w:sz="4" w:space="0" w:color="000000"/>
              <w:bottom w:val="single" w:sz="4" w:space="0" w:color="000000"/>
              <w:right w:val="single" w:sz="4" w:space="0" w:color="000000"/>
            </w:tcBorders>
            <w:shd w:val="clear" w:color="auto" w:fill="F7CAAC"/>
          </w:tcPr>
          <w:p w14:paraId="2150B099" w14:textId="77777777" w:rsidR="00BD26BB" w:rsidDel="00BC6939" w:rsidRDefault="00BD26BB" w:rsidP="00495DC8">
            <w:pPr>
              <w:jc w:val="both"/>
              <w:rPr>
                <w:del w:id="720" w:author="Jiří Lehejček [2]" w:date="2018-11-14T22:18:00Z"/>
              </w:rPr>
            </w:pPr>
            <w:del w:id="721" w:author="Jiří Lehejček [2]" w:date="2018-11-14T22:18:00Z">
              <w:r w:rsidDel="00BC6939">
                <w:rPr>
                  <w:b/>
                </w:rPr>
                <w:delText>doporučený ročník / semestr</w:delText>
              </w:r>
            </w:del>
          </w:p>
        </w:tc>
        <w:tc>
          <w:tcPr>
            <w:tcW w:w="643" w:type="dxa"/>
            <w:tcBorders>
              <w:top w:val="single" w:sz="4" w:space="0" w:color="000000"/>
              <w:left w:val="single" w:sz="4" w:space="0" w:color="000000"/>
              <w:bottom w:val="single" w:sz="4" w:space="0" w:color="000000"/>
              <w:right w:val="single" w:sz="4" w:space="0" w:color="000000"/>
            </w:tcBorders>
            <w:shd w:val="clear" w:color="auto" w:fill="auto"/>
          </w:tcPr>
          <w:p w14:paraId="2F93AC42" w14:textId="77777777" w:rsidR="00BD26BB" w:rsidDel="00BC6939" w:rsidRDefault="00BD26BB" w:rsidP="00495DC8">
            <w:pPr>
              <w:jc w:val="both"/>
              <w:rPr>
                <w:del w:id="722" w:author="Jiří Lehejček [2]" w:date="2018-11-14T22:18:00Z"/>
              </w:rPr>
            </w:pPr>
            <w:del w:id="723" w:author="Jiří Lehejček [2]" w:date="2018-11-14T22:18:00Z">
              <w:r w:rsidDel="00BC6939">
                <w:delText>3/ZS</w:delText>
              </w:r>
            </w:del>
          </w:p>
        </w:tc>
      </w:tr>
      <w:tr w:rsidR="00BD26BB" w:rsidDel="00BC6939" w14:paraId="2DC71FE0" w14:textId="77777777" w:rsidTr="00495DC8">
        <w:trPr>
          <w:trHeight w:val="205"/>
          <w:del w:id="724" w:author="Jiří Lehejček [2]" w:date="2018-11-14T22:18:00Z"/>
        </w:trPr>
        <w:tc>
          <w:tcPr>
            <w:tcW w:w="2973" w:type="dxa"/>
            <w:tcBorders>
              <w:top w:val="single" w:sz="4" w:space="0" w:color="000000"/>
              <w:left w:val="single" w:sz="4" w:space="0" w:color="000000"/>
              <w:bottom w:val="single" w:sz="4" w:space="0" w:color="000000"/>
              <w:right w:val="single" w:sz="4" w:space="0" w:color="000000"/>
            </w:tcBorders>
            <w:shd w:val="clear" w:color="auto" w:fill="F7CAAC"/>
          </w:tcPr>
          <w:p w14:paraId="05D2AAF7" w14:textId="77777777" w:rsidR="00BD26BB" w:rsidDel="00BC6939" w:rsidRDefault="00BD26BB" w:rsidP="00495DC8">
            <w:pPr>
              <w:jc w:val="both"/>
              <w:rPr>
                <w:del w:id="725" w:author="Jiří Lehejček [2]" w:date="2018-11-14T22:18:00Z"/>
                <w:b/>
              </w:rPr>
            </w:pPr>
            <w:del w:id="726" w:author="Jiří Lehejček [2]" w:date="2018-11-14T22:18:00Z">
              <w:r w:rsidDel="00BC6939">
                <w:rPr>
                  <w:b/>
                </w:rPr>
                <w:delText>Rozsah studijního předmětu</w:delText>
              </w:r>
            </w:del>
          </w:p>
        </w:tc>
        <w:tc>
          <w:tcPr>
            <w:tcW w:w="1638" w:type="dxa"/>
            <w:gridSpan w:val="2"/>
            <w:tcBorders>
              <w:top w:val="single" w:sz="4" w:space="0" w:color="000000"/>
              <w:left w:val="single" w:sz="4" w:space="0" w:color="000000"/>
              <w:bottom w:val="single" w:sz="4" w:space="0" w:color="000000"/>
              <w:right w:val="single" w:sz="4" w:space="0" w:color="000000"/>
            </w:tcBorders>
            <w:shd w:val="clear" w:color="auto" w:fill="auto"/>
          </w:tcPr>
          <w:p w14:paraId="7DF5827E" w14:textId="77777777" w:rsidR="00BD26BB" w:rsidDel="00BC6939" w:rsidRDefault="00BD26BB" w:rsidP="00495DC8">
            <w:pPr>
              <w:jc w:val="both"/>
              <w:rPr>
                <w:del w:id="727" w:author="Jiří Lehejček [2]" w:date="2018-11-14T22:18:00Z"/>
              </w:rPr>
            </w:pPr>
            <w:del w:id="728" w:author="Jiří Lehejček [2]" w:date="2018-11-14T22:18:00Z">
              <w:r w:rsidDel="00BC6939">
                <w:delText xml:space="preserve">14p – 14s </w:delText>
              </w:r>
            </w:del>
          </w:p>
        </w:tc>
        <w:tc>
          <w:tcPr>
            <w:tcW w:w="856" w:type="dxa"/>
            <w:tcBorders>
              <w:top w:val="single" w:sz="4" w:space="0" w:color="000000"/>
              <w:left w:val="single" w:sz="4" w:space="0" w:color="000000"/>
              <w:bottom w:val="single" w:sz="4" w:space="0" w:color="000000"/>
              <w:right w:val="single" w:sz="4" w:space="0" w:color="000000"/>
            </w:tcBorders>
            <w:shd w:val="clear" w:color="auto" w:fill="F7CAAC"/>
          </w:tcPr>
          <w:p w14:paraId="4E9C27E4" w14:textId="77777777" w:rsidR="00BD26BB" w:rsidDel="00BC6939" w:rsidRDefault="00BD26BB" w:rsidP="00495DC8">
            <w:pPr>
              <w:jc w:val="both"/>
              <w:rPr>
                <w:del w:id="729" w:author="Jiří Lehejček [2]" w:date="2018-11-14T22:18:00Z"/>
                <w:b/>
              </w:rPr>
            </w:pPr>
            <w:del w:id="730" w:author="Jiří Lehejček [2]" w:date="2018-11-14T22:18:00Z">
              <w:r w:rsidDel="00BC6939">
                <w:rPr>
                  <w:b/>
                </w:rPr>
                <w:delText xml:space="preserve">hod. </w:delText>
              </w:r>
            </w:del>
          </w:p>
        </w:tc>
        <w:tc>
          <w:tcPr>
            <w:tcW w:w="786" w:type="dxa"/>
            <w:tcBorders>
              <w:top w:val="single" w:sz="4" w:space="0" w:color="000000"/>
              <w:left w:val="single" w:sz="4" w:space="0" w:color="000000"/>
              <w:bottom w:val="single" w:sz="4" w:space="0" w:color="000000"/>
              <w:right w:val="single" w:sz="4" w:space="0" w:color="000000"/>
            </w:tcBorders>
            <w:shd w:val="clear" w:color="auto" w:fill="auto"/>
          </w:tcPr>
          <w:p w14:paraId="57B32314" w14:textId="77777777" w:rsidR="00BD26BB" w:rsidDel="00BC6939" w:rsidRDefault="00BD26BB" w:rsidP="00495DC8">
            <w:pPr>
              <w:jc w:val="both"/>
              <w:rPr>
                <w:del w:id="731" w:author="Jiří Lehejček [2]" w:date="2018-11-14T22:18:00Z"/>
              </w:rPr>
            </w:pPr>
            <w:del w:id="732" w:author="Jiří Lehejček [2]" w:date="2018-11-14T22:18:00Z">
              <w:r w:rsidDel="00BC6939">
                <w:delText>28</w:delText>
              </w:r>
            </w:del>
          </w:p>
        </w:tc>
        <w:tc>
          <w:tcPr>
            <w:tcW w:w="2077" w:type="dxa"/>
            <w:tcBorders>
              <w:top w:val="single" w:sz="4" w:space="0" w:color="000000"/>
              <w:left w:val="single" w:sz="4" w:space="0" w:color="000000"/>
              <w:bottom w:val="single" w:sz="4" w:space="0" w:color="000000"/>
              <w:right w:val="single" w:sz="4" w:space="0" w:color="000000"/>
            </w:tcBorders>
            <w:shd w:val="clear" w:color="auto" w:fill="F7CAAC"/>
          </w:tcPr>
          <w:p w14:paraId="0E559A86" w14:textId="77777777" w:rsidR="00BD26BB" w:rsidDel="00BC6939" w:rsidRDefault="00BD26BB" w:rsidP="00495DC8">
            <w:pPr>
              <w:jc w:val="both"/>
              <w:rPr>
                <w:del w:id="733" w:author="Jiří Lehejček [2]" w:date="2018-11-14T22:18:00Z"/>
                <w:b/>
              </w:rPr>
            </w:pPr>
            <w:del w:id="734" w:author="Jiří Lehejček [2]" w:date="2018-11-14T22:18:00Z">
              <w:r w:rsidDel="00BC6939">
                <w:rPr>
                  <w:b/>
                </w:rPr>
                <w:delText>kreditů</w:delText>
              </w:r>
            </w:del>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0515BB82" w14:textId="77777777" w:rsidR="00BD26BB" w:rsidDel="00BC6939" w:rsidRDefault="00BD26BB" w:rsidP="00495DC8">
            <w:pPr>
              <w:jc w:val="both"/>
              <w:rPr>
                <w:del w:id="735" w:author="Jiří Lehejček [2]" w:date="2018-11-14T22:18:00Z"/>
              </w:rPr>
            </w:pPr>
            <w:del w:id="736" w:author="Jiří Lehejček [2]" w:date="2018-11-14T22:18:00Z">
              <w:r w:rsidDel="00BC6939">
                <w:delText>4</w:delText>
              </w:r>
            </w:del>
          </w:p>
        </w:tc>
      </w:tr>
      <w:tr w:rsidR="00BD26BB" w:rsidDel="00BC6939" w14:paraId="15468600" w14:textId="77777777" w:rsidTr="00495DC8">
        <w:trPr>
          <w:trHeight w:val="410"/>
          <w:del w:id="737" w:author="Jiří Lehejček [2]" w:date="2018-11-14T22:18:00Z"/>
        </w:trPr>
        <w:tc>
          <w:tcPr>
            <w:tcW w:w="2973" w:type="dxa"/>
            <w:tcBorders>
              <w:top w:val="single" w:sz="4" w:space="0" w:color="000000"/>
              <w:left w:val="single" w:sz="4" w:space="0" w:color="000000"/>
              <w:bottom w:val="single" w:sz="4" w:space="0" w:color="000000"/>
              <w:right w:val="single" w:sz="4" w:space="0" w:color="000000"/>
            </w:tcBorders>
            <w:shd w:val="clear" w:color="auto" w:fill="F7CAAC"/>
          </w:tcPr>
          <w:p w14:paraId="4B1EB050" w14:textId="77777777" w:rsidR="00BD26BB" w:rsidDel="00BC6939" w:rsidRDefault="00BD26BB" w:rsidP="00495DC8">
            <w:pPr>
              <w:jc w:val="both"/>
              <w:rPr>
                <w:del w:id="738" w:author="Jiří Lehejček [2]" w:date="2018-11-14T22:18:00Z"/>
                <w:b/>
                <w:sz w:val="22"/>
              </w:rPr>
            </w:pPr>
            <w:del w:id="739" w:author="Jiří Lehejček [2]" w:date="2018-11-14T22:18:00Z">
              <w:r w:rsidDel="00BC6939">
                <w:rPr>
                  <w:b/>
                </w:rPr>
                <w:delText>Prerekvizity, korekvizity, ekvivalence</w:delText>
              </w:r>
            </w:del>
          </w:p>
        </w:tc>
        <w:tc>
          <w:tcPr>
            <w:tcW w:w="6521" w:type="dxa"/>
            <w:gridSpan w:val="7"/>
            <w:tcBorders>
              <w:top w:val="single" w:sz="4" w:space="0" w:color="000000"/>
              <w:left w:val="single" w:sz="4" w:space="0" w:color="000000"/>
              <w:bottom w:val="single" w:sz="4" w:space="0" w:color="000000"/>
              <w:right w:val="single" w:sz="4" w:space="0" w:color="000000"/>
            </w:tcBorders>
            <w:shd w:val="clear" w:color="auto" w:fill="auto"/>
          </w:tcPr>
          <w:p w14:paraId="735EC207" w14:textId="77777777" w:rsidR="00BD26BB" w:rsidDel="00BC6939" w:rsidRDefault="00BD26BB" w:rsidP="00495DC8">
            <w:pPr>
              <w:jc w:val="both"/>
              <w:rPr>
                <w:del w:id="740" w:author="Jiří Lehejček [2]" w:date="2018-11-14T22:18:00Z"/>
              </w:rPr>
            </w:pPr>
          </w:p>
        </w:tc>
      </w:tr>
      <w:tr w:rsidR="00BD26BB" w:rsidDel="00BC6939" w14:paraId="220F3223" w14:textId="77777777" w:rsidTr="00495DC8">
        <w:trPr>
          <w:trHeight w:val="424"/>
          <w:del w:id="741" w:author="Jiří Lehejček [2]" w:date="2018-11-14T22:18:00Z"/>
        </w:trPr>
        <w:tc>
          <w:tcPr>
            <w:tcW w:w="2973" w:type="dxa"/>
            <w:tcBorders>
              <w:top w:val="single" w:sz="4" w:space="0" w:color="000000"/>
              <w:left w:val="single" w:sz="4" w:space="0" w:color="000000"/>
              <w:bottom w:val="single" w:sz="4" w:space="0" w:color="000000"/>
              <w:right w:val="single" w:sz="4" w:space="0" w:color="000000"/>
            </w:tcBorders>
            <w:shd w:val="clear" w:color="auto" w:fill="F7CAAC"/>
          </w:tcPr>
          <w:p w14:paraId="4D8F606D" w14:textId="77777777" w:rsidR="00BD26BB" w:rsidDel="00BC6939" w:rsidRDefault="00BD26BB" w:rsidP="00495DC8">
            <w:pPr>
              <w:jc w:val="both"/>
              <w:rPr>
                <w:del w:id="742" w:author="Jiří Lehejček [2]" w:date="2018-11-14T22:18:00Z"/>
                <w:b/>
              </w:rPr>
            </w:pPr>
            <w:del w:id="743" w:author="Jiří Lehejček [2]" w:date="2018-11-14T22:18:00Z">
              <w:r w:rsidDel="00BC6939">
                <w:rPr>
                  <w:b/>
                </w:rPr>
                <w:delText>Způsob ověření studijních výsledků</w:delText>
              </w:r>
            </w:del>
          </w:p>
        </w:tc>
        <w:tc>
          <w:tcPr>
            <w:tcW w:w="3281" w:type="dxa"/>
            <w:gridSpan w:val="4"/>
            <w:tcBorders>
              <w:top w:val="single" w:sz="4" w:space="0" w:color="000000"/>
              <w:left w:val="single" w:sz="4" w:space="0" w:color="000000"/>
              <w:bottom w:val="single" w:sz="4" w:space="0" w:color="000000"/>
              <w:right w:val="single" w:sz="4" w:space="0" w:color="000000"/>
            </w:tcBorders>
            <w:shd w:val="clear" w:color="auto" w:fill="auto"/>
          </w:tcPr>
          <w:p w14:paraId="107318CE" w14:textId="77777777" w:rsidR="00BD26BB" w:rsidDel="00BC6939" w:rsidRDefault="00BD26BB" w:rsidP="00495DC8">
            <w:pPr>
              <w:jc w:val="both"/>
              <w:rPr>
                <w:del w:id="744" w:author="Jiří Lehejček [2]" w:date="2018-11-14T22:18:00Z"/>
              </w:rPr>
            </w:pPr>
            <w:del w:id="745" w:author="Jiří Lehejček [2]" w:date="2018-11-14T22:18:00Z">
              <w:r w:rsidDel="00BC6939">
                <w:delText>klz</w:delText>
              </w:r>
            </w:del>
          </w:p>
        </w:tc>
        <w:tc>
          <w:tcPr>
            <w:tcW w:w="2077" w:type="dxa"/>
            <w:tcBorders>
              <w:top w:val="single" w:sz="4" w:space="0" w:color="000000"/>
              <w:left w:val="single" w:sz="4" w:space="0" w:color="000000"/>
              <w:bottom w:val="single" w:sz="4" w:space="0" w:color="000000"/>
              <w:right w:val="single" w:sz="4" w:space="0" w:color="000000"/>
            </w:tcBorders>
            <w:shd w:val="clear" w:color="auto" w:fill="F7CAAC"/>
          </w:tcPr>
          <w:p w14:paraId="2A8B5D32" w14:textId="77777777" w:rsidR="00BD26BB" w:rsidDel="00BC6939" w:rsidRDefault="00BD26BB" w:rsidP="00495DC8">
            <w:pPr>
              <w:jc w:val="both"/>
              <w:rPr>
                <w:del w:id="746" w:author="Jiří Lehejček [2]" w:date="2018-11-14T22:18:00Z"/>
                <w:b/>
              </w:rPr>
            </w:pPr>
            <w:del w:id="747" w:author="Jiří Lehejček [2]" w:date="2018-11-14T22:18:00Z">
              <w:r w:rsidDel="00BC6939">
                <w:rPr>
                  <w:b/>
                </w:rPr>
                <w:delText>Forma výuky</w:delText>
              </w:r>
            </w:del>
          </w:p>
        </w:tc>
        <w:tc>
          <w:tcPr>
            <w:tcW w:w="1162" w:type="dxa"/>
            <w:gridSpan w:val="2"/>
            <w:tcBorders>
              <w:top w:val="single" w:sz="4" w:space="0" w:color="000000"/>
              <w:left w:val="single" w:sz="4" w:space="0" w:color="000000"/>
              <w:bottom w:val="single" w:sz="4" w:space="0" w:color="000000"/>
              <w:right w:val="single" w:sz="4" w:space="0" w:color="000000"/>
            </w:tcBorders>
            <w:shd w:val="clear" w:color="auto" w:fill="auto"/>
          </w:tcPr>
          <w:p w14:paraId="3F831025" w14:textId="77777777" w:rsidR="00BD26BB" w:rsidDel="00BC6939" w:rsidRDefault="00BD26BB" w:rsidP="00495DC8">
            <w:pPr>
              <w:jc w:val="both"/>
              <w:rPr>
                <w:del w:id="748" w:author="Jiří Lehejček [2]" w:date="2018-11-14T22:18:00Z"/>
              </w:rPr>
            </w:pPr>
            <w:del w:id="749" w:author="Jiří Lehejček [2]" w:date="2018-11-14T22:18:00Z">
              <w:r w:rsidDel="00BC6939">
                <w:delText>Přednáška, seminář</w:delText>
              </w:r>
            </w:del>
          </w:p>
        </w:tc>
      </w:tr>
      <w:tr w:rsidR="00BD26BB" w:rsidDel="00BC6939" w14:paraId="21EC5D7E" w14:textId="77777777" w:rsidTr="00495DC8">
        <w:trPr>
          <w:trHeight w:val="615"/>
          <w:del w:id="750" w:author="Jiří Lehejček [2]" w:date="2018-11-14T22:18:00Z"/>
        </w:trPr>
        <w:tc>
          <w:tcPr>
            <w:tcW w:w="2973" w:type="dxa"/>
            <w:tcBorders>
              <w:top w:val="single" w:sz="4" w:space="0" w:color="000000"/>
              <w:left w:val="single" w:sz="4" w:space="0" w:color="000000"/>
              <w:bottom w:val="single" w:sz="4" w:space="0" w:color="000000"/>
              <w:right w:val="single" w:sz="4" w:space="0" w:color="000000"/>
            </w:tcBorders>
            <w:shd w:val="clear" w:color="auto" w:fill="F7CAAC"/>
          </w:tcPr>
          <w:p w14:paraId="3C032243" w14:textId="77777777" w:rsidR="00BD26BB" w:rsidDel="00BC6939" w:rsidRDefault="00BD26BB" w:rsidP="00495DC8">
            <w:pPr>
              <w:jc w:val="both"/>
              <w:rPr>
                <w:del w:id="751" w:author="Jiří Lehejček [2]" w:date="2018-11-14T22:18:00Z"/>
                <w:b/>
              </w:rPr>
            </w:pPr>
            <w:del w:id="752" w:author="Jiří Lehejček [2]" w:date="2018-11-14T22:18:00Z">
              <w:r w:rsidDel="00BC6939">
                <w:rPr>
                  <w:b/>
                </w:rPr>
                <w:delText>Forma způsobu ověření studijních výsledků a další požadavky na studenta</w:delText>
              </w:r>
            </w:del>
          </w:p>
        </w:tc>
        <w:tc>
          <w:tcPr>
            <w:tcW w:w="6521" w:type="dxa"/>
            <w:gridSpan w:val="7"/>
            <w:tcBorders>
              <w:top w:val="single" w:sz="4" w:space="0" w:color="000000"/>
              <w:left w:val="single" w:sz="4" w:space="0" w:color="000000"/>
              <w:bottom w:val="double" w:sz="4" w:space="0" w:color="000000"/>
              <w:right w:val="single" w:sz="4" w:space="0" w:color="000000"/>
            </w:tcBorders>
            <w:shd w:val="clear" w:color="auto" w:fill="auto"/>
          </w:tcPr>
          <w:p w14:paraId="5F462AFF" w14:textId="77777777" w:rsidR="00BD26BB" w:rsidDel="00BC6939" w:rsidRDefault="00BD26BB" w:rsidP="00495DC8">
            <w:pPr>
              <w:jc w:val="both"/>
              <w:rPr>
                <w:del w:id="753" w:author="Jiří Lehejček [2]" w:date="2018-11-14T22:18:00Z"/>
              </w:rPr>
            </w:pPr>
            <w:del w:id="754" w:author="Jiří Lehejček [2]" w:date="2018-11-14T22:18:00Z">
              <w:r w:rsidDel="00BC6939">
                <w:delText>Ověření znalostí studenta písemnou i ústní formou</w:delText>
              </w:r>
            </w:del>
          </w:p>
        </w:tc>
      </w:tr>
      <w:tr w:rsidR="00BD26BB" w:rsidDel="00BC6939" w14:paraId="2EBA2E97" w14:textId="77777777" w:rsidTr="00495DC8">
        <w:trPr>
          <w:trHeight w:val="505"/>
          <w:del w:id="755" w:author="Jiří Lehejček [2]" w:date="2018-11-14T22:18:00Z"/>
        </w:trPr>
        <w:tc>
          <w:tcPr>
            <w:tcW w:w="9495" w:type="dxa"/>
            <w:gridSpan w:val="8"/>
            <w:tcBorders>
              <w:top w:val="single" w:sz="4" w:space="0" w:color="000000"/>
              <w:left w:val="single" w:sz="4" w:space="0" w:color="000000"/>
              <w:bottom w:val="single" w:sz="4" w:space="0" w:color="000000"/>
              <w:right w:val="single" w:sz="4" w:space="0" w:color="000000"/>
            </w:tcBorders>
            <w:shd w:val="clear" w:color="auto" w:fill="auto"/>
          </w:tcPr>
          <w:p w14:paraId="03CB70FC" w14:textId="77777777" w:rsidR="00BD26BB" w:rsidDel="00BC6939" w:rsidRDefault="00BD26BB" w:rsidP="00495DC8">
            <w:pPr>
              <w:jc w:val="both"/>
              <w:rPr>
                <w:del w:id="756" w:author="Jiří Lehejček [2]" w:date="2018-11-14T22:18:00Z"/>
              </w:rPr>
            </w:pPr>
          </w:p>
        </w:tc>
      </w:tr>
      <w:tr w:rsidR="00BD26BB" w:rsidDel="00BC6939" w14:paraId="6D5A5332" w14:textId="77777777" w:rsidTr="00495DC8">
        <w:trPr>
          <w:trHeight w:val="179"/>
          <w:del w:id="757" w:author="Jiří Lehejček [2]" w:date="2018-11-14T22:18:00Z"/>
        </w:trPr>
        <w:tc>
          <w:tcPr>
            <w:tcW w:w="2973" w:type="dxa"/>
            <w:tcBorders>
              <w:top w:val="single" w:sz="4" w:space="0" w:color="000000"/>
              <w:left w:val="single" w:sz="4" w:space="0" w:color="000000"/>
              <w:bottom w:val="single" w:sz="4" w:space="0" w:color="000000"/>
              <w:right w:val="single" w:sz="4" w:space="0" w:color="000000"/>
            </w:tcBorders>
            <w:shd w:val="clear" w:color="auto" w:fill="F7CAAC"/>
          </w:tcPr>
          <w:p w14:paraId="379A35CA" w14:textId="77777777" w:rsidR="00BD26BB" w:rsidDel="00BC6939" w:rsidRDefault="00BD26BB" w:rsidP="00495DC8">
            <w:pPr>
              <w:jc w:val="both"/>
              <w:rPr>
                <w:del w:id="758" w:author="Jiří Lehejček [2]" w:date="2018-11-14T22:18:00Z"/>
                <w:b/>
              </w:rPr>
            </w:pPr>
            <w:del w:id="759" w:author="Jiří Lehejček [2]" w:date="2018-11-14T22:18:00Z">
              <w:r w:rsidDel="00BC6939">
                <w:rPr>
                  <w:b/>
                </w:rPr>
                <w:delText>Garant předmětu</w:delText>
              </w:r>
            </w:del>
          </w:p>
        </w:tc>
        <w:tc>
          <w:tcPr>
            <w:tcW w:w="6521" w:type="dxa"/>
            <w:gridSpan w:val="7"/>
            <w:tcBorders>
              <w:top w:val="single" w:sz="4" w:space="0" w:color="000000"/>
              <w:left w:val="single" w:sz="4" w:space="0" w:color="000000"/>
              <w:bottom w:val="single" w:sz="4" w:space="0" w:color="000000"/>
              <w:right w:val="single" w:sz="4" w:space="0" w:color="000000"/>
            </w:tcBorders>
            <w:shd w:val="clear" w:color="auto" w:fill="auto"/>
          </w:tcPr>
          <w:p w14:paraId="320E658B" w14:textId="77777777" w:rsidR="00BD26BB" w:rsidDel="00BC6939" w:rsidRDefault="00BD26BB" w:rsidP="00495DC8">
            <w:pPr>
              <w:jc w:val="both"/>
              <w:rPr>
                <w:del w:id="760" w:author="Jiří Lehejček [2]" w:date="2018-11-14T22:18:00Z"/>
              </w:rPr>
            </w:pPr>
            <w:del w:id="761" w:author="Jiří Lehejček [2]" w:date="2018-11-14T22:18:00Z">
              <w:r w:rsidDel="00BC6939">
                <w:delText>Prof. RNDr. Peter Chrastina, Ph.D.</w:delText>
              </w:r>
            </w:del>
          </w:p>
        </w:tc>
      </w:tr>
      <w:tr w:rsidR="00BD26BB" w:rsidDel="00BC6939" w14:paraId="1903876F" w14:textId="77777777" w:rsidTr="00495DC8">
        <w:trPr>
          <w:trHeight w:val="221"/>
          <w:del w:id="762" w:author="Jiří Lehejček [2]" w:date="2018-11-14T22:18:00Z"/>
        </w:trPr>
        <w:tc>
          <w:tcPr>
            <w:tcW w:w="2973" w:type="dxa"/>
            <w:tcBorders>
              <w:top w:val="single" w:sz="4" w:space="0" w:color="000000"/>
              <w:left w:val="single" w:sz="4" w:space="0" w:color="000000"/>
              <w:bottom w:val="single" w:sz="4" w:space="0" w:color="000000"/>
              <w:right w:val="single" w:sz="4" w:space="0" w:color="000000"/>
            </w:tcBorders>
            <w:shd w:val="clear" w:color="auto" w:fill="F7CAAC"/>
          </w:tcPr>
          <w:p w14:paraId="3D368CDE" w14:textId="77777777" w:rsidR="00BD26BB" w:rsidDel="00BC6939" w:rsidRDefault="00BD26BB" w:rsidP="00495DC8">
            <w:pPr>
              <w:jc w:val="both"/>
              <w:rPr>
                <w:del w:id="763" w:author="Jiří Lehejček [2]" w:date="2018-11-14T22:18:00Z"/>
                <w:b/>
              </w:rPr>
            </w:pPr>
            <w:del w:id="764" w:author="Jiří Lehejček [2]" w:date="2018-11-14T22:18:00Z">
              <w:r w:rsidDel="00BC6939">
                <w:rPr>
                  <w:b/>
                </w:rPr>
                <w:delText>Zapojení garanta do výuky předmětu</w:delText>
              </w:r>
            </w:del>
          </w:p>
        </w:tc>
        <w:tc>
          <w:tcPr>
            <w:tcW w:w="6521" w:type="dxa"/>
            <w:gridSpan w:val="7"/>
            <w:tcBorders>
              <w:top w:val="single" w:sz="4" w:space="0" w:color="000000"/>
              <w:left w:val="single" w:sz="4" w:space="0" w:color="000000"/>
              <w:bottom w:val="single" w:sz="4" w:space="0" w:color="000000"/>
              <w:right w:val="single" w:sz="4" w:space="0" w:color="000000"/>
            </w:tcBorders>
            <w:shd w:val="clear" w:color="auto" w:fill="auto"/>
          </w:tcPr>
          <w:p w14:paraId="70C6E31B" w14:textId="77777777" w:rsidR="00BD26BB" w:rsidDel="00BC6939" w:rsidRDefault="00BD26BB" w:rsidP="00495DC8">
            <w:pPr>
              <w:jc w:val="both"/>
              <w:rPr>
                <w:del w:id="765" w:author="Jiří Lehejček [2]" w:date="2018-11-14T22:18:00Z"/>
              </w:rPr>
            </w:pPr>
            <w:del w:id="766" w:author="Jiří Lehejček [2]" w:date="2018-11-14T22:18:00Z">
              <w:r w:rsidRPr="00D4222D" w:rsidDel="00BC6939">
                <w:delText xml:space="preserve">Garant stanovuje koncepci předmětu, podílí se na přednáškách v rozsahu </w:delText>
              </w:r>
              <w:r w:rsidDel="00BC6939">
                <w:delText>100</w:delText>
              </w:r>
              <w:r w:rsidRPr="00D4222D" w:rsidDel="00BC6939">
                <w:delText xml:space="preserve"> % a dále stanovuje koncepci cvičení a dohlíží na jejich jednotné vedení.</w:delText>
              </w:r>
            </w:del>
          </w:p>
        </w:tc>
      </w:tr>
      <w:tr w:rsidR="00BD26BB" w:rsidDel="00BC6939" w14:paraId="50357267" w14:textId="77777777" w:rsidTr="00495DC8">
        <w:trPr>
          <w:trHeight w:val="205"/>
          <w:del w:id="767" w:author="Jiří Lehejček [2]" w:date="2018-11-14T22:18:00Z"/>
        </w:trPr>
        <w:tc>
          <w:tcPr>
            <w:tcW w:w="2973" w:type="dxa"/>
            <w:tcBorders>
              <w:top w:val="single" w:sz="4" w:space="0" w:color="000000"/>
              <w:left w:val="single" w:sz="4" w:space="0" w:color="000000"/>
              <w:bottom w:val="single" w:sz="4" w:space="0" w:color="000000"/>
              <w:right w:val="single" w:sz="4" w:space="0" w:color="000000"/>
            </w:tcBorders>
            <w:shd w:val="clear" w:color="auto" w:fill="F7CAAC"/>
          </w:tcPr>
          <w:p w14:paraId="376F7448" w14:textId="77777777" w:rsidR="00BD26BB" w:rsidDel="00BC6939" w:rsidRDefault="00BD26BB" w:rsidP="00495DC8">
            <w:pPr>
              <w:jc w:val="both"/>
              <w:rPr>
                <w:del w:id="768" w:author="Jiří Lehejček [2]" w:date="2018-11-14T22:18:00Z"/>
                <w:b/>
              </w:rPr>
            </w:pPr>
            <w:del w:id="769" w:author="Jiří Lehejček [2]" w:date="2018-11-14T22:18:00Z">
              <w:r w:rsidDel="00BC6939">
                <w:rPr>
                  <w:b/>
                </w:rPr>
                <w:delText>Vyučující</w:delText>
              </w:r>
            </w:del>
          </w:p>
        </w:tc>
        <w:tc>
          <w:tcPr>
            <w:tcW w:w="6521" w:type="dxa"/>
            <w:gridSpan w:val="7"/>
            <w:tcBorders>
              <w:top w:val="single" w:sz="4" w:space="0" w:color="000000"/>
              <w:left w:val="single" w:sz="4" w:space="0" w:color="000000"/>
              <w:bottom w:val="double" w:sz="4" w:space="0" w:color="000000"/>
              <w:right w:val="single" w:sz="4" w:space="0" w:color="000000"/>
            </w:tcBorders>
            <w:shd w:val="clear" w:color="auto" w:fill="auto"/>
          </w:tcPr>
          <w:p w14:paraId="49CCC885" w14:textId="77777777" w:rsidR="00BD26BB" w:rsidDel="00BC6939" w:rsidRDefault="00BD26BB" w:rsidP="00495DC8">
            <w:pPr>
              <w:jc w:val="both"/>
              <w:rPr>
                <w:del w:id="770" w:author="Jiří Lehejček [2]" w:date="2018-11-14T22:18:00Z"/>
              </w:rPr>
            </w:pPr>
            <w:del w:id="771" w:author="Jiří Lehejček [2]" w:date="2018-11-14T22:18:00Z">
              <w:r w:rsidDel="00BC6939">
                <w:delText>Garant vede přednášky i cvičení</w:delText>
              </w:r>
            </w:del>
          </w:p>
        </w:tc>
      </w:tr>
      <w:tr w:rsidR="00BD26BB" w:rsidDel="00BC6939" w14:paraId="25AF8D00" w14:textId="77777777" w:rsidTr="00495DC8">
        <w:trPr>
          <w:trHeight w:val="505"/>
          <w:del w:id="772" w:author="Jiří Lehejček [2]" w:date="2018-11-14T22:18:00Z"/>
        </w:trPr>
        <w:tc>
          <w:tcPr>
            <w:tcW w:w="9495" w:type="dxa"/>
            <w:gridSpan w:val="8"/>
            <w:tcBorders>
              <w:top w:val="single" w:sz="4" w:space="0" w:color="000000"/>
              <w:left w:val="single" w:sz="4" w:space="0" w:color="000000"/>
              <w:bottom w:val="single" w:sz="4" w:space="0" w:color="000000"/>
              <w:right w:val="single" w:sz="4" w:space="0" w:color="000000"/>
            </w:tcBorders>
            <w:shd w:val="clear" w:color="auto" w:fill="auto"/>
          </w:tcPr>
          <w:p w14:paraId="2D72BC53" w14:textId="77777777" w:rsidR="00BD26BB" w:rsidDel="00BC6939" w:rsidRDefault="00BD26BB" w:rsidP="00495DC8">
            <w:pPr>
              <w:jc w:val="both"/>
              <w:rPr>
                <w:del w:id="773" w:author="Jiří Lehejček [2]" w:date="2018-11-14T22:18:00Z"/>
              </w:rPr>
            </w:pPr>
            <w:del w:id="774" w:author="Jiří Lehejček [2]" w:date="2018-11-14T22:18:00Z">
              <w:r w:rsidDel="00BC6939">
                <w:delText>Prof. RNDr. Peter Chrastina, Ph.D.</w:delText>
              </w:r>
            </w:del>
          </w:p>
        </w:tc>
      </w:tr>
      <w:tr w:rsidR="00BD26BB" w:rsidDel="00BC6939" w14:paraId="3C5E013B" w14:textId="77777777" w:rsidTr="00495DC8">
        <w:trPr>
          <w:trHeight w:val="205"/>
          <w:del w:id="775" w:author="Jiří Lehejček [2]" w:date="2018-11-14T22:18:00Z"/>
        </w:trPr>
        <w:tc>
          <w:tcPr>
            <w:tcW w:w="2973" w:type="dxa"/>
            <w:tcBorders>
              <w:top w:val="single" w:sz="4" w:space="0" w:color="000000"/>
              <w:left w:val="single" w:sz="4" w:space="0" w:color="000000"/>
              <w:bottom w:val="single" w:sz="4" w:space="0" w:color="000000"/>
              <w:right w:val="single" w:sz="4" w:space="0" w:color="000000"/>
            </w:tcBorders>
            <w:shd w:val="clear" w:color="auto" w:fill="F7CAAC"/>
          </w:tcPr>
          <w:p w14:paraId="5AC11277" w14:textId="77777777" w:rsidR="00BD26BB" w:rsidDel="00BC6939" w:rsidRDefault="00BD26BB" w:rsidP="00495DC8">
            <w:pPr>
              <w:jc w:val="both"/>
              <w:rPr>
                <w:del w:id="776" w:author="Jiří Lehejček [2]" w:date="2018-11-14T22:18:00Z"/>
                <w:b/>
              </w:rPr>
            </w:pPr>
            <w:del w:id="777" w:author="Jiří Lehejček [2]" w:date="2018-11-14T22:18:00Z">
              <w:r w:rsidDel="00BC6939">
                <w:rPr>
                  <w:b/>
                </w:rPr>
                <w:delText>Stručná anotace předmětu</w:delText>
              </w:r>
            </w:del>
          </w:p>
        </w:tc>
        <w:tc>
          <w:tcPr>
            <w:tcW w:w="6521" w:type="dxa"/>
            <w:gridSpan w:val="7"/>
            <w:tcBorders>
              <w:top w:val="single" w:sz="4" w:space="0" w:color="000000"/>
              <w:left w:val="single" w:sz="4" w:space="0" w:color="000000"/>
              <w:bottom w:val="double" w:sz="4" w:space="0" w:color="000000"/>
              <w:right w:val="single" w:sz="4" w:space="0" w:color="000000"/>
            </w:tcBorders>
            <w:shd w:val="clear" w:color="auto" w:fill="auto"/>
          </w:tcPr>
          <w:p w14:paraId="3BEE346D" w14:textId="77777777" w:rsidR="00BD26BB" w:rsidDel="00BC6939" w:rsidRDefault="00BD26BB" w:rsidP="00495DC8">
            <w:pPr>
              <w:jc w:val="both"/>
              <w:rPr>
                <w:del w:id="778" w:author="Jiří Lehejček [2]" w:date="2018-11-14T22:18:00Z"/>
              </w:rPr>
            </w:pPr>
          </w:p>
        </w:tc>
      </w:tr>
      <w:tr w:rsidR="00BD26BB" w:rsidDel="00BC6939" w14:paraId="668E7120" w14:textId="77777777" w:rsidTr="00495DC8">
        <w:trPr>
          <w:trHeight w:val="3591"/>
          <w:del w:id="779" w:author="Jiří Lehejček [2]" w:date="2018-11-14T22:18:00Z"/>
        </w:trPr>
        <w:tc>
          <w:tcPr>
            <w:tcW w:w="9495" w:type="dxa"/>
            <w:gridSpan w:val="8"/>
            <w:tcBorders>
              <w:top w:val="single" w:sz="12" w:space="0" w:color="000000"/>
              <w:left w:val="single" w:sz="4" w:space="0" w:color="000000"/>
              <w:bottom w:val="single" w:sz="12" w:space="0" w:color="000000"/>
              <w:right w:val="single" w:sz="4" w:space="0" w:color="000000"/>
            </w:tcBorders>
            <w:shd w:val="clear" w:color="auto" w:fill="auto"/>
          </w:tcPr>
          <w:p w14:paraId="7D6200C8" w14:textId="77777777" w:rsidR="00BD26BB" w:rsidRPr="000D54D2" w:rsidDel="00BC6939" w:rsidRDefault="00BD26BB" w:rsidP="00495DC8">
            <w:pPr>
              <w:jc w:val="both"/>
              <w:rPr>
                <w:del w:id="780" w:author="Jiří Lehejček [2]" w:date="2018-11-14T22:18:00Z"/>
              </w:rPr>
            </w:pPr>
            <w:del w:id="781" w:author="Jiří Lehejček [2]" w:date="2018-11-14T22:18:00Z">
              <w:r w:rsidRPr="000D54D2" w:rsidDel="00BC6939">
                <w:delText>Cílem předmětu je seznámení se základy pedologie</w:delText>
              </w:r>
              <w:r w:rsidDel="00BC6939">
                <w:delText xml:space="preserve"> s odkazem na geologii</w:delText>
              </w:r>
              <w:r w:rsidRPr="000D54D2" w:rsidDel="00BC6939">
                <w:delText>. Část geologie je věnována vzniku a stavbě zemského tělesa, složení a vývoji zemské kůry, s vazbou na regionální geologii ČR, geologické činnosti endogen</w:delText>
              </w:r>
              <w:r w:rsidDel="00BC6939">
                <w:delText>n</w:delText>
              </w:r>
              <w:r w:rsidRPr="000D54D2" w:rsidDel="00BC6939">
                <w:delText xml:space="preserve">ích a exogenních sil. V další části je věnována pozornost horninotvorným nerostům, horninám a jejich genezi, zvětrávání hornin a zastoupení, rozložení a koloběh prvků na zemi (geochemické procesy). V části pedologie jsou posluchači seznámeni s environmentální a produkční funkcí půdy, podmínkami pedogeneze, fyzikálními, chemickými a biologickými vlastnostmi půdy, charakteristikou hlavních skupin půdních typů, klasifikací, geografií půd světa, metodami průzkumu a informačním systémem o půdě. </w:delText>
              </w:r>
            </w:del>
          </w:p>
          <w:p w14:paraId="33C4FC62" w14:textId="77777777" w:rsidR="00BD26BB" w:rsidDel="00BC6939" w:rsidRDefault="00BD26BB" w:rsidP="00BD26BB">
            <w:pPr>
              <w:numPr>
                <w:ilvl w:val="0"/>
                <w:numId w:val="8"/>
              </w:numPr>
              <w:spacing w:after="160" w:line="259" w:lineRule="auto"/>
              <w:jc w:val="both"/>
              <w:rPr>
                <w:del w:id="782" w:author="Jiří Lehejček [2]" w:date="2018-11-14T22:18:00Z"/>
              </w:rPr>
            </w:pPr>
            <w:del w:id="783" w:author="Jiří Lehejček [2]" w:date="2018-11-14T22:18:00Z">
              <w:r w:rsidRPr="000D54D2" w:rsidDel="00BC6939">
                <w:delText xml:space="preserve">Vznik a stavba zemského tělesa (jádro, plášť, kontinentální a oceánská kůra), chemické složení geosfér, vývoj </w:delText>
              </w:r>
            </w:del>
          </w:p>
          <w:p w14:paraId="2712FBAB" w14:textId="77777777" w:rsidR="00BD26BB" w:rsidRPr="000D54D2" w:rsidDel="00BC6939" w:rsidRDefault="00BD26BB" w:rsidP="00BD26BB">
            <w:pPr>
              <w:numPr>
                <w:ilvl w:val="0"/>
                <w:numId w:val="8"/>
              </w:numPr>
              <w:spacing w:after="160" w:line="259" w:lineRule="auto"/>
              <w:jc w:val="both"/>
              <w:rPr>
                <w:del w:id="784" w:author="Jiří Lehejček [2]" w:date="2018-11-14T22:18:00Z"/>
              </w:rPr>
            </w:pPr>
            <w:del w:id="785" w:author="Jiří Lehejček [2]" w:date="2018-11-14T22:18:00Z">
              <w:r w:rsidDel="00BC6939">
                <w:delText>Z</w:delText>
              </w:r>
              <w:r w:rsidRPr="000D54D2" w:rsidDel="00BC6939">
                <w:delText xml:space="preserve">astoupení, rozložení a koloběh prvků na zemi (geochemické procesy). </w:delText>
              </w:r>
            </w:del>
          </w:p>
          <w:p w14:paraId="1E4D8E37" w14:textId="77777777" w:rsidR="00BD26BB" w:rsidRPr="000D54D2" w:rsidDel="00BC6939" w:rsidRDefault="00BD26BB" w:rsidP="00BD26BB">
            <w:pPr>
              <w:numPr>
                <w:ilvl w:val="0"/>
                <w:numId w:val="8"/>
              </w:numPr>
              <w:spacing w:after="160" w:line="259" w:lineRule="auto"/>
              <w:jc w:val="both"/>
              <w:rPr>
                <w:del w:id="786" w:author="Jiří Lehejček [2]" w:date="2018-11-14T22:18:00Z"/>
              </w:rPr>
            </w:pPr>
            <w:del w:id="787" w:author="Jiří Lehejček [2]" w:date="2018-11-14T22:18:00Z">
              <w:r w:rsidRPr="000D54D2" w:rsidDel="00BC6939">
                <w:delText>Úvod do pedologie (definice pojmu půda, environmentální a produkční funkce půd</w:delText>
              </w:r>
              <w:r w:rsidDel="00BC6939">
                <w:delText xml:space="preserve">y, půdotvorné faktory, podmínky </w:delText>
              </w:r>
              <w:r w:rsidRPr="000D54D2" w:rsidDel="00BC6939">
                <w:delText>pedogeneze, koloběh látek).</w:delText>
              </w:r>
            </w:del>
          </w:p>
          <w:p w14:paraId="20558536" w14:textId="77777777" w:rsidR="00BD26BB" w:rsidRPr="000D54D2" w:rsidDel="00BC6939" w:rsidRDefault="00BD26BB" w:rsidP="00BD26BB">
            <w:pPr>
              <w:numPr>
                <w:ilvl w:val="0"/>
                <w:numId w:val="8"/>
              </w:numPr>
              <w:spacing w:after="160" w:line="259" w:lineRule="auto"/>
              <w:jc w:val="both"/>
              <w:rPr>
                <w:del w:id="788" w:author="Jiří Lehejček [2]" w:date="2018-11-14T22:18:00Z"/>
              </w:rPr>
            </w:pPr>
            <w:del w:id="789" w:author="Jiří Lehejček [2]" w:date="2018-11-14T22:18:00Z">
              <w:r w:rsidRPr="000D54D2" w:rsidDel="00BC6939">
                <w:delText>Mineralogické a mechanické složení půd (textura, půdní druh, zrnitost), fyzikální charakteristiky půdy (pevná,</w:delText>
              </w:r>
              <w:r w:rsidDel="00BC6939">
                <w:delText xml:space="preserve"> kapalná a </w:delText>
              </w:r>
              <w:r w:rsidRPr="000D54D2" w:rsidDel="00BC6939">
                <w:delText>plynná fáze, tepelné poměry, konzistence a technologické vlastnosti, barva)</w:delText>
              </w:r>
              <w:r w:rsidDel="00BC6939">
                <w:delText>.</w:delText>
              </w:r>
              <w:r w:rsidRPr="000D54D2" w:rsidDel="00BC6939">
                <w:delText xml:space="preserve"> </w:delText>
              </w:r>
            </w:del>
          </w:p>
          <w:p w14:paraId="0BE4290F" w14:textId="77777777" w:rsidR="00BD26BB" w:rsidRPr="000D54D2" w:rsidDel="00BC6939" w:rsidRDefault="00BD26BB" w:rsidP="00BD26BB">
            <w:pPr>
              <w:numPr>
                <w:ilvl w:val="0"/>
                <w:numId w:val="8"/>
              </w:numPr>
              <w:spacing w:after="160" w:line="259" w:lineRule="auto"/>
              <w:jc w:val="both"/>
              <w:rPr>
                <w:del w:id="790" w:author="Jiří Lehejček [2]" w:date="2018-11-14T22:18:00Z"/>
              </w:rPr>
            </w:pPr>
            <w:del w:id="791" w:author="Jiří Lehejček [2]" w:date="2018-11-14T22:18:00Z">
              <w:r w:rsidRPr="000D54D2" w:rsidDel="00BC6939">
                <w:delText>Chemické a fyzikálně-chemické vlastnosti půd (obsah, výskyt, funkce prvků, půdní roztok, procesy rozpouštění, půdní koloidy, kationtová výměnná kapacita, nasycenost sorpčního komplexu, sorpce kationtů, aniontů, půdní reakce, pufrovitost, redukčně oxidační poměry).</w:delText>
              </w:r>
            </w:del>
          </w:p>
          <w:p w14:paraId="4B07E004" w14:textId="77777777" w:rsidR="00BD26BB" w:rsidRPr="000D54D2" w:rsidDel="00BC6939" w:rsidRDefault="00BD26BB" w:rsidP="00BD26BB">
            <w:pPr>
              <w:numPr>
                <w:ilvl w:val="0"/>
                <w:numId w:val="8"/>
              </w:numPr>
              <w:spacing w:after="160" w:line="259" w:lineRule="auto"/>
              <w:jc w:val="both"/>
              <w:rPr>
                <w:del w:id="792" w:author="Jiří Lehejček [2]" w:date="2018-11-14T22:18:00Z"/>
              </w:rPr>
            </w:pPr>
            <w:del w:id="793" w:author="Jiří Lehejček [2]" w:date="2018-11-14T22:18:00Z">
              <w:r w:rsidRPr="000D54D2" w:rsidDel="00BC6939">
                <w:delText>Organický podíl půdy (půdní organismy, jejich činnost, hlavní zástupci, transformace, koloběh C a N v půdě, organická hmota v půdě, tvorba, složení a třídění humusu).</w:delText>
              </w:r>
            </w:del>
          </w:p>
          <w:p w14:paraId="0829E2CE" w14:textId="77777777" w:rsidR="00BD26BB" w:rsidDel="00BC6939" w:rsidRDefault="00BD26BB" w:rsidP="00BD26BB">
            <w:pPr>
              <w:numPr>
                <w:ilvl w:val="0"/>
                <w:numId w:val="8"/>
              </w:numPr>
              <w:spacing w:after="160" w:line="259" w:lineRule="auto"/>
              <w:jc w:val="both"/>
              <w:rPr>
                <w:del w:id="794" w:author="Jiří Lehejček [2]" w:date="2018-11-14T22:18:00Z"/>
              </w:rPr>
            </w:pPr>
            <w:del w:id="795" w:author="Jiří Lehejček [2]" w:date="2018-11-14T22:18:00Z">
              <w:r w:rsidRPr="000D54D2" w:rsidDel="00BC6939">
                <w:delText xml:space="preserve">Pedogenetické procesy (definice, podstata, systematika a klasifikace), diagnostické horizonty a vlastnosti půd. </w:delText>
              </w:r>
              <w:r w:rsidDel="00BC6939">
                <w:delText xml:space="preserve"> </w:delText>
              </w:r>
              <w:r w:rsidRPr="000D54D2" w:rsidDel="00BC6939">
                <w:delText>Charakteristika skupin půdních typů, klasifikace (FAO, MKSP), hlavní rysy geografie půd světa, metody průzkumu a informační systém o půdě (DZP, GIS, monitoring)</w:delText>
              </w:r>
              <w:r w:rsidDel="00BC6939">
                <w:delText>.</w:delText>
              </w:r>
            </w:del>
          </w:p>
          <w:p w14:paraId="49EEBB26" w14:textId="77777777" w:rsidR="00BD26BB" w:rsidDel="00BC6939" w:rsidRDefault="00BD26BB" w:rsidP="00495DC8">
            <w:pPr>
              <w:jc w:val="both"/>
              <w:rPr>
                <w:del w:id="796" w:author="Jiří Lehejček [2]" w:date="2018-11-14T22:18:00Z"/>
              </w:rPr>
            </w:pPr>
          </w:p>
        </w:tc>
      </w:tr>
      <w:tr w:rsidR="00BD26BB" w:rsidDel="00BC6939" w14:paraId="55E9BF12" w14:textId="77777777" w:rsidTr="00495DC8">
        <w:trPr>
          <w:trHeight w:val="241"/>
          <w:del w:id="797" w:author="Jiří Lehejček [2]" w:date="2018-11-14T22:18:00Z"/>
        </w:trPr>
        <w:tc>
          <w:tcPr>
            <w:tcW w:w="3520" w:type="dxa"/>
            <w:gridSpan w:val="2"/>
            <w:tcBorders>
              <w:top w:val="single" w:sz="4" w:space="0" w:color="000000"/>
              <w:left w:val="single" w:sz="4" w:space="0" w:color="000000"/>
              <w:bottom w:val="single" w:sz="4" w:space="0" w:color="000000"/>
              <w:right w:val="single" w:sz="4" w:space="0" w:color="000000"/>
            </w:tcBorders>
            <w:shd w:val="clear" w:color="auto" w:fill="F7CAAC"/>
          </w:tcPr>
          <w:p w14:paraId="0196CE0B" w14:textId="77777777" w:rsidR="00BD26BB" w:rsidDel="00BC6939" w:rsidRDefault="00BD26BB" w:rsidP="00495DC8">
            <w:pPr>
              <w:jc w:val="both"/>
              <w:rPr>
                <w:del w:id="798" w:author="Jiří Lehejček [2]" w:date="2018-11-14T22:18:00Z"/>
              </w:rPr>
            </w:pPr>
            <w:del w:id="799" w:author="Jiří Lehejček [2]" w:date="2018-11-14T22:18:00Z">
              <w:r w:rsidDel="00BC6939">
                <w:rPr>
                  <w:b/>
                </w:rPr>
                <w:delText>tudijní literatura a studijní pomůcky</w:delText>
              </w:r>
            </w:del>
          </w:p>
        </w:tc>
        <w:tc>
          <w:tcPr>
            <w:tcW w:w="5974" w:type="dxa"/>
            <w:gridSpan w:val="6"/>
            <w:tcBorders>
              <w:top w:val="double" w:sz="4" w:space="0" w:color="000000"/>
              <w:left w:val="single" w:sz="4" w:space="0" w:color="000000"/>
              <w:bottom w:val="double" w:sz="4" w:space="0" w:color="000000"/>
              <w:right w:val="single" w:sz="4" w:space="0" w:color="000000"/>
            </w:tcBorders>
            <w:shd w:val="clear" w:color="auto" w:fill="auto"/>
          </w:tcPr>
          <w:p w14:paraId="116B2150" w14:textId="77777777" w:rsidR="00BD26BB" w:rsidDel="00BC6939" w:rsidRDefault="00BD26BB" w:rsidP="00495DC8">
            <w:pPr>
              <w:jc w:val="both"/>
              <w:rPr>
                <w:del w:id="800" w:author="Jiří Lehejček [2]" w:date="2018-11-14T22:18:00Z"/>
              </w:rPr>
            </w:pPr>
          </w:p>
        </w:tc>
      </w:tr>
      <w:tr w:rsidR="00BD26BB" w:rsidDel="00BC6939" w14:paraId="678F7ACE" w14:textId="77777777" w:rsidTr="00495DC8">
        <w:trPr>
          <w:trHeight w:val="1365"/>
          <w:del w:id="801" w:author="Jiří Lehejček [2]" w:date="2018-11-14T22:18:00Z"/>
        </w:trPr>
        <w:tc>
          <w:tcPr>
            <w:tcW w:w="9495" w:type="dxa"/>
            <w:gridSpan w:val="8"/>
            <w:tcBorders>
              <w:top w:val="single" w:sz="4" w:space="0" w:color="000000"/>
              <w:left w:val="single" w:sz="4" w:space="0" w:color="000000"/>
              <w:bottom w:val="single" w:sz="4" w:space="0" w:color="000000"/>
              <w:right w:val="single" w:sz="4" w:space="0" w:color="000000"/>
            </w:tcBorders>
            <w:shd w:val="clear" w:color="auto" w:fill="auto"/>
          </w:tcPr>
          <w:p w14:paraId="0354060C" w14:textId="77777777" w:rsidR="00BD26BB" w:rsidDel="00BC6939" w:rsidRDefault="00BD26BB" w:rsidP="00495DC8">
            <w:pPr>
              <w:jc w:val="both"/>
              <w:rPr>
                <w:del w:id="802" w:author="Jiří Lehejček [2]" w:date="2018-11-14T22:18:00Z"/>
              </w:rPr>
            </w:pPr>
            <w:del w:id="803" w:author="Jiří Lehejček [2]" w:date="2018-11-14T22:18:00Z">
              <w:r w:rsidDel="00BC6939">
                <w:rPr>
                  <w:b/>
                </w:rPr>
                <w:delText>Povinná literatura</w:delText>
              </w:r>
            </w:del>
          </w:p>
          <w:p w14:paraId="4978B6C0" w14:textId="77777777" w:rsidR="00BD26BB" w:rsidRPr="00652250" w:rsidDel="00BC6939" w:rsidRDefault="00BD26BB" w:rsidP="00495DC8">
            <w:pPr>
              <w:ind w:left="709" w:hanging="709"/>
              <w:jc w:val="both"/>
              <w:rPr>
                <w:del w:id="804" w:author="Jiří Lehejček [2]" w:date="2018-11-14T22:18:00Z"/>
              </w:rPr>
            </w:pPr>
            <w:del w:id="805" w:author="Jiří Lehejček [2]" w:date="2018-11-14T22:18:00Z">
              <w:r w:rsidDel="00BC6939">
                <w:delText>KUKAL</w:delText>
              </w:r>
              <w:r w:rsidRPr="00652250" w:rsidDel="00BC6939">
                <w:delText>, Z.</w:delText>
              </w:r>
              <w:r w:rsidDel="00BC6939">
                <w:delText>:</w:delText>
              </w:r>
              <w:r w:rsidRPr="00652250" w:rsidDel="00BC6939">
                <w:delText xml:space="preserve"> </w:delText>
              </w:r>
              <w:r w:rsidRPr="00AC2F00" w:rsidDel="00BC6939">
                <w:rPr>
                  <w:i/>
                </w:rPr>
                <w:delText>Horninové prostředí České republiky.</w:delText>
              </w:r>
              <w:r w:rsidRPr="00652250" w:rsidDel="00BC6939">
                <w:delText xml:space="preserve"> ČGÚ Praha, 2000. 192 s.</w:delText>
              </w:r>
              <w:r w:rsidDel="00BC6939">
                <w:delText xml:space="preserve"> ISBN 80-7075-413-3.</w:delText>
              </w:r>
            </w:del>
          </w:p>
          <w:p w14:paraId="3707CD07" w14:textId="77777777" w:rsidR="00BD26BB" w:rsidRPr="00652250" w:rsidDel="00BC6939" w:rsidRDefault="00BD26BB" w:rsidP="00495DC8">
            <w:pPr>
              <w:ind w:left="709" w:hanging="709"/>
              <w:jc w:val="both"/>
              <w:rPr>
                <w:del w:id="806" w:author="Jiří Lehejček [2]" w:date="2018-11-14T22:18:00Z"/>
              </w:rPr>
            </w:pPr>
            <w:del w:id="807" w:author="Jiří Lehejček [2]" w:date="2018-11-14T22:18:00Z">
              <w:r w:rsidDel="00BC6939">
                <w:delText>KOZÁK</w:delText>
              </w:r>
              <w:r w:rsidRPr="00652250" w:rsidDel="00BC6939">
                <w:delText>, J.</w:delText>
              </w:r>
              <w:r w:rsidDel="00BC6939">
                <w:delText>:</w:delText>
              </w:r>
              <w:r w:rsidRPr="00652250" w:rsidDel="00BC6939">
                <w:delText xml:space="preserve"> </w:delText>
              </w:r>
              <w:r w:rsidRPr="00AC2F00" w:rsidDel="00BC6939">
                <w:rPr>
                  <w:i/>
                </w:rPr>
                <w:delText>Atlas půd České republiky</w:delText>
              </w:r>
              <w:r w:rsidRPr="00652250" w:rsidDel="00BC6939">
                <w:delText xml:space="preserve">. ČZU Praha, 2009. 150 s. </w:delText>
              </w:r>
            </w:del>
          </w:p>
          <w:p w14:paraId="415157E4" w14:textId="77777777" w:rsidR="00BD26BB" w:rsidDel="00BC6939" w:rsidRDefault="00BD26BB" w:rsidP="00495DC8">
            <w:pPr>
              <w:pStyle w:val="Odstavecseseznamem"/>
              <w:jc w:val="both"/>
              <w:rPr>
                <w:del w:id="808" w:author="Jiří Lehejček [2]" w:date="2018-11-14T22:18:00Z"/>
              </w:rPr>
            </w:pPr>
          </w:p>
          <w:p w14:paraId="68A59134" w14:textId="77777777" w:rsidR="00BD26BB" w:rsidDel="00BC6939" w:rsidRDefault="00BD26BB" w:rsidP="00495DC8">
            <w:pPr>
              <w:jc w:val="both"/>
              <w:rPr>
                <w:del w:id="809" w:author="Jiří Lehejček [2]" w:date="2018-11-14T22:18:00Z"/>
              </w:rPr>
            </w:pPr>
            <w:del w:id="810" w:author="Jiří Lehejček [2]" w:date="2018-11-14T22:18:00Z">
              <w:r w:rsidDel="00BC6939">
                <w:rPr>
                  <w:b/>
                </w:rPr>
                <w:delText>Doporučená literatura</w:delText>
              </w:r>
            </w:del>
          </w:p>
          <w:p w14:paraId="32C06DC1" w14:textId="77777777" w:rsidR="00BD26BB" w:rsidDel="00BC6939" w:rsidRDefault="00BD26BB" w:rsidP="00495DC8">
            <w:pPr>
              <w:ind w:left="709" w:hanging="709"/>
              <w:jc w:val="both"/>
              <w:rPr>
                <w:del w:id="811" w:author="Jiří Lehejček [2]" w:date="2018-11-14T22:18:00Z"/>
              </w:rPr>
            </w:pPr>
            <w:del w:id="812" w:author="Jiří Lehejček [2]" w:date="2018-11-14T22:18:00Z">
              <w:r w:rsidDel="00BC6939">
                <w:delText xml:space="preserve">ŠARAPATKA, B.: </w:delText>
              </w:r>
              <w:r w:rsidRPr="00AC2F00" w:rsidDel="00BC6939">
                <w:rPr>
                  <w:i/>
                </w:rPr>
                <w:delText>Pedologie a ochrana půdy.</w:delText>
              </w:r>
              <w:r w:rsidDel="00BC6939">
                <w:delText xml:space="preserve"> UP Olomouc, 2014. 230 s. </w:delText>
              </w:r>
              <w:r w:rsidRPr="00BF39E7" w:rsidDel="00BC6939">
                <w:delText>ISBN:</w:delText>
              </w:r>
              <w:r w:rsidRPr="00216BE7" w:rsidDel="00BC6939">
                <w:delText> 978-80-244-3736-1</w:delText>
              </w:r>
              <w:r w:rsidDel="00BC6939">
                <w:delText xml:space="preserve">. </w:delText>
              </w:r>
            </w:del>
          </w:p>
          <w:p w14:paraId="1B3F543D" w14:textId="77777777" w:rsidR="00BD26BB" w:rsidDel="00BC6939" w:rsidRDefault="00BD26BB" w:rsidP="00495DC8">
            <w:pPr>
              <w:jc w:val="both"/>
              <w:rPr>
                <w:del w:id="813" w:author="Jiří Lehejček [2]" w:date="2018-11-14T22:18:00Z"/>
              </w:rPr>
            </w:pPr>
          </w:p>
        </w:tc>
      </w:tr>
      <w:tr w:rsidR="00BD26BB" w:rsidDel="00BC6939" w14:paraId="3C13E95F" w14:textId="77777777" w:rsidTr="00495DC8">
        <w:trPr>
          <w:trHeight w:val="218"/>
          <w:del w:id="814" w:author="Jiří Lehejček [2]" w:date="2018-11-14T22:18:00Z"/>
        </w:trPr>
        <w:tc>
          <w:tcPr>
            <w:tcW w:w="949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06671817" w14:textId="77777777" w:rsidR="00BD26BB" w:rsidDel="00BC6939" w:rsidRDefault="00BD26BB" w:rsidP="00495DC8">
            <w:pPr>
              <w:jc w:val="center"/>
              <w:rPr>
                <w:del w:id="815" w:author="Jiří Lehejček [2]" w:date="2018-11-14T22:18:00Z"/>
                <w:b/>
              </w:rPr>
            </w:pPr>
            <w:del w:id="816" w:author="Jiří Lehejček [2]" w:date="2018-11-14T22:18:00Z">
              <w:r w:rsidDel="00BC6939">
                <w:rPr>
                  <w:b/>
                </w:rPr>
                <w:delText>Informace ke kombinované nebo distanční formě</w:delText>
              </w:r>
            </w:del>
          </w:p>
        </w:tc>
      </w:tr>
      <w:tr w:rsidR="00BD26BB" w:rsidDel="00BC6939" w14:paraId="44AEAB6B" w14:textId="77777777" w:rsidTr="00495DC8">
        <w:trPr>
          <w:trHeight w:val="191"/>
          <w:del w:id="817" w:author="Jiří Lehejček [2]" w:date="2018-11-14T22:18:00Z"/>
        </w:trPr>
        <w:tc>
          <w:tcPr>
            <w:tcW w:w="4612" w:type="dxa"/>
            <w:gridSpan w:val="3"/>
            <w:tcBorders>
              <w:top w:val="single" w:sz="2" w:space="0" w:color="000000"/>
              <w:left w:val="single" w:sz="4" w:space="0" w:color="000000"/>
              <w:bottom w:val="single" w:sz="4" w:space="0" w:color="000000"/>
              <w:right w:val="single" w:sz="4" w:space="0" w:color="000000"/>
            </w:tcBorders>
            <w:shd w:val="clear" w:color="auto" w:fill="F7CAAC"/>
          </w:tcPr>
          <w:p w14:paraId="62ECB222" w14:textId="77777777" w:rsidR="00BD26BB" w:rsidDel="00BC6939" w:rsidRDefault="00BD26BB" w:rsidP="00495DC8">
            <w:pPr>
              <w:jc w:val="both"/>
              <w:rPr>
                <w:del w:id="818" w:author="Jiří Lehejček [2]" w:date="2018-11-14T22:18:00Z"/>
              </w:rPr>
            </w:pPr>
            <w:del w:id="819" w:author="Jiří Lehejček [2]" w:date="2018-11-14T22:18:00Z">
              <w:r w:rsidDel="00BC6939">
                <w:rPr>
                  <w:b/>
                </w:rPr>
                <w:delText>Rozsah konzultací (soustředění)</w:delText>
              </w:r>
            </w:del>
          </w:p>
        </w:tc>
        <w:tc>
          <w:tcPr>
            <w:tcW w:w="856" w:type="dxa"/>
            <w:tcBorders>
              <w:top w:val="single" w:sz="2" w:space="0" w:color="000000"/>
              <w:left w:val="single" w:sz="4" w:space="0" w:color="000000"/>
              <w:bottom w:val="single" w:sz="4" w:space="0" w:color="000000"/>
              <w:right w:val="single" w:sz="4" w:space="0" w:color="000000"/>
            </w:tcBorders>
            <w:shd w:val="clear" w:color="auto" w:fill="auto"/>
          </w:tcPr>
          <w:p w14:paraId="2D7AAD47" w14:textId="77777777" w:rsidR="00BD26BB" w:rsidDel="00BC6939" w:rsidRDefault="00BD26BB" w:rsidP="00495DC8">
            <w:pPr>
              <w:jc w:val="both"/>
              <w:rPr>
                <w:del w:id="820" w:author="Jiří Lehejček [2]" w:date="2018-11-14T22:18:00Z"/>
              </w:rPr>
            </w:pPr>
          </w:p>
        </w:tc>
        <w:tc>
          <w:tcPr>
            <w:tcW w:w="4026" w:type="dxa"/>
            <w:gridSpan w:val="4"/>
            <w:tcBorders>
              <w:top w:val="single" w:sz="2" w:space="0" w:color="000000"/>
              <w:left w:val="single" w:sz="4" w:space="0" w:color="000000"/>
              <w:bottom w:val="single" w:sz="4" w:space="0" w:color="000000"/>
              <w:right w:val="single" w:sz="4" w:space="0" w:color="000000"/>
            </w:tcBorders>
            <w:shd w:val="clear" w:color="auto" w:fill="F7CAAC"/>
          </w:tcPr>
          <w:p w14:paraId="565637FC" w14:textId="77777777" w:rsidR="00BD26BB" w:rsidDel="00BC6939" w:rsidRDefault="00BD26BB" w:rsidP="00495DC8">
            <w:pPr>
              <w:jc w:val="both"/>
              <w:rPr>
                <w:del w:id="821" w:author="Jiří Lehejček [2]" w:date="2018-11-14T22:18:00Z"/>
                <w:b/>
              </w:rPr>
            </w:pPr>
            <w:del w:id="822" w:author="Jiří Lehejček [2]" w:date="2018-11-14T22:18:00Z">
              <w:r w:rsidDel="00BC6939">
                <w:rPr>
                  <w:b/>
                </w:rPr>
                <w:delText xml:space="preserve">hodin </w:delText>
              </w:r>
            </w:del>
          </w:p>
        </w:tc>
      </w:tr>
      <w:tr w:rsidR="00BD26BB" w:rsidDel="00BC6939" w14:paraId="342559D5" w14:textId="77777777" w:rsidTr="00495DC8">
        <w:trPr>
          <w:trHeight w:val="218"/>
          <w:del w:id="823" w:author="Jiří Lehejček [2]" w:date="2018-11-14T22:18:00Z"/>
        </w:trPr>
        <w:tc>
          <w:tcPr>
            <w:tcW w:w="9495" w:type="dxa"/>
            <w:gridSpan w:val="8"/>
            <w:tcBorders>
              <w:top w:val="single" w:sz="4" w:space="0" w:color="000000"/>
              <w:left w:val="single" w:sz="4" w:space="0" w:color="000000"/>
              <w:bottom w:val="single" w:sz="4" w:space="0" w:color="000000"/>
              <w:right w:val="single" w:sz="4" w:space="0" w:color="000000"/>
            </w:tcBorders>
            <w:shd w:val="clear" w:color="auto" w:fill="F7CAAC"/>
          </w:tcPr>
          <w:p w14:paraId="7BF2FEC9" w14:textId="77777777" w:rsidR="00BD26BB" w:rsidDel="00BC6939" w:rsidRDefault="00BD26BB" w:rsidP="00495DC8">
            <w:pPr>
              <w:jc w:val="both"/>
              <w:rPr>
                <w:del w:id="824" w:author="Jiří Lehejček [2]" w:date="2018-11-14T22:18:00Z"/>
                <w:b/>
              </w:rPr>
            </w:pPr>
            <w:del w:id="825" w:author="Jiří Lehejček [2]" w:date="2018-11-14T22:18:00Z">
              <w:r w:rsidDel="00BC6939">
                <w:rPr>
                  <w:b/>
                </w:rPr>
                <w:delText>Informace o způsobu kontaktu s vyučujícím</w:delText>
              </w:r>
            </w:del>
          </w:p>
        </w:tc>
      </w:tr>
      <w:tr w:rsidR="00BD26BB" w:rsidDel="00BC6939" w14:paraId="0BA71C1F" w14:textId="77777777" w:rsidTr="00495DC8">
        <w:trPr>
          <w:trHeight w:val="425"/>
          <w:del w:id="826" w:author="Jiří Lehejček [2]" w:date="2018-11-14T22:18:00Z"/>
        </w:trPr>
        <w:tc>
          <w:tcPr>
            <w:tcW w:w="9495" w:type="dxa"/>
            <w:gridSpan w:val="8"/>
            <w:tcBorders>
              <w:top w:val="single" w:sz="4" w:space="0" w:color="000000"/>
              <w:left w:val="single" w:sz="4" w:space="0" w:color="000000"/>
              <w:bottom w:val="single" w:sz="4" w:space="0" w:color="000000"/>
              <w:right w:val="single" w:sz="4" w:space="0" w:color="000000"/>
            </w:tcBorders>
            <w:shd w:val="clear" w:color="auto" w:fill="auto"/>
          </w:tcPr>
          <w:p w14:paraId="17F4211D" w14:textId="77777777" w:rsidR="00BD26BB" w:rsidDel="00BC6939" w:rsidRDefault="00BD26BB" w:rsidP="00495DC8">
            <w:pPr>
              <w:jc w:val="both"/>
              <w:rPr>
                <w:del w:id="827" w:author="Jiří Lehejček [2]" w:date="2018-11-14T22:18:00Z"/>
              </w:rPr>
            </w:pPr>
          </w:p>
        </w:tc>
      </w:tr>
    </w:tbl>
    <w:p w14:paraId="24EE88C9" w14:textId="77777777" w:rsidR="00BD26BB" w:rsidDel="0015666E" w:rsidRDefault="00BD26BB">
      <w:pPr>
        <w:spacing w:after="160" w:line="259" w:lineRule="auto"/>
        <w:rPr>
          <w:del w:id="828" w:author="Matyas Adam" w:date="2018-11-16T22:59:00Z"/>
        </w:rPr>
      </w:pPr>
    </w:p>
    <w:p w14:paraId="6E025159" w14:textId="77777777" w:rsidR="00BD26BB" w:rsidDel="0015666E" w:rsidRDefault="00BD26BB">
      <w:pPr>
        <w:spacing w:after="160" w:line="259" w:lineRule="auto"/>
        <w:rPr>
          <w:ins w:id="829" w:author="Jiří Lehejček [2]" w:date="2018-11-14T22:19:00Z"/>
          <w:del w:id="830" w:author="Matyas Adam" w:date="2018-11-16T23:00:00Z"/>
        </w:rPr>
      </w:pPr>
      <w:del w:id="831" w:author="Matyas Adam" w:date="2018-11-16T22:59:00Z">
        <w:r w:rsidDel="0015666E">
          <w:br w:type="page"/>
        </w:r>
      </w:del>
    </w:p>
    <w:p w14:paraId="69F7A45D" w14:textId="77777777" w:rsidR="00BD26BB" w:rsidDel="0015666E" w:rsidRDefault="00BD26BB">
      <w:pPr>
        <w:spacing w:after="160" w:line="259" w:lineRule="auto"/>
        <w:rPr>
          <w:del w:id="832" w:author="Matyas Adam" w:date="2018-11-16T23:00:00Z"/>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rsidRPr="00376428" w14:paraId="528705CB" w14:textId="77777777" w:rsidTr="00495DC8">
        <w:tc>
          <w:tcPr>
            <w:tcW w:w="9855" w:type="dxa"/>
            <w:gridSpan w:val="8"/>
            <w:tcBorders>
              <w:bottom w:val="double" w:sz="4" w:space="0" w:color="auto"/>
            </w:tcBorders>
            <w:shd w:val="clear" w:color="auto" w:fill="BDD6EE"/>
          </w:tcPr>
          <w:p w14:paraId="5C696650" w14:textId="77777777" w:rsidR="00BD26BB" w:rsidRPr="00321260" w:rsidRDefault="00BD26BB" w:rsidP="00495DC8">
            <w:pPr>
              <w:rPr>
                <w:b/>
                <w:sz w:val="28"/>
              </w:rPr>
            </w:pPr>
            <w:r w:rsidRPr="00321260">
              <w:rPr>
                <w:sz w:val="28"/>
              </w:rPr>
              <w:br w:type="page"/>
            </w:r>
            <w:r w:rsidRPr="00321260">
              <w:rPr>
                <w:b/>
                <w:sz w:val="28"/>
              </w:rPr>
              <w:t>B-III – Charakteristika studijního předmětu</w:t>
            </w:r>
          </w:p>
        </w:tc>
      </w:tr>
      <w:tr w:rsidR="00BD26BB" w:rsidRPr="00376428" w14:paraId="7BE6B51F" w14:textId="77777777" w:rsidTr="00495DC8">
        <w:tc>
          <w:tcPr>
            <w:tcW w:w="3086" w:type="dxa"/>
            <w:tcBorders>
              <w:top w:val="double" w:sz="4" w:space="0" w:color="auto"/>
            </w:tcBorders>
            <w:shd w:val="clear" w:color="auto" w:fill="F7CAAC"/>
          </w:tcPr>
          <w:p w14:paraId="20F62AD1" w14:textId="77777777" w:rsidR="00BD26BB" w:rsidRPr="00376428" w:rsidRDefault="00BD26BB" w:rsidP="00495DC8">
            <w:pPr>
              <w:rPr>
                <w:b/>
              </w:rPr>
            </w:pPr>
            <w:r w:rsidRPr="00376428">
              <w:rPr>
                <w:b/>
              </w:rPr>
              <w:t>Název studijního předmětu</w:t>
            </w:r>
          </w:p>
        </w:tc>
        <w:tc>
          <w:tcPr>
            <w:tcW w:w="6769" w:type="dxa"/>
            <w:gridSpan w:val="7"/>
            <w:tcBorders>
              <w:top w:val="double" w:sz="4" w:space="0" w:color="auto"/>
            </w:tcBorders>
          </w:tcPr>
          <w:p w14:paraId="1ED56740" w14:textId="77777777" w:rsidR="00BD26BB" w:rsidRPr="002D7853" w:rsidRDefault="00BD26BB" w:rsidP="00495DC8">
            <w:pPr>
              <w:rPr>
                <w:b/>
              </w:rPr>
            </w:pPr>
            <w:r w:rsidRPr="002D7853">
              <w:rPr>
                <w:b/>
              </w:rPr>
              <w:t>Anglický jazyk I</w:t>
            </w:r>
          </w:p>
        </w:tc>
      </w:tr>
      <w:tr w:rsidR="00BD26BB" w:rsidRPr="00376428" w14:paraId="0139535C" w14:textId="77777777" w:rsidTr="00495DC8">
        <w:tc>
          <w:tcPr>
            <w:tcW w:w="3086" w:type="dxa"/>
            <w:shd w:val="clear" w:color="auto" w:fill="F7CAAC"/>
          </w:tcPr>
          <w:p w14:paraId="5CBF7346" w14:textId="77777777" w:rsidR="00BD26BB" w:rsidRPr="00376428" w:rsidRDefault="00BD26BB" w:rsidP="00495DC8">
            <w:pPr>
              <w:rPr>
                <w:b/>
              </w:rPr>
            </w:pPr>
            <w:r w:rsidRPr="00376428">
              <w:rPr>
                <w:b/>
              </w:rPr>
              <w:t>Typ předmětu</w:t>
            </w:r>
          </w:p>
        </w:tc>
        <w:tc>
          <w:tcPr>
            <w:tcW w:w="3406" w:type="dxa"/>
            <w:gridSpan w:val="4"/>
          </w:tcPr>
          <w:p w14:paraId="37B63EF0" w14:textId="77777777" w:rsidR="00BD26BB" w:rsidRPr="00376428" w:rsidRDefault="00BD26BB" w:rsidP="00495DC8">
            <w:r w:rsidRPr="00376428">
              <w:t>povinný</w:t>
            </w:r>
          </w:p>
        </w:tc>
        <w:tc>
          <w:tcPr>
            <w:tcW w:w="2695" w:type="dxa"/>
            <w:gridSpan w:val="2"/>
            <w:shd w:val="clear" w:color="auto" w:fill="F7CAAC"/>
          </w:tcPr>
          <w:p w14:paraId="6599565A" w14:textId="77777777" w:rsidR="00BD26BB" w:rsidRPr="00376428" w:rsidRDefault="00BD26BB" w:rsidP="00495DC8">
            <w:r w:rsidRPr="00376428">
              <w:rPr>
                <w:b/>
              </w:rPr>
              <w:t>doporučený ročník / semestr</w:t>
            </w:r>
          </w:p>
        </w:tc>
        <w:tc>
          <w:tcPr>
            <w:tcW w:w="668" w:type="dxa"/>
          </w:tcPr>
          <w:p w14:paraId="46929A61" w14:textId="77777777" w:rsidR="00BD26BB" w:rsidRPr="00376428" w:rsidRDefault="00BD26BB" w:rsidP="00495DC8">
            <w:r w:rsidRPr="00376428">
              <w:t>1/LS</w:t>
            </w:r>
          </w:p>
        </w:tc>
      </w:tr>
      <w:tr w:rsidR="00BD26BB" w:rsidRPr="00376428" w14:paraId="66CAB902" w14:textId="77777777" w:rsidTr="00495DC8">
        <w:tc>
          <w:tcPr>
            <w:tcW w:w="3086" w:type="dxa"/>
            <w:shd w:val="clear" w:color="auto" w:fill="F7CAAC"/>
          </w:tcPr>
          <w:p w14:paraId="0F3F94EA" w14:textId="77777777" w:rsidR="00BD26BB" w:rsidRPr="00376428" w:rsidRDefault="00BD26BB" w:rsidP="00495DC8">
            <w:pPr>
              <w:rPr>
                <w:b/>
              </w:rPr>
            </w:pPr>
            <w:r w:rsidRPr="00376428">
              <w:rPr>
                <w:b/>
              </w:rPr>
              <w:t>Rozsah studijního předmětu</w:t>
            </w:r>
          </w:p>
        </w:tc>
        <w:tc>
          <w:tcPr>
            <w:tcW w:w="1701" w:type="dxa"/>
            <w:gridSpan w:val="2"/>
          </w:tcPr>
          <w:p w14:paraId="15409A19" w14:textId="77777777" w:rsidR="00BD26BB" w:rsidRPr="00376428" w:rsidRDefault="00BD26BB" w:rsidP="00495DC8">
            <w:r w:rsidRPr="00376428">
              <w:t>28</w:t>
            </w:r>
            <w:r>
              <w:t>s</w:t>
            </w:r>
          </w:p>
        </w:tc>
        <w:tc>
          <w:tcPr>
            <w:tcW w:w="889" w:type="dxa"/>
            <w:shd w:val="clear" w:color="auto" w:fill="F7CAAC"/>
          </w:tcPr>
          <w:p w14:paraId="6A645BD4" w14:textId="77777777" w:rsidR="00BD26BB" w:rsidRPr="00376428" w:rsidRDefault="00BD26BB" w:rsidP="00495DC8">
            <w:pPr>
              <w:rPr>
                <w:b/>
              </w:rPr>
            </w:pPr>
            <w:r w:rsidRPr="00376428">
              <w:rPr>
                <w:b/>
              </w:rPr>
              <w:t xml:space="preserve">hod. </w:t>
            </w:r>
          </w:p>
        </w:tc>
        <w:tc>
          <w:tcPr>
            <w:tcW w:w="816" w:type="dxa"/>
          </w:tcPr>
          <w:p w14:paraId="2723B2B0" w14:textId="5FE12A85" w:rsidR="00BD26BB" w:rsidRPr="00376428" w:rsidRDefault="00BD26BB" w:rsidP="00495DC8">
            <w:del w:id="833" w:author="PS" w:date="2018-11-25T12:53:00Z">
              <w:r w:rsidRPr="00376428" w:rsidDel="00373E05">
                <w:delText>2</w:delText>
              </w:r>
            </w:del>
            <w:ins w:id="834" w:author="PS" w:date="2018-11-25T12:53:00Z">
              <w:r w:rsidR="00373E05">
                <w:t>28</w:t>
              </w:r>
            </w:ins>
          </w:p>
        </w:tc>
        <w:tc>
          <w:tcPr>
            <w:tcW w:w="2156" w:type="dxa"/>
            <w:shd w:val="clear" w:color="auto" w:fill="F7CAAC"/>
          </w:tcPr>
          <w:p w14:paraId="1F8AE3DB" w14:textId="77777777" w:rsidR="00BD26BB" w:rsidRPr="00376428" w:rsidRDefault="00BD26BB" w:rsidP="00495DC8">
            <w:pPr>
              <w:rPr>
                <w:b/>
              </w:rPr>
            </w:pPr>
            <w:r w:rsidRPr="00376428">
              <w:rPr>
                <w:b/>
              </w:rPr>
              <w:t>kreditů</w:t>
            </w:r>
          </w:p>
        </w:tc>
        <w:tc>
          <w:tcPr>
            <w:tcW w:w="1207" w:type="dxa"/>
            <w:gridSpan w:val="2"/>
          </w:tcPr>
          <w:p w14:paraId="2E53FAD6" w14:textId="77777777" w:rsidR="00BD26BB" w:rsidRPr="00376428" w:rsidRDefault="00BD26BB" w:rsidP="00495DC8">
            <w:ins w:id="835" w:author="Matyas Adam" w:date="2018-11-17T01:33:00Z">
              <w:r>
                <w:t>3</w:t>
              </w:r>
            </w:ins>
          </w:p>
        </w:tc>
      </w:tr>
      <w:tr w:rsidR="00BD26BB" w:rsidRPr="00376428" w14:paraId="30DF3B25" w14:textId="77777777" w:rsidTr="00495DC8">
        <w:tc>
          <w:tcPr>
            <w:tcW w:w="3086" w:type="dxa"/>
            <w:shd w:val="clear" w:color="auto" w:fill="F7CAAC"/>
          </w:tcPr>
          <w:p w14:paraId="0A2876B1" w14:textId="77777777" w:rsidR="00BD26BB" w:rsidRPr="00376428" w:rsidRDefault="00BD26BB" w:rsidP="00495DC8">
            <w:pPr>
              <w:rPr>
                <w:b/>
              </w:rPr>
            </w:pPr>
            <w:r w:rsidRPr="00376428">
              <w:rPr>
                <w:b/>
              </w:rPr>
              <w:t>Prerekvizity, korekvizity, ekvivalence</w:t>
            </w:r>
          </w:p>
        </w:tc>
        <w:tc>
          <w:tcPr>
            <w:tcW w:w="6769" w:type="dxa"/>
            <w:gridSpan w:val="7"/>
          </w:tcPr>
          <w:p w14:paraId="4D5E2C88" w14:textId="77777777" w:rsidR="00BD26BB" w:rsidRPr="00376428" w:rsidRDefault="00BD26BB" w:rsidP="00495DC8"/>
        </w:tc>
      </w:tr>
      <w:tr w:rsidR="00BD26BB" w:rsidRPr="00376428" w14:paraId="37725F5B" w14:textId="77777777" w:rsidTr="00495DC8">
        <w:tc>
          <w:tcPr>
            <w:tcW w:w="3086" w:type="dxa"/>
            <w:shd w:val="clear" w:color="auto" w:fill="F7CAAC"/>
          </w:tcPr>
          <w:p w14:paraId="7EECB6D5" w14:textId="77777777" w:rsidR="00BD26BB" w:rsidRPr="00376428" w:rsidRDefault="00BD26BB" w:rsidP="00495DC8">
            <w:pPr>
              <w:rPr>
                <w:b/>
              </w:rPr>
            </w:pPr>
            <w:r w:rsidRPr="00376428">
              <w:rPr>
                <w:b/>
              </w:rPr>
              <w:t>Způsob ověření studijních výsledků</w:t>
            </w:r>
          </w:p>
        </w:tc>
        <w:tc>
          <w:tcPr>
            <w:tcW w:w="3406" w:type="dxa"/>
            <w:gridSpan w:val="4"/>
          </w:tcPr>
          <w:p w14:paraId="5A2EF2A7" w14:textId="77777777" w:rsidR="00BD26BB" w:rsidRPr="00376428" w:rsidRDefault="00BD26BB" w:rsidP="00495DC8">
            <w:ins w:id="836" w:author="Matyas Adam" w:date="2018-11-16T10:57:00Z">
              <w:r>
                <w:t>Z</w:t>
              </w:r>
            </w:ins>
            <w:del w:id="837" w:author="Matyas Adam" w:date="2018-11-16T10:57:00Z">
              <w:r w:rsidRPr="00376428" w:rsidDel="00771C56">
                <w:delText>z</w:delText>
              </w:r>
            </w:del>
            <w:r w:rsidRPr="00376428">
              <w:t>ápočet</w:t>
            </w:r>
          </w:p>
        </w:tc>
        <w:tc>
          <w:tcPr>
            <w:tcW w:w="2156" w:type="dxa"/>
            <w:shd w:val="clear" w:color="auto" w:fill="F7CAAC"/>
          </w:tcPr>
          <w:p w14:paraId="561FD273" w14:textId="77777777" w:rsidR="00BD26BB" w:rsidRPr="00376428" w:rsidRDefault="00BD26BB" w:rsidP="00495DC8">
            <w:pPr>
              <w:rPr>
                <w:b/>
              </w:rPr>
            </w:pPr>
            <w:r w:rsidRPr="00376428">
              <w:rPr>
                <w:b/>
              </w:rPr>
              <w:t>Forma výuky</w:t>
            </w:r>
          </w:p>
        </w:tc>
        <w:tc>
          <w:tcPr>
            <w:tcW w:w="1207" w:type="dxa"/>
            <w:gridSpan w:val="2"/>
          </w:tcPr>
          <w:p w14:paraId="1DD96131" w14:textId="3E1D76B2" w:rsidR="00BD26BB" w:rsidRPr="00376428" w:rsidRDefault="00BD26BB" w:rsidP="00495DC8">
            <w:del w:id="838" w:author="PS" w:date="2018-11-25T13:57:00Z">
              <w:r w:rsidRPr="00376428" w:rsidDel="002B7EA6">
                <w:delText>S</w:delText>
              </w:r>
            </w:del>
            <w:ins w:id="839" w:author="PS" w:date="2018-11-25T13:57:00Z">
              <w:r w:rsidR="002B7EA6">
                <w:t>semináře</w:t>
              </w:r>
            </w:ins>
          </w:p>
        </w:tc>
      </w:tr>
      <w:tr w:rsidR="00BD26BB" w:rsidRPr="00376428" w14:paraId="12359B71" w14:textId="77777777" w:rsidTr="00495DC8">
        <w:tc>
          <w:tcPr>
            <w:tcW w:w="3086" w:type="dxa"/>
            <w:shd w:val="clear" w:color="auto" w:fill="F7CAAC"/>
          </w:tcPr>
          <w:p w14:paraId="39C0F5A2" w14:textId="77777777" w:rsidR="00BD26BB" w:rsidRPr="00376428" w:rsidRDefault="00BD26BB" w:rsidP="00495DC8">
            <w:pPr>
              <w:rPr>
                <w:b/>
              </w:rPr>
            </w:pPr>
            <w:r w:rsidRPr="00376428">
              <w:rPr>
                <w:b/>
              </w:rPr>
              <w:t>Forma způsobu ověření studijních výsledků a další požadavky na studenta</w:t>
            </w:r>
          </w:p>
        </w:tc>
        <w:tc>
          <w:tcPr>
            <w:tcW w:w="6769" w:type="dxa"/>
            <w:gridSpan w:val="7"/>
            <w:tcBorders>
              <w:bottom w:val="nil"/>
            </w:tcBorders>
          </w:tcPr>
          <w:p w14:paraId="3A9C1DF2" w14:textId="77777777" w:rsidR="00BD26BB" w:rsidRPr="00376428" w:rsidRDefault="00BD26BB" w:rsidP="00495DC8">
            <w:ins w:id="840" w:author="Matyas Adam" w:date="2018-11-16T10:59:00Z">
              <w:r w:rsidRPr="00376428">
                <w:t>Aktivní účast na seminářích (80%), domácí příprava, písemný test.</w:t>
              </w:r>
            </w:ins>
          </w:p>
        </w:tc>
      </w:tr>
      <w:tr w:rsidR="00BD26BB" w:rsidRPr="00376428" w14:paraId="618781EB" w14:textId="77777777" w:rsidTr="00495DC8">
        <w:trPr>
          <w:trHeight w:val="554"/>
        </w:trPr>
        <w:tc>
          <w:tcPr>
            <w:tcW w:w="9855" w:type="dxa"/>
            <w:gridSpan w:val="8"/>
            <w:tcBorders>
              <w:top w:val="nil"/>
            </w:tcBorders>
          </w:tcPr>
          <w:p w14:paraId="2D98FF51" w14:textId="77777777" w:rsidR="00BD26BB" w:rsidRPr="00376428" w:rsidRDefault="00BD26BB" w:rsidP="00495DC8">
            <w:del w:id="841" w:author="Matyas Adam" w:date="2018-11-16T10:59:00Z">
              <w:r w:rsidRPr="00376428" w:rsidDel="00771C56">
                <w:delText>Aktivní účast na seminářích (80%), domácí příprava, písemný test.</w:delText>
              </w:r>
            </w:del>
          </w:p>
        </w:tc>
      </w:tr>
      <w:tr w:rsidR="00BD26BB" w:rsidRPr="00376428" w14:paraId="43599ACF" w14:textId="77777777" w:rsidTr="00495DC8">
        <w:trPr>
          <w:trHeight w:val="197"/>
        </w:trPr>
        <w:tc>
          <w:tcPr>
            <w:tcW w:w="3086" w:type="dxa"/>
            <w:tcBorders>
              <w:top w:val="nil"/>
            </w:tcBorders>
            <w:shd w:val="clear" w:color="auto" w:fill="F7CAAC"/>
          </w:tcPr>
          <w:p w14:paraId="268FF6C1" w14:textId="77777777" w:rsidR="00BD26BB" w:rsidRPr="00376428" w:rsidRDefault="00BD26BB" w:rsidP="00495DC8">
            <w:pPr>
              <w:rPr>
                <w:b/>
              </w:rPr>
            </w:pPr>
            <w:r w:rsidRPr="00376428">
              <w:rPr>
                <w:b/>
              </w:rPr>
              <w:t>Garant předmětu</w:t>
            </w:r>
          </w:p>
        </w:tc>
        <w:tc>
          <w:tcPr>
            <w:tcW w:w="6769" w:type="dxa"/>
            <w:gridSpan w:val="7"/>
            <w:tcBorders>
              <w:top w:val="nil"/>
            </w:tcBorders>
          </w:tcPr>
          <w:p w14:paraId="7BFA108B" w14:textId="77777777" w:rsidR="00BD26BB" w:rsidRPr="00376428" w:rsidRDefault="00BD26BB" w:rsidP="00495DC8">
            <w:r w:rsidRPr="00376428">
              <w:t>Mgr. et Mgr. Kateřina Pitrová, Ph.D., BBA</w:t>
            </w:r>
          </w:p>
        </w:tc>
      </w:tr>
      <w:tr w:rsidR="00BD26BB" w:rsidRPr="00376428" w14:paraId="0E0F5A3A" w14:textId="77777777" w:rsidTr="00495DC8">
        <w:trPr>
          <w:trHeight w:val="243"/>
        </w:trPr>
        <w:tc>
          <w:tcPr>
            <w:tcW w:w="3086" w:type="dxa"/>
            <w:tcBorders>
              <w:top w:val="nil"/>
            </w:tcBorders>
            <w:shd w:val="clear" w:color="auto" w:fill="F7CAAC"/>
          </w:tcPr>
          <w:p w14:paraId="5F94C9D8" w14:textId="77777777" w:rsidR="00BD26BB" w:rsidRPr="00376428" w:rsidRDefault="00BD26BB" w:rsidP="00495DC8">
            <w:pPr>
              <w:rPr>
                <w:b/>
              </w:rPr>
            </w:pPr>
            <w:r w:rsidRPr="00376428">
              <w:rPr>
                <w:b/>
              </w:rPr>
              <w:t>Zapojení garanta do výuky předmětu</w:t>
            </w:r>
          </w:p>
        </w:tc>
        <w:tc>
          <w:tcPr>
            <w:tcW w:w="6769" w:type="dxa"/>
            <w:gridSpan w:val="7"/>
            <w:tcBorders>
              <w:top w:val="nil"/>
            </w:tcBorders>
          </w:tcPr>
          <w:p w14:paraId="6A104AB8" w14:textId="77777777" w:rsidR="00BD26BB" w:rsidRPr="00376428" w:rsidRDefault="00BD26BB" w:rsidP="00495DC8">
            <w:ins w:id="842" w:author="Matyas Adam" w:date="2018-11-16T11:20:00Z">
              <w:r w:rsidRPr="00D4222D">
                <w:t xml:space="preserve">Garant stanovuje koncepci předmětu, podílí se </w:t>
              </w:r>
              <w:r>
                <w:t>na cvičeních</w:t>
              </w:r>
              <w:r w:rsidRPr="00D4222D">
                <w:t xml:space="preserve"> v rozsahu </w:t>
              </w:r>
              <w:r>
                <w:t>100 %.</w:t>
              </w:r>
            </w:ins>
            <w:del w:id="843" w:author="Matyas Adam" w:date="2018-11-16T11:20:00Z">
              <w:r w:rsidDel="00F47FE4">
                <w:delText>Vede semináře</w:delText>
              </w:r>
            </w:del>
          </w:p>
        </w:tc>
      </w:tr>
      <w:tr w:rsidR="00BD26BB" w:rsidRPr="00376428" w14:paraId="1C17BC52" w14:textId="77777777" w:rsidTr="00495DC8">
        <w:tc>
          <w:tcPr>
            <w:tcW w:w="3086" w:type="dxa"/>
            <w:shd w:val="clear" w:color="auto" w:fill="F7CAAC"/>
          </w:tcPr>
          <w:p w14:paraId="7E050D54" w14:textId="77777777" w:rsidR="00BD26BB" w:rsidRPr="00376428" w:rsidRDefault="00BD26BB" w:rsidP="00495DC8">
            <w:pPr>
              <w:rPr>
                <w:b/>
              </w:rPr>
            </w:pPr>
            <w:r w:rsidRPr="00376428">
              <w:rPr>
                <w:b/>
              </w:rPr>
              <w:t>Vyučující</w:t>
            </w:r>
          </w:p>
        </w:tc>
        <w:tc>
          <w:tcPr>
            <w:tcW w:w="6769" w:type="dxa"/>
            <w:gridSpan w:val="7"/>
            <w:tcBorders>
              <w:bottom w:val="nil"/>
            </w:tcBorders>
          </w:tcPr>
          <w:p w14:paraId="22DD3A71" w14:textId="77777777" w:rsidR="00BD26BB" w:rsidRPr="00376428" w:rsidRDefault="00BD26BB" w:rsidP="00495DC8">
            <w:r w:rsidRPr="00376428">
              <w:t>Mgr. et Mgr. Kateřina Pitrová, Ph.D., BBA</w:t>
            </w:r>
            <w:ins w:id="844" w:author="Matyas Adam" w:date="2018-11-16T11:19:00Z">
              <w:r>
                <w:t xml:space="preserve"> (100</w:t>
              </w:r>
              <w:r>
                <w:rPr>
                  <w:lang w:val="en-GB"/>
                </w:rPr>
                <w:t xml:space="preserve"> </w:t>
              </w:r>
              <w:r>
                <w:t>%)</w:t>
              </w:r>
            </w:ins>
          </w:p>
        </w:tc>
      </w:tr>
      <w:tr w:rsidR="00BD26BB" w:rsidRPr="00376428" w14:paraId="050CFA81" w14:textId="77777777" w:rsidTr="00495DC8">
        <w:trPr>
          <w:trHeight w:val="554"/>
        </w:trPr>
        <w:tc>
          <w:tcPr>
            <w:tcW w:w="9855" w:type="dxa"/>
            <w:gridSpan w:val="8"/>
            <w:tcBorders>
              <w:top w:val="nil"/>
            </w:tcBorders>
          </w:tcPr>
          <w:p w14:paraId="55A06344" w14:textId="77777777" w:rsidR="00BD26BB" w:rsidRPr="00376428" w:rsidRDefault="00BD26BB" w:rsidP="00495DC8"/>
        </w:tc>
      </w:tr>
      <w:tr w:rsidR="00BD26BB" w:rsidRPr="00376428" w14:paraId="2C2E6842" w14:textId="77777777" w:rsidTr="00495DC8">
        <w:tc>
          <w:tcPr>
            <w:tcW w:w="3086" w:type="dxa"/>
            <w:shd w:val="clear" w:color="auto" w:fill="F7CAAC"/>
          </w:tcPr>
          <w:p w14:paraId="5DF2CF53" w14:textId="77777777" w:rsidR="00BD26BB" w:rsidRPr="00376428" w:rsidRDefault="00BD26BB" w:rsidP="00495DC8">
            <w:pPr>
              <w:rPr>
                <w:b/>
              </w:rPr>
            </w:pPr>
            <w:r w:rsidRPr="00376428">
              <w:rPr>
                <w:b/>
              </w:rPr>
              <w:t>Stručná anotace předmětu</w:t>
            </w:r>
          </w:p>
        </w:tc>
        <w:tc>
          <w:tcPr>
            <w:tcW w:w="6769" w:type="dxa"/>
            <w:gridSpan w:val="7"/>
            <w:tcBorders>
              <w:bottom w:val="nil"/>
            </w:tcBorders>
          </w:tcPr>
          <w:p w14:paraId="4708804A" w14:textId="77777777" w:rsidR="00BD26BB" w:rsidRPr="00376428" w:rsidRDefault="00BD26BB" w:rsidP="00495DC8"/>
        </w:tc>
      </w:tr>
      <w:tr w:rsidR="00BD26BB" w:rsidRPr="00376428" w14:paraId="19101D1E" w14:textId="77777777" w:rsidTr="00495DC8">
        <w:trPr>
          <w:trHeight w:val="3938"/>
        </w:trPr>
        <w:tc>
          <w:tcPr>
            <w:tcW w:w="9855" w:type="dxa"/>
            <w:gridSpan w:val="8"/>
            <w:tcBorders>
              <w:top w:val="nil"/>
              <w:bottom w:val="single" w:sz="12" w:space="0" w:color="auto"/>
            </w:tcBorders>
          </w:tcPr>
          <w:p w14:paraId="0B62697F" w14:textId="77777777" w:rsidR="00BD26BB" w:rsidRDefault="00BD26BB" w:rsidP="00495DC8">
            <w:pPr>
              <w:rPr>
                <w:ins w:id="845" w:author="Matyas Adam" w:date="2018-11-16T11:17:00Z"/>
              </w:rPr>
            </w:pPr>
            <w:r w:rsidRPr="00376428">
              <w:t>Studenti si prohloubí komplex jazykových dovedností (čtení, poslech, mluvení, psaní) umožňující samostatné jednání v cizojazyčných komunikačních situacích. Studenti si budou rozšiřovat odbornou slovní zásobu z oblasti environmentální bezpečnosti. Důraz je kladen i na samostatnou práci. Průběh studia je zaměřen na objasňování praktického jazyka, procvičování, upevňování, rozvoj a kontrolu jazykových dovedností s využitím moderních technologií s cílem dosáhnout konečné úrovně B2 podle SERR. Znalosti získané studiem anglického jazyka budou aplikovatelné v odborných předmětech, pomohou studentovi čerpat informace z cizojazyčných zdrojů. Studenti budou schopni komunikovat v anglickém jazyce s odborníky ze zahraničí při odborných setkáních v rámci řešení environmentální problematiky.</w:t>
            </w:r>
          </w:p>
          <w:p w14:paraId="5975E57B" w14:textId="77777777" w:rsidR="00BD26BB" w:rsidRDefault="00BD26BB" w:rsidP="00495DC8">
            <w:pPr>
              <w:rPr>
                <w:ins w:id="846" w:author="Matyas Adam" w:date="2018-11-16T11:17:00Z"/>
              </w:rPr>
            </w:pPr>
          </w:p>
          <w:p w14:paraId="1AF1904E" w14:textId="77777777" w:rsidR="00BD26BB" w:rsidRPr="00F47FE4" w:rsidRDefault="00BD26BB" w:rsidP="00495DC8">
            <w:pPr>
              <w:rPr>
                <w:u w:val="single"/>
                <w:rPrChange w:id="847" w:author="Matyas Adam" w:date="2018-11-16T11:17:00Z">
                  <w:rPr/>
                </w:rPrChange>
              </w:rPr>
            </w:pPr>
            <w:ins w:id="848" w:author="Matyas Adam" w:date="2018-11-16T11:17:00Z">
              <w:r w:rsidRPr="00F47FE4">
                <w:rPr>
                  <w:u w:val="single"/>
                  <w:rPrChange w:id="849" w:author="Matyas Adam" w:date="2018-11-16T11:17:00Z">
                    <w:rPr/>
                  </w:rPrChange>
                </w:rPr>
                <w:t>Hlavní témata:</w:t>
              </w:r>
            </w:ins>
          </w:p>
          <w:p w14:paraId="4039B409" w14:textId="77777777" w:rsidR="00BD26BB" w:rsidRPr="00376428" w:rsidRDefault="00BD26BB">
            <w:pPr>
              <w:numPr>
                <w:ilvl w:val="0"/>
                <w:numId w:val="61"/>
              </w:numPr>
              <w:rPr>
                <w:lang w:val="en-GB"/>
              </w:rPr>
              <w:pPrChange w:id="850" w:author="PS" w:date="2018-11-25T12:51:00Z">
                <w:pPr>
                  <w:numPr>
                    <w:numId w:val="19"/>
                  </w:numPr>
                  <w:ind w:left="720" w:hanging="360"/>
                </w:pPr>
              </w:pPrChange>
            </w:pPr>
            <w:r w:rsidRPr="00376428">
              <w:rPr>
                <w:lang w:val="en-GB"/>
              </w:rPr>
              <w:t>Present Simple and Present Continuous.</w:t>
            </w:r>
          </w:p>
          <w:p w14:paraId="00BCA3DA" w14:textId="77777777" w:rsidR="00BD26BB" w:rsidRPr="00376428" w:rsidRDefault="00BD26BB">
            <w:pPr>
              <w:numPr>
                <w:ilvl w:val="0"/>
                <w:numId w:val="61"/>
              </w:numPr>
              <w:rPr>
                <w:lang w:val="en-GB"/>
              </w:rPr>
              <w:pPrChange w:id="851" w:author="PS" w:date="2018-11-25T12:51:00Z">
                <w:pPr>
                  <w:numPr>
                    <w:numId w:val="19"/>
                  </w:numPr>
                  <w:ind w:left="720" w:hanging="360"/>
                </w:pPr>
              </w:pPrChange>
            </w:pPr>
            <w:r w:rsidRPr="00376428">
              <w:rPr>
                <w:lang w:val="en-GB"/>
              </w:rPr>
              <w:t>Social networks and the Internet.</w:t>
            </w:r>
          </w:p>
          <w:p w14:paraId="5FE688DB" w14:textId="77777777" w:rsidR="00BD26BB" w:rsidRPr="00376428" w:rsidRDefault="00BD26BB">
            <w:pPr>
              <w:numPr>
                <w:ilvl w:val="0"/>
                <w:numId w:val="61"/>
              </w:numPr>
              <w:rPr>
                <w:lang w:val="en-GB"/>
              </w:rPr>
              <w:pPrChange w:id="852" w:author="PS" w:date="2018-11-25T12:51:00Z">
                <w:pPr>
                  <w:numPr>
                    <w:numId w:val="19"/>
                  </w:numPr>
                  <w:ind w:left="720" w:hanging="360"/>
                </w:pPr>
              </w:pPrChange>
            </w:pPr>
            <w:r w:rsidRPr="00376428">
              <w:rPr>
                <w:lang w:val="en-GB"/>
              </w:rPr>
              <w:t>Writing a professional profile.</w:t>
            </w:r>
          </w:p>
          <w:p w14:paraId="2A1D2F46" w14:textId="77777777" w:rsidR="00BD26BB" w:rsidRPr="00376428" w:rsidRDefault="00BD26BB">
            <w:pPr>
              <w:numPr>
                <w:ilvl w:val="0"/>
                <w:numId w:val="61"/>
              </w:numPr>
              <w:rPr>
                <w:lang w:val="en-GB"/>
              </w:rPr>
              <w:pPrChange w:id="853" w:author="PS" w:date="2018-11-25T12:51:00Z">
                <w:pPr>
                  <w:numPr>
                    <w:numId w:val="19"/>
                  </w:numPr>
                  <w:ind w:left="720" w:hanging="360"/>
                </w:pPr>
              </w:pPrChange>
            </w:pPr>
            <w:r w:rsidRPr="00376428">
              <w:rPr>
                <w:lang w:val="en-GB"/>
              </w:rPr>
              <w:t>Networking.</w:t>
            </w:r>
          </w:p>
          <w:p w14:paraId="3CAB5D15" w14:textId="77777777" w:rsidR="00BD26BB" w:rsidRPr="00376428" w:rsidRDefault="00BD26BB">
            <w:pPr>
              <w:numPr>
                <w:ilvl w:val="0"/>
                <w:numId w:val="61"/>
              </w:numPr>
              <w:rPr>
                <w:lang w:val="en-GB"/>
              </w:rPr>
              <w:pPrChange w:id="854" w:author="PS" w:date="2018-11-25T12:51:00Z">
                <w:pPr>
                  <w:numPr>
                    <w:numId w:val="19"/>
                  </w:numPr>
                  <w:ind w:left="720" w:hanging="360"/>
                </w:pPr>
              </w:pPrChange>
            </w:pPr>
            <w:r w:rsidRPr="00376428">
              <w:rPr>
                <w:lang w:val="en-GB"/>
              </w:rPr>
              <w:t>Past Simple.</w:t>
            </w:r>
          </w:p>
          <w:p w14:paraId="151EC181" w14:textId="77777777" w:rsidR="00BD26BB" w:rsidRPr="00376428" w:rsidRDefault="00BD26BB">
            <w:pPr>
              <w:numPr>
                <w:ilvl w:val="0"/>
                <w:numId w:val="61"/>
              </w:numPr>
              <w:rPr>
                <w:lang w:val="en-GB"/>
              </w:rPr>
              <w:pPrChange w:id="855" w:author="PS" w:date="2018-11-25T12:51:00Z">
                <w:pPr>
                  <w:numPr>
                    <w:numId w:val="19"/>
                  </w:numPr>
                  <w:ind w:left="720" w:hanging="360"/>
                </w:pPr>
              </w:pPrChange>
            </w:pPr>
            <w:r w:rsidRPr="00376428">
              <w:rPr>
                <w:lang w:val="en-GB"/>
              </w:rPr>
              <w:t>Starting a new business.</w:t>
            </w:r>
          </w:p>
          <w:p w14:paraId="57F2214B" w14:textId="77777777" w:rsidR="00BD26BB" w:rsidRPr="00376428" w:rsidRDefault="00BD26BB">
            <w:pPr>
              <w:numPr>
                <w:ilvl w:val="0"/>
                <w:numId w:val="61"/>
              </w:numPr>
              <w:rPr>
                <w:lang w:val="en-GB"/>
              </w:rPr>
              <w:pPrChange w:id="856" w:author="PS" w:date="2018-11-25T12:51:00Z">
                <w:pPr>
                  <w:numPr>
                    <w:numId w:val="19"/>
                  </w:numPr>
                  <w:ind w:left="720" w:hanging="360"/>
                </w:pPr>
              </w:pPrChange>
            </w:pPr>
            <w:r w:rsidRPr="00376428">
              <w:rPr>
                <w:lang w:val="en-GB"/>
              </w:rPr>
              <w:t>Phrasal verbs.</w:t>
            </w:r>
          </w:p>
          <w:p w14:paraId="7EF41342" w14:textId="77777777" w:rsidR="00BD26BB" w:rsidRPr="00376428" w:rsidRDefault="00BD26BB">
            <w:pPr>
              <w:numPr>
                <w:ilvl w:val="0"/>
                <w:numId w:val="61"/>
              </w:numPr>
              <w:rPr>
                <w:lang w:val="en-GB"/>
              </w:rPr>
              <w:pPrChange w:id="857" w:author="PS" w:date="2018-11-25T12:51:00Z">
                <w:pPr>
                  <w:numPr>
                    <w:numId w:val="19"/>
                  </w:numPr>
                  <w:ind w:left="720" w:hanging="360"/>
                </w:pPr>
              </w:pPrChange>
            </w:pPr>
            <w:r w:rsidRPr="00376428">
              <w:rPr>
                <w:lang w:val="en-GB"/>
              </w:rPr>
              <w:t>Team meetings.</w:t>
            </w:r>
          </w:p>
          <w:p w14:paraId="7493C315" w14:textId="77777777" w:rsidR="00BD26BB" w:rsidRPr="00376428" w:rsidRDefault="00BD26BB">
            <w:pPr>
              <w:numPr>
                <w:ilvl w:val="0"/>
                <w:numId w:val="61"/>
              </w:numPr>
              <w:rPr>
                <w:lang w:val="en-GB"/>
              </w:rPr>
              <w:pPrChange w:id="858" w:author="PS" w:date="2018-11-25T12:51:00Z">
                <w:pPr>
                  <w:numPr>
                    <w:numId w:val="19"/>
                  </w:numPr>
                  <w:ind w:left="720" w:hanging="360"/>
                </w:pPr>
              </w:pPrChange>
            </w:pPr>
            <w:r w:rsidRPr="00376428">
              <w:rPr>
                <w:lang w:val="en-GB"/>
              </w:rPr>
              <w:t>Checking progress.</w:t>
            </w:r>
          </w:p>
          <w:p w14:paraId="63B0036C" w14:textId="77777777" w:rsidR="00BD26BB" w:rsidRPr="00376428" w:rsidRDefault="00BD26BB">
            <w:pPr>
              <w:numPr>
                <w:ilvl w:val="0"/>
                <w:numId w:val="61"/>
              </w:numPr>
              <w:rPr>
                <w:lang w:val="en-GB"/>
              </w:rPr>
              <w:pPrChange w:id="859" w:author="PS" w:date="2018-11-25T12:51:00Z">
                <w:pPr>
                  <w:numPr>
                    <w:numId w:val="19"/>
                  </w:numPr>
                  <w:ind w:left="720" w:hanging="360"/>
                </w:pPr>
              </w:pPrChange>
            </w:pPr>
            <w:r w:rsidRPr="00376428">
              <w:rPr>
                <w:lang w:val="en-GB"/>
              </w:rPr>
              <w:t>Delegating tasks.</w:t>
            </w:r>
          </w:p>
          <w:p w14:paraId="72803DBE" w14:textId="77777777" w:rsidR="00BD26BB" w:rsidRPr="00376428" w:rsidRDefault="00BD26BB">
            <w:pPr>
              <w:numPr>
                <w:ilvl w:val="0"/>
                <w:numId w:val="61"/>
              </w:numPr>
              <w:rPr>
                <w:lang w:val="en-GB"/>
              </w:rPr>
              <w:pPrChange w:id="860" w:author="PS" w:date="2018-11-25T12:51:00Z">
                <w:pPr>
                  <w:numPr>
                    <w:numId w:val="19"/>
                  </w:numPr>
                  <w:ind w:left="720" w:hanging="360"/>
                </w:pPr>
              </w:pPrChange>
            </w:pPr>
            <w:r w:rsidRPr="00376428">
              <w:rPr>
                <w:lang w:val="en-GB"/>
              </w:rPr>
              <w:t>Present Perfect Simple and Continuous.</w:t>
            </w:r>
          </w:p>
          <w:p w14:paraId="3CCD975D" w14:textId="77777777" w:rsidR="00BD26BB" w:rsidRPr="00376428" w:rsidRDefault="00BD26BB">
            <w:pPr>
              <w:numPr>
                <w:ilvl w:val="0"/>
                <w:numId w:val="61"/>
              </w:numPr>
              <w:rPr>
                <w:lang w:val="en-GB"/>
              </w:rPr>
              <w:pPrChange w:id="861" w:author="PS" w:date="2018-11-25T12:51:00Z">
                <w:pPr>
                  <w:numPr>
                    <w:numId w:val="19"/>
                  </w:numPr>
                  <w:ind w:left="720" w:hanging="360"/>
                </w:pPr>
              </w:pPrChange>
            </w:pPr>
            <w:r w:rsidRPr="00376428">
              <w:rPr>
                <w:lang w:val="en-GB"/>
              </w:rPr>
              <w:t>Will, may, might, be likely.</w:t>
            </w:r>
          </w:p>
          <w:p w14:paraId="36348FA5" w14:textId="77777777" w:rsidR="00BD26BB" w:rsidRPr="00376428" w:rsidRDefault="00BD26BB">
            <w:pPr>
              <w:numPr>
                <w:ilvl w:val="0"/>
                <w:numId w:val="61"/>
              </w:numPr>
              <w:rPr>
                <w:lang w:val="en-GB"/>
              </w:rPr>
              <w:pPrChange w:id="862" w:author="PS" w:date="2018-11-25T12:51:00Z">
                <w:pPr>
                  <w:numPr>
                    <w:numId w:val="19"/>
                  </w:numPr>
                  <w:ind w:left="720" w:hanging="360"/>
                </w:pPr>
              </w:pPrChange>
            </w:pPr>
            <w:r w:rsidRPr="00376428">
              <w:rPr>
                <w:lang w:val="en-GB"/>
              </w:rPr>
              <w:t>The speed of change.</w:t>
            </w:r>
          </w:p>
          <w:p w14:paraId="19778403" w14:textId="77777777" w:rsidR="00BD26BB" w:rsidRPr="00376428" w:rsidRDefault="00BD26BB">
            <w:pPr>
              <w:numPr>
                <w:ilvl w:val="0"/>
                <w:numId w:val="61"/>
              </w:numPr>
              <w:pPrChange w:id="863" w:author="PS" w:date="2018-11-25T12:51:00Z">
                <w:pPr>
                  <w:numPr>
                    <w:numId w:val="19"/>
                  </w:numPr>
                  <w:ind w:left="720" w:hanging="360"/>
                </w:pPr>
              </w:pPrChange>
            </w:pPr>
            <w:r w:rsidRPr="00376428">
              <w:rPr>
                <w:lang w:val="en-GB"/>
              </w:rPr>
              <w:t>Revision.</w:t>
            </w:r>
          </w:p>
        </w:tc>
      </w:tr>
      <w:tr w:rsidR="00BD26BB" w:rsidRPr="00376428" w14:paraId="09E4AF54" w14:textId="77777777" w:rsidTr="00495DC8">
        <w:trPr>
          <w:trHeight w:val="265"/>
        </w:trPr>
        <w:tc>
          <w:tcPr>
            <w:tcW w:w="3653" w:type="dxa"/>
            <w:gridSpan w:val="2"/>
            <w:tcBorders>
              <w:top w:val="nil"/>
            </w:tcBorders>
            <w:shd w:val="clear" w:color="auto" w:fill="F7CAAC"/>
          </w:tcPr>
          <w:p w14:paraId="1A39B9F4" w14:textId="77777777" w:rsidR="00BD26BB" w:rsidRPr="00376428" w:rsidRDefault="00BD26BB" w:rsidP="00495DC8">
            <w:r w:rsidRPr="00376428">
              <w:rPr>
                <w:b/>
              </w:rPr>
              <w:t>Studijní literatura a studijní pomůcky</w:t>
            </w:r>
          </w:p>
        </w:tc>
        <w:tc>
          <w:tcPr>
            <w:tcW w:w="6202" w:type="dxa"/>
            <w:gridSpan w:val="6"/>
            <w:tcBorders>
              <w:top w:val="nil"/>
              <w:bottom w:val="nil"/>
            </w:tcBorders>
          </w:tcPr>
          <w:p w14:paraId="339F8601" w14:textId="77777777" w:rsidR="00BD26BB" w:rsidRPr="00376428" w:rsidRDefault="00BD26BB" w:rsidP="00495DC8"/>
        </w:tc>
      </w:tr>
      <w:tr w:rsidR="00BD26BB" w:rsidRPr="00376428" w14:paraId="63AC5141" w14:textId="77777777" w:rsidTr="00495DC8">
        <w:trPr>
          <w:trHeight w:val="1497"/>
        </w:trPr>
        <w:tc>
          <w:tcPr>
            <w:tcW w:w="9855" w:type="dxa"/>
            <w:gridSpan w:val="8"/>
            <w:tcBorders>
              <w:top w:val="nil"/>
            </w:tcBorders>
          </w:tcPr>
          <w:p w14:paraId="2526F0A0" w14:textId="77777777" w:rsidR="00BD26BB" w:rsidRPr="00376428" w:rsidRDefault="00BD26BB" w:rsidP="00495DC8">
            <w:pPr>
              <w:rPr>
                <w:b/>
              </w:rPr>
            </w:pPr>
            <w:ins w:id="864" w:author="Matyas Adam" w:date="2018-11-16T11:14:00Z">
              <w:r>
                <w:rPr>
                  <w:b/>
                </w:rPr>
                <w:t xml:space="preserve"> </w:t>
              </w:r>
            </w:ins>
            <w:r w:rsidRPr="00376428">
              <w:rPr>
                <w:b/>
              </w:rPr>
              <w:t>Povinná</w:t>
            </w:r>
            <w:ins w:id="865" w:author="Matyas Adam" w:date="2018-11-16T11:24:00Z">
              <w:r>
                <w:rPr>
                  <w:b/>
                </w:rPr>
                <w:t xml:space="preserve"> literatura</w:t>
              </w:r>
            </w:ins>
            <w:r w:rsidRPr="00376428">
              <w:rPr>
                <w:b/>
              </w:rPr>
              <w:t>:</w:t>
            </w:r>
          </w:p>
          <w:p w14:paraId="61E9EC0F" w14:textId="77777777" w:rsidR="00BD26BB" w:rsidRDefault="00BD26BB">
            <w:pPr>
              <w:ind w:left="38"/>
              <w:rPr>
                <w:ins w:id="866" w:author="Matyas Adam" w:date="2018-11-16T10:52:00Z"/>
                <w:lang w:val="en-GB"/>
              </w:rPr>
              <w:pPrChange w:id="867" w:author="PS" w:date="2018-11-25T13:57:00Z">
                <w:pPr/>
              </w:pPrChange>
            </w:pPr>
            <w:r w:rsidRPr="00376428">
              <w:rPr>
                <w:lang w:val="en-GB"/>
              </w:rPr>
              <w:t xml:space="preserve">HARDING, K., LANE, A. </w:t>
            </w:r>
            <w:r>
              <w:fldChar w:fldCharType="begin"/>
            </w:r>
            <w:r>
              <w:instrText xml:space="preserve"> HYPERLINK "https://elt.oup.com/catalogue/items/global/business_esp/international_express/intermediate/9780194597869?cc=cz&amp;selLanguage=cs&amp;mode=hub" </w:instrText>
            </w:r>
            <w:r>
              <w:fldChar w:fldCharType="separate"/>
            </w:r>
            <w:r w:rsidRPr="00376428">
              <w:rPr>
                <w:rStyle w:val="Hypertextovodkaz"/>
                <w:bCs/>
                <w:i/>
                <w:lang w:val="en-GB"/>
              </w:rPr>
              <w:t>International Express Intermediate</w:t>
            </w:r>
            <w:r w:rsidRPr="00376428">
              <w:rPr>
                <w:rStyle w:val="Hypertextovodkaz"/>
                <w:i/>
                <w:lang w:val="en-GB"/>
              </w:rPr>
              <w:t>.</w:t>
            </w:r>
            <w:r w:rsidRPr="00376428">
              <w:rPr>
                <w:rStyle w:val="Hypertextovodkaz"/>
                <w:bCs/>
                <w:i/>
                <w:lang w:val="en-GB"/>
              </w:rPr>
              <w:t xml:space="preserve"> </w:t>
            </w:r>
            <w:r w:rsidRPr="00376428">
              <w:rPr>
                <w:rStyle w:val="Hypertextovodkaz"/>
                <w:bCs/>
                <w:lang w:val="en-GB"/>
              </w:rPr>
              <w:t>Student's Book Pack</w:t>
            </w:r>
            <w:r>
              <w:rPr>
                <w:rStyle w:val="Hypertextovodkaz"/>
                <w:bCs/>
                <w:lang w:val="en-GB"/>
              </w:rPr>
              <w:fldChar w:fldCharType="end"/>
            </w:r>
            <w:r w:rsidRPr="00376428">
              <w:rPr>
                <w:i/>
                <w:u w:val="single"/>
                <w:lang w:val="en-GB"/>
              </w:rPr>
              <w:t>,</w:t>
            </w:r>
            <w:r w:rsidRPr="00376428">
              <w:rPr>
                <w:u w:val="single"/>
                <w:lang w:val="en-GB"/>
              </w:rPr>
              <w:t xml:space="preserve">Third Edition. Oxford: OUP, 2014. </w:t>
            </w:r>
            <w:r w:rsidRPr="00376428">
              <w:rPr>
                <w:lang w:val="en-GB"/>
              </w:rPr>
              <w:t>Paperback + DVD-ROM</w:t>
            </w:r>
            <w:r w:rsidRPr="00376428">
              <w:rPr>
                <w:u w:val="single"/>
                <w:lang w:val="en-GB"/>
              </w:rPr>
              <w:t xml:space="preserve">. ISBN </w:t>
            </w:r>
            <w:r w:rsidRPr="00376428">
              <w:rPr>
                <w:lang w:val="en-GB"/>
              </w:rPr>
              <w:t>978-0-19-459786-9.</w:t>
            </w:r>
          </w:p>
          <w:p w14:paraId="6611F5A8" w14:textId="77777777" w:rsidR="00BD26BB" w:rsidRPr="001E2AAB" w:rsidRDefault="00BD26BB">
            <w:pPr>
              <w:ind w:left="322" w:hanging="284"/>
              <w:rPr>
                <w:lang w:val="en-GB"/>
                <w:rPrChange w:id="868" w:author="Matyas Adam" w:date="2018-11-16T11:39:00Z">
                  <w:rPr>
                    <w:b/>
                  </w:rPr>
                </w:rPrChange>
              </w:rPr>
              <w:pPrChange w:id="869" w:author="Matyas Adam" w:date="2018-11-16T11:39:00Z">
                <w:pPr/>
              </w:pPrChange>
            </w:pPr>
            <w:ins w:id="870" w:author="Matyas Adam" w:date="2018-11-16T10:52:00Z">
              <w:r w:rsidRPr="001E2AAB">
                <w:rPr>
                  <w:lang w:val="en-GB"/>
                  <w:rPrChange w:id="871" w:author="Matyas Adam" w:date="2018-11-16T11:39:00Z">
                    <w:rPr>
                      <w:rFonts w:ascii="UTB Text" w:hAnsi="UTB Text" w:cs="Arial"/>
                      <w:color w:val="222222"/>
                      <w:sz w:val="19"/>
                      <w:szCs w:val="19"/>
                    </w:rPr>
                  </w:rPrChange>
                </w:rPr>
                <w:t>Materiály dostupné v e-learningovém kurzu předmětu v LMS Moodle na </w:t>
              </w:r>
              <w:r w:rsidRPr="001E2AAB">
                <w:rPr>
                  <w:lang w:val="en-GB"/>
                  <w:rPrChange w:id="872" w:author="Matyas Adam" w:date="2018-11-16T11:39:00Z">
                    <w:rPr/>
                  </w:rPrChange>
                </w:rPr>
                <w:fldChar w:fldCharType="begin"/>
              </w:r>
              <w:r w:rsidRPr="001E2AAB">
                <w:rPr>
                  <w:lang w:val="en-GB"/>
                  <w:rPrChange w:id="873" w:author="Matyas Adam" w:date="2018-11-16T11:39:00Z">
                    <w:rPr/>
                  </w:rPrChange>
                </w:rPr>
                <w:instrText xml:space="preserve"> HYPERLINK "http://vyuka.flkr.utb.cz/" \t "_blank" </w:instrText>
              </w:r>
              <w:r w:rsidRPr="001E2AAB">
                <w:rPr>
                  <w:lang w:val="en-GB"/>
                  <w:rPrChange w:id="874" w:author="Matyas Adam" w:date="2018-11-16T11:39:00Z">
                    <w:rPr>
                      <w:rFonts w:ascii="UTB Text" w:hAnsi="UTB Text" w:cs="Arial"/>
                      <w:sz w:val="19"/>
                      <w:szCs w:val="19"/>
                    </w:rPr>
                  </w:rPrChange>
                </w:rPr>
                <w:fldChar w:fldCharType="separate"/>
              </w:r>
              <w:r w:rsidRPr="001E2AAB">
                <w:rPr>
                  <w:lang w:val="en-GB"/>
                  <w:rPrChange w:id="875" w:author="Matyas Adam" w:date="2018-11-16T11:39:00Z">
                    <w:rPr>
                      <w:rFonts w:ascii="UTB Text" w:hAnsi="UTB Text" w:cs="Arial"/>
                      <w:sz w:val="19"/>
                      <w:szCs w:val="19"/>
                    </w:rPr>
                  </w:rPrChange>
                </w:rPr>
                <w:t>http://vyuka.flkr.utb.cz</w:t>
              </w:r>
              <w:r w:rsidRPr="001E2AAB">
                <w:rPr>
                  <w:lang w:val="en-GB"/>
                  <w:rPrChange w:id="876" w:author="Matyas Adam" w:date="2018-11-16T11:39:00Z">
                    <w:rPr>
                      <w:rFonts w:ascii="UTB Text" w:hAnsi="UTB Text" w:cs="Arial"/>
                      <w:sz w:val="19"/>
                      <w:szCs w:val="19"/>
                    </w:rPr>
                  </w:rPrChange>
                </w:rPr>
                <w:fldChar w:fldCharType="end"/>
              </w:r>
            </w:ins>
          </w:p>
          <w:p w14:paraId="5A0A11AF" w14:textId="77777777" w:rsidR="00BD26BB" w:rsidRPr="00376428" w:rsidRDefault="00BD26BB">
            <w:pPr>
              <w:ind w:left="322" w:hanging="284"/>
              <w:rPr>
                <w:b/>
              </w:rPr>
              <w:pPrChange w:id="877" w:author="Matyas Adam" w:date="2018-11-16T11:14:00Z">
                <w:pPr/>
              </w:pPrChange>
            </w:pPr>
            <w:r w:rsidRPr="00376428">
              <w:rPr>
                <w:b/>
              </w:rPr>
              <w:t>Doporučená</w:t>
            </w:r>
            <w:ins w:id="878" w:author="Matyas Adam" w:date="2018-11-16T11:24:00Z">
              <w:r>
                <w:rPr>
                  <w:b/>
                </w:rPr>
                <w:t xml:space="preserve"> literatura</w:t>
              </w:r>
            </w:ins>
            <w:r w:rsidRPr="00376428">
              <w:rPr>
                <w:b/>
              </w:rPr>
              <w:t>:</w:t>
            </w:r>
          </w:p>
          <w:p w14:paraId="4F5556BE" w14:textId="77777777" w:rsidR="00BD26BB" w:rsidRPr="00376428" w:rsidRDefault="00BD26BB">
            <w:pPr>
              <w:ind w:left="322" w:hanging="284"/>
              <w:rPr>
                <w:b/>
              </w:rPr>
              <w:pPrChange w:id="879" w:author="Matyas Adam" w:date="2018-11-16T11:14:00Z">
                <w:pPr/>
              </w:pPrChange>
            </w:pPr>
            <w:r w:rsidRPr="00376428">
              <w:t xml:space="preserve">CLANDFIELD, L. </w:t>
            </w:r>
            <w:r w:rsidRPr="00376428">
              <w:rPr>
                <w:i/>
              </w:rPr>
              <w:t>Global.</w:t>
            </w:r>
            <w:r w:rsidRPr="00376428">
              <w:t xml:space="preserve"> Oxford: Macmillan Education, 2010. ISBN 978-0-230-03309-2.</w:t>
            </w:r>
          </w:p>
          <w:p w14:paraId="17ED8DA5" w14:textId="77777777" w:rsidR="00BD26BB" w:rsidRPr="00376428" w:rsidRDefault="00BD26BB">
            <w:pPr>
              <w:ind w:left="322" w:hanging="284"/>
              <w:pPrChange w:id="880" w:author="Matyas Adam" w:date="2018-11-16T11:14:00Z">
                <w:pPr/>
              </w:pPrChange>
            </w:pPr>
            <w:r w:rsidRPr="00376428">
              <w:t xml:space="preserve">EVANS, V., DOOLEY, J., GARZA, V. </w:t>
            </w:r>
            <w:r w:rsidRPr="00376428">
              <w:rPr>
                <w:i/>
              </w:rPr>
              <w:t>Tourism.</w:t>
            </w:r>
            <w:r w:rsidRPr="00376428">
              <w:t xml:space="preserve"> Newbury: Express Publishing, 2011. ISBN 978-0-85777-558-0.</w:t>
            </w:r>
          </w:p>
          <w:p w14:paraId="0F5FA585" w14:textId="77777777" w:rsidR="00BD26BB" w:rsidRPr="00376428" w:rsidRDefault="00BD26BB">
            <w:pPr>
              <w:ind w:left="38"/>
              <w:pPrChange w:id="881" w:author="PS" w:date="2018-11-25T13:57:00Z">
                <w:pPr/>
              </w:pPrChange>
            </w:pPr>
            <w:r w:rsidRPr="00376428">
              <w:t xml:space="preserve">GLENDINNING, E. H., LANSFORD, L., POHL, A. </w:t>
            </w:r>
            <w:r w:rsidRPr="00376428">
              <w:rPr>
                <w:i/>
              </w:rPr>
              <w:t>Technology for Engineering and Applied Sciences.</w:t>
            </w:r>
            <w:r w:rsidRPr="00376428">
              <w:t xml:space="preserve"> Oxford: OUP, 2013. ISBN 978-019-4569736.</w:t>
            </w:r>
          </w:p>
          <w:p w14:paraId="635DAA18" w14:textId="77777777" w:rsidR="00BD26BB" w:rsidRPr="00376428" w:rsidRDefault="00BD26BB">
            <w:pPr>
              <w:ind w:left="322" w:hanging="284"/>
              <w:rPr>
                <w:b/>
              </w:rPr>
              <w:pPrChange w:id="882" w:author="Matyas Adam" w:date="2018-11-16T11:14:00Z">
                <w:pPr/>
              </w:pPrChange>
            </w:pPr>
            <w:r w:rsidRPr="00376428">
              <w:t xml:space="preserve">STRNADOVÁ, Z. </w:t>
            </w:r>
            <w:r w:rsidRPr="00376428">
              <w:rPr>
                <w:i/>
              </w:rPr>
              <w:t>Aiming to Advance.</w:t>
            </w:r>
            <w:r w:rsidRPr="00376428">
              <w:t xml:space="preserve"> Praha: LEDA, 2010. ISBN 978-80-7335-227-1.</w:t>
            </w:r>
          </w:p>
          <w:p w14:paraId="1B533F33" w14:textId="77777777" w:rsidR="00BD26BB" w:rsidRPr="00376428" w:rsidRDefault="00BD26BB">
            <w:pPr>
              <w:ind w:left="322" w:hanging="284"/>
              <w:pPrChange w:id="883" w:author="Matyas Adam" w:date="2018-11-16T11:14:00Z">
                <w:pPr/>
              </w:pPrChange>
            </w:pPr>
            <w:r w:rsidRPr="00376428">
              <w:t xml:space="preserve">On-line aktuální zdroje: www.bbc.com, </w:t>
            </w:r>
            <w:r>
              <w:fldChar w:fldCharType="begin"/>
            </w:r>
            <w:r>
              <w:instrText xml:space="preserve"> HYPERLINK "http://www.dw.com" </w:instrText>
            </w:r>
            <w:r>
              <w:fldChar w:fldCharType="separate"/>
            </w:r>
            <w:r w:rsidRPr="00376428">
              <w:rPr>
                <w:rStyle w:val="Hypertextovodkaz"/>
              </w:rPr>
              <w:t>www.dw.com</w:t>
            </w:r>
            <w:r>
              <w:rPr>
                <w:rStyle w:val="Hypertextovodkaz"/>
              </w:rPr>
              <w:fldChar w:fldCharType="end"/>
            </w:r>
            <w:r w:rsidRPr="00376428">
              <w:t>, www.breakingnewsenglish.com apod.</w:t>
            </w:r>
          </w:p>
        </w:tc>
      </w:tr>
      <w:tr w:rsidR="00BD26BB" w:rsidRPr="00376428" w14:paraId="3A0E7730"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4B620A0" w14:textId="77777777" w:rsidR="00BD26BB" w:rsidRPr="00376428" w:rsidRDefault="00BD26BB" w:rsidP="00495DC8">
            <w:pPr>
              <w:rPr>
                <w:b/>
              </w:rPr>
            </w:pPr>
            <w:r w:rsidRPr="00376428">
              <w:rPr>
                <w:b/>
              </w:rPr>
              <w:t>Informace ke kombinované nebo distanční formě</w:t>
            </w:r>
          </w:p>
        </w:tc>
      </w:tr>
      <w:tr w:rsidR="00BD26BB" w:rsidRPr="00376428" w14:paraId="162D894B" w14:textId="77777777" w:rsidTr="00495DC8">
        <w:tc>
          <w:tcPr>
            <w:tcW w:w="4787" w:type="dxa"/>
            <w:gridSpan w:val="3"/>
            <w:tcBorders>
              <w:top w:val="single" w:sz="2" w:space="0" w:color="auto"/>
            </w:tcBorders>
            <w:shd w:val="clear" w:color="auto" w:fill="F7CAAC"/>
          </w:tcPr>
          <w:p w14:paraId="57FF36D7" w14:textId="77777777" w:rsidR="00BD26BB" w:rsidRPr="00376428" w:rsidRDefault="00BD26BB" w:rsidP="00495DC8">
            <w:r w:rsidRPr="00376428">
              <w:rPr>
                <w:b/>
              </w:rPr>
              <w:t>Rozsah konzultací (soustředění)</w:t>
            </w:r>
          </w:p>
        </w:tc>
        <w:tc>
          <w:tcPr>
            <w:tcW w:w="889" w:type="dxa"/>
            <w:tcBorders>
              <w:top w:val="single" w:sz="2" w:space="0" w:color="auto"/>
            </w:tcBorders>
          </w:tcPr>
          <w:p w14:paraId="74E7BE1A" w14:textId="77777777" w:rsidR="00BD26BB" w:rsidRPr="00376428" w:rsidRDefault="00BD26BB" w:rsidP="00495DC8"/>
        </w:tc>
        <w:tc>
          <w:tcPr>
            <w:tcW w:w="4179" w:type="dxa"/>
            <w:gridSpan w:val="4"/>
            <w:tcBorders>
              <w:top w:val="single" w:sz="2" w:space="0" w:color="auto"/>
            </w:tcBorders>
            <w:shd w:val="clear" w:color="auto" w:fill="F7CAAC"/>
          </w:tcPr>
          <w:p w14:paraId="7974F024" w14:textId="77777777" w:rsidR="00BD26BB" w:rsidRPr="00376428" w:rsidRDefault="00BD26BB" w:rsidP="00495DC8">
            <w:pPr>
              <w:rPr>
                <w:b/>
              </w:rPr>
            </w:pPr>
            <w:r w:rsidRPr="00376428">
              <w:rPr>
                <w:b/>
              </w:rPr>
              <w:t xml:space="preserve">hodin </w:t>
            </w:r>
          </w:p>
        </w:tc>
      </w:tr>
      <w:tr w:rsidR="00BD26BB" w:rsidRPr="00376428" w14:paraId="438D9BC5" w14:textId="77777777" w:rsidTr="00495DC8">
        <w:tc>
          <w:tcPr>
            <w:tcW w:w="9855" w:type="dxa"/>
            <w:gridSpan w:val="8"/>
            <w:shd w:val="clear" w:color="auto" w:fill="F7CAAC"/>
          </w:tcPr>
          <w:p w14:paraId="6BF8D198" w14:textId="77777777" w:rsidR="00BD26BB" w:rsidRPr="00376428" w:rsidRDefault="00BD26BB" w:rsidP="00495DC8">
            <w:pPr>
              <w:rPr>
                <w:b/>
              </w:rPr>
            </w:pPr>
            <w:r w:rsidRPr="00376428">
              <w:rPr>
                <w:b/>
              </w:rPr>
              <w:t>Informace o způsobu kontaktu s vyučujícím</w:t>
            </w:r>
          </w:p>
        </w:tc>
      </w:tr>
    </w:tbl>
    <w:p w14:paraId="7D60A22C" w14:textId="77777777" w:rsidR="00073739" w:rsidRDefault="00073739">
      <w:pPr>
        <w:rPr>
          <w:ins w:id="884" w:author="PS" w:date="2018-11-25T17:35:00Z"/>
        </w:rPr>
      </w:pPr>
      <w:ins w:id="885" w:author="PS" w:date="2018-11-25T17:35: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rsidRPr="00376428" w14:paraId="7E669B61" w14:textId="77777777" w:rsidTr="00495DC8">
        <w:trPr>
          <w:trHeight w:val="425"/>
        </w:trPr>
        <w:tc>
          <w:tcPr>
            <w:tcW w:w="9855" w:type="dxa"/>
            <w:gridSpan w:val="8"/>
          </w:tcPr>
          <w:p w14:paraId="2A9DAF9B" w14:textId="14E3AC96" w:rsidR="00BD26BB" w:rsidRPr="00376428" w:rsidRDefault="00BD26BB" w:rsidP="00495DC8"/>
        </w:tc>
      </w:tr>
      <w:tr w:rsidR="00BD26BB" w:rsidRPr="00376428" w14:paraId="2FFFE6F4" w14:textId="77777777" w:rsidTr="00495DC8">
        <w:tc>
          <w:tcPr>
            <w:tcW w:w="9855" w:type="dxa"/>
            <w:gridSpan w:val="8"/>
            <w:tcBorders>
              <w:bottom w:val="double" w:sz="4" w:space="0" w:color="auto"/>
            </w:tcBorders>
            <w:shd w:val="clear" w:color="auto" w:fill="BDD6EE"/>
          </w:tcPr>
          <w:p w14:paraId="4163E2C8" w14:textId="77777777" w:rsidR="00BD26BB" w:rsidRPr="00376428" w:rsidRDefault="00BD26BB" w:rsidP="00495DC8">
            <w:pPr>
              <w:rPr>
                <w:b/>
              </w:rPr>
            </w:pPr>
            <w:r w:rsidRPr="00376428">
              <w:br w:type="page"/>
            </w:r>
            <w:r w:rsidRPr="009E148D">
              <w:rPr>
                <w:b/>
                <w:sz w:val="28"/>
              </w:rPr>
              <w:t>B-III – Charakteristika studijního předmětu</w:t>
            </w:r>
          </w:p>
        </w:tc>
      </w:tr>
      <w:tr w:rsidR="00BD26BB" w:rsidRPr="00376428" w14:paraId="238DE314" w14:textId="77777777" w:rsidTr="00495DC8">
        <w:tc>
          <w:tcPr>
            <w:tcW w:w="3086" w:type="dxa"/>
            <w:tcBorders>
              <w:top w:val="double" w:sz="4" w:space="0" w:color="auto"/>
            </w:tcBorders>
            <w:shd w:val="clear" w:color="auto" w:fill="F7CAAC"/>
          </w:tcPr>
          <w:p w14:paraId="074BDF62" w14:textId="77777777" w:rsidR="00BD26BB" w:rsidRPr="00376428" w:rsidRDefault="00BD26BB" w:rsidP="00495DC8">
            <w:pPr>
              <w:rPr>
                <w:b/>
              </w:rPr>
            </w:pPr>
            <w:r w:rsidRPr="00376428">
              <w:rPr>
                <w:b/>
              </w:rPr>
              <w:t>Název studijního předmětu</w:t>
            </w:r>
          </w:p>
        </w:tc>
        <w:tc>
          <w:tcPr>
            <w:tcW w:w="6769" w:type="dxa"/>
            <w:gridSpan w:val="7"/>
            <w:tcBorders>
              <w:top w:val="double" w:sz="4" w:space="0" w:color="auto"/>
            </w:tcBorders>
          </w:tcPr>
          <w:p w14:paraId="04C563AF" w14:textId="77777777" w:rsidR="00BD26BB" w:rsidRPr="002D7853" w:rsidRDefault="00BD26BB" w:rsidP="00495DC8">
            <w:pPr>
              <w:rPr>
                <w:b/>
              </w:rPr>
            </w:pPr>
            <w:r w:rsidRPr="002D7853">
              <w:rPr>
                <w:b/>
              </w:rPr>
              <w:t>Anglický jazyk II</w:t>
            </w:r>
          </w:p>
        </w:tc>
      </w:tr>
      <w:tr w:rsidR="00BD26BB" w:rsidRPr="00376428" w14:paraId="1BD63B42" w14:textId="77777777" w:rsidTr="00495DC8">
        <w:tc>
          <w:tcPr>
            <w:tcW w:w="3086" w:type="dxa"/>
            <w:shd w:val="clear" w:color="auto" w:fill="F7CAAC"/>
          </w:tcPr>
          <w:p w14:paraId="154D3A14" w14:textId="77777777" w:rsidR="00BD26BB" w:rsidRPr="00376428" w:rsidRDefault="00BD26BB" w:rsidP="00495DC8">
            <w:pPr>
              <w:rPr>
                <w:b/>
              </w:rPr>
            </w:pPr>
            <w:r w:rsidRPr="00376428">
              <w:rPr>
                <w:b/>
              </w:rPr>
              <w:t>Typ předmětu</w:t>
            </w:r>
          </w:p>
        </w:tc>
        <w:tc>
          <w:tcPr>
            <w:tcW w:w="3406" w:type="dxa"/>
            <w:gridSpan w:val="4"/>
          </w:tcPr>
          <w:p w14:paraId="4EB9D380" w14:textId="77777777" w:rsidR="00BD26BB" w:rsidRPr="00376428" w:rsidRDefault="00BD26BB" w:rsidP="00495DC8">
            <w:r w:rsidRPr="00376428">
              <w:t>povinný</w:t>
            </w:r>
          </w:p>
        </w:tc>
        <w:tc>
          <w:tcPr>
            <w:tcW w:w="2695" w:type="dxa"/>
            <w:gridSpan w:val="2"/>
            <w:shd w:val="clear" w:color="auto" w:fill="F7CAAC"/>
          </w:tcPr>
          <w:p w14:paraId="49F3C538" w14:textId="77777777" w:rsidR="00BD26BB" w:rsidRPr="00376428" w:rsidRDefault="00BD26BB" w:rsidP="00495DC8">
            <w:r w:rsidRPr="00376428">
              <w:rPr>
                <w:b/>
              </w:rPr>
              <w:t>doporučený ročník / semestr</w:t>
            </w:r>
          </w:p>
        </w:tc>
        <w:tc>
          <w:tcPr>
            <w:tcW w:w="668" w:type="dxa"/>
          </w:tcPr>
          <w:p w14:paraId="27E1C884" w14:textId="77777777" w:rsidR="00BD26BB" w:rsidRPr="00376428" w:rsidRDefault="00BD26BB" w:rsidP="00495DC8">
            <w:r w:rsidRPr="00376428">
              <w:t>2/ZS</w:t>
            </w:r>
          </w:p>
        </w:tc>
      </w:tr>
      <w:tr w:rsidR="00BD26BB" w:rsidRPr="00376428" w14:paraId="49E8D4FA" w14:textId="77777777" w:rsidTr="00495DC8">
        <w:tc>
          <w:tcPr>
            <w:tcW w:w="3086" w:type="dxa"/>
            <w:shd w:val="clear" w:color="auto" w:fill="F7CAAC"/>
          </w:tcPr>
          <w:p w14:paraId="04AC1B83" w14:textId="77777777" w:rsidR="00BD26BB" w:rsidRPr="00376428" w:rsidRDefault="00BD26BB" w:rsidP="00495DC8">
            <w:pPr>
              <w:rPr>
                <w:b/>
              </w:rPr>
            </w:pPr>
            <w:r w:rsidRPr="00376428">
              <w:rPr>
                <w:b/>
              </w:rPr>
              <w:t>Rozsah studijního předmětu</w:t>
            </w:r>
          </w:p>
        </w:tc>
        <w:tc>
          <w:tcPr>
            <w:tcW w:w="1701" w:type="dxa"/>
            <w:gridSpan w:val="2"/>
          </w:tcPr>
          <w:p w14:paraId="59A81D78" w14:textId="77777777" w:rsidR="00BD26BB" w:rsidRPr="00376428" w:rsidRDefault="00BD26BB" w:rsidP="00495DC8">
            <w:r w:rsidRPr="00376428">
              <w:t>28</w:t>
            </w:r>
            <w:r>
              <w:t>s</w:t>
            </w:r>
          </w:p>
        </w:tc>
        <w:tc>
          <w:tcPr>
            <w:tcW w:w="889" w:type="dxa"/>
            <w:shd w:val="clear" w:color="auto" w:fill="F7CAAC"/>
          </w:tcPr>
          <w:p w14:paraId="217F7D3B" w14:textId="77777777" w:rsidR="00BD26BB" w:rsidRPr="00376428" w:rsidRDefault="00BD26BB" w:rsidP="00495DC8">
            <w:pPr>
              <w:rPr>
                <w:b/>
              </w:rPr>
            </w:pPr>
            <w:r w:rsidRPr="00376428">
              <w:rPr>
                <w:b/>
              </w:rPr>
              <w:t xml:space="preserve">hod. </w:t>
            </w:r>
          </w:p>
        </w:tc>
        <w:tc>
          <w:tcPr>
            <w:tcW w:w="816" w:type="dxa"/>
          </w:tcPr>
          <w:p w14:paraId="32F404D8" w14:textId="05D82B5C" w:rsidR="00BD26BB" w:rsidRPr="00376428" w:rsidRDefault="00BD26BB" w:rsidP="00495DC8">
            <w:del w:id="886" w:author="PS" w:date="2018-11-25T13:57:00Z">
              <w:r w:rsidRPr="00376428" w:rsidDel="002B7EA6">
                <w:delText>2</w:delText>
              </w:r>
            </w:del>
            <w:ins w:id="887" w:author="PS" w:date="2018-11-25T13:57:00Z">
              <w:r w:rsidR="002B7EA6">
                <w:t>28</w:t>
              </w:r>
            </w:ins>
          </w:p>
        </w:tc>
        <w:tc>
          <w:tcPr>
            <w:tcW w:w="2156" w:type="dxa"/>
            <w:shd w:val="clear" w:color="auto" w:fill="F7CAAC"/>
          </w:tcPr>
          <w:p w14:paraId="566AA616" w14:textId="77777777" w:rsidR="00BD26BB" w:rsidRPr="00376428" w:rsidRDefault="00BD26BB" w:rsidP="00495DC8">
            <w:pPr>
              <w:rPr>
                <w:b/>
              </w:rPr>
            </w:pPr>
            <w:r w:rsidRPr="00376428">
              <w:rPr>
                <w:b/>
              </w:rPr>
              <w:t>kreditů</w:t>
            </w:r>
          </w:p>
        </w:tc>
        <w:tc>
          <w:tcPr>
            <w:tcW w:w="1207" w:type="dxa"/>
            <w:gridSpan w:val="2"/>
          </w:tcPr>
          <w:p w14:paraId="54728F1B" w14:textId="77777777" w:rsidR="00BD26BB" w:rsidRPr="00376428" w:rsidRDefault="00BD26BB" w:rsidP="00495DC8">
            <w:ins w:id="888" w:author="Matyas Adam" w:date="2018-11-17T01:33:00Z">
              <w:r>
                <w:t>3</w:t>
              </w:r>
            </w:ins>
          </w:p>
        </w:tc>
      </w:tr>
      <w:tr w:rsidR="00BD26BB" w:rsidRPr="00376428" w14:paraId="6831CCE8" w14:textId="77777777" w:rsidTr="00495DC8">
        <w:tc>
          <w:tcPr>
            <w:tcW w:w="3086" w:type="dxa"/>
            <w:shd w:val="clear" w:color="auto" w:fill="F7CAAC"/>
          </w:tcPr>
          <w:p w14:paraId="043F5051" w14:textId="77777777" w:rsidR="00BD26BB" w:rsidRPr="00376428" w:rsidRDefault="00BD26BB" w:rsidP="00495DC8">
            <w:pPr>
              <w:rPr>
                <w:b/>
              </w:rPr>
            </w:pPr>
            <w:r w:rsidRPr="00376428">
              <w:rPr>
                <w:b/>
              </w:rPr>
              <w:t>Prerekvizity, korekvizity, ekvivalence</w:t>
            </w:r>
          </w:p>
        </w:tc>
        <w:tc>
          <w:tcPr>
            <w:tcW w:w="6769" w:type="dxa"/>
            <w:gridSpan w:val="7"/>
          </w:tcPr>
          <w:p w14:paraId="0BF8F092" w14:textId="77777777" w:rsidR="00BD26BB" w:rsidRPr="00376428" w:rsidRDefault="00BD26BB" w:rsidP="00495DC8"/>
        </w:tc>
      </w:tr>
      <w:tr w:rsidR="00BD26BB" w:rsidRPr="00376428" w14:paraId="223518BB" w14:textId="77777777" w:rsidTr="00495DC8">
        <w:tc>
          <w:tcPr>
            <w:tcW w:w="3086" w:type="dxa"/>
            <w:shd w:val="clear" w:color="auto" w:fill="F7CAAC"/>
          </w:tcPr>
          <w:p w14:paraId="598EBF24" w14:textId="77777777" w:rsidR="00BD26BB" w:rsidRPr="00376428" w:rsidRDefault="00BD26BB" w:rsidP="00495DC8">
            <w:pPr>
              <w:rPr>
                <w:b/>
              </w:rPr>
            </w:pPr>
            <w:r w:rsidRPr="00376428">
              <w:rPr>
                <w:b/>
              </w:rPr>
              <w:t>Způsob ověření studijních výsledků</w:t>
            </w:r>
          </w:p>
        </w:tc>
        <w:tc>
          <w:tcPr>
            <w:tcW w:w="3406" w:type="dxa"/>
            <w:gridSpan w:val="4"/>
          </w:tcPr>
          <w:p w14:paraId="5447A045" w14:textId="77777777" w:rsidR="00BD26BB" w:rsidRPr="00376428" w:rsidRDefault="00BD26BB" w:rsidP="00495DC8">
            <w:r w:rsidRPr="00376428">
              <w:t>Klasifikovaný zápočet</w:t>
            </w:r>
          </w:p>
        </w:tc>
        <w:tc>
          <w:tcPr>
            <w:tcW w:w="2156" w:type="dxa"/>
            <w:shd w:val="clear" w:color="auto" w:fill="F7CAAC"/>
          </w:tcPr>
          <w:p w14:paraId="5ADC48E3" w14:textId="77777777" w:rsidR="00BD26BB" w:rsidRPr="00376428" w:rsidRDefault="00BD26BB" w:rsidP="00495DC8">
            <w:pPr>
              <w:rPr>
                <w:b/>
              </w:rPr>
            </w:pPr>
            <w:r w:rsidRPr="00376428">
              <w:rPr>
                <w:b/>
              </w:rPr>
              <w:t>Forma výuky</w:t>
            </w:r>
          </w:p>
        </w:tc>
        <w:tc>
          <w:tcPr>
            <w:tcW w:w="1207" w:type="dxa"/>
            <w:gridSpan w:val="2"/>
          </w:tcPr>
          <w:p w14:paraId="4FE513CA" w14:textId="7588980E" w:rsidR="00BD26BB" w:rsidRPr="00376428" w:rsidRDefault="00BD26BB" w:rsidP="00495DC8">
            <w:del w:id="889" w:author="PS" w:date="2018-11-25T13:57:00Z">
              <w:r w:rsidRPr="00376428" w:rsidDel="002B7EA6">
                <w:delText>S</w:delText>
              </w:r>
            </w:del>
            <w:ins w:id="890" w:author="PS" w:date="2018-11-25T13:57:00Z">
              <w:r w:rsidR="002B7EA6">
                <w:t>semináře</w:t>
              </w:r>
            </w:ins>
          </w:p>
        </w:tc>
      </w:tr>
      <w:tr w:rsidR="00BD26BB" w:rsidRPr="00376428" w14:paraId="69AF44CB" w14:textId="77777777" w:rsidTr="00495DC8">
        <w:tc>
          <w:tcPr>
            <w:tcW w:w="3086" w:type="dxa"/>
            <w:shd w:val="clear" w:color="auto" w:fill="F7CAAC"/>
          </w:tcPr>
          <w:p w14:paraId="6A028A6F" w14:textId="77777777" w:rsidR="00BD26BB" w:rsidRPr="00376428" w:rsidRDefault="00BD26BB" w:rsidP="00495DC8">
            <w:pPr>
              <w:rPr>
                <w:b/>
              </w:rPr>
            </w:pPr>
            <w:r w:rsidRPr="00376428">
              <w:rPr>
                <w:b/>
              </w:rPr>
              <w:t>Forma způsobu ověření studijních výsledků a další požadavky na studenta</w:t>
            </w:r>
          </w:p>
        </w:tc>
        <w:tc>
          <w:tcPr>
            <w:tcW w:w="6769" w:type="dxa"/>
            <w:gridSpan w:val="7"/>
            <w:tcBorders>
              <w:bottom w:val="nil"/>
            </w:tcBorders>
          </w:tcPr>
          <w:p w14:paraId="7E85AF9E" w14:textId="77777777" w:rsidR="00BD26BB" w:rsidRPr="00376428" w:rsidRDefault="00BD26BB" w:rsidP="00495DC8">
            <w:ins w:id="891" w:author="Matyas Adam" w:date="2018-11-16T10:59:00Z">
              <w:r w:rsidRPr="00376428">
                <w:t>Aktivní účast na seminářích (80%), domácí příprava, písemný test.</w:t>
              </w:r>
            </w:ins>
          </w:p>
        </w:tc>
      </w:tr>
      <w:tr w:rsidR="00BD26BB" w:rsidRPr="00376428" w14:paraId="0770018A" w14:textId="77777777" w:rsidTr="00495DC8">
        <w:trPr>
          <w:trHeight w:val="554"/>
        </w:trPr>
        <w:tc>
          <w:tcPr>
            <w:tcW w:w="9855" w:type="dxa"/>
            <w:gridSpan w:val="8"/>
            <w:tcBorders>
              <w:top w:val="nil"/>
            </w:tcBorders>
          </w:tcPr>
          <w:p w14:paraId="03EF1E74" w14:textId="77777777" w:rsidR="00BD26BB" w:rsidRPr="00376428" w:rsidRDefault="00BD26BB" w:rsidP="00495DC8">
            <w:del w:id="892" w:author="Matyas Adam" w:date="2018-11-16T10:59:00Z">
              <w:r w:rsidRPr="00376428" w:rsidDel="00771C56">
                <w:delText>Aktivní účast na seminářích (80%), domácí příprava, písemný test.</w:delText>
              </w:r>
            </w:del>
          </w:p>
        </w:tc>
      </w:tr>
      <w:tr w:rsidR="00BD26BB" w:rsidRPr="00376428" w14:paraId="47B755B4" w14:textId="77777777" w:rsidTr="00495DC8">
        <w:trPr>
          <w:trHeight w:val="197"/>
        </w:trPr>
        <w:tc>
          <w:tcPr>
            <w:tcW w:w="3086" w:type="dxa"/>
            <w:tcBorders>
              <w:top w:val="nil"/>
            </w:tcBorders>
            <w:shd w:val="clear" w:color="auto" w:fill="F7CAAC"/>
          </w:tcPr>
          <w:p w14:paraId="6EF7C3DA" w14:textId="77777777" w:rsidR="00BD26BB" w:rsidRPr="00376428" w:rsidRDefault="00BD26BB" w:rsidP="00495DC8">
            <w:pPr>
              <w:rPr>
                <w:b/>
              </w:rPr>
            </w:pPr>
            <w:r w:rsidRPr="00376428">
              <w:rPr>
                <w:b/>
              </w:rPr>
              <w:t>Garant předmětu</w:t>
            </w:r>
          </w:p>
        </w:tc>
        <w:tc>
          <w:tcPr>
            <w:tcW w:w="6769" w:type="dxa"/>
            <w:gridSpan w:val="7"/>
            <w:tcBorders>
              <w:top w:val="nil"/>
            </w:tcBorders>
          </w:tcPr>
          <w:p w14:paraId="32216F4B" w14:textId="77777777" w:rsidR="00BD26BB" w:rsidRPr="00376428" w:rsidRDefault="00BD26BB" w:rsidP="00495DC8">
            <w:r w:rsidRPr="00376428">
              <w:t>Mgr. et Mgr. Kateřina Pitrová, Ph.D., BBA</w:t>
            </w:r>
          </w:p>
        </w:tc>
      </w:tr>
      <w:tr w:rsidR="00BD26BB" w:rsidRPr="00376428" w14:paraId="7EB046E0" w14:textId="77777777" w:rsidTr="00495DC8">
        <w:trPr>
          <w:trHeight w:val="243"/>
        </w:trPr>
        <w:tc>
          <w:tcPr>
            <w:tcW w:w="3086" w:type="dxa"/>
            <w:tcBorders>
              <w:top w:val="nil"/>
            </w:tcBorders>
            <w:shd w:val="clear" w:color="auto" w:fill="F7CAAC"/>
          </w:tcPr>
          <w:p w14:paraId="5F5FC2D7" w14:textId="77777777" w:rsidR="00BD26BB" w:rsidRPr="00376428" w:rsidRDefault="00BD26BB" w:rsidP="00495DC8">
            <w:pPr>
              <w:rPr>
                <w:b/>
              </w:rPr>
            </w:pPr>
            <w:r w:rsidRPr="00376428">
              <w:rPr>
                <w:b/>
              </w:rPr>
              <w:t>Zapojení garanta do výuky předmětu</w:t>
            </w:r>
          </w:p>
        </w:tc>
        <w:tc>
          <w:tcPr>
            <w:tcW w:w="6769" w:type="dxa"/>
            <w:gridSpan w:val="7"/>
            <w:tcBorders>
              <w:top w:val="nil"/>
            </w:tcBorders>
          </w:tcPr>
          <w:p w14:paraId="77C293E2" w14:textId="77777777" w:rsidR="00BD26BB" w:rsidRPr="00376428" w:rsidRDefault="00BD26BB" w:rsidP="00495DC8">
            <w:ins w:id="893" w:author="Matyas Adam" w:date="2018-11-16T11:20:00Z">
              <w:r w:rsidRPr="00D4222D">
                <w:t xml:space="preserve">Garant stanovuje koncepci předmětu, podílí se </w:t>
              </w:r>
              <w:r>
                <w:t>na cvičeních</w:t>
              </w:r>
              <w:r w:rsidRPr="00D4222D">
                <w:t xml:space="preserve"> v rozsahu </w:t>
              </w:r>
              <w:r>
                <w:t>100 %.</w:t>
              </w:r>
            </w:ins>
            <w:del w:id="894" w:author="Matyas Adam" w:date="2018-11-16T11:20:00Z">
              <w:r w:rsidDel="00F47FE4">
                <w:delText>Vede semináře</w:delText>
              </w:r>
            </w:del>
          </w:p>
        </w:tc>
      </w:tr>
      <w:tr w:rsidR="00BD26BB" w:rsidRPr="00376428" w14:paraId="1252FA41" w14:textId="77777777" w:rsidTr="00495DC8">
        <w:tc>
          <w:tcPr>
            <w:tcW w:w="3086" w:type="dxa"/>
            <w:shd w:val="clear" w:color="auto" w:fill="F7CAAC"/>
          </w:tcPr>
          <w:p w14:paraId="4B9BF04B" w14:textId="77777777" w:rsidR="00BD26BB" w:rsidRPr="00376428" w:rsidRDefault="00BD26BB" w:rsidP="00495DC8">
            <w:pPr>
              <w:rPr>
                <w:b/>
              </w:rPr>
            </w:pPr>
            <w:r w:rsidRPr="00376428">
              <w:rPr>
                <w:b/>
              </w:rPr>
              <w:t>Vyučující</w:t>
            </w:r>
          </w:p>
        </w:tc>
        <w:tc>
          <w:tcPr>
            <w:tcW w:w="6769" w:type="dxa"/>
            <w:gridSpan w:val="7"/>
            <w:tcBorders>
              <w:bottom w:val="nil"/>
            </w:tcBorders>
          </w:tcPr>
          <w:p w14:paraId="385E3CE5" w14:textId="77777777" w:rsidR="00BD26BB" w:rsidRPr="00376428" w:rsidRDefault="00BD26BB" w:rsidP="00495DC8">
            <w:r w:rsidRPr="00376428">
              <w:t>Mgr. et Mgr. Kateřina Pitrová, Ph.D., BBA</w:t>
            </w:r>
            <w:ins w:id="895" w:author="Matyas Adam" w:date="2018-11-16T11:19:00Z">
              <w:r>
                <w:t xml:space="preserve"> (100</w:t>
              </w:r>
              <w:r>
                <w:rPr>
                  <w:lang w:val="en-GB"/>
                </w:rPr>
                <w:t xml:space="preserve"> </w:t>
              </w:r>
              <w:r>
                <w:t>%)</w:t>
              </w:r>
            </w:ins>
          </w:p>
        </w:tc>
      </w:tr>
      <w:tr w:rsidR="00BD26BB" w:rsidRPr="00376428" w14:paraId="76253373" w14:textId="77777777" w:rsidTr="00495DC8">
        <w:trPr>
          <w:trHeight w:val="554"/>
        </w:trPr>
        <w:tc>
          <w:tcPr>
            <w:tcW w:w="9855" w:type="dxa"/>
            <w:gridSpan w:val="8"/>
            <w:tcBorders>
              <w:top w:val="nil"/>
            </w:tcBorders>
          </w:tcPr>
          <w:p w14:paraId="14575A05" w14:textId="77777777" w:rsidR="00BD26BB" w:rsidRPr="00376428" w:rsidRDefault="00BD26BB" w:rsidP="00495DC8"/>
        </w:tc>
      </w:tr>
      <w:tr w:rsidR="00BD26BB" w:rsidRPr="00376428" w14:paraId="5A34A442" w14:textId="77777777" w:rsidTr="00495DC8">
        <w:tc>
          <w:tcPr>
            <w:tcW w:w="3086" w:type="dxa"/>
            <w:shd w:val="clear" w:color="auto" w:fill="F7CAAC"/>
          </w:tcPr>
          <w:p w14:paraId="0C33C77B" w14:textId="77777777" w:rsidR="00BD26BB" w:rsidRPr="00376428" w:rsidRDefault="00BD26BB" w:rsidP="00495DC8">
            <w:pPr>
              <w:rPr>
                <w:b/>
              </w:rPr>
            </w:pPr>
            <w:r w:rsidRPr="00376428">
              <w:rPr>
                <w:b/>
              </w:rPr>
              <w:t>Stručná anotace předmětu</w:t>
            </w:r>
          </w:p>
        </w:tc>
        <w:tc>
          <w:tcPr>
            <w:tcW w:w="6769" w:type="dxa"/>
            <w:gridSpan w:val="7"/>
            <w:tcBorders>
              <w:bottom w:val="nil"/>
            </w:tcBorders>
          </w:tcPr>
          <w:p w14:paraId="3978612C" w14:textId="77777777" w:rsidR="00BD26BB" w:rsidRPr="00376428" w:rsidRDefault="00BD26BB" w:rsidP="00495DC8"/>
        </w:tc>
      </w:tr>
      <w:tr w:rsidR="00BD26BB" w:rsidRPr="00376428" w14:paraId="3CFF5EEC" w14:textId="77777777" w:rsidTr="00495DC8">
        <w:trPr>
          <w:trHeight w:val="3938"/>
        </w:trPr>
        <w:tc>
          <w:tcPr>
            <w:tcW w:w="9855" w:type="dxa"/>
            <w:gridSpan w:val="8"/>
            <w:tcBorders>
              <w:top w:val="nil"/>
              <w:bottom w:val="single" w:sz="12" w:space="0" w:color="auto"/>
            </w:tcBorders>
          </w:tcPr>
          <w:p w14:paraId="308E588F" w14:textId="77777777" w:rsidR="00BD26BB" w:rsidRDefault="00BD26BB" w:rsidP="00495DC8">
            <w:pPr>
              <w:rPr>
                <w:ins w:id="896" w:author="Matyas Adam" w:date="2018-11-16T11:16:00Z"/>
              </w:rPr>
            </w:pPr>
            <w:r w:rsidRPr="00376428">
              <w:t>Studenti si prohloubí komplex jazykových dovedností (čtení, poslech, mluvení, psaní) umožňující samostatné jednání v cizojazyčných komunikačních situacích. Studenti si budou rozšiřovat odbornou slovní zásobu z oblasti environmentální bezpečnosti. Důraz je kladen i na samostatnou práci. Průběh studia je zaměřen na objasňování praktického jazyka, procvičování, upevňování, rozvoj a kontrolu jazykových dovedností s využitím moderních technologií s cílem dosáhnout konečné úrovně B2 podle SERR. Znalosti získané studiem anglického jazyka budou aplikovatelné v odborných předmětech, pomohou studentovi čerpat informace z cizojazyčných zdrojů. Studenti budou schopni komunikovat v anglickém jazyce s odborníky ze zahraničí při odborných setkáních v rámci řešení environmentální problematiky.</w:t>
            </w:r>
          </w:p>
          <w:p w14:paraId="5FE844F5" w14:textId="77777777" w:rsidR="00BD26BB" w:rsidRDefault="00BD26BB" w:rsidP="00495DC8">
            <w:pPr>
              <w:rPr>
                <w:ins w:id="897" w:author="Matyas Adam" w:date="2018-11-16T11:16:00Z"/>
              </w:rPr>
            </w:pPr>
          </w:p>
          <w:p w14:paraId="6CAA5121" w14:textId="77777777" w:rsidR="00BD26BB" w:rsidRPr="00F47FE4" w:rsidRDefault="00BD26BB" w:rsidP="00495DC8">
            <w:pPr>
              <w:rPr>
                <w:u w:val="single"/>
                <w:rPrChange w:id="898" w:author="Matyas Adam" w:date="2018-11-16T11:17:00Z">
                  <w:rPr/>
                </w:rPrChange>
              </w:rPr>
            </w:pPr>
            <w:ins w:id="899" w:author="Matyas Adam" w:date="2018-11-16T11:16:00Z">
              <w:r w:rsidRPr="00F47FE4">
                <w:rPr>
                  <w:u w:val="single"/>
                  <w:rPrChange w:id="900" w:author="Matyas Adam" w:date="2018-11-16T11:17:00Z">
                    <w:rPr/>
                  </w:rPrChange>
                </w:rPr>
                <w:t>Hlavní témata:</w:t>
              </w:r>
            </w:ins>
          </w:p>
          <w:p w14:paraId="5CF74EEE" w14:textId="77777777" w:rsidR="00BD26BB" w:rsidRPr="00376428" w:rsidRDefault="00BD26BB">
            <w:pPr>
              <w:numPr>
                <w:ilvl w:val="0"/>
                <w:numId w:val="62"/>
              </w:numPr>
              <w:rPr>
                <w:lang w:val="en-GB"/>
              </w:rPr>
              <w:pPrChange w:id="901" w:author="PS" w:date="2018-11-25T12:51:00Z">
                <w:pPr>
                  <w:numPr>
                    <w:numId w:val="20"/>
                  </w:numPr>
                  <w:ind w:left="720" w:hanging="360"/>
                </w:pPr>
              </w:pPrChange>
            </w:pPr>
            <w:r w:rsidRPr="00376428">
              <w:rPr>
                <w:lang w:val="en-GB"/>
              </w:rPr>
              <w:t>Describing cause and effect.</w:t>
            </w:r>
          </w:p>
          <w:p w14:paraId="169BE8B0" w14:textId="77777777" w:rsidR="00BD26BB" w:rsidRPr="00376428" w:rsidRDefault="00BD26BB">
            <w:pPr>
              <w:numPr>
                <w:ilvl w:val="0"/>
                <w:numId w:val="62"/>
              </w:numPr>
              <w:rPr>
                <w:lang w:val="en-GB"/>
              </w:rPr>
              <w:pPrChange w:id="902" w:author="PS" w:date="2018-11-25T12:51:00Z">
                <w:pPr>
                  <w:numPr>
                    <w:numId w:val="20"/>
                  </w:numPr>
                  <w:ind w:left="720" w:hanging="360"/>
                </w:pPr>
              </w:pPrChange>
            </w:pPr>
            <w:r w:rsidRPr="00376428">
              <w:rPr>
                <w:lang w:val="en-GB"/>
              </w:rPr>
              <w:t>Making arrangements.</w:t>
            </w:r>
          </w:p>
          <w:p w14:paraId="763A74D0" w14:textId="77777777" w:rsidR="00BD26BB" w:rsidRPr="00376428" w:rsidRDefault="00BD26BB">
            <w:pPr>
              <w:numPr>
                <w:ilvl w:val="0"/>
                <w:numId w:val="62"/>
              </w:numPr>
              <w:rPr>
                <w:lang w:val="en-GB"/>
              </w:rPr>
              <w:pPrChange w:id="903" w:author="PS" w:date="2018-11-25T12:51:00Z">
                <w:pPr>
                  <w:numPr>
                    <w:numId w:val="20"/>
                  </w:numPr>
                  <w:ind w:left="720" w:hanging="360"/>
                </w:pPr>
              </w:pPrChange>
            </w:pPr>
            <w:r w:rsidRPr="00376428">
              <w:rPr>
                <w:lang w:val="en-GB"/>
              </w:rPr>
              <w:t>Making comparisons.</w:t>
            </w:r>
          </w:p>
          <w:p w14:paraId="3BA03757" w14:textId="77777777" w:rsidR="00BD26BB" w:rsidRPr="00376428" w:rsidRDefault="00BD26BB">
            <w:pPr>
              <w:numPr>
                <w:ilvl w:val="0"/>
                <w:numId w:val="62"/>
              </w:numPr>
              <w:rPr>
                <w:lang w:val="en-GB"/>
              </w:rPr>
              <w:pPrChange w:id="904" w:author="PS" w:date="2018-11-25T12:51:00Z">
                <w:pPr>
                  <w:numPr>
                    <w:numId w:val="20"/>
                  </w:numPr>
                  <w:ind w:left="720" w:hanging="360"/>
                </w:pPr>
              </w:pPrChange>
            </w:pPr>
            <w:r w:rsidRPr="00376428">
              <w:rPr>
                <w:lang w:val="en-GB"/>
              </w:rPr>
              <w:t>City descriptions.</w:t>
            </w:r>
          </w:p>
          <w:p w14:paraId="0C77CE1D" w14:textId="77777777" w:rsidR="00BD26BB" w:rsidRPr="00376428" w:rsidRDefault="00BD26BB">
            <w:pPr>
              <w:numPr>
                <w:ilvl w:val="0"/>
                <w:numId w:val="62"/>
              </w:numPr>
              <w:rPr>
                <w:lang w:val="en-GB"/>
              </w:rPr>
              <w:pPrChange w:id="905" w:author="PS" w:date="2018-11-25T12:51:00Z">
                <w:pPr>
                  <w:numPr>
                    <w:numId w:val="20"/>
                  </w:numPr>
                  <w:ind w:left="720" w:hanging="360"/>
                </w:pPr>
              </w:pPrChange>
            </w:pPr>
            <w:r w:rsidRPr="00376428">
              <w:rPr>
                <w:lang w:val="en-GB"/>
              </w:rPr>
              <w:t>Using visual aids.</w:t>
            </w:r>
          </w:p>
          <w:p w14:paraId="6B2AE947" w14:textId="77777777" w:rsidR="00BD26BB" w:rsidRPr="00376428" w:rsidRDefault="00BD26BB">
            <w:pPr>
              <w:numPr>
                <w:ilvl w:val="0"/>
                <w:numId w:val="62"/>
              </w:numPr>
              <w:rPr>
                <w:lang w:val="en-GB"/>
              </w:rPr>
              <w:pPrChange w:id="906" w:author="PS" w:date="2018-11-25T12:51:00Z">
                <w:pPr>
                  <w:numPr>
                    <w:numId w:val="20"/>
                  </w:numPr>
                  <w:ind w:left="720" w:hanging="360"/>
                </w:pPr>
              </w:pPrChange>
            </w:pPr>
            <w:r w:rsidRPr="00376428">
              <w:rPr>
                <w:lang w:val="en-GB"/>
              </w:rPr>
              <w:t>Giving opinions.</w:t>
            </w:r>
          </w:p>
          <w:p w14:paraId="68443237" w14:textId="77777777" w:rsidR="00BD26BB" w:rsidRPr="00376428" w:rsidRDefault="00BD26BB">
            <w:pPr>
              <w:numPr>
                <w:ilvl w:val="0"/>
                <w:numId w:val="62"/>
              </w:numPr>
              <w:rPr>
                <w:lang w:val="en-GB"/>
              </w:rPr>
              <w:pPrChange w:id="907" w:author="PS" w:date="2018-11-25T12:51:00Z">
                <w:pPr>
                  <w:numPr>
                    <w:numId w:val="20"/>
                  </w:numPr>
                  <w:ind w:left="720" w:hanging="360"/>
                </w:pPr>
              </w:pPrChange>
            </w:pPr>
            <w:r w:rsidRPr="00376428">
              <w:rPr>
                <w:lang w:val="en-GB"/>
              </w:rPr>
              <w:t>Modal and related verbs.</w:t>
            </w:r>
          </w:p>
          <w:p w14:paraId="1B4757B3" w14:textId="77777777" w:rsidR="00BD26BB" w:rsidRPr="00376428" w:rsidRDefault="00BD26BB">
            <w:pPr>
              <w:numPr>
                <w:ilvl w:val="0"/>
                <w:numId w:val="62"/>
              </w:numPr>
              <w:rPr>
                <w:lang w:val="en-GB"/>
              </w:rPr>
              <w:pPrChange w:id="908" w:author="PS" w:date="2018-11-25T12:51:00Z">
                <w:pPr>
                  <w:numPr>
                    <w:numId w:val="20"/>
                  </w:numPr>
                  <w:ind w:left="720" w:hanging="360"/>
                </w:pPr>
              </w:pPrChange>
            </w:pPr>
            <w:r w:rsidRPr="00376428">
              <w:rPr>
                <w:lang w:val="en-GB"/>
              </w:rPr>
              <w:t>Colours and colour idioms.</w:t>
            </w:r>
          </w:p>
          <w:p w14:paraId="1AFC4133" w14:textId="77777777" w:rsidR="00BD26BB" w:rsidRPr="00376428" w:rsidRDefault="00BD26BB">
            <w:pPr>
              <w:numPr>
                <w:ilvl w:val="0"/>
                <w:numId w:val="62"/>
              </w:numPr>
              <w:rPr>
                <w:lang w:val="en-GB"/>
              </w:rPr>
              <w:pPrChange w:id="909" w:author="PS" w:date="2018-11-25T12:51:00Z">
                <w:pPr>
                  <w:numPr>
                    <w:numId w:val="20"/>
                  </w:numPr>
                  <w:ind w:left="720" w:hanging="360"/>
                </w:pPr>
              </w:pPrChange>
            </w:pPr>
            <w:r w:rsidRPr="00376428">
              <w:rPr>
                <w:lang w:val="en-GB"/>
              </w:rPr>
              <w:t>Prefixes.</w:t>
            </w:r>
          </w:p>
          <w:p w14:paraId="5A5E0CD4" w14:textId="77777777" w:rsidR="00BD26BB" w:rsidRPr="00376428" w:rsidRDefault="00BD26BB">
            <w:pPr>
              <w:numPr>
                <w:ilvl w:val="0"/>
                <w:numId w:val="62"/>
              </w:numPr>
              <w:rPr>
                <w:lang w:val="en-GB"/>
              </w:rPr>
              <w:pPrChange w:id="910" w:author="PS" w:date="2018-11-25T12:51:00Z">
                <w:pPr>
                  <w:numPr>
                    <w:numId w:val="20"/>
                  </w:numPr>
                  <w:ind w:left="720" w:hanging="360"/>
                </w:pPr>
              </w:pPrChange>
            </w:pPr>
            <w:r w:rsidRPr="00376428">
              <w:rPr>
                <w:lang w:val="en-GB"/>
              </w:rPr>
              <w:t>Telephoning.</w:t>
            </w:r>
          </w:p>
          <w:p w14:paraId="651F0FE8" w14:textId="77777777" w:rsidR="00BD26BB" w:rsidRPr="00376428" w:rsidRDefault="00BD26BB">
            <w:pPr>
              <w:numPr>
                <w:ilvl w:val="0"/>
                <w:numId w:val="62"/>
              </w:numPr>
              <w:rPr>
                <w:lang w:val="en-GB"/>
              </w:rPr>
              <w:pPrChange w:id="911" w:author="PS" w:date="2018-11-25T12:51:00Z">
                <w:pPr>
                  <w:numPr>
                    <w:numId w:val="20"/>
                  </w:numPr>
                  <w:ind w:left="720" w:hanging="360"/>
                </w:pPr>
              </w:pPrChange>
            </w:pPr>
            <w:r w:rsidRPr="00376428">
              <w:rPr>
                <w:lang w:val="en-GB"/>
              </w:rPr>
              <w:t>Giving advice and suggestions.</w:t>
            </w:r>
          </w:p>
          <w:p w14:paraId="73B230E3" w14:textId="77777777" w:rsidR="00BD26BB" w:rsidRPr="00376428" w:rsidRDefault="00BD26BB">
            <w:pPr>
              <w:numPr>
                <w:ilvl w:val="0"/>
                <w:numId w:val="62"/>
              </w:numPr>
              <w:rPr>
                <w:lang w:val="en-GB"/>
              </w:rPr>
              <w:pPrChange w:id="912" w:author="PS" w:date="2018-11-25T12:51:00Z">
                <w:pPr>
                  <w:numPr>
                    <w:numId w:val="20"/>
                  </w:numPr>
                  <w:ind w:left="720" w:hanging="360"/>
                </w:pPr>
              </w:pPrChange>
            </w:pPr>
            <w:r w:rsidRPr="00376428">
              <w:rPr>
                <w:lang w:val="en-GB"/>
              </w:rPr>
              <w:t>Reading comprehension.</w:t>
            </w:r>
          </w:p>
          <w:p w14:paraId="160A6D1A" w14:textId="77777777" w:rsidR="00BD26BB" w:rsidRPr="00376428" w:rsidRDefault="00BD26BB">
            <w:pPr>
              <w:numPr>
                <w:ilvl w:val="0"/>
                <w:numId w:val="62"/>
              </w:numPr>
              <w:rPr>
                <w:lang w:val="en-GB"/>
              </w:rPr>
              <w:pPrChange w:id="913" w:author="PS" w:date="2018-11-25T12:51:00Z">
                <w:pPr>
                  <w:numPr>
                    <w:numId w:val="20"/>
                  </w:numPr>
                  <w:ind w:left="720" w:hanging="360"/>
                </w:pPr>
              </w:pPrChange>
            </w:pPr>
            <w:r w:rsidRPr="00376428">
              <w:rPr>
                <w:lang w:val="en-GB"/>
              </w:rPr>
              <w:t>Past Simple, Past Continuous, Past Perfect.</w:t>
            </w:r>
          </w:p>
          <w:p w14:paraId="29084302" w14:textId="77777777" w:rsidR="00BD26BB" w:rsidRPr="00376428" w:rsidRDefault="00BD26BB">
            <w:pPr>
              <w:numPr>
                <w:ilvl w:val="0"/>
                <w:numId w:val="62"/>
              </w:numPr>
              <w:pPrChange w:id="914" w:author="PS" w:date="2018-11-25T12:51:00Z">
                <w:pPr>
                  <w:numPr>
                    <w:numId w:val="20"/>
                  </w:numPr>
                  <w:ind w:left="720" w:hanging="360"/>
                </w:pPr>
              </w:pPrChange>
            </w:pPr>
            <w:r w:rsidRPr="00376428">
              <w:rPr>
                <w:lang w:val="en-GB"/>
              </w:rPr>
              <w:t>Revision.</w:t>
            </w:r>
          </w:p>
        </w:tc>
      </w:tr>
      <w:tr w:rsidR="00BD26BB" w:rsidRPr="00376428" w14:paraId="26DAD481" w14:textId="77777777" w:rsidTr="00495DC8">
        <w:trPr>
          <w:trHeight w:val="265"/>
        </w:trPr>
        <w:tc>
          <w:tcPr>
            <w:tcW w:w="3653" w:type="dxa"/>
            <w:gridSpan w:val="2"/>
            <w:tcBorders>
              <w:top w:val="nil"/>
            </w:tcBorders>
            <w:shd w:val="clear" w:color="auto" w:fill="F7CAAC"/>
          </w:tcPr>
          <w:p w14:paraId="2BE94A3E" w14:textId="77777777" w:rsidR="00BD26BB" w:rsidRPr="00376428" w:rsidRDefault="00BD26BB" w:rsidP="00495DC8">
            <w:r w:rsidRPr="00376428">
              <w:rPr>
                <w:b/>
              </w:rPr>
              <w:t>Studijní literatura a studijní pomůcky</w:t>
            </w:r>
          </w:p>
        </w:tc>
        <w:tc>
          <w:tcPr>
            <w:tcW w:w="6202" w:type="dxa"/>
            <w:gridSpan w:val="6"/>
            <w:tcBorders>
              <w:top w:val="nil"/>
              <w:bottom w:val="nil"/>
            </w:tcBorders>
          </w:tcPr>
          <w:p w14:paraId="2FD20371" w14:textId="77777777" w:rsidR="00BD26BB" w:rsidRPr="00376428" w:rsidRDefault="00BD26BB" w:rsidP="00495DC8"/>
        </w:tc>
      </w:tr>
      <w:tr w:rsidR="00BD26BB" w:rsidRPr="00376428" w14:paraId="33D4924A" w14:textId="77777777" w:rsidTr="00495DC8">
        <w:trPr>
          <w:trHeight w:val="1497"/>
        </w:trPr>
        <w:tc>
          <w:tcPr>
            <w:tcW w:w="9855" w:type="dxa"/>
            <w:gridSpan w:val="8"/>
            <w:tcBorders>
              <w:top w:val="nil"/>
            </w:tcBorders>
          </w:tcPr>
          <w:p w14:paraId="34171329" w14:textId="77777777" w:rsidR="00BD26BB" w:rsidRPr="00376428" w:rsidRDefault="00BD26BB" w:rsidP="00495DC8">
            <w:pPr>
              <w:rPr>
                <w:b/>
              </w:rPr>
            </w:pPr>
            <w:ins w:id="915" w:author="Matyas Adam" w:date="2018-11-16T11:15:00Z">
              <w:r>
                <w:rPr>
                  <w:b/>
                </w:rPr>
                <w:t xml:space="preserve"> </w:t>
              </w:r>
            </w:ins>
            <w:r w:rsidRPr="00376428">
              <w:rPr>
                <w:b/>
              </w:rPr>
              <w:t>Povinná</w:t>
            </w:r>
            <w:ins w:id="916" w:author="Matyas Adam" w:date="2018-11-16T11:24:00Z">
              <w:r>
                <w:rPr>
                  <w:b/>
                </w:rPr>
                <w:t xml:space="preserve"> literatura</w:t>
              </w:r>
            </w:ins>
            <w:r w:rsidRPr="00376428">
              <w:rPr>
                <w:b/>
              </w:rPr>
              <w:t>:</w:t>
            </w:r>
          </w:p>
          <w:p w14:paraId="7446CB81" w14:textId="77777777" w:rsidR="00BD26BB" w:rsidRDefault="00BD26BB">
            <w:pPr>
              <w:ind w:left="38"/>
              <w:rPr>
                <w:ins w:id="917" w:author="Matyas Adam" w:date="2018-11-16T10:56:00Z"/>
                <w:lang w:val="en-GB"/>
              </w:rPr>
              <w:pPrChange w:id="918" w:author="PS" w:date="2018-11-25T12:51:00Z">
                <w:pPr/>
              </w:pPrChange>
            </w:pPr>
            <w:r w:rsidRPr="00376428">
              <w:rPr>
                <w:lang w:val="en-GB"/>
              </w:rPr>
              <w:t xml:space="preserve">HARDING, K., LANE, A. </w:t>
            </w:r>
            <w:r>
              <w:fldChar w:fldCharType="begin"/>
            </w:r>
            <w:r>
              <w:instrText xml:space="preserve"> HYPERLINK "https://elt.oup.com/catalogue/items/global/business_esp/international_express/intermediate/9780194597869?cc=cz&amp;selLanguage=cs&amp;mode=hub" </w:instrText>
            </w:r>
            <w:r>
              <w:fldChar w:fldCharType="separate"/>
            </w:r>
            <w:r w:rsidRPr="00376428">
              <w:rPr>
                <w:rStyle w:val="Hypertextovodkaz"/>
                <w:bCs/>
                <w:i/>
                <w:lang w:val="en-GB"/>
              </w:rPr>
              <w:t>International Express Intermediate</w:t>
            </w:r>
            <w:r w:rsidRPr="00376428">
              <w:rPr>
                <w:rStyle w:val="Hypertextovodkaz"/>
                <w:i/>
                <w:lang w:val="en-GB"/>
              </w:rPr>
              <w:t>.</w:t>
            </w:r>
            <w:r w:rsidRPr="00376428">
              <w:rPr>
                <w:rStyle w:val="Hypertextovodkaz"/>
                <w:bCs/>
                <w:i/>
                <w:lang w:val="en-GB"/>
              </w:rPr>
              <w:t xml:space="preserve"> </w:t>
            </w:r>
            <w:r w:rsidRPr="00376428">
              <w:rPr>
                <w:rStyle w:val="Hypertextovodkaz"/>
                <w:bCs/>
                <w:lang w:val="en-GB"/>
              </w:rPr>
              <w:t>Student's Book Pack</w:t>
            </w:r>
            <w:r>
              <w:rPr>
                <w:rStyle w:val="Hypertextovodkaz"/>
                <w:bCs/>
                <w:lang w:val="en-GB"/>
              </w:rPr>
              <w:fldChar w:fldCharType="end"/>
            </w:r>
            <w:r w:rsidRPr="00376428">
              <w:rPr>
                <w:i/>
                <w:u w:val="single"/>
                <w:lang w:val="en-GB"/>
              </w:rPr>
              <w:t>,</w:t>
            </w:r>
            <w:r w:rsidRPr="00376428">
              <w:rPr>
                <w:u w:val="single"/>
                <w:lang w:val="en-GB"/>
              </w:rPr>
              <w:t xml:space="preserve">Third Edition. Oxford: OUP, 2014. </w:t>
            </w:r>
            <w:r w:rsidRPr="00376428">
              <w:rPr>
                <w:lang w:val="en-GB"/>
              </w:rPr>
              <w:t>Paperback + DVD-ROM</w:t>
            </w:r>
            <w:r w:rsidRPr="00376428">
              <w:rPr>
                <w:u w:val="single"/>
                <w:lang w:val="en-GB"/>
              </w:rPr>
              <w:t xml:space="preserve">. ISBN </w:t>
            </w:r>
            <w:r w:rsidRPr="00376428">
              <w:rPr>
                <w:lang w:val="en-GB"/>
              </w:rPr>
              <w:t>978-0-19-459786-9.</w:t>
            </w:r>
          </w:p>
          <w:p w14:paraId="5AFA1C3B" w14:textId="77777777" w:rsidR="00BD26BB" w:rsidRPr="001E2AAB" w:rsidRDefault="00BD26BB">
            <w:pPr>
              <w:ind w:left="322" w:hanging="284"/>
              <w:rPr>
                <w:lang w:val="en-GB"/>
                <w:rPrChange w:id="919" w:author="Matyas Adam" w:date="2018-11-16T11:39:00Z">
                  <w:rPr>
                    <w:b/>
                  </w:rPr>
                </w:rPrChange>
              </w:rPr>
              <w:pPrChange w:id="920" w:author="Matyas Adam" w:date="2018-11-16T11:39:00Z">
                <w:pPr/>
              </w:pPrChange>
            </w:pPr>
            <w:ins w:id="921" w:author="Matyas Adam" w:date="2018-11-16T10:56:00Z">
              <w:r w:rsidRPr="001E2AAB">
                <w:rPr>
                  <w:lang w:val="en-GB"/>
                  <w:rPrChange w:id="922" w:author="Matyas Adam" w:date="2018-11-16T11:39:00Z">
                    <w:rPr>
                      <w:rFonts w:ascii="UTB Text" w:hAnsi="UTB Text" w:cs="Arial"/>
                      <w:color w:val="222222"/>
                      <w:sz w:val="19"/>
                      <w:szCs w:val="19"/>
                    </w:rPr>
                  </w:rPrChange>
                </w:rPr>
                <w:t>Materiály dostupné v e-learningovém kurzu předmětu v LMS Moodle na </w:t>
              </w:r>
              <w:r w:rsidRPr="001E2AAB">
                <w:rPr>
                  <w:lang w:val="en-GB"/>
                  <w:rPrChange w:id="923" w:author="Matyas Adam" w:date="2018-11-16T11:39:00Z">
                    <w:rPr/>
                  </w:rPrChange>
                </w:rPr>
                <w:fldChar w:fldCharType="begin"/>
              </w:r>
              <w:r w:rsidRPr="001E2AAB">
                <w:rPr>
                  <w:lang w:val="en-GB"/>
                  <w:rPrChange w:id="924" w:author="Matyas Adam" w:date="2018-11-16T11:39:00Z">
                    <w:rPr/>
                  </w:rPrChange>
                </w:rPr>
                <w:instrText xml:space="preserve"> HYPERLINK "http://vyuka.flkr.utb.cz/" \t "_blank" </w:instrText>
              </w:r>
              <w:r w:rsidRPr="001E2AAB">
                <w:rPr>
                  <w:lang w:val="en-GB"/>
                  <w:rPrChange w:id="925" w:author="Matyas Adam" w:date="2018-11-16T11:39:00Z">
                    <w:rPr>
                      <w:rFonts w:ascii="UTB Text" w:hAnsi="UTB Text" w:cs="Arial"/>
                      <w:sz w:val="19"/>
                      <w:szCs w:val="19"/>
                    </w:rPr>
                  </w:rPrChange>
                </w:rPr>
                <w:fldChar w:fldCharType="separate"/>
              </w:r>
              <w:r w:rsidRPr="001E2AAB">
                <w:rPr>
                  <w:lang w:val="en-GB"/>
                  <w:rPrChange w:id="926" w:author="Matyas Adam" w:date="2018-11-16T11:39:00Z">
                    <w:rPr>
                      <w:rFonts w:ascii="UTB Text" w:hAnsi="UTB Text" w:cs="Arial"/>
                      <w:sz w:val="19"/>
                      <w:szCs w:val="19"/>
                    </w:rPr>
                  </w:rPrChange>
                </w:rPr>
                <w:t>http://vyuka.flkr.utb.cz</w:t>
              </w:r>
              <w:r w:rsidRPr="001E2AAB">
                <w:rPr>
                  <w:lang w:val="en-GB"/>
                  <w:rPrChange w:id="927" w:author="Matyas Adam" w:date="2018-11-16T11:39:00Z">
                    <w:rPr>
                      <w:rFonts w:ascii="UTB Text" w:hAnsi="UTB Text" w:cs="Arial"/>
                      <w:sz w:val="19"/>
                      <w:szCs w:val="19"/>
                    </w:rPr>
                  </w:rPrChange>
                </w:rPr>
                <w:fldChar w:fldCharType="end"/>
              </w:r>
            </w:ins>
          </w:p>
          <w:p w14:paraId="4819F3C0" w14:textId="77777777" w:rsidR="00BD26BB" w:rsidRPr="00376428" w:rsidRDefault="00BD26BB">
            <w:pPr>
              <w:ind w:left="322" w:hanging="284"/>
              <w:rPr>
                <w:b/>
              </w:rPr>
              <w:pPrChange w:id="928" w:author="Matyas Adam" w:date="2018-11-16T11:15:00Z">
                <w:pPr/>
              </w:pPrChange>
            </w:pPr>
            <w:r w:rsidRPr="00376428">
              <w:rPr>
                <w:b/>
              </w:rPr>
              <w:t>Doporučená</w:t>
            </w:r>
            <w:ins w:id="929" w:author="Matyas Adam" w:date="2018-11-16T11:24:00Z">
              <w:r>
                <w:rPr>
                  <w:b/>
                </w:rPr>
                <w:t xml:space="preserve"> literatura</w:t>
              </w:r>
            </w:ins>
            <w:r w:rsidRPr="00376428">
              <w:rPr>
                <w:b/>
              </w:rPr>
              <w:t>:</w:t>
            </w:r>
          </w:p>
          <w:p w14:paraId="26A8F14E" w14:textId="77777777" w:rsidR="00BD26BB" w:rsidRPr="00376428" w:rsidRDefault="00BD26BB">
            <w:pPr>
              <w:ind w:left="322" w:hanging="284"/>
              <w:rPr>
                <w:b/>
              </w:rPr>
              <w:pPrChange w:id="930" w:author="Matyas Adam" w:date="2018-11-16T11:15:00Z">
                <w:pPr/>
              </w:pPrChange>
            </w:pPr>
            <w:r w:rsidRPr="00376428">
              <w:t xml:space="preserve">CLANDFIELD, L. </w:t>
            </w:r>
            <w:r w:rsidRPr="00376428">
              <w:rPr>
                <w:i/>
              </w:rPr>
              <w:t>Global.</w:t>
            </w:r>
            <w:r w:rsidRPr="00376428">
              <w:t xml:space="preserve"> Oxford: Macmillan Education, 2010. ISBN 978-0-230-03309-2.</w:t>
            </w:r>
          </w:p>
          <w:p w14:paraId="3A3E0E09" w14:textId="77777777" w:rsidR="00BD26BB" w:rsidRPr="00376428" w:rsidRDefault="00BD26BB">
            <w:pPr>
              <w:ind w:left="322" w:hanging="284"/>
              <w:pPrChange w:id="931" w:author="Matyas Adam" w:date="2018-11-16T11:15:00Z">
                <w:pPr/>
              </w:pPrChange>
            </w:pPr>
            <w:r w:rsidRPr="00376428">
              <w:t xml:space="preserve">EVANS, V., DOOLEY, J., GARZA, V. </w:t>
            </w:r>
            <w:r w:rsidRPr="00376428">
              <w:rPr>
                <w:i/>
              </w:rPr>
              <w:t>Tourism.</w:t>
            </w:r>
            <w:r w:rsidRPr="00376428">
              <w:t xml:space="preserve"> Newbury: Express Publishing, 2011. ISBN 978-0-85777-558-0.</w:t>
            </w:r>
          </w:p>
          <w:p w14:paraId="79AD3ACB" w14:textId="77777777" w:rsidR="00BD26BB" w:rsidRPr="00376428" w:rsidRDefault="00BD26BB">
            <w:pPr>
              <w:ind w:left="38"/>
              <w:pPrChange w:id="932" w:author="PS" w:date="2018-11-25T12:51:00Z">
                <w:pPr/>
              </w:pPrChange>
            </w:pPr>
            <w:r w:rsidRPr="00376428">
              <w:t xml:space="preserve">GLENDINNING, E. H., LANSFORD, L., POHL, A. </w:t>
            </w:r>
            <w:r w:rsidRPr="00376428">
              <w:rPr>
                <w:i/>
              </w:rPr>
              <w:t>Technology for Engineering and Applied Sciences.</w:t>
            </w:r>
            <w:r w:rsidRPr="00376428">
              <w:t xml:space="preserve"> Oxford: OUP, 2013. ISBN 978-019-4569736.</w:t>
            </w:r>
          </w:p>
          <w:p w14:paraId="05B5818D" w14:textId="77777777" w:rsidR="00BD26BB" w:rsidRPr="00376428" w:rsidRDefault="00BD26BB">
            <w:pPr>
              <w:ind w:left="322" w:hanging="284"/>
              <w:rPr>
                <w:b/>
              </w:rPr>
              <w:pPrChange w:id="933" w:author="Matyas Adam" w:date="2018-11-16T11:15:00Z">
                <w:pPr/>
              </w:pPrChange>
            </w:pPr>
            <w:r w:rsidRPr="00376428">
              <w:t xml:space="preserve">STRNADOVÁ, Z. </w:t>
            </w:r>
            <w:r w:rsidRPr="00376428">
              <w:rPr>
                <w:i/>
              </w:rPr>
              <w:t>Aiming to Advance.</w:t>
            </w:r>
            <w:r w:rsidRPr="00376428">
              <w:t xml:space="preserve"> Praha: LEDA, 2010. ISBN 978-80-7335-227-1.</w:t>
            </w:r>
          </w:p>
          <w:p w14:paraId="1F379ED2" w14:textId="77777777" w:rsidR="00BD26BB" w:rsidRPr="00376428" w:rsidRDefault="00BD26BB">
            <w:pPr>
              <w:ind w:left="322" w:hanging="284"/>
              <w:pPrChange w:id="934" w:author="Matyas Adam" w:date="2018-11-16T11:15:00Z">
                <w:pPr/>
              </w:pPrChange>
            </w:pPr>
            <w:r w:rsidRPr="00376428">
              <w:t xml:space="preserve">On-line aktuální zdroje: www.bbc.com, </w:t>
            </w:r>
            <w:r>
              <w:fldChar w:fldCharType="begin"/>
            </w:r>
            <w:r>
              <w:instrText xml:space="preserve"> HYPERLINK "http://www.dw.com" </w:instrText>
            </w:r>
            <w:r>
              <w:fldChar w:fldCharType="separate"/>
            </w:r>
            <w:r w:rsidRPr="00376428">
              <w:rPr>
                <w:rStyle w:val="Hypertextovodkaz"/>
              </w:rPr>
              <w:t>www.dw.com</w:t>
            </w:r>
            <w:r>
              <w:rPr>
                <w:rStyle w:val="Hypertextovodkaz"/>
              </w:rPr>
              <w:fldChar w:fldCharType="end"/>
            </w:r>
            <w:r w:rsidRPr="00376428">
              <w:t>, www.breakingnewsenglish.com apod.</w:t>
            </w:r>
          </w:p>
        </w:tc>
      </w:tr>
      <w:tr w:rsidR="00BD26BB" w:rsidRPr="00376428" w14:paraId="10819901"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CFCFCF7" w14:textId="77777777" w:rsidR="00BD26BB" w:rsidRPr="00376428" w:rsidRDefault="00BD26BB" w:rsidP="00495DC8">
            <w:pPr>
              <w:rPr>
                <w:b/>
              </w:rPr>
            </w:pPr>
            <w:r w:rsidRPr="00376428">
              <w:rPr>
                <w:b/>
              </w:rPr>
              <w:t>Informace ke kombinované nebo distanční formě</w:t>
            </w:r>
          </w:p>
        </w:tc>
      </w:tr>
      <w:tr w:rsidR="00BD26BB" w:rsidRPr="00376428" w14:paraId="3A69C578" w14:textId="77777777" w:rsidTr="00495DC8">
        <w:tc>
          <w:tcPr>
            <w:tcW w:w="4787" w:type="dxa"/>
            <w:gridSpan w:val="3"/>
            <w:tcBorders>
              <w:top w:val="single" w:sz="2" w:space="0" w:color="auto"/>
            </w:tcBorders>
            <w:shd w:val="clear" w:color="auto" w:fill="F7CAAC"/>
          </w:tcPr>
          <w:p w14:paraId="56D765D9" w14:textId="77777777" w:rsidR="00BD26BB" w:rsidRPr="00376428" w:rsidRDefault="00BD26BB" w:rsidP="00495DC8">
            <w:r w:rsidRPr="00376428">
              <w:rPr>
                <w:b/>
              </w:rPr>
              <w:t>Rozsah konzultací (soustředění)</w:t>
            </w:r>
          </w:p>
        </w:tc>
        <w:tc>
          <w:tcPr>
            <w:tcW w:w="889" w:type="dxa"/>
            <w:tcBorders>
              <w:top w:val="single" w:sz="2" w:space="0" w:color="auto"/>
            </w:tcBorders>
          </w:tcPr>
          <w:p w14:paraId="206B0F4C" w14:textId="77777777" w:rsidR="00BD26BB" w:rsidRPr="00376428" w:rsidRDefault="00BD26BB" w:rsidP="00495DC8"/>
        </w:tc>
        <w:tc>
          <w:tcPr>
            <w:tcW w:w="4179" w:type="dxa"/>
            <w:gridSpan w:val="4"/>
            <w:tcBorders>
              <w:top w:val="single" w:sz="2" w:space="0" w:color="auto"/>
            </w:tcBorders>
            <w:shd w:val="clear" w:color="auto" w:fill="F7CAAC"/>
          </w:tcPr>
          <w:p w14:paraId="4636ABCE" w14:textId="77777777" w:rsidR="00BD26BB" w:rsidRPr="00376428" w:rsidRDefault="00BD26BB" w:rsidP="00495DC8">
            <w:pPr>
              <w:rPr>
                <w:b/>
              </w:rPr>
            </w:pPr>
            <w:r w:rsidRPr="00376428">
              <w:rPr>
                <w:b/>
              </w:rPr>
              <w:t xml:space="preserve">hodin </w:t>
            </w:r>
          </w:p>
        </w:tc>
      </w:tr>
      <w:tr w:rsidR="00BD26BB" w:rsidRPr="00376428" w14:paraId="75661946" w14:textId="77777777" w:rsidTr="00495DC8">
        <w:tc>
          <w:tcPr>
            <w:tcW w:w="9855" w:type="dxa"/>
            <w:gridSpan w:val="8"/>
            <w:shd w:val="clear" w:color="auto" w:fill="F7CAAC"/>
          </w:tcPr>
          <w:p w14:paraId="06C958F3" w14:textId="77777777" w:rsidR="00BD26BB" w:rsidRPr="00376428" w:rsidRDefault="00BD26BB" w:rsidP="00495DC8">
            <w:pPr>
              <w:rPr>
                <w:b/>
              </w:rPr>
            </w:pPr>
            <w:r w:rsidRPr="00376428">
              <w:rPr>
                <w:b/>
              </w:rPr>
              <w:t>Informace o způsobu kontaktu s vyučujícím</w:t>
            </w:r>
          </w:p>
        </w:tc>
      </w:tr>
    </w:tbl>
    <w:p w14:paraId="1527BAAD" w14:textId="77777777" w:rsidR="00073739" w:rsidRDefault="00073739">
      <w:pPr>
        <w:rPr>
          <w:ins w:id="935" w:author="PS" w:date="2018-11-25T17:35:00Z"/>
        </w:rPr>
      </w:pPr>
      <w:ins w:id="936" w:author="PS" w:date="2018-11-25T17:35: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rsidRPr="00376428" w14:paraId="1FF78F59" w14:textId="77777777" w:rsidTr="00495DC8">
        <w:trPr>
          <w:trHeight w:val="425"/>
        </w:trPr>
        <w:tc>
          <w:tcPr>
            <w:tcW w:w="9855" w:type="dxa"/>
            <w:gridSpan w:val="8"/>
          </w:tcPr>
          <w:p w14:paraId="68E478B4" w14:textId="7EA182E6" w:rsidR="00BD26BB" w:rsidRPr="00376428" w:rsidRDefault="00BD26BB" w:rsidP="00495DC8"/>
        </w:tc>
      </w:tr>
      <w:tr w:rsidR="00BD26BB" w:rsidRPr="00FF750C" w14:paraId="61DAAC7F" w14:textId="77777777" w:rsidTr="00495DC8">
        <w:tc>
          <w:tcPr>
            <w:tcW w:w="9855" w:type="dxa"/>
            <w:gridSpan w:val="8"/>
            <w:tcBorders>
              <w:bottom w:val="double" w:sz="4" w:space="0" w:color="auto"/>
            </w:tcBorders>
            <w:shd w:val="clear" w:color="auto" w:fill="BDD6EE"/>
          </w:tcPr>
          <w:p w14:paraId="774309C4" w14:textId="77777777" w:rsidR="00BD26BB" w:rsidRPr="003D349D" w:rsidRDefault="00BD26BB" w:rsidP="00495DC8">
            <w:pPr>
              <w:rPr>
                <w:b/>
                <w:sz w:val="28"/>
              </w:rPr>
            </w:pPr>
            <w:r w:rsidRPr="003D349D">
              <w:rPr>
                <w:sz w:val="28"/>
              </w:rPr>
              <w:br w:type="page"/>
            </w:r>
            <w:r w:rsidRPr="003D349D">
              <w:rPr>
                <w:b/>
                <w:sz w:val="28"/>
              </w:rPr>
              <w:t>B-III – Charakteristika studijního předmětu</w:t>
            </w:r>
          </w:p>
        </w:tc>
      </w:tr>
      <w:tr w:rsidR="00BD26BB" w:rsidRPr="00FF750C" w14:paraId="4413F16C" w14:textId="77777777" w:rsidTr="00495DC8">
        <w:tc>
          <w:tcPr>
            <w:tcW w:w="3086" w:type="dxa"/>
            <w:tcBorders>
              <w:top w:val="double" w:sz="4" w:space="0" w:color="auto"/>
            </w:tcBorders>
            <w:shd w:val="clear" w:color="auto" w:fill="F7CAAC"/>
          </w:tcPr>
          <w:p w14:paraId="1D186D90" w14:textId="77777777" w:rsidR="00BD26BB" w:rsidRPr="00FF750C" w:rsidRDefault="00BD26BB" w:rsidP="00495DC8">
            <w:pPr>
              <w:rPr>
                <w:b/>
              </w:rPr>
            </w:pPr>
            <w:r w:rsidRPr="00FF750C">
              <w:rPr>
                <w:b/>
              </w:rPr>
              <w:t>Název studijního předmětu</w:t>
            </w:r>
          </w:p>
        </w:tc>
        <w:tc>
          <w:tcPr>
            <w:tcW w:w="6769" w:type="dxa"/>
            <w:gridSpan w:val="7"/>
            <w:tcBorders>
              <w:top w:val="double" w:sz="4" w:space="0" w:color="auto"/>
            </w:tcBorders>
          </w:tcPr>
          <w:p w14:paraId="4D2FF698" w14:textId="77777777" w:rsidR="00BD26BB" w:rsidRPr="002D7853" w:rsidRDefault="00BD26BB" w:rsidP="00495DC8">
            <w:pPr>
              <w:rPr>
                <w:b/>
              </w:rPr>
            </w:pPr>
            <w:r w:rsidRPr="002D7853">
              <w:rPr>
                <w:b/>
              </w:rPr>
              <w:t>Anglický jazyk III</w:t>
            </w:r>
          </w:p>
        </w:tc>
      </w:tr>
      <w:tr w:rsidR="00BD26BB" w:rsidRPr="00FF750C" w14:paraId="45AC88EB" w14:textId="77777777" w:rsidTr="00495DC8">
        <w:tc>
          <w:tcPr>
            <w:tcW w:w="3086" w:type="dxa"/>
            <w:shd w:val="clear" w:color="auto" w:fill="F7CAAC"/>
          </w:tcPr>
          <w:p w14:paraId="4C218BA8" w14:textId="77777777" w:rsidR="00BD26BB" w:rsidRPr="00FF750C" w:rsidRDefault="00BD26BB" w:rsidP="00495DC8">
            <w:pPr>
              <w:rPr>
                <w:b/>
              </w:rPr>
            </w:pPr>
            <w:r w:rsidRPr="00FF750C">
              <w:rPr>
                <w:b/>
              </w:rPr>
              <w:t>Typ předmětu</w:t>
            </w:r>
          </w:p>
        </w:tc>
        <w:tc>
          <w:tcPr>
            <w:tcW w:w="3406" w:type="dxa"/>
            <w:gridSpan w:val="4"/>
          </w:tcPr>
          <w:p w14:paraId="3DF79A8D" w14:textId="77777777" w:rsidR="00BD26BB" w:rsidRPr="00FF750C" w:rsidRDefault="00BD26BB" w:rsidP="00495DC8">
            <w:r w:rsidRPr="00FF750C">
              <w:t>povinný</w:t>
            </w:r>
          </w:p>
        </w:tc>
        <w:tc>
          <w:tcPr>
            <w:tcW w:w="2695" w:type="dxa"/>
            <w:gridSpan w:val="2"/>
            <w:shd w:val="clear" w:color="auto" w:fill="F7CAAC"/>
          </w:tcPr>
          <w:p w14:paraId="5EF0E9FD" w14:textId="77777777" w:rsidR="00BD26BB" w:rsidRPr="00FF750C" w:rsidRDefault="00BD26BB" w:rsidP="00495DC8">
            <w:r w:rsidRPr="00FF750C">
              <w:rPr>
                <w:b/>
              </w:rPr>
              <w:t>doporučený ročník / semestr</w:t>
            </w:r>
          </w:p>
        </w:tc>
        <w:tc>
          <w:tcPr>
            <w:tcW w:w="668" w:type="dxa"/>
          </w:tcPr>
          <w:p w14:paraId="5B4D75C9" w14:textId="77777777" w:rsidR="00BD26BB" w:rsidRPr="00FF750C" w:rsidRDefault="00BD26BB" w:rsidP="00495DC8">
            <w:r w:rsidRPr="00FF750C">
              <w:t>2/LS</w:t>
            </w:r>
          </w:p>
        </w:tc>
      </w:tr>
      <w:tr w:rsidR="00BD26BB" w:rsidRPr="00FF750C" w14:paraId="63FFD5FF" w14:textId="77777777" w:rsidTr="00495DC8">
        <w:tc>
          <w:tcPr>
            <w:tcW w:w="3086" w:type="dxa"/>
            <w:shd w:val="clear" w:color="auto" w:fill="F7CAAC"/>
          </w:tcPr>
          <w:p w14:paraId="070D849A" w14:textId="77777777" w:rsidR="00BD26BB" w:rsidRPr="00FF750C" w:rsidRDefault="00BD26BB" w:rsidP="00495DC8">
            <w:pPr>
              <w:rPr>
                <w:b/>
              </w:rPr>
            </w:pPr>
            <w:r w:rsidRPr="00FF750C">
              <w:rPr>
                <w:b/>
              </w:rPr>
              <w:t>Rozsah studijního předmětu</w:t>
            </w:r>
          </w:p>
        </w:tc>
        <w:tc>
          <w:tcPr>
            <w:tcW w:w="1701" w:type="dxa"/>
            <w:gridSpan w:val="2"/>
          </w:tcPr>
          <w:p w14:paraId="2CA4CAA2" w14:textId="77777777" w:rsidR="00BD26BB" w:rsidRPr="00FF750C" w:rsidRDefault="00BD26BB" w:rsidP="00495DC8">
            <w:r w:rsidRPr="00FF750C">
              <w:t>28</w:t>
            </w:r>
            <w:r>
              <w:t>s</w:t>
            </w:r>
          </w:p>
        </w:tc>
        <w:tc>
          <w:tcPr>
            <w:tcW w:w="889" w:type="dxa"/>
            <w:shd w:val="clear" w:color="auto" w:fill="F7CAAC"/>
          </w:tcPr>
          <w:p w14:paraId="48FE75A7" w14:textId="77777777" w:rsidR="00BD26BB" w:rsidRPr="00FF750C" w:rsidRDefault="00BD26BB" w:rsidP="00495DC8">
            <w:pPr>
              <w:rPr>
                <w:b/>
              </w:rPr>
            </w:pPr>
            <w:r w:rsidRPr="00FF750C">
              <w:rPr>
                <w:b/>
              </w:rPr>
              <w:t xml:space="preserve">hod. </w:t>
            </w:r>
          </w:p>
        </w:tc>
        <w:tc>
          <w:tcPr>
            <w:tcW w:w="816" w:type="dxa"/>
          </w:tcPr>
          <w:p w14:paraId="64F46879" w14:textId="77777777" w:rsidR="00BD26BB" w:rsidRPr="00FF750C" w:rsidRDefault="00BD26BB" w:rsidP="00495DC8">
            <w:r w:rsidRPr="00FF750C">
              <w:t>2</w:t>
            </w:r>
          </w:p>
        </w:tc>
        <w:tc>
          <w:tcPr>
            <w:tcW w:w="2156" w:type="dxa"/>
            <w:shd w:val="clear" w:color="auto" w:fill="F7CAAC"/>
          </w:tcPr>
          <w:p w14:paraId="0F58DDE0" w14:textId="77777777" w:rsidR="00BD26BB" w:rsidRPr="00FF750C" w:rsidRDefault="00BD26BB" w:rsidP="00495DC8">
            <w:pPr>
              <w:rPr>
                <w:b/>
              </w:rPr>
            </w:pPr>
            <w:r w:rsidRPr="00FF750C">
              <w:rPr>
                <w:b/>
              </w:rPr>
              <w:t>kreditů</w:t>
            </w:r>
          </w:p>
        </w:tc>
        <w:tc>
          <w:tcPr>
            <w:tcW w:w="1207" w:type="dxa"/>
            <w:gridSpan w:val="2"/>
          </w:tcPr>
          <w:p w14:paraId="5F448DC6" w14:textId="77777777" w:rsidR="00BD26BB" w:rsidRPr="00FF750C" w:rsidRDefault="00BD26BB" w:rsidP="00495DC8">
            <w:ins w:id="937" w:author="Matyas Adam" w:date="2018-11-17T01:34:00Z">
              <w:r>
                <w:t>3</w:t>
              </w:r>
            </w:ins>
          </w:p>
        </w:tc>
      </w:tr>
      <w:tr w:rsidR="00BD26BB" w:rsidRPr="00FF750C" w14:paraId="0DFDFC4F" w14:textId="77777777" w:rsidTr="00495DC8">
        <w:tc>
          <w:tcPr>
            <w:tcW w:w="3086" w:type="dxa"/>
            <w:shd w:val="clear" w:color="auto" w:fill="F7CAAC"/>
          </w:tcPr>
          <w:p w14:paraId="68C17525" w14:textId="77777777" w:rsidR="00BD26BB" w:rsidRPr="00FF750C" w:rsidRDefault="00BD26BB" w:rsidP="00495DC8">
            <w:pPr>
              <w:rPr>
                <w:b/>
              </w:rPr>
            </w:pPr>
            <w:r w:rsidRPr="00FF750C">
              <w:rPr>
                <w:b/>
              </w:rPr>
              <w:t>Prerekvizity, korekvizity, ekvivalence</w:t>
            </w:r>
          </w:p>
        </w:tc>
        <w:tc>
          <w:tcPr>
            <w:tcW w:w="6769" w:type="dxa"/>
            <w:gridSpan w:val="7"/>
          </w:tcPr>
          <w:p w14:paraId="60B800A7" w14:textId="77777777" w:rsidR="00BD26BB" w:rsidRPr="00FF750C" w:rsidRDefault="00BD26BB" w:rsidP="00495DC8"/>
        </w:tc>
      </w:tr>
      <w:tr w:rsidR="00BD26BB" w:rsidRPr="00FF750C" w14:paraId="48D33BA5" w14:textId="77777777" w:rsidTr="00495DC8">
        <w:tc>
          <w:tcPr>
            <w:tcW w:w="3086" w:type="dxa"/>
            <w:shd w:val="clear" w:color="auto" w:fill="F7CAAC"/>
          </w:tcPr>
          <w:p w14:paraId="63C51CEB" w14:textId="77777777" w:rsidR="00BD26BB" w:rsidRPr="00FF750C" w:rsidRDefault="00BD26BB" w:rsidP="00495DC8">
            <w:pPr>
              <w:rPr>
                <w:b/>
              </w:rPr>
            </w:pPr>
            <w:r w:rsidRPr="00FF750C">
              <w:rPr>
                <w:b/>
              </w:rPr>
              <w:t>Způsob ověření studijních výsledků</w:t>
            </w:r>
          </w:p>
        </w:tc>
        <w:tc>
          <w:tcPr>
            <w:tcW w:w="3406" w:type="dxa"/>
            <w:gridSpan w:val="4"/>
          </w:tcPr>
          <w:p w14:paraId="1BF34262" w14:textId="77777777" w:rsidR="00BD26BB" w:rsidRPr="00FF750C" w:rsidRDefault="00BD26BB" w:rsidP="00495DC8">
            <w:ins w:id="938" w:author="Matyas Adam" w:date="2018-11-16T10:57:00Z">
              <w:r>
                <w:t>Z</w:t>
              </w:r>
            </w:ins>
            <w:del w:id="939" w:author="Matyas Adam" w:date="2018-11-16T10:57:00Z">
              <w:r w:rsidDel="00771C56">
                <w:delText>z</w:delText>
              </w:r>
            </w:del>
            <w:r>
              <w:t>kouška</w:t>
            </w:r>
          </w:p>
        </w:tc>
        <w:tc>
          <w:tcPr>
            <w:tcW w:w="2156" w:type="dxa"/>
            <w:shd w:val="clear" w:color="auto" w:fill="F7CAAC"/>
          </w:tcPr>
          <w:p w14:paraId="5E46695D" w14:textId="77777777" w:rsidR="00BD26BB" w:rsidRPr="00FF750C" w:rsidRDefault="00BD26BB" w:rsidP="00495DC8">
            <w:pPr>
              <w:rPr>
                <w:b/>
              </w:rPr>
            </w:pPr>
            <w:r w:rsidRPr="00FF750C">
              <w:rPr>
                <w:b/>
              </w:rPr>
              <w:t>Forma výuky</w:t>
            </w:r>
          </w:p>
        </w:tc>
        <w:tc>
          <w:tcPr>
            <w:tcW w:w="1207" w:type="dxa"/>
            <w:gridSpan w:val="2"/>
          </w:tcPr>
          <w:p w14:paraId="4E4504BA" w14:textId="77777777" w:rsidR="00BD26BB" w:rsidRPr="00FF750C" w:rsidRDefault="00BD26BB" w:rsidP="00495DC8">
            <w:r w:rsidRPr="00FF750C">
              <w:t>S</w:t>
            </w:r>
          </w:p>
        </w:tc>
      </w:tr>
      <w:tr w:rsidR="00BD26BB" w:rsidRPr="00FF750C" w14:paraId="09F5AD2E" w14:textId="77777777" w:rsidTr="00495DC8">
        <w:tc>
          <w:tcPr>
            <w:tcW w:w="3086" w:type="dxa"/>
            <w:shd w:val="clear" w:color="auto" w:fill="F7CAAC"/>
          </w:tcPr>
          <w:p w14:paraId="6AA40E3E" w14:textId="77777777" w:rsidR="00BD26BB" w:rsidRPr="00FF750C" w:rsidRDefault="00BD26BB" w:rsidP="00495DC8">
            <w:pPr>
              <w:rPr>
                <w:b/>
              </w:rPr>
            </w:pPr>
            <w:r w:rsidRPr="00FF750C">
              <w:rPr>
                <w:b/>
              </w:rPr>
              <w:t>Forma způsobu ověření studijních výsledků a další požadavky na studenta</w:t>
            </w:r>
          </w:p>
        </w:tc>
        <w:tc>
          <w:tcPr>
            <w:tcW w:w="6769" w:type="dxa"/>
            <w:gridSpan w:val="7"/>
            <w:tcBorders>
              <w:bottom w:val="nil"/>
            </w:tcBorders>
          </w:tcPr>
          <w:p w14:paraId="32C3508B" w14:textId="77777777" w:rsidR="00BD26BB" w:rsidRPr="00FF750C" w:rsidRDefault="00BD26BB" w:rsidP="00495DC8">
            <w:ins w:id="940" w:author="Matyas Adam" w:date="2018-11-16T10:59:00Z">
              <w:r w:rsidRPr="00FF750C">
                <w:t>Aktivní účast na seminářích (80%), domácí příprava, písemný test.</w:t>
              </w:r>
            </w:ins>
          </w:p>
        </w:tc>
      </w:tr>
      <w:tr w:rsidR="00BD26BB" w:rsidRPr="00FF750C" w14:paraId="2079C370" w14:textId="77777777" w:rsidTr="00495DC8">
        <w:trPr>
          <w:trHeight w:val="554"/>
        </w:trPr>
        <w:tc>
          <w:tcPr>
            <w:tcW w:w="9855" w:type="dxa"/>
            <w:gridSpan w:val="8"/>
            <w:tcBorders>
              <w:top w:val="nil"/>
            </w:tcBorders>
          </w:tcPr>
          <w:p w14:paraId="31017888" w14:textId="77777777" w:rsidR="00BD26BB" w:rsidRPr="00FF750C" w:rsidRDefault="00BD26BB" w:rsidP="00495DC8">
            <w:del w:id="941" w:author="Matyas Adam" w:date="2018-11-16T10:59:00Z">
              <w:r w:rsidRPr="00FF750C" w:rsidDel="00771C56">
                <w:delText>Aktivní účast na seminářích (80%), domácí příprava, písemný test.</w:delText>
              </w:r>
            </w:del>
          </w:p>
        </w:tc>
      </w:tr>
      <w:tr w:rsidR="00BD26BB" w:rsidRPr="00FF750C" w14:paraId="7E9E7931" w14:textId="77777777" w:rsidTr="00495DC8">
        <w:trPr>
          <w:trHeight w:val="197"/>
        </w:trPr>
        <w:tc>
          <w:tcPr>
            <w:tcW w:w="3086" w:type="dxa"/>
            <w:tcBorders>
              <w:top w:val="nil"/>
            </w:tcBorders>
            <w:shd w:val="clear" w:color="auto" w:fill="F7CAAC"/>
          </w:tcPr>
          <w:p w14:paraId="7A4B64D8" w14:textId="77777777" w:rsidR="00BD26BB" w:rsidRPr="00FF750C" w:rsidRDefault="00BD26BB" w:rsidP="00495DC8">
            <w:pPr>
              <w:rPr>
                <w:b/>
              </w:rPr>
            </w:pPr>
            <w:r w:rsidRPr="00FF750C">
              <w:rPr>
                <w:b/>
              </w:rPr>
              <w:t>Garant předmětu</w:t>
            </w:r>
          </w:p>
        </w:tc>
        <w:tc>
          <w:tcPr>
            <w:tcW w:w="6769" w:type="dxa"/>
            <w:gridSpan w:val="7"/>
            <w:tcBorders>
              <w:top w:val="nil"/>
            </w:tcBorders>
          </w:tcPr>
          <w:p w14:paraId="3968A569" w14:textId="77777777" w:rsidR="00BD26BB" w:rsidRPr="00FF750C" w:rsidRDefault="00BD26BB" w:rsidP="00495DC8">
            <w:r w:rsidRPr="00FF750C">
              <w:t>Mgr. et Mgr. Kateřina Pitrová, Ph.D., BBA</w:t>
            </w:r>
          </w:p>
        </w:tc>
      </w:tr>
      <w:tr w:rsidR="00BD26BB" w:rsidRPr="00FF750C" w14:paraId="5B9AD8F4" w14:textId="77777777" w:rsidTr="00495DC8">
        <w:trPr>
          <w:trHeight w:val="243"/>
        </w:trPr>
        <w:tc>
          <w:tcPr>
            <w:tcW w:w="3086" w:type="dxa"/>
            <w:tcBorders>
              <w:top w:val="nil"/>
            </w:tcBorders>
            <w:shd w:val="clear" w:color="auto" w:fill="F7CAAC"/>
          </w:tcPr>
          <w:p w14:paraId="209C5B04" w14:textId="77777777" w:rsidR="00BD26BB" w:rsidRPr="00FF750C" w:rsidRDefault="00BD26BB" w:rsidP="00495DC8">
            <w:pPr>
              <w:rPr>
                <w:b/>
              </w:rPr>
            </w:pPr>
            <w:r w:rsidRPr="00FF750C">
              <w:rPr>
                <w:b/>
              </w:rPr>
              <w:t>Zapojení garanta do výuky předmětu</w:t>
            </w:r>
          </w:p>
        </w:tc>
        <w:tc>
          <w:tcPr>
            <w:tcW w:w="6769" w:type="dxa"/>
            <w:gridSpan w:val="7"/>
            <w:tcBorders>
              <w:top w:val="nil"/>
            </w:tcBorders>
          </w:tcPr>
          <w:p w14:paraId="295C7901" w14:textId="77777777" w:rsidR="00BD26BB" w:rsidRPr="00FF750C" w:rsidRDefault="00BD26BB" w:rsidP="00495DC8">
            <w:ins w:id="942" w:author="Matyas Adam" w:date="2018-11-16T11:20:00Z">
              <w:r w:rsidRPr="00D4222D">
                <w:t xml:space="preserve">Garant stanovuje koncepci předmětu, podílí se </w:t>
              </w:r>
              <w:r>
                <w:t>na cvičeních</w:t>
              </w:r>
              <w:r w:rsidRPr="00D4222D">
                <w:t xml:space="preserve"> v rozsahu </w:t>
              </w:r>
              <w:r>
                <w:t>100 %.</w:t>
              </w:r>
            </w:ins>
            <w:del w:id="943" w:author="Matyas Adam" w:date="2018-11-16T11:20:00Z">
              <w:r w:rsidDel="00F47FE4">
                <w:delText>Vede semináře</w:delText>
              </w:r>
            </w:del>
          </w:p>
        </w:tc>
      </w:tr>
      <w:tr w:rsidR="00BD26BB" w:rsidRPr="00FF750C" w14:paraId="5E3E892C" w14:textId="77777777" w:rsidTr="00495DC8">
        <w:tc>
          <w:tcPr>
            <w:tcW w:w="3086" w:type="dxa"/>
            <w:shd w:val="clear" w:color="auto" w:fill="F7CAAC"/>
          </w:tcPr>
          <w:p w14:paraId="5E81EE51" w14:textId="77777777" w:rsidR="00BD26BB" w:rsidRPr="00FF750C" w:rsidRDefault="00BD26BB" w:rsidP="00495DC8">
            <w:pPr>
              <w:rPr>
                <w:b/>
              </w:rPr>
            </w:pPr>
            <w:r w:rsidRPr="00FF750C">
              <w:rPr>
                <w:b/>
              </w:rPr>
              <w:t>Vyučující</w:t>
            </w:r>
          </w:p>
        </w:tc>
        <w:tc>
          <w:tcPr>
            <w:tcW w:w="6769" w:type="dxa"/>
            <w:gridSpan w:val="7"/>
            <w:tcBorders>
              <w:bottom w:val="nil"/>
            </w:tcBorders>
          </w:tcPr>
          <w:p w14:paraId="39A085EC" w14:textId="77777777" w:rsidR="00BD26BB" w:rsidRPr="00645550" w:rsidRDefault="00BD26BB" w:rsidP="00495DC8">
            <w:r w:rsidRPr="00376428">
              <w:t>Mgr. et Mgr. Kateřina Pitrová, Ph.D., BBA</w:t>
            </w:r>
            <w:ins w:id="944" w:author="Matyas Adam" w:date="2018-11-16T11:19:00Z">
              <w:r>
                <w:t xml:space="preserve"> (100</w:t>
              </w:r>
              <w:r>
                <w:rPr>
                  <w:lang w:val="en-GB"/>
                </w:rPr>
                <w:t xml:space="preserve"> </w:t>
              </w:r>
              <w:r>
                <w:t>%)</w:t>
              </w:r>
            </w:ins>
          </w:p>
        </w:tc>
      </w:tr>
      <w:tr w:rsidR="00BD26BB" w:rsidRPr="00FF750C" w14:paraId="36A29E6B" w14:textId="77777777" w:rsidTr="00495DC8">
        <w:trPr>
          <w:trHeight w:val="554"/>
        </w:trPr>
        <w:tc>
          <w:tcPr>
            <w:tcW w:w="9855" w:type="dxa"/>
            <w:gridSpan w:val="8"/>
            <w:tcBorders>
              <w:top w:val="nil"/>
            </w:tcBorders>
          </w:tcPr>
          <w:p w14:paraId="2021400B" w14:textId="77777777" w:rsidR="00BD26BB" w:rsidRPr="00FF750C" w:rsidRDefault="00BD26BB" w:rsidP="00495DC8"/>
        </w:tc>
      </w:tr>
      <w:tr w:rsidR="00BD26BB" w:rsidRPr="00FF750C" w14:paraId="73A87058" w14:textId="77777777" w:rsidTr="00495DC8">
        <w:tc>
          <w:tcPr>
            <w:tcW w:w="3086" w:type="dxa"/>
            <w:shd w:val="clear" w:color="auto" w:fill="F7CAAC"/>
          </w:tcPr>
          <w:p w14:paraId="17A44019" w14:textId="77777777" w:rsidR="00BD26BB" w:rsidRPr="00FF750C" w:rsidRDefault="00BD26BB" w:rsidP="00495DC8">
            <w:pPr>
              <w:rPr>
                <w:b/>
              </w:rPr>
            </w:pPr>
            <w:r w:rsidRPr="00FF750C">
              <w:rPr>
                <w:b/>
              </w:rPr>
              <w:t>Stručná anotace předmětu</w:t>
            </w:r>
          </w:p>
        </w:tc>
        <w:tc>
          <w:tcPr>
            <w:tcW w:w="6769" w:type="dxa"/>
            <w:gridSpan w:val="7"/>
            <w:tcBorders>
              <w:bottom w:val="nil"/>
            </w:tcBorders>
          </w:tcPr>
          <w:p w14:paraId="133BAEAA" w14:textId="77777777" w:rsidR="00BD26BB" w:rsidRPr="00FF750C" w:rsidRDefault="00BD26BB" w:rsidP="00495DC8"/>
        </w:tc>
      </w:tr>
      <w:tr w:rsidR="00BD26BB" w:rsidRPr="00FF750C" w14:paraId="6509AA9E" w14:textId="77777777" w:rsidTr="00495DC8">
        <w:trPr>
          <w:trHeight w:val="3938"/>
        </w:trPr>
        <w:tc>
          <w:tcPr>
            <w:tcW w:w="9855" w:type="dxa"/>
            <w:gridSpan w:val="8"/>
            <w:tcBorders>
              <w:top w:val="nil"/>
              <w:bottom w:val="single" w:sz="12" w:space="0" w:color="auto"/>
            </w:tcBorders>
          </w:tcPr>
          <w:p w14:paraId="1FEACFD7" w14:textId="77777777" w:rsidR="00BD26BB" w:rsidRDefault="00BD26BB" w:rsidP="00495DC8">
            <w:pPr>
              <w:rPr>
                <w:ins w:id="945" w:author="Matyas Adam" w:date="2018-11-16T11:44:00Z"/>
              </w:rPr>
            </w:pPr>
            <w:r w:rsidRPr="00FF750C">
              <w:t>Studenti si prohloubí komplex jazykových dovedností (čtení, poslech, mluvení, psaní) umožňující samostatné jednání v cizojazyčných komunikačních situacích. Studenti si budou rozšiřovat odbornou slovní zásobu z oblasti environmentální bezpečnosti. Důraz je kladen i na samostatnou práci. Průběh studia je zaměřen na objasňování praktického jazyka, procvičování, upevňování, rozvoj a kontrolu jazykových dovedností s využitím moderních technologií s cílem dosáhnout konečné úrovně B2 podle SERR. Znalosti získané studiem anglického jazyka budou aplikovatelné v odborných předmětech, pomohou studentovi čerpat informace z cizojazyčných zdrojů. Studenti budou schopni komunikovat v anglickém jazyce s odborníky ze zahraničí při odborných setkáních v rámci řešení environmentální problematiky.</w:t>
            </w:r>
          </w:p>
          <w:p w14:paraId="0E3425ED" w14:textId="77777777" w:rsidR="00BD26BB" w:rsidRDefault="00BD26BB" w:rsidP="00495DC8">
            <w:pPr>
              <w:rPr>
                <w:ins w:id="946" w:author="Matyas Adam" w:date="2018-11-16T11:16:00Z"/>
              </w:rPr>
            </w:pPr>
          </w:p>
          <w:p w14:paraId="019FBF22" w14:textId="77777777" w:rsidR="00BD26BB" w:rsidDel="00CD4D10" w:rsidRDefault="00BD26BB" w:rsidP="00BD26BB">
            <w:pPr>
              <w:numPr>
                <w:ilvl w:val="0"/>
                <w:numId w:val="18"/>
              </w:numPr>
              <w:spacing w:after="160" w:line="259" w:lineRule="auto"/>
              <w:rPr>
                <w:del w:id="947" w:author="Matyas Adam" w:date="2018-11-16T11:16:00Z"/>
                <w:u w:val="single"/>
              </w:rPr>
            </w:pPr>
            <w:ins w:id="948" w:author="Matyas Adam" w:date="2018-11-16T11:16:00Z">
              <w:r>
                <w:rPr>
                  <w:u w:val="single"/>
                </w:rPr>
                <w:t>Hlavní témata:</w:t>
              </w:r>
            </w:ins>
          </w:p>
          <w:p w14:paraId="68741A25" w14:textId="77777777" w:rsidR="00BD26BB" w:rsidRPr="0015666E" w:rsidRDefault="00BD26BB">
            <w:pPr>
              <w:jc w:val="both"/>
              <w:rPr>
                <w:ins w:id="949" w:author="Matyas Adam" w:date="2018-11-16T23:23:00Z"/>
                <w:u w:val="single"/>
                <w:rPrChange w:id="950" w:author="Matyas Adam" w:date="2018-11-16T23:00:00Z">
                  <w:rPr>
                    <w:ins w:id="951" w:author="Matyas Adam" w:date="2018-11-16T23:23:00Z"/>
                  </w:rPr>
                </w:rPrChange>
              </w:rPr>
              <w:pPrChange w:id="952" w:author="Matyas Adam" w:date="2018-11-16T23:00:00Z">
                <w:pPr/>
              </w:pPrChange>
            </w:pPr>
          </w:p>
          <w:p w14:paraId="491BF062" w14:textId="77777777" w:rsidR="00BD26BB" w:rsidRPr="00FF750C" w:rsidRDefault="00BD26BB">
            <w:pPr>
              <w:numPr>
                <w:ilvl w:val="0"/>
                <w:numId w:val="63"/>
              </w:numPr>
              <w:rPr>
                <w:lang w:val="en-GB"/>
              </w:rPr>
              <w:pPrChange w:id="953" w:author="PS" w:date="2018-11-25T13:58:00Z">
                <w:pPr>
                  <w:numPr>
                    <w:numId w:val="21"/>
                  </w:numPr>
                  <w:ind w:left="720" w:hanging="360"/>
                </w:pPr>
              </w:pPrChange>
            </w:pPr>
            <w:r w:rsidRPr="00FF750C">
              <w:rPr>
                <w:lang w:val="en-GB"/>
              </w:rPr>
              <w:t>Water footprint.</w:t>
            </w:r>
          </w:p>
          <w:p w14:paraId="4FE1B6F8" w14:textId="77777777" w:rsidR="00BD26BB" w:rsidRPr="00FF750C" w:rsidRDefault="00BD26BB">
            <w:pPr>
              <w:numPr>
                <w:ilvl w:val="0"/>
                <w:numId w:val="63"/>
              </w:numPr>
              <w:rPr>
                <w:lang w:val="en-GB"/>
              </w:rPr>
              <w:pPrChange w:id="954" w:author="PS" w:date="2018-11-25T13:58:00Z">
                <w:pPr>
                  <w:numPr>
                    <w:numId w:val="21"/>
                  </w:numPr>
                  <w:ind w:left="720" w:hanging="360"/>
                </w:pPr>
              </w:pPrChange>
            </w:pPr>
            <w:r w:rsidRPr="00FF750C">
              <w:rPr>
                <w:lang w:val="en-GB"/>
              </w:rPr>
              <w:t>Noun formation.</w:t>
            </w:r>
          </w:p>
          <w:p w14:paraId="213519FE" w14:textId="77777777" w:rsidR="00BD26BB" w:rsidRPr="00FF750C" w:rsidRDefault="00BD26BB">
            <w:pPr>
              <w:numPr>
                <w:ilvl w:val="0"/>
                <w:numId w:val="63"/>
              </w:numPr>
              <w:rPr>
                <w:lang w:val="en-GB"/>
              </w:rPr>
              <w:pPrChange w:id="955" w:author="PS" w:date="2018-11-25T13:58:00Z">
                <w:pPr>
                  <w:numPr>
                    <w:numId w:val="21"/>
                  </w:numPr>
                  <w:ind w:left="720" w:hanging="360"/>
                </w:pPr>
              </w:pPrChange>
            </w:pPr>
            <w:r w:rsidRPr="00FF750C">
              <w:rPr>
                <w:lang w:val="en-GB"/>
              </w:rPr>
              <w:t>Structuring a talk.</w:t>
            </w:r>
          </w:p>
          <w:p w14:paraId="0D32ED35" w14:textId="77777777" w:rsidR="00BD26BB" w:rsidRPr="00FF750C" w:rsidRDefault="00BD26BB">
            <w:pPr>
              <w:numPr>
                <w:ilvl w:val="0"/>
                <w:numId w:val="63"/>
              </w:numPr>
              <w:rPr>
                <w:lang w:val="en-GB"/>
              </w:rPr>
              <w:pPrChange w:id="956" w:author="PS" w:date="2018-11-25T13:58:00Z">
                <w:pPr>
                  <w:numPr>
                    <w:numId w:val="21"/>
                  </w:numPr>
                  <w:ind w:left="720" w:hanging="360"/>
                </w:pPr>
              </w:pPrChange>
            </w:pPr>
            <w:r w:rsidRPr="00FF750C">
              <w:rPr>
                <w:lang w:val="en-GB"/>
              </w:rPr>
              <w:t>Describing problems and finding solutions.</w:t>
            </w:r>
          </w:p>
          <w:p w14:paraId="75C2CC1D" w14:textId="77777777" w:rsidR="00BD26BB" w:rsidRPr="00FF750C" w:rsidRDefault="00BD26BB">
            <w:pPr>
              <w:numPr>
                <w:ilvl w:val="0"/>
                <w:numId w:val="63"/>
              </w:numPr>
              <w:rPr>
                <w:lang w:val="en-GB"/>
              </w:rPr>
              <w:pPrChange w:id="957" w:author="PS" w:date="2018-11-25T13:58:00Z">
                <w:pPr>
                  <w:numPr>
                    <w:numId w:val="21"/>
                  </w:numPr>
                  <w:ind w:left="720" w:hanging="360"/>
                </w:pPr>
              </w:pPrChange>
            </w:pPr>
            <w:r w:rsidRPr="00FF750C">
              <w:rPr>
                <w:lang w:val="en-GB"/>
              </w:rPr>
              <w:t>Text comprehension.</w:t>
            </w:r>
          </w:p>
          <w:p w14:paraId="4D1D67C6" w14:textId="77777777" w:rsidR="00BD26BB" w:rsidRPr="00FF750C" w:rsidRDefault="00BD26BB">
            <w:pPr>
              <w:numPr>
                <w:ilvl w:val="0"/>
                <w:numId w:val="63"/>
              </w:numPr>
              <w:rPr>
                <w:lang w:val="en-GB"/>
              </w:rPr>
              <w:pPrChange w:id="958" w:author="PS" w:date="2018-11-25T13:58:00Z">
                <w:pPr>
                  <w:numPr>
                    <w:numId w:val="21"/>
                  </w:numPr>
                  <w:ind w:left="720" w:hanging="360"/>
                </w:pPr>
              </w:pPrChange>
            </w:pPr>
            <w:r w:rsidRPr="00FF750C">
              <w:rPr>
                <w:lang w:val="en-GB"/>
              </w:rPr>
              <w:t>Conditionals.</w:t>
            </w:r>
          </w:p>
          <w:p w14:paraId="7C22FEDA" w14:textId="77777777" w:rsidR="00BD26BB" w:rsidRPr="00FF750C" w:rsidRDefault="00BD26BB">
            <w:pPr>
              <w:numPr>
                <w:ilvl w:val="0"/>
                <w:numId w:val="63"/>
              </w:numPr>
              <w:rPr>
                <w:lang w:val="en-GB"/>
              </w:rPr>
              <w:pPrChange w:id="959" w:author="PS" w:date="2018-11-25T13:58:00Z">
                <w:pPr>
                  <w:numPr>
                    <w:numId w:val="21"/>
                  </w:numPr>
                  <w:ind w:left="720" w:hanging="360"/>
                </w:pPr>
              </w:pPrChange>
            </w:pPr>
            <w:r w:rsidRPr="00FF750C">
              <w:rPr>
                <w:lang w:val="en-GB"/>
              </w:rPr>
              <w:t>Money and finance.</w:t>
            </w:r>
          </w:p>
          <w:p w14:paraId="6597EEEC" w14:textId="77777777" w:rsidR="00BD26BB" w:rsidRPr="00FF750C" w:rsidRDefault="00BD26BB">
            <w:pPr>
              <w:numPr>
                <w:ilvl w:val="0"/>
                <w:numId w:val="63"/>
              </w:numPr>
              <w:rPr>
                <w:lang w:val="en-GB"/>
              </w:rPr>
              <w:pPrChange w:id="960" w:author="PS" w:date="2018-11-25T13:58:00Z">
                <w:pPr>
                  <w:numPr>
                    <w:numId w:val="21"/>
                  </w:numPr>
                  <w:ind w:left="720" w:hanging="360"/>
                </w:pPr>
              </w:pPrChange>
            </w:pPr>
            <w:r w:rsidRPr="00FF750C">
              <w:rPr>
                <w:lang w:val="en-GB"/>
              </w:rPr>
              <w:t>Job applications.</w:t>
            </w:r>
          </w:p>
          <w:p w14:paraId="10B5CC26" w14:textId="77777777" w:rsidR="00BD26BB" w:rsidRPr="00FF750C" w:rsidRDefault="00BD26BB">
            <w:pPr>
              <w:numPr>
                <w:ilvl w:val="0"/>
                <w:numId w:val="63"/>
              </w:numPr>
              <w:rPr>
                <w:lang w:val="en-GB"/>
              </w:rPr>
              <w:pPrChange w:id="961" w:author="PS" w:date="2018-11-25T13:58:00Z">
                <w:pPr>
                  <w:numPr>
                    <w:numId w:val="21"/>
                  </w:numPr>
                  <w:ind w:left="720" w:hanging="360"/>
                </w:pPr>
              </w:pPrChange>
            </w:pPr>
            <w:r w:rsidRPr="00FF750C">
              <w:rPr>
                <w:lang w:val="en-GB"/>
              </w:rPr>
              <w:t>Discussing and reaching agreement.</w:t>
            </w:r>
          </w:p>
          <w:p w14:paraId="29657D50" w14:textId="77777777" w:rsidR="00BD26BB" w:rsidRPr="00FF750C" w:rsidRDefault="00BD26BB">
            <w:pPr>
              <w:numPr>
                <w:ilvl w:val="0"/>
                <w:numId w:val="63"/>
              </w:numPr>
              <w:rPr>
                <w:lang w:val="en-GB"/>
              </w:rPr>
              <w:pPrChange w:id="962" w:author="PS" w:date="2018-11-25T13:58:00Z">
                <w:pPr>
                  <w:numPr>
                    <w:numId w:val="21"/>
                  </w:numPr>
                  <w:ind w:left="720" w:hanging="360"/>
                </w:pPr>
              </w:pPrChange>
            </w:pPr>
            <w:r w:rsidRPr="00FF750C">
              <w:rPr>
                <w:lang w:val="en-GB"/>
              </w:rPr>
              <w:t>Reading.</w:t>
            </w:r>
          </w:p>
          <w:p w14:paraId="35851FAF" w14:textId="77777777" w:rsidR="00BD26BB" w:rsidRPr="00FF750C" w:rsidRDefault="00BD26BB">
            <w:pPr>
              <w:numPr>
                <w:ilvl w:val="0"/>
                <w:numId w:val="63"/>
              </w:numPr>
              <w:rPr>
                <w:lang w:val="en-GB"/>
              </w:rPr>
              <w:pPrChange w:id="963" w:author="PS" w:date="2018-11-25T13:58:00Z">
                <w:pPr>
                  <w:numPr>
                    <w:numId w:val="21"/>
                  </w:numPr>
                  <w:ind w:left="720" w:hanging="360"/>
                </w:pPr>
              </w:pPrChange>
            </w:pPr>
            <w:r w:rsidRPr="00FF750C">
              <w:rPr>
                <w:lang w:val="en-GB"/>
              </w:rPr>
              <w:t>Passives.</w:t>
            </w:r>
          </w:p>
          <w:p w14:paraId="4F1D4A33" w14:textId="77777777" w:rsidR="00BD26BB" w:rsidRPr="00FF750C" w:rsidRDefault="00BD26BB">
            <w:pPr>
              <w:numPr>
                <w:ilvl w:val="0"/>
                <w:numId w:val="63"/>
              </w:numPr>
              <w:rPr>
                <w:lang w:val="en-GB"/>
              </w:rPr>
              <w:pPrChange w:id="964" w:author="PS" w:date="2018-11-25T13:58:00Z">
                <w:pPr>
                  <w:numPr>
                    <w:numId w:val="21"/>
                  </w:numPr>
                  <w:ind w:left="720" w:hanging="360"/>
                </w:pPr>
              </w:pPrChange>
            </w:pPr>
            <w:r w:rsidRPr="00FF750C">
              <w:rPr>
                <w:lang w:val="en-GB"/>
              </w:rPr>
              <w:t>Product journey.</w:t>
            </w:r>
          </w:p>
          <w:p w14:paraId="31B46743" w14:textId="77777777" w:rsidR="00BD26BB" w:rsidRPr="00FF750C" w:rsidRDefault="00BD26BB">
            <w:pPr>
              <w:numPr>
                <w:ilvl w:val="0"/>
                <w:numId w:val="63"/>
              </w:numPr>
              <w:rPr>
                <w:lang w:val="en-GB"/>
              </w:rPr>
              <w:pPrChange w:id="965" w:author="PS" w:date="2018-11-25T13:58:00Z">
                <w:pPr>
                  <w:numPr>
                    <w:numId w:val="21"/>
                  </w:numPr>
                  <w:ind w:left="720" w:hanging="360"/>
                </w:pPr>
              </w:pPrChange>
            </w:pPr>
            <w:r w:rsidRPr="00FF750C">
              <w:rPr>
                <w:lang w:val="en-GB"/>
              </w:rPr>
              <w:t>Time management.</w:t>
            </w:r>
          </w:p>
          <w:p w14:paraId="70EA3BEB" w14:textId="77777777" w:rsidR="00BD26BB" w:rsidRPr="00FF750C" w:rsidRDefault="00BD26BB">
            <w:pPr>
              <w:numPr>
                <w:ilvl w:val="0"/>
                <w:numId w:val="63"/>
              </w:numPr>
              <w:pPrChange w:id="966" w:author="PS" w:date="2018-11-25T13:58:00Z">
                <w:pPr>
                  <w:numPr>
                    <w:numId w:val="21"/>
                  </w:numPr>
                  <w:ind w:left="720" w:hanging="360"/>
                </w:pPr>
              </w:pPrChange>
            </w:pPr>
            <w:r w:rsidRPr="00FF750C">
              <w:rPr>
                <w:lang w:val="en-GB"/>
              </w:rPr>
              <w:t>Revision.</w:t>
            </w:r>
          </w:p>
        </w:tc>
      </w:tr>
      <w:tr w:rsidR="00BD26BB" w:rsidRPr="00FF750C" w14:paraId="2908A950" w14:textId="77777777" w:rsidTr="00495DC8">
        <w:trPr>
          <w:trHeight w:val="265"/>
        </w:trPr>
        <w:tc>
          <w:tcPr>
            <w:tcW w:w="3653" w:type="dxa"/>
            <w:gridSpan w:val="2"/>
            <w:tcBorders>
              <w:top w:val="nil"/>
            </w:tcBorders>
            <w:shd w:val="clear" w:color="auto" w:fill="F7CAAC"/>
          </w:tcPr>
          <w:p w14:paraId="3EE3602A" w14:textId="77777777" w:rsidR="00BD26BB" w:rsidRPr="00FF750C" w:rsidRDefault="00BD26BB" w:rsidP="00495DC8">
            <w:r w:rsidRPr="00FF750C">
              <w:rPr>
                <w:b/>
              </w:rPr>
              <w:t>Studijní literatura a studijní pomůcky</w:t>
            </w:r>
          </w:p>
        </w:tc>
        <w:tc>
          <w:tcPr>
            <w:tcW w:w="6202" w:type="dxa"/>
            <w:gridSpan w:val="6"/>
            <w:tcBorders>
              <w:top w:val="nil"/>
              <w:bottom w:val="nil"/>
            </w:tcBorders>
          </w:tcPr>
          <w:p w14:paraId="33ED1342" w14:textId="77777777" w:rsidR="00BD26BB" w:rsidRPr="00FF750C" w:rsidRDefault="00BD26BB" w:rsidP="00495DC8"/>
        </w:tc>
      </w:tr>
      <w:tr w:rsidR="00BD26BB" w:rsidRPr="00FF750C" w14:paraId="58C223ED" w14:textId="77777777" w:rsidTr="00495DC8">
        <w:trPr>
          <w:trHeight w:val="1497"/>
        </w:trPr>
        <w:tc>
          <w:tcPr>
            <w:tcW w:w="9855" w:type="dxa"/>
            <w:gridSpan w:val="8"/>
            <w:tcBorders>
              <w:top w:val="nil"/>
            </w:tcBorders>
          </w:tcPr>
          <w:p w14:paraId="4C542FD6" w14:textId="77777777" w:rsidR="00BD26BB" w:rsidRPr="00FF750C" w:rsidRDefault="00BD26BB">
            <w:pPr>
              <w:ind w:left="322" w:hanging="284"/>
              <w:rPr>
                <w:b/>
              </w:rPr>
              <w:pPrChange w:id="967" w:author="Matyas Adam" w:date="2018-11-16T11:15:00Z">
                <w:pPr/>
              </w:pPrChange>
            </w:pPr>
            <w:r w:rsidRPr="00FF750C">
              <w:rPr>
                <w:b/>
              </w:rPr>
              <w:t>Povinná</w:t>
            </w:r>
            <w:ins w:id="968" w:author="Matyas Adam" w:date="2018-11-16T11:24:00Z">
              <w:r>
                <w:rPr>
                  <w:b/>
                </w:rPr>
                <w:t xml:space="preserve"> literatura</w:t>
              </w:r>
            </w:ins>
            <w:r w:rsidRPr="00FF750C">
              <w:rPr>
                <w:b/>
              </w:rPr>
              <w:t>:</w:t>
            </w:r>
          </w:p>
          <w:p w14:paraId="54BC1369" w14:textId="77777777" w:rsidR="00BD26BB" w:rsidRDefault="00BD26BB">
            <w:pPr>
              <w:ind w:left="38"/>
              <w:rPr>
                <w:ins w:id="969" w:author="Matyas Adam" w:date="2018-11-16T10:57:00Z"/>
                <w:lang w:val="en-GB"/>
              </w:rPr>
              <w:pPrChange w:id="970" w:author="PS" w:date="2018-11-25T13:58:00Z">
                <w:pPr/>
              </w:pPrChange>
            </w:pPr>
            <w:r w:rsidRPr="00FF750C">
              <w:rPr>
                <w:lang w:val="en-GB"/>
              </w:rPr>
              <w:t xml:space="preserve">HARDING, K., LANE, A. </w:t>
            </w:r>
            <w:r>
              <w:fldChar w:fldCharType="begin"/>
            </w:r>
            <w:r>
              <w:instrText xml:space="preserve"> HYPERLINK "https://elt.oup.com/catalogue/items/global/business_esp/international_express/intermediate/9780194597869?cc=cz&amp;selLanguage=cs&amp;mode=hub" </w:instrText>
            </w:r>
            <w:r>
              <w:fldChar w:fldCharType="separate"/>
            </w:r>
            <w:r w:rsidRPr="00FF750C">
              <w:rPr>
                <w:rStyle w:val="Hypertextovodkaz"/>
                <w:bCs/>
                <w:i/>
                <w:lang w:val="en-GB"/>
              </w:rPr>
              <w:t>International Express Intermediate</w:t>
            </w:r>
            <w:r w:rsidRPr="00FF750C">
              <w:rPr>
                <w:rStyle w:val="Hypertextovodkaz"/>
                <w:i/>
                <w:lang w:val="en-GB"/>
              </w:rPr>
              <w:t>.</w:t>
            </w:r>
            <w:r w:rsidRPr="00FF750C">
              <w:rPr>
                <w:rStyle w:val="Hypertextovodkaz"/>
                <w:bCs/>
                <w:i/>
                <w:lang w:val="en-GB"/>
              </w:rPr>
              <w:t xml:space="preserve"> </w:t>
            </w:r>
            <w:r w:rsidRPr="00FF750C">
              <w:rPr>
                <w:rStyle w:val="Hypertextovodkaz"/>
                <w:bCs/>
                <w:lang w:val="en-GB"/>
              </w:rPr>
              <w:t>Student's Book Pack</w:t>
            </w:r>
            <w:r>
              <w:rPr>
                <w:rStyle w:val="Hypertextovodkaz"/>
                <w:bCs/>
                <w:lang w:val="en-GB"/>
              </w:rPr>
              <w:fldChar w:fldCharType="end"/>
            </w:r>
            <w:r w:rsidRPr="00FF750C">
              <w:rPr>
                <w:i/>
                <w:u w:val="single"/>
                <w:lang w:val="en-GB"/>
              </w:rPr>
              <w:t>,</w:t>
            </w:r>
            <w:r w:rsidRPr="00FF750C">
              <w:rPr>
                <w:u w:val="single"/>
                <w:lang w:val="en-GB"/>
              </w:rPr>
              <w:t xml:space="preserve">Third Edition. Oxford: OUP, 2014. </w:t>
            </w:r>
            <w:r w:rsidRPr="00FF750C">
              <w:rPr>
                <w:lang w:val="en-GB"/>
              </w:rPr>
              <w:t>Paperback + DVD-ROM</w:t>
            </w:r>
            <w:r w:rsidRPr="00FF750C">
              <w:rPr>
                <w:u w:val="single"/>
                <w:lang w:val="en-GB"/>
              </w:rPr>
              <w:t xml:space="preserve">. ISBN </w:t>
            </w:r>
            <w:r w:rsidRPr="00FF750C">
              <w:rPr>
                <w:lang w:val="en-GB"/>
              </w:rPr>
              <w:t>978-0-19-459786-9.</w:t>
            </w:r>
          </w:p>
          <w:p w14:paraId="4E4187D9" w14:textId="77777777" w:rsidR="00BD26BB" w:rsidRPr="001E2AAB" w:rsidRDefault="00BD26BB">
            <w:pPr>
              <w:ind w:left="322" w:hanging="284"/>
              <w:rPr>
                <w:lang w:val="en-GB"/>
                <w:rPrChange w:id="971" w:author="Matyas Adam" w:date="2018-11-16T11:39:00Z">
                  <w:rPr>
                    <w:b/>
                  </w:rPr>
                </w:rPrChange>
              </w:rPr>
              <w:pPrChange w:id="972" w:author="Matyas Adam" w:date="2018-11-16T11:39:00Z">
                <w:pPr/>
              </w:pPrChange>
            </w:pPr>
            <w:ins w:id="973" w:author="Matyas Adam" w:date="2018-11-16T10:57:00Z">
              <w:r w:rsidRPr="001E2AAB">
                <w:rPr>
                  <w:lang w:val="en-GB"/>
                  <w:rPrChange w:id="974" w:author="Matyas Adam" w:date="2018-11-16T11:39:00Z">
                    <w:rPr>
                      <w:rFonts w:ascii="UTB Text" w:hAnsi="UTB Text" w:cs="Arial"/>
                      <w:color w:val="222222"/>
                      <w:sz w:val="19"/>
                      <w:szCs w:val="19"/>
                    </w:rPr>
                  </w:rPrChange>
                </w:rPr>
                <w:t>Materiály dostupné v e-learningovém kurzu předmětu v LMS Moodle na </w:t>
              </w:r>
              <w:r w:rsidRPr="001E2AAB">
                <w:rPr>
                  <w:lang w:val="en-GB"/>
                  <w:rPrChange w:id="975" w:author="Matyas Adam" w:date="2018-11-16T11:39:00Z">
                    <w:rPr/>
                  </w:rPrChange>
                </w:rPr>
                <w:fldChar w:fldCharType="begin"/>
              </w:r>
              <w:r w:rsidRPr="001E2AAB">
                <w:rPr>
                  <w:lang w:val="en-GB"/>
                  <w:rPrChange w:id="976" w:author="Matyas Adam" w:date="2018-11-16T11:39:00Z">
                    <w:rPr/>
                  </w:rPrChange>
                </w:rPr>
                <w:instrText xml:space="preserve"> HYPERLINK "http://vyuka.flkr.utb.cz/" \t "_blank" </w:instrText>
              </w:r>
              <w:r w:rsidRPr="001E2AAB">
                <w:rPr>
                  <w:lang w:val="en-GB"/>
                  <w:rPrChange w:id="977" w:author="Matyas Adam" w:date="2018-11-16T11:39:00Z">
                    <w:rPr>
                      <w:rFonts w:ascii="UTB Text" w:hAnsi="UTB Text" w:cs="Arial"/>
                      <w:sz w:val="19"/>
                      <w:szCs w:val="19"/>
                    </w:rPr>
                  </w:rPrChange>
                </w:rPr>
                <w:fldChar w:fldCharType="separate"/>
              </w:r>
              <w:r w:rsidRPr="001E2AAB">
                <w:rPr>
                  <w:lang w:val="en-GB"/>
                  <w:rPrChange w:id="978" w:author="Matyas Adam" w:date="2018-11-16T11:39:00Z">
                    <w:rPr>
                      <w:rFonts w:ascii="UTB Text" w:hAnsi="UTB Text" w:cs="Arial"/>
                      <w:sz w:val="19"/>
                      <w:szCs w:val="19"/>
                    </w:rPr>
                  </w:rPrChange>
                </w:rPr>
                <w:t>http://vyuka.flkr.utb.cz</w:t>
              </w:r>
              <w:r w:rsidRPr="001E2AAB">
                <w:rPr>
                  <w:lang w:val="en-GB"/>
                  <w:rPrChange w:id="979" w:author="Matyas Adam" w:date="2018-11-16T11:39:00Z">
                    <w:rPr>
                      <w:rFonts w:ascii="UTB Text" w:hAnsi="UTB Text" w:cs="Arial"/>
                      <w:sz w:val="19"/>
                      <w:szCs w:val="19"/>
                    </w:rPr>
                  </w:rPrChange>
                </w:rPr>
                <w:fldChar w:fldCharType="end"/>
              </w:r>
            </w:ins>
          </w:p>
          <w:p w14:paraId="43056E77" w14:textId="77777777" w:rsidR="00BD26BB" w:rsidRPr="00FF750C" w:rsidRDefault="00BD26BB">
            <w:pPr>
              <w:ind w:left="322" w:hanging="284"/>
              <w:rPr>
                <w:b/>
              </w:rPr>
              <w:pPrChange w:id="980" w:author="Matyas Adam" w:date="2018-11-16T11:15:00Z">
                <w:pPr/>
              </w:pPrChange>
            </w:pPr>
            <w:r w:rsidRPr="00FF750C">
              <w:rPr>
                <w:b/>
              </w:rPr>
              <w:t>Doporučená</w:t>
            </w:r>
            <w:ins w:id="981" w:author="Matyas Adam" w:date="2018-11-16T11:24:00Z">
              <w:r>
                <w:rPr>
                  <w:b/>
                </w:rPr>
                <w:t xml:space="preserve"> literatura</w:t>
              </w:r>
            </w:ins>
            <w:r w:rsidRPr="00FF750C">
              <w:rPr>
                <w:b/>
              </w:rPr>
              <w:t>:</w:t>
            </w:r>
          </w:p>
          <w:p w14:paraId="426BB4E1" w14:textId="77777777" w:rsidR="00BD26BB" w:rsidRPr="00FF750C" w:rsidRDefault="00BD26BB">
            <w:pPr>
              <w:ind w:left="322" w:hanging="284"/>
              <w:rPr>
                <w:b/>
              </w:rPr>
              <w:pPrChange w:id="982" w:author="Matyas Adam" w:date="2018-11-16T11:15:00Z">
                <w:pPr/>
              </w:pPrChange>
            </w:pPr>
            <w:r w:rsidRPr="00FF750C">
              <w:t xml:space="preserve">CLANDFIELD, L. </w:t>
            </w:r>
            <w:r w:rsidRPr="00FF750C">
              <w:rPr>
                <w:i/>
              </w:rPr>
              <w:t>Global.</w:t>
            </w:r>
            <w:r w:rsidRPr="00FF750C">
              <w:t xml:space="preserve"> Oxford: Macmillan Education, 2010. ISBN 978-0-230-03309-2.</w:t>
            </w:r>
          </w:p>
          <w:p w14:paraId="3906F9ED" w14:textId="77777777" w:rsidR="00BD26BB" w:rsidRPr="00FF750C" w:rsidRDefault="00BD26BB">
            <w:pPr>
              <w:ind w:left="322" w:hanging="284"/>
              <w:pPrChange w:id="983" w:author="Matyas Adam" w:date="2018-11-16T11:15:00Z">
                <w:pPr/>
              </w:pPrChange>
            </w:pPr>
            <w:r w:rsidRPr="00FF750C">
              <w:t xml:space="preserve">EVANS, V., DOOLEY, J., GARZA, V. </w:t>
            </w:r>
            <w:r w:rsidRPr="00FF750C">
              <w:rPr>
                <w:i/>
              </w:rPr>
              <w:t>Tourism.</w:t>
            </w:r>
            <w:r w:rsidRPr="00FF750C">
              <w:t xml:space="preserve"> Newbury: Express Publishing, 2011. ISBN 978-0-85777-558-0.</w:t>
            </w:r>
          </w:p>
          <w:p w14:paraId="5BAEB8EF" w14:textId="77777777" w:rsidR="00BD26BB" w:rsidRPr="00FF750C" w:rsidRDefault="00BD26BB">
            <w:pPr>
              <w:ind w:left="38"/>
              <w:pPrChange w:id="984" w:author="PS" w:date="2018-11-25T13:58:00Z">
                <w:pPr/>
              </w:pPrChange>
            </w:pPr>
            <w:r w:rsidRPr="00FF750C">
              <w:t xml:space="preserve">GLENDINNING, E. H., LANSFORD, L., POHL, A. </w:t>
            </w:r>
            <w:r w:rsidRPr="00FF750C">
              <w:rPr>
                <w:i/>
              </w:rPr>
              <w:t>Technology for Engineering and Applied Sciences.</w:t>
            </w:r>
            <w:r w:rsidRPr="00FF750C">
              <w:t xml:space="preserve"> Oxford: OUP, 2013. ISBN 978-019-4569736.</w:t>
            </w:r>
          </w:p>
          <w:p w14:paraId="58F99FBC" w14:textId="77777777" w:rsidR="00BD26BB" w:rsidRPr="00FF750C" w:rsidRDefault="00BD26BB">
            <w:pPr>
              <w:ind w:left="322" w:hanging="284"/>
              <w:rPr>
                <w:b/>
              </w:rPr>
              <w:pPrChange w:id="985" w:author="Matyas Adam" w:date="2018-11-16T11:15:00Z">
                <w:pPr/>
              </w:pPrChange>
            </w:pPr>
            <w:r w:rsidRPr="00FF750C">
              <w:t xml:space="preserve">STRNADOVÁ, Z. </w:t>
            </w:r>
            <w:r w:rsidRPr="00FF750C">
              <w:rPr>
                <w:i/>
              </w:rPr>
              <w:t>Aiming to Advance.</w:t>
            </w:r>
            <w:r w:rsidRPr="00FF750C">
              <w:t xml:space="preserve"> Praha: LEDA, 2010. ISBN 978-80-7335-227-1.</w:t>
            </w:r>
          </w:p>
          <w:p w14:paraId="7B71D33F" w14:textId="77777777" w:rsidR="00BD26BB" w:rsidRPr="00FF750C" w:rsidRDefault="00BD26BB">
            <w:pPr>
              <w:ind w:left="322" w:hanging="284"/>
              <w:pPrChange w:id="986" w:author="Matyas Adam" w:date="2018-11-16T11:15:00Z">
                <w:pPr/>
              </w:pPrChange>
            </w:pPr>
            <w:r w:rsidRPr="00FF750C">
              <w:t xml:space="preserve">On-line aktuální zdroje: www.bbc.com, </w:t>
            </w:r>
            <w:r>
              <w:fldChar w:fldCharType="begin"/>
            </w:r>
            <w:r>
              <w:instrText xml:space="preserve"> HYPERLINK "http://www.dw.com" </w:instrText>
            </w:r>
            <w:r>
              <w:fldChar w:fldCharType="separate"/>
            </w:r>
            <w:r w:rsidRPr="00FF750C">
              <w:rPr>
                <w:rStyle w:val="Hypertextovodkaz"/>
              </w:rPr>
              <w:t>www.dw.com</w:t>
            </w:r>
            <w:r>
              <w:rPr>
                <w:rStyle w:val="Hypertextovodkaz"/>
              </w:rPr>
              <w:fldChar w:fldCharType="end"/>
            </w:r>
            <w:r w:rsidRPr="00FF750C">
              <w:t>, www.breakingnewsenglish.com apod.</w:t>
            </w:r>
          </w:p>
        </w:tc>
      </w:tr>
      <w:tr w:rsidR="00BD26BB" w:rsidRPr="00FF750C" w14:paraId="4DA3AC87"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AE927AC" w14:textId="77777777" w:rsidR="00BD26BB" w:rsidRPr="00FF750C" w:rsidRDefault="00BD26BB" w:rsidP="00495DC8">
            <w:pPr>
              <w:rPr>
                <w:b/>
              </w:rPr>
            </w:pPr>
            <w:r w:rsidRPr="00FF750C">
              <w:rPr>
                <w:b/>
              </w:rPr>
              <w:t>Informace ke kombinované nebo distanční formě</w:t>
            </w:r>
          </w:p>
        </w:tc>
      </w:tr>
      <w:tr w:rsidR="00BD26BB" w:rsidRPr="00FF750C" w14:paraId="2181EDE1" w14:textId="77777777" w:rsidTr="00495DC8">
        <w:tc>
          <w:tcPr>
            <w:tcW w:w="4787" w:type="dxa"/>
            <w:gridSpan w:val="3"/>
            <w:tcBorders>
              <w:top w:val="single" w:sz="2" w:space="0" w:color="auto"/>
            </w:tcBorders>
            <w:shd w:val="clear" w:color="auto" w:fill="F7CAAC"/>
          </w:tcPr>
          <w:p w14:paraId="1B1E95FB" w14:textId="77777777" w:rsidR="00BD26BB" w:rsidRPr="00FF750C" w:rsidRDefault="00BD26BB" w:rsidP="00495DC8">
            <w:r w:rsidRPr="00FF750C">
              <w:rPr>
                <w:b/>
              </w:rPr>
              <w:t>Rozsah konzultací (soustředění)</w:t>
            </w:r>
          </w:p>
        </w:tc>
        <w:tc>
          <w:tcPr>
            <w:tcW w:w="889" w:type="dxa"/>
            <w:tcBorders>
              <w:top w:val="single" w:sz="2" w:space="0" w:color="auto"/>
            </w:tcBorders>
          </w:tcPr>
          <w:p w14:paraId="7F6C76FA" w14:textId="77777777" w:rsidR="00BD26BB" w:rsidRPr="00FF750C" w:rsidRDefault="00BD26BB" w:rsidP="00495DC8"/>
        </w:tc>
        <w:tc>
          <w:tcPr>
            <w:tcW w:w="4179" w:type="dxa"/>
            <w:gridSpan w:val="4"/>
            <w:tcBorders>
              <w:top w:val="single" w:sz="2" w:space="0" w:color="auto"/>
            </w:tcBorders>
            <w:shd w:val="clear" w:color="auto" w:fill="F7CAAC"/>
          </w:tcPr>
          <w:p w14:paraId="7F1D48E1" w14:textId="77777777" w:rsidR="00BD26BB" w:rsidRPr="00FF750C" w:rsidRDefault="00BD26BB" w:rsidP="00495DC8">
            <w:pPr>
              <w:rPr>
                <w:b/>
              </w:rPr>
            </w:pPr>
            <w:r w:rsidRPr="00FF750C">
              <w:rPr>
                <w:b/>
              </w:rPr>
              <w:t xml:space="preserve">hodin </w:t>
            </w:r>
          </w:p>
        </w:tc>
      </w:tr>
      <w:tr w:rsidR="00BD26BB" w:rsidRPr="00FF750C" w14:paraId="701D1DA1" w14:textId="77777777" w:rsidTr="00495DC8">
        <w:tc>
          <w:tcPr>
            <w:tcW w:w="9855" w:type="dxa"/>
            <w:gridSpan w:val="8"/>
            <w:shd w:val="clear" w:color="auto" w:fill="F7CAAC"/>
          </w:tcPr>
          <w:p w14:paraId="108F9A3F" w14:textId="77777777" w:rsidR="00BD26BB" w:rsidRPr="00FF750C" w:rsidRDefault="00BD26BB" w:rsidP="00495DC8">
            <w:pPr>
              <w:rPr>
                <w:b/>
              </w:rPr>
            </w:pPr>
            <w:r w:rsidRPr="00FF750C">
              <w:rPr>
                <w:b/>
              </w:rPr>
              <w:t>Informace o způsobu kontaktu s vyučujícím</w:t>
            </w:r>
          </w:p>
        </w:tc>
      </w:tr>
    </w:tbl>
    <w:p w14:paraId="46A5F77A" w14:textId="77777777" w:rsidR="00073739" w:rsidRDefault="00073739">
      <w:pPr>
        <w:rPr>
          <w:ins w:id="987" w:author="PS" w:date="2018-11-25T17:35:00Z"/>
        </w:rPr>
      </w:pPr>
      <w:ins w:id="988" w:author="PS" w:date="2018-11-25T17:35: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rsidRPr="00FF750C" w14:paraId="1F3EE45D" w14:textId="77777777" w:rsidTr="00495DC8">
        <w:trPr>
          <w:trHeight w:val="425"/>
        </w:trPr>
        <w:tc>
          <w:tcPr>
            <w:tcW w:w="9855" w:type="dxa"/>
            <w:gridSpan w:val="8"/>
          </w:tcPr>
          <w:p w14:paraId="280692EA" w14:textId="33B52054" w:rsidR="00BD26BB" w:rsidRPr="00FF750C" w:rsidRDefault="00BD26BB" w:rsidP="00495DC8"/>
        </w:tc>
      </w:tr>
      <w:tr w:rsidR="00BD26BB" w:rsidRPr="00B13349" w14:paraId="7F6B004E" w14:textId="77777777" w:rsidTr="00495DC8">
        <w:trPr>
          <w:trHeight w:val="345"/>
        </w:trPr>
        <w:tc>
          <w:tcPr>
            <w:tcW w:w="9855" w:type="dxa"/>
            <w:gridSpan w:val="8"/>
            <w:shd w:val="clear" w:color="auto" w:fill="BDD6EE"/>
          </w:tcPr>
          <w:p w14:paraId="4ACB96F5" w14:textId="77777777" w:rsidR="00BD26BB" w:rsidRPr="00B13349" w:rsidRDefault="00BD26BB" w:rsidP="00495DC8">
            <w:pPr>
              <w:jc w:val="both"/>
              <w:rPr>
                <w:b/>
                <w:sz w:val="28"/>
                <w:szCs w:val="28"/>
              </w:rPr>
            </w:pPr>
            <w:r>
              <w:br w:type="page"/>
            </w:r>
            <w:r w:rsidRPr="00B13349">
              <w:rPr>
                <w:b/>
                <w:sz w:val="28"/>
                <w:szCs w:val="28"/>
              </w:rPr>
              <w:t>B-III – Charakteristika studijního předmětu</w:t>
            </w:r>
          </w:p>
        </w:tc>
      </w:tr>
      <w:tr w:rsidR="00BD26BB" w:rsidRPr="00B13349" w14:paraId="53107E7B" w14:textId="77777777" w:rsidTr="00495DC8">
        <w:tc>
          <w:tcPr>
            <w:tcW w:w="3086" w:type="dxa"/>
            <w:tcBorders>
              <w:top w:val="double" w:sz="4" w:space="0" w:color="auto"/>
            </w:tcBorders>
            <w:shd w:val="clear" w:color="auto" w:fill="F7CAAC"/>
          </w:tcPr>
          <w:p w14:paraId="46F79F3B" w14:textId="77777777" w:rsidR="00BD26BB" w:rsidRDefault="00BD26BB" w:rsidP="00495DC8">
            <w:pPr>
              <w:jc w:val="both"/>
              <w:rPr>
                <w:b/>
              </w:rPr>
            </w:pPr>
            <w:r>
              <w:rPr>
                <w:b/>
              </w:rPr>
              <w:t>Název studijního předmětu</w:t>
            </w:r>
          </w:p>
        </w:tc>
        <w:tc>
          <w:tcPr>
            <w:tcW w:w="6769" w:type="dxa"/>
            <w:gridSpan w:val="7"/>
            <w:tcBorders>
              <w:top w:val="double" w:sz="4" w:space="0" w:color="auto"/>
            </w:tcBorders>
          </w:tcPr>
          <w:p w14:paraId="24A46DAE" w14:textId="77777777" w:rsidR="00BD26BB" w:rsidRPr="00B13349" w:rsidRDefault="00BD26BB" w:rsidP="00495DC8">
            <w:pPr>
              <w:jc w:val="both"/>
              <w:rPr>
                <w:b/>
              </w:rPr>
            </w:pPr>
            <w:r w:rsidRPr="00B13349">
              <w:rPr>
                <w:b/>
              </w:rPr>
              <w:t>Aplikovaná informatika</w:t>
            </w:r>
          </w:p>
        </w:tc>
      </w:tr>
      <w:tr w:rsidR="00BD26BB" w14:paraId="3F97357D" w14:textId="77777777" w:rsidTr="00495DC8">
        <w:tc>
          <w:tcPr>
            <w:tcW w:w="3086" w:type="dxa"/>
            <w:shd w:val="clear" w:color="auto" w:fill="F7CAAC"/>
          </w:tcPr>
          <w:p w14:paraId="3AD11F75" w14:textId="77777777" w:rsidR="00BD26BB" w:rsidRDefault="00BD26BB" w:rsidP="00495DC8">
            <w:pPr>
              <w:jc w:val="both"/>
              <w:rPr>
                <w:b/>
              </w:rPr>
            </w:pPr>
            <w:r>
              <w:rPr>
                <w:b/>
              </w:rPr>
              <w:t>Typ předmětu</w:t>
            </w:r>
          </w:p>
        </w:tc>
        <w:tc>
          <w:tcPr>
            <w:tcW w:w="3406" w:type="dxa"/>
            <w:gridSpan w:val="4"/>
          </w:tcPr>
          <w:p w14:paraId="03B09F21" w14:textId="77777777" w:rsidR="00BD26BB" w:rsidRDefault="00BD26BB" w:rsidP="00495DC8">
            <w:pPr>
              <w:jc w:val="both"/>
            </w:pPr>
            <w:r>
              <w:t>povinný</w:t>
            </w:r>
          </w:p>
        </w:tc>
        <w:tc>
          <w:tcPr>
            <w:tcW w:w="2695" w:type="dxa"/>
            <w:gridSpan w:val="2"/>
            <w:shd w:val="clear" w:color="auto" w:fill="F7CAAC"/>
          </w:tcPr>
          <w:p w14:paraId="29D55D60" w14:textId="77777777" w:rsidR="00BD26BB" w:rsidRDefault="00BD26BB" w:rsidP="00495DC8">
            <w:pPr>
              <w:jc w:val="both"/>
            </w:pPr>
            <w:r>
              <w:rPr>
                <w:b/>
              </w:rPr>
              <w:t>doporučený ročník / semestr</w:t>
            </w:r>
          </w:p>
        </w:tc>
        <w:tc>
          <w:tcPr>
            <w:tcW w:w="668" w:type="dxa"/>
          </w:tcPr>
          <w:p w14:paraId="796C020A" w14:textId="77777777" w:rsidR="00BD26BB" w:rsidRDefault="00BD26BB" w:rsidP="00495DC8">
            <w:pPr>
              <w:jc w:val="both"/>
            </w:pPr>
            <w:r>
              <w:t>2/ZS</w:t>
            </w:r>
          </w:p>
        </w:tc>
      </w:tr>
      <w:tr w:rsidR="00BD26BB" w14:paraId="66B88893" w14:textId="77777777" w:rsidTr="00495DC8">
        <w:tc>
          <w:tcPr>
            <w:tcW w:w="3086" w:type="dxa"/>
            <w:shd w:val="clear" w:color="auto" w:fill="F7CAAC"/>
          </w:tcPr>
          <w:p w14:paraId="26EBDFFE" w14:textId="77777777" w:rsidR="00BD26BB" w:rsidRDefault="00BD26BB" w:rsidP="00495DC8">
            <w:pPr>
              <w:jc w:val="both"/>
              <w:rPr>
                <w:b/>
              </w:rPr>
            </w:pPr>
            <w:r>
              <w:rPr>
                <w:b/>
              </w:rPr>
              <w:t>Rozsah studijního předmětu</w:t>
            </w:r>
          </w:p>
        </w:tc>
        <w:tc>
          <w:tcPr>
            <w:tcW w:w="1701" w:type="dxa"/>
            <w:gridSpan w:val="2"/>
          </w:tcPr>
          <w:p w14:paraId="41FCD61C" w14:textId="77777777" w:rsidR="00BD26BB" w:rsidRDefault="00BD26BB" w:rsidP="00495DC8">
            <w:pPr>
              <w:jc w:val="both"/>
            </w:pPr>
            <w:r>
              <w:t>28p – 28</w:t>
            </w:r>
            <w:ins w:id="989" w:author="Matyas Adam" w:date="2018-11-16T10:58:00Z">
              <w:r>
                <w:t>s</w:t>
              </w:r>
            </w:ins>
            <w:del w:id="990" w:author="Matyas Adam" w:date="2018-11-16T10:58:00Z">
              <w:r w:rsidDel="00771C56">
                <w:delText>c</w:delText>
              </w:r>
            </w:del>
          </w:p>
        </w:tc>
        <w:tc>
          <w:tcPr>
            <w:tcW w:w="889" w:type="dxa"/>
            <w:shd w:val="clear" w:color="auto" w:fill="F7CAAC"/>
          </w:tcPr>
          <w:p w14:paraId="1BAECAEA" w14:textId="77777777" w:rsidR="00BD26BB" w:rsidRDefault="00BD26BB" w:rsidP="00495DC8">
            <w:pPr>
              <w:jc w:val="both"/>
              <w:rPr>
                <w:b/>
              </w:rPr>
            </w:pPr>
            <w:r>
              <w:rPr>
                <w:b/>
              </w:rPr>
              <w:t xml:space="preserve">hod. </w:t>
            </w:r>
          </w:p>
        </w:tc>
        <w:tc>
          <w:tcPr>
            <w:tcW w:w="816" w:type="dxa"/>
          </w:tcPr>
          <w:p w14:paraId="1BAB2536" w14:textId="7C9225D6" w:rsidR="00BD26BB" w:rsidRDefault="00BD26BB" w:rsidP="00495DC8">
            <w:pPr>
              <w:jc w:val="both"/>
            </w:pPr>
            <w:del w:id="991" w:author="Matyas Adam" w:date="2018-11-16T11:41:00Z">
              <w:r w:rsidDel="00490DEA">
                <w:delText>56</w:delText>
              </w:r>
            </w:del>
            <w:ins w:id="992" w:author="Matyas Adam" w:date="2018-11-16T11:41:00Z">
              <w:del w:id="993" w:author="PS" w:date="2018-11-25T13:58:00Z">
                <w:r w:rsidDel="002B7EA6">
                  <w:delText>4</w:delText>
                </w:r>
              </w:del>
            </w:ins>
            <w:ins w:id="994" w:author="PS" w:date="2018-11-25T13:58:00Z">
              <w:r w:rsidR="002B7EA6">
                <w:t>56</w:t>
              </w:r>
            </w:ins>
          </w:p>
        </w:tc>
        <w:tc>
          <w:tcPr>
            <w:tcW w:w="2156" w:type="dxa"/>
            <w:shd w:val="clear" w:color="auto" w:fill="F7CAAC"/>
          </w:tcPr>
          <w:p w14:paraId="0FBF56EC" w14:textId="77777777" w:rsidR="00BD26BB" w:rsidRDefault="00BD26BB" w:rsidP="00495DC8">
            <w:pPr>
              <w:jc w:val="both"/>
              <w:rPr>
                <w:b/>
              </w:rPr>
            </w:pPr>
            <w:r>
              <w:rPr>
                <w:b/>
              </w:rPr>
              <w:t>kreditů</w:t>
            </w:r>
          </w:p>
        </w:tc>
        <w:tc>
          <w:tcPr>
            <w:tcW w:w="1207" w:type="dxa"/>
            <w:gridSpan w:val="2"/>
          </w:tcPr>
          <w:p w14:paraId="3A764818" w14:textId="77777777" w:rsidR="00BD26BB" w:rsidRDefault="00BD26BB" w:rsidP="00495DC8">
            <w:pPr>
              <w:jc w:val="both"/>
            </w:pPr>
            <w:r>
              <w:t>4</w:t>
            </w:r>
          </w:p>
        </w:tc>
      </w:tr>
      <w:tr w:rsidR="00BD26BB" w14:paraId="10D9C7BB" w14:textId="77777777" w:rsidTr="00495DC8">
        <w:tc>
          <w:tcPr>
            <w:tcW w:w="3086" w:type="dxa"/>
            <w:shd w:val="clear" w:color="auto" w:fill="F7CAAC"/>
          </w:tcPr>
          <w:p w14:paraId="505C50A9" w14:textId="77777777" w:rsidR="00BD26BB" w:rsidRDefault="00BD26BB" w:rsidP="00495DC8">
            <w:pPr>
              <w:jc w:val="both"/>
              <w:rPr>
                <w:b/>
                <w:sz w:val="22"/>
              </w:rPr>
            </w:pPr>
            <w:r>
              <w:rPr>
                <w:b/>
              </w:rPr>
              <w:t>Prerekvizity, korekvizity, ekvivalence</w:t>
            </w:r>
          </w:p>
        </w:tc>
        <w:tc>
          <w:tcPr>
            <w:tcW w:w="6769" w:type="dxa"/>
            <w:gridSpan w:val="7"/>
          </w:tcPr>
          <w:p w14:paraId="008F3465" w14:textId="77777777" w:rsidR="00BD26BB" w:rsidRDefault="00BD26BB" w:rsidP="00495DC8">
            <w:pPr>
              <w:jc w:val="both"/>
            </w:pPr>
          </w:p>
        </w:tc>
      </w:tr>
      <w:tr w:rsidR="00BD26BB" w14:paraId="33CD258B" w14:textId="77777777" w:rsidTr="00495DC8">
        <w:tc>
          <w:tcPr>
            <w:tcW w:w="3086" w:type="dxa"/>
            <w:shd w:val="clear" w:color="auto" w:fill="F7CAAC"/>
          </w:tcPr>
          <w:p w14:paraId="0DD01DE4" w14:textId="77777777" w:rsidR="00BD26BB" w:rsidRDefault="00BD26BB" w:rsidP="00495DC8">
            <w:pPr>
              <w:jc w:val="both"/>
              <w:rPr>
                <w:b/>
              </w:rPr>
            </w:pPr>
            <w:r>
              <w:rPr>
                <w:b/>
              </w:rPr>
              <w:t>Způsob ověření studijních výsledků</w:t>
            </w:r>
          </w:p>
        </w:tc>
        <w:tc>
          <w:tcPr>
            <w:tcW w:w="3406" w:type="dxa"/>
            <w:gridSpan w:val="4"/>
          </w:tcPr>
          <w:p w14:paraId="0417615A" w14:textId="77777777" w:rsidR="00BD26BB" w:rsidRDefault="00BD26BB" w:rsidP="00495DC8">
            <w:pPr>
              <w:jc w:val="both"/>
            </w:pPr>
            <w:r>
              <w:t>Zápočet, zkouška</w:t>
            </w:r>
            <w:del w:id="995" w:author="Matyas Adam" w:date="2018-11-16T10:57:00Z">
              <w:r w:rsidDel="00771C56">
                <w:delText>.</w:delText>
              </w:r>
            </w:del>
          </w:p>
        </w:tc>
        <w:tc>
          <w:tcPr>
            <w:tcW w:w="2156" w:type="dxa"/>
            <w:shd w:val="clear" w:color="auto" w:fill="F7CAAC"/>
          </w:tcPr>
          <w:p w14:paraId="0FFE674B" w14:textId="77777777" w:rsidR="00BD26BB" w:rsidRDefault="00BD26BB" w:rsidP="00495DC8">
            <w:pPr>
              <w:jc w:val="both"/>
              <w:rPr>
                <w:b/>
              </w:rPr>
            </w:pPr>
            <w:r>
              <w:rPr>
                <w:b/>
              </w:rPr>
              <w:t>Forma výuky</w:t>
            </w:r>
          </w:p>
        </w:tc>
        <w:tc>
          <w:tcPr>
            <w:tcW w:w="1207" w:type="dxa"/>
            <w:gridSpan w:val="2"/>
          </w:tcPr>
          <w:p w14:paraId="2DCD5CCF" w14:textId="77777777" w:rsidR="00BD26BB" w:rsidDel="00766055" w:rsidRDefault="00BD26BB" w:rsidP="00495DC8">
            <w:pPr>
              <w:jc w:val="both"/>
              <w:rPr>
                <w:del w:id="996" w:author="Matyas Adam" w:date="2018-11-16T11:04:00Z"/>
              </w:rPr>
            </w:pPr>
            <w:del w:id="997" w:author="Matyas Adam" w:date="2018-11-16T11:04:00Z">
              <w:r w:rsidDel="00766055">
                <w:delText>přednášky</w:delText>
              </w:r>
            </w:del>
          </w:p>
          <w:p w14:paraId="77AB0C50" w14:textId="77777777" w:rsidR="00BD26BB" w:rsidRDefault="00BD26BB" w:rsidP="00495DC8">
            <w:pPr>
              <w:jc w:val="both"/>
              <w:rPr>
                <w:ins w:id="998" w:author="PS" w:date="2018-11-25T13:58:00Z"/>
              </w:rPr>
            </w:pPr>
            <w:del w:id="999" w:author="Matyas Adam" w:date="2018-11-16T11:04:00Z">
              <w:r w:rsidDel="00766055">
                <w:delText>cvičení</w:delText>
              </w:r>
            </w:del>
            <w:ins w:id="1000" w:author="Matyas Adam" w:date="2018-11-16T11:04:00Z">
              <w:del w:id="1001" w:author="PS" w:date="2018-11-25T13:58:00Z">
                <w:r w:rsidDel="002B7EA6">
                  <w:delText>P, S</w:delText>
                </w:r>
              </w:del>
            </w:ins>
            <w:ins w:id="1002" w:author="PS" w:date="2018-11-25T13:58:00Z">
              <w:r w:rsidR="002B7EA6">
                <w:t>přednášky</w:t>
              </w:r>
            </w:ins>
          </w:p>
          <w:p w14:paraId="3A6E4801" w14:textId="5A687172" w:rsidR="002B7EA6" w:rsidRDefault="002B7EA6" w:rsidP="00495DC8">
            <w:pPr>
              <w:jc w:val="both"/>
            </w:pPr>
            <w:ins w:id="1003" w:author="PS" w:date="2018-11-25T13:58:00Z">
              <w:r>
                <w:t>semináře</w:t>
              </w:r>
            </w:ins>
          </w:p>
        </w:tc>
      </w:tr>
      <w:tr w:rsidR="00BD26BB" w14:paraId="75A9AA47" w14:textId="77777777" w:rsidTr="00495DC8">
        <w:tc>
          <w:tcPr>
            <w:tcW w:w="3086" w:type="dxa"/>
            <w:shd w:val="clear" w:color="auto" w:fill="F7CAAC"/>
          </w:tcPr>
          <w:p w14:paraId="6026191D" w14:textId="78045CC9" w:rsidR="00BD26BB" w:rsidRDefault="00BD26BB" w:rsidP="00495DC8">
            <w:pPr>
              <w:jc w:val="both"/>
              <w:rPr>
                <w:b/>
              </w:rPr>
            </w:pPr>
            <w:r>
              <w:rPr>
                <w:b/>
              </w:rPr>
              <w:t>Forma způsobu ověření studijních výsledků a další požadavky na studenta</w:t>
            </w:r>
          </w:p>
        </w:tc>
        <w:tc>
          <w:tcPr>
            <w:tcW w:w="6769" w:type="dxa"/>
            <w:gridSpan w:val="7"/>
            <w:tcBorders>
              <w:bottom w:val="nil"/>
            </w:tcBorders>
          </w:tcPr>
          <w:p w14:paraId="309E62A6" w14:textId="77777777" w:rsidR="00BD26BB" w:rsidRDefault="00BD26BB" w:rsidP="00495DC8">
            <w:pPr>
              <w:jc w:val="both"/>
            </w:pPr>
            <w:r>
              <w:t>Požadavky na zápočet - zpracování závěrečného seminárního projektu a jeho obhajoba v závěru semestru. Plnění průběžných úkolů na seminářích. Minimálně 80% aktivní účast na seminářích.</w:t>
            </w:r>
          </w:p>
          <w:p w14:paraId="473B5079" w14:textId="77777777" w:rsidR="00BD26BB" w:rsidRDefault="00BD26BB" w:rsidP="00495DC8">
            <w:pPr>
              <w:jc w:val="both"/>
            </w:pPr>
            <w:r>
              <w:t xml:space="preserve">Forma zkoušky kombinovaná - závěrečná samostatná písemná práce z problematiky probírané látky doplněná o ústní zkoušení – nutnost správnosti odpovědí min. 60%. </w:t>
            </w:r>
          </w:p>
          <w:p w14:paraId="498B0773" w14:textId="77777777" w:rsidR="00BD26BB" w:rsidRDefault="00BD26BB" w:rsidP="00495DC8">
            <w:pPr>
              <w:jc w:val="both"/>
            </w:pPr>
          </w:p>
        </w:tc>
      </w:tr>
      <w:tr w:rsidR="00BD26BB" w14:paraId="70F5AAE5" w14:textId="77777777" w:rsidTr="00495DC8">
        <w:trPr>
          <w:trHeight w:val="304"/>
        </w:trPr>
        <w:tc>
          <w:tcPr>
            <w:tcW w:w="9855" w:type="dxa"/>
            <w:gridSpan w:val="8"/>
            <w:tcBorders>
              <w:top w:val="nil"/>
            </w:tcBorders>
          </w:tcPr>
          <w:p w14:paraId="08F66E64" w14:textId="77777777" w:rsidR="00BD26BB" w:rsidRDefault="00BD26BB" w:rsidP="00495DC8">
            <w:pPr>
              <w:jc w:val="both"/>
            </w:pPr>
          </w:p>
        </w:tc>
      </w:tr>
      <w:tr w:rsidR="00BD26BB" w14:paraId="25977628" w14:textId="77777777" w:rsidTr="00495DC8">
        <w:trPr>
          <w:trHeight w:val="197"/>
        </w:trPr>
        <w:tc>
          <w:tcPr>
            <w:tcW w:w="3086" w:type="dxa"/>
            <w:tcBorders>
              <w:top w:val="nil"/>
            </w:tcBorders>
            <w:shd w:val="clear" w:color="auto" w:fill="F7CAAC"/>
          </w:tcPr>
          <w:p w14:paraId="1BAA18B7" w14:textId="77777777" w:rsidR="00BD26BB" w:rsidRDefault="00BD26BB" w:rsidP="00495DC8">
            <w:pPr>
              <w:jc w:val="both"/>
              <w:rPr>
                <w:b/>
              </w:rPr>
            </w:pPr>
            <w:r>
              <w:rPr>
                <w:b/>
              </w:rPr>
              <w:t>Garant předmětu</w:t>
            </w:r>
          </w:p>
        </w:tc>
        <w:tc>
          <w:tcPr>
            <w:tcW w:w="6769" w:type="dxa"/>
            <w:gridSpan w:val="7"/>
            <w:tcBorders>
              <w:top w:val="nil"/>
            </w:tcBorders>
          </w:tcPr>
          <w:p w14:paraId="6782F254" w14:textId="77777777" w:rsidR="00BD26BB" w:rsidRDefault="00BD26BB" w:rsidP="00495DC8">
            <w:pPr>
              <w:jc w:val="both"/>
            </w:pPr>
            <w:r w:rsidRPr="00351063">
              <w:t>Ing. Jakub Rak, Ph.D.</w:t>
            </w:r>
          </w:p>
        </w:tc>
      </w:tr>
      <w:tr w:rsidR="00BD26BB" w14:paraId="5552529A" w14:textId="77777777" w:rsidTr="00495DC8">
        <w:trPr>
          <w:trHeight w:val="243"/>
        </w:trPr>
        <w:tc>
          <w:tcPr>
            <w:tcW w:w="3086" w:type="dxa"/>
            <w:tcBorders>
              <w:top w:val="nil"/>
            </w:tcBorders>
            <w:shd w:val="clear" w:color="auto" w:fill="F7CAAC"/>
          </w:tcPr>
          <w:p w14:paraId="3E9C96C0" w14:textId="77777777" w:rsidR="00BD26BB" w:rsidRDefault="00BD26BB" w:rsidP="00495DC8">
            <w:pPr>
              <w:jc w:val="both"/>
              <w:rPr>
                <w:b/>
              </w:rPr>
            </w:pPr>
            <w:r>
              <w:rPr>
                <w:b/>
              </w:rPr>
              <w:t>Zapojení garanta do výuky předmětu</w:t>
            </w:r>
          </w:p>
        </w:tc>
        <w:tc>
          <w:tcPr>
            <w:tcW w:w="6769" w:type="dxa"/>
            <w:gridSpan w:val="7"/>
            <w:tcBorders>
              <w:top w:val="nil"/>
            </w:tcBorders>
          </w:tcPr>
          <w:p w14:paraId="185022C3" w14:textId="77777777" w:rsidR="00BD26BB" w:rsidRDefault="00BD26BB" w:rsidP="00495DC8">
            <w:pPr>
              <w:jc w:val="both"/>
            </w:pPr>
            <w:r>
              <w:t xml:space="preserve">Garant stanovuje koncepci předmětu, podílí se na přednáškách v rozsahu 100 </w:t>
            </w:r>
            <w:r w:rsidRPr="00406D47">
              <w:t>%, dále stanovuje koncepci cvičení a dohlíží na jejich jednotné vedení</w:t>
            </w:r>
            <w:r>
              <w:t>.</w:t>
            </w:r>
          </w:p>
        </w:tc>
      </w:tr>
      <w:tr w:rsidR="00BD26BB" w14:paraId="255E4470" w14:textId="77777777" w:rsidTr="00495DC8">
        <w:tc>
          <w:tcPr>
            <w:tcW w:w="3086" w:type="dxa"/>
            <w:shd w:val="clear" w:color="auto" w:fill="F7CAAC"/>
          </w:tcPr>
          <w:p w14:paraId="5237CDE3" w14:textId="77777777" w:rsidR="00BD26BB" w:rsidRDefault="00BD26BB" w:rsidP="00495DC8">
            <w:pPr>
              <w:jc w:val="both"/>
              <w:rPr>
                <w:b/>
              </w:rPr>
            </w:pPr>
            <w:r>
              <w:rPr>
                <w:b/>
              </w:rPr>
              <w:t>Vyučující</w:t>
            </w:r>
          </w:p>
        </w:tc>
        <w:tc>
          <w:tcPr>
            <w:tcW w:w="6769" w:type="dxa"/>
            <w:gridSpan w:val="7"/>
            <w:tcBorders>
              <w:bottom w:val="nil"/>
            </w:tcBorders>
          </w:tcPr>
          <w:p w14:paraId="41E2658A" w14:textId="77777777" w:rsidR="00BD26BB" w:rsidRDefault="00BD26BB" w:rsidP="00495DC8">
            <w:pPr>
              <w:jc w:val="both"/>
            </w:pPr>
            <w:ins w:id="1004" w:author="Matyas Adam" w:date="2018-11-16T11:18:00Z">
              <w:r w:rsidRPr="00351063">
                <w:t>Ing. Jakub Rak, Ph.D.</w:t>
              </w:r>
              <w:r>
                <w:t xml:space="preserve"> – přednášky a cvičení (100 %)</w:t>
              </w:r>
            </w:ins>
          </w:p>
        </w:tc>
      </w:tr>
      <w:tr w:rsidR="00BD26BB" w14:paraId="03BB66A7" w14:textId="77777777" w:rsidTr="00495DC8">
        <w:trPr>
          <w:trHeight w:val="412"/>
        </w:trPr>
        <w:tc>
          <w:tcPr>
            <w:tcW w:w="9855" w:type="dxa"/>
            <w:gridSpan w:val="8"/>
            <w:tcBorders>
              <w:top w:val="nil"/>
            </w:tcBorders>
          </w:tcPr>
          <w:p w14:paraId="2C744658" w14:textId="77777777" w:rsidR="00BD26BB" w:rsidRDefault="00BD26BB" w:rsidP="00495DC8">
            <w:pPr>
              <w:jc w:val="both"/>
            </w:pPr>
            <w:del w:id="1005" w:author="Matyas Adam" w:date="2018-11-16T11:18:00Z">
              <w:r w:rsidRPr="00351063" w:rsidDel="00F47FE4">
                <w:delText>Ing. Jakub Rak, Ph.D.</w:delText>
              </w:r>
              <w:r w:rsidDel="00F47FE4">
                <w:delText xml:space="preserve"> – přednášky</w:delText>
              </w:r>
            </w:del>
            <w:ins w:id="1006" w:author="Jiří Lehejček [2]" w:date="2018-11-14T22:31:00Z">
              <w:del w:id="1007" w:author="Matyas Adam" w:date="2018-11-16T11:18:00Z">
                <w:r w:rsidDel="00F47FE4">
                  <w:delText xml:space="preserve"> a cvičení</w:delText>
                </w:r>
              </w:del>
            </w:ins>
            <w:del w:id="1008" w:author="Matyas Adam" w:date="2018-11-16T11:18:00Z">
              <w:r w:rsidDel="00F47FE4">
                <w:delText xml:space="preserve"> (100 %)</w:delText>
              </w:r>
            </w:del>
          </w:p>
        </w:tc>
      </w:tr>
      <w:tr w:rsidR="00BD26BB" w14:paraId="5EC98C35" w14:textId="77777777" w:rsidTr="00495DC8">
        <w:tc>
          <w:tcPr>
            <w:tcW w:w="3086" w:type="dxa"/>
            <w:shd w:val="clear" w:color="auto" w:fill="F7CAAC"/>
          </w:tcPr>
          <w:p w14:paraId="475DCF7D" w14:textId="77777777" w:rsidR="00BD26BB" w:rsidRDefault="00BD26BB" w:rsidP="00495DC8">
            <w:pPr>
              <w:jc w:val="both"/>
              <w:rPr>
                <w:b/>
              </w:rPr>
            </w:pPr>
            <w:r>
              <w:rPr>
                <w:b/>
              </w:rPr>
              <w:t>Stručná anotace předmětu</w:t>
            </w:r>
          </w:p>
        </w:tc>
        <w:tc>
          <w:tcPr>
            <w:tcW w:w="6769" w:type="dxa"/>
            <w:gridSpan w:val="7"/>
            <w:tcBorders>
              <w:bottom w:val="nil"/>
            </w:tcBorders>
          </w:tcPr>
          <w:p w14:paraId="74EDB870" w14:textId="77777777" w:rsidR="00BD26BB" w:rsidRDefault="00BD26BB" w:rsidP="00495DC8">
            <w:pPr>
              <w:jc w:val="both"/>
            </w:pPr>
          </w:p>
        </w:tc>
      </w:tr>
      <w:tr w:rsidR="00BD26BB" w:rsidRPr="00B55A90" w14:paraId="10DD867C" w14:textId="77777777" w:rsidTr="00495DC8">
        <w:trPr>
          <w:trHeight w:val="524"/>
        </w:trPr>
        <w:tc>
          <w:tcPr>
            <w:tcW w:w="9855" w:type="dxa"/>
            <w:gridSpan w:val="8"/>
            <w:tcBorders>
              <w:top w:val="nil"/>
              <w:bottom w:val="single" w:sz="12" w:space="0" w:color="auto"/>
            </w:tcBorders>
          </w:tcPr>
          <w:p w14:paraId="7514C044" w14:textId="77777777" w:rsidR="00BD26BB" w:rsidRDefault="00BD26BB" w:rsidP="00495DC8">
            <w:pPr>
              <w:jc w:val="both"/>
            </w:pPr>
            <w:r>
              <w:t xml:space="preserve">Cílem výuky je poskytnout studentům základní teoretické zázemí v oblasti informačních a komunikačních technologií obecně a se zaměřením na bezpečnostní složky a krizové řízení. </w:t>
            </w:r>
          </w:p>
          <w:p w14:paraId="3820E9F0" w14:textId="77777777" w:rsidR="00BD26BB" w:rsidRDefault="00BD26BB" w:rsidP="00495DC8">
            <w:pPr>
              <w:jc w:val="both"/>
            </w:pPr>
            <w:r>
              <w:t xml:space="preserve">Umožní jim pochopit role informačních technologií v řídící a rozhodovací činnosti a orientovat je v produktech a technologiích zejména pro oblast krizového řízení a bezpečnost společnosti. Dále pak poskytnout studentům komplexní pohled na charakter, obsah, možnosti i nároky současných a budoucích informačních systémů, zajistit pochopení širších souvislostí rozvoje a provozu informačních systémů. </w:t>
            </w:r>
          </w:p>
          <w:p w14:paraId="61BB7221" w14:textId="77777777" w:rsidR="00BD26BB" w:rsidRDefault="00BD26BB" w:rsidP="00495DC8">
            <w:pPr>
              <w:jc w:val="both"/>
              <w:rPr>
                <w:ins w:id="1009" w:author="Matyas Adam" w:date="2018-11-16T11:17:00Z"/>
              </w:rPr>
            </w:pPr>
            <w:r>
              <w:t xml:space="preserve">Připraví studenty na změny ve způsobech řízení vyvolané rozvojem informačních a komunikačních technologií a poskytne jim potřebné vstupní praktické zkušenosti s vybranými typy informačních a komunikačních technologií, a to nejen na úrovni kancelářských produktů, ale i na úrovni odpovídajících aplikací se zaměřeními na bezpečnostní složky a veřejnou správu. Zajistí schopnost orientovat se a podílet se na rozvoji informačních systémů a efektivně kooperovat a komunikovat se specialisty v oblasti informačních a komunikačních technologií zejména pro oblast bezpečnosti společnosti. </w:t>
            </w:r>
          </w:p>
          <w:p w14:paraId="6F1642F0" w14:textId="77777777" w:rsidR="00BD26BB" w:rsidRDefault="00BD26BB" w:rsidP="00495DC8">
            <w:pPr>
              <w:jc w:val="both"/>
            </w:pPr>
          </w:p>
          <w:p w14:paraId="4412E10E" w14:textId="77777777" w:rsidR="00BD26BB" w:rsidRPr="005877CA" w:rsidRDefault="00BD26BB" w:rsidP="00495DC8">
            <w:pPr>
              <w:jc w:val="both"/>
              <w:rPr>
                <w:u w:val="single"/>
              </w:rPr>
            </w:pPr>
            <w:r w:rsidRPr="005877CA">
              <w:rPr>
                <w:u w:val="single"/>
              </w:rPr>
              <w:t>Hlavní témata:</w:t>
            </w:r>
          </w:p>
          <w:p w14:paraId="2350B745" w14:textId="77777777" w:rsidR="00BD26BB" w:rsidRDefault="00BD26BB">
            <w:pPr>
              <w:pStyle w:val="Odstavecseseznamem"/>
              <w:numPr>
                <w:ilvl w:val="0"/>
                <w:numId w:val="65"/>
              </w:numPr>
              <w:suppressAutoHyphens w:val="0"/>
              <w:pPrChange w:id="1010" w:author="PS" w:date="2018-11-25T13:59:00Z">
                <w:pPr>
                  <w:pStyle w:val="Odstavecseseznamem"/>
                  <w:numPr>
                    <w:numId w:val="30"/>
                  </w:numPr>
                  <w:ind w:hanging="360"/>
                  <w:jc w:val="both"/>
                </w:pPr>
              </w:pPrChange>
            </w:pPr>
            <w:r>
              <w:t>Informační společnost, význam informací v globálním světě.</w:t>
            </w:r>
          </w:p>
          <w:p w14:paraId="6A939C18" w14:textId="77777777" w:rsidR="00BD26BB" w:rsidRDefault="00BD26BB">
            <w:pPr>
              <w:pStyle w:val="Odstavecseseznamem"/>
              <w:numPr>
                <w:ilvl w:val="0"/>
                <w:numId w:val="65"/>
              </w:numPr>
              <w:suppressAutoHyphens w:val="0"/>
              <w:pPrChange w:id="1011" w:author="PS" w:date="2018-11-25T13:59:00Z">
                <w:pPr>
                  <w:pStyle w:val="Odstavecseseznamem"/>
                  <w:numPr>
                    <w:numId w:val="30"/>
                  </w:numPr>
                  <w:ind w:hanging="360"/>
                  <w:jc w:val="both"/>
                </w:pPr>
              </w:pPrChange>
            </w:pPr>
            <w:r>
              <w:t xml:space="preserve">Software a hardware prostředky počítačů, přehled, rozdělení základy bezpečnosti informací. </w:t>
            </w:r>
          </w:p>
          <w:p w14:paraId="3BD8303E" w14:textId="77777777" w:rsidR="00BD26BB" w:rsidRDefault="00BD26BB">
            <w:pPr>
              <w:pStyle w:val="Odstavecseseznamem"/>
              <w:numPr>
                <w:ilvl w:val="0"/>
                <w:numId w:val="65"/>
              </w:numPr>
              <w:suppressAutoHyphens w:val="0"/>
              <w:pPrChange w:id="1012" w:author="PS" w:date="2018-11-25T13:59:00Z">
                <w:pPr>
                  <w:pStyle w:val="Odstavecseseznamem"/>
                  <w:numPr>
                    <w:numId w:val="30"/>
                  </w:numPr>
                  <w:ind w:hanging="360"/>
                  <w:jc w:val="both"/>
                </w:pPr>
              </w:pPrChange>
            </w:pPr>
            <w:r>
              <w:t xml:space="preserve">Základní služby internetu, informační bezpečnost, viry, antivirové programy, etika chování na internetu. </w:t>
            </w:r>
          </w:p>
          <w:p w14:paraId="6FBF8719" w14:textId="77777777" w:rsidR="00BD26BB" w:rsidRDefault="00BD26BB">
            <w:pPr>
              <w:pStyle w:val="Odstavecseseznamem"/>
              <w:numPr>
                <w:ilvl w:val="0"/>
                <w:numId w:val="65"/>
              </w:numPr>
              <w:suppressAutoHyphens w:val="0"/>
              <w:pPrChange w:id="1013" w:author="PS" w:date="2018-11-25T13:59:00Z">
                <w:pPr>
                  <w:pStyle w:val="Odstavecseseznamem"/>
                  <w:numPr>
                    <w:numId w:val="30"/>
                  </w:numPr>
                  <w:ind w:hanging="360"/>
                  <w:jc w:val="both"/>
                </w:pPr>
              </w:pPrChange>
            </w:pPr>
            <w:r>
              <w:t xml:space="preserve">Počítačové sítě, terminologie, síťová architektura, součásti sítě, klasifikace sítí. </w:t>
            </w:r>
          </w:p>
          <w:p w14:paraId="21AEBC5A" w14:textId="77777777" w:rsidR="00BD26BB" w:rsidRDefault="00BD26BB">
            <w:pPr>
              <w:pStyle w:val="Odstavecseseznamem"/>
              <w:numPr>
                <w:ilvl w:val="0"/>
                <w:numId w:val="65"/>
              </w:numPr>
              <w:suppressAutoHyphens w:val="0"/>
              <w:pPrChange w:id="1014" w:author="PS" w:date="2018-11-25T13:59:00Z">
                <w:pPr>
                  <w:pStyle w:val="Odstavecseseznamem"/>
                  <w:numPr>
                    <w:numId w:val="30"/>
                  </w:numPr>
                  <w:ind w:hanging="360"/>
                  <w:jc w:val="both"/>
                </w:pPr>
              </w:pPrChange>
            </w:pPr>
            <w:r>
              <w:t xml:space="preserve">Základní prvky počítačových sítí, přenos informací, přenosová média, bezdrátová komunikace. </w:t>
            </w:r>
          </w:p>
          <w:p w14:paraId="477C7C52" w14:textId="77777777" w:rsidR="00BD26BB" w:rsidRDefault="00BD26BB">
            <w:pPr>
              <w:pStyle w:val="Odstavecseseznamem"/>
              <w:numPr>
                <w:ilvl w:val="0"/>
                <w:numId w:val="65"/>
              </w:numPr>
              <w:suppressAutoHyphens w:val="0"/>
              <w:pPrChange w:id="1015" w:author="PS" w:date="2018-11-25T13:59:00Z">
                <w:pPr>
                  <w:pStyle w:val="Odstavecseseznamem"/>
                  <w:numPr>
                    <w:numId w:val="30"/>
                  </w:numPr>
                  <w:ind w:hanging="360"/>
                  <w:jc w:val="both"/>
                </w:pPr>
              </w:pPrChange>
            </w:pPr>
            <w:r>
              <w:t xml:space="preserve">Aplikační informatika (AI) - programové prostředky počítačů, úloha aplikované informatiky v krizovém řízení. </w:t>
            </w:r>
          </w:p>
          <w:p w14:paraId="0DBA3567" w14:textId="77777777" w:rsidR="00BD26BB" w:rsidRDefault="00BD26BB">
            <w:pPr>
              <w:pStyle w:val="Odstavecseseznamem"/>
              <w:numPr>
                <w:ilvl w:val="0"/>
                <w:numId w:val="65"/>
              </w:numPr>
              <w:suppressAutoHyphens w:val="0"/>
              <w:pPrChange w:id="1016" w:author="PS" w:date="2018-11-25T13:59:00Z">
                <w:pPr>
                  <w:pStyle w:val="Odstavecseseznamem"/>
                  <w:numPr>
                    <w:numId w:val="30"/>
                  </w:numPr>
                  <w:ind w:hanging="360"/>
                  <w:jc w:val="both"/>
                </w:pPr>
              </w:pPrChange>
            </w:pPr>
            <w:r>
              <w:t xml:space="preserve">Informační podpora krizového řízení (IPKŘ), vymezení pojmů, základní prvky, úloha informační podpory krizového řízení. </w:t>
            </w:r>
          </w:p>
          <w:p w14:paraId="3B9F5B34" w14:textId="77777777" w:rsidR="00BD26BB" w:rsidRDefault="00BD26BB">
            <w:pPr>
              <w:pStyle w:val="Odstavecseseznamem"/>
              <w:numPr>
                <w:ilvl w:val="0"/>
                <w:numId w:val="65"/>
              </w:numPr>
              <w:suppressAutoHyphens w:val="0"/>
              <w:pPrChange w:id="1017" w:author="PS" w:date="2018-11-25T13:59:00Z">
                <w:pPr>
                  <w:pStyle w:val="Odstavecseseznamem"/>
                  <w:numPr>
                    <w:numId w:val="30"/>
                  </w:numPr>
                  <w:ind w:hanging="360"/>
                  <w:jc w:val="both"/>
                </w:pPr>
              </w:pPrChange>
            </w:pPr>
            <w:r>
              <w:t xml:space="preserve">Architektura informačních systémů, základní prvky, funkce služby. </w:t>
            </w:r>
          </w:p>
          <w:p w14:paraId="6B7AA8DD" w14:textId="77777777" w:rsidR="00BD26BB" w:rsidRDefault="00BD26BB">
            <w:pPr>
              <w:pStyle w:val="Odstavecseseznamem"/>
              <w:numPr>
                <w:ilvl w:val="0"/>
                <w:numId w:val="65"/>
              </w:numPr>
              <w:suppressAutoHyphens w:val="0"/>
              <w:pPrChange w:id="1018" w:author="PS" w:date="2018-11-25T13:59:00Z">
                <w:pPr>
                  <w:pStyle w:val="Odstavecseseznamem"/>
                  <w:numPr>
                    <w:numId w:val="30"/>
                  </w:numPr>
                  <w:ind w:hanging="360"/>
                  <w:jc w:val="both"/>
                </w:pPr>
              </w:pPrChange>
            </w:pPr>
            <w:r>
              <w:t xml:space="preserve">Architektura informačních systémů pro krizové řízení – Přehled SW aplikací informační podpory krizového řízení a ochrany obyvatelstva. </w:t>
            </w:r>
          </w:p>
          <w:p w14:paraId="5BAD115B" w14:textId="77777777" w:rsidR="00BD26BB" w:rsidRDefault="00BD26BB">
            <w:pPr>
              <w:pStyle w:val="Odstavecseseznamem"/>
              <w:numPr>
                <w:ilvl w:val="0"/>
                <w:numId w:val="65"/>
              </w:numPr>
              <w:suppressAutoHyphens w:val="0"/>
              <w:pPrChange w:id="1019" w:author="PS" w:date="2018-11-25T13:59:00Z">
                <w:pPr>
                  <w:pStyle w:val="Odstavecseseznamem"/>
                  <w:numPr>
                    <w:numId w:val="30"/>
                  </w:numPr>
                  <w:ind w:hanging="360"/>
                  <w:jc w:val="both"/>
                </w:pPr>
              </w:pPrChange>
            </w:pPr>
            <w:r>
              <w:t xml:space="preserve">Geografické informační systémy (GIS), vymezení pojmů, základní funkce, prostorová data, prostorové analýzy, úloha GIS v krizovém řízení. </w:t>
            </w:r>
          </w:p>
          <w:p w14:paraId="197FBFA1" w14:textId="77777777" w:rsidR="00BD26BB" w:rsidRDefault="00BD26BB">
            <w:pPr>
              <w:pStyle w:val="Odstavecseseznamem"/>
              <w:numPr>
                <w:ilvl w:val="0"/>
                <w:numId w:val="65"/>
              </w:numPr>
              <w:suppressAutoHyphens w:val="0"/>
              <w:pPrChange w:id="1020" w:author="PS" w:date="2018-11-25T13:59:00Z">
                <w:pPr>
                  <w:pStyle w:val="Odstavecseseznamem"/>
                  <w:numPr>
                    <w:numId w:val="30"/>
                  </w:numPr>
                  <w:ind w:hanging="360"/>
                  <w:jc w:val="both"/>
                </w:pPr>
              </w:pPrChange>
            </w:pPr>
            <w:r>
              <w:t xml:space="preserve">Oblast monitorování, systémy monitoringu HW a SW nástroje - Přehled softwarových produktů. Využití kamerových systémů, obrazové analýzy, základní, ovládání dispečerského pracoviště, </w:t>
            </w:r>
            <w:r w:rsidRPr="00C97020">
              <w:t>jednotný systém varování a informování</w:t>
            </w:r>
            <w:r>
              <w:t xml:space="preserve">. </w:t>
            </w:r>
          </w:p>
          <w:p w14:paraId="54E748B9" w14:textId="77777777" w:rsidR="00BD26BB" w:rsidRDefault="00BD26BB">
            <w:pPr>
              <w:pStyle w:val="Odstavecseseznamem"/>
              <w:numPr>
                <w:ilvl w:val="0"/>
                <w:numId w:val="65"/>
              </w:numPr>
              <w:suppressAutoHyphens w:val="0"/>
              <w:pPrChange w:id="1021" w:author="PS" w:date="2018-11-25T13:59:00Z">
                <w:pPr>
                  <w:pStyle w:val="Odstavecseseznamem"/>
                  <w:numPr>
                    <w:numId w:val="30"/>
                  </w:numPr>
                  <w:ind w:hanging="360"/>
                  <w:jc w:val="both"/>
                </w:pPr>
              </w:pPrChange>
            </w:pPr>
            <w:r>
              <w:t xml:space="preserve">Informační podpora civilního nouzového plánování. TerEx - modelování úniku nebezpečných chemických látek. Oblast modelování - Přehled softwarových produktů pro vytváření simulací MU/KS. </w:t>
            </w:r>
          </w:p>
          <w:p w14:paraId="47DDB4C0" w14:textId="77777777" w:rsidR="00BD26BB" w:rsidRDefault="00BD26BB">
            <w:pPr>
              <w:pStyle w:val="Odstavecseseznamem"/>
              <w:numPr>
                <w:ilvl w:val="0"/>
                <w:numId w:val="65"/>
              </w:numPr>
              <w:suppressAutoHyphens w:val="0"/>
              <w:pPrChange w:id="1022" w:author="PS" w:date="2018-11-25T13:59:00Z">
                <w:pPr>
                  <w:pStyle w:val="Odstavecseseznamem"/>
                  <w:numPr>
                    <w:numId w:val="30"/>
                  </w:numPr>
                  <w:ind w:hanging="360"/>
                  <w:jc w:val="both"/>
                </w:pPr>
              </w:pPrChange>
            </w:pPr>
            <w:r>
              <w:t xml:space="preserve">Informační systémy pro správu územních celků – Přehled SW aplikací Obnova, EmOff - Emergency Office. Případová studie. </w:t>
            </w:r>
          </w:p>
          <w:p w14:paraId="1F6C17E6" w14:textId="77777777" w:rsidR="00BD26BB" w:rsidRPr="00B55A90" w:rsidRDefault="00BD26BB">
            <w:pPr>
              <w:pStyle w:val="Odstavecseseznamem"/>
              <w:numPr>
                <w:ilvl w:val="0"/>
                <w:numId w:val="65"/>
              </w:numPr>
              <w:suppressAutoHyphens w:val="0"/>
              <w:pPrChange w:id="1023" w:author="PS" w:date="2018-11-25T13:59:00Z">
                <w:pPr>
                  <w:pStyle w:val="Odstavecseseznamem"/>
                  <w:numPr>
                    <w:numId w:val="30"/>
                  </w:numPr>
                  <w:ind w:hanging="360"/>
                  <w:jc w:val="both"/>
                </w:pPr>
              </w:pPrChange>
            </w:pPr>
            <w:r>
              <w:t xml:space="preserve">Simulace krizových a mimořádných situací. Posim - systém pro simulaci a monitorování povodní. Krizové plánování pomocí výpočetní techniky. </w:t>
            </w:r>
          </w:p>
        </w:tc>
      </w:tr>
      <w:tr w:rsidR="00BD26BB" w14:paraId="2798FAFA" w14:textId="77777777" w:rsidTr="00495DC8">
        <w:trPr>
          <w:trHeight w:val="265"/>
        </w:trPr>
        <w:tc>
          <w:tcPr>
            <w:tcW w:w="3653" w:type="dxa"/>
            <w:gridSpan w:val="2"/>
            <w:tcBorders>
              <w:top w:val="nil"/>
            </w:tcBorders>
            <w:shd w:val="clear" w:color="auto" w:fill="F7CAAC"/>
          </w:tcPr>
          <w:p w14:paraId="1D7CF1CE" w14:textId="77777777" w:rsidR="00BD26BB" w:rsidRDefault="00BD26BB" w:rsidP="00495DC8">
            <w:pPr>
              <w:jc w:val="both"/>
            </w:pPr>
            <w:r>
              <w:rPr>
                <w:b/>
              </w:rPr>
              <w:t>Studijní literatura a studijní pomůcky</w:t>
            </w:r>
          </w:p>
        </w:tc>
        <w:tc>
          <w:tcPr>
            <w:tcW w:w="6202" w:type="dxa"/>
            <w:gridSpan w:val="6"/>
            <w:tcBorders>
              <w:top w:val="nil"/>
              <w:bottom w:val="nil"/>
            </w:tcBorders>
          </w:tcPr>
          <w:p w14:paraId="5D552C7F" w14:textId="77777777" w:rsidR="00BD26BB" w:rsidRDefault="00BD26BB" w:rsidP="00495DC8">
            <w:pPr>
              <w:jc w:val="both"/>
            </w:pPr>
          </w:p>
        </w:tc>
      </w:tr>
      <w:tr w:rsidR="00BD26BB" w14:paraId="55D9161E" w14:textId="77777777" w:rsidTr="00495DC8">
        <w:trPr>
          <w:trHeight w:val="1497"/>
        </w:trPr>
        <w:tc>
          <w:tcPr>
            <w:tcW w:w="9855" w:type="dxa"/>
            <w:gridSpan w:val="8"/>
            <w:tcBorders>
              <w:top w:val="nil"/>
            </w:tcBorders>
          </w:tcPr>
          <w:p w14:paraId="32E0FF72" w14:textId="77777777" w:rsidR="00BD26BB" w:rsidRPr="007B1A24" w:rsidRDefault="00BD26BB">
            <w:pPr>
              <w:ind w:left="322" w:hanging="322"/>
              <w:rPr>
                <w:b/>
              </w:rPr>
              <w:pPrChange w:id="1024" w:author="Matyas Adam" w:date="2018-11-16T11:23:00Z">
                <w:pPr>
                  <w:jc w:val="both"/>
                </w:pPr>
              </w:pPrChange>
            </w:pPr>
            <w:r w:rsidRPr="007B1A24">
              <w:rPr>
                <w:b/>
              </w:rPr>
              <w:t>Povinná</w:t>
            </w:r>
            <w:ins w:id="1025" w:author="Matyas Adam" w:date="2018-11-16T11:24:00Z">
              <w:r>
                <w:rPr>
                  <w:b/>
                </w:rPr>
                <w:t xml:space="preserve"> literatura</w:t>
              </w:r>
            </w:ins>
            <w:del w:id="1026" w:author="Matyas Adam" w:date="2018-11-16T11:11:00Z">
              <w:r w:rsidRPr="007B1A24" w:rsidDel="00766055">
                <w:rPr>
                  <w:b/>
                </w:rPr>
                <w:delText xml:space="preserve"> literatura</w:delText>
              </w:r>
            </w:del>
            <w:r w:rsidRPr="007B1A24">
              <w:rPr>
                <w:b/>
              </w:rPr>
              <w:t>:</w:t>
            </w:r>
          </w:p>
          <w:p w14:paraId="7CB47BD9" w14:textId="77777777" w:rsidR="00BD26BB" w:rsidRPr="003A07C3" w:rsidRDefault="00BD26BB">
            <w:pPr>
              <w:ind w:left="38" w:hanging="38"/>
              <w:pPrChange w:id="1027" w:author="PS" w:date="2018-11-25T13:59:00Z">
                <w:pPr>
                  <w:jc w:val="both"/>
                </w:pPr>
              </w:pPrChange>
            </w:pPr>
            <w:r w:rsidRPr="003A07C3">
              <w:t xml:space="preserve">LUKÁŠ, </w:t>
            </w:r>
            <w:del w:id="1028" w:author="Matyas Adam" w:date="2018-11-16T11:30:00Z">
              <w:r w:rsidRPr="003A07C3" w:rsidDel="00645550">
                <w:delText>Luděk</w:delText>
              </w:r>
            </w:del>
            <w:ins w:id="1029" w:author="Matyas Adam" w:date="2018-11-16T11:30:00Z">
              <w:r w:rsidRPr="003A07C3">
                <w:t>L</w:t>
              </w:r>
              <w:r>
                <w:t>.</w:t>
              </w:r>
            </w:ins>
            <w:del w:id="1030" w:author="Matyas Adam" w:date="2018-11-16T11:30:00Z">
              <w:r w:rsidRPr="003A07C3" w:rsidDel="00645550">
                <w:delText>.</w:delText>
              </w:r>
            </w:del>
            <w:r w:rsidRPr="003A07C3">
              <w:t xml:space="preserve"> </w:t>
            </w:r>
            <w:r w:rsidRPr="005877CA">
              <w:rPr>
                <w:i/>
              </w:rPr>
              <w:t>Informační podpora integrovaného záchranného systému.</w:t>
            </w:r>
            <w:r w:rsidRPr="003A07C3">
              <w:t xml:space="preserve"> 1. vyd. V Ostravě: Sdružení požárního a bezpečnostního inženýrství, 2011, 182 s. ISBN 978-80-7385-105-7.</w:t>
            </w:r>
          </w:p>
          <w:p w14:paraId="33001FF4" w14:textId="77777777" w:rsidR="00BD26BB" w:rsidRDefault="00BD26BB">
            <w:pPr>
              <w:pPrChange w:id="1031" w:author="PS" w:date="2018-11-25T13:59:00Z">
                <w:pPr>
                  <w:jc w:val="both"/>
                </w:pPr>
              </w:pPrChange>
            </w:pPr>
            <w:r w:rsidRPr="00F5543C">
              <w:t>MADRY, S</w:t>
            </w:r>
            <w:del w:id="1032" w:author="Matyas Adam" w:date="2018-11-16T11:31:00Z">
              <w:r w:rsidRPr="00F5543C" w:rsidDel="00645550">
                <w:delText>cott</w:delText>
              </w:r>
            </w:del>
            <w:r w:rsidRPr="00F5543C">
              <w:t>. </w:t>
            </w:r>
            <w:r w:rsidRPr="00F5543C">
              <w:rPr>
                <w:i/>
                <w:iCs/>
              </w:rPr>
              <w:t>Space systems for disaster warning, response, and recovery</w:t>
            </w:r>
            <w:r w:rsidRPr="00F5543C">
              <w:t>. New York: Springer, 2015, xiii, 146. Springer Briefs in space development. ISBN 978-1-4939-1512-5.</w:t>
            </w:r>
          </w:p>
          <w:p w14:paraId="26D6B1AD" w14:textId="77777777" w:rsidR="00BD26BB" w:rsidRDefault="00BD26BB">
            <w:pPr>
              <w:ind w:left="38" w:hanging="38"/>
              <w:pPrChange w:id="1033" w:author="PS" w:date="2018-11-25T13:59:00Z">
                <w:pPr>
                  <w:jc w:val="both"/>
                </w:pPr>
              </w:pPrChange>
            </w:pPr>
            <w:r w:rsidRPr="003A07C3">
              <w:t>WALLACE, P</w:t>
            </w:r>
            <w:del w:id="1034" w:author="Matyas Adam" w:date="2018-11-16T11:31:00Z">
              <w:r w:rsidRPr="003A07C3" w:rsidDel="00645550">
                <w:delText>atricia</w:delText>
              </w:r>
            </w:del>
            <w:r w:rsidRPr="003A07C3">
              <w:t xml:space="preserve">. </w:t>
            </w:r>
            <w:r w:rsidRPr="005877CA">
              <w:rPr>
                <w:i/>
              </w:rPr>
              <w:t>Introduction to information systems.</w:t>
            </w:r>
            <w:r w:rsidRPr="003A07C3">
              <w:t xml:space="preserve"> Second edition. Boston: Pearson, 2015, 441 s. ISBN 978-1-292-07110-7.</w:t>
            </w:r>
          </w:p>
          <w:p w14:paraId="156B121E" w14:textId="77777777" w:rsidR="00BD26BB" w:rsidRDefault="00BD26BB">
            <w:pPr>
              <w:ind w:left="38" w:hanging="38"/>
              <w:pPrChange w:id="1035" w:author="PS" w:date="2018-11-25T13:59:00Z">
                <w:pPr>
                  <w:jc w:val="both"/>
                </w:pPr>
              </w:pPrChange>
            </w:pPr>
            <w:r w:rsidRPr="003A07C3">
              <w:t>DOUCEK, P</w:t>
            </w:r>
            <w:del w:id="1036" w:author="Matyas Adam" w:date="2018-11-16T11:31:00Z">
              <w:r w:rsidRPr="003A07C3" w:rsidDel="00645550">
                <w:delText>etr</w:delText>
              </w:r>
            </w:del>
            <w:r w:rsidRPr="003A07C3">
              <w:t>. </w:t>
            </w:r>
            <w:r w:rsidRPr="003A07C3">
              <w:rPr>
                <w:i/>
                <w:iCs/>
              </w:rPr>
              <w:t>Řízení bezpečnosti informací: 2. rozšířené vydání o BCM</w:t>
            </w:r>
            <w:r w:rsidRPr="003A07C3">
              <w:t>. 2., přeprac. vyd. Praha: Professional Publishing, 2011, 286 s. ISBN 978-80-7431-050-8.</w:t>
            </w:r>
          </w:p>
          <w:p w14:paraId="47A2BB53" w14:textId="77777777" w:rsidR="00BD26BB" w:rsidRDefault="00BD26BB">
            <w:pPr>
              <w:ind w:left="322" w:hanging="322"/>
              <w:pPrChange w:id="1037" w:author="Matyas Adam" w:date="2018-11-16T11:23:00Z">
                <w:pPr>
                  <w:jc w:val="both"/>
                </w:pPr>
              </w:pPrChange>
            </w:pPr>
            <w:r w:rsidRPr="0032556B">
              <w:t>KROENKE, D</w:t>
            </w:r>
            <w:ins w:id="1038" w:author="Matyas Adam" w:date="2018-11-16T11:31:00Z">
              <w:r>
                <w:t>.</w:t>
              </w:r>
            </w:ins>
            <w:del w:id="1039" w:author="Matyas Adam" w:date="2018-11-16T11:31:00Z">
              <w:r w:rsidRPr="0032556B" w:rsidDel="00645550">
                <w:delText>avid</w:delText>
              </w:r>
            </w:del>
            <w:ins w:id="1040" w:author="Matyas Adam" w:date="2018-11-16T11:29:00Z">
              <w:r>
                <w:t xml:space="preserve">, AUER </w:t>
              </w:r>
            </w:ins>
            <w:del w:id="1041" w:author="Matyas Adam" w:date="2018-11-16T11:29:00Z">
              <w:r w:rsidRPr="0032556B" w:rsidDel="00645550">
                <w:delText xml:space="preserve"> a </w:delText>
              </w:r>
            </w:del>
            <w:r w:rsidRPr="0032556B">
              <w:t>D</w:t>
            </w:r>
            <w:ins w:id="1042" w:author="Matyas Adam" w:date="2018-11-16T11:31:00Z">
              <w:r>
                <w:t>.</w:t>
              </w:r>
            </w:ins>
            <w:del w:id="1043" w:author="Matyas Adam" w:date="2018-11-16T11:31:00Z">
              <w:r w:rsidRPr="0032556B" w:rsidDel="00645550">
                <w:delText>avid</w:delText>
              </w:r>
            </w:del>
            <w:r w:rsidRPr="0032556B">
              <w:t xml:space="preserve"> J.</w:t>
            </w:r>
            <w:del w:id="1044" w:author="Matyas Adam" w:date="2018-11-16T11:31:00Z">
              <w:r w:rsidRPr="0032556B" w:rsidDel="00645550">
                <w:delText xml:space="preserve"> AUER.</w:delText>
              </w:r>
            </w:del>
            <w:r w:rsidRPr="0032556B">
              <w:t> </w:t>
            </w:r>
            <w:r w:rsidRPr="0032556B">
              <w:rPr>
                <w:i/>
                <w:iCs/>
              </w:rPr>
              <w:t>Databáze</w:t>
            </w:r>
            <w:r w:rsidRPr="0032556B">
              <w:t>. Brno: Computer Press, 2015, 496 s. ISBN 978-80-251-4352-0.</w:t>
            </w:r>
          </w:p>
          <w:p w14:paraId="48F9425B" w14:textId="77777777" w:rsidR="00BD26BB" w:rsidRDefault="00BD26BB">
            <w:pPr>
              <w:ind w:left="38"/>
              <w:rPr>
                <w:ins w:id="1045" w:author="Matyas Adam" w:date="2018-11-16T10:59:00Z"/>
              </w:rPr>
              <w:pPrChange w:id="1046" w:author="PS" w:date="2018-11-25T13:59:00Z">
                <w:pPr>
                  <w:jc w:val="both"/>
                </w:pPr>
              </w:pPrChange>
            </w:pPr>
            <w:r w:rsidRPr="00F5543C">
              <w:t xml:space="preserve">FEREBAUEROVÁ, </w:t>
            </w:r>
            <w:del w:id="1047" w:author="Matyas Adam" w:date="2018-11-16T11:32:00Z">
              <w:r w:rsidRPr="00F5543C" w:rsidDel="00645550">
                <w:delText xml:space="preserve">Růžena </w:delText>
              </w:r>
            </w:del>
            <w:ins w:id="1048" w:author="Matyas Adam" w:date="2018-11-16T11:32:00Z">
              <w:r w:rsidRPr="00F5543C">
                <w:t>R</w:t>
              </w:r>
              <w:r>
                <w:t>.,</w:t>
              </w:r>
            </w:ins>
            <w:del w:id="1049" w:author="Matyas Adam" w:date="2018-11-16T11:32:00Z">
              <w:r w:rsidRPr="00F5543C" w:rsidDel="00645550">
                <w:delText>a</w:delText>
              </w:r>
            </w:del>
            <w:r w:rsidRPr="00F5543C">
              <w:t xml:space="preserve"> </w:t>
            </w:r>
            <w:del w:id="1050" w:author="Matyas Adam" w:date="2018-11-16T11:32:00Z">
              <w:r w:rsidRPr="00F5543C" w:rsidDel="00645550">
                <w:delText xml:space="preserve">Oldřich </w:delText>
              </w:r>
            </w:del>
            <w:r w:rsidRPr="00F5543C">
              <w:t>PEKÁREK</w:t>
            </w:r>
            <w:ins w:id="1051" w:author="Matyas Adam" w:date="2018-11-16T11:32:00Z">
              <w:r>
                <w:t xml:space="preserve"> O</w:t>
              </w:r>
            </w:ins>
            <w:r w:rsidRPr="00F5543C">
              <w:t>. </w:t>
            </w:r>
            <w:r w:rsidRPr="00F5543C">
              <w:rPr>
                <w:i/>
                <w:iCs/>
              </w:rPr>
              <w:t>Aplikovaná informatika</w:t>
            </w:r>
            <w:r w:rsidRPr="00F5543C">
              <w:t>. České Budějovice: Vysoká škola evropských a regionálních studií, 2014, 151 s. Studijní text. ISBN 978-80-87472-74-3.</w:t>
            </w:r>
          </w:p>
          <w:p w14:paraId="1D7389C8" w14:textId="77777777" w:rsidR="00BD26BB" w:rsidRPr="00500A0B" w:rsidRDefault="00BD26BB">
            <w:pPr>
              <w:ind w:left="322" w:hanging="322"/>
              <w:pPrChange w:id="1052" w:author="Matyas Adam" w:date="2018-11-16T11:39:00Z">
                <w:pPr>
                  <w:jc w:val="both"/>
                </w:pPr>
              </w:pPrChange>
            </w:pPr>
            <w:ins w:id="1053" w:author="Matyas Adam" w:date="2018-11-16T10:59:00Z">
              <w:r w:rsidRPr="001E2AAB">
                <w:rPr>
                  <w:rPrChange w:id="1054" w:author="Matyas Adam" w:date="2018-11-16T11:39:00Z">
                    <w:rPr>
                      <w:rFonts w:ascii="UTB Text" w:hAnsi="UTB Text" w:cs="Arial"/>
                      <w:color w:val="222222"/>
                      <w:sz w:val="19"/>
                      <w:szCs w:val="19"/>
                    </w:rPr>
                  </w:rPrChange>
                </w:rPr>
                <w:t>Materiály dostupné v e-learningovém kurzu předmětu v LMS Moodle na </w:t>
              </w:r>
              <w:r w:rsidRPr="001E2AAB">
                <w:fldChar w:fldCharType="begin"/>
              </w:r>
              <w:r>
                <w:instrText xml:space="preserve"> HYPERLINK "http://vyuka.flkr.utb.cz/" \t "_blank" </w:instrText>
              </w:r>
              <w:r w:rsidRPr="001E2AAB">
                <w:fldChar w:fldCharType="separate"/>
              </w:r>
              <w:r w:rsidRPr="001E2AAB">
                <w:rPr>
                  <w:rPrChange w:id="1055" w:author="Matyas Adam" w:date="2018-11-16T11:39:00Z">
                    <w:rPr>
                      <w:rFonts w:ascii="UTB Text" w:hAnsi="UTB Text" w:cs="Arial"/>
                      <w:sz w:val="19"/>
                      <w:szCs w:val="19"/>
                    </w:rPr>
                  </w:rPrChange>
                </w:rPr>
                <w:t>http://vyuka.flkr.utb.cz</w:t>
              </w:r>
              <w:r w:rsidRPr="001E2AAB">
                <w:rPr>
                  <w:rPrChange w:id="1056" w:author="Matyas Adam" w:date="2018-11-16T11:39:00Z">
                    <w:rPr>
                      <w:rFonts w:ascii="UTB Text" w:hAnsi="UTB Text" w:cs="Arial"/>
                      <w:sz w:val="19"/>
                      <w:szCs w:val="19"/>
                    </w:rPr>
                  </w:rPrChange>
                </w:rPr>
                <w:fldChar w:fldCharType="end"/>
              </w:r>
            </w:ins>
          </w:p>
          <w:p w14:paraId="747986A2" w14:textId="77777777" w:rsidR="00BD26BB" w:rsidRPr="007B1A24" w:rsidRDefault="00BD26BB">
            <w:pPr>
              <w:spacing w:before="60"/>
              <w:ind w:left="322" w:hanging="322"/>
              <w:rPr>
                <w:b/>
              </w:rPr>
              <w:pPrChange w:id="1057" w:author="Matyas Adam" w:date="2018-11-16T11:23:00Z">
                <w:pPr>
                  <w:spacing w:before="60"/>
                  <w:jc w:val="both"/>
                </w:pPr>
              </w:pPrChange>
            </w:pPr>
            <w:r w:rsidRPr="007B1A24">
              <w:rPr>
                <w:b/>
              </w:rPr>
              <w:t>Doporučená</w:t>
            </w:r>
            <w:ins w:id="1058" w:author="Matyas Adam" w:date="2018-11-16T11:24:00Z">
              <w:r>
                <w:rPr>
                  <w:b/>
                </w:rPr>
                <w:t xml:space="preserve"> literatura</w:t>
              </w:r>
            </w:ins>
            <w:del w:id="1059" w:author="Matyas Adam" w:date="2018-11-16T11:11:00Z">
              <w:r w:rsidRPr="007B1A24" w:rsidDel="00766055">
                <w:rPr>
                  <w:b/>
                </w:rPr>
                <w:delText xml:space="preserve"> literatura</w:delText>
              </w:r>
            </w:del>
            <w:r w:rsidRPr="007B1A24">
              <w:rPr>
                <w:b/>
              </w:rPr>
              <w:t>:</w:t>
            </w:r>
          </w:p>
          <w:p w14:paraId="752EF1E7" w14:textId="77777777" w:rsidR="00BD26BB" w:rsidRDefault="00BD26BB">
            <w:pPr>
              <w:ind w:left="322" w:hanging="322"/>
              <w:pPrChange w:id="1060" w:author="Matyas Adam" w:date="2018-11-16T11:23:00Z">
                <w:pPr>
                  <w:jc w:val="both"/>
                </w:pPr>
              </w:pPrChange>
            </w:pPr>
            <w:r w:rsidRPr="00C97020">
              <w:t>BAWDEN, D</w:t>
            </w:r>
            <w:ins w:id="1061" w:author="Matyas Adam" w:date="2018-11-16T11:32:00Z">
              <w:r>
                <w:t>.</w:t>
              </w:r>
            </w:ins>
            <w:del w:id="1062" w:author="Matyas Adam" w:date="2018-11-16T11:32:00Z">
              <w:r w:rsidRPr="00C97020" w:rsidDel="00645550">
                <w:delText>avid</w:delText>
              </w:r>
            </w:del>
            <w:r w:rsidRPr="00C97020">
              <w:t xml:space="preserve"> a </w:t>
            </w:r>
            <w:del w:id="1063" w:author="Matyas Adam" w:date="2018-11-16T11:32:00Z">
              <w:r w:rsidRPr="00C97020" w:rsidDel="00645550">
                <w:delText xml:space="preserve">Lyn </w:delText>
              </w:r>
            </w:del>
            <w:r w:rsidRPr="00C97020">
              <w:t>ROBINSON</w:t>
            </w:r>
            <w:ins w:id="1064" w:author="Matyas Adam" w:date="2018-11-16T11:32:00Z">
              <w:r>
                <w:t xml:space="preserve"> L</w:t>
              </w:r>
            </w:ins>
            <w:r w:rsidRPr="00C97020">
              <w:t xml:space="preserve">. </w:t>
            </w:r>
            <w:r w:rsidRPr="00C97020">
              <w:rPr>
                <w:i/>
              </w:rPr>
              <w:t>Úvod do informační vědy</w:t>
            </w:r>
            <w:r w:rsidRPr="00C97020">
              <w:t>. Doubravník, 2017. ISBN 978-80-88123-10-1.</w:t>
            </w:r>
          </w:p>
          <w:p w14:paraId="25033144" w14:textId="77777777" w:rsidR="00BD26BB" w:rsidRPr="003A07C3" w:rsidDel="00F47FE4" w:rsidRDefault="00BD26BB">
            <w:pPr>
              <w:ind w:left="322" w:hanging="322"/>
              <w:rPr>
                <w:del w:id="1065" w:author="Matyas Adam" w:date="2018-11-16T11:18:00Z"/>
              </w:rPr>
              <w:pPrChange w:id="1066" w:author="Matyas Adam" w:date="2018-11-16T11:23:00Z">
                <w:pPr>
                  <w:jc w:val="both"/>
                </w:pPr>
              </w:pPrChange>
            </w:pPr>
            <w:r w:rsidRPr="00C97020">
              <w:t xml:space="preserve">BOTEK, </w:t>
            </w:r>
            <w:del w:id="1067" w:author="Matyas Adam" w:date="2018-11-16T11:32:00Z">
              <w:r w:rsidRPr="00C97020" w:rsidDel="00645550">
                <w:delText>Zdeněk</w:delText>
              </w:r>
            </w:del>
            <w:ins w:id="1068" w:author="Matyas Adam" w:date="2018-11-16T11:32:00Z">
              <w:r w:rsidRPr="00C97020">
                <w:t>Z</w:t>
              </w:r>
              <w:r>
                <w:t>.</w:t>
              </w:r>
            </w:ins>
            <w:del w:id="1069" w:author="Matyas Adam" w:date="2018-11-16T11:32:00Z">
              <w:r w:rsidRPr="00C97020" w:rsidDel="00645550">
                <w:delText>.</w:delText>
              </w:r>
            </w:del>
            <w:r w:rsidRPr="00C97020">
              <w:t xml:space="preserve"> </w:t>
            </w:r>
            <w:r w:rsidRPr="00C97020">
              <w:rPr>
                <w:i/>
              </w:rPr>
              <w:t>Základy informačních technologií</w:t>
            </w:r>
            <w:r w:rsidRPr="00C97020">
              <w:t>. Zlín, 2013. ISBN 978-80-7454-313-5.</w:t>
            </w:r>
          </w:p>
          <w:p w14:paraId="0685CB68" w14:textId="77777777" w:rsidR="00BD26BB" w:rsidRDefault="00BD26BB">
            <w:pPr>
              <w:ind w:left="322" w:hanging="322"/>
              <w:pPrChange w:id="1070" w:author="Matyas Adam" w:date="2018-11-16T11:23:00Z">
                <w:pPr>
                  <w:jc w:val="both"/>
                </w:pPr>
              </w:pPrChange>
            </w:pPr>
          </w:p>
        </w:tc>
      </w:tr>
      <w:tr w:rsidR="00BD26BB" w14:paraId="1C754878"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43265BA" w14:textId="77777777" w:rsidR="00BD26BB" w:rsidRDefault="00BD26BB" w:rsidP="00495DC8">
            <w:pPr>
              <w:jc w:val="center"/>
              <w:rPr>
                <w:b/>
              </w:rPr>
            </w:pPr>
            <w:r>
              <w:rPr>
                <w:b/>
              </w:rPr>
              <w:t>Informace ke kombinované nebo distanční formě</w:t>
            </w:r>
          </w:p>
        </w:tc>
      </w:tr>
      <w:tr w:rsidR="00BD26BB" w14:paraId="39035344" w14:textId="77777777" w:rsidTr="00495DC8">
        <w:tc>
          <w:tcPr>
            <w:tcW w:w="4787" w:type="dxa"/>
            <w:gridSpan w:val="3"/>
            <w:tcBorders>
              <w:top w:val="single" w:sz="2" w:space="0" w:color="auto"/>
            </w:tcBorders>
            <w:shd w:val="clear" w:color="auto" w:fill="F7CAAC"/>
          </w:tcPr>
          <w:p w14:paraId="5A69EA66" w14:textId="77777777" w:rsidR="00BD26BB" w:rsidRDefault="00BD26BB" w:rsidP="00495DC8">
            <w:pPr>
              <w:jc w:val="both"/>
            </w:pPr>
            <w:r>
              <w:rPr>
                <w:b/>
              </w:rPr>
              <w:t>Rozsah konzultací (soustředění)</w:t>
            </w:r>
          </w:p>
        </w:tc>
        <w:tc>
          <w:tcPr>
            <w:tcW w:w="889" w:type="dxa"/>
            <w:tcBorders>
              <w:top w:val="single" w:sz="2" w:space="0" w:color="auto"/>
            </w:tcBorders>
          </w:tcPr>
          <w:p w14:paraId="2C523DD9" w14:textId="77777777" w:rsidR="00BD26BB" w:rsidRDefault="00BD26BB" w:rsidP="00495DC8">
            <w:pPr>
              <w:jc w:val="both"/>
            </w:pPr>
          </w:p>
        </w:tc>
        <w:tc>
          <w:tcPr>
            <w:tcW w:w="4179" w:type="dxa"/>
            <w:gridSpan w:val="4"/>
            <w:tcBorders>
              <w:top w:val="single" w:sz="2" w:space="0" w:color="auto"/>
            </w:tcBorders>
            <w:shd w:val="clear" w:color="auto" w:fill="F7CAAC"/>
          </w:tcPr>
          <w:p w14:paraId="6A1B6BCC" w14:textId="77777777" w:rsidR="00BD26BB" w:rsidRDefault="00BD26BB" w:rsidP="00495DC8">
            <w:pPr>
              <w:jc w:val="both"/>
              <w:rPr>
                <w:b/>
              </w:rPr>
            </w:pPr>
            <w:r>
              <w:rPr>
                <w:b/>
              </w:rPr>
              <w:t xml:space="preserve">hodin </w:t>
            </w:r>
          </w:p>
        </w:tc>
      </w:tr>
      <w:tr w:rsidR="00BD26BB" w14:paraId="0294B689" w14:textId="77777777" w:rsidTr="00495DC8">
        <w:tc>
          <w:tcPr>
            <w:tcW w:w="9855" w:type="dxa"/>
            <w:gridSpan w:val="8"/>
            <w:shd w:val="clear" w:color="auto" w:fill="F7CAAC"/>
          </w:tcPr>
          <w:p w14:paraId="4F9E2F98" w14:textId="77777777" w:rsidR="00BD26BB" w:rsidRDefault="00BD26BB" w:rsidP="00495DC8">
            <w:pPr>
              <w:jc w:val="both"/>
              <w:rPr>
                <w:b/>
              </w:rPr>
            </w:pPr>
            <w:r>
              <w:rPr>
                <w:b/>
              </w:rPr>
              <w:t>Informace o způsobu kontaktu s vyučujícím</w:t>
            </w:r>
          </w:p>
        </w:tc>
      </w:tr>
      <w:tr w:rsidR="00BD26BB" w14:paraId="7EC9A60B" w14:textId="77777777" w:rsidTr="00495DC8">
        <w:trPr>
          <w:trHeight w:val="349"/>
        </w:trPr>
        <w:tc>
          <w:tcPr>
            <w:tcW w:w="9855" w:type="dxa"/>
            <w:gridSpan w:val="8"/>
          </w:tcPr>
          <w:p w14:paraId="1E2B50DB" w14:textId="77777777" w:rsidR="00BD26BB" w:rsidRDefault="00BD26BB" w:rsidP="00495DC8">
            <w:pPr>
              <w:jc w:val="both"/>
            </w:pPr>
          </w:p>
        </w:tc>
      </w:tr>
    </w:tbl>
    <w:p w14:paraId="18F3E597" w14:textId="77777777" w:rsidR="00BD26BB" w:rsidRDefault="00BD26BB">
      <w:pPr>
        <w:spacing w:after="160" w:line="259" w:lineRule="auto"/>
      </w:pPr>
    </w:p>
    <w:p w14:paraId="53597BD8" w14:textId="77777777" w:rsidR="00073739" w:rsidRDefault="00BD26BB">
      <w:pPr>
        <w:spacing w:after="160" w:line="259" w:lineRule="auto"/>
        <w:rPr>
          <w:ins w:id="1071" w:author="PS" w:date="2018-11-25T17:40:00Z"/>
        </w:rPr>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73739" w14:paraId="76B89570" w14:textId="77777777" w:rsidTr="00725D1A">
        <w:trPr>
          <w:ins w:id="1072" w:author="PS" w:date="2018-11-25T17:40:00Z"/>
        </w:trPr>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2AF0E61C" w14:textId="77777777" w:rsidR="00073739" w:rsidRDefault="00073739" w:rsidP="00725D1A">
            <w:pPr>
              <w:jc w:val="both"/>
              <w:rPr>
                <w:ins w:id="1073" w:author="PS" w:date="2018-11-25T17:40:00Z"/>
                <w:b/>
                <w:sz w:val="28"/>
              </w:rPr>
            </w:pPr>
            <w:ins w:id="1074" w:author="PS" w:date="2018-11-25T17:40:00Z">
              <w:r>
                <w:br w:type="page"/>
              </w:r>
              <w:r>
                <w:rPr>
                  <w:b/>
                  <w:sz w:val="28"/>
                </w:rPr>
                <w:t>B-III – Charakteristika studijního předmětu</w:t>
              </w:r>
            </w:ins>
          </w:p>
        </w:tc>
      </w:tr>
      <w:tr w:rsidR="00073739" w14:paraId="2B67592A" w14:textId="77777777" w:rsidTr="00725D1A">
        <w:trPr>
          <w:ins w:id="1075" w:author="PS" w:date="2018-11-25T17:40:00Z"/>
        </w:trPr>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2249DEA7" w14:textId="77777777" w:rsidR="00073739" w:rsidRDefault="00073739" w:rsidP="00725D1A">
            <w:pPr>
              <w:jc w:val="both"/>
              <w:rPr>
                <w:ins w:id="1076" w:author="PS" w:date="2018-11-25T17:40:00Z"/>
                <w:b/>
              </w:rPr>
            </w:pPr>
            <w:ins w:id="1077" w:author="PS" w:date="2018-11-25T17:40:00Z">
              <w:r>
                <w:rPr>
                  <w:b/>
                </w:rPr>
                <w:t>Název studijního předmětu</w:t>
              </w:r>
            </w:ins>
          </w:p>
        </w:tc>
        <w:tc>
          <w:tcPr>
            <w:tcW w:w="6769" w:type="dxa"/>
            <w:gridSpan w:val="7"/>
            <w:tcBorders>
              <w:top w:val="double" w:sz="4" w:space="0" w:color="auto"/>
              <w:left w:val="single" w:sz="4" w:space="0" w:color="auto"/>
              <w:bottom w:val="single" w:sz="4" w:space="0" w:color="auto"/>
              <w:right w:val="single" w:sz="4" w:space="0" w:color="auto"/>
            </w:tcBorders>
          </w:tcPr>
          <w:p w14:paraId="06EF74FA" w14:textId="77777777" w:rsidR="00073739" w:rsidRPr="0027611D" w:rsidRDefault="00073739" w:rsidP="00725D1A">
            <w:pPr>
              <w:jc w:val="both"/>
              <w:rPr>
                <w:ins w:id="1078" w:author="PS" w:date="2018-11-25T17:40:00Z"/>
                <w:b/>
              </w:rPr>
            </w:pPr>
            <w:ins w:id="1079" w:author="PS" w:date="2018-11-25T17:40:00Z">
              <w:r w:rsidRPr="0027611D">
                <w:rPr>
                  <w:b/>
                </w:rPr>
                <w:t>Bakalářská práce</w:t>
              </w:r>
            </w:ins>
          </w:p>
        </w:tc>
      </w:tr>
      <w:tr w:rsidR="00073739" w14:paraId="6F1326CC" w14:textId="77777777" w:rsidTr="00725D1A">
        <w:trPr>
          <w:ins w:id="1080" w:author="PS" w:date="2018-11-25T17:40: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6D45888" w14:textId="77777777" w:rsidR="00073739" w:rsidRDefault="00073739" w:rsidP="00725D1A">
            <w:pPr>
              <w:jc w:val="both"/>
              <w:rPr>
                <w:ins w:id="1081" w:author="PS" w:date="2018-11-25T17:40:00Z"/>
                <w:b/>
              </w:rPr>
            </w:pPr>
            <w:ins w:id="1082" w:author="PS" w:date="2018-11-25T17:40:00Z">
              <w:r>
                <w:rPr>
                  <w:b/>
                </w:rPr>
                <w:t>Typ předmětu</w:t>
              </w:r>
            </w:ins>
          </w:p>
        </w:tc>
        <w:tc>
          <w:tcPr>
            <w:tcW w:w="3406" w:type="dxa"/>
            <w:gridSpan w:val="4"/>
            <w:tcBorders>
              <w:top w:val="single" w:sz="4" w:space="0" w:color="auto"/>
              <w:left w:val="single" w:sz="4" w:space="0" w:color="auto"/>
              <w:bottom w:val="single" w:sz="4" w:space="0" w:color="auto"/>
              <w:right w:val="single" w:sz="4" w:space="0" w:color="auto"/>
            </w:tcBorders>
          </w:tcPr>
          <w:p w14:paraId="0B551CB2" w14:textId="77777777" w:rsidR="00073739" w:rsidRDefault="00073739" w:rsidP="00725D1A">
            <w:pPr>
              <w:jc w:val="both"/>
              <w:rPr>
                <w:ins w:id="1083" w:author="PS" w:date="2018-11-25T17:40:00Z"/>
              </w:rPr>
            </w:pPr>
            <w:ins w:id="1084" w:author="PS" w:date="2018-11-25T17:40:00Z">
              <w:r>
                <w:t>povinný, PZ</w:t>
              </w:r>
            </w:ins>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B3A907C" w14:textId="77777777" w:rsidR="00073739" w:rsidRDefault="00073739" w:rsidP="00725D1A">
            <w:pPr>
              <w:jc w:val="both"/>
              <w:rPr>
                <w:ins w:id="1085" w:author="PS" w:date="2018-11-25T17:40:00Z"/>
              </w:rPr>
            </w:pPr>
            <w:ins w:id="1086" w:author="PS" w:date="2018-11-25T17:40:00Z">
              <w:r>
                <w:rPr>
                  <w:b/>
                </w:rPr>
                <w:t>doporučený ročník / semestr</w:t>
              </w:r>
            </w:ins>
          </w:p>
        </w:tc>
        <w:tc>
          <w:tcPr>
            <w:tcW w:w="668" w:type="dxa"/>
            <w:tcBorders>
              <w:top w:val="single" w:sz="4" w:space="0" w:color="auto"/>
              <w:left w:val="single" w:sz="4" w:space="0" w:color="auto"/>
              <w:bottom w:val="single" w:sz="4" w:space="0" w:color="auto"/>
              <w:right w:val="single" w:sz="4" w:space="0" w:color="auto"/>
            </w:tcBorders>
          </w:tcPr>
          <w:p w14:paraId="70C5CB3F" w14:textId="77777777" w:rsidR="00073739" w:rsidRDefault="00073739" w:rsidP="00725D1A">
            <w:pPr>
              <w:jc w:val="both"/>
              <w:rPr>
                <w:ins w:id="1087" w:author="PS" w:date="2018-11-25T17:40:00Z"/>
              </w:rPr>
            </w:pPr>
            <w:ins w:id="1088" w:author="PS" w:date="2018-11-25T17:40:00Z">
              <w:r>
                <w:t>3/LS</w:t>
              </w:r>
            </w:ins>
          </w:p>
        </w:tc>
      </w:tr>
      <w:tr w:rsidR="00073739" w14:paraId="04BD78E5" w14:textId="77777777" w:rsidTr="00725D1A">
        <w:trPr>
          <w:ins w:id="1089" w:author="PS" w:date="2018-11-25T17:40: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CC44423" w14:textId="77777777" w:rsidR="00073739" w:rsidRDefault="00073739" w:rsidP="00725D1A">
            <w:pPr>
              <w:jc w:val="both"/>
              <w:rPr>
                <w:ins w:id="1090" w:author="PS" w:date="2018-11-25T17:40:00Z"/>
                <w:b/>
              </w:rPr>
            </w:pPr>
            <w:ins w:id="1091" w:author="PS" w:date="2018-11-25T17:40:00Z">
              <w:r>
                <w:rPr>
                  <w:b/>
                </w:rPr>
                <w:t>Rozsah studijního předmětu</w:t>
              </w:r>
            </w:ins>
          </w:p>
        </w:tc>
        <w:tc>
          <w:tcPr>
            <w:tcW w:w="1701" w:type="dxa"/>
            <w:gridSpan w:val="2"/>
            <w:tcBorders>
              <w:top w:val="single" w:sz="4" w:space="0" w:color="auto"/>
              <w:left w:val="single" w:sz="4" w:space="0" w:color="auto"/>
              <w:bottom w:val="single" w:sz="4" w:space="0" w:color="auto"/>
              <w:right w:val="single" w:sz="4" w:space="0" w:color="auto"/>
            </w:tcBorders>
          </w:tcPr>
          <w:p w14:paraId="2076DF70" w14:textId="77777777" w:rsidR="00073739" w:rsidRDefault="00073739" w:rsidP="00725D1A">
            <w:pPr>
              <w:jc w:val="both"/>
              <w:rPr>
                <w:ins w:id="1092" w:author="PS" w:date="2018-11-25T17:40:00Z"/>
              </w:rPr>
            </w:pPr>
            <w:ins w:id="1093" w:author="PS" w:date="2018-11-25T17:40:00Z">
              <w:r>
                <w:t>0</w:t>
              </w:r>
            </w:ins>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0B6694AC" w14:textId="77777777" w:rsidR="00073739" w:rsidRDefault="00073739" w:rsidP="00725D1A">
            <w:pPr>
              <w:jc w:val="both"/>
              <w:rPr>
                <w:ins w:id="1094" w:author="PS" w:date="2018-11-25T17:40:00Z"/>
                <w:b/>
              </w:rPr>
            </w:pPr>
            <w:ins w:id="1095" w:author="PS" w:date="2018-11-25T17:40:00Z">
              <w:r>
                <w:rPr>
                  <w:b/>
                </w:rPr>
                <w:t xml:space="preserve">hod. </w:t>
              </w:r>
            </w:ins>
          </w:p>
        </w:tc>
        <w:tc>
          <w:tcPr>
            <w:tcW w:w="816" w:type="dxa"/>
            <w:tcBorders>
              <w:top w:val="single" w:sz="4" w:space="0" w:color="auto"/>
              <w:left w:val="single" w:sz="4" w:space="0" w:color="auto"/>
              <w:bottom w:val="single" w:sz="4" w:space="0" w:color="auto"/>
              <w:right w:val="single" w:sz="4" w:space="0" w:color="auto"/>
            </w:tcBorders>
          </w:tcPr>
          <w:p w14:paraId="79623ACF" w14:textId="77777777" w:rsidR="00073739" w:rsidRDefault="00073739" w:rsidP="00725D1A">
            <w:pPr>
              <w:jc w:val="both"/>
              <w:rPr>
                <w:ins w:id="1096" w:author="PS" w:date="2018-11-25T17:40:00Z"/>
              </w:rPr>
            </w:pPr>
            <w:ins w:id="1097" w:author="PS" w:date="2018-11-25T17:40:00Z">
              <w:r>
                <w:t>0</w:t>
              </w:r>
            </w:ins>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48771D78" w14:textId="77777777" w:rsidR="00073739" w:rsidRDefault="00073739" w:rsidP="00725D1A">
            <w:pPr>
              <w:jc w:val="both"/>
              <w:rPr>
                <w:ins w:id="1098" w:author="PS" w:date="2018-11-25T17:40:00Z"/>
                <w:b/>
              </w:rPr>
            </w:pPr>
            <w:ins w:id="1099" w:author="PS" w:date="2018-11-25T17:40:00Z">
              <w:r>
                <w:rPr>
                  <w:b/>
                </w:rPr>
                <w:t>kreditů</w:t>
              </w:r>
            </w:ins>
          </w:p>
        </w:tc>
        <w:tc>
          <w:tcPr>
            <w:tcW w:w="1207" w:type="dxa"/>
            <w:gridSpan w:val="2"/>
            <w:tcBorders>
              <w:top w:val="single" w:sz="4" w:space="0" w:color="auto"/>
              <w:left w:val="single" w:sz="4" w:space="0" w:color="auto"/>
              <w:bottom w:val="single" w:sz="4" w:space="0" w:color="auto"/>
              <w:right w:val="single" w:sz="4" w:space="0" w:color="auto"/>
            </w:tcBorders>
          </w:tcPr>
          <w:p w14:paraId="1CB2719E" w14:textId="77777777" w:rsidR="00073739" w:rsidRDefault="00073739" w:rsidP="00725D1A">
            <w:pPr>
              <w:jc w:val="both"/>
              <w:rPr>
                <w:ins w:id="1100" w:author="PS" w:date="2018-11-25T17:40:00Z"/>
              </w:rPr>
            </w:pPr>
            <w:ins w:id="1101" w:author="PS" w:date="2018-11-25T17:40:00Z">
              <w:r>
                <w:t>10</w:t>
              </w:r>
            </w:ins>
          </w:p>
        </w:tc>
      </w:tr>
      <w:tr w:rsidR="00073739" w14:paraId="60296EC8" w14:textId="77777777" w:rsidTr="00725D1A">
        <w:trPr>
          <w:ins w:id="1102" w:author="PS" w:date="2018-11-25T17:40: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3D38908" w14:textId="77777777" w:rsidR="00073739" w:rsidRDefault="00073739" w:rsidP="00725D1A">
            <w:pPr>
              <w:jc w:val="both"/>
              <w:rPr>
                <w:ins w:id="1103" w:author="PS" w:date="2018-11-25T17:40:00Z"/>
                <w:b/>
                <w:sz w:val="22"/>
              </w:rPr>
            </w:pPr>
            <w:ins w:id="1104" w:author="PS" w:date="2018-11-25T17:40:00Z">
              <w:r>
                <w:rPr>
                  <w:b/>
                </w:rPr>
                <w:t>Prerekvizity, korekvizity, ekvivalence</w:t>
              </w:r>
            </w:ins>
          </w:p>
        </w:tc>
        <w:tc>
          <w:tcPr>
            <w:tcW w:w="6769" w:type="dxa"/>
            <w:gridSpan w:val="7"/>
            <w:tcBorders>
              <w:top w:val="single" w:sz="4" w:space="0" w:color="auto"/>
              <w:left w:val="single" w:sz="4" w:space="0" w:color="auto"/>
              <w:bottom w:val="single" w:sz="4" w:space="0" w:color="auto"/>
              <w:right w:val="single" w:sz="4" w:space="0" w:color="auto"/>
            </w:tcBorders>
          </w:tcPr>
          <w:p w14:paraId="153CFFAE" w14:textId="77777777" w:rsidR="00073739" w:rsidRDefault="00073739" w:rsidP="00725D1A">
            <w:pPr>
              <w:jc w:val="both"/>
              <w:rPr>
                <w:ins w:id="1105" w:author="PS" w:date="2018-11-25T17:40:00Z"/>
              </w:rPr>
            </w:pPr>
            <w:ins w:id="1106" w:author="PS" w:date="2018-11-25T17:40:00Z">
              <w:r w:rsidRPr="00BC2BBF">
                <w:t>Předměty, které jsou obsahem plánu studia příslušného studijního oboru.</w:t>
              </w:r>
            </w:ins>
          </w:p>
        </w:tc>
      </w:tr>
      <w:tr w:rsidR="00073739" w14:paraId="0E19D295" w14:textId="77777777" w:rsidTr="00725D1A">
        <w:trPr>
          <w:ins w:id="1107" w:author="PS" w:date="2018-11-25T17:40: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08BCDD1" w14:textId="77777777" w:rsidR="00073739" w:rsidRDefault="00073739" w:rsidP="00725D1A">
            <w:pPr>
              <w:jc w:val="both"/>
              <w:rPr>
                <w:ins w:id="1108" w:author="PS" w:date="2018-11-25T17:40:00Z"/>
                <w:b/>
              </w:rPr>
            </w:pPr>
            <w:ins w:id="1109" w:author="PS" w:date="2018-11-25T17:40:00Z">
              <w:r>
                <w:rPr>
                  <w:b/>
                </w:rPr>
                <w:t>Způsob ověření studijních výsledků</w:t>
              </w:r>
            </w:ins>
          </w:p>
        </w:tc>
        <w:tc>
          <w:tcPr>
            <w:tcW w:w="3406" w:type="dxa"/>
            <w:gridSpan w:val="4"/>
            <w:tcBorders>
              <w:top w:val="single" w:sz="4" w:space="0" w:color="auto"/>
              <w:left w:val="single" w:sz="4" w:space="0" w:color="auto"/>
              <w:bottom w:val="single" w:sz="4" w:space="0" w:color="auto"/>
              <w:right w:val="single" w:sz="4" w:space="0" w:color="auto"/>
            </w:tcBorders>
          </w:tcPr>
          <w:p w14:paraId="7E63989F" w14:textId="77777777" w:rsidR="00073739" w:rsidRDefault="00073739" w:rsidP="00725D1A">
            <w:pPr>
              <w:jc w:val="both"/>
              <w:rPr>
                <w:ins w:id="1110" w:author="PS" w:date="2018-11-25T17:40:00Z"/>
              </w:rPr>
            </w:pPr>
            <w:ins w:id="1111" w:author="PS" w:date="2018-11-25T17:40:00Z">
              <w:r>
                <w:t>zápočet</w:t>
              </w:r>
            </w:ins>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4DE319D3" w14:textId="77777777" w:rsidR="00073739" w:rsidRDefault="00073739" w:rsidP="00725D1A">
            <w:pPr>
              <w:jc w:val="both"/>
              <w:rPr>
                <w:ins w:id="1112" w:author="PS" w:date="2018-11-25T17:40:00Z"/>
                <w:b/>
              </w:rPr>
            </w:pPr>
            <w:ins w:id="1113" w:author="PS" w:date="2018-11-25T17:40:00Z">
              <w:r>
                <w:rPr>
                  <w:b/>
                </w:rPr>
                <w:t>Forma výuky</w:t>
              </w:r>
            </w:ins>
          </w:p>
        </w:tc>
        <w:tc>
          <w:tcPr>
            <w:tcW w:w="1207" w:type="dxa"/>
            <w:gridSpan w:val="2"/>
            <w:tcBorders>
              <w:top w:val="single" w:sz="4" w:space="0" w:color="auto"/>
              <w:left w:val="single" w:sz="4" w:space="0" w:color="auto"/>
              <w:bottom w:val="single" w:sz="4" w:space="0" w:color="auto"/>
              <w:right w:val="single" w:sz="4" w:space="0" w:color="auto"/>
            </w:tcBorders>
          </w:tcPr>
          <w:p w14:paraId="1C629C7B" w14:textId="77777777" w:rsidR="00073739" w:rsidRDefault="00073739" w:rsidP="00725D1A">
            <w:pPr>
              <w:jc w:val="both"/>
              <w:rPr>
                <w:ins w:id="1114" w:author="PS" w:date="2018-11-25T17:40:00Z"/>
              </w:rPr>
            </w:pPr>
            <w:ins w:id="1115" w:author="PS" w:date="2018-11-25T17:40:00Z">
              <w:r>
                <w:t>konzultace</w:t>
              </w:r>
            </w:ins>
          </w:p>
        </w:tc>
      </w:tr>
      <w:tr w:rsidR="00073739" w14:paraId="601FC65D" w14:textId="77777777" w:rsidTr="00725D1A">
        <w:trPr>
          <w:ins w:id="1116" w:author="PS" w:date="2018-11-25T17:40: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FB064F0" w14:textId="77777777" w:rsidR="00073739" w:rsidRDefault="00073739" w:rsidP="00725D1A">
            <w:pPr>
              <w:jc w:val="both"/>
              <w:rPr>
                <w:ins w:id="1117" w:author="PS" w:date="2018-11-25T17:40:00Z"/>
                <w:b/>
              </w:rPr>
            </w:pPr>
            <w:ins w:id="1118" w:author="PS" w:date="2018-11-25T17:40:00Z">
              <w:r>
                <w:rPr>
                  <w:b/>
                </w:rPr>
                <w:t>Forma způsobu ověření studijních výsledků a další požadavky na studenta</w:t>
              </w:r>
            </w:ins>
          </w:p>
        </w:tc>
        <w:tc>
          <w:tcPr>
            <w:tcW w:w="6769" w:type="dxa"/>
            <w:gridSpan w:val="7"/>
            <w:tcBorders>
              <w:top w:val="single" w:sz="4" w:space="0" w:color="auto"/>
              <w:left w:val="single" w:sz="4" w:space="0" w:color="auto"/>
              <w:bottom w:val="nil"/>
              <w:right w:val="single" w:sz="4" w:space="0" w:color="auto"/>
            </w:tcBorders>
          </w:tcPr>
          <w:p w14:paraId="7D1D179C" w14:textId="77777777" w:rsidR="00073739" w:rsidRDefault="00073739" w:rsidP="00725D1A">
            <w:pPr>
              <w:jc w:val="both"/>
              <w:rPr>
                <w:ins w:id="1119" w:author="PS" w:date="2018-11-25T17:40:00Z"/>
              </w:rPr>
            </w:pPr>
            <w:ins w:id="1120" w:author="PS" w:date="2018-11-25T17:40:00Z">
              <w:r w:rsidRPr="002D50D9">
                <w:t xml:space="preserve">Odevzdání textu bakalářské práce </w:t>
              </w:r>
              <w:r>
                <w:t>v písemné a elektronické podobě po schválení vedoucím práce</w:t>
              </w:r>
            </w:ins>
          </w:p>
        </w:tc>
      </w:tr>
      <w:tr w:rsidR="00073739" w14:paraId="17183851" w14:textId="77777777" w:rsidTr="00725D1A">
        <w:trPr>
          <w:trHeight w:val="554"/>
          <w:ins w:id="1121" w:author="PS" w:date="2018-11-25T17:40:00Z"/>
        </w:trPr>
        <w:tc>
          <w:tcPr>
            <w:tcW w:w="9855" w:type="dxa"/>
            <w:gridSpan w:val="8"/>
            <w:tcBorders>
              <w:top w:val="nil"/>
              <w:left w:val="single" w:sz="4" w:space="0" w:color="auto"/>
              <w:bottom w:val="single" w:sz="4" w:space="0" w:color="auto"/>
              <w:right w:val="single" w:sz="4" w:space="0" w:color="auto"/>
            </w:tcBorders>
          </w:tcPr>
          <w:p w14:paraId="3E09C004" w14:textId="77777777" w:rsidR="00073739" w:rsidRDefault="00073739" w:rsidP="00725D1A">
            <w:pPr>
              <w:jc w:val="both"/>
              <w:rPr>
                <w:ins w:id="1122" w:author="PS" w:date="2018-11-25T17:40:00Z"/>
              </w:rPr>
            </w:pPr>
          </w:p>
        </w:tc>
      </w:tr>
      <w:tr w:rsidR="00073739" w14:paraId="5982D1A6" w14:textId="77777777" w:rsidTr="00725D1A">
        <w:trPr>
          <w:trHeight w:val="197"/>
          <w:ins w:id="1123" w:author="PS" w:date="2018-11-25T17:40:00Z"/>
        </w:trPr>
        <w:tc>
          <w:tcPr>
            <w:tcW w:w="3086" w:type="dxa"/>
            <w:tcBorders>
              <w:top w:val="nil"/>
              <w:left w:val="single" w:sz="4" w:space="0" w:color="auto"/>
              <w:bottom w:val="single" w:sz="4" w:space="0" w:color="auto"/>
              <w:right w:val="single" w:sz="4" w:space="0" w:color="auto"/>
            </w:tcBorders>
            <w:shd w:val="clear" w:color="auto" w:fill="F7CAAC"/>
            <w:hideMark/>
          </w:tcPr>
          <w:p w14:paraId="17352D42" w14:textId="77777777" w:rsidR="00073739" w:rsidRDefault="00073739" w:rsidP="00725D1A">
            <w:pPr>
              <w:jc w:val="both"/>
              <w:rPr>
                <w:ins w:id="1124" w:author="PS" w:date="2018-11-25T17:40:00Z"/>
                <w:b/>
              </w:rPr>
            </w:pPr>
            <w:ins w:id="1125" w:author="PS" w:date="2018-11-25T17:40:00Z">
              <w:r>
                <w:rPr>
                  <w:b/>
                </w:rPr>
                <w:t>Garant předmětu</w:t>
              </w:r>
            </w:ins>
          </w:p>
        </w:tc>
        <w:tc>
          <w:tcPr>
            <w:tcW w:w="6769" w:type="dxa"/>
            <w:gridSpan w:val="7"/>
            <w:tcBorders>
              <w:top w:val="nil"/>
              <w:left w:val="single" w:sz="4" w:space="0" w:color="auto"/>
              <w:bottom w:val="single" w:sz="4" w:space="0" w:color="auto"/>
              <w:right w:val="single" w:sz="4" w:space="0" w:color="auto"/>
            </w:tcBorders>
          </w:tcPr>
          <w:p w14:paraId="6E15E86F" w14:textId="5734BB65" w:rsidR="00073739" w:rsidRDefault="00073739" w:rsidP="00725D1A">
            <w:pPr>
              <w:jc w:val="both"/>
              <w:rPr>
                <w:ins w:id="1126" w:author="PS" w:date="2018-11-25T17:40:00Z"/>
              </w:rPr>
            </w:pPr>
            <w:ins w:id="1127" w:author="PS" w:date="2018-11-25T17:40:00Z">
              <w:r>
                <w:t>Mgr. Ing. Jiří Lehejček, Ph.D.</w:t>
              </w:r>
            </w:ins>
          </w:p>
        </w:tc>
      </w:tr>
      <w:tr w:rsidR="00073739" w14:paraId="2588AED0" w14:textId="77777777" w:rsidTr="00725D1A">
        <w:trPr>
          <w:trHeight w:val="243"/>
          <w:ins w:id="1128" w:author="PS" w:date="2018-11-25T17:40:00Z"/>
        </w:trPr>
        <w:tc>
          <w:tcPr>
            <w:tcW w:w="3086" w:type="dxa"/>
            <w:tcBorders>
              <w:top w:val="nil"/>
              <w:left w:val="single" w:sz="4" w:space="0" w:color="auto"/>
              <w:bottom w:val="single" w:sz="4" w:space="0" w:color="auto"/>
              <w:right w:val="single" w:sz="4" w:space="0" w:color="auto"/>
            </w:tcBorders>
            <w:shd w:val="clear" w:color="auto" w:fill="F7CAAC"/>
            <w:hideMark/>
          </w:tcPr>
          <w:p w14:paraId="0AB1B9BB" w14:textId="77777777" w:rsidR="00073739" w:rsidRDefault="00073739" w:rsidP="00725D1A">
            <w:pPr>
              <w:jc w:val="both"/>
              <w:rPr>
                <w:ins w:id="1129" w:author="PS" w:date="2018-11-25T17:40:00Z"/>
                <w:b/>
              </w:rPr>
            </w:pPr>
            <w:ins w:id="1130" w:author="PS" w:date="2018-11-25T17:40:00Z">
              <w:r>
                <w:rPr>
                  <w:b/>
                </w:rPr>
                <w:t>Zapojení garanta do výuky předmětu</w:t>
              </w:r>
            </w:ins>
          </w:p>
        </w:tc>
        <w:tc>
          <w:tcPr>
            <w:tcW w:w="6769" w:type="dxa"/>
            <w:gridSpan w:val="7"/>
            <w:tcBorders>
              <w:top w:val="nil"/>
              <w:left w:val="single" w:sz="4" w:space="0" w:color="auto"/>
              <w:bottom w:val="single" w:sz="4" w:space="0" w:color="auto"/>
              <w:right w:val="single" w:sz="4" w:space="0" w:color="auto"/>
            </w:tcBorders>
          </w:tcPr>
          <w:p w14:paraId="5F2EE80A" w14:textId="77777777" w:rsidR="00073739" w:rsidRDefault="00073739" w:rsidP="00725D1A">
            <w:pPr>
              <w:jc w:val="both"/>
              <w:rPr>
                <w:ins w:id="1131" w:author="PS" w:date="2018-11-25T17:40:00Z"/>
              </w:rPr>
            </w:pPr>
            <w:ins w:id="1132" w:author="PS" w:date="2018-11-25T17:40:00Z">
              <w:r>
                <w:t>Metodické vedení</w:t>
              </w:r>
            </w:ins>
          </w:p>
        </w:tc>
      </w:tr>
      <w:tr w:rsidR="00073739" w14:paraId="5DC9AF0E" w14:textId="77777777" w:rsidTr="00725D1A">
        <w:trPr>
          <w:ins w:id="1133" w:author="PS" w:date="2018-11-25T17:40: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7A7199D" w14:textId="77777777" w:rsidR="00073739" w:rsidRDefault="00073739" w:rsidP="00725D1A">
            <w:pPr>
              <w:jc w:val="both"/>
              <w:rPr>
                <w:ins w:id="1134" w:author="PS" w:date="2018-11-25T17:40:00Z"/>
                <w:b/>
              </w:rPr>
            </w:pPr>
            <w:ins w:id="1135" w:author="PS" w:date="2018-11-25T17:40:00Z">
              <w:r>
                <w:rPr>
                  <w:b/>
                </w:rPr>
                <w:t>Vyučující</w:t>
              </w:r>
            </w:ins>
          </w:p>
        </w:tc>
        <w:tc>
          <w:tcPr>
            <w:tcW w:w="6769" w:type="dxa"/>
            <w:gridSpan w:val="7"/>
            <w:tcBorders>
              <w:top w:val="single" w:sz="4" w:space="0" w:color="auto"/>
              <w:left w:val="single" w:sz="4" w:space="0" w:color="auto"/>
              <w:bottom w:val="nil"/>
              <w:right w:val="single" w:sz="4" w:space="0" w:color="auto"/>
            </w:tcBorders>
          </w:tcPr>
          <w:p w14:paraId="308E4A6B" w14:textId="2A42D17B" w:rsidR="00073739" w:rsidRDefault="00073739" w:rsidP="00725D1A">
            <w:pPr>
              <w:jc w:val="both"/>
              <w:rPr>
                <w:ins w:id="1136" w:author="PS" w:date="2018-11-25T17:40:00Z"/>
              </w:rPr>
            </w:pPr>
            <w:ins w:id="1137" w:author="PS" w:date="2018-11-25T17:41:00Z">
              <w:r>
                <w:t>Mgr. Ing. Jiří Lehejček, Ph.D.</w:t>
              </w:r>
            </w:ins>
            <w:ins w:id="1138" w:author="PS" w:date="2018-11-25T17:40:00Z">
              <w:r>
                <w:t xml:space="preserve"> </w:t>
              </w:r>
            </w:ins>
          </w:p>
        </w:tc>
      </w:tr>
      <w:tr w:rsidR="00073739" w14:paraId="43C6D35F" w14:textId="77777777" w:rsidTr="00725D1A">
        <w:trPr>
          <w:trHeight w:val="300"/>
          <w:ins w:id="1139" w:author="PS" w:date="2018-11-25T17:40:00Z"/>
        </w:trPr>
        <w:tc>
          <w:tcPr>
            <w:tcW w:w="9855" w:type="dxa"/>
            <w:gridSpan w:val="8"/>
            <w:tcBorders>
              <w:top w:val="nil"/>
              <w:left w:val="single" w:sz="4" w:space="0" w:color="auto"/>
              <w:bottom w:val="single" w:sz="4" w:space="0" w:color="auto"/>
              <w:right w:val="single" w:sz="4" w:space="0" w:color="auto"/>
            </w:tcBorders>
          </w:tcPr>
          <w:p w14:paraId="1D4D912B" w14:textId="77777777" w:rsidR="00073739" w:rsidRDefault="00073739" w:rsidP="00725D1A">
            <w:pPr>
              <w:jc w:val="both"/>
              <w:rPr>
                <w:ins w:id="1140" w:author="PS" w:date="2018-11-25T17:40:00Z"/>
              </w:rPr>
            </w:pPr>
          </w:p>
        </w:tc>
      </w:tr>
      <w:tr w:rsidR="00073739" w14:paraId="0BDF318A" w14:textId="77777777" w:rsidTr="00725D1A">
        <w:trPr>
          <w:ins w:id="1141" w:author="PS" w:date="2018-11-25T17:40: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DA7B88E" w14:textId="77777777" w:rsidR="00073739" w:rsidRDefault="00073739" w:rsidP="00725D1A">
            <w:pPr>
              <w:jc w:val="both"/>
              <w:rPr>
                <w:ins w:id="1142" w:author="PS" w:date="2018-11-25T17:40:00Z"/>
                <w:b/>
              </w:rPr>
            </w:pPr>
            <w:ins w:id="1143" w:author="PS" w:date="2018-11-25T17:40:00Z">
              <w:r>
                <w:rPr>
                  <w:b/>
                </w:rPr>
                <w:t>Stručná anotace předmětu</w:t>
              </w:r>
            </w:ins>
          </w:p>
        </w:tc>
        <w:tc>
          <w:tcPr>
            <w:tcW w:w="6769" w:type="dxa"/>
            <w:gridSpan w:val="7"/>
            <w:tcBorders>
              <w:top w:val="single" w:sz="4" w:space="0" w:color="auto"/>
              <w:left w:val="single" w:sz="4" w:space="0" w:color="auto"/>
              <w:bottom w:val="nil"/>
              <w:right w:val="single" w:sz="4" w:space="0" w:color="auto"/>
            </w:tcBorders>
          </w:tcPr>
          <w:p w14:paraId="665FFFA4" w14:textId="77777777" w:rsidR="00073739" w:rsidRDefault="00073739" w:rsidP="00725D1A">
            <w:pPr>
              <w:jc w:val="both"/>
              <w:rPr>
                <w:ins w:id="1144" w:author="PS" w:date="2018-11-25T17:40:00Z"/>
              </w:rPr>
            </w:pPr>
          </w:p>
        </w:tc>
      </w:tr>
      <w:tr w:rsidR="00073739" w14:paraId="1ADE1B46" w14:textId="77777777" w:rsidTr="00725D1A">
        <w:trPr>
          <w:trHeight w:val="3317"/>
          <w:ins w:id="1145" w:author="PS" w:date="2018-11-25T17:40:00Z"/>
        </w:trPr>
        <w:tc>
          <w:tcPr>
            <w:tcW w:w="9855" w:type="dxa"/>
            <w:gridSpan w:val="8"/>
            <w:tcBorders>
              <w:top w:val="nil"/>
              <w:left w:val="single" w:sz="4" w:space="0" w:color="auto"/>
              <w:bottom w:val="single" w:sz="12" w:space="0" w:color="auto"/>
              <w:right w:val="single" w:sz="4" w:space="0" w:color="auto"/>
            </w:tcBorders>
          </w:tcPr>
          <w:p w14:paraId="0C7C3162" w14:textId="77777777" w:rsidR="00073739" w:rsidRDefault="00073739" w:rsidP="00725D1A">
            <w:pPr>
              <w:jc w:val="both"/>
              <w:rPr>
                <w:ins w:id="1146" w:author="PS" w:date="2018-11-25T17:40:00Z"/>
              </w:rPr>
            </w:pPr>
            <w:ins w:id="1147" w:author="PS" w:date="2018-11-25T17:40:00Z">
              <w:r w:rsidRPr="0088290C">
                <w:t>Cílem předmětu je aplikace teoretických poznatků a vědomostí získaných studiem příslušného oboru při zpracování tématu bakalářské práce, která je součástí Státní závěrečné zkoušky. Zpracování bakalářské práce navazuje na předchozí studium, které je zaměřeno na syntézu znalostí z předmětů daného plánu studia a jejich praktické použití. V předmětu Seminář k bakalářské práci budou studenti individuálně zpracovávat vybraná témata, ve kterých budou prezentovány získané znalosti a vědomosti uvedeného studijního oboru v s</w:t>
              </w:r>
              <w:r>
                <w:t>ouladu se Směrnicí rektora SR/7</w:t>
              </w:r>
              <w:r w:rsidRPr="0088290C">
                <w:t>/201</w:t>
              </w:r>
              <w:r>
                <w:t>8</w:t>
              </w:r>
              <w:r w:rsidRPr="0088290C">
                <w:t xml:space="preserve"> a v so</w:t>
              </w:r>
              <w:r>
                <w:t xml:space="preserve">uladu </w:t>
              </w:r>
              <w:r>
                <w:br/>
                <w:t xml:space="preserve">s příslušnými normami </w:t>
              </w:r>
              <w:r w:rsidRPr="0088290C">
                <w:t>ČSN</w:t>
              </w:r>
              <w:r>
                <w:t xml:space="preserve"> ISO</w:t>
              </w:r>
              <w:r w:rsidRPr="0088290C">
                <w:t xml:space="preserve"> 690-</w:t>
              </w:r>
              <w:r>
                <w:t>3</w:t>
              </w:r>
              <w:r w:rsidRPr="0088290C">
                <w:t>.</w:t>
              </w:r>
            </w:ins>
          </w:p>
          <w:p w14:paraId="137F4390" w14:textId="77777777" w:rsidR="00073739" w:rsidRDefault="00073739" w:rsidP="00725D1A">
            <w:pPr>
              <w:jc w:val="both"/>
              <w:rPr>
                <w:ins w:id="1148" w:author="PS" w:date="2018-11-25T17:40:00Z"/>
              </w:rPr>
            </w:pPr>
            <w:ins w:id="1149" w:author="PS" w:date="2018-11-25T17:40:00Z">
              <w:r w:rsidRPr="006B6953">
                <w:t>Samostatné teoretické řešení a písemné zpracování zadaného odborného problému pod metodickým vedením pedagoga nebo pracovníka spolupracujícího externího pracoviště. Výstupem je oponovaná bakalářská práce, která je nezbytným předpokladem pro reali</w:t>
              </w:r>
              <w:r>
                <w:t>zaci státní závěrečné zkoušky.</w:t>
              </w:r>
            </w:ins>
          </w:p>
          <w:p w14:paraId="144F9F51" w14:textId="77777777" w:rsidR="00073739" w:rsidRDefault="00073739" w:rsidP="00725D1A">
            <w:pPr>
              <w:jc w:val="both"/>
              <w:rPr>
                <w:ins w:id="1150" w:author="PS" w:date="2018-11-25T17:40:00Z"/>
              </w:rPr>
            </w:pPr>
            <w:ins w:id="1151" w:author="PS" w:date="2018-11-25T17:40:00Z">
              <w:r w:rsidRPr="006B6953">
                <w:t>Každoroční nabídka témat bakalářských prací na základě návrhů</w:t>
              </w:r>
              <w:r>
                <w:t xml:space="preserve"> učitelů a studentů zohledňuje </w:t>
              </w:r>
              <w:r w:rsidRPr="006B6953">
                <w:t xml:space="preserve">aktuální problémy studovaného oboru a požadavky praxe apod. Realizace je možná v prostorách školy i vybraného podniku, zařízení státní správy či instituce podle dohody vedoucího BP a studenta. Po dohodě s vedoucím bakalářské práce je možno realizovat </w:t>
              </w:r>
              <w:r>
                <w:br/>
              </w:r>
              <w:r w:rsidRPr="006B6953">
                <w:t>i experimentální práci.</w:t>
              </w:r>
            </w:ins>
          </w:p>
          <w:p w14:paraId="4D9F9C26" w14:textId="77777777" w:rsidR="00073739" w:rsidRDefault="00073739" w:rsidP="00725D1A">
            <w:pPr>
              <w:jc w:val="both"/>
              <w:rPr>
                <w:ins w:id="1152" w:author="PS" w:date="2018-11-25T17:40:00Z"/>
              </w:rPr>
            </w:pPr>
          </w:p>
          <w:p w14:paraId="7F3640B5" w14:textId="77777777" w:rsidR="00073739" w:rsidRPr="00E44C23" w:rsidRDefault="00073739" w:rsidP="00725D1A">
            <w:pPr>
              <w:jc w:val="both"/>
              <w:rPr>
                <w:ins w:id="1153" w:author="PS" w:date="2018-11-25T17:40:00Z"/>
                <w:b/>
              </w:rPr>
            </w:pPr>
            <w:ins w:id="1154" w:author="PS" w:date="2018-11-25T17:40:00Z">
              <w:r w:rsidRPr="00E44C23">
                <w:rPr>
                  <w:b/>
                </w:rPr>
                <w:t>Výstupní kompetence:</w:t>
              </w:r>
            </w:ins>
          </w:p>
          <w:p w14:paraId="5F5D56F7" w14:textId="77777777" w:rsidR="00073739" w:rsidRDefault="00073739" w:rsidP="00725D1A">
            <w:pPr>
              <w:jc w:val="both"/>
              <w:rPr>
                <w:ins w:id="1155" w:author="PS" w:date="2018-11-25T17:40:00Z"/>
              </w:rPr>
            </w:pPr>
            <w:ins w:id="1156" w:author="PS" w:date="2018-11-25T17:40:00Z">
              <w:r w:rsidRPr="00BC2BBF">
                <w:t>Student po absolvování umí aplikovat teoretické poznatky a vědomostí získané studiem daného oboru při zpracování tématu bakalářské práce. Student dokáže individuálně zpracovávat vybrané téma, ve kterém budou prezentovány získané znalosti, vědomosti a návrhy na rozvoj vedeného studijního oboru v souladu se Směrnicí rektora a v so</w:t>
              </w:r>
              <w:r>
                <w:t xml:space="preserve">uladu </w:t>
              </w:r>
              <w:r>
                <w:br/>
                <w:t xml:space="preserve">s příslušnými normami </w:t>
              </w:r>
              <w:r w:rsidRPr="00BC2BBF">
                <w:t>ČSN</w:t>
              </w:r>
              <w:r>
                <w:t xml:space="preserve"> ISO</w:t>
              </w:r>
              <w:r w:rsidRPr="00BC2BBF">
                <w:t xml:space="preserve"> 690-</w:t>
              </w:r>
              <w:r>
                <w:t>3</w:t>
              </w:r>
              <w:r w:rsidRPr="00BC2BBF">
                <w:t>.</w:t>
              </w:r>
            </w:ins>
          </w:p>
        </w:tc>
      </w:tr>
      <w:tr w:rsidR="00073739" w14:paraId="663294A3" w14:textId="77777777" w:rsidTr="00725D1A">
        <w:trPr>
          <w:trHeight w:val="265"/>
          <w:ins w:id="1157" w:author="PS" w:date="2018-11-25T17:40:00Z"/>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55C9023A" w14:textId="77777777" w:rsidR="00073739" w:rsidRDefault="00073739" w:rsidP="00725D1A">
            <w:pPr>
              <w:jc w:val="both"/>
              <w:rPr>
                <w:ins w:id="1158" w:author="PS" w:date="2018-11-25T17:40:00Z"/>
              </w:rPr>
            </w:pPr>
            <w:ins w:id="1159" w:author="PS" w:date="2018-11-25T17:40:00Z">
              <w:r>
                <w:rPr>
                  <w:b/>
                </w:rPr>
                <w:t>Studijní literatura a studijní pomůcky</w:t>
              </w:r>
            </w:ins>
          </w:p>
        </w:tc>
        <w:tc>
          <w:tcPr>
            <w:tcW w:w="6202" w:type="dxa"/>
            <w:gridSpan w:val="6"/>
            <w:tcBorders>
              <w:top w:val="nil"/>
              <w:left w:val="single" w:sz="4" w:space="0" w:color="auto"/>
              <w:bottom w:val="nil"/>
              <w:right w:val="single" w:sz="4" w:space="0" w:color="auto"/>
            </w:tcBorders>
          </w:tcPr>
          <w:p w14:paraId="1B6754F2" w14:textId="77777777" w:rsidR="00073739" w:rsidRDefault="00073739" w:rsidP="00725D1A">
            <w:pPr>
              <w:jc w:val="both"/>
              <w:rPr>
                <w:ins w:id="1160" w:author="PS" w:date="2018-11-25T17:40:00Z"/>
              </w:rPr>
            </w:pPr>
          </w:p>
        </w:tc>
      </w:tr>
      <w:tr w:rsidR="00073739" w:rsidRPr="00352973" w14:paraId="719E4882" w14:textId="77777777" w:rsidTr="00725D1A">
        <w:trPr>
          <w:trHeight w:val="1497"/>
          <w:ins w:id="1161" w:author="PS" w:date="2018-11-25T17:40:00Z"/>
        </w:trPr>
        <w:tc>
          <w:tcPr>
            <w:tcW w:w="9855" w:type="dxa"/>
            <w:gridSpan w:val="8"/>
            <w:tcBorders>
              <w:top w:val="nil"/>
              <w:left w:val="single" w:sz="4" w:space="0" w:color="auto"/>
              <w:bottom w:val="single" w:sz="4" w:space="0" w:color="auto"/>
              <w:right w:val="single" w:sz="4" w:space="0" w:color="auto"/>
            </w:tcBorders>
          </w:tcPr>
          <w:p w14:paraId="3D7D316B" w14:textId="77777777" w:rsidR="00073739" w:rsidRPr="0027611D" w:rsidRDefault="00073739" w:rsidP="00725D1A">
            <w:pPr>
              <w:jc w:val="both"/>
              <w:rPr>
                <w:ins w:id="1162" w:author="PS" w:date="2018-11-25T17:40:00Z"/>
                <w:b/>
              </w:rPr>
            </w:pPr>
            <w:ins w:id="1163" w:author="PS" w:date="2018-11-25T17:40:00Z">
              <w:r w:rsidRPr="007B1A24">
                <w:rPr>
                  <w:b/>
                </w:rPr>
                <w:t>Povinná literatura:</w:t>
              </w:r>
            </w:ins>
          </w:p>
          <w:p w14:paraId="06DDA78C" w14:textId="77777777" w:rsidR="00073739" w:rsidRPr="00B0041A" w:rsidRDefault="00073739" w:rsidP="00725D1A">
            <w:pPr>
              <w:jc w:val="both"/>
              <w:rPr>
                <w:ins w:id="1164" w:author="PS" w:date="2018-11-25T17:40:00Z"/>
              </w:rPr>
            </w:pPr>
            <w:ins w:id="1165" w:author="PS" w:date="2018-11-25T17:40:00Z">
              <w:r w:rsidRPr="00B0041A">
                <w:t>Směrnice rektora č. 7/2018</w:t>
              </w:r>
              <w:r>
                <w:t xml:space="preserve">. </w:t>
              </w:r>
              <w:r w:rsidRPr="000D224A">
                <w:rPr>
                  <w:bCs/>
                  <w:i/>
                </w:rPr>
                <w:t>Jednotná formální úprava diplomových a bakalářských prací, jejich uložení a zpřístupnění.</w:t>
              </w:r>
            </w:ins>
          </w:p>
          <w:p w14:paraId="007158E4" w14:textId="77777777" w:rsidR="00073739" w:rsidRDefault="00073739" w:rsidP="00725D1A">
            <w:pPr>
              <w:jc w:val="both"/>
              <w:rPr>
                <w:ins w:id="1166" w:author="PS" w:date="2018-11-25T17:40:00Z"/>
              </w:rPr>
            </w:pPr>
            <w:ins w:id="1167" w:author="PS" w:date="2018-11-25T17:40:00Z">
              <w:r w:rsidRPr="00745274">
                <w:t xml:space="preserve">SÁHA, P. </w:t>
              </w:r>
              <w:r>
                <w:t xml:space="preserve">(2018). </w:t>
              </w:r>
              <w:r>
                <w:fldChar w:fldCharType="begin"/>
              </w:r>
              <w:r>
                <w:instrText xml:space="preserve"> HYPERLINK "http://www.utb.cz/file/60236/download/" </w:instrText>
              </w:r>
              <w:r>
                <w:fldChar w:fldCharType="separate"/>
              </w:r>
              <w:r w:rsidRPr="00220FB1">
                <w:rPr>
                  <w:i/>
                </w:rPr>
                <w:t>Směrnice rektora č. 6/2018</w:t>
              </w:r>
              <w:r>
                <w:rPr>
                  <w:i/>
                </w:rPr>
                <w:fldChar w:fldCharType="end"/>
              </w:r>
              <w:r>
                <w:rPr>
                  <w:i/>
                </w:rPr>
                <w:t xml:space="preserve">. </w:t>
              </w:r>
              <w:r w:rsidRPr="00CA7197">
                <w:rPr>
                  <w:i/>
                </w:rPr>
                <w:t>Dodatek č. 2 k Směrnici rektora č. 20/2016 - Jednotná formální úprava diplomových a bakalářských prací, jejich uložení a zpřístupnění</w:t>
              </w:r>
              <w:r>
                <w:rPr>
                  <w:i/>
                </w:rPr>
                <w:t xml:space="preserve">. </w:t>
              </w:r>
              <w:r w:rsidRPr="00745274">
                <w:t>Zlín:</w:t>
              </w:r>
              <w:r>
                <w:t xml:space="preserve"> </w:t>
              </w:r>
              <w:r w:rsidRPr="00745274">
                <w:t>UTB</w:t>
              </w:r>
              <w:r>
                <w:t>.</w:t>
              </w:r>
              <w:r w:rsidRPr="00745274">
                <w:t xml:space="preserve"> </w:t>
              </w:r>
            </w:ins>
          </w:p>
          <w:p w14:paraId="176BCAB1" w14:textId="77777777" w:rsidR="00073739" w:rsidRDefault="00073739" w:rsidP="00725D1A">
            <w:pPr>
              <w:jc w:val="both"/>
              <w:rPr>
                <w:ins w:id="1168" w:author="PS" w:date="2018-11-25T17:40:00Z"/>
              </w:rPr>
            </w:pPr>
            <w:ins w:id="1169" w:author="PS" w:date="2018-11-25T17:40:00Z">
              <w:r w:rsidRPr="004840B0">
                <w:t>N</w:t>
              </w:r>
              <w:r>
                <w:t>orma ČSN ISO 690-3.</w:t>
              </w:r>
            </w:ins>
          </w:p>
          <w:p w14:paraId="1D4BB40F" w14:textId="77777777" w:rsidR="00073739" w:rsidRDefault="00073739" w:rsidP="00725D1A">
            <w:pPr>
              <w:jc w:val="both"/>
              <w:rPr>
                <w:ins w:id="1170" w:author="PS" w:date="2018-11-25T17:40:00Z"/>
              </w:rPr>
            </w:pPr>
            <w:ins w:id="1171" w:author="PS" w:date="2018-11-25T17:40:00Z">
              <w:r w:rsidRPr="00404B62">
                <w:t>ČSN ISO 690. 2011.</w:t>
              </w:r>
              <w:r>
                <w:t xml:space="preserve"> </w:t>
              </w:r>
              <w:r w:rsidRPr="00404B62">
                <w:rPr>
                  <w:i/>
                  <w:iCs/>
                </w:rPr>
                <w:t>Informace a dokumentace – Pravidla pro bibliografické odkazy a citace informačních zdrojů</w:t>
              </w:r>
              <w:r w:rsidRPr="00404B62">
                <w:t xml:space="preserve">. Praha: Úřad pro technickou normalizaci, metrologii a zkušebnictví, </w:t>
              </w:r>
            </w:ins>
          </w:p>
          <w:p w14:paraId="7C475490" w14:textId="77777777" w:rsidR="00073739" w:rsidRDefault="00073739" w:rsidP="00725D1A">
            <w:pPr>
              <w:jc w:val="both"/>
              <w:rPr>
                <w:ins w:id="1172" w:author="PS" w:date="2018-11-25T17:40:00Z"/>
              </w:rPr>
            </w:pPr>
            <w:ins w:id="1173" w:author="PS" w:date="2018-11-25T17:40:00Z">
              <w:r w:rsidRPr="00404B62">
                <w:t xml:space="preserve">ČESKO. Zákon č. 121/2000 Sb. ze dne 7. dubna 2000 o právu autorském, o právech souvisejících s právem autorským </w:t>
              </w:r>
              <w:r>
                <w:br/>
              </w:r>
              <w:r w:rsidRPr="00404B62">
                <w:t xml:space="preserve">a o změně některých zákonů (autorský zákon), ve znění pozdějších předpisů. In: </w:t>
              </w:r>
              <w:r w:rsidRPr="00404B62">
                <w:rPr>
                  <w:i/>
                  <w:iCs/>
                </w:rPr>
                <w:t>Sbírka zákonů ČR</w:t>
              </w:r>
              <w:r w:rsidRPr="00404B62">
                <w:t>. 2000.</w:t>
              </w:r>
            </w:ins>
          </w:p>
          <w:p w14:paraId="578407D8" w14:textId="77777777" w:rsidR="00073739" w:rsidRPr="004840B0" w:rsidRDefault="00073739" w:rsidP="00725D1A">
            <w:pPr>
              <w:spacing w:before="60"/>
              <w:jc w:val="both"/>
              <w:rPr>
                <w:ins w:id="1174" w:author="PS" w:date="2018-11-25T17:40:00Z"/>
                <w:b/>
              </w:rPr>
            </w:pPr>
            <w:ins w:id="1175" w:author="PS" w:date="2018-11-25T17:40:00Z">
              <w:r w:rsidRPr="007B1A24">
                <w:rPr>
                  <w:b/>
                </w:rPr>
                <w:t>Doporučená literatura:</w:t>
              </w:r>
            </w:ins>
          </w:p>
          <w:p w14:paraId="7F2DBE82" w14:textId="77777777" w:rsidR="00073739" w:rsidRDefault="00073739" w:rsidP="00725D1A">
            <w:pPr>
              <w:jc w:val="both"/>
              <w:rPr>
                <w:ins w:id="1176" w:author="PS" w:date="2018-11-25T17:40:00Z"/>
              </w:rPr>
            </w:pPr>
            <w:ins w:id="1177" w:author="PS" w:date="2018-11-25T17:40:00Z">
              <w:r w:rsidRPr="00404B62">
                <w:t>Jak na citace jednoduše</w:t>
              </w:r>
              <w:r>
                <w:t>. [online]. [cit. 2018-</w:t>
              </w:r>
              <w:r w:rsidRPr="00871A87">
                <w:t>04-</w:t>
              </w:r>
              <w:r>
                <w:t>30</w:t>
              </w:r>
              <w:r w:rsidRPr="00871A87">
                <w:t xml:space="preserve">]. </w:t>
              </w:r>
              <w:r>
                <w:t xml:space="preserve">Dostupné na: </w:t>
              </w:r>
              <w:r w:rsidRPr="00352973">
                <w:t>http://iva.k.utb.cz/?page_id=6320</w:t>
              </w:r>
              <w:r>
                <w:t>.</w:t>
              </w:r>
            </w:ins>
          </w:p>
          <w:p w14:paraId="18F287A7" w14:textId="77777777" w:rsidR="00073739" w:rsidRDefault="00073739" w:rsidP="00725D1A">
            <w:pPr>
              <w:jc w:val="both"/>
              <w:rPr>
                <w:ins w:id="1178" w:author="PS" w:date="2018-11-25T17:40:00Z"/>
              </w:rPr>
            </w:pPr>
            <w:ins w:id="1179" w:author="PS" w:date="2018-11-25T17:40:00Z">
              <w:r w:rsidRPr="00352973">
                <w:t>Harvardský systém</w:t>
              </w:r>
              <w:r>
                <w:t>. [online]. [cit. 2018-</w:t>
              </w:r>
              <w:r w:rsidRPr="00871A87">
                <w:t>04-</w:t>
              </w:r>
              <w:r>
                <w:t>30</w:t>
              </w:r>
              <w:r w:rsidRPr="00871A87">
                <w:t xml:space="preserve">]. </w:t>
              </w:r>
              <w:r>
                <w:t xml:space="preserve">Dostupné na: </w:t>
              </w:r>
              <w:r w:rsidRPr="00352973">
                <w:t>http://iva.k.utb.cz/?page_id=5845</w:t>
              </w:r>
              <w:r>
                <w:t>.</w:t>
              </w:r>
            </w:ins>
          </w:p>
          <w:p w14:paraId="2B4AC00D" w14:textId="77777777" w:rsidR="00073739" w:rsidRDefault="00073739" w:rsidP="00725D1A">
            <w:pPr>
              <w:jc w:val="both"/>
              <w:rPr>
                <w:ins w:id="1180" w:author="PS" w:date="2018-11-25T17:40:00Z"/>
              </w:rPr>
            </w:pPr>
            <w:ins w:id="1181" w:author="PS" w:date="2018-11-25T17:40:00Z">
              <w:r w:rsidRPr="00352973">
                <w:t>Jak vytvořit citaci podle ČSN ISO 690 a APA</w:t>
              </w:r>
              <w:r>
                <w:t>. [online]. [cit. 2018-</w:t>
              </w:r>
              <w:r w:rsidRPr="001C07D1">
                <w:t>04-</w:t>
              </w:r>
              <w:r>
                <w:t>30</w:t>
              </w:r>
              <w:r w:rsidRPr="001C07D1">
                <w:t xml:space="preserve">]. </w:t>
              </w:r>
              <w:r>
                <w:t xml:space="preserve">Dostupné z: </w:t>
              </w:r>
              <w:r w:rsidRPr="004840B0">
                <w:t>https://www.youtube.com/playlist?list=PLL8pzoggKBwzHui7ARYWf43mnNhGoNnBg</w:t>
              </w:r>
              <w:r>
                <w:t>.</w:t>
              </w:r>
            </w:ins>
          </w:p>
          <w:p w14:paraId="6DB676E8" w14:textId="77777777" w:rsidR="00073739" w:rsidRPr="004840B0" w:rsidRDefault="00073739" w:rsidP="00725D1A">
            <w:pPr>
              <w:jc w:val="both"/>
              <w:rPr>
                <w:ins w:id="1182" w:author="PS" w:date="2018-11-25T17:40:00Z"/>
              </w:rPr>
            </w:pPr>
            <w:ins w:id="1183" w:author="PS" w:date="2018-11-25T17:40:00Z">
              <w:r w:rsidRPr="004840B0">
                <w:t>ČSN ISO 7144</w:t>
              </w:r>
              <w:r>
                <w:t xml:space="preserve">, </w:t>
              </w:r>
              <w:r>
                <w:rPr>
                  <w:rStyle w:val="field260"/>
                </w:rPr>
                <w:t>1996.</w:t>
              </w:r>
              <w:r>
                <w:t xml:space="preserve"> </w:t>
              </w:r>
              <w:r w:rsidRPr="00725D1A">
                <w:rPr>
                  <w:i/>
                </w:rPr>
                <w:t>Dokumentace : formální úprava disertací a podobných dokumentů</w:t>
              </w:r>
              <w:r>
                <w:t xml:space="preserve">. Praha : </w:t>
              </w:r>
              <w:r>
                <w:rPr>
                  <w:rStyle w:val="field260"/>
                </w:rPr>
                <w:t>Český normalizační institut,</w:t>
              </w:r>
              <w:r>
                <w:t xml:space="preserve"> </w:t>
              </w:r>
              <w:r>
                <w:rPr>
                  <w:rStyle w:val="field300"/>
                </w:rPr>
                <w:t>21 s.</w:t>
              </w:r>
            </w:ins>
          </w:p>
          <w:p w14:paraId="0BFC875D" w14:textId="77777777" w:rsidR="00073739" w:rsidRPr="00D81E97" w:rsidRDefault="00073739" w:rsidP="00725D1A">
            <w:pPr>
              <w:pStyle w:val="Nadpis4"/>
              <w:shd w:val="clear" w:color="auto" w:fill="FFFFFF"/>
              <w:spacing w:before="0"/>
              <w:rPr>
                <w:ins w:id="1184" w:author="PS" w:date="2018-11-25T17:40:00Z"/>
                <w:rFonts w:ascii="Times New Roman" w:hAnsi="Times New Roman"/>
                <w:b w:val="0"/>
                <w:bCs w:val="0"/>
                <w:color w:val="000000"/>
              </w:rPr>
            </w:pPr>
            <w:ins w:id="1185" w:author="PS" w:date="2018-11-25T17:40:00Z">
              <w:r>
                <w:fldChar w:fldCharType="begin"/>
              </w:r>
              <w:r>
                <w:instrText xml:space="preserve"> HYPERLINK "https://www.cupress.cuni.cz/ink2_ext/index.jsp?include=autorTituly&amp;id=126351" \o "Knihy od autora Ochrana František" </w:instrText>
              </w:r>
              <w:r>
                <w:fldChar w:fldCharType="separate"/>
              </w:r>
              <w:r w:rsidRPr="00D81E97">
                <w:rPr>
                  <w:rFonts w:ascii="Times New Roman" w:eastAsia="Calibri" w:hAnsi="Times New Roman"/>
                  <w:b w:val="0"/>
                </w:rPr>
                <w:t>OCHRANA F.</w:t>
              </w:r>
              <w:r>
                <w:rPr>
                  <w:rFonts w:ascii="Times New Roman" w:eastAsia="Calibri" w:hAnsi="Times New Roman"/>
                  <w:b w:val="0"/>
                </w:rPr>
                <w:fldChar w:fldCharType="end"/>
              </w:r>
              <w:r w:rsidRPr="00D81E97">
                <w:rPr>
                  <w:rFonts w:ascii="Times New Roman" w:eastAsia="Calibri" w:hAnsi="Times New Roman"/>
                  <w:b w:val="0"/>
                  <w:bCs w:val="0"/>
                </w:rPr>
                <w:t xml:space="preserve"> </w:t>
              </w:r>
              <w:r>
                <w:rPr>
                  <w:rFonts w:ascii="Times New Roman" w:eastAsia="Calibri" w:hAnsi="Times New Roman"/>
                  <w:b w:val="0"/>
                  <w:bCs w:val="0"/>
                </w:rPr>
                <w:t>(</w:t>
              </w:r>
              <w:r w:rsidRPr="00D81E97">
                <w:rPr>
                  <w:rFonts w:ascii="Times New Roman" w:eastAsia="Calibri" w:hAnsi="Times New Roman"/>
                  <w:b w:val="0"/>
                  <w:bCs w:val="0"/>
                </w:rPr>
                <w:t>2013</w:t>
              </w:r>
              <w:r>
                <w:rPr>
                  <w:rFonts w:ascii="Times New Roman" w:eastAsia="Calibri" w:hAnsi="Times New Roman"/>
                  <w:b w:val="0"/>
                  <w:bCs w:val="0"/>
                </w:rPr>
                <w:t>)</w:t>
              </w:r>
              <w:r w:rsidRPr="00D81E97">
                <w:rPr>
                  <w:rFonts w:ascii="Times New Roman" w:eastAsia="Calibri" w:hAnsi="Times New Roman"/>
                  <w:b w:val="0"/>
                  <w:bCs w:val="0"/>
                </w:rPr>
                <w:t>.</w:t>
              </w:r>
              <w:r>
                <w:rPr>
                  <w:rFonts w:ascii="Times New Roman" w:eastAsia="Calibri" w:hAnsi="Times New Roman"/>
                  <w:b w:val="0"/>
                  <w:bCs w:val="0"/>
                </w:rPr>
                <w:t xml:space="preserve"> </w:t>
              </w:r>
              <w:r w:rsidRPr="00D81E97">
                <w:rPr>
                  <w:rFonts w:ascii="Times New Roman" w:eastAsia="Calibri" w:hAnsi="Times New Roman"/>
                  <w:b w:val="0"/>
                  <w:bCs w:val="0"/>
                </w:rPr>
                <w:t>Metodologie vědy (Úvod do problému).</w:t>
              </w:r>
              <w:r w:rsidRPr="00D81E97">
                <w:rPr>
                  <w:rFonts w:ascii="Times New Roman" w:hAnsi="Times New Roman"/>
                  <w:color w:val="000000"/>
                </w:rPr>
                <w:t xml:space="preserve"> </w:t>
              </w:r>
              <w:r w:rsidRPr="00D81E97">
                <w:rPr>
                  <w:rFonts w:ascii="Times New Roman" w:eastAsia="Calibri" w:hAnsi="Times New Roman"/>
                  <w:b w:val="0"/>
                  <w:bCs w:val="0"/>
                </w:rPr>
                <w:t xml:space="preserve">Praha : </w:t>
              </w:r>
              <w:r>
                <w:fldChar w:fldCharType="begin"/>
              </w:r>
              <w:r>
                <w:instrText xml:space="preserve"> HYPERLINK "https://www.cupress.cuni.cz/ink2_ext/index.jsp?include=naklTituly&amp;id=11716" </w:instrText>
              </w:r>
              <w:r>
                <w:fldChar w:fldCharType="separate"/>
              </w:r>
              <w:r w:rsidRPr="00D81E97">
                <w:rPr>
                  <w:rFonts w:ascii="Times New Roman" w:eastAsia="Calibri" w:hAnsi="Times New Roman"/>
                  <w:b w:val="0"/>
                </w:rPr>
                <w:t>Karolinum</w:t>
              </w:r>
              <w:r>
                <w:rPr>
                  <w:rFonts w:ascii="Times New Roman" w:eastAsia="Calibri" w:hAnsi="Times New Roman"/>
                  <w:b w:val="0"/>
                </w:rPr>
                <w:fldChar w:fldCharType="end"/>
              </w:r>
              <w:r w:rsidRPr="00D81E97">
                <w:rPr>
                  <w:rFonts w:ascii="Times New Roman" w:eastAsia="Calibri" w:hAnsi="Times New Roman"/>
                  <w:b w:val="0"/>
                  <w:bCs w:val="0"/>
                </w:rPr>
                <w:t>,  ISBN 9788024616094.</w:t>
              </w:r>
            </w:ins>
          </w:p>
          <w:p w14:paraId="71E1AF9B" w14:textId="77777777" w:rsidR="00073739" w:rsidRDefault="00073739" w:rsidP="00725D1A">
            <w:pPr>
              <w:jc w:val="both"/>
              <w:rPr>
                <w:ins w:id="1186" w:author="PS" w:date="2018-11-25T17:40:00Z"/>
              </w:rPr>
            </w:pPr>
          </w:p>
          <w:p w14:paraId="7A1ACFAE" w14:textId="77777777" w:rsidR="00073739" w:rsidRPr="007355D3" w:rsidRDefault="00073739" w:rsidP="00725D1A">
            <w:pPr>
              <w:jc w:val="both"/>
              <w:rPr>
                <w:ins w:id="1187" w:author="PS" w:date="2018-11-25T17:40:00Z"/>
                <w:iCs/>
              </w:rPr>
            </w:pPr>
          </w:p>
        </w:tc>
      </w:tr>
      <w:tr w:rsidR="00073739" w14:paraId="0FE28CFD" w14:textId="77777777" w:rsidTr="00725D1A">
        <w:trPr>
          <w:ins w:id="1188" w:author="PS" w:date="2018-11-25T17:40: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60509EA2" w14:textId="77777777" w:rsidR="00073739" w:rsidRDefault="00073739" w:rsidP="00725D1A">
            <w:pPr>
              <w:jc w:val="center"/>
              <w:rPr>
                <w:ins w:id="1189" w:author="PS" w:date="2018-11-25T17:40:00Z"/>
                <w:b/>
              </w:rPr>
            </w:pPr>
            <w:ins w:id="1190" w:author="PS" w:date="2018-11-25T17:40:00Z">
              <w:r>
                <w:rPr>
                  <w:b/>
                </w:rPr>
                <w:t>Informace ke kombinované nebo distanční formě</w:t>
              </w:r>
            </w:ins>
          </w:p>
        </w:tc>
      </w:tr>
      <w:tr w:rsidR="00073739" w14:paraId="2FDC32B3" w14:textId="77777777" w:rsidTr="00725D1A">
        <w:trPr>
          <w:ins w:id="1191" w:author="PS" w:date="2018-11-25T17:40:00Z"/>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01477B1D" w14:textId="77777777" w:rsidR="00073739" w:rsidRDefault="00073739" w:rsidP="00725D1A">
            <w:pPr>
              <w:jc w:val="both"/>
              <w:rPr>
                <w:ins w:id="1192" w:author="PS" w:date="2018-11-25T17:40:00Z"/>
              </w:rPr>
            </w:pPr>
            <w:ins w:id="1193" w:author="PS" w:date="2018-11-25T17:40:00Z">
              <w:r>
                <w:rPr>
                  <w:b/>
                </w:rPr>
                <w:t>Rozsah konzultací (soustředění)</w:t>
              </w:r>
            </w:ins>
          </w:p>
        </w:tc>
        <w:tc>
          <w:tcPr>
            <w:tcW w:w="889" w:type="dxa"/>
            <w:tcBorders>
              <w:top w:val="single" w:sz="2" w:space="0" w:color="auto"/>
              <w:left w:val="single" w:sz="4" w:space="0" w:color="auto"/>
              <w:bottom w:val="single" w:sz="4" w:space="0" w:color="auto"/>
              <w:right w:val="single" w:sz="4" w:space="0" w:color="auto"/>
            </w:tcBorders>
          </w:tcPr>
          <w:p w14:paraId="2E4AB9AA" w14:textId="6844FB5E" w:rsidR="00073739" w:rsidRDefault="00073739" w:rsidP="00725D1A">
            <w:pPr>
              <w:jc w:val="center"/>
              <w:rPr>
                <w:ins w:id="1194" w:author="PS" w:date="2018-11-25T17:40:00Z"/>
              </w:rPr>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03C17618" w14:textId="77777777" w:rsidR="00073739" w:rsidRDefault="00073739" w:rsidP="00725D1A">
            <w:pPr>
              <w:jc w:val="both"/>
              <w:rPr>
                <w:ins w:id="1195" w:author="PS" w:date="2018-11-25T17:40:00Z"/>
                <w:b/>
              </w:rPr>
            </w:pPr>
            <w:ins w:id="1196" w:author="PS" w:date="2018-11-25T17:40:00Z">
              <w:r>
                <w:rPr>
                  <w:b/>
                </w:rPr>
                <w:t xml:space="preserve">hodin </w:t>
              </w:r>
            </w:ins>
          </w:p>
        </w:tc>
      </w:tr>
      <w:tr w:rsidR="00073739" w14:paraId="4E5E8AB9" w14:textId="77777777" w:rsidTr="00725D1A">
        <w:trPr>
          <w:ins w:id="1197" w:author="PS" w:date="2018-11-25T17:40:00Z"/>
        </w:trPr>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2D91D329" w14:textId="77777777" w:rsidR="00073739" w:rsidRDefault="00073739" w:rsidP="00725D1A">
            <w:pPr>
              <w:jc w:val="both"/>
              <w:rPr>
                <w:ins w:id="1198" w:author="PS" w:date="2018-11-25T17:40:00Z"/>
                <w:b/>
              </w:rPr>
            </w:pPr>
            <w:ins w:id="1199" w:author="PS" w:date="2018-11-25T17:40:00Z">
              <w:r>
                <w:rPr>
                  <w:b/>
                </w:rPr>
                <w:t>Informace o způsobu kontaktu s vyučujícím</w:t>
              </w:r>
            </w:ins>
          </w:p>
        </w:tc>
      </w:tr>
      <w:tr w:rsidR="00073739" w14:paraId="547CF73D" w14:textId="77777777" w:rsidTr="00725D1A">
        <w:trPr>
          <w:trHeight w:val="850"/>
          <w:ins w:id="1200" w:author="PS" w:date="2018-11-25T17:40:00Z"/>
        </w:trPr>
        <w:tc>
          <w:tcPr>
            <w:tcW w:w="9855" w:type="dxa"/>
            <w:gridSpan w:val="8"/>
            <w:tcBorders>
              <w:top w:val="single" w:sz="4" w:space="0" w:color="auto"/>
              <w:left w:val="single" w:sz="4" w:space="0" w:color="auto"/>
              <w:bottom w:val="single" w:sz="4" w:space="0" w:color="auto"/>
              <w:right w:val="single" w:sz="4" w:space="0" w:color="auto"/>
            </w:tcBorders>
          </w:tcPr>
          <w:p w14:paraId="479C5BDD" w14:textId="22736D43" w:rsidR="00073739" w:rsidRDefault="00073739" w:rsidP="00725D1A">
            <w:pPr>
              <w:jc w:val="both"/>
              <w:rPr>
                <w:ins w:id="1201" w:author="PS" w:date="2018-11-25T17:40:00Z"/>
              </w:rPr>
            </w:pPr>
          </w:p>
        </w:tc>
      </w:tr>
    </w:tbl>
    <w:p w14:paraId="5FBB936B" w14:textId="054F6EC7" w:rsidR="00073739" w:rsidRDefault="00073739">
      <w:pPr>
        <w:spacing w:after="160" w:line="259" w:lineRule="auto"/>
        <w:rPr>
          <w:ins w:id="1202" w:author="PS" w:date="2018-11-25T17:38:00Z"/>
        </w:rPr>
      </w:pPr>
      <w:ins w:id="1203" w:author="PS" w:date="2018-11-25T17:38:00Z">
        <w:r>
          <w:br w:type="page"/>
        </w:r>
      </w:ins>
    </w:p>
    <w:p w14:paraId="16529937" w14:textId="70CB8E2D" w:rsidR="00073739" w:rsidDel="00073739" w:rsidRDefault="00073739">
      <w:pPr>
        <w:spacing w:after="160" w:line="259" w:lineRule="auto"/>
        <w:rPr>
          <w:del w:id="1204" w:author="PS" w:date="2018-11-25T17:41:00Z"/>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10A0C10F" w14:textId="77777777" w:rsidTr="00495DC8">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3A13473D" w14:textId="77777777" w:rsidR="00BD26BB" w:rsidRDefault="00BD26BB" w:rsidP="00495DC8">
            <w:pPr>
              <w:jc w:val="both"/>
              <w:rPr>
                <w:b/>
                <w:sz w:val="28"/>
              </w:rPr>
            </w:pPr>
            <w:r>
              <w:br w:type="page"/>
            </w:r>
            <w:r>
              <w:rPr>
                <w:b/>
                <w:sz w:val="28"/>
              </w:rPr>
              <w:t>B-III – Charakteristika studijního předmětu</w:t>
            </w:r>
          </w:p>
        </w:tc>
      </w:tr>
      <w:tr w:rsidR="00BD26BB" w14:paraId="13BFF31D" w14:textId="77777777" w:rsidTr="00495DC8">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021B2462" w14:textId="77777777" w:rsidR="00BD26BB" w:rsidRDefault="00BD26BB" w:rsidP="00495DC8">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14:paraId="664F8576" w14:textId="77777777" w:rsidR="00BD26BB" w:rsidRPr="002D7853" w:rsidRDefault="00BD26BB" w:rsidP="00495DC8">
            <w:pPr>
              <w:jc w:val="both"/>
              <w:rPr>
                <w:b/>
              </w:rPr>
            </w:pPr>
            <w:r w:rsidRPr="002D7853">
              <w:rPr>
                <w:b/>
              </w:rPr>
              <w:t>Biochemie</w:t>
            </w:r>
          </w:p>
        </w:tc>
      </w:tr>
      <w:tr w:rsidR="00BD26BB" w14:paraId="4A320CE1"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5DE5196" w14:textId="77777777" w:rsidR="00BD26BB" w:rsidRDefault="00BD26BB" w:rsidP="00495DC8">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14:paraId="7CECCE37" w14:textId="77777777" w:rsidR="00BD26BB" w:rsidRDefault="00BD26BB" w:rsidP="00495DC8">
            <w:pPr>
              <w:jc w:val="both"/>
            </w:pPr>
            <w:r>
              <w:t>Povinný, ZT</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3B0154F" w14:textId="77777777" w:rsidR="00BD26BB" w:rsidRDefault="00BD26BB" w:rsidP="00495DC8">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14:paraId="352E3EF5" w14:textId="77777777" w:rsidR="00BD26BB" w:rsidRDefault="00BD26BB" w:rsidP="00495DC8">
            <w:pPr>
              <w:jc w:val="both"/>
            </w:pPr>
            <w:r>
              <w:t>2/ZS</w:t>
            </w:r>
          </w:p>
        </w:tc>
      </w:tr>
      <w:tr w:rsidR="00BD26BB" w14:paraId="69F6BE38"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D24DF56" w14:textId="77777777" w:rsidR="00BD26BB" w:rsidRDefault="00BD26BB" w:rsidP="00495DC8">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14:paraId="0A98F103" w14:textId="77777777" w:rsidR="00BD26BB" w:rsidRDefault="00BD26BB" w:rsidP="00495DC8">
            <w:pPr>
              <w:jc w:val="both"/>
            </w:pPr>
            <w:r>
              <w:t xml:space="preserve">28p – 14s </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2862C2DA" w14:textId="77777777" w:rsidR="00BD26BB" w:rsidRDefault="00BD26BB" w:rsidP="00495DC8">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14:paraId="6FD9F8F6" w14:textId="0D1922CE" w:rsidR="00BD26BB" w:rsidRDefault="00BD26BB" w:rsidP="00495DC8">
            <w:pPr>
              <w:jc w:val="both"/>
            </w:pPr>
            <w:del w:id="1205" w:author="PS" w:date="2018-11-25T13:59:00Z">
              <w:r w:rsidDel="002B7EA6">
                <w:delText>3</w:delText>
              </w:r>
            </w:del>
            <w:ins w:id="1206" w:author="PS" w:date="2018-11-25T13:59:00Z">
              <w:r w:rsidR="002B7EA6">
                <w:t>4</w:t>
              </w:r>
            </w:ins>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1830F86B" w14:textId="77777777" w:rsidR="00BD26BB" w:rsidRDefault="00BD26BB" w:rsidP="00495DC8">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14:paraId="29B6EEE0" w14:textId="77777777" w:rsidR="00BD26BB" w:rsidRDefault="00BD26BB" w:rsidP="00495DC8">
            <w:pPr>
              <w:jc w:val="both"/>
            </w:pPr>
            <w:ins w:id="1207" w:author="Matyas Adam" w:date="2018-11-17T01:35:00Z">
              <w:r>
                <w:t>4</w:t>
              </w:r>
            </w:ins>
          </w:p>
        </w:tc>
      </w:tr>
      <w:tr w:rsidR="00BD26BB" w14:paraId="78114AFB"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9EC690C" w14:textId="77777777" w:rsidR="00BD26BB" w:rsidRDefault="00BD26BB" w:rsidP="00495DC8">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3D86D11E" w14:textId="77777777" w:rsidR="00BD26BB" w:rsidRDefault="00BD26BB" w:rsidP="00495DC8">
            <w:pPr>
              <w:jc w:val="both"/>
            </w:pPr>
          </w:p>
        </w:tc>
      </w:tr>
      <w:tr w:rsidR="00BD26BB" w14:paraId="63FC9C6D"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A766C47" w14:textId="77777777" w:rsidR="00BD26BB" w:rsidRDefault="00BD26BB" w:rsidP="00495DC8">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14:paraId="3C24CB9E" w14:textId="77777777" w:rsidR="00BD26BB" w:rsidRDefault="00BD26BB" w:rsidP="00495DC8">
            <w:pPr>
              <w:jc w:val="both"/>
            </w:pPr>
            <w:del w:id="1208" w:author="Matyas Adam" w:date="2018-11-16T11:04:00Z">
              <w:r w:rsidDel="00766055">
                <w:delText>z. zk</w:delText>
              </w:r>
            </w:del>
            <w:ins w:id="1209" w:author="Matyas Adam" w:date="2018-11-16T11:04:00Z">
              <w:r>
                <w:t>Zápočet, zkouška</w:t>
              </w:r>
            </w:ins>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AA42E7C" w14:textId="77777777" w:rsidR="00BD26BB" w:rsidRDefault="00BD26BB" w:rsidP="00495DC8">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14:paraId="2BA5C0C5" w14:textId="77777777" w:rsidR="00BD26BB" w:rsidRDefault="00BD26BB" w:rsidP="00495DC8">
            <w:pPr>
              <w:jc w:val="both"/>
              <w:rPr>
                <w:ins w:id="1210" w:author="PS" w:date="2018-11-25T14:00:00Z"/>
              </w:rPr>
            </w:pPr>
            <w:del w:id="1211" w:author="PS" w:date="2018-11-25T14:00:00Z">
              <w:r w:rsidDel="002B7EA6">
                <w:delText>P.</w:delText>
              </w:r>
            </w:del>
            <w:ins w:id="1212" w:author="Matyas Adam" w:date="2018-11-16T11:04:00Z">
              <w:del w:id="1213" w:author="PS" w:date="2018-11-25T14:00:00Z">
                <w:r w:rsidDel="002B7EA6">
                  <w:delText>,</w:delText>
                </w:r>
              </w:del>
            </w:ins>
            <w:del w:id="1214" w:author="PS" w:date="2018-11-25T14:00:00Z">
              <w:r w:rsidDel="002B7EA6">
                <w:delText xml:space="preserve"> S</w:delText>
              </w:r>
            </w:del>
            <w:ins w:id="1215" w:author="PS" w:date="2018-11-25T14:00:00Z">
              <w:r w:rsidR="002B7EA6">
                <w:t>přednášky</w:t>
              </w:r>
            </w:ins>
          </w:p>
          <w:p w14:paraId="37982CD4" w14:textId="2528C55B" w:rsidR="002B7EA6" w:rsidRDefault="002B7EA6" w:rsidP="00495DC8">
            <w:pPr>
              <w:jc w:val="both"/>
            </w:pPr>
            <w:ins w:id="1216" w:author="PS" w:date="2018-11-25T14:00:00Z">
              <w:r>
                <w:t>semináře</w:t>
              </w:r>
            </w:ins>
          </w:p>
        </w:tc>
      </w:tr>
      <w:tr w:rsidR="00BD26BB" w14:paraId="3FF442FB"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D09F283" w14:textId="10E10FD3" w:rsidR="00BD26BB" w:rsidRDefault="00BD26BB" w:rsidP="00495DC8">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31A98187" w14:textId="77777777" w:rsidR="00BD26BB" w:rsidRDefault="00BD26BB" w:rsidP="00495DC8">
            <w:pPr>
              <w:jc w:val="both"/>
            </w:pPr>
            <w:r>
              <w:t xml:space="preserve">Minimálně 80% účast na kontrolované výuce, získání stanoveného počtu bodů při kontrolních testech a při zápočtovém testu. </w:t>
            </w:r>
          </w:p>
          <w:p w14:paraId="4EDAEE49" w14:textId="77777777" w:rsidR="00BD26BB" w:rsidRDefault="00BD26BB" w:rsidP="00495DC8">
            <w:pPr>
              <w:jc w:val="both"/>
            </w:pPr>
            <w:r>
              <w:t>Úspěšné složení zkoušky.</w:t>
            </w:r>
          </w:p>
        </w:tc>
      </w:tr>
      <w:tr w:rsidR="00BD26BB" w14:paraId="44637B48" w14:textId="77777777" w:rsidTr="00495DC8">
        <w:trPr>
          <w:trHeight w:val="554"/>
        </w:trPr>
        <w:tc>
          <w:tcPr>
            <w:tcW w:w="9855" w:type="dxa"/>
            <w:gridSpan w:val="8"/>
            <w:tcBorders>
              <w:top w:val="nil"/>
              <w:left w:val="single" w:sz="4" w:space="0" w:color="auto"/>
              <w:bottom w:val="single" w:sz="4" w:space="0" w:color="auto"/>
              <w:right w:val="single" w:sz="4" w:space="0" w:color="auto"/>
            </w:tcBorders>
          </w:tcPr>
          <w:p w14:paraId="18BA7692" w14:textId="77777777" w:rsidR="00BD26BB" w:rsidRDefault="00BD26BB" w:rsidP="00495DC8">
            <w:pPr>
              <w:jc w:val="both"/>
            </w:pPr>
          </w:p>
        </w:tc>
      </w:tr>
      <w:tr w:rsidR="00BD26BB" w14:paraId="72423FE6" w14:textId="77777777" w:rsidTr="00495DC8">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377D547F" w14:textId="77777777" w:rsidR="00BD26BB" w:rsidRDefault="00BD26BB" w:rsidP="00495DC8">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14:paraId="5E1F4FB8" w14:textId="77777777" w:rsidR="00BD26BB" w:rsidRDefault="00BD26BB" w:rsidP="00495DC8">
            <w:pPr>
              <w:jc w:val="both"/>
            </w:pPr>
            <w:r>
              <w:rPr>
                <w:bCs/>
              </w:rPr>
              <w:t xml:space="preserve">doc. Ing. Pavel Valášek, CSc. </w:t>
            </w:r>
            <w:del w:id="1217" w:author="Matyas Adam" w:date="2018-11-17T00:23:00Z">
              <w:r w:rsidDel="00B90E02">
                <w:rPr>
                  <w:bCs/>
                </w:rPr>
                <w:delText>(100 %)</w:delText>
              </w:r>
            </w:del>
          </w:p>
        </w:tc>
      </w:tr>
      <w:tr w:rsidR="00BD26BB" w14:paraId="15A44949" w14:textId="77777777" w:rsidTr="00495DC8">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729A56A2" w14:textId="77777777" w:rsidR="00BD26BB" w:rsidRDefault="00BD26BB" w:rsidP="00495DC8">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14:paraId="25FA7D43" w14:textId="77777777" w:rsidR="00BD26BB" w:rsidRDefault="00BD26BB" w:rsidP="00495DC8">
            <w:pPr>
              <w:jc w:val="both"/>
            </w:pPr>
            <w:r w:rsidRPr="00D4222D">
              <w:t xml:space="preserve">Garant stanovuje koncepci předmětu, podílí se na přednáškách v rozsahu </w:t>
            </w:r>
            <w:r>
              <w:t>100</w:t>
            </w:r>
            <w:r w:rsidRPr="00D4222D">
              <w:t xml:space="preserve"> % a dále stanovuje koncepci cvičení a dohlíží na jejich jednotné vedení.</w:t>
            </w:r>
          </w:p>
        </w:tc>
      </w:tr>
      <w:tr w:rsidR="00BD26BB" w14:paraId="381862F5"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A9C361B" w14:textId="77777777" w:rsidR="00BD26BB" w:rsidRDefault="00BD26BB" w:rsidP="00495DC8">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14:paraId="35D499AD" w14:textId="77777777" w:rsidR="00BD26BB" w:rsidRDefault="00BD26BB" w:rsidP="00495DC8">
            <w:pPr>
              <w:jc w:val="both"/>
            </w:pPr>
            <w:r>
              <w:rPr>
                <w:bCs/>
              </w:rPr>
              <w:t>doc. Ing. Pavel Valášek, CSc.</w:t>
            </w:r>
            <w:ins w:id="1218" w:author="Jiří Lehejček [2]" w:date="2018-11-14T22:32:00Z">
              <w:r>
                <w:rPr>
                  <w:bCs/>
                </w:rPr>
                <w:t xml:space="preserve"> –</w:t>
              </w:r>
            </w:ins>
            <w:r>
              <w:rPr>
                <w:bCs/>
              </w:rPr>
              <w:t xml:space="preserve"> přednášky</w:t>
            </w:r>
            <w:ins w:id="1219" w:author="Jiří Lehejček [2]" w:date="2018-11-14T22:32:00Z">
              <w:r>
                <w:rPr>
                  <w:bCs/>
                </w:rPr>
                <w:t xml:space="preserve"> (100 %)</w:t>
              </w:r>
            </w:ins>
            <w:r>
              <w:rPr>
                <w:bCs/>
              </w:rPr>
              <w:t>, Mgr. Ing. Jiří Lehejček Ph.D.</w:t>
            </w:r>
            <w:ins w:id="1220" w:author="Jiří Lehejček [2]" w:date="2018-11-14T22:32:00Z">
              <w:r>
                <w:rPr>
                  <w:bCs/>
                </w:rPr>
                <w:t xml:space="preserve"> –</w:t>
              </w:r>
            </w:ins>
            <w:r>
              <w:rPr>
                <w:bCs/>
              </w:rPr>
              <w:t xml:space="preserve"> semináře</w:t>
            </w:r>
            <w:ins w:id="1221" w:author="Jiří Lehejček [2]" w:date="2018-11-14T22:32:00Z">
              <w:r>
                <w:rPr>
                  <w:bCs/>
                </w:rPr>
                <w:t xml:space="preserve"> (100 %)</w:t>
              </w:r>
            </w:ins>
          </w:p>
        </w:tc>
      </w:tr>
      <w:tr w:rsidR="00BD26BB" w14:paraId="7DA39974" w14:textId="77777777" w:rsidTr="00495DC8">
        <w:trPr>
          <w:trHeight w:val="554"/>
        </w:trPr>
        <w:tc>
          <w:tcPr>
            <w:tcW w:w="9855" w:type="dxa"/>
            <w:gridSpan w:val="8"/>
            <w:tcBorders>
              <w:top w:val="nil"/>
              <w:left w:val="single" w:sz="4" w:space="0" w:color="auto"/>
              <w:bottom w:val="single" w:sz="4" w:space="0" w:color="auto"/>
              <w:right w:val="single" w:sz="4" w:space="0" w:color="auto"/>
            </w:tcBorders>
          </w:tcPr>
          <w:p w14:paraId="1A991411" w14:textId="77777777" w:rsidR="00BD26BB" w:rsidRDefault="00BD26BB" w:rsidP="00495DC8">
            <w:pPr>
              <w:jc w:val="both"/>
            </w:pPr>
          </w:p>
        </w:tc>
      </w:tr>
      <w:tr w:rsidR="00BD26BB" w14:paraId="1FA050BD"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842E9B6" w14:textId="77777777" w:rsidR="00BD26BB" w:rsidRDefault="00BD26BB" w:rsidP="00495DC8">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14:paraId="0A0C9442" w14:textId="77777777" w:rsidR="00BD26BB" w:rsidRDefault="00BD26BB" w:rsidP="00495DC8">
            <w:pPr>
              <w:jc w:val="both"/>
            </w:pPr>
          </w:p>
        </w:tc>
      </w:tr>
      <w:tr w:rsidR="00BD26BB" w14:paraId="3AE6A69F" w14:textId="77777777" w:rsidTr="00495DC8">
        <w:trPr>
          <w:trHeight w:val="992"/>
        </w:trPr>
        <w:tc>
          <w:tcPr>
            <w:tcW w:w="9855" w:type="dxa"/>
            <w:gridSpan w:val="8"/>
            <w:tcBorders>
              <w:top w:val="nil"/>
              <w:left w:val="single" w:sz="4" w:space="0" w:color="auto"/>
              <w:bottom w:val="single" w:sz="12" w:space="0" w:color="auto"/>
              <w:right w:val="single" w:sz="4" w:space="0" w:color="auto"/>
            </w:tcBorders>
          </w:tcPr>
          <w:p w14:paraId="6446354E" w14:textId="77777777" w:rsidR="00BD26BB" w:rsidRDefault="00BD26BB" w:rsidP="00495DC8">
            <w:pPr>
              <w:rPr>
                <w:ins w:id="1222" w:author="Matyas Adam" w:date="2018-11-16T11:18:00Z"/>
              </w:rPr>
            </w:pPr>
            <w:r w:rsidRPr="005A5EFD">
              <w:t xml:space="preserve">Cílem předmětu je seznámit studenty se složením živých organismů, chemickou podstatou živé hmoty a její strukturou, principy enzymové katalýzy a přenosu informace. Studenti získají přehled nejdůležitějších metabolických procesů. </w:t>
            </w:r>
          </w:p>
          <w:p w14:paraId="7477D896" w14:textId="77777777" w:rsidR="00BD26BB" w:rsidRDefault="00BD26BB" w:rsidP="00495DC8">
            <w:pPr>
              <w:rPr>
                <w:ins w:id="1223" w:author="Matyas Adam" w:date="2018-11-16T11:18:00Z"/>
              </w:rPr>
            </w:pPr>
          </w:p>
          <w:p w14:paraId="34BCD7DF" w14:textId="77777777" w:rsidR="00BD26BB" w:rsidRPr="00F47FE4" w:rsidDel="00ED22B6" w:rsidRDefault="00BD26BB" w:rsidP="00495DC8">
            <w:pPr>
              <w:rPr>
                <w:del w:id="1224" w:author="Matyas Adam" w:date="2018-11-16T11:44:00Z"/>
                <w:u w:val="single"/>
                <w:rPrChange w:id="1225" w:author="Matyas Adam" w:date="2018-11-16T11:18:00Z">
                  <w:rPr>
                    <w:del w:id="1226" w:author="Matyas Adam" w:date="2018-11-16T11:44:00Z"/>
                  </w:rPr>
                </w:rPrChange>
              </w:rPr>
            </w:pPr>
            <w:ins w:id="1227" w:author="Matyas Adam" w:date="2018-11-16T11:18:00Z">
              <w:r w:rsidRPr="00F47FE4">
                <w:rPr>
                  <w:u w:val="single"/>
                  <w:rPrChange w:id="1228" w:author="Matyas Adam" w:date="2018-11-16T11:18:00Z">
                    <w:rPr/>
                  </w:rPrChange>
                </w:rPr>
                <w:t>Hlavní témata:</w:t>
              </w:r>
            </w:ins>
          </w:p>
          <w:p w14:paraId="4BB256B6" w14:textId="77777777" w:rsidR="00BD26BB" w:rsidRDefault="00BD26BB" w:rsidP="00495DC8"/>
          <w:p w14:paraId="13B54FA6" w14:textId="77777777" w:rsidR="00BD26BB" w:rsidRPr="004E1681" w:rsidRDefault="00BD26BB">
            <w:pPr>
              <w:pStyle w:val="Odstavecseseznamem"/>
              <w:numPr>
                <w:ilvl w:val="0"/>
                <w:numId w:val="66"/>
              </w:numPr>
              <w:suppressAutoHyphens w:val="0"/>
              <w:pPrChange w:id="1229" w:author="PS" w:date="2018-11-25T14:00:00Z">
                <w:pPr>
                  <w:pStyle w:val="Odstavecseseznamem"/>
                  <w:numPr>
                    <w:numId w:val="23"/>
                  </w:numPr>
                  <w:tabs>
                    <w:tab w:val="num" w:pos="720"/>
                  </w:tabs>
                  <w:suppressAutoHyphens w:val="0"/>
                  <w:ind w:hanging="360"/>
                </w:pPr>
              </w:pPrChange>
            </w:pPr>
            <w:r w:rsidRPr="004E1681">
              <w:t xml:space="preserve">Biochemie, aplikace biochemie, složení živých systémů, interakce mezi molekulami, základní principy energetiky živých organismů. </w:t>
            </w:r>
          </w:p>
          <w:p w14:paraId="2DBD4A61" w14:textId="77777777" w:rsidR="00BD26BB" w:rsidRPr="004E1681" w:rsidRDefault="00BD26BB">
            <w:pPr>
              <w:pStyle w:val="Odstavecseseznamem"/>
              <w:numPr>
                <w:ilvl w:val="0"/>
                <w:numId w:val="66"/>
              </w:numPr>
              <w:suppressAutoHyphens w:val="0"/>
              <w:pPrChange w:id="1230" w:author="PS" w:date="2018-11-25T14:00:00Z">
                <w:pPr>
                  <w:pStyle w:val="Odstavecseseznamem"/>
                  <w:numPr>
                    <w:numId w:val="23"/>
                  </w:numPr>
                  <w:tabs>
                    <w:tab w:val="num" w:pos="720"/>
                  </w:tabs>
                  <w:suppressAutoHyphens w:val="0"/>
                  <w:ind w:hanging="360"/>
                </w:pPr>
              </w:pPrChange>
            </w:pPr>
            <w:r w:rsidRPr="004E1681">
              <w:t xml:space="preserve">Aminokyseliny, vlastnosti aminokyselin, peptidická vazba, proteiny, folding proteinů, popis 3D struktury proteinů. </w:t>
            </w:r>
          </w:p>
          <w:p w14:paraId="51DB321F" w14:textId="77777777" w:rsidR="00BD26BB" w:rsidRPr="004E1681" w:rsidRDefault="00BD26BB">
            <w:pPr>
              <w:pStyle w:val="Odstavecseseznamem"/>
              <w:numPr>
                <w:ilvl w:val="0"/>
                <w:numId w:val="66"/>
              </w:numPr>
              <w:suppressAutoHyphens w:val="0"/>
              <w:pPrChange w:id="1231" w:author="PS" w:date="2018-11-25T14:00:00Z">
                <w:pPr>
                  <w:pStyle w:val="Odstavecseseznamem"/>
                  <w:numPr>
                    <w:numId w:val="23"/>
                  </w:numPr>
                  <w:tabs>
                    <w:tab w:val="num" w:pos="720"/>
                  </w:tabs>
                  <w:suppressAutoHyphens w:val="0"/>
                  <w:ind w:hanging="360"/>
                </w:pPr>
              </w:pPrChange>
            </w:pPr>
            <w:r w:rsidRPr="004E1681">
              <w:t xml:space="preserve">Enzymy, složení, kofaktory, principy katalytické funkce, specificita, aktivita enzymů, základy enzymové kinetiky, ovlivnění katalytické aktivity, regulace aktivity, názvosloví enzymů, získávání a využití. </w:t>
            </w:r>
          </w:p>
          <w:p w14:paraId="611EA2A8" w14:textId="77777777" w:rsidR="00BD26BB" w:rsidRPr="004E1681" w:rsidRDefault="00BD26BB">
            <w:pPr>
              <w:pStyle w:val="Odstavecseseznamem"/>
              <w:numPr>
                <w:ilvl w:val="0"/>
                <w:numId w:val="66"/>
              </w:numPr>
              <w:suppressAutoHyphens w:val="0"/>
              <w:pPrChange w:id="1232" w:author="PS" w:date="2018-11-25T14:00:00Z">
                <w:pPr>
                  <w:pStyle w:val="Odstavecseseznamem"/>
                  <w:numPr>
                    <w:numId w:val="23"/>
                  </w:numPr>
                  <w:tabs>
                    <w:tab w:val="num" w:pos="720"/>
                  </w:tabs>
                  <w:suppressAutoHyphens w:val="0"/>
                  <w:ind w:hanging="360"/>
                </w:pPr>
              </w:pPrChange>
            </w:pPr>
            <w:r w:rsidRPr="004E1681">
              <w:t xml:space="preserve">Vitaminy. </w:t>
            </w:r>
          </w:p>
          <w:p w14:paraId="6F52E73D" w14:textId="77777777" w:rsidR="00BD26BB" w:rsidRPr="004E1681" w:rsidRDefault="00BD26BB">
            <w:pPr>
              <w:pStyle w:val="Odstavecseseznamem"/>
              <w:numPr>
                <w:ilvl w:val="0"/>
                <w:numId w:val="66"/>
              </w:numPr>
              <w:suppressAutoHyphens w:val="0"/>
              <w:pPrChange w:id="1233" w:author="PS" w:date="2018-11-25T14:00:00Z">
                <w:pPr>
                  <w:pStyle w:val="Odstavecseseznamem"/>
                  <w:numPr>
                    <w:numId w:val="23"/>
                  </w:numPr>
                  <w:tabs>
                    <w:tab w:val="num" w:pos="720"/>
                  </w:tabs>
                  <w:suppressAutoHyphens w:val="0"/>
                  <w:ind w:hanging="360"/>
                </w:pPr>
              </w:pPrChange>
            </w:pPr>
            <w:r w:rsidRPr="004E1681">
              <w:t xml:space="preserve">Nukleotidy, nukleové kyseliny, struktura, zápis a struktura genetické informace, exprese genetické informace. </w:t>
            </w:r>
          </w:p>
          <w:p w14:paraId="5A7DF1B1" w14:textId="77777777" w:rsidR="00BD26BB" w:rsidRPr="004E1681" w:rsidRDefault="00BD26BB">
            <w:pPr>
              <w:pStyle w:val="Odstavecseseznamem"/>
              <w:numPr>
                <w:ilvl w:val="0"/>
                <w:numId w:val="66"/>
              </w:numPr>
              <w:suppressAutoHyphens w:val="0"/>
              <w:pPrChange w:id="1234" w:author="PS" w:date="2018-11-25T14:00:00Z">
                <w:pPr>
                  <w:pStyle w:val="Odstavecseseznamem"/>
                  <w:numPr>
                    <w:numId w:val="23"/>
                  </w:numPr>
                  <w:tabs>
                    <w:tab w:val="num" w:pos="720"/>
                  </w:tabs>
                  <w:suppressAutoHyphens w:val="0"/>
                  <w:ind w:hanging="360"/>
                </w:pPr>
              </w:pPrChange>
            </w:pPr>
            <w:r w:rsidRPr="004E1681">
              <w:t xml:space="preserve">Lipidy, vlastnosti, rozdělení, názvosloví, biologické membrány, transport. </w:t>
            </w:r>
          </w:p>
          <w:p w14:paraId="2CADE7BF" w14:textId="77777777" w:rsidR="00BD26BB" w:rsidRPr="004E1681" w:rsidRDefault="00BD26BB">
            <w:pPr>
              <w:pStyle w:val="Odstavecseseznamem"/>
              <w:numPr>
                <w:ilvl w:val="0"/>
                <w:numId w:val="66"/>
              </w:numPr>
              <w:suppressAutoHyphens w:val="0"/>
              <w:pPrChange w:id="1235" w:author="PS" w:date="2018-11-25T14:00:00Z">
                <w:pPr>
                  <w:pStyle w:val="Odstavecseseznamem"/>
                  <w:numPr>
                    <w:numId w:val="23"/>
                  </w:numPr>
                  <w:tabs>
                    <w:tab w:val="num" w:pos="720"/>
                  </w:tabs>
                  <w:suppressAutoHyphens w:val="0"/>
                  <w:ind w:hanging="360"/>
                </w:pPr>
              </w:pPrChange>
            </w:pPr>
            <w:r w:rsidRPr="004E1681">
              <w:t xml:space="preserve">Sacharidy, polysacharidy, struktura, funkce, optická izomerie, vzorce, vlastnosti, rozdělení. </w:t>
            </w:r>
          </w:p>
          <w:p w14:paraId="26A05910" w14:textId="77777777" w:rsidR="00BD26BB" w:rsidRPr="004E1681" w:rsidRDefault="00BD26BB">
            <w:pPr>
              <w:pStyle w:val="Odstavecseseznamem"/>
              <w:numPr>
                <w:ilvl w:val="0"/>
                <w:numId w:val="66"/>
              </w:numPr>
              <w:suppressAutoHyphens w:val="0"/>
              <w:pPrChange w:id="1236" w:author="PS" w:date="2018-11-25T14:00:00Z">
                <w:pPr>
                  <w:pStyle w:val="Odstavecseseznamem"/>
                  <w:numPr>
                    <w:numId w:val="23"/>
                  </w:numPr>
                  <w:tabs>
                    <w:tab w:val="num" w:pos="720"/>
                  </w:tabs>
                  <w:suppressAutoHyphens w:val="0"/>
                  <w:ind w:hanging="360"/>
                </w:pPr>
              </w:pPrChange>
            </w:pPr>
            <w:r w:rsidRPr="004E1681">
              <w:t xml:space="preserve">Bioenergetika, ATP a další makroergní sloučeniny, fixace energie. </w:t>
            </w:r>
          </w:p>
          <w:p w14:paraId="70858A02" w14:textId="77777777" w:rsidR="00BD26BB" w:rsidRPr="004E1681" w:rsidRDefault="00BD26BB">
            <w:pPr>
              <w:pStyle w:val="Odstavecseseznamem"/>
              <w:numPr>
                <w:ilvl w:val="0"/>
                <w:numId w:val="66"/>
              </w:numPr>
              <w:suppressAutoHyphens w:val="0"/>
              <w:pPrChange w:id="1237" w:author="PS" w:date="2018-11-25T14:00:00Z">
                <w:pPr>
                  <w:pStyle w:val="Odstavecseseznamem"/>
                  <w:numPr>
                    <w:numId w:val="23"/>
                  </w:numPr>
                  <w:tabs>
                    <w:tab w:val="num" w:pos="720"/>
                  </w:tabs>
                  <w:suppressAutoHyphens w:val="0"/>
                  <w:ind w:hanging="360"/>
                </w:pPr>
              </w:pPrChange>
            </w:pPr>
            <w:r w:rsidRPr="004E1681">
              <w:t>Glykolýza, anaerobní metabolismus, glukoneogeneze. Katabolismus lipidů, beta-oxidace mastných kyselin, syntéza</w:t>
            </w:r>
            <w:r>
              <w:t xml:space="preserve"> </w:t>
            </w:r>
            <w:r w:rsidRPr="004E1681">
              <w:t>mastných kyselin.</w:t>
            </w:r>
          </w:p>
          <w:p w14:paraId="4E0C6EB4" w14:textId="77777777" w:rsidR="00BD26BB" w:rsidRPr="004E1681" w:rsidRDefault="00BD26BB">
            <w:pPr>
              <w:pStyle w:val="Odstavecseseznamem"/>
              <w:numPr>
                <w:ilvl w:val="0"/>
                <w:numId w:val="66"/>
              </w:numPr>
              <w:suppressAutoHyphens w:val="0"/>
              <w:pPrChange w:id="1238" w:author="PS" w:date="2018-11-25T14:00:00Z">
                <w:pPr>
                  <w:pStyle w:val="Odstavecseseznamem"/>
                  <w:numPr>
                    <w:numId w:val="23"/>
                  </w:numPr>
                  <w:tabs>
                    <w:tab w:val="num" w:pos="720"/>
                  </w:tabs>
                  <w:suppressAutoHyphens w:val="0"/>
                  <w:ind w:hanging="360"/>
                </w:pPr>
              </w:pPrChange>
            </w:pPr>
            <w:r w:rsidRPr="004E1681">
              <w:t xml:space="preserve">Citrátový cyklus, funkce, vztah k ostatním metabolickým dějům, principy regulace metabolismu. </w:t>
            </w:r>
          </w:p>
          <w:p w14:paraId="4DFFD285" w14:textId="77777777" w:rsidR="00BD26BB" w:rsidRPr="004E1681" w:rsidRDefault="00BD26BB">
            <w:pPr>
              <w:pStyle w:val="Odstavecseseznamem"/>
              <w:numPr>
                <w:ilvl w:val="0"/>
                <w:numId w:val="66"/>
              </w:numPr>
              <w:suppressAutoHyphens w:val="0"/>
              <w:pPrChange w:id="1239" w:author="PS" w:date="2018-11-25T14:00:00Z">
                <w:pPr>
                  <w:pStyle w:val="Odstavecseseznamem"/>
                  <w:numPr>
                    <w:numId w:val="23"/>
                  </w:numPr>
                  <w:tabs>
                    <w:tab w:val="num" w:pos="720"/>
                  </w:tabs>
                  <w:suppressAutoHyphens w:val="0"/>
                  <w:ind w:hanging="360"/>
                </w:pPr>
              </w:pPrChange>
            </w:pPr>
            <w:r w:rsidRPr="004E1681">
              <w:t xml:space="preserve">Dýchací řetězec, syntéza ATP na membráně, alternativní respirace. </w:t>
            </w:r>
          </w:p>
          <w:p w14:paraId="6A3C1E11" w14:textId="77777777" w:rsidR="00BD26BB" w:rsidRPr="004E1681" w:rsidRDefault="00BD26BB">
            <w:pPr>
              <w:pStyle w:val="Odstavecseseznamem"/>
              <w:numPr>
                <w:ilvl w:val="0"/>
                <w:numId w:val="66"/>
              </w:numPr>
              <w:suppressAutoHyphens w:val="0"/>
              <w:pPrChange w:id="1240" w:author="PS" w:date="2018-11-25T14:00:00Z">
                <w:pPr>
                  <w:pStyle w:val="Odstavecseseznamem"/>
                  <w:numPr>
                    <w:numId w:val="23"/>
                  </w:numPr>
                  <w:tabs>
                    <w:tab w:val="num" w:pos="720"/>
                  </w:tabs>
                  <w:suppressAutoHyphens w:val="0"/>
                  <w:ind w:hanging="360"/>
                </w:pPr>
              </w:pPrChange>
            </w:pPr>
            <w:r w:rsidRPr="004E1681">
              <w:t>Fotosyntéza a fixace CO</w:t>
            </w:r>
            <w:r w:rsidRPr="004E1681">
              <w:rPr>
                <w:vertAlign w:val="subscript"/>
              </w:rPr>
              <w:t>2</w:t>
            </w:r>
            <w:r w:rsidRPr="004E1681">
              <w:t xml:space="preserve">. </w:t>
            </w:r>
          </w:p>
          <w:p w14:paraId="1F5A65A5" w14:textId="77777777" w:rsidR="00BD26BB" w:rsidRPr="004E1681" w:rsidRDefault="00BD26BB">
            <w:pPr>
              <w:pStyle w:val="Odstavecseseznamem"/>
              <w:numPr>
                <w:ilvl w:val="0"/>
                <w:numId w:val="66"/>
              </w:numPr>
              <w:suppressAutoHyphens w:val="0"/>
              <w:pPrChange w:id="1241" w:author="PS" w:date="2018-11-25T14:00:00Z">
                <w:pPr>
                  <w:pStyle w:val="Odstavecseseznamem"/>
                  <w:numPr>
                    <w:numId w:val="23"/>
                  </w:numPr>
                  <w:tabs>
                    <w:tab w:val="num" w:pos="720"/>
                  </w:tabs>
                  <w:suppressAutoHyphens w:val="0"/>
                  <w:ind w:hanging="360"/>
                </w:pPr>
              </w:pPrChange>
            </w:pPr>
            <w:r w:rsidRPr="004E1681">
              <w:t xml:space="preserve">Metabolismus dusíku. </w:t>
            </w:r>
          </w:p>
          <w:p w14:paraId="69FA1AE5" w14:textId="77777777" w:rsidR="00BD26BB" w:rsidRDefault="00BD26BB">
            <w:pPr>
              <w:pStyle w:val="Cislovani"/>
              <w:numPr>
                <w:ilvl w:val="0"/>
                <w:numId w:val="66"/>
              </w:numPr>
              <w:pPrChange w:id="1242" w:author="PS" w:date="2018-11-25T14:00:00Z">
                <w:pPr>
                  <w:pStyle w:val="Cislovani"/>
                  <w:numPr>
                    <w:numId w:val="31"/>
                  </w:numPr>
                  <w:jc w:val="both"/>
                </w:pPr>
              </w:pPrChange>
            </w:pPr>
            <w:r w:rsidRPr="004E1681">
              <w:t>Rekapitulace metabolismu, přehled, vztah jednotlivých orgánů a tkání k popsaným biochemickým procesům.</w:t>
            </w:r>
          </w:p>
        </w:tc>
      </w:tr>
      <w:tr w:rsidR="00BD26BB" w14:paraId="1B1CA6B7" w14:textId="77777777" w:rsidTr="00495DC8">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3D92FD06" w14:textId="77777777" w:rsidR="00BD26BB" w:rsidRDefault="00BD26BB" w:rsidP="00495DC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4B01B229" w14:textId="77777777" w:rsidR="00BD26BB" w:rsidRDefault="00BD26BB" w:rsidP="00495DC8">
            <w:pPr>
              <w:jc w:val="both"/>
            </w:pPr>
          </w:p>
        </w:tc>
      </w:tr>
      <w:tr w:rsidR="00BD26BB" w14:paraId="04FF461F" w14:textId="77777777" w:rsidTr="00495DC8">
        <w:trPr>
          <w:trHeight w:val="1497"/>
        </w:trPr>
        <w:tc>
          <w:tcPr>
            <w:tcW w:w="9855" w:type="dxa"/>
            <w:gridSpan w:val="8"/>
            <w:tcBorders>
              <w:top w:val="nil"/>
              <w:left w:val="single" w:sz="4" w:space="0" w:color="auto"/>
              <w:bottom w:val="single" w:sz="4" w:space="0" w:color="auto"/>
              <w:right w:val="single" w:sz="4" w:space="0" w:color="auto"/>
            </w:tcBorders>
          </w:tcPr>
          <w:p w14:paraId="35346976" w14:textId="77777777" w:rsidR="00BD26BB" w:rsidRPr="007B0D1E" w:rsidRDefault="00BD26BB">
            <w:pPr>
              <w:rPr>
                <w:b/>
                <w:bCs/>
              </w:rPr>
              <w:pPrChange w:id="1243" w:author="Matyas Adam" w:date="2018-11-16T11:23:00Z">
                <w:pPr>
                  <w:jc w:val="both"/>
                </w:pPr>
              </w:pPrChange>
            </w:pPr>
            <w:r>
              <w:rPr>
                <w:b/>
                <w:bCs/>
              </w:rPr>
              <w:t>Povinná</w:t>
            </w:r>
            <w:ins w:id="1244" w:author="Matyas Adam" w:date="2018-11-16T11:24:00Z">
              <w:r>
                <w:rPr>
                  <w:b/>
                  <w:bCs/>
                </w:rPr>
                <w:t xml:space="preserve"> </w:t>
              </w:r>
              <w:r>
                <w:rPr>
                  <w:b/>
                </w:rPr>
                <w:t>literatura</w:t>
              </w:r>
            </w:ins>
            <w:r w:rsidRPr="007B0D1E">
              <w:rPr>
                <w:b/>
                <w:bCs/>
              </w:rPr>
              <w:t>:</w:t>
            </w:r>
          </w:p>
          <w:p w14:paraId="36BEA970" w14:textId="77777777" w:rsidR="00BD26BB" w:rsidRDefault="00BD26BB">
            <w:pPr>
              <w:autoSpaceDE w:val="0"/>
              <w:autoSpaceDN w:val="0"/>
              <w:adjustRightInd w:val="0"/>
              <w:pPrChange w:id="1245" w:author="Matyas Adam" w:date="2018-11-16T11:23:00Z">
                <w:pPr>
                  <w:autoSpaceDE w:val="0"/>
                  <w:autoSpaceDN w:val="0"/>
                  <w:adjustRightInd w:val="0"/>
                  <w:jc w:val="both"/>
                </w:pPr>
              </w:pPrChange>
            </w:pPr>
            <w:r w:rsidRPr="009A7C5C">
              <w:t xml:space="preserve">ŠÍPAL Z. </w:t>
            </w:r>
            <w:r>
              <w:t>et al</w:t>
            </w:r>
            <w:r w:rsidRPr="009A7C5C">
              <w:t>.</w:t>
            </w:r>
            <w:r>
              <w:t>:</w:t>
            </w:r>
            <w:r w:rsidRPr="009A7C5C">
              <w:t xml:space="preserve"> </w:t>
            </w:r>
            <w:r w:rsidRPr="009A7C5C">
              <w:rPr>
                <w:i/>
                <w:iCs/>
              </w:rPr>
              <w:t>Biochemie</w:t>
            </w:r>
            <w:r w:rsidRPr="009A7C5C">
              <w:t>. SPN. Praha, 1992. ISBN 80-0421736-2</w:t>
            </w:r>
            <w:r>
              <w:t>.</w:t>
            </w:r>
          </w:p>
          <w:p w14:paraId="4B76F1CC" w14:textId="77777777" w:rsidR="00BD26BB" w:rsidRPr="001E2AAB" w:rsidDel="00F47FE4" w:rsidRDefault="00BD26BB">
            <w:pPr>
              <w:autoSpaceDE w:val="0"/>
              <w:autoSpaceDN w:val="0"/>
              <w:adjustRightInd w:val="0"/>
              <w:rPr>
                <w:del w:id="1246" w:author="Matyas Adam" w:date="2018-11-16T11:21:00Z"/>
                <w:rPrChange w:id="1247" w:author="Matyas Adam" w:date="2018-11-16T11:39:00Z">
                  <w:rPr>
                    <w:del w:id="1248" w:author="Matyas Adam" w:date="2018-11-16T11:21:00Z"/>
                    <w:b/>
                    <w:bCs/>
                    <w:sz w:val="6"/>
                    <w:szCs w:val="6"/>
                  </w:rPr>
                </w:rPrChange>
              </w:rPr>
              <w:pPrChange w:id="1249" w:author="Matyas Adam" w:date="2018-11-16T11:23:00Z">
                <w:pPr>
                  <w:autoSpaceDE w:val="0"/>
                  <w:autoSpaceDN w:val="0"/>
                  <w:adjustRightInd w:val="0"/>
                  <w:jc w:val="both"/>
                </w:pPr>
              </w:pPrChange>
            </w:pPr>
            <w:r w:rsidRPr="001E2AAB">
              <w:rPr>
                <w:rPrChange w:id="1250" w:author="Matyas Adam" w:date="2018-11-16T11:39:00Z">
                  <w:rPr>
                    <w:rFonts w:ascii="UTB Text" w:hAnsi="UTB Text" w:cs="Arial"/>
                    <w:color w:val="222222"/>
                    <w:sz w:val="19"/>
                    <w:szCs w:val="19"/>
                  </w:rPr>
                </w:rPrChange>
              </w:rPr>
              <w:t>Materiály dostupné v e-learningovém kurzu předmětu v LMS Moodle na </w:t>
            </w:r>
            <w:r w:rsidRPr="001E2AAB">
              <w:fldChar w:fldCharType="begin"/>
            </w:r>
            <w:r>
              <w:instrText xml:space="preserve"> HYPERLINK "http://vyuka.flkr.utb.cz/" \t "_blank" </w:instrText>
            </w:r>
            <w:r w:rsidRPr="001E2AAB">
              <w:fldChar w:fldCharType="separate"/>
            </w:r>
            <w:r w:rsidRPr="001E2AAB">
              <w:rPr>
                <w:rPrChange w:id="1251" w:author="Matyas Adam" w:date="2018-11-16T11:39:00Z">
                  <w:rPr>
                    <w:rFonts w:ascii="UTB Text" w:hAnsi="UTB Text" w:cs="Arial"/>
                    <w:sz w:val="19"/>
                    <w:szCs w:val="19"/>
                  </w:rPr>
                </w:rPrChange>
              </w:rPr>
              <w:t>http://vyuka.flkr.utb.cz</w:t>
            </w:r>
            <w:r w:rsidRPr="001E2AAB">
              <w:rPr>
                <w:rPrChange w:id="1252" w:author="Matyas Adam" w:date="2018-11-16T11:39:00Z">
                  <w:rPr>
                    <w:rFonts w:ascii="UTB Text" w:hAnsi="UTB Text" w:cs="Arial"/>
                    <w:sz w:val="19"/>
                    <w:szCs w:val="19"/>
                  </w:rPr>
                </w:rPrChange>
              </w:rPr>
              <w:fldChar w:fldCharType="end"/>
            </w:r>
          </w:p>
          <w:p w14:paraId="2D26FD39" w14:textId="77777777" w:rsidR="00BD26BB" w:rsidRDefault="00BD26BB">
            <w:pPr>
              <w:autoSpaceDE w:val="0"/>
              <w:autoSpaceDN w:val="0"/>
              <w:adjustRightInd w:val="0"/>
              <w:rPr>
                <w:b/>
                <w:bCs/>
              </w:rPr>
              <w:pPrChange w:id="1253" w:author="Matyas Adam" w:date="2018-11-16T11:23:00Z">
                <w:pPr>
                  <w:jc w:val="both"/>
                </w:pPr>
              </w:pPrChange>
            </w:pPr>
          </w:p>
          <w:p w14:paraId="4BCD2C94" w14:textId="77777777" w:rsidR="00BD26BB" w:rsidRPr="007B0D1E" w:rsidRDefault="00BD26BB">
            <w:pPr>
              <w:rPr>
                <w:b/>
              </w:rPr>
              <w:pPrChange w:id="1254" w:author="Matyas Adam" w:date="2018-11-16T11:23:00Z">
                <w:pPr>
                  <w:jc w:val="both"/>
                </w:pPr>
              </w:pPrChange>
            </w:pPr>
            <w:r w:rsidRPr="007B0D1E">
              <w:rPr>
                <w:b/>
                <w:bCs/>
              </w:rPr>
              <w:t>Doporučená</w:t>
            </w:r>
            <w:ins w:id="1255" w:author="Matyas Adam" w:date="2018-11-16T11:24:00Z">
              <w:r>
                <w:rPr>
                  <w:b/>
                  <w:bCs/>
                </w:rPr>
                <w:t xml:space="preserve"> </w:t>
              </w:r>
              <w:r>
                <w:rPr>
                  <w:b/>
                </w:rPr>
                <w:t>literatura</w:t>
              </w:r>
            </w:ins>
            <w:r w:rsidRPr="007B0D1E">
              <w:rPr>
                <w:b/>
                <w:bCs/>
              </w:rPr>
              <w:t>:</w:t>
            </w:r>
            <w:r w:rsidRPr="007B0D1E">
              <w:rPr>
                <w:b/>
              </w:rPr>
              <w:t xml:space="preserve"> </w:t>
            </w:r>
          </w:p>
          <w:p w14:paraId="1933FE70" w14:textId="77777777" w:rsidR="00BD26BB" w:rsidRPr="009A7C5C" w:rsidDel="00F47FE4" w:rsidRDefault="00BD26BB">
            <w:pPr>
              <w:rPr>
                <w:del w:id="1256" w:author="Matyas Adam" w:date="2018-11-16T11:18:00Z"/>
              </w:rPr>
              <w:pPrChange w:id="1257" w:author="Matyas Adam" w:date="2018-11-16T11:23:00Z">
                <w:pPr>
                  <w:jc w:val="both"/>
                </w:pPr>
              </w:pPrChange>
            </w:pPr>
            <w:r w:rsidRPr="009A7C5C">
              <w:t>LEHNINGER</w:t>
            </w:r>
            <w:ins w:id="1258" w:author="Matyas Adam" w:date="2018-11-16T11:33:00Z">
              <w:r>
                <w:t>,</w:t>
              </w:r>
            </w:ins>
            <w:r w:rsidRPr="009A7C5C">
              <w:t xml:space="preserve"> A., NELSON</w:t>
            </w:r>
            <w:ins w:id="1259" w:author="Matyas Adam" w:date="2018-11-16T11:33:00Z">
              <w:r>
                <w:t>,</w:t>
              </w:r>
            </w:ins>
            <w:r w:rsidRPr="009A7C5C">
              <w:t xml:space="preserve"> D.L., YOUNG</w:t>
            </w:r>
            <w:ins w:id="1260" w:author="Matyas Adam" w:date="2018-11-16T11:33:00Z">
              <w:r>
                <w:t>,</w:t>
              </w:r>
            </w:ins>
            <w:r w:rsidRPr="009A7C5C">
              <w:t xml:space="preserve"> P. </w:t>
            </w:r>
            <w:r w:rsidRPr="009A7C5C">
              <w:rPr>
                <w:i/>
                <w:iCs/>
              </w:rPr>
              <w:t>Principles of Biochemistry</w:t>
            </w:r>
            <w:r w:rsidRPr="009A7C5C">
              <w:t>. W.H. Freeman &amp; Company , 2007.</w:t>
            </w:r>
          </w:p>
          <w:p w14:paraId="7AB4CBE7" w14:textId="77777777" w:rsidR="00BD26BB" w:rsidRDefault="00BD26BB">
            <w:pPr>
              <w:pPrChange w:id="1261" w:author="Matyas Adam" w:date="2018-11-16T11:23:00Z">
                <w:pPr>
                  <w:jc w:val="both"/>
                </w:pPr>
              </w:pPrChange>
            </w:pPr>
          </w:p>
        </w:tc>
      </w:tr>
      <w:tr w:rsidR="00BD26BB" w14:paraId="20C490C8"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5031C7A3" w14:textId="77777777" w:rsidR="00BD26BB" w:rsidRDefault="00BD26BB" w:rsidP="00495DC8">
            <w:pPr>
              <w:jc w:val="center"/>
              <w:rPr>
                <w:b/>
              </w:rPr>
            </w:pPr>
            <w:r>
              <w:rPr>
                <w:b/>
              </w:rPr>
              <w:t>Informace ke kombinované nebo distanční formě</w:t>
            </w:r>
          </w:p>
        </w:tc>
      </w:tr>
      <w:tr w:rsidR="00BD26BB" w14:paraId="1FA4E0DB" w14:textId="77777777" w:rsidTr="00495DC8">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2FF316F5" w14:textId="77777777" w:rsidR="00BD26BB" w:rsidRDefault="00BD26BB" w:rsidP="00495DC8">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1BC487BA" w14:textId="77777777" w:rsidR="00BD26BB" w:rsidRDefault="00BD26BB" w:rsidP="00495DC8">
            <w:pPr>
              <w:jc w:val="both"/>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5D97B26D" w14:textId="77777777" w:rsidR="00BD26BB" w:rsidRDefault="00BD26BB" w:rsidP="00495DC8">
            <w:pPr>
              <w:jc w:val="both"/>
              <w:rPr>
                <w:b/>
              </w:rPr>
            </w:pPr>
            <w:r>
              <w:rPr>
                <w:b/>
              </w:rPr>
              <w:t xml:space="preserve">hodin </w:t>
            </w:r>
          </w:p>
        </w:tc>
      </w:tr>
      <w:tr w:rsidR="00BD26BB" w14:paraId="7295E8FC" w14:textId="77777777" w:rsidTr="00495DC8">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1353028F" w14:textId="77777777" w:rsidR="00BD26BB" w:rsidRDefault="00BD26BB" w:rsidP="00495DC8">
            <w:pPr>
              <w:jc w:val="both"/>
              <w:rPr>
                <w:b/>
              </w:rPr>
            </w:pPr>
            <w:r>
              <w:rPr>
                <w:b/>
              </w:rPr>
              <w:t>Informace o způsobu kontaktu s vyučujícím</w:t>
            </w:r>
          </w:p>
        </w:tc>
      </w:tr>
      <w:tr w:rsidR="00BD26BB" w14:paraId="3F992CBE" w14:textId="77777777" w:rsidTr="00495DC8">
        <w:trPr>
          <w:trHeight w:val="334"/>
        </w:trPr>
        <w:tc>
          <w:tcPr>
            <w:tcW w:w="9855" w:type="dxa"/>
            <w:gridSpan w:val="8"/>
            <w:tcBorders>
              <w:top w:val="single" w:sz="4" w:space="0" w:color="auto"/>
              <w:left w:val="single" w:sz="4" w:space="0" w:color="auto"/>
              <w:bottom w:val="single" w:sz="4" w:space="0" w:color="auto"/>
              <w:right w:val="single" w:sz="4" w:space="0" w:color="auto"/>
            </w:tcBorders>
          </w:tcPr>
          <w:p w14:paraId="7C17FEDC" w14:textId="77777777" w:rsidR="00BD26BB" w:rsidRDefault="00BD26BB" w:rsidP="00495DC8">
            <w:pPr>
              <w:jc w:val="both"/>
            </w:pPr>
          </w:p>
        </w:tc>
      </w:tr>
    </w:tbl>
    <w:p w14:paraId="7256415F" w14:textId="77777777" w:rsidR="00BD26BB" w:rsidRDefault="00BD26BB">
      <w:pPr>
        <w:spacing w:after="160" w:line="259" w:lineRule="auto"/>
      </w:pPr>
    </w:p>
    <w:p w14:paraId="7216DD3C" w14:textId="77777777" w:rsidR="00BD26BB" w:rsidRDefault="00BD26BB">
      <w:pPr>
        <w:spacing w:after="160" w:line="259" w:lineRule="auto"/>
      </w:pPr>
    </w:p>
    <w:tbl>
      <w:tblPr>
        <w:tblW w:w="9855" w:type="dxa"/>
        <w:tblInd w:w="-38" w:type="dxa"/>
        <w:tblBorders>
          <w:top w:val="single" w:sz="4" w:space="0" w:color="000000"/>
          <w:left w:val="single" w:sz="4" w:space="0" w:color="000000"/>
          <w:bottom w:val="double" w:sz="4" w:space="0" w:color="000000"/>
          <w:right w:val="single" w:sz="4" w:space="0" w:color="000000"/>
          <w:insideH w:val="double" w:sz="4" w:space="0" w:color="000000"/>
          <w:insideV w:val="single" w:sz="4" w:space="0" w:color="000000"/>
        </w:tblBorders>
        <w:tblCellMar>
          <w:left w:w="70" w:type="dxa"/>
          <w:right w:w="70" w:type="dxa"/>
        </w:tblCellMar>
        <w:tblLook w:val="01E0" w:firstRow="1" w:lastRow="1" w:firstColumn="1" w:lastColumn="1" w:noHBand="0" w:noVBand="0"/>
      </w:tblPr>
      <w:tblGrid>
        <w:gridCol w:w="3086"/>
        <w:gridCol w:w="568"/>
        <w:gridCol w:w="1133"/>
        <w:gridCol w:w="889"/>
        <w:gridCol w:w="816"/>
        <w:gridCol w:w="2156"/>
        <w:gridCol w:w="539"/>
        <w:gridCol w:w="668"/>
      </w:tblGrid>
      <w:tr w:rsidR="00BD26BB" w14:paraId="09FDC93D" w14:textId="77777777" w:rsidTr="00495DC8">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14:paraId="72322D39" w14:textId="77777777" w:rsidR="00BD26BB" w:rsidRDefault="00BD26BB" w:rsidP="00495DC8">
            <w:pPr>
              <w:jc w:val="both"/>
              <w:rPr>
                <w:b/>
                <w:sz w:val="28"/>
              </w:rPr>
            </w:pPr>
            <w:r>
              <w:rPr>
                <w:b/>
                <w:sz w:val="28"/>
              </w:rPr>
              <w:t>B-III – Charakteristika studijního předmětu</w:t>
            </w:r>
          </w:p>
        </w:tc>
      </w:tr>
      <w:tr w:rsidR="00BD26BB" w14:paraId="7F6298DA" w14:textId="77777777" w:rsidTr="00495DC8">
        <w:tc>
          <w:tcPr>
            <w:tcW w:w="3085" w:type="dxa"/>
            <w:tcBorders>
              <w:top w:val="double" w:sz="4" w:space="0" w:color="000000"/>
              <w:left w:val="single" w:sz="4" w:space="0" w:color="000000"/>
              <w:bottom w:val="single" w:sz="4" w:space="0" w:color="000000"/>
              <w:right w:val="single" w:sz="4" w:space="0" w:color="000000"/>
            </w:tcBorders>
            <w:shd w:val="clear" w:color="auto" w:fill="F7CAAC"/>
          </w:tcPr>
          <w:p w14:paraId="681DE16E" w14:textId="77777777" w:rsidR="00BD26BB" w:rsidRDefault="00BD26BB" w:rsidP="00495DC8">
            <w:pPr>
              <w:jc w:val="both"/>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14:paraId="5D5E229C" w14:textId="77777777" w:rsidR="00BD26BB" w:rsidRPr="002D7853" w:rsidRDefault="00BD26BB" w:rsidP="00495DC8">
            <w:pPr>
              <w:jc w:val="both"/>
              <w:rPr>
                <w:b/>
              </w:rPr>
            </w:pPr>
            <w:r w:rsidRPr="002D7853">
              <w:rPr>
                <w:b/>
              </w:rPr>
              <w:t>Dálkový průzkum Země</w:t>
            </w:r>
          </w:p>
        </w:tc>
      </w:tr>
      <w:tr w:rsidR="00BD26BB" w14:paraId="4BEA8E99" w14:textId="77777777" w:rsidTr="00495DC8">
        <w:tc>
          <w:tcPr>
            <w:tcW w:w="3085" w:type="dxa"/>
            <w:tcBorders>
              <w:top w:val="single" w:sz="4" w:space="0" w:color="000000"/>
              <w:left w:val="single" w:sz="4" w:space="0" w:color="000000"/>
              <w:bottom w:val="single" w:sz="4" w:space="0" w:color="000000"/>
              <w:right w:val="single" w:sz="4" w:space="0" w:color="000000"/>
            </w:tcBorders>
            <w:shd w:val="clear" w:color="auto" w:fill="F7CAAC"/>
          </w:tcPr>
          <w:p w14:paraId="048EEFC4" w14:textId="77777777" w:rsidR="00BD26BB" w:rsidRDefault="00BD26BB" w:rsidP="00495DC8">
            <w:pPr>
              <w:jc w:val="both"/>
              <w:rPr>
                <w:b/>
              </w:rPr>
            </w:pPr>
            <w:r>
              <w:rPr>
                <w:b/>
              </w:rPr>
              <w:t>Typ předmětu</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7A90DC62" w14:textId="77777777" w:rsidR="00BD26BB" w:rsidRDefault="00BD26BB" w:rsidP="00495DC8">
            <w:pPr>
              <w:jc w:val="both"/>
            </w:pPr>
            <w:r>
              <w:t>Povinně volitelný</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2263A5EC" w14:textId="77777777" w:rsidR="00BD26BB" w:rsidRDefault="00BD26BB" w:rsidP="00495DC8">
            <w:pPr>
              <w:jc w:val="both"/>
            </w:pPr>
            <w:r>
              <w:rPr>
                <w:b/>
              </w:rPr>
              <w:t>doporučený ročník / semestr</w:t>
            </w:r>
          </w:p>
        </w:tc>
        <w:tc>
          <w:tcPr>
            <w:tcW w:w="668" w:type="dxa"/>
            <w:tcBorders>
              <w:top w:val="single" w:sz="4" w:space="0" w:color="000000"/>
              <w:left w:val="single" w:sz="4" w:space="0" w:color="000000"/>
              <w:bottom w:val="single" w:sz="4" w:space="0" w:color="000000"/>
              <w:right w:val="single" w:sz="4" w:space="0" w:color="000000"/>
            </w:tcBorders>
            <w:shd w:val="clear" w:color="auto" w:fill="auto"/>
          </w:tcPr>
          <w:p w14:paraId="63E10E32" w14:textId="77777777" w:rsidR="00BD26BB" w:rsidRDefault="00BD26BB" w:rsidP="00495DC8">
            <w:pPr>
              <w:jc w:val="both"/>
            </w:pPr>
            <w:r>
              <w:t>3/ZS</w:t>
            </w:r>
          </w:p>
        </w:tc>
      </w:tr>
      <w:tr w:rsidR="00BD26BB" w14:paraId="2074E778" w14:textId="77777777" w:rsidTr="00495DC8">
        <w:tc>
          <w:tcPr>
            <w:tcW w:w="3085" w:type="dxa"/>
            <w:tcBorders>
              <w:top w:val="single" w:sz="4" w:space="0" w:color="000000"/>
              <w:left w:val="single" w:sz="4" w:space="0" w:color="000000"/>
              <w:bottom w:val="single" w:sz="4" w:space="0" w:color="000000"/>
              <w:right w:val="single" w:sz="4" w:space="0" w:color="000000"/>
            </w:tcBorders>
            <w:shd w:val="clear" w:color="auto" w:fill="F7CAAC"/>
          </w:tcPr>
          <w:p w14:paraId="006D55C8" w14:textId="77777777" w:rsidR="00BD26BB" w:rsidRDefault="00BD26BB" w:rsidP="00495DC8">
            <w:pPr>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14:paraId="7D809718" w14:textId="77777777" w:rsidR="00BD26BB" w:rsidRDefault="00BD26BB" w:rsidP="00495DC8">
            <w:pPr>
              <w:jc w:val="both"/>
            </w:pPr>
            <w:r>
              <w:t>28p –28</w:t>
            </w:r>
            <w:ins w:id="1262" w:author="Matyas Adam" w:date="2018-11-16T11:05:00Z">
              <w:r>
                <w:t>s</w:t>
              </w:r>
            </w:ins>
            <w:del w:id="1263" w:author="Matyas Adam" w:date="2018-11-16T11:05:00Z">
              <w:r w:rsidDel="00766055">
                <w:delText>l</w:delText>
              </w:r>
            </w:del>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14:paraId="493171D3" w14:textId="77777777" w:rsidR="00BD26BB" w:rsidRDefault="00BD26BB" w:rsidP="00495DC8">
            <w:pPr>
              <w:jc w:val="both"/>
              <w:rPr>
                <w:b/>
              </w:rPr>
            </w:pPr>
            <w:r>
              <w:rPr>
                <w:b/>
              </w:rPr>
              <w:t xml:space="preserve">hod. </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08E885A5" w14:textId="2A4644D3" w:rsidR="00BD26BB" w:rsidRDefault="00BD26BB" w:rsidP="00495DC8">
            <w:pPr>
              <w:jc w:val="both"/>
            </w:pPr>
            <w:ins w:id="1264" w:author="Matyas Adam" w:date="2018-11-16T11:40:00Z">
              <w:del w:id="1265" w:author="PS" w:date="2018-11-25T14:00:00Z">
                <w:r w:rsidDel="002B7EA6">
                  <w:delText>4</w:delText>
                </w:r>
              </w:del>
            </w:ins>
            <w:ins w:id="1266" w:author="PS" w:date="2018-11-25T14:00:00Z">
              <w:r w:rsidR="002B7EA6">
                <w:t>56</w:t>
              </w:r>
            </w:ins>
            <w:del w:id="1267" w:author="Jiří Lehejček [2]" w:date="2018-11-14T22:32:00Z">
              <w:r w:rsidDel="005B6157">
                <w:delText>56</w:delText>
              </w:r>
            </w:del>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5B5BC42F" w14:textId="77777777" w:rsidR="00BD26BB" w:rsidRDefault="00BD26BB" w:rsidP="00495DC8">
            <w:pPr>
              <w:jc w:val="both"/>
              <w:rPr>
                <w:b/>
              </w:rPr>
            </w:pPr>
            <w:r>
              <w:rPr>
                <w:b/>
              </w:rPr>
              <w:t>kreditů</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6A823695" w14:textId="77777777" w:rsidR="00BD26BB" w:rsidRDefault="00BD26BB" w:rsidP="00495DC8">
            <w:pPr>
              <w:jc w:val="both"/>
            </w:pPr>
            <w:del w:id="1268" w:author="Jiří Lehejček [2]" w:date="2018-11-14T22:24:00Z">
              <w:r w:rsidDel="00491A4B">
                <w:delText>4</w:delText>
              </w:r>
            </w:del>
            <w:ins w:id="1269" w:author="Jiří Lehejček [2]" w:date="2018-11-14T22:24:00Z">
              <w:r>
                <w:t>3</w:t>
              </w:r>
            </w:ins>
          </w:p>
        </w:tc>
      </w:tr>
      <w:tr w:rsidR="00BD26BB" w14:paraId="2F9DF1DC" w14:textId="77777777" w:rsidTr="00495DC8">
        <w:tc>
          <w:tcPr>
            <w:tcW w:w="3085" w:type="dxa"/>
            <w:tcBorders>
              <w:top w:val="single" w:sz="4" w:space="0" w:color="000000"/>
              <w:left w:val="single" w:sz="4" w:space="0" w:color="000000"/>
              <w:bottom w:val="single" w:sz="4" w:space="0" w:color="000000"/>
              <w:right w:val="single" w:sz="4" w:space="0" w:color="000000"/>
            </w:tcBorders>
            <w:shd w:val="clear" w:color="auto" w:fill="F7CAAC"/>
          </w:tcPr>
          <w:p w14:paraId="3FE0AB4E" w14:textId="77777777" w:rsidR="00BD26BB" w:rsidRDefault="00BD26BB" w:rsidP="00495DC8">
            <w:pPr>
              <w:jc w:val="both"/>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29189878" w14:textId="77777777" w:rsidR="00BD26BB" w:rsidRDefault="00BD26BB" w:rsidP="00495DC8">
            <w:pPr>
              <w:jc w:val="both"/>
            </w:pPr>
            <w:ins w:id="1270" w:author="Jiří Lehejček [2]" w:date="2018-11-14T23:08:00Z">
              <w:r>
                <w:rPr>
                  <w:b/>
                </w:rPr>
                <w:t>Prerekvizity:</w:t>
              </w:r>
            </w:ins>
            <w:ins w:id="1271" w:author="Matyas Adam" w:date="2018-11-16T11:47:00Z">
              <w:r>
                <w:rPr>
                  <w:b/>
                </w:rPr>
                <w:t xml:space="preserve"> </w:t>
              </w:r>
            </w:ins>
            <w:del w:id="1272" w:author="Jiří Lehejček [2]" w:date="2018-11-14T23:08:00Z">
              <w:r w:rsidDel="00DE6422">
                <w:delText xml:space="preserve">Absolvování předmětu </w:delText>
              </w:r>
            </w:del>
            <w:r>
              <w:t>Úvod do kartografie</w:t>
            </w:r>
            <w:ins w:id="1273" w:author="Matyas Adam" w:date="2018-11-16T11:47:00Z">
              <w:r>
                <w:t xml:space="preserve">, </w:t>
              </w:r>
            </w:ins>
            <w:del w:id="1274" w:author="Matyas Adam" w:date="2018-11-16T11:47:00Z">
              <w:r w:rsidDel="00A21BA4">
                <w:delText xml:space="preserve"> a </w:delText>
              </w:r>
            </w:del>
            <w:r>
              <w:t>Geographic Information Systems</w:t>
            </w:r>
          </w:p>
        </w:tc>
      </w:tr>
      <w:tr w:rsidR="00BD26BB" w14:paraId="41FDBB32" w14:textId="77777777" w:rsidTr="00495DC8">
        <w:tc>
          <w:tcPr>
            <w:tcW w:w="3085" w:type="dxa"/>
            <w:tcBorders>
              <w:top w:val="single" w:sz="4" w:space="0" w:color="000000"/>
              <w:left w:val="single" w:sz="4" w:space="0" w:color="000000"/>
              <w:bottom w:val="single" w:sz="4" w:space="0" w:color="000000"/>
              <w:right w:val="single" w:sz="4" w:space="0" w:color="000000"/>
            </w:tcBorders>
            <w:shd w:val="clear" w:color="auto" w:fill="F7CAAC"/>
          </w:tcPr>
          <w:p w14:paraId="59545C96" w14:textId="77777777" w:rsidR="00BD26BB" w:rsidRDefault="00BD26BB" w:rsidP="00495DC8">
            <w:pPr>
              <w:jc w:val="both"/>
              <w:rPr>
                <w:b/>
              </w:rPr>
            </w:pPr>
            <w:r>
              <w:rPr>
                <w:b/>
              </w:rPr>
              <w:t>Způsob ověření studijních výsledků</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1470D444" w14:textId="77777777" w:rsidR="00BD26BB" w:rsidRDefault="00BD26BB" w:rsidP="00495DC8">
            <w:pPr>
              <w:jc w:val="both"/>
            </w:pPr>
            <w:r>
              <w:t>Zápočet, zkouška</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478BEC26" w14:textId="77777777" w:rsidR="00BD26BB" w:rsidRDefault="00BD26BB" w:rsidP="00495DC8">
            <w:pPr>
              <w:jc w:val="both"/>
              <w:rPr>
                <w:b/>
              </w:rPr>
            </w:pPr>
            <w:r>
              <w:rPr>
                <w:b/>
              </w:rPr>
              <w:t>Forma výuky</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5CDF0457" w14:textId="77777777" w:rsidR="00BD26BB" w:rsidRDefault="00BD26BB" w:rsidP="00495DC8">
            <w:pPr>
              <w:jc w:val="both"/>
              <w:rPr>
                <w:ins w:id="1275" w:author="PS" w:date="2018-11-25T14:00:00Z"/>
              </w:rPr>
            </w:pPr>
            <w:del w:id="1276" w:author="Matyas Adam" w:date="2018-11-16T11:05:00Z">
              <w:r w:rsidDel="00766055">
                <w:delText>Přednášky, cvičení</w:delText>
              </w:r>
            </w:del>
            <w:ins w:id="1277" w:author="Matyas Adam" w:date="2018-11-16T11:05:00Z">
              <w:del w:id="1278" w:author="PS" w:date="2018-11-25T14:00:00Z">
                <w:r w:rsidDel="002B7EA6">
                  <w:delText>P, S</w:delText>
                </w:r>
              </w:del>
            </w:ins>
            <w:ins w:id="1279" w:author="PS" w:date="2018-11-25T14:00:00Z">
              <w:r w:rsidR="002B7EA6">
                <w:t>přednášky</w:t>
              </w:r>
            </w:ins>
          </w:p>
          <w:p w14:paraId="5DEF5787" w14:textId="57D56721" w:rsidR="002B7EA6" w:rsidRDefault="002B7EA6" w:rsidP="00495DC8">
            <w:pPr>
              <w:jc w:val="both"/>
            </w:pPr>
            <w:ins w:id="1280" w:author="PS" w:date="2018-11-25T14:00:00Z">
              <w:r>
                <w:t>semináře</w:t>
              </w:r>
            </w:ins>
          </w:p>
        </w:tc>
      </w:tr>
      <w:tr w:rsidR="00BD26BB" w14:paraId="644F381A" w14:textId="77777777" w:rsidTr="00495DC8">
        <w:tc>
          <w:tcPr>
            <w:tcW w:w="3085" w:type="dxa"/>
            <w:tcBorders>
              <w:top w:val="single" w:sz="4" w:space="0" w:color="000000"/>
              <w:left w:val="single" w:sz="4" w:space="0" w:color="000000"/>
              <w:bottom w:val="single" w:sz="4" w:space="0" w:color="000000"/>
              <w:right w:val="single" w:sz="4" w:space="0" w:color="000000"/>
            </w:tcBorders>
            <w:shd w:val="clear" w:color="auto" w:fill="F7CAAC"/>
          </w:tcPr>
          <w:p w14:paraId="3E034F3F" w14:textId="72B65485" w:rsidR="00BD26BB" w:rsidRDefault="00BD26BB" w:rsidP="00495DC8">
            <w:pPr>
              <w:jc w:val="both"/>
              <w:rPr>
                <w:b/>
              </w:rPr>
            </w:pPr>
            <w:r>
              <w:rPr>
                <w:b/>
              </w:rPr>
              <w:t>Forma způsobu ověření studijních výsledků a další požadavky na studenta</w:t>
            </w:r>
          </w:p>
        </w:tc>
        <w:tc>
          <w:tcPr>
            <w:tcW w:w="6769" w:type="dxa"/>
            <w:gridSpan w:val="7"/>
            <w:tcBorders>
              <w:top w:val="single" w:sz="4" w:space="0" w:color="000000"/>
              <w:left w:val="single" w:sz="4" w:space="0" w:color="000000"/>
              <w:bottom w:val="double" w:sz="4" w:space="0" w:color="000000"/>
              <w:right w:val="single" w:sz="4" w:space="0" w:color="000000"/>
            </w:tcBorders>
            <w:shd w:val="clear" w:color="auto" w:fill="auto"/>
          </w:tcPr>
          <w:p w14:paraId="2003F4D0" w14:textId="77777777" w:rsidR="00BD26BB" w:rsidDel="00766055" w:rsidRDefault="00BD26BB" w:rsidP="00495DC8">
            <w:pPr>
              <w:jc w:val="both"/>
              <w:rPr>
                <w:del w:id="1281" w:author="Matyas Adam" w:date="2018-11-16T11:06:00Z"/>
              </w:rPr>
            </w:pPr>
            <w:del w:id="1282" w:author="Matyas Adam" w:date="2018-11-16T11:06:00Z">
              <w:r w:rsidDel="00766055">
                <w:delText>Způsob zakončení předmětu – zápočet, zkouška</w:delText>
              </w:r>
            </w:del>
          </w:p>
          <w:p w14:paraId="52D389A2" w14:textId="77777777" w:rsidR="00BD26BB" w:rsidRDefault="00BD26BB" w:rsidP="00495DC8">
            <w:pPr>
              <w:jc w:val="both"/>
              <w:rPr>
                <w:ins w:id="1283" w:author="Matyas Adam" w:date="2018-11-16T11:07:00Z"/>
              </w:rPr>
            </w:pPr>
            <w:r>
              <w:t>Požadavky na zápočet – zpracování průběžných úkolů dle požadavků vyučujícího, 80% aktivní účast na seminářích, ústní/praktické ověření znalostí/dovedností předmětu v rozsahu znalostí přednášek a seminářů.</w:t>
            </w:r>
          </w:p>
          <w:p w14:paraId="1853DCED" w14:textId="77777777" w:rsidR="00BD26BB" w:rsidRDefault="00BD26BB" w:rsidP="00495DC8">
            <w:pPr>
              <w:jc w:val="both"/>
            </w:pPr>
            <w:ins w:id="1284" w:author="Matyas Adam" w:date="2018-11-16T11:07:00Z">
              <w:r>
                <w:t>Úspěšné složení zkoušky.</w:t>
              </w:r>
            </w:ins>
          </w:p>
        </w:tc>
      </w:tr>
      <w:tr w:rsidR="00BD26BB" w14:paraId="76455855" w14:textId="77777777" w:rsidTr="00495DC8">
        <w:trPr>
          <w:trHeight w:val="554"/>
        </w:trPr>
        <w:tc>
          <w:tcPr>
            <w:tcW w:w="9854" w:type="dxa"/>
            <w:gridSpan w:val="8"/>
            <w:tcBorders>
              <w:top w:val="single" w:sz="4" w:space="0" w:color="000000"/>
              <w:left w:val="single" w:sz="4" w:space="0" w:color="000000"/>
              <w:bottom w:val="single" w:sz="4" w:space="0" w:color="000000"/>
              <w:right w:val="single" w:sz="4" w:space="0" w:color="000000"/>
            </w:tcBorders>
            <w:shd w:val="clear" w:color="auto" w:fill="auto"/>
          </w:tcPr>
          <w:p w14:paraId="4E282CA3" w14:textId="77777777" w:rsidR="00BD26BB" w:rsidRDefault="00BD26BB" w:rsidP="00495DC8">
            <w:pPr>
              <w:jc w:val="both"/>
            </w:pPr>
          </w:p>
        </w:tc>
      </w:tr>
      <w:tr w:rsidR="00BD26BB" w14:paraId="57233433" w14:textId="77777777" w:rsidTr="00495DC8">
        <w:trPr>
          <w:trHeight w:val="197"/>
        </w:trPr>
        <w:tc>
          <w:tcPr>
            <w:tcW w:w="3085" w:type="dxa"/>
            <w:tcBorders>
              <w:top w:val="single" w:sz="4" w:space="0" w:color="000000"/>
              <w:left w:val="single" w:sz="4" w:space="0" w:color="000000"/>
              <w:bottom w:val="single" w:sz="4" w:space="0" w:color="000000"/>
              <w:right w:val="single" w:sz="4" w:space="0" w:color="000000"/>
            </w:tcBorders>
            <w:shd w:val="clear" w:color="auto" w:fill="F7CAAC"/>
          </w:tcPr>
          <w:p w14:paraId="5D5A9D07" w14:textId="77777777" w:rsidR="00BD26BB" w:rsidRDefault="00BD26BB" w:rsidP="00495DC8">
            <w:pPr>
              <w:jc w:val="both"/>
              <w:rPr>
                <w:b/>
              </w:rPr>
            </w:pPr>
            <w:r>
              <w:rPr>
                <w:b/>
              </w:rPr>
              <w:t>Garant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784701F6" w14:textId="77777777" w:rsidR="00BD26BB" w:rsidRDefault="00BD26BB" w:rsidP="00495DC8">
            <w:pPr>
              <w:jc w:val="both"/>
            </w:pPr>
            <w:r>
              <w:t>RNDr. Jakub Trojan, MSc,</w:t>
            </w:r>
            <w:ins w:id="1285" w:author="Matyas Adam" w:date="2018-11-17T02:22:00Z">
              <w:r>
                <w:t xml:space="preserve"> MBA,</w:t>
              </w:r>
            </w:ins>
            <w:r>
              <w:t xml:space="preserve"> Ph.D.</w:t>
            </w:r>
          </w:p>
        </w:tc>
      </w:tr>
      <w:tr w:rsidR="00BD26BB" w14:paraId="722BA325" w14:textId="77777777" w:rsidTr="00495DC8">
        <w:trPr>
          <w:trHeight w:val="243"/>
        </w:trPr>
        <w:tc>
          <w:tcPr>
            <w:tcW w:w="3085" w:type="dxa"/>
            <w:tcBorders>
              <w:top w:val="single" w:sz="4" w:space="0" w:color="000000"/>
              <w:left w:val="single" w:sz="4" w:space="0" w:color="000000"/>
              <w:bottom w:val="single" w:sz="4" w:space="0" w:color="000000"/>
              <w:right w:val="single" w:sz="4" w:space="0" w:color="000000"/>
            </w:tcBorders>
            <w:shd w:val="clear" w:color="auto" w:fill="F7CAAC"/>
          </w:tcPr>
          <w:p w14:paraId="7C966FDA" w14:textId="77777777" w:rsidR="00BD26BB" w:rsidRDefault="00BD26BB" w:rsidP="00495DC8">
            <w:pPr>
              <w:jc w:val="both"/>
              <w:rPr>
                <w:b/>
              </w:rPr>
            </w:pPr>
            <w:r>
              <w:rPr>
                <w:b/>
              </w:rPr>
              <w:t>Zapojení garanta do výuky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324DEA8B" w14:textId="77777777" w:rsidR="00BD26BB" w:rsidRDefault="00BD26BB" w:rsidP="00495DC8">
            <w:pPr>
              <w:jc w:val="both"/>
            </w:pPr>
            <w:r w:rsidRPr="00D4222D">
              <w:t xml:space="preserve">Garant stanovuje koncepci předmětu, podílí se na přednáškách v rozsahu </w:t>
            </w:r>
            <w:r>
              <w:t>100</w:t>
            </w:r>
            <w:r w:rsidRPr="00D4222D">
              <w:t xml:space="preserve"> % a dále stanovuje koncepci cvičení a dohlíží na jejich jednotné vedení.</w:t>
            </w:r>
          </w:p>
        </w:tc>
      </w:tr>
      <w:tr w:rsidR="00BD26BB" w14:paraId="4D3B7955" w14:textId="77777777" w:rsidTr="00495DC8">
        <w:tc>
          <w:tcPr>
            <w:tcW w:w="3085" w:type="dxa"/>
            <w:tcBorders>
              <w:top w:val="single" w:sz="4" w:space="0" w:color="000000"/>
              <w:left w:val="single" w:sz="4" w:space="0" w:color="000000"/>
              <w:bottom w:val="single" w:sz="4" w:space="0" w:color="000000"/>
              <w:right w:val="single" w:sz="4" w:space="0" w:color="000000"/>
            </w:tcBorders>
            <w:shd w:val="clear" w:color="auto" w:fill="F7CAAC"/>
          </w:tcPr>
          <w:p w14:paraId="0F1EBBAE" w14:textId="77777777" w:rsidR="00BD26BB" w:rsidRDefault="00BD26BB" w:rsidP="00495DC8">
            <w:pPr>
              <w:jc w:val="both"/>
              <w:rPr>
                <w:b/>
              </w:rPr>
            </w:pPr>
            <w:r>
              <w:rPr>
                <w:b/>
              </w:rPr>
              <w:t>Vyučující</w:t>
            </w:r>
          </w:p>
        </w:tc>
        <w:tc>
          <w:tcPr>
            <w:tcW w:w="6769" w:type="dxa"/>
            <w:gridSpan w:val="7"/>
            <w:tcBorders>
              <w:top w:val="single" w:sz="4" w:space="0" w:color="000000"/>
              <w:left w:val="single" w:sz="4" w:space="0" w:color="000000"/>
              <w:bottom w:val="double" w:sz="4" w:space="0" w:color="000000"/>
              <w:right w:val="single" w:sz="4" w:space="0" w:color="000000"/>
            </w:tcBorders>
            <w:shd w:val="clear" w:color="auto" w:fill="auto"/>
          </w:tcPr>
          <w:p w14:paraId="2912B1CB" w14:textId="77777777" w:rsidR="00BD26BB" w:rsidRDefault="00BD26BB" w:rsidP="00495DC8">
            <w:pPr>
              <w:jc w:val="both"/>
            </w:pPr>
            <w:ins w:id="1286" w:author="Matyas Adam" w:date="2018-11-16T11:08:00Z">
              <w:r>
                <w:t xml:space="preserve">RNDr. Jakub Trojan, MSc, </w:t>
              </w:r>
            </w:ins>
            <w:ins w:id="1287" w:author="Matyas Adam" w:date="2018-11-17T02:22:00Z">
              <w:r>
                <w:t xml:space="preserve">MBA, </w:t>
              </w:r>
            </w:ins>
            <w:ins w:id="1288" w:author="Matyas Adam" w:date="2018-11-16T11:08:00Z">
              <w:r>
                <w:t>Ph.D. – přednášky a laboratoř (100 %)</w:t>
              </w:r>
            </w:ins>
          </w:p>
        </w:tc>
      </w:tr>
      <w:tr w:rsidR="00BD26BB" w14:paraId="160BFD7F" w14:textId="77777777" w:rsidTr="00495DC8">
        <w:trPr>
          <w:trHeight w:val="554"/>
        </w:trPr>
        <w:tc>
          <w:tcPr>
            <w:tcW w:w="9854" w:type="dxa"/>
            <w:gridSpan w:val="8"/>
            <w:tcBorders>
              <w:top w:val="single" w:sz="4" w:space="0" w:color="000000"/>
              <w:left w:val="single" w:sz="4" w:space="0" w:color="000000"/>
              <w:bottom w:val="single" w:sz="4" w:space="0" w:color="000000"/>
              <w:right w:val="single" w:sz="4" w:space="0" w:color="000000"/>
            </w:tcBorders>
            <w:shd w:val="clear" w:color="auto" w:fill="auto"/>
          </w:tcPr>
          <w:p w14:paraId="7DAAA1BE" w14:textId="77777777" w:rsidR="00BD26BB" w:rsidRDefault="00BD26BB" w:rsidP="00495DC8">
            <w:pPr>
              <w:jc w:val="both"/>
            </w:pPr>
            <w:del w:id="1289" w:author="Matyas Adam" w:date="2018-11-16T11:08:00Z">
              <w:r w:rsidDel="00766055">
                <w:delText>RNDr. Jakub Trojan, MSc, Ph.D.</w:delText>
              </w:r>
            </w:del>
            <w:ins w:id="1290" w:author="Jiří Lehejček [2]" w:date="2018-11-14T22:32:00Z">
              <w:del w:id="1291" w:author="Matyas Adam" w:date="2018-11-16T11:08:00Z">
                <w:r w:rsidDel="00766055">
                  <w:delText xml:space="preserve"> – přednášky a laboratoř (100 %)</w:delText>
                </w:r>
              </w:del>
            </w:ins>
          </w:p>
        </w:tc>
      </w:tr>
      <w:tr w:rsidR="00BD26BB" w14:paraId="067EBE68" w14:textId="77777777" w:rsidTr="00495DC8">
        <w:tc>
          <w:tcPr>
            <w:tcW w:w="3085" w:type="dxa"/>
            <w:tcBorders>
              <w:top w:val="single" w:sz="4" w:space="0" w:color="000000"/>
              <w:left w:val="single" w:sz="4" w:space="0" w:color="000000"/>
              <w:bottom w:val="single" w:sz="4" w:space="0" w:color="000000"/>
              <w:right w:val="single" w:sz="4" w:space="0" w:color="000000"/>
            </w:tcBorders>
            <w:shd w:val="clear" w:color="auto" w:fill="F7CAAC"/>
          </w:tcPr>
          <w:p w14:paraId="6508B432" w14:textId="77777777" w:rsidR="00BD26BB" w:rsidRDefault="00BD26BB" w:rsidP="00495DC8">
            <w:pPr>
              <w:jc w:val="both"/>
              <w:rPr>
                <w:b/>
              </w:rPr>
            </w:pPr>
            <w:r>
              <w:rPr>
                <w:b/>
              </w:rPr>
              <w:t>Stručná anotace předmětu</w:t>
            </w:r>
          </w:p>
        </w:tc>
        <w:tc>
          <w:tcPr>
            <w:tcW w:w="6769" w:type="dxa"/>
            <w:gridSpan w:val="7"/>
            <w:tcBorders>
              <w:top w:val="single" w:sz="4" w:space="0" w:color="000000"/>
              <w:left w:val="single" w:sz="4" w:space="0" w:color="000000"/>
              <w:bottom w:val="double" w:sz="4" w:space="0" w:color="000000"/>
              <w:right w:val="single" w:sz="4" w:space="0" w:color="000000"/>
            </w:tcBorders>
            <w:shd w:val="clear" w:color="auto" w:fill="auto"/>
          </w:tcPr>
          <w:p w14:paraId="19F5D1CF" w14:textId="77777777" w:rsidR="00BD26BB" w:rsidRDefault="00BD26BB" w:rsidP="00495DC8">
            <w:pPr>
              <w:jc w:val="both"/>
            </w:pPr>
          </w:p>
        </w:tc>
      </w:tr>
      <w:tr w:rsidR="00BD26BB" w14:paraId="5FBF4A74" w14:textId="77777777" w:rsidTr="00495DC8">
        <w:trPr>
          <w:trHeight w:val="3938"/>
        </w:trPr>
        <w:tc>
          <w:tcPr>
            <w:tcW w:w="9854" w:type="dxa"/>
            <w:gridSpan w:val="8"/>
            <w:tcBorders>
              <w:top w:val="single" w:sz="12" w:space="0" w:color="000000"/>
              <w:left w:val="single" w:sz="4" w:space="0" w:color="000000"/>
              <w:bottom w:val="single" w:sz="12" w:space="0" w:color="000000"/>
              <w:right w:val="single" w:sz="4" w:space="0" w:color="000000"/>
            </w:tcBorders>
            <w:shd w:val="clear" w:color="auto" w:fill="auto"/>
          </w:tcPr>
          <w:p w14:paraId="475B44D8" w14:textId="77777777" w:rsidR="00BD26BB" w:rsidRDefault="00BD26BB" w:rsidP="00495DC8">
            <w:pPr>
              <w:jc w:val="both"/>
            </w:pPr>
            <w:r>
              <w:t>Cílem předmětu je seznámit studenty se základy dálkového průzkumu Země, s klasifikací snímků pořízených prostředky DPZ a jejich interpretací.</w:t>
            </w:r>
          </w:p>
          <w:p w14:paraId="136CDAA1" w14:textId="77777777" w:rsidR="00BD26BB" w:rsidRDefault="00BD26BB" w:rsidP="00495DC8">
            <w:pPr>
              <w:jc w:val="both"/>
            </w:pPr>
          </w:p>
          <w:p w14:paraId="520C02E4" w14:textId="77777777" w:rsidR="00BD26BB" w:rsidRPr="00A70703" w:rsidRDefault="00BD26BB" w:rsidP="00495DC8">
            <w:pPr>
              <w:rPr>
                <w:ins w:id="1292" w:author="Matyas Adam" w:date="2018-11-16T11:21:00Z"/>
                <w:u w:val="single"/>
              </w:rPr>
            </w:pPr>
            <w:ins w:id="1293" w:author="Matyas Adam" w:date="2018-11-16T11:21:00Z">
              <w:r w:rsidRPr="00A70703">
                <w:rPr>
                  <w:u w:val="single"/>
                </w:rPr>
                <w:t>Hlavní témata:</w:t>
              </w:r>
            </w:ins>
          </w:p>
          <w:p w14:paraId="31D7CBB5" w14:textId="77777777" w:rsidR="00BD26BB" w:rsidDel="00F47FE4" w:rsidRDefault="00BD26BB">
            <w:pPr>
              <w:numPr>
                <w:ilvl w:val="0"/>
                <w:numId w:val="67"/>
              </w:numPr>
              <w:jc w:val="both"/>
              <w:rPr>
                <w:del w:id="1294" w:author="Matyas Adam" w:date="2018-11-16T11:21:00Z"/>
              </w:rPr>
              <w:pPrChange w:id="1295" w:author="PS" w:date="2018-11-25T14:01:00Z">
                <w:pPr>
                  <w:numPr>
                    <w:numId w:val="24"/>
                  </w:numPr>
                  <w:tabs>
                    <w:tab w:val="num" w:pos="720"/>
                  </w:tabs>
                  <w:ind w:left="720" w:hanging="360"/>
                  <w:jc w:val="both"/>
                </w:pPr>
              </w:pPrChange>
            </w:pPr>
            <w:del w:id="1296" w:author="Matyas Adam" w:date="2018-11-16T11:21:00Z">
              <w:r w:rsidDel="00F47FE4">
                <w:delText>Témata:</w:delText>
              </w:r>
            </w:del>
          </w:p>
          <w:p w14:paraId="3EAEA14A" w14:textId="0A66DA67" w:rsidR="00BD26BB" w:rsidRDefault="00BD26BB">
            <w:pPr>
              <w:numPr>
                <w:ilvl w:val="0"/>
                <w:numId w:val="67"/>
              </w:numPr>
              <w:jc w:val="both"/>
              <w:pPrChange w:id="1297" w:author="PS" w:date="2018-11-25T14:01:00Z">
                <w:pPr>
                  <w:numPr>
                    <w:numId w:val="24"/>
                  </w:numPr>
                  <w:tabs>
                    <w:tab w:val="num" w:pos="720"/>
                  </w:tabs>
                  <w:ind w:left="720" w:hanging="360"/>
                  <w:jc w:val="both"/>
                </w:pPr>
              </w:pPrChange>
            </w:pPr>
            <w:r>
              <w:t>Úvod do studia dálkového průzkumu Země</w:t>
            </w:r>
            <w:ins w:id="1298" w:author="PS" w:date="2018-11-25T14:11:00Z">
              <w:r w:rsidR="004C48FF">
                <w:t>.</w:t>
              </w:r>
            </w:ins>
          </w:p>
          <w:p w14:paraId="4C6E791C" w14:textId="26D553FF" w:rsidR="00BD26BB" w:rsidRDefault="00BD26BB">
            <w:pPr>
              <w:numPr>
                <w:ilvl w:val="0"/>
                <w:numId w:val="67"/>
              </w:numPr>
              <w:jc w:val="both"/>
              <w:pPrChange w:id="1299" w:author="PS" w:date="2018-11-25T14:01:00Z">
                <w:pPr>
                  <w:numPr>
                    <w:numId w:val="24"/>
                  </w:numPr>
                  <w:tabs>
                    <w:tab w:val="num" w:pos="720"/>
                  </w:tabs>
                  <w:ind w:left="720" w:hanging="360"/>
                  <w:jc w:val="both"/>
                </w:pPr>
              </w:pPrChange>
            </w:pPr>
            <w:r>
              <w:t>Fyzikální podstata DPZ</w:t>
            </w:r>
            <w:ins w:id="1300" w:author="PS" w:date="2018-11-25T14:11:00Z">
              <w:r w:rsidR="004C48FF">
                <w:t>.</w:t>
              </w:r>
            </w:ins>
          </w:p>
          <w:p w14:paraId="45291039" w14:textId="6104286A" w:rsidR="00BD26BB" w:rsidRDefault="00BD26BB">
            <w:pPr>
              <w:numPr>
                <w:ilvl w:val="0"/>
                <w:numId w:val="67"/>
              </w:numPr>
              <w:jc w:val="both"/>
              <w:pPrChange w:id="1301" w:author="PS" w:date="2018-11-25T14:01:00Z">
                <w:pPr>
                  <w:numPr>
                    <w:numId w:val="24"/>
                  </w:numPr>
                  <w:tabs>
                    <w:tab w:val="num" w:pos="720"/>
                  </w:tabs>
                  <w:ind w:left="720" w:hanging="360"/>
                  <w:jc w:val="both"/>
                </w:pPr>
              </w:pPrChange>
            </w:pPr>
            <w:r>
              <w:t>Rozdělení metod DPZ</w:t>
            </w:r>
            <w:ins w:id="1302" w:author="PS" w:date="2018-11-25T14:11:00Z">
              <w:r w:rsidR="004C48FF">
                <w:t>.</w:t>
              </w:r>
            </w:ins>
          </w:p>
          <w:p w14:paraId="53602782" w14:textId="778F4EFC" w:rsidR="00BD26BB" w:rsidRDefault="00BD26BB">
            <w:pPr>
              <w:numPr>
                <w:ilvl w:val="0"/>
                <w:numId w:val="67"/>
              </w:numPr>
              <w:jc w:val="both"/>
              <w:pPrChange w:id="1303" w:author="PS" w:date="2018-11-25T14:01:00Z">
                <w:pPr>
                  <w:numPr>
                    <w:numId w:val="24"/>
                  </w:numPr>
                  <w:tabs>
                    <w:tab w:val="num" w:pos="720"/>
                  </w:tabs>
                  <w:ind w:left="720" w:hanging="360"/>
                  <w:jc w:val="both"/>
                </w:pPr>
              </w:pPrChange>
            </w:pPr>
            <w:r>
              <w:t>Spektrální chování objektů</w:t>
            </w:r>
            <w:ins w:id="1304" w:author="PS" w:date="2018-11-25T14:11:00Z">
              <w:r w:rsidR="004C48FF">
                <w:t>.</w:t>
              </w:r>
            </w:ins>
          </w:p>
          <w:p w14:paraId="2AD88709" w14:textId="4FD609A4" w:rsidR="00BD26BB" w:rsidRDefault="00BD26BB">
            <w:pPr>
              <w:numPr>
                <w:ilvl w:val="0"/>
                <w:numId w:val="67"/>
              </w:numPr>
              <w:jc w:val="both"/>
              <w:pPrChange w:id="1305" w:author="PS" w:date="2018-11-25T14:01:00Z">
                <w:pPr>
                  <w:numPr>
                    <w:numId w:val="24"/>
                  </w:numPr>
                  <w:tabs>
                    <w:tab w:val="num" w:pos="720"/>
                  </w:tabs>
                  <w:ind w:left="720" w:hanging="360"/>
                  <w:jc w:val="both"/>
                </w:pPr>
              </w:pPrChange>
            </w:pPr>
            <w:r>
              <w:t>Letecké snímkování a jejich klasifikace</w:t>
            </w:r>
            <w:ins w:id="1306" w:author="PS" w:date="2018-11-25T14:11:00Z">
              <w:r w:rsidR="004C48FF">
                <w:t>.</w:t>
              </w:r>
            </w:ins>
          </w:p>
          <w:p w14:paraId="4FC131D2" w14:textId="613CA83A" w:rsidR="00BD26BB" w:rsidRDefault="00BD26BB">
            <w:pPr>
              <w:numPr>
                <w:ilvl w:val="0"/>
                <w:numId w:val="67"/>
              </w:numPr>
              <w:jc w:val="both"/>
              <w:pPrChange w:id="1307" w:author="PS" w:date="2018-11-25T14:01:00Z">
                <w:pPr>
                  <w:numPr>
                    <w:numId w:val="24"/>
                  </w:numPr>
                  <w:tabs>
                    <w:tab w:val="num" w:pos="720"/>
                  </w:tabs>
                  <w:ind w:left="720" w:hanging="360"/>
                  <w:jc w:val="both"/>
                </w:pPr>
              </w:pPrChange>
            </w:pPr>
            <w:r>
              <w:t>Družicové snímkování a jejich klasifikace</w:t>
            </w:r>
            <w:ins w:id="1308" w:author="PS" w:date="2018-11-25T14:11:00Z">
              <w:r w:rsidR="004C48FF">
                <w:t>.</w:t>
              </w:r>
            </w:ins>
          </w:p>
          <w:p w14:paraId="41A11F0E" w14:textId="6F0E9621" w:rsidR="00BD26BB" w:rsidRDefault="00BD26BB">
            <w:pPr>
              <w:numPr>
                <w:ilvl w:val="0"/>
                <w:numId w:val="67"/>
              </w:numPr>
              <w:jc w:val="both"/>
              <w:pPrChange w:id="1309" w:author="PS" w:date="2018-11-25T14:01:00Z">
                <w:pPr>
                  <w:numPr>
                    <w:numId w:val="24"/>
                  </w:numPr>
                  <w:tabs>
                    <w:tab w:val="num" w:pos="720"/>
                  </w:tabs>
                  <w:ind w:left="720" w:hanging="360"/>
                  <w:jc w:val="both"/>
                </w:pPr>
              </w:pPrChange>
            </w:pPr>
            <w:r>
              <w:t>Radarové systémy a radarové záznamy</w:t>
            </w:r>
            <w:ins w:id="1310" w:author="PS" w:date="2018-11-25T14:11:00Z">
              <w:r w:rsidR="004C48FF">
                <w:t>.</w:t>
              </w:r>
            </w:ins>
          </w:p>
          <w:p w14:paraId="5D3126CA" w14:textId="1DA260C2" w:rsidR="00BD26BB" w:rsidRDefault="00BD26BB">
            <w:pPr>
              <w:numPr>
                <w:ilvl w:val="0"/>
                <w:numId w:val="67"/>
              </w:numPr>
              <w:jc w:val="both"/>
              <w:pPrChange w:id="1311" w:author="PS" w:date="2018-11-25T14:01:00Z">
                <w:pPr>
                  <w:numPr>
                    <w:numId w:val="24"/>
                  </w:numPr>
                  <w:tabs>
                    <w:tab w:val="num" w:pos="720"/>
                  </w:tabs>
                  <w:ind w:left="720" w:hanging="360"/>
                  <w:jc w:val="both"/>
                </w:pPr>
              </w:pPrChange>
            </w:pPr>
            <w:r>
              <w:t>SW pro DPZ – práce se SW Multispec</w:t>
            </w:r>
            <w:ins w:id="1312" w:author="PS" w:date="2018-11-25T14:11:00Z">
              <w:r w:rsidR="004C48FF">
                <w:t>.</w:t>
              </w:r>
            </w:ins>
          </w:p>
          <w:p w14:paraId="41A9F0E5" w14:textId="7966B42F" w:rsidR="00BD26BB" w:rsidRDefault="00BD26BB">
            <w:pPr>
              <w:numPr>
                <w:ilvl w:val="0"/>
                <w:numId w:val="67"/>
              </w:numPr>
              <w:jc w:val="both"/>
              <w:pPrChange w:id="1313" w:author="PS" w:date="2018-11-25T14:01:00Z">
                <w:pPr>
                  <w:numPr>
                    <w:numId w:val="24"/>
                  </w:numPr>
                  <w:tabs>
                    <w:tab w:val="num" w:pos="720"/>
                  </w:tabs>
                  <w:ind w:left="720" w:hanging="360"/>
                  <w:jc w:val="both"/>
                </w:pPr>
              </w:pPrChange>
            </w:pPr>
            <w:r>
              <w:t>Klasifikace dat – základní, semi-automatické, automatické</w:t>
            </w:r>
            <w:ins w:id="1314" w:author="PS" w:date="2018-11-25T14:12:00Z">
              <w:r w:rsidR="004C48FF">
                <w:t>.</w:t>
              </w:r>
            </w:ins>
          </w:p>
          <w:p w14:paraId="2F8B4F0B" w14:textId="11949FF8" w:rsidR="00BD26BB" w:rsidRDefault="00BD26BB">
            <w:pPr>
              <w:numPr>
                <w:ilvl w:val="0"/>
                <w:numId w:val="67"/>
              </w:numPr>
              <w:jc w:val="both"/>
              <w:pPrChange w:id="1315" w:author="PS" w:date="2018-11-25T14:01:00Z">
                <w:pPr>
                  <w:numPr>
                    <w:numId w:val="24"/>
                  </w:numPr>
                  <w:tabs>
                    <w:tab w:val="num" w:pos="720"/>
                  </w:tabs>
                  <w:ind w:left="720" w:hanging="360"/>
                  <w:jc w:val="both"/>
                </w:pPr>
              </w:pPrChange>
            </w:pPr>
            <w:r>
              <w:t>Tvorba tematických map s využitím dat z</w:t>
            </w:r>
            <w:del w:id="1316" w:author="PS" w:date="2018-11-25T14:12:00Z">
              <w:r w:rsidDel="004C48FF">
                <w:delText xml:space="preserve"> </w:delText>
              </w:r>
            </w:del>
            <w:ins w:id="1317" w:author="PS" w:date="2018-11-25T14:12:00Z">
              <w:r w:rsidR="004C48FF">
                <w:t> </w:t>
              </w:r>
            </w:ins>
            <w:r>
              <w:t>DPZ</w:t>
            </w:r>
            <w:ins w:id="1318" w:author="PS" w:date="2018-11-25T14:12:00Z">
              <w:r w:rsidR="004C48FF">
                <w:t>.</w:t>
              </w:r>
            </w:ins>
          </w:p>
          <w:p w14:paraId="0E642846" w14:textId="0DC9AEE2" w:rsidR="00BD26BB" w:rsidRDefault="00BD26BB">
            <w:pPr>
              <w:numPr>
                <w:ilvl w:val="0"/>
                <w:numId w:val="67"/>
              </w:numPr>
              <w:jc w:val="both"/>
              <w:pPrChange w:id="1319" w:author="PS" w:date="2018-11-25T14:01:00Z">
                <w:pPr>
                  <w:numPr>
                    <w:numId w:val="24"/>
                  </w:numPr>
                  <w:tabs>
                    <w:tab w:val="num" w:pos="720"/>
                  </w:tabs>
                  <w:ind w:left="720" w:hanging="360"/>
                  <w:jc w:val="both"/>
                </w:pPr>
              </w:pPrChange>
            </w:pPr>
            <w:r>
              <w:t>Sledování vývoje využití změn v území z dat DPZ</w:t>
            </w:r>
            <w:ins w:id="1320" w:author="PS" w:date="2018-11-25T14:12:00Z">
              <w:r w:rsidR="004C48FF">
                <w:t>.</w:t>
              </w:r>
            </w:ins>
          </w:p>
          <w:p w14:paraId="3369BFA6" w14:textId="77777777" w:rsidR="00BD26BB" w:rsidRDefault="00BD26BB">
            <w:pPr>
              <w:numPr>
                <w:ilvl w:val="0"/>
                <w:numId w:val="67"/>
              </w:numPr>
              <w:jc w:val="both"/>
              <w:pPrChange w:id="1321" w:author="PS" w:date="2018-11-25T14:01:00Z">
                <w:pPr>
                  <w:numPr>
                    <w:numId w:val="24"/>
                  </w:numPr>
                  <w:tabs>
                    <w:tab w:val="num" w:pos="720"/>
                  </w:tabs>
                  <w:ind w:left="720" w:hanging="360"/>
                  <w:jc w:val="both"/>
                </w:pPr>
              </w:pPrChange>
            </w:pPr>
            <w:r>
              <w:t>Velké projekty DPZ a jejich využití v environmentálních vědách I.</w:t>
            </w:r>
          </w:p>
          <w:p w14:paraId="7AEA224F" w14:textId="77777777" w:rsidR="00BD26BB" w:rsidRDefault="00BD26BB">
            <w:pPr>
              <w:numPr>
                <w:ilvl w:val="0"/>
                <w:numId w:val="67"/>
              </w:numPr>
              <w:jc w:val="both"/>
              <w:pPrChange w:id="1322" w:author="PS" w:date="2018-11-25T14:01:00Z">
                <w:pPr>
                  <w:numPr>
                    <w:numId w:val="24"/>
                  </w:numPr>
                  <w:tabs>
                    <w:tab w:val="num" w:pos="720"/>
                  </w:tabs>
                  <w:ind w:left="720" w:hanging="360"/>
                  <w:jc w:val="both"/>
                </w:pPr>
              </w:pPrChange>
            </w:pPr>
            <w:r>
              <w:t>Velké projekty DPZ a jejich využití v environmentálních vědách II.</w:t>
            </w:r>
          </w:p>
          <w:p w14:paraId="03333D32" w14:textId="0D46DA03" w:rsidR="00BD26BB" w:rsidRDefault="00BD26BB">
            <w:pPr>
              <w:numPr>
                <w:ilvl w:val="0"/>
                <w:numId w:val="67"/>
              </w:numPr>
              <w:jc w:val="both"/>
              <w:pPrChange w:id="1323" w:author="PS" w:date="2018-11-25T14:01:00Z">
                <w:pPr>
                  <w:numPr>
                    <w:numId w:val="24"/>
                  </w:numPr>
                  <w:tabs>
                    <w:tab w:val="num" w:pos="720"/>
                  </w:tabs>
                  <w:ind w:left="720" w:hanging="360"/>
                  <w:jc w:val="both"/>
                </w:pPr>
              </w:pPrChange>
            </w:pPr>
            <w:r>
              <w:t>Využití DPZ v územním plánování</w:t>
            </w:r>
            <w:ins w:id="1324" w:author="PS" w:date="2018-11-25T14:12:00Z">
              <w:r w:rsidR="004C48FF">
                <w:t>.</w:t>
              </w:r>
            </w:ins>
          </w:p>
        </w:tc>
      </w:tr>
      <w:tr w:rsidR="00BD26BB" w14:paraId="53F4ED4D" w14:textId="77777777" w:rsidTr="00495DC8">
        <w:trPr>
          <w:trHeight w:val="265"/>
        </w:trPr>
        <w:tc>
          <w:tcPr>
            <w:tcW w:w="3653" w:type="dxa"/>
            <w:gridSpan w:val="2"/>
            <w:tcBorders>
              <w:top w:val="single" w:sz="4" w:space="0" w:color="000000"/>
              <w:left w:val="single" w:sz="4" w:space="0" w:color="000000"/>
              <w:bottom w:val="single" w:sz="4" w:space="0" w:color="000000"/>
              <w:right w:val="single" w:sz="4" w:space="0" w:color="000000"/>
            </w:tcBorders>
            <w:shd w:val="clear" w:color="auto" w:fill="F7CAAC"/>
          </w:tcPr>
          <w:p w14:paraId="48983330" w14:textId="77777777" w:rsidR="00BD26BB" w:rsidRDefault="00BD26BB" w:rsidP="00495DC8">
            <w:pPr>
              <w:jc w:val="both"/>
            </w:pPr>
            <w:r>
              <w:rPr>
                <w:b/>
              </w:rPr>
              <w:t>Studijní literatura a studijní pomůcky</w:t>
            </w:r>
          </w:p>
        </w:tc>
        <w:tc>
          <w:tcPr>
            <w:tcW w:w="6201" w:type="dxa"/>
            <w:gridSpan w:val="6"/>
            <w:tcBorders>
              <w:top w:val="double" w:sz="4" w:space="0" w:color="000000"/>
              <w:left w:val="single" w:sz="4" w:space="0" w:color="000000"/>
              <w:bottom w:val="double" w:sz="4" w:space="0" w:color="000000"/>
              <w:right w:val="single" w:sz="4" w:space="0" w:color="000000"/>
            </w:tcBorders>
            <w:shd w:val="clear" w:color="auto" w:fill="auto"/>
          </w:tcPr>
          <w:p w14:paraId="11F08A43" w14:textId="77777777" w:rsidR="00BD26BB" w:rsidRDefault="00BD26BB" w:rsidP="00495DC8">
            <w:pPr>
              <w:jc w:val="both"/>
            </w:pPr>
          </w:p>
        </w:tc>
      </w:tr>
      <w:tr w:rsidR="00BD26BB" w14:paraId="6B88B95E" w14:textId="77777777" w:rsidTr="00495DC8">
        <w:trPr>
          <w:trHeight w:val="1497"/>
        </w:trPr>
        <w:tc>
          <w:tcPr>
            <w:tcW w:w="9854" w:type="dxa"/>
            <w:gridSpan w:val="8"/>
            <w:tcBorders>
              <w:top w:val="single" w:sz="4" w:space="0" w:color="000000"/>
              <w:left w:val="single" w:sz="4" w:space="0" w:color="000000"/>
              <w:bottom w:val="single" w:sz="4" w:space="0" w:color="000000"/>
              <w:right w:val="single" w:sz="4" w:space="0" w:color="000000"/>
            </w:tcBorders>
            <w:shd w:val="clear" w:color="auto" w:fill="auto"/>
          </w:tcPr>
          <w:p w14:paraId="76408F51" w14:textId="77777777" w:rsidR="00BD26BB" w:rsidRDefault="00BD26BB">
            <w:pPr>
              <w:ind w:left="322" w:hanging="284"/>
              <w:pPrChange w:id="1325" w:author="Matyas Adam" w:date="2018-11-16T11:23:00Z">
                <w:pPr>
                  <w:pStyle w:val="Odstavecseseznamem"/>
                  <w:numPr>
                    <w:numId w:val="18"/>
                  </w:numPr>
                  <w:ind w:left="1440" w:hanging="360"/>
                  <w:jc w:val="both"/>
                </w:pPr>
              </w:pPrChange>
            </w:pPr>
            <w:r w:rsidRPr="00766055">
              <w:rPr>
                <w:b/>
              </w:rPr>
              <w:t>Povinná</w:t>
            </w:r>
            <w:ins w:id="1326" w:author="Matyas Adam" w:date="2018-11-16T11:25:00Z">
              <w:r>
                <w:rPr>
                  <w:b/>
                </w:rPr>
                <w:t xml:space="preserve"> literatura</w:t>
              </w:r>
            </w:ins>
            <w:ins w:id="1327" w:author="Matyas Adam" w:date="2018-11-16T11:24:00Z">
              <w:r>
                <w:rPr>
                  <w:b/>
                </w:rPr>
                <w:t>:</w:t>
              </w:r>
            </w:ins>
            <w:del w:id="1328" w:author="Matyas Adam" w:date="2018-11-16T11:24:00Z">
              <w:r w:rsidRPr="00766055" w:rsidDel="00645550">
                <w:rPr>
                  <w:b/>
                </w:rPr>
                <w:delText xml:space="preserve"> </w:delText>
              </w:r>
            </w:del>
            <w:del w:id="1329" w:author="Matyas Adam" w:date="2018-11-16T11:12:00Z">
              <w:r w:rsidRPr="00766055" w:rsidDel="00766055">
                <w:rPr>
                  <w:b/>
                </w:rPr>
                <w:delText>literatura</w:delText>
              </w:r>
            </w:del>
          </w:p>
          <w:p w14:paraId="25C7094B" w14:textId="77777777" w:rsidR="00BD26BB" w:rsidRDefault="00BD26BB">
            <w:pPr>
              <w:ind w:left="38"/>
              <w:pPrChange w:id="1330" w:author="PS" w:date="2018-11-25T14:01:00Z">
                <w:pPr>
                  <w:pStyle w:val="Odstavecseseznamem"/>
                  <w:numPr>
                    <w:numId w:val="18"/>
                  </w:numPr>
                  <w:ind w:left="1440" w:hanging="360"/>
                  <w:jc w:val="both"/>
                </w:pPr>
              </w:pPrChange>
            </w:pPr>
            <w:r>
              <w:t xml:space="preserve">GIRI, </w:t>
            </w:r>
            <w:del w:id="1331" w:author="Matyas Adam" w:date="2018-11-16T11:33:00Z">
              <w:r w:rsidDel="009762C9">
                <w:delText xml:space="preserve">Chandra </w:delText>
              </w:r>
            </w:del>
            <w:ins w:id="1332" w:author="Matyas Adam" w:date="2018-11-16T11:33:00Z">
              <w:r>
                <w:t xml:space="preserve">Ch. </w:t>
              </w:r>
            </w:ins>
            <w:r>
              <w:t xml:space="preserve">P. </w:t>
            </w:r>
            <w:r w:rsidRPr="00242C59">
              <w:rPr>
                <w:i/>
                <w:rPrChange w:id="1333" w:author="Matyas Adam" w:date="2018-11-16T11:46:00Z">
                  <w:rPr/>
                </w:rPrChange>
              </w:rPr>
              <w:t>Remote sensing of land use and land cover: principles and applications</w:t>
            </w:r>
            <w:r>
              <w:t>. Boca Raton: CRC Press, 2012, xx, 425 p., [32] p. of plates. Taylor &amp; Francis series in remote sensing applications. ISBN 9781420070750.</w:t>
            </w:r>
          </w:p>
          <w:p w14:paraId="5FBC4741" w14:textId="77777777" w:rsidR="00BD26BB" w:rsidDel="00766055" w:rsidRDefault="00BD26BB">
            <w:pPr>
              <w:ind w:left="38"/>
              <w:rPr>
                <w:del w:id="1334" w:author="Matyas Adam" w:date="2018-11-16T11:12:00Z"/>
              </w:rPr>
              <w:pPrChange w:id="1335" w:author="PS" w:date="2018-11-25T14:01:00Z">
                <w:pPr>
                  <w:pStyle w:val="Odstavecseseznamem"/>
                  <w:numPr>
                    <w:numId w:val="18"/>
                  </w:numPr>
                  <w:ind w:left="1440" w:hanging="360"/>
                  <w:jc w:val="both"/>
                </w:pPr>
              </w:pPrChange>
            </w:pPr>
            <w:r>
              <w:t xml:space="preserve">PROST, G. L. </w:t>
            </w:r>
            <w:r w:rsidRPr="00242C59">
              <w:rPr>
                <w:i/>
                <w:rPrChange w:id="1336" w:author="Matyas Adam" w:date="2018-11-16T11:46:00Z">
                  <w:rPr/>
                </w:rPrChange>
              </w:rPr>
              <w:t>Remote sensing for geoscientists: image analysis and integration</w:t>
            </w:r>
            <w:r>
              <w:t xml:space="preserve">. Third edition. Boca Raton, [Florida]: CRC Press, 2014, 1 online resource. ISBN 9781466561755. Dostupné také z: </w:t>
            </w:r>
            <w:r>
              <w:fldChar w:fldCharType="begin"/>
            </w:r>
            <w:r>
              <w:instrText xml:space="preserve"> HYPERLINK "http://marc.crcnetbase.com/isbn/9781466561755" </w:instrText>
            </w:r>
            <w:r>
              <w:fldChar w:fldCharType="separate"/>
            </w:r>
            <w:r w:rsidRPr="00CE0FC7">
              <w:rPr>
                <w:rStyle w:val="Hypertextovodkaz"/>
              </w:rPr>
              <w:t>http://marc.crcnetbase.com/isbn/9781466561755</w:t>
            </w:r>
            <w:r>
              <w:fldChar w:fldCharType="end"/>
            </w:r>
          </w:p>
          <w:p w14:paraId="55066D9E" w14:textId="77777777" w:rsidR="00BD26BB" w:rsidRDefault="00BD26BB">
            <w:pPr>
              <w:ind w:left="38"/>
              <w:rPr>
                <w:ins w:id="1337" w:author="Matyas Adam" w:date="2018-11-16T11:12:00Z"/>
              </w:rPr>
              <w:pPrChange w:id="1338" w:author="PS" w:date="2018-11-25T14:01:00Z">
                <w:pPr>
                  <w:pStyle w:val="Odstavecseseznamem"/>
                  <w:numPr>
                    <w:numId w:val="18"/>
                  </w:numPr>
                  <w:ind w:left="1440" w:hanging="360"/>
                  <w:jc w:val="both"/>
                </w:pPr>
              </w:pPrChange>
            </w:pPr>
          </w:p>
          <w:p w14:paraId="72A81A8A" w14:textId="77777777" w:rsidR="00BD26BB" w:rsidDel="00766055" w:rsidRDefault="00BD26BB">
            <w:pPr>
              <w:ind w:left="38"/>
              <w:rPr>
                <w:del w:id="1339" w:author="Matyas Adam" w:date="2018-11-16T11:12:00Z"/>
              </w:rPr>
              <w:pPrChange w:id="1340" w:author="PS" w:date="2018-11-25T14:01:00Z">
                <w:pPr>
                  <w:pStyle w:val="Odstavecseseznamem"/>
                  <w:numPr>
                    <w:numId w:val="18"/>
                  </w:numPr>
                  <w:ind w:left="1440" w:hanging="360"/>
                  <w:jc w:val="both"/>
                </w:pPr>
              </w:pPrChange>
            </w:pPr>
            <w:r>
              <w:t xml:space="preserve">TEUNISSEN, </w:t>
            </w:r>
            <w:del w:id="1341" w:author="Matyas Adam" w:date="2018-11-16T11:33:00Z">
              <w:r w:rsidDel="009762C9">
                <w:delText xml:space="preserve">Peter </w:delText>
              </w:r>
            </w:del>
            <w:ins w:id="1342" w:author="Matyas Adam" w:date="2018-11-16T11:33:00Z">
              <w:r>
                <w:t xml:space="preserve">P. </w:t>
              </w:r>
            </w:ins>
            <w:r>
              <w:t>J. G</w:t>
            </w:r>
            <w:del w:id="1343" w:author="Matyas Adam" w:date="2018-11-16T11:33:00Z">
              <w:r w:rsidDel="009762C9">
                <w:delText>. a Oliver</w:delText>
              </w:r>
            </w:del>
            <w:ins w:id="1344" w:author="Matyas Adam" w:date="2018-11-16T11:33:00Z">
              <w:r>
                <w:t>.,</w:t>
              </w:r>
            </w:ins>
            <w:r>
              <w:t xml:space="preserve"> MONTENBRUCK</w:t>
            </w:r>
            <w:ins w:id="1345" w:author="Matyas Adam" w:date="2018-11-16T11:33:00Z">
              <w:r>
                <w:t xml:space="preserve"> O.</w:t>
              </w:r>
            </w:ins>
            <w:del w:id="1346" w:author="Matyas Adam" w:date="2018-11-16T11:33:00Z">
              <w:r w:rsidDel="009762C9">
                <w:delText>.</w:delText>
              </w:r>
            </w:del>
            <w:r>
              <w:t xml:space="preserve"> </w:t>
            </w:r>
            <w:r w:rsidRPr="00242C59">
              <w:rPr>
                <w:i/>
                <w:rPrChange w:id="1347" w:author="Matyas Adam" w:date="2018-11-16T11:46:00Z">
                  <w:rPr/>
                </w:rPrChange>
              </w:rPr>
              <w:t>Springer handbook of global navigation satellite systems.</w:t>
            </w:r>
            <w:r>
              <w:t xml:space="preserve"> Cham: Springer, 2017, xxxii, 1328. Springer handbooks. ISBN 978-3-319-42926-7.</w:t>
            </w:r>
          </w:p>
          <w:p w14:paraId="360F1FA9" w14:textId="77777777" w:rsidR="00BD26BB" w:rsidRDefault="00BD26BB">
            <w:pPr>
              <w:ind w:left="38"/>
              <w:rPr>
                <w:ins w:id="1348" w:author="Matyas Adam" w:date="2018-11-16T11:12:00Z"/>
              </w:rPr>
              <w:pPrChange w:id="1349" w:author="PS" w:date="2018-11-25T14:01:00Z">
                <w:pPr>
                  <w:pStyle w:val="Odstavecseseznamem"/>
                  <w:numPr>
                    <w:numId w:val="18"/>
                  </w:numPr>
                  <w:ind w:left="1440" w:hanging="360"/>
                  <w:jc w:val="both"/>
                </w:pPr>
              </w:pPrChange>
            </w:pPr>
          </w:p>
          <w:p w14:paraId="7D3E7639" w14:textId="77777777" w:rsidR="00BD26BB" w:rsidDel="00766055" w:rsidRDefault="00BD26BB">
            <w:pPr>
              <w:ind w:left="38"/>
              <w:rPr>
                <w:del w:id="1350" w:author="Matyas Adam" w:date="2018-11-16T11:12:00Z"/>
              </w:rPr>
              <w:pPrChange w:id="1351" w:author="PS" w:date="2018-11-25T14:01:00Z">
                <w:pPr>
                  <w:pStyle w:val="Odstavecseseznamem"/>
                  <w:numPr>
                    <w:numId w:val="18"/>
                  </w:numPr>
                  <w:ind w:left="1440" w:hanging="360"/>
                  <w:jc w:val="both"/>
                </w:pPr>
              </w:pPrChange>
            </w:pPr>
            <w:r>
              <w:t>WANG, G</w:t>
            </w:r>
            <w:del w:id="1352" w:author="Matyas Adam" w:date="2018-11-16T11:34:00Z">
              <w:r w:rsidDel="009762C9">
                <w:delText>uangxing</w:delText>
              </w:r>
            </w:del>
            <w:r>
              <w:t>.</w:t>
            </w:r>
            <w:ins w:id="1353" w:author="Matyas Adam" w:date="2018-11-16T11:34:00Z">
              <w:r>
                <w:t>,</w:t>
              </w:r>
            </w:ins>
            <w:del w:id="1354" w:author="Matyas Adam" w:date="2018-11-16T11:34:00Z">
              <w:r w:rsidDel="009762C9">
                <w:delText xml:space="preserve"> a Qihao. </w:delText>
              </w:r>
            </w:del>
            <w:r>
              <w:t>WENG</w:t>
            </w:r>
            <w:ins w:id="1355" w:author="Matyas Adam" w:date="2018-11-16T11:34:00Z">
              <w:r>
                <w:t xml:space="preserve"> Q.</w:t>
              </w:r>
            </w:ins>
            <w:del w:id="1356" w:author="Matyas Adam" w:date="2018-11-16T11:34:00Z">
              <w:r w:rsidDel="009762C9">
                <w:delText>.</w:delText>
              </w:r>
            </w:del>
            <w:r>
              <w:t xml:space="preserve"> </w:t>
            </w:r>
            <w:r w:rsidRPr="00242C59">
              <w:rPr>
                <w:i/>
                <w:rPrChange w:id="1357" w:author="Matyas Adam" w:date="2018-11-16T11:46:00Z">
                  <w:rPr/>
                </w:rPrChange>
              </w:rPr>
              <w:t>Remote sensing of natural resources</w:t>
            </w:r>
            <w:r>
              <w:t>. Boca Raton: CRC Press, 2014, xxiii, 532 p., [24] p. of col. plates. Taylor &amp; Francis series in remote sensing applications. ISBN 9781466556935</w:t>
            </w:r>
            <w:del w:id="1358" w:author="Matyas Adam" w:date="2018-11-16T11:12:00Z">
              <w:r w:rsidDel="00766055">
                <w:delText xml:space="preserve">. </w:delText>
              </w:r>
            </w:del>
          </w:p>
          <w:p w14:paraId="604A751F" w14:textId="77777777" w:rsidR="00BD26BB" w:rsidDel="00766055" w:rsidRDefault="00BD26BB">
            <w:pPr>
              <w:ind w:left="38"/>
              <w:rPr>
                <w:del w:id="1359" w:author="Matyas Adam" w:date="2018-11-16T11:12:00Z"/>
              </w:rPr>
              <w:pPrChange w:id="1360" w:author="PS" w:date="2018-11-25T14:01:00Z">
                <w:pPr>
                  <w:pStyle w:val="Odstavecseseznamem"/>
                  <w:numPr>
                    <w:numId w:val="18"/>
                  </w:numPr>
                  <w:ind w:left="1440" w:hanging="360"/>
                  <w:jc w:val="both"/>
                </w:pPr>
              </w:pPrChange>
            </w:pPr>
            <w:r>
              <w:t xml:space="preserve">WENG, Qihao. Global urban monitoring and assessment through earth observation. Boca Raton, FL: CRC Press/Taylor &amp; Francis Group, 2014, 1 online zdroj (xxii, 412 pages). ISBN 9781466564503. </w:t>
            </w:r>
          </w:p>
          <w:p w14:paraId="237C0F63" w14:textId="77777777" w:rsidR="00BD26BB" w:rsidRDefault="00BD26BB">
            <w:pPr>
              <w:ind w:left="38"/>
              <w:rPr>
                <w:ins w:id="1361" w:author="Matyas Adam" w:date="2018-11-16T11:12:00Z"/>
              </w:rPr>
              <w:pPrChange w:id="1362" w:author="PS" w:date="2018-11-25T14:01:00Z">
                <w:pPr>
                  <w:pStyle w:val="Odstavecseseznamem"/>
                  <w:numPr>
                    <w:numId w:val="18"/>
                  </w:numPr>
                  <w:ind w:left="1440" w:hanging="360"/>
                  <w:jc w:val="both"/>
                </w:pPr>
              </w:pPrChange>
            </w:pPr>
          </w:p>
          <w:p w14:paraId="69671CBC" w14:textId="77777777" w:rsidR="00BD26BB" w:rsidRDefault="00BD26BB">
            <w:pPr>
              <w:ind w:left="38"/>
              <w:rPr>
                <w:ins w:id="1363" w:author="Matyas Adam" w:date="2018-11-16T11:10:00Z"/>
              </w:rPr>
              <w:pPrChange w:id="1364" w:author="PS" w:date="2018-11-25T14:01:00Z">
                <w:pPr>
                  <w:pStyle w:val="Odstavecseseznamem"/>
                  <w:numPr>
                    <w:numId w:val="18"/>
                  </w:numPr>
                  <w:ind w:left="1440" w:hanging="360"/>
                  <w:jc w:val="both"/>
                </w:pPr>
              </w:pPrChange>
            </w:pPr>
            <w:r>
              <w:t>YANG, X</w:t>
            </w:r>
            <w:del w:id="1365" w:author="Matyas Adam" w:date="2018-11-16T11:34:00Z">
              <w:r w:rsidDel="009762C9">
                <w:delText>iaojun</w:delText>
              </w:r>
            </w:del>
            <w:r>
              <w:t>.</w:t>
            </w:r>
            <w:ins w:id="1366" w:author="Matyas Adam" w:date="2018-11-16T11:34:00Z">
              <w:r>
                <w:t xml:space="preserve">, </w:t>
              </w:r>
            </w:ins>
            <w:del w:id="1367" w:author="Matyas Adam" w:date="2018-11-16T11:34:00Z">
              <w:r w:rsidDel="009762C9">
                <w:delText xml:space="preserve"> a Jonathan. </w:delText>
              </w:r>
            </w:del>
            <w:r>
              <w:t>LI</w:t>
            </w:r>
            <w:ins w:id="1368" w:author="Matyas Adam" w:date="2018-11-16T11:34:00Z">
              <w:r>
                <w:t>., J.</w:t>
              </w:r>
            </w:ins>
            <w:del w:id="1369" w:author="Matyas Adam" w:date="2018-11-16T11:34:00Z">
              <w:r w:rsidDel="009762C9">
                <w:delText>.</w:delText>
              </w:r>
            </w:del>
            <w:r>
              <w:t xml:space="preserve"> </w:t>
            </w:r>
            <w:r w:rsidRPr="00242C59">
              <w:rPr>
                <w:i/>
                <w:rPrChange w:id="1370" w:author="Matyas Adam" w:date="2018-11-16T11:46:00Z">
                  <w:rPr/>
                </w:rPrChange>
              </w:rPr>
              <w:t>Advances in mapping from remote sensor imagery: techniques and applications</w:t>
            </w:r>
            <w:r>
              <w:t>. Boca Raton, Fla.: CRC Press, 2013, xvi, 427 p. ISBN 9781439874592.</w:t>
            </w:r>
          </w:p>
          <w:p w14:paraId="33C634FC" w14:textId="77777777" w:rsidR="00BD26BB" w:rsidRPr="00500A0B" w:rsidDel="00645550" w:rsidRDefault="00BD26BB">
            <w:pPr>
              <w:ind w:left="322" w:hanging="284"/>
              <w:rPr>
                <w:del w:id="1371" w:author="Matyas Adam" w:date="2018-11-16T11:23:00Z"/>
              </w:rPr>
              <w:pPrChange w:id="1372" w:author="Matyas Adam" w:date="2018-11-16T11:39:00Z">
                <w:pPr>
                  <w:pStyle w:val="Odstavecseseznamem"/>
                  <w:numPr>
                    <w:numId w:val="18"/>
                  </w:numPr>
                  <w:ind w:left="1440" w:hanging="360"/>
                  <w:jc w:val="both"/>
                </w:pPr>
              </w:pPrChange>
            </w:pPr>
            <w:ins w:id="1373" w:author="Matyas Adam" w:date="2018-11-16T11:10:00Z">
              <w:r w:rsidRPr="001E2AAB">
                <w:rPr>
                  <w:rPrChange w:id="1374" w:author="Matyas Adam" w:date="2018-11-16T11:39:00Z">
                    <w:rPr>
                      <w:rFonts w:ascii="UTB Text" w:hAnsi="UTB Text" w:cs="Arial"/>
                      <w:color w:val="222222"/>
                      <w:sz w:val="19"/>
                      <w:szCs w:val="19"/>
                    </w:rPr>
                  </w:rPrChange>
                </w:rPr>
                <w:t>Materiály dostupné v e-learningovém kurzu předmětu v LMS Moodle na </w:t>
              </w:r>
              <w:r w:rsidRPr="001E2AAB">
                <w:fldChar w:fldCharType="begin"/>
              </w:r>
              <w:r>
                <w:instrText xml:space="preserve"> HYPERLINK "http://vyuka.flkr.utb.cz/" \t "_blank" </w:instrText>
              </w:r>
              <w:r w:rsidRPr="001E2AAB">
                <w:fldChar w:fldCharType="separate"/>
              </w:r>
              <w:r w:rsidRPr="001E2AAB">
                <w:rPr>
                  <w:rPrChange w:id="1375" w:author="Matyas Adam" w:date="2018-11-16T11:39:00Z">
                    <w:rPr>
                      <w:rFonts w:ascii="UTB Text" w:hAnsi="UTB Text" w:cs="Arial"/>
                      <w:sz w:val="19"/>
                      <w:szCs w:val="19"/>
                    </w:rPr>
                  </w:rPrChange>
                </w:rPr>
                <w:t>http://vyuka.flkr.utb.cz</w:t>
              </w:r>
              <w:r w:rsidRPr="001E2AAB">
                <w:rPr>
                  <w:rPrChange w:id="1376" w:author="Matyas Adam" w:date="2018-11-16T11:39:00Z">
                    <w:rPr>
                      <w:rFonts w:ascii="UTB Text" w:hAnsi="UTB Text" w:cs="Arial"/>
                      <w:sz w:val="19"/>
                      <w:szCs w:val="19"/>
                    </w:rPr>
                  </w:rPrChange>
                </w:rPr>
                <w:fldChar w:fldCharType="end"/>
              </w:r>
            </w:ins>
          </w:p>
          <w:p w14:paraId="55EB7579" w14:textId="77777777" w:rsidR="00BD26BB" w:rsidRDefault="00BD26BB">
            <w:pPr>
              <w:autoSpaceDE w:val="0"/>
              <w:autoSpaceDN w:val="0"/>
              <w:adjustRightInd w:val="0"/>
              <w:ind w:left="322" w:hanging="284"/>
              <w:pPrChange w:id="1377" w:author="Matyas Adam" w:date="2018-11-16T11:23:00Z">
                <w:pPr>
                  <w:pStyle w:val="Odstavecseseznamem"/>
                  <w:jc w:val="both"/>
                </w:pPr>
              </w:pPrChange>
            </w:pPr>
          </w:p>
          <w:p w14:paraId="45067933" w14:textId="77777777" w:rsidR="00BD26BB" w:rsidDel="00645550" w:rsidRDefault="00BD26BB">
            <w:pPr>
              <w:ind w:left="322" w:hanging="284"/>
              <w:jc w:val="both"/>
              <w:rPr>
                <w:del w:id="1378" w:author="Matyas Adam" w:date="2018-11-16T11:25:00Z"/>
              </w:rPr>
              <w:pPrChange w:id="1379" w:author="Matyas Adam" w:date="2018-11-16T11:26:00Z">
                <w:pPr>
                  <w:pStyle w:val="Odstavecseseznamem"/>
                  <w:numPr>
                    <w:numId w:val="18"/>
                  </w:numPr>
                  <w:ind w:left="1440" w:hanging="360"/>
                  <w:jc w:val="both"/>
                </w:pPr>
              </w:pPrChange>
            </w:pPr>
            <w:r>
              <w:rPr>
                <w:b/>
              </w:rPr>
              <w:t>Doporučená</w:t>
            </w:r>
            <w:ins w:id="1380" w:author="Matyas Adam" w:date="2018-11-16T11:25:00Z">
              <w:r>
                <w:rPr>
                  <w:b/>
                </w:rPr>
                <w:t xml:space="preserve"> literatura</w:t>
              </w:r>
            </w:ins>
            <w:ins w:id="1381" w:author="Matyas Adam" w:date="2018-11-16T11:24:00Z">
              <w:r>
                <w:rPr>
                  <w:b/>
                </w:rPr>
                <w:t>:</w:t>
              </w:r>
            </w:ins>
            <w:del w:id="1382" w:author="Matyas Adam" w:date="2018-11-16T11:23:00Z">
              <w:r w:rsidDel="00645550">
                <w:rPr>
                  <w:b/>
                </w:rPr>
                <w:delText xml:space="preserve"> literatura</w:delText>
              </w:r>
            </w:del>
          </w:p>
          <w:p w14:paraId="246475FE" w14:textId="77777777" w:rsidR="00BD26BB" w:rsidRDefault="00BD26BB">
            <w:pPr>
              <w:ind w:left="322" w:hanging="284"/>
              <w:jc w:val="both"/>
              <w:rPr>
                <w:ins w:id="1383" w:author="Matyas Adam" w:date="2018-11-16T11:25:00Z"/>
              </w:rPr>
              <w:pPrChange w:id="1384" w:author="Matyas Adam" w:date="2018-11-16T11:26:00Z">
                <w:pPr>
                  <w:jc w:val="both"/>
                </w:pPr>
              </w:pPrChange>
            </w:pPr>
          </w:p>
          <w:p w14:paraId="3D0F4A4B" w14:textId="77777777" w:rsidR="00BD26BB" w:rsidDel="00645550" w:rsidRDefault="00BD26BB">
            <w:pPr>
              <w:ind w:left="38"/>
              <w:rPr>
                <w:del w:id="1385" w:author="Matyas Adam" w:date="2018-11-16T11:25:00Z"/>
              </w:rPr>
              <w:pPrChange w:id="1386" w:author="PS" w:date="2018-11-25T14:01:00Z">
                <w:pPr>
                  <w:pStyle w:val="Odstavecseseznamem"/>
                  <w:numPr>
                    <w:numId w:val="18"/>
                  </w:numPr>
                  <w:ind w:left="1440" w:hanging="360"/>
                  <w:jc w:val="both"/>
                </w:pPr>
              </w:pPrChange>
            </w:pPr>
            <w:r>
              <w:t>ACHARD, F</w:t>
            </w:r>
            <w:del w:id="1387" w:author="Matyas Adam" w:date="2018-11-16T11:35:00Z">
              <w:r w:rsidDel="009762C9">
                <w:delText>rédéric</w:delText>
              </w:r>
            </w:del>
            <w:r>
              <w:t>.</w:t>
            </w:r>
            <w:ins w:id="1388" w:author="Matyas Adam" w:date="2018-11-16T11:35:00Z">
              <w:r>
                <w:t xml:space="preserve">, </w:t>
              </w:r>
            </w:ins>
            <w:del w:id="1389" w:author="Matyas Adam" w:date="2018-11-16T11:35:00Z">
              <w:r w:rsidDel="009762C9">
                <w:delText xml:space="preserve"> a Matthew C. </w:delText>
              </w:r>
            </w:del>
            <w:r>
              <w:t>HANSEN</w:t>
            </w:r>
            <w:ins w:id="1390" w:author="Matyas Adam" w:date="2018-11-16T11:35:00Z">
              <w:r>
                <w:t>, M. C</w:t>
              </w:r>
            </w:ins>
            <w:r>
              <w:t xml:space="preserve">. </w:t>
            </w:r>
            <w:r w:rsidRPr="00242C59">
              <w:rPr>
                <w:i/>
                <w:rPrChange w:id="1391" w:author="Matyas Adam" w:date="2018-11-16T11:46:00Z">
                  <w:rPr/>
                </w:rPrChange>
              </w:rPr>
              <w:t>Global forest monitoring from earth observation</w:t>
            </w:r>
            <w:r>
              <w:t xml:space="preserve">. Boca Raton: CRC Press, 2013, xiv, 330 p., [24] p. of plates. Earth observation of global changes. ISBN 9781466552029. </w:t>
            </w:r>
          </w:p>
          <w:p w14:paraId="0EA201DB" w14:textId="77777777" w:rsidR="00BD26BB" w:rsidRDefault="00BD26BB">
            <w:pPr>
              <w:ind w:left="38"/>
              <w:rPr>
                <w:ins w:id="1392" w:author="Matyas Adam" w:date="2018-11-16T11:25:00Z"/>
              </w:rPr>
              <w:pPrChange w:id="1393" w:author="PS" w:date="2018-11-25T14:01:00Z">
                <w:pPr>
                  <w:pStyle w:val="Odstavecseseznamem"/>
                  <w:numPr>
                    <w:numId w:val="18"/>
                  </w:numPr>
                  <w:ind w:left="1440" w:hanging="360"/>
                  <w:jc w:val="both"/>
                </w:pPr>
              </w:pPrChange>
            </w:pPr>
          </w:p>
          <w:p w14:paraId="782DE388" w14:textId="77777777" w:rsidR="00BD26BB" w:rsidDel="00645550" w:rsidRDefault="00BD26BB">
            <w:pPr>
              <w:ind w:left="38"/>
              <w:rPr>
                <w:del w:id="1394" w:author="Matyas Adam" w:date="2018-11-16T11:25:00Z"/>
              </w:rPr>
              <w:pPrChange w:id="1395" w:author="PS" w:date="2018-11-25T14:01:00Z">
                <w:pPr>
                  <w:pStyle w:val="Odstavecseseznamem"/>
                  <w:numPr>
                    <w:numId w:val="18"/>
                  </w:numPr>
                  <w:ind w:left="1440" w:hanging="360"/>
                  <w:jc w:val="both"/>
                </w:pPr>
              </w:pPrChange>
            </w:pPr>
            <w:r>
              <w:t>AZAB, A</w:t>
            </w:r>
            <w:del w:id="1396" w:author="Matyas Adam" w:date="2018-11-16T11:35:00Z">
              <w:r w:rsidDel="009762C9">
                <w:delText>mel Moustafa</w:delText>
              </w:r>
            </w:del>
            <w:ins w:id="1397" w:author="Matyas Adam" w:date="2018-11-16T11:35:00Z">
              <w:r>
                <w:t>. M</w:t>
              </w:r>
            </w:ins>
            <w:r>
              <w:t xml:space="preserve">. </w:t>
            </w:r>
            <w:r w:rsidRPr="00242C59">
              <w:rPr>
                <w:i/>
                <w:rPrChange w:id="1398" w:author="Matyas Adam" w:date="2018-11-16T11:46:00Z">
                  <w:rPr/>
                </w:rPrChange>
              </w:rPr>
              <w:t>Integrating GIS, remote sensing, and mathematical modelling for surface water quality management in irrigated watersheds</w:t>
            </w:r>
            <w:r>
              <w:t xml:space="preserve">. The Netherlands: CRC Press/Balkema, 2012, xii, 225 p. ISBN 9781466558038. </w:t>
            </w:r>
          </w:p>
          <w:p w14:paraId="137EC25C" w14:textId="77777777" w:rsidR="00BD26BB" w:rsidRDefault="00BD26BB">
            <w:pPr>
              <w:ind w:left="38"/>
              <w:rPr>
                <w:ins w:id="1399" w:author="Matyas Adam" w:date="2018-11-16T11:25:00Z"/>
              </w:rPr>
              <w:pPrChange w:id="1400" w:author="PS" w:date="2018-11-25T14:01:00Z">
                <w:pPr>
                  <w:pStyle w:val="Odstavecseseznamem"/>
                  <w:numPr>
                    <w:numId w:val="18"/>
                  </w:numPr>
                  <w:ind w:left="1440" w:hanging="360"/>
                  <w:jc w:val="both"/>
                </w:pPr>
              </w:pPrChange>
            </w:pPr>
          </w:p>
          <w:p w14:paraId="00F2F0E8" w14:textId="77777777" w:rsidR="00BD26BB" w:rsidDel="00645550" w:rsidRDefault="00BD26BB">
            <w:pPr>
              <w:ind w:left="38"/>
              <w:rPr>
                <w:del w:id="1401" w:author="Matyas Adam" w:date="2018-11-16T11:25:00Z"/>
              </w:rPr>
              <w:pPrChange w:id="1402" w:author="PS" w:date="2018-11-25T14:01:00Z">
                <w:pPr>
                  <w:pStyle w:val="Odstavecseseznamem"/>
                  <w:numPr>
                    <w:numId w:val="18"/>
                  </w:numPr>
                  <w:ind w:left="1440" w:hanging="360"/>
                  <w:jc w:val="both"/>
                </w:pPr>
              </w:pPrChange>
            </w:pPr>
            <w:r>
              <w:t xml:space="preserve">BORDOGNA, </w:t>
            </w:r>
            <w:del w:id="1403" w:author="Matyas Adam" w:date="2018-11-16T11:35:00Z">
              <w:r w:rsidDel="009762C9">
                <w:delText xml:space="preserve">Gloria </w:delText>
              </w:r>
            </w:del>
            <w:ins w:id="1404" w:author="Matyas Adam" w:date="2018-11-16T11:35:00Z">
              <w:r>
                <w:t xml:space="preserve">G., </w:t>
              </w:r>
            </w:ins>
            <w:del w:id="1405" w:author="Matyas Adam" w:date="2018-11-16T11:35:00Z">
              <w:r w:rsidDel="009762C9">
                <w:delText xml:space="preserve">a Paola </w:delText>
              </w:r>
            </w:del>
            <w:r>
              <w:t>CARRARA</w:t>
            </w:r>
            <w:ins w:id="1406" w:author="Matyas Adam" w:date="2018-11-16T11:35:00Z">
              <w:r>
                <w:t xml:space="preserve"> P</w:t>
              </w:r>
            </w:ins>
            <w:r>
              <w:t xml:space="preserve">. </w:t>
            </w:r>
            <w:r w:rsidRPr="00242C59">
              <w:rPr>
                <w:i/>
                <w:rPrChange w:id="1407" w:author="Matyas Adam" w:date="2018-11-16T11:46:00Z">
                  <w:rPr/>
                </w:rPrChange>
              </w:rPr>
              <w:t>Mobile information systems leveraging volunteered geographic information for earth observation.</w:t>
            </w:r>
            <w:r>
              <w:t xml:space="preserve"> Cham: Springer, 2018, xi, 214. Earth systems data and models. ISBN 978-3-319-70877-5.</w:t>
            </w:r>
          </w:p>
          <w:p w14:paraId="0310B194" w14:textId="77777777" w:rsidR="00BD26BB" w:rsidRDefault="00BD26BB">
            <w:pPr>
              <w:ind w:left="38"/>
              <w:rPr>
                <w:ins w:id="1408" w:author="Matyas Adam" w:date="2018-11-16T11:25:00Z"/>
              </w:rPr>
              <w:pPrChange w:id="1409" w:author="PS" w:date="2018-11-25T14:01:00Z">
                <w:pPr>
                  <w:pStyle w:val="Odstavecseseznamem"/>
                  <w:numPr>
                    <w:numId w:val="18"/>
                  </w:numPr>
                  <w:ind w:left="1440" w:hanging="360"/>
                  <w:jc w:val="both"/>
                </w:pPr>
              </w:pPrChange>
            </w:pPr>
          </w:p>
          <w:p w14:paraId="32791E36" w14:textId="77777777" w:rsidR="00BD26BB" w:rsidRDefault="00BD26BB">
            <w:pPr>
              <w:ind w:left="38"/>
              <w:pPrChange w:id="1410" w:author="PS" w:date="2018-11-25T14:01:00Z">
                <w:pPr>
                  <w:pStyle w:val="Odstavecseseznamem"/>
                  <w:numPr>
                    <w:numId w:val="18"/>
                  </w:numPr>
                  <w:ind w:left="1440" w:hanging="360"/>
                  <w:jc w:val="both"/>
                </w:pPr>
              </w:pPrChange>
            </w:pPr>
            <w:r>
              <w:t>MADRY, S</w:t>
            </w:r>
            <w:del w:id="1411" w:author="Matyas Adam" w:date="2018-11-16T11:35:00Z">
              <w:r w:rsidDel="009762C9">
                <w:delText>cott</w:delText>
              </w:r>
            </w:del>
            <w:r>
              <w:t xml:space="preserve">. </w:t>
            </w:r>
            <w:r w:rsidRPr="00242C59">
              <w:rPr>
                <w:i/>
                <w:rPrChange w:id="1412" w:author="Matyas Adam" w:date="2018-11-16T11:46:00Z">
                  <w:rPr/>
                </w:rPrChange>
              </w:rPr>
              <w:t>Space systems for disaster warning, response, and recovery</w:t>
            </w:r>
            <w:r>
              <w:t>. New York: Springer, 2015, xiii, 146. Springer Briefs in space development. ISBN 978-1-4939-1512-5.</w:t>
            </w:r>
          </w:p>
        </w:tc>
      </w:tr>
      <w:tr w:rsidR="00BD26BB" w14:paraId="5DC08D60" w14:textId="77777777" w:rsidTr="00495DC8">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14:paraId="773C4218" w14:textId="77777777" w:rsidR="00BD26BB" w:rsidRDefault="00BD26BB" w:rsidP="00495DC8">
            <w:pPr>
              <w:jc w:val="center"/>
              <w:rPr>
                <w:b/>
              </w:rPr>
            </w:pPr>
            <w:r>
              <w:rPr>
                <w:b/>
              </w:rPr>
              <w:t>Informace ke kombinované nebo distanční formě</w:t>
            </w:r>
          </w:p>
        </w:tc>
      </w:tr>
      <w:tr w:rsidR="00BD26BB" w14:paraId="31F74458" w14:textId="77777777" w:rsidTr="00495DC8">
        <w:tc>
          <w:tcPr>
            <w:tcW w:w="4786" w:type="dxa"/>
            <w:gridSpan w:val="3"/>
            <w:tcBorders>
              <w:top w:val="single" w:sz="2" w:space="0" w:color="000000"/>
              <w:left w:val="single" w:sz="4" w:space="0" w:color="000000"/>
              <w:bottom w:val="single" w:sz="4" w:space="0" w:color="000000"/>
              <w:right w:val="single" w:sz="4" w:space="0" w:color="000000"/>
            </w:tcBorders>
            <w:shd w:val="clear" w:color="auto" w:fill="F7CAAC"/>
          </w:tcPr>
          <w:p w14:paraId="3EFC830D" w14:textId="77777777" w:rsidR="00BD26BB" w:rsidRDefault="00BD26BB" w:rsidP="00495DC8">
            <w:pPr>
              <w:jc w:val="both"/>
            </w:pPr>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14:paraId="783C6821" w14:textId="77777777" w:rsidR="00BD26BB" w:rsidRDefault="00BD26BB" w:rsidP="00495DC8">
            <w:pPr>
              <w:jc w:val="both"/>
            </w:pPr>
          </w:p>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14:paraId="4073B519" w14:textId="77777777" w:rsidR="00BD26BB" w:rsidRDefault="00BD26BB" w:rsidP="00495DC8">
            <w:pPr>
              <w:jc w:val="both"/>
              <w:rPr>
                <w:b/>
              </w:rPr>
            </w:pPr>
            <w:r>
              <w:rPr>
                <w:b/>
              </w:rPr>
              <w:t xml:space="preserve">hodin </w:t>
            </w:r>
          </w:p>
        </w:tc>
      </w:tr>
      <w:tr w:rsidR="00BD26BB" w14:paraId="524A42A9" w14:textId="77777777" w:rsidTr="00495DC8">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14:paraId="7605A9A6" w14:textId="77777777" w:rsidR="00BD26BB" w:rsidRDefault="00BD26BB" w:rsidP="00495DC8">
            <w:pPr>
              <w:jc w:val="both"/>
              <w:rPr>
                <w:b/>
              </w:rPr>
            </w:pPr>
            <w:r>
              <w:rPr>
                <w:b/>
              </w:rPr>
              <w:t>Informace o způsobu kontaktu s vyučujícím</w:t>
            </w:r>
          </w:p>
        </w:tc>
      </w:tr>
      <w:tr w:rsidR="00BD26BB" w14:paraId="4F0341F8" w14:textId="77777777" w:rsidTr="00495DC8">
        <w:trPr>
          <w:trHeight w:val="406"/>
        </w:trPr>
        <w:tc>
          <w:tcPr>
            <w:tcW w:w="9854" w:type="dxa"/>
            <w:gridSpan w:val="8"/>
            <w:tcBorders>
              <w:top w:val="single" w:sz="4" w:space="0" w:color="000000"/>
              <w:left w:val="single" w:sz="4" w:space="0" w:color="000000"/>
              <w:bottom w:val="single" w:sz="4" w:space="0" w:color="000000"/>
              <w:right w:val="single" w:sz="4" w:space="0" w:color="000000"/>
            </w:tcBorders>
            <w:shd w:val="clear" w:color="auto" w:fill="auto"/>
          </w:tcPr>
          <w:p w14:paraId="05EC22E4" w14:textId="77777777" w:rsidR="00BD26BB" w:rsidRDefault="00BD26BB" w:rsidP="00495DC8">
            <w:pPr>
              <w:jc w:val="both"/>
            </w:pPr>
          </w:p>
        </w:tc>
      </w:tr>
    </w:tbl>
    <w:p w14:paraId="4B06A953" w14:textId="77777777" w:rsidR="00BD26BB" w:rsidRDefault="00BD26BB">
      <w:pPr>
        <w:spacing w:after="160" w:line="259" w:lineRule="auto"/>
      </w:pPr>
    </w:p>
    <w:p w14:paraId="599AB403" w14:textId="77777777" w:rsidR="00BD26BB" w:rsidRDefault="00BD26BB">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45692EFA" w14:textId="77777777" w:rsidTr="00495DC8">
        <w:tc>
          <w:tcPr>
            <w:tcW w:w="9855" w:type="dxa"/>
            <w:gridSpan w:val="8"/>
            <w:tcBorders>
              <w:bottom w:val="double" w:sz="4" w:space="0" w:color="auto"/>
            </w:tcBorders>
            <w:shd w:val="clear" w:color="auto" w:fill="BDD6EE"/>
          </w:tcPr>
          <w:p w14:paraId="1EF8AF48" w14:textId="77777777" w:rsidR="00BD26BB" w:rsidRDefault="00BD26BB" w:rsidP="00495DC8">
            <w:pPr>
              <w:jc w:val="both"/>
              <w:rPr>
                <w:b/>
                <w:sz w:val="28"/>
              </w:rPr>
            </w:pPr>
            <w:r>
              <w:br w:type="page"/>
            </w:r>
            <w:r>
              <w:rPr>
                <w:b/>
                <w:sz w:val="28"/>
              </w:rPr>
              <w:t>B-III – Charakteristika studijního předmětu</w:t>
            </w:r>
          </w:p>
        </w:tc>
      </w:tr>
      <w:tr w:rsidR="00BD26BB" w14:paraId="4B7A0109" w14:textId="77777777" w:rsidTr="00495DC8">
        <w:tc>
          <w:tcPr>
            <w:tcW w:w="3086" w:type="dxa"/>
            <w:tcBorders>
              <w:top w:val="double" w:sz="4" w:space="0" w:color="auto"/>
            </w:tcBorders>
            <w:shd w:val="clear" w:color="auto" w:fill="F7CAAC"/>
          </w:tcPr>
          <w:p w14:paraId="6F3C1425" w14:textId="77777777" w:rsidR="00BD26BB" w:rsidRDefault="00BD26BB" w:rsidP="00495DC8">
            <w:pPr>
              <w:jc w:val="both"/>
              <w:rPr>
                <w:b/>
              </w:rPr>
            </w:pPr>
            <w:r>
              <w:rPr>
                <w:b/>
              </w:rPr>
              <w:t>Název studijního předmětu</w:t>
            </w:r>
          </w:p>
        </w:tc>
        <w:tc>
          <w:tcPr>
            <w:tcW w:w="6769" w:type="dxa"/>
            <w:gridSpan w:val="7"/>
            <w:tcBorders>
              <w:top w:val="double" w:sz="4" w:space="0" w:color="auto"/>
            </w:tcBorders>
          </w:tcPr>
          <w:p w14:paraId="6EDDBBC9" w14:textId="77777777" w:rsidR="00BD26BB" w:rsidRPr="002D7853" w:rsidRDefault="00BD26BB" w:rsidP="00495DC8">
            <w:pPr>
              <w:jc w:val="both"/>
              <w:rPr>
                <w:b/>
              </w:rPr>
            </w:pPr>
            <w:r w:rsidRPr="002D7853">
              <w:rPr>
                <w:b/>
              </w:rPr>
              <w:t>Dějiny environmentálního myšlení</w:t>
            </w:r>
          </w:p>
        </w:tc>
      </w:tr>
      <w:tr w:rsidR="00BD26BB" w14:paraId="43DDD39C" w14:textId="77777777" w:rsidTr="00495DC8">
        <w:tc>
          <w:tcPr>
            <w:tcW w:w="3086" w:type="dxa"/>
            <w:shd w:val="clear" w:color="auto" w:fill="F7CAAC"/>
          </w:tcPr>
          <w:p w14:paraId="22868938" w14:textId="77777777" w:rsidR="00BD26BB" w:rsidRDefault="00BD26BB" w:rsidP="00495DC8">
            <w:pPr>
              <w:jc w:val="both"/>
              <w:rPr>
                <w:b/>
              </w:rPr>
            </w:pPr>
            <w:r>
              <w:rPr>
                <w:b/>
              </w:rPr>
              <w:t>Typ předmětu</w:t>
            </w:r>
          </w:p>
        </w:tc>
        <w:tc>
          <w:tcPr>
            <w:tcW w:w="3406" w:type="dxa"/>
            <w:gridSpan w:val="4"/>
          </w:tcPr>
          <w:p w14:paraId="1E4ADFBE" w14:textId="77777777" w:rsidR="00BD26BB" w:rsidRPr="005F2CFE" w:rsidRDefault="00BD26BB" w:rsidP="00495DC8">
            <w:pPr>
              <w:pStyle w:val="FormtovanvHTML"/>
              <w:shd w:val="clear" w:color="auto" w:fill="FFFFFF"/>
              <w:rPr>
                <w:rFonts w:ascii="Times New Roman" w:hAnsi="Times New Roman"/>
                <w:color w:val="000000"/>
              </w:rPr>
            </w:pPr>
            <w:r>
              <w:rPr>
                <w:rFonts w:ascii="Times New Roman" w:hAnsi="Times New Roman"/>
              </w:rPr>
              <w:t>Povinně volitelný</w:t>
            </w:r>
          </w:p>
        </w:tc>
        <w:tc>
          <w:tcPr>
            <w:tcW w:w="2695" w:type="dxa"/>
            <w:gridSpan w:val="2"/>
            <w:shd w:val="clear" w:color="auto" w:fill="F7CAAC"/>
          </w:tcPr>
          <w:p w14:paraId="397650EB" w14:textId="77777777" w:rsidR="00BD26BB" w:rsidRDefault="00BD26BB" w:rsidP="00495DC8">
            <w:pPr>
              <w:jc w:val="both"/>
            </w:pPr>
            <w:r>
              <w:rPr>
                <w:b/>
              </w:rPr>
              <w:t>doporučený ročník / semestr</w:t>
            </w:r>
          </w:p>
        </w:tc>
        <w:tc>
          <w:tcPr>
            <w:tcW w:w="668" w:type="dxa"/>
          </w:tcPr>
          <w:p w14:paraId="0B0B197F" w14:textId="77777777" w:rsidR="00BD26BB" w:rsidRDefault="00BD26BB" w:rsidP="00495DC8">
            <w:pPr>
              <w:jc w:val="both"/>
            </w:pPr>
            <w:r>
              <w:t>1/LS</w:t>
            </w:r>
          </w:p>
        </w:tc>
      </w:tr>
      <w:tr w:rsidR="00BD26BB" w14:paraId="0C75C236" w14:textId="77777777" w:rsidTr="00495DC8">
        <w:tc>
          <w:tcPr>
            <w:tcW w:w="3086" w:type="dxa"/>
            <w:shd w:val="clear" w:color="auto" w:fill="F7CAAC"/>
          </w:tcPr>
          <w:p w14:paraId="300BE389" w14:textId="77777777" w:rsidR="00BD26BB" w:rsidRDefault="00BD26BB" w:rsidP="00495DC8">
            <w:pPr>
              <w:jc w:val="both"/>
              <w:rPr>
                <w:b/>
              </w:rPr>
            </w:pPr>
            <w:r>
              <w:rPr>
                <w:b/>
              </w:rPr>
              <w:t>Rozsah studijního předmětu</w:t>
            </w:r>
          </w:p>
        </w:tc>
        <w:tc>
          <w:tcPr>
            <w:tcW w:w="1701" w:type="dxa"/>
            <w:gridSpan w:val="2"/>
          </w:tcPr>
          <w:p w14:paraId="5324CCC5" w14:textId="77777777" w:rsidR="00BD26BB" w:rsidRDefault="00BD26BB" w:rsidP="00495DC8">
            <w:pPr>
              <w:jc w:val="both"/>
            </w:pPr>
            <w:r>
              <w:t xml:space="preserve">28p – 14s </w:t>
            </w:r>
          </w:p>
        </w:tc>
        <w:tc>
          <w:tcPr>
            <w:tcW w:w="889" w:type="dxa"/>
            <w:shd w:val="clear" w:color="auto" w:fill="F7CAAC"/>
          </w:tcPr>
          <w:p w14:paraId="45D07EC7" w14:textId="77777777" w:rsidR="00BD26BB" w:rsidRDefault="00BD26BB" w:rsidP="00495DC8">
            <w:pPr>
              <w:jc w:val="both"/>
              <w:rPr>
                <w:b/>
              </w:rPr>
            </w:pPr>
            <w:r>
              <w:rPr>
                <w:b/>
              </w:rPr>
              <w:t xml:space="preserve">hod. </w:t>
            </w:r>
          </w:p>
        </w:tc>
        <w:tc>
          <w:tcPr>
            <w:tcW w:w="816" w:type="dxa"/>
          </w:tcPr>
          <w:p w14:paraId="6A9C70A2" w14:textId="5D4629BA" w:rsidR="00BD26BB" w:rsidRDefault="00BD26BB" w:rsidP="00495DC8">
            <w:pPr>
              <w:jc w:val="both"/>
            </w:pPr>
            <w:del w:id="1413" w:author="Matyas Adam" w:date="2018-11-16T11:40:00Z">
              <w:r w:rsidDel="00490DEA">
                <w:delText>42</w:delText>
              </w:r>
            </w:del>
            <w:ins w:id="1414" w:author="Matyas Adam" w:date="2018-11-16T11:40:00Z">
              <w:del w:id="1415" w:author="PS" w:date="2018-11-25T14:01:00Z">
                <w:r w:rsidDel="002B7EA6">
                  <w:delText>3</w:delText>
                </w:r>
              </w:del>
            </w:ins>
            <w:ins w:id="1416" w:author="PS" w:date="2018-11-25T14:01:00Z">
              <w:r w:rsidR="002B7EA6">
                <w:t>42</w:t>
              </w:r>
            </w:ins>
          </w:p>
        </w:tc>
        <w:tc>
          <w:tcPr>
            <w:tcW w:w="2156" w:type="dxa"/>
            <w:shd w:val="clear" w:color="auto" w:fill="F7CAAC"/>
          </w:tcPr>
          <w:p w14:paraId="0E99D69D" w14:textId="77777777" w:rsidR="00BD26BB" w:rsidRDefault="00BD26BB" w:rsidP="00495DC8">
            <w:pPr>
              <w:jc w:val="both"/>
              <w:rPr>
                <w:b/>
              </w:rPr>
            </w:pPr>
            <w:r>
              <w:rPr>
                <w:b/>
              </w:rPr>
              <w:t>kreditů</w:t>
            </w:r>
          </w:p>
        </w:tc>
        <w:tc>
          <w:tcPr>
            <w:tcW w:w="1207" w:type="dxa"/>
            <w:gridSpan w:val="2"/>
          </w:tcPr>
          <w:p w14:paraId="3ECAFDC2" w14:textId="77777777" w:rsidR="00BD26BB" w:rsidRDefault="00BD26BB" w:rsidP="00495DC8">
            <w:pPr>
              <w:jc w:val="both"/>
            </w:pPr>
            <w:r>
              <w:t>3</w:t>
            </w:r>
          </w:p>
        </w:tc>
      </w:tr>
      <w:tr w:rsidR="00BD26BB" w14:paraId="77E0CA79" w14:textId="77777777" w:rsidTr="00495DC8">
        <w:tc>
          <w:tcPr>
            <w:tcW w:w="3086" w:type="dxa"/>
            <w:shd w:val="clear" w:color="auto" w:fill="F7CAAC"/>
          </w:tcPr>
          <w:p w14:paraId="1CA85714" w14:textId="77777777" w:rsidR="00BD26BB" w:rsidRDefault="00BD26BB" w:rsidP="00495DC8">
            <w:pPr>
              <w:jc w:val="both"/>
              <w:rPr>
                <w:b/>
                <w:sz w:val="22"/>
              </w:rPr>
            </w:pPr>
            <w:r>
              <w:rPr>
                <w:b/>
              </w:rPr>
              <w:t>Prerekvizity, korekvizity, ekvivalence</w:t>
            </w:r>
          </w:p>
        </w:tc>
        <w:tc>
          <w:tcPr>
            <w:tcW w:w="6769" w:type="dxa"/>
            <w:gridSpan w:val="7"/>
          </w:tcPr>
          <w:p w14:paraId="01215C5B" w14:textId="77777777" w:rsidR="00BD26BB" w:rsidRDefault="00BD26BB" w:rsidP="00495DC8">
            <w:pPr>
              <w:jc w:val="both"/>
            </w:pPr>
          </w:p>
        </w:tc>
      </w:tr>
      <w:tr w:rsidR="00BD26BB" w14:paraId="5FAA9D25" w14:textId="77777777" w:rsidTr="00495DC8">
        <w:tc>
          <w:tcPr>
            <w:tcW w:w="3086" w:type="dxa"/>
            <w:shd w:val="clear" w:color="auto" w:fill="F7CAAC"/>
          </w:tcPr>
          <w:p w14:paraId="05C485BD" w14:textId="77777777" w:rsidR="00BD26BB" w:rsidRDefault="00BD26BB" w:rsidP="00495DC8">
            <w:pPr>
              <w:jc w:val="both"/>
              <w:rPr>
                <w:b/>
              </w:rPr>
            </w:pPr>
            <w:r>
              <w:rPr>
                <w:b/>
              </w:rPr>
              <w:t>Způsob ověření studijních výsledků</w:t>
            </w:r>
          </w:p>
        </w:tc>
        <w:tc>
          <w:tcPr>
            <w:tcW w:w="3406" w:type="dxa"/>
            <w:gridSpan w:val="4"/>
          </w:tcPr>
          <w:p w14:paraId="5F4B5363" w14:textId="77777777" w:rsidR="00BD26BB" w:rsidRPr="00164753" w:rsidRDefault="00BD26BB" w:rsidP="00495DC8">
            <w:pPr>
              <w:jc w:val="both"/>
            </w:pPr>
            <w:r>
              <w:rPr>
                <w:rFonts w:eastAsia="SimSun"/>
                <w:lang w:eastAsia="zh-CN" w:bidi="hi-IN"/>
              </w:rPr>
              <w:t>Zápočet, zkouška</w:t>
            </w:r>
          </w:p>
        </w:tc>
        <w:tc>
          <w:tcPr>
            <w:tcW w:w="2156" w:type="dxa"/>
            <w:shd w:val="clear" w:color="auto" w:fill="F7CAAC"/>
          </w:tcPr>
          <w:p w14:paraId="67CAF1DA" w14:textId="77777777" w:rsidR="00BD26BB" w:rsidRDefault="00BD26BB" w:rsidP="00495DC8">
            <w:pPr>
              <w:jc w:val="both"/>
              <w:rPr>
                <w:b/>
              </w:rPr>
            </w:pPr>
            <w:r>
              <w:rPr>
                <w:b/>
              </w:rPr>
              <w:t>Forma výuky</w:t>
            </w:r>
          </w:p>
        </w:tc>
        <w:tc>
          <w:tcPr>
            <w:tcW w:w="1207" w:type="dxa"/>
            <w:gridSpan w:val="2"/>
          </w:tcPr>
          <w:p w14:paraId="30AE0095" w14:textId="77777777" w:rsidR="00BD26BB" w:rsidRDefault="00BD26BB" w:rsidP="00495DC8">
            <w:pPr>
              <w:jc w:val="both"/>
              <w:rPr>
                <w:ins w:id="1417" w:author="PS" w:date="2018-11-25T14:04:00Z"/>
              </w:rPr>
            </w:pPr>
            <w:del w:id="1418" w:author="Matyas Adam" w:date="2018-11-16T11:26:00Z">
              <w:r w:rsidDel="00645550">
                <w:delText>Přednáška, seminář</w:delText>
              </w:r>
            </w:del>
            <w:ins w:id="1419" w:author="Matyas Adam" w:date="2018-11-16T11:26:00Z">
              <w:del w:id="1420" w:author="PS" w:date="2018-11-25T14:04:00Z">
                <w:r w:rsidDel="002B7EA6">
                  <w:delText>P, S</w:delText>
                </w:r>
              </w:del>
            </w:ins>
            <w:ins w:id="1421" w:author="PS" w:date="2018-11-25T14:04:00Z">
              <w:r w:rsidR="002B7EA6">
                <w:t>přenášky</w:t>
              </w:r>
            </w:ins>
          </w:p>
          <w:p w14:paraId="6FAD1FD2" w14:textId="5CFAC3A3" w:rsidR="002B7EA6" w:rsidRDefault="002B7EA6" w:rsidP="00495DC8">
            <w:pPr>
              <w:jc w:val="both"/>
            </w:pPr>
            <w:ins w:id="1422" w:author="PS" w:date="2018-11-25T14:05:00Z">
              <w:r>
                <w:t>semináře</w:t>
              </w:r>
            </w:ins>
          </w:p>
        </w:tc>
      </w:tr>
      <w:tr w:rsidR="00BD26BB" w14:paraId="2CA946B9" w14:textId="77777777" w:rsidTr="00495DC8">
        <w:tc>
          <w:tcPr>
            <w:tcW w:w="3086" w:type="dxa"/>
            <w:shd w:val="clear" w:color="auto" w:fill="F7CAAC"/>
          </w:tcPr>
          <w:p w14:paraId="2F5B76F9" w14:textId="1E59255B" w:rsidR="00BD26BB" w:rsidRDefault="00BD26BB" w:rsidP="00495DC8">
            <w:pPr>
              <w:jc w:val="both"/>
              <w:rPr>
                <w:b/>
              </w:rPr>
            </w:pPr>
            <w:r>
              <w:rPr>
                <w:b/>
              </w:rPr>
              <w:t>Forma způsobu ověření studijních výsledků a další požadavky na studenta</w:t>
            </w:r>
          </w:p>
        </w:tc>
        <w:tc>
          <w:tcPr>
            <w:tcW w:w="6769" w:type="dxa"/>
            <w:gridSpan w:val="7"/>
            <w:tcBorders>
              <w:bottom w:val="nil"/>
            </w:tcBorders>
          </w:tcPr>
          <w:p w14:paraId="62F002D3" w14:textId="77777777" w:rsidR="00BD26BB" w:rsidRDefault="00BD26BB" w:rsidP="00495DC8">
            <w:pPr>
              <w:jc w:val="both"/>
            </w:pPr>
            <w:ins w:id="1423" w:author="Matyas Adam" w:date="2018-11-16T11:26:00Z">
              <w:r>
                <w:t xml:space="preserve">Podmínkou získání zápočtu je účast na seminářích (max. 2 absence), absolvování dvou průběžných testů (s průměrným výsledkem min 60%) a </w:t>
              </w:r>
              <w:r w:rsidRPr="002107F1">
                <w:t>zprac</w:t>
              </w:r>
              <w:r>
                <w:t>ování</w:t>
              </w:r>
              <w:r w:rsidRPr="002107F1">
                <w:t xml:space="preserve"> esej</w:t>
              </w:r>
              <w:r>
                <w:t>e</w:t>
              </w:r>
              <w:r w:rsidRPr="002107F1">
                <w:t xml:space="preserve"> na téma environmentálního myšlení podle konkrétního titulu.</w:t>
              </w:r>
            </w:ins>
          </w:p>
        </w:tc>
      </w:tr>
      <w:tr w:rsidR="00BD26BB" w14:paraId="4139E648" w14:textId="77777777" w:rsidTr="00495DC8">
        <w:trPr>
          <w:trHeight w:val="554"/>
        </w:trPr>
        <w:tc>
          <w:tcPr>
            <w:tcW w:w="9855" w:type="dxa"/>
            <w:gridSpan w:val="8"/>
            <w:tcBorders>
              <w:top w:val="nil"/>
            </w:tcBorders>
          </w:tcPr>
          <w:p w14:paraId="750AFA86" w14:textId="77777777" w:rsidR="00BD26BB" w:rsidRDefault="00BD26BB" w:rsidP="00495DC8">
            <w:pPr>
              <w:jc w:val="both"/>
            </w:pPr>
            <w:del w:id="1424" w:author="Matyas Adam" w:date="2018-11-16T11:26:00Z">
              <w:r w:rsidDel="00645550">
                <w:delText xml:space="preserve">Podmínkou získání zápočtu je účast na seminářích (max 2 absence), absolvonání dvou průběžných testů (s průměrným výsledkem min 60%) a </w:delText>
              </w:r>
              <w:r w:rsidRPr="002107F1" w:rsidDel="00645550">
                <w:delText>zprac</w:delText>
              </w:r>
              <w:r w:rsidDel="00645550">
                <w:delText>ování</w:delText>
              </w:r>
              <w:r w:rsidRPr="002107F1" w:rsidDel="00645550">
                <w:delText xml:space="preserve"> esej</w:delText>
              </w:r>
              <w:r w:rsidDel="00645550">
                <w:delText>e</w:delText>
              </w:r>
              <w:r w:rsidRPr="002107F1" w:rsidDel="00645550">
                <w:delText xml:space="preserve"> na téma environmentálního myšlení podle konkrétního titulu.</w:delText>
              </w:r>
            </w:del>
          </w:p>
        </w:tc>
      </w:tr>
      <w:tr w:rsidR="00BD26BB" w14:paraId="10D93649" w14:textId="77777777" w:rsidTr="00495DC8">
        <w:trPr>
          <w:trHeight w:val="197"/>
        </w:trPr>
        <w:tc>
          <w:tcPr>
            <w:tcW w:w="3086" w:type="dxa"/>
            <w:tcBorders>
              <w:top w:val="nil"/>
            </w:tcBorders>
            <w:shd w:val="clear" w:color="auto" w:fill="F7CAAC"/>
          </w:tcPr>
          <w:p w14:paraId="65443EE2" w14:textId="77777777" w:rsidR="00BD26BB" w:rsidRDefault="00BD26BB" w:rsidP="00495DC8">
            <w:pPr>
              <w:jc w:val="both"/>
              <w:rPr>
                <w:b/>
              </w:rPr>
            </w:pPr>
            <w:r>
              <w:rPr>
                <w:b/>
              </w:rPr>
              <w:t>Garant předmětu</w:t>
            </w:r>
          </w:p>
        </w:tc>
        <w:tc>
          <w:tcPr>
            <w:tcW w:w="6769" w:type="dxa"/>
            <w:gridSpan w:val="7"/>
            <w:tcBorders>
              <w:top w:val="nil"/>
            </w:tcBorders>
          </w:tcPr>
          <w:p w14:paraId="062D3F12" w14:textId="77777777" w:rsidR="00BD26BB" w:rsidRPr="004158DD" w:rsidRDefault="00BD26BB" w:rsidP="00495DC8">
            <w:pPr>
              <w:pStyle w:val="FormtovanvHTML"/>
              <w:shd w:val="clear" w:color="auto" w:fill="FFFFFF"/>
              <w:rPr>
                <w:rFonts w:ascii="Times New Roman" w:hAnsi="Times New Roman"/>
                <w:color w:val="000000"/>
              </w:rPr>
            </w:pPr>
            <w:del w:id="1425" w:author="Matyas Adam" w:date="2018-11-17T00:30:00Z">
              <w:r w:rsidRPr="00511F48" w:rsidDel="004B4E44">
                <w:rPr>
                  <w:rFonts w:ascii="Times New Roman" w:hAnsi="Times New Roman"/>
                </w:rPr>
                <w:delText>P</w:delText>
              </w:r>
            </w:del>
            <w:ins w:id="1426" w:author="Matyas Adam" w:date="2018-11-17T00:30:00Z">
              <w:r>
                <w:rPr>
                  <w:rFonts w:ascii="Times New Roman" w:hAnsi="Times New Roman"/>
                </w:rPr>
                <w:t>p</w:t>
              </w:r>
            </w:ins>
            <w:r w:rsidRPr="00511F48">
              <w:rPr>
                <w:rFonts w:ascii="Times New Roman" w:hAnsi="Times New Roman"/>
              </w:rPr>
              <w:t xml:space="preserve">rof. RNDr. </w:t>
            </w:r>
            <w:del w:id="1427" w:author="Matyas Adam" w:date="2018-11-17T00:30:00Z">
              <w:r w:rsidRPr="00511F48" w:rsidDel="004B4E44">
                <w:rPr>
                  <w:rFonts w:ascii="Times New Roman" w:hAnsi="Times New Roman"/>
                </w:rPr>
                <w:delText xml:space="preserve">et Mgr. </w:delText>
              </w:r>
            </w:del>
            <w:r w:rsidRPr="00511F48">
              <w:rPr>
                <w:rFonts w:ascii="Times New Roman" w:hAnsi="Times New Roman"/>
              </w:rPr>
              <w:t>Peter Chrastina, Ph.D.</w:t>
            </w:r>
          </w:p>
        </w:tc>
      </w:tr>
      <w:tr w:rsidR="00BD26BB" w14:paraId="113C7611" w14:textId="77777777" w:rsidTr="00495DC8">
        <w:trPr>
          <w:trHeight w:val="243"/>
        </w:trPr>
        <w:tc>
          <w:tcPr>
            <w:tcW w:w="3086" w:type="dxa"/>
            <w:tcBorders>
              <w:top w:val="nil"/>
            </w:tcBorders>
            <w:shd w:val="clear" w:color="auto" w:fill="F7CAAC"/>
          </w:tcPr>
          <w:p w14:paraId="78045074" w14:textId="77777777" w:rsidR="00BD26BB" w:rsidRDefault="00BD26BB" w:rsidP="00495DC8">
            <w:pPr>
              <w:jc w:val="both"/>
              <w:rPr>
                <w:b/>
              </w:rPr>
            </w:pPr>
            <w:r>
              <w:rPr>
                <w:b/>
              </w:rPr>
              <w:t>Zapojení garanta do výuky předmětu</w:t>
            </w:r>
          </w:p>
        </w:tc>
        <w:tc>
          <w:tcPr>
            <w:tcW w:w="6769" w:type="dxa"/>
            <w:gridSpan w:val="7"/>
            <w:tcBorders>
              <w:top w:val="nil"/>
            </w:tcBorders>
          </w:tcPr>
          <w:p w14:paraId="588F6C59" w14:textId="77777777" w:rsidR="00BD26BB" w:rsidRDefault="00BD26BB" w:rsidP="00495DC8">
            <w:pPr>
              <w:jc w:val="both"/>
            </w:pPr>
            <w:r w:rsidRPr="00D4222D">
              <w:t>Garant stanovuje koncepci předmětu, podílí se na přednáškách</w:t>
            </w:r>
            <w:r>
              <w:t xml:space="preserve"> a cvičeních</w:t>
            </w:r>
            <w:r w:rsidRPr="00D4222D">
              <w:t xml:space="preserve"> v rozsahu </w:t>
            </w:r>
            <w:r>
              <w:t>100 %.</w:t>
            </w:r>
          </w:p>
        </w:tc>
      </w:tr>
      <w:tr w:rsidR="00BD26BB" w14:paraId="4C7B1339" w14:textId="77777777" w:rsidTr="00495DC8">
        <w:tc>
          <w:tcPr>
            <w:tcW w:w="3086" w:type="dxa"/>
            <w:shd w:val="clear" w:color="auto" w:fill="F7CAAC"/>
          </w:tcPr>
          <w:p w14:paraId="578A1496" w14:textId="77777777" w:rsidR="00BD26BB" w:rsidRDefault="00BD26BB" w:rsidP="00495DC8">
            <w:pPr>
              <w:jc w:val="both"/>
              <w:rPr>
                <w:b/>
              </w:rPr>
            </w:pPr>
            <w:r>
              <w:rPr>
                <w:b/>
              </w:rPr>
              <w:t>Vyučující</w:t>
            </w:r>
          </w:p>
        </w:tc>
        <w:tc>
          <w:tcPr>
            <w:tcW w:w="6769" w:type="dxa"/>
            <w:gridSpan w:val="7"/>
            <w:tcBorders>
              <w:bottom w:val="nil"/>
            </w:tcBorders>
          </w:tcPr>
          <w:p w14:paraId="674490FC" w14:textId="77777777" w:rsidR="00BD26BB" w:rsidRDefault="00BD26BB" w:rsidP="00495DC8">
            <w:pPr>
              <w:jc w:val="both"/>
            </w:pPr>
            <w:ins w:id="1428" w:author="Matyas Adam" w:date="2018-11-17T00:30:00Z">
              <w:r>
                <w:t>p</w:t>
              </w:r>
            </w:ins>
            <w:ins w:id="1429" w:author="Matyas Adam" w:date="2018-11-16T11:26:00Z">
              <w:r w:rsidRPr="00511F48">
                <w:t>rof. RNDr. Peter Chrastina, Ph.D</w:t>
              </w:r>
            </w:ins>
            <w:ins w:id="1430" w:author="Matyas Adam" w:date="2018-11-17T00:30:00Z">
              <w:r>
                <w:t>.</w:t>
              </w:r>
            </w:ins>
            <w:ins w:id="1431" w:author="Matyas Adam" w:date="2018-11-16T11:26:00Z">
              <w:r>
                <w:t xml:space="preserve"> – přednášky, semináře (100 %)</w:t>
              </w:r>
            </w:ins>
          </w:p>
        </w:tc>
      </w:tr>
      <w:tr w:rsidR="00BD26BB" w14:paraId="385EE964" w14:textId="77777777" w:rsidTr="00495DC8">
        <w:trPr>
          <w:trHeight w:val="554"/>
        </w:trPr>
        <w:tc>
          <w:tcPr>
            <w:tcW w:w="9855" w:type="dxa"/>
            <w:gridSpan w:val="8"/>
            <w:tcBorders>
              <w:top w:val="nil"/>
            </w:tcBorders>
          </w:tcPr>
          <w:p w14:paraId="289D5F54" w14:textId="77777777" w:rsidR="00BD26BB" w:rsidRPr="004158DD" w:rsidRDefault="00BD26BB" w:rsidP="00495DC8">
            <w:pPr>
              <w:pStyle w:val="FormtovanvHTML"/>
              <w:shd w:val="clear" w:color="auto" w:fill="FFFFFF"/>
              <w:rPr>
                <w:rFonts w:ascii="Times New Roman" w:hAnsi="Times New Roman"/>
                <w:color w:val="000000"/>
              </w:rPr>
            </w:pPr>
            <w:del w:id="1432" w:author="Matyas Adam" w:date="2018-11-16T11:26:00Z">
              <w:r w:rsidRPr="00511F48" w:rsidDel="00645550">
                <w:rPr>
                  <w:rFonts w:ascii="Times New Roman" w:hAnsi="Times New Roman"/>
                </w:rPr>
                <w:delText>Prof. RNDr. et Mgr. Peter Chrastina, Ph.D</w:delText>
              </w:r>
            </w:del>
            <w:ins w:id="1433" w:author="Jiří Lehejček [2]" w:date="2018-11-14T22:33:00Z">
              <w:del w:id="1434" w:author="Matyas Adam" w:date="2018-11-16T11:26:00Z">
                <w:r w:rsidDel="00645550">
                  <w:rPr>
                    <w:rFonts w:ascii="Times New Roman" w:hAnsi="Times New Roman"/>
                  </w:rPr>
                  <w:delText xml:space="preserve"> – přednášky, semináře</w:delText>
                </w:r>
              </w:del>
            </w:ins>
            <w:del w:id="1435" w:author="Matyas Adam" w:date="2018-11-16T11:26:00Z">
              <w:r w:rsidRPr="00511F48" w:rsidDel="00645550">
                <w:rPr>
                  <w:rFonts w:ascii="Times New Roman" w:hAnsi="Times New Roman"/>
                </w:rPr>
                <w:delText>.</w:delText>
              </w:r>
              <w:r w:rsidDel="00645550">
                <w:rPr>
                  <w:rFonts w:ascii="Times New Roman" w:hAnsi="Times New Roman"/>
                </w:rPr>
                <w:delText xml:space="preserve"> (100 %)</w:delText>
              </w:r>
            </w:del>
          </w:p>
        </w:tc>
      </w:tr>
      <w:tr w:rsidR="00BD26BB" w14:paraId="3F826969" w14:textId="77777777" w:rsidTr="00495DC8">
        <w:tc>
          <w:tcPr>
            <w:tcW w:w="3086" w:type="dxa"/>
            <w:shd w:val="clear" w:color="auto" w:fill="F7CAAC"/>
          </w:tcPr>
          <w:p w14:paraId="2C2C6CEF" w14:textId="77777777" w:rsidR="00BD26BB" w:rsidRDefault="00BD26BB" w:rsidP="00495DC8">
            <w:pPr>
              <w:jc w:val="both"/>
              <w:rPr>
                <w:b/>
              </w:rPr>
            </w:pPr>
            <w:r>
              <w:rPr>
                <w:b/>
              </w:rPr>
              <w:t>Stručná anotace předmětu</w:t>
            </w:r>
          </w:p>
        </w:tc>
        <w:tc>
          <w:tcPr>
            <w:tcW w:w="6769" w:type="dxa"/>
            <w:gridSpan w:val="7"/>
            <w:tcBorders>
              <w:bottom w:val="nil"/>
            </w:tcBorders>
          </w:tcPr>
          <w:p w14:paraId="3F5BCADD" w14:textId="77777777" w:rsidR="00BD26BB" w:rsidRDefault="00BD26BB" w:rsidP="00495DC8">
            <w:pPr>
              <w:jc w:val="both"/>
            </w:pPr>
          </w:p>
        </w:tc>
      </w:tr>
      <w:tr w:rsidR="00BD26BB" w14:paraId="1C142EFB" w14:textId="77777777" w:rsidTr="00495DC8">
        <w:trPr>
          <w:trHeight w:val="3938"/>
        </w:trPr>
        <w:tc>
          <w:tcPr>
            <w:tcW w:w="9855" w:type="dxa"/>
            <w:gridSpan w:val="8"/>
            <w:tcBorders>
              <w:top w:val="nil"/>
              <w:bottom w:val="single" w:sz="12" w:space="0" w:color="auto"/>
            </w:tcBorders>
          </w:tcPr>
          <w:p w14:paraId="0912B4EB" w14:textId="77777777" w:rsidR="00BD26BB" w:rsidRDefault="00BD26BB" w:rsidP="00495DC8">
            <w:pPr>
              <w:jc w:val="both"/>
              <w:rPr>
                <w:ins w:id="1436" w:author="Matyas Adam" w:date="2018-11-16T11:27:00Z"/>
              </w:rPr>
            </w:pPr>
            <w:r w:rsidRPr="002107F1">
              <w:t xml:space="preserve">Cílem </w:t>
            </w:r>
            <w:r>
              <w:t xml:space="preserve">předmětu </w:t>
            </w:r>
            <w:r w:rsidRPr="002107F1">
              <w:t>je seznámit studenty s dějinami environmentálního myšlení na portfoliu zásadních prací myslitelů z oblasti filozofie, environmentalistiky, kulturologie a dalších disciplín. Budou též reflektovány díla autorů počátečního i současného období českého/česko-slovenského environmentalismu.</w:t>
            </w:r>
            <w:r>
              <w:t xml:space="preserve"> </w:t>
            </w:r>
            <w:r w:rsidRPr="002107F1">
              <w:t xml:space="preserve">Student </w:t>
            </w:r>
            <w:r>
              <w:t>získá</w:t>
            </w:r>
            <w:r w:rsidRPr="002107F1">
              <w:t xml:space="preserve"> relevantní znalosti z dějin environmentálního myšlení od starověku po současnost. Zná (vybrané) autory z dané oblasti, včetně jejich zásadních prací. Na základě toho dokáže vést odborně korektní polemiku a abstrahovat konkrétní souvislosti daného tématu.   </w:t>
            </w:r>
          </w:p>
          <w:p w14:paraId="2DB351B2" w14:textId="77777777" w:rsidR="00BD26BB" w:rsidRDefault="00BD26BB" w:rsidP="00495DC8">
            <w:pPr>
              <w:jc w:val="both"/>
              <w:rPr>
                <w:ins w:id="1437" w:author="Matyas Adam" w:date="2018-11-16T11:27:00Z"/>
              </w:rPr>
            </w:pPr>
          </w:p>
          <w:p w14:paraId="5351E797" w14:textId="77777777" w:rsidR="00BD26BB" w:rsidRPr="00645550" w:rsidRDefault="00BD26BB" w:rsidP="00495DC8">
            <w:pPr>
              <w:jc w:val="both"/>
              <w:rPr>
                <w:u w:val="single"/>
                <w:rPrChange w:id="1438" w:author="Matyas Adam" w:date="2018-11-16T11:27:00Z">
                  <w:rPr/>
                </w:rPrChange>
              </w:rPr>
            </w:pPr>
            <w:ins w:id="1439" w:author="Matyas Adam" w:date="2018-11-16T11:27:00Z">
              <w:r w:rsidRPr="00645550">
                <w:rPr>
                  <w:u w:val="single"/>
                  <w:rPrChange w:id="1440" w:author="Matyas Adam" w:date="2018-11-16T11:27:00Z">
                    <w:rPr/>
                  </w:rPrChange>
                </w:rPr>
                <w:t>Hlavní témata:</w:t>
              </w:r>
            </w:ins>
            <w:r w:rsidRPr="00645550">
              <w:rPr>
                <w:u w:val="single"/>
                <w:rPrChange w:id="1441" w:author="Matyas Adam" w:date="2018-11-16T11:27:00Z">
                  <w:rPr/>
                </w:rPrChange>
              </w:rPr>
              <w:t xml:space="preserve"> </w:t>
            </w:r>
          </w:p>
          <w:p w14:paraId="082E621A" w14:textId="3B27FB26" w:rsidR="00BD26BB" w:rsidRPr="002107F1" w:rsidRDefault="00BD26BB">
            <w:pPr>
              <w:pStyle w:val="Odstavecseseznamem"/>
              <w:numPr>
                <w:ilvl w:val="0"/>
                <w:numId w:val="68"/>
              </w:numPr>
              <w:suppressAutoHyphens w:val="0"/>
              <w:pPrChange w:id="1442" w:author="PS" w:date="2018-11-25T14:05:00Z">
                <w:pPr>
                  <w:pStyle w:val="Odstavecseseznamem"/>
                  <w:numPr>
                    <w:numId w:val="14"/>
                  </w:numPr>
                  <w:tabs>
                    <w:tab w:val="num" w:pos="720"/>
                  </w:tabs>
                  <w:ind w:hanging="360"/>
                  <w:jc w:val="both"/>
                </w:pPr>
              </w:pPrChange>
            </w:pPr>
            <w:r w:rsidRPr="002107F1">
              <w:rPr>
                <w:bCs/>
              </w:rPr>
              <w:t xml:space="preserve">Dějiny environmentálního myšlení </w:t>
            </w:r>
            <w:r w:rsidRPr="002107F1">
              <w:t>a jejich význam při řízení environmentálních rizik</w:t>
            </w:r>
            <w:ins w:id="1443" w:author="PS" w:date="2018-11-25T14:11:00Z">
              <w:r w:rsidR="004C48FF">
                <w:t>.</w:t>
              </w:r>
            </w:ins>
          </w:p>
          <w:p w14:paraId="7676358A" w14:textId="07DAA9A4" w:rsidR="00BD26BB" w:rsidRPr="002107F1" w:rsidRDefault="00BD26BB">
            <w:pPr>
              <w:pStyle w:val="Odstavecseseznamem"/>
              <w:numPr>
                <w:ilvl w:val="0"/>
                <w:numId w:val="68"/>
              </w:numPr>
              <w:suppressAutoHyphens w:val="0"/>
              <w:pPrChange w:id="1444" w:author="PS" w:date="2018-11-25T14:05:00Z">
                <w:pPr>
                  <w:pStyle w:val="Odstavecseseznamem"/>
                  <w:numPr>
                    <w:numId w:val="14"/>
                  </w:numPr>
                  <w:tabs>
                    <w:tab w:val="num" w:pos="720"/>
                  </w:tabs>
                  <w:ind w:hanging="360"/>
                  <w:jc w:val="both"/>
                </w:pPr>
              </w:pPrChange>
            </w:pPr>
            <w:r w:rsidRPr="002107F1">
              <w:t>Počátky environmentálního myšlení (zásady hygieny a morálky – podstata přežití a environmentalistiky, poznávání přírody, fyziotaktika)</w:t>
            </w:r>
            <w:ins w:id="1445" w:author="PS" w:date="2018-11-25T14:11:00Z">
              <w:r w:rsidR="004C48FF">
                <w:t>.</w:t>
              </w:r>
            </w:ins>
            <w:r w:rsidRPr="002107F1">
              <w:t xml:space="preserve"> </w:t>
            </w:r>
          </w:p>
          <w:p w14:paraId="2FF0F4E2" w14:textId="6AAA9AF8" w:rsidR="00BD26BB" w:rsidRPr="002107F1" w:rsidRDefault="00BD26BB">
            <w:pPr>
              <w:pStyle w:val="Odstavecseseznamem"/>
              <w:numPr>
                <w:ilvl w:val="0"/>
                <w:numId w:val="68"/>
              </w:numPr>
              <w:suppressAutoHyphens w:val="0"/>
              <w:pPrChange w:id="1446" w:author="PS" w:date="2018-11-25T14:05:00Z">
                <w:pPr>
                  <w:pStyle w:val="Odstavecseseznamem"/>
                  <w:numPr>
                    <w:numId w:val="14"/>
                  </w:numPr>
                  <w:tabs>
                    <w:tab w:val="num" w:pos="720"/>
                  </w:tabs>
                  <w:ind w:hanging="360"/>
                  <w:jc w:val="both"/>
                </w:pPr>
              </w:pPrChange>
            </w:pPr>
            <w:r w:rsidRPr="002107F1">
              <w:t>Environmentální myšlení ve starověku I. (Xenofanés, Diogenés Laertský, Platón, Tacitus, Plínius st.,)</w:t>
            </w:r>
            <w:ins w:id="1447" w:author="PS" w:date="2018-11-25T14:11:00Z">
              <w:r w:rsidR="004C48FF">
                <w:t>.</w:t>
              </w:r>
            </w:ins>
            <w:r w:rsidRPr="002107F1">
              <w:t xml:space="preserve">   </w:t>
            </w:r>
          </w:p>
          <w:p w14:paraId="49EF3E6B" w14:textId="2E08043F" w:rsidR="00BD26BB" w:rsidRPr="002107F1" w:rsidRDefault="00BD26BB">
            <w:pPr>
              <w:pStyle w:val="Odstavecseseznamem"/>
              <w:numPr>
                <w:ilvl w:val="0"/>
                <w:numId w:val="68"/>
              </w:numPr>
              <w:suppressAutoHyphens w:val="0"/>
              <w:pPrChange w:id="1448" w:author="PS" w:date="2018-11-25T14:05:00Z">
                <w:pPr>
                  <w:pStyle w:val="Odstavecseseznamem"/>
                  <w:numPr>
                    <w:numId w:val="14"/>
                  </w:numPr>
                  <w:tabs>
                    <w:tab w:val="num" w:pos="720"/>
                  </w:tabs>
                  <w:ind w:hanging="360"/>
                  <w:jc w:val="both"/>
                </w:pPr>
              </w:pPrChange>
            </w:pPr>
            <w:r w:rsidRPr="002107F1">
              <w:t>Environmentální myšlení ve starověku II. (Vitruvius, Vergilius, Oidius, Seneca)</w:t>
            </w:r>
            <w:ins w:id="1449" w:author="PS" w:date="2018-11-25T14:11:00Z">
              <w:r w:rsidR="004C48FF">
                <w:t>.</w:t>
              </w:r>
            </w:ins>
          </w:p>
          <w:p w14:paraId="7A3A712C" w14:textId="0497AACC" w:rsidR="00BD26BB" w:rsidRPr="002107F1" w:rsidRDefault="00BD26BB">
            <w:pPr>
              <w:pStyle w:val="Odstavecseseznamem"/>
              <w:numPr>
                <w:ilvl w:val="0"/>
                <w:numId w:val="68"/>
              </w:numPr>
              <w:suppressAutoHyphens w:val="0"/>
              <w:pPrChange w:id="1450" w:author="PS" w:date="2018-11-25T14:05:00Z">
                <w:pPr>
                  <w:pStyle w:val="Odstavecseseznamem"/>
                  <w:numPr>
                    <w:numId w:val="14"/>
                  </w:numPr>
                  <w:tabs>
                    <w:tab w:val="num" w:pos="720"/>
                  </w:tabs>
                  <w:ind w:hanging="360"/>
                  <w:jc w:val="both"/>
                </w:pPr>
              </w:pPrChange>
            </w:pPr>
            <w:r w:rsidRPr="002107F1">
              <w:rPr>
                <w:bCs/>
              </w:rPr>
              <w:t>Environmentální myšlení ve středověku (Hildegarda z Bingenu, Albert Veliký, T. Akvinský, R. Bacon, W. Occam)</w:t>
            </w:r>
            <w:ins w:id="1451" w:author="PS" w:date="2018-11-25T14:11:00Z">
              <w:r w:rsidR="004C48FF">
                <w:rPr>
                  <w:bCs/>
                </w:rPr>
                <w:t>.</w:t>
              </w:r>
            </w:ins>
          </w:p>
          <w:p w14:paraId="2F14B12D" w14:textId="498019A4" w:rsidR="00BD26BB" w:rsidRPr="002107F1" w:rsidRDefault="00BD26BB">
            <w:pPr>
              <w:pStyle w:val="Odstavecseseznamem"/>
              <w:numPr>
                <w:ilvl w:val="0"/>
                <w:numId w:val="68"/>
              </w:numPr>
              <w:suppressAutoHyphens w:val="0"/>
              <w:pPrChange w:id="1452" w:author="PS" w:date="2018-11-25T14:05:00Z">
                <w:pPr>
                  <w:pStyle w:val="Odstavecseseznamem"/>
                  <w:numPr>
                    <w:numId w:val="14"/>
                  </w:numPr>
                  <w:tabs>
                    <w:tab w:val="num" w:pos="720"/>
                  </w:tabs>
                  <w:ind w:hanging="360"/>
                  <w:jc w:val="both"/>
                </w:pPr>
              </w:pPrChange>
            </w:pPr>
            <w:r w:rsidRPr="002107F1">
              <w:rPr>
                <w:bCs/>
              </w:rPr>
              <w:t>Environmentální myšlení v novověku (E. Rotterdamský, J. J. Rouseau, J. A. Komenský, F. Bacon, R. Brown)</w:t>
            </w:r>
            <w:ins w:id="1453" w:author="PS" w:date="2018-11-25T14:11:00Z">
              <w:r w:rsidR="004C48FF">
                <w:rPr>
                  <w:bCs/>
                </w:rPr>
                <w:t>.</w:t>
              </w:r>
            </w:ins>
          </w:p>
          <w:p w14:paraId="47DDDF7E" w14:textId="526497FF" w:rsidR="00BD26BB" w:rsidRPr="002107F1" w:rsidRDefault="00BD26BB">
            <w:pPr>
              <w:pStyle w:val="Odstavecseseznamem"/>
              <w:numPr>
                <w:ilvl w:val="0"/>
                <w:numId w:val="68"/>
              </w:numPr>
              <w:suppressAutoHyphens w:val="0"/>
              <w:pPrChange w:id="1454" w:author="PS" w:date="2018-11-25T14:05:00Z">
                <w:pPr>
                  <w:pStyle w:val="Odstavecseseznamem"/>
                  <w:numPr>
                    <w:numId w:val="14"/>
                  </w:numPr>
                  <w:tabs>
                    <w:tab w:val="num" w:pos="720"/>
                  </w:tabs>
                  <w:ind w:hanging="360"/>
                  <w:jc w:val="both"/>
                </w:pPr>
              </w:pPrChange>
            </w:pPr>
            <w:r w:rsidRPr="002107F1">
              <w:t>Environmentální myšlení ve střední Evropě I. (ochrana přírody a environmentální myšlení jako teoretický problém)</w:t>
            </w:r>
            <w:ins w:id="1455" w:author="PS" w:date="2018-11-25T14:11:00Z">
              <w:r w:rsidR="004C48FF">
                <w:t>.</w:t>
              </w:r>
            </w:ins>
          </w:p>
          <w:p w14:paraId="25D3BDF1" w14:textId="7827EF4B" w:rsidR="00BD26BB" w:rsidRPr="002107F1" w:rsidRDefault="00BD26BB">
            <w:pPr>
              <w:pStyle w:val="Odstavecseseznamem"/>
              <w:numPr>
                <w:ilvl w:val="0"/>
                <w:numId w:val="68"/>
              </w:numPr>
              <w:suppressAutoHyphens w:val="0"/>
              <w:pPrChange w:id="1456" w:author="PS" w:date="2018-11-25T14:05:00Z">
                <w:pPr>
                  <w:pStyle w:val="Odstavecseseznamem"/>
                  <w:numPr>
                    <w:numId w:val="14"/>
                  </w:numPr>
                  <w:tabs>
                    <w:tab w:val="num" w:pos="720"/>
                  </w:tabs>
                  <w:ind w:hanging="360"/>
                  <w:jc w:val="both"/>
                </w:pPr>
              </w:pPrChange>
            </w:pPr>
            <w:r w:rsidRPr="002107F1">
              <w:t>Environmentální myšlení ve střední Evropě II. (specifika českých zemí a horních Uher v rámci Rakouska-Uherska)</w:t>
            </w:r>
            <w:ins w:id="1457" w:author="PS" w:date="2018-11-25T14:11:00Z">
              <w:r w:rsidR="004C48FF">
                <w:t>.</w:t>
              </w:r>
            </w:ins>
          </w:p>
          <w:p w14:paraId="472A7FDF" w14:textId="2F141266" w:rsidR="00BD26BB" w:rsidRPr="002107F1" w:rsidRDefault="00BD26BB">
            <w:pPr>
              <w:pStyle w:val="Odstavecseseznamem"/>
              <w:numPr>
                <w:ilvl w:val="0"/>
                <w:numId w:val="68"/>
              </w:numPr>
              <w:suppressAutoHyphens w:val="0"/>
              <w:pPrChange w:id="1458" w:author="PS" w:date="2018-11-25T14:05:00Z">
                <w:pPr>
                  <w:pStyle w:val="Odstavecseseznamem"/>
                  <w:numPr>
                    <w:numId w:val="14"/>
                  </w:numPr>
                  <w:tabs>
                    <w:tab w:val="num" w:pos="720"/>
                  </w:tabs>
                  <w:ind w:hanging="360"/>
                  <w:jc w:val="both"/>
                </w:pPr>
              </w:pPrChange>
            </w:pPr>
            <w:r w:rsidRPr="002107F1">
              <w:t>Environmentálně-filosofické myšlení v českých zemích/ČSR I. (J. Durdík)</w:t>
            </w:r>
            <w:ins w:id="1459" w:author="PS" w:date="2018-11-25T14:11:00Z">
              <w:r w:rsidR="004C48FF">
                <w:t>.</w:t>
              </w:r>
            </w:ins>
          </w:p>
          <w:p w14:paraId="44786621" w14:textId="30129A2A" w:rsidR="00BD26BB" w:rsidRPr="002107F1" w:rsidRDefault="00BD26BB">
            <w:pPr>
              <w:pStyle w:val="Odstavecseseznamem"/>
              <w:numPr>
                <w:ilvl w:val="0"/>
                <w:numId w:val="68"/>
              </w:numPr>
              <w:suppressAutoHyphens w:val="0"/>
              <w:pPrChange w:id="1460" w:author="PS" w:date="2018-11-25T14:05:00Z">
                <w:pPr>
                  <w:pStyle w:val="Odstavecseseznamem"/>
                  <w:numPr>
                    <w:numId w:val="14"/>
                  </w:numPr>
                  <w:tabs>
                    <w:tab w:val="num" w:pos="720"/>
                  </w:tabs>
                  <w:ind w:hanging="360"/>
                  <w:jc w:val="both"/>
                </w:pPr>
              </w:pPrChange>
            </w:pPr>
            <w:r w:rsidRPr="002107F1">
              <w:t>Environmentálně-filosofické myšlení v českých zemích/ČSR II. (J. Záborský, J. Maliarik)</w:t>
            </w:r>
            <w:ins w:id="1461" w:author="PS" w:date="2018-11-25T14:11:00Z">
              <w:r w:rsidR="004C48FF">
                <w:t>.</w:t>
              </w:r>
            </w:ins>
          </w:p>
          <w:p w14:paraId="59F2CAD7" w14:textId="54B0FF32" w:rsidR="00BD26BB" w:rsidRPr="002107F1" w:rsidRDefault="00BD26BB">
            <w:pPr>
              <w:pStyle w:val="Odstavecseseznamem"/>
              <w:numPr>
                <w:ilvl w:val="0"/>
                <w:numId w:val="68"/>
              </w:numPr>
              <w:suppressAutoHyphens w:val="0"/>
              <w:pPrChange w:id="1462" w:author="PS" w:date="2018-11-25T14:05:00Z">
                <w:pPr>
                  <w:pStyle w:val="Odstavecseseznamem"/>
                  <w:numPr>
                    <w:numId w:val="11"/>
                  </w:numPr>
                  <w:suppressAutoHyphens w:val="0"/>
                  <w:ind w:hanging="360"/>
                </w:pPr>
              </w:pPrChange>
            </w:pPr>
            <w:r w:rsidRPr="002107F1">
              <w:t>Člověk, životní prostředí a kapitalistická industrializace v 19. stol. (realita a odraz v environmentálním myšlení)</w:t>
            </w:r>
            <w:ins w:id="1463" w:author="PS" w:date="2018-11-25T14:11:00Z">
              <w:r w:rsidR="004C48FF">
                <w:t>.</w:t>
              </w:r>
            </w:ins>
            <w:r w:rsidRPr="002107F1">
              <w:t xml:space="preserve"> </w:t>
            </w:r>
          </w:p>
          <w:p w14:paraId="525C858D" w14:textId="253AF503" w:rsidR="00BD26BB" w:rsidRPr="002107F1" w:rsidRDefault="00BD26BB">
            <w:pPr>
              <w:pStyle w:val="Odstavecseseznamem"/>
              <w:numPr>
                <w:ilvl w:val="0"/>
                <w:numId w:val="68"/>
              </w:numPr>
              <w:suppressAutoHyphens w:val="0"/>
              <w:pPrChange w:id="1464" w:author="PS" w:date="2018-11-25T14:05:00Z">
                <w:pPr>
                  <w:pStyle w:val="Odstavecseseznamem"/>
                  <w:numPr>
                    <w:numId w:val="14"/>
                  </w:numPr>
                  <w:tabs>
                    <w:tab w:val="num" w:pos="720"/>
                  </w:tabs>
                  <w:ind w:hanging="360"/>
                  <w:jc w:val="both"/>
                </w:pPr>
              </w:pPrChange>
            </w:pPr>
            <w:r w:rsidRPr="002107F1">
              <w:t>Reformní hnutí vs environmentální myšlení v 19. stol. (fenomén Monte Verita)</w:t>
            </w:r>
            <w:ins w:id="1465" w:author="PS" w:date="2018-11-25T14:11:00Z">
              <w:r w:rsidR="004C48FF">
                <w:t>.</w:t>
              </w:r>
            </w:ins>
          </w:p>
          <w:p w14:paraId="427C5E32" w14:textId="61D63161" w:rsidR="00BD26BB" w:rsidRPr="00E768E8" w:rsidRDefault="00BD26BB">
            <w:pPr>
              <w:numPr>
                <w:ilvl w:val="0"/>
                <w:numId w:val="68"/>
              </w:numPr>
              <w:pPrChange w:id="1466" w:author="PS" w:date="2018-11-25T14:05:00Z">
                <w:pPr>
                  <w:numPr>
                    <w:numId w:val="14"/>
                  </w:numPr>
                  <w:tabs>
                    <w:tab w:val="num" w:pos="720"/>
                  </w:tabs>
                  <w:ind w:left="720" w:hanging="360"/>
                  <w:jc w:val="both"/>
                </w:pPr>
              </w:pPrChange>
            </w:pPr>
            <w:r w:rsidRPr="00E768E8">
              <w:t>Globální environmentální krize a environmentálním myšlení v 20. – 21. stol. I. (K. Lorenz, J. Šmajs)</w:t>
            </w:r>
            <w:ins w:id="1467" w:author="PS" w:date="2018-11-25T14:11:00Z">
              <w:r w:rsidR="004C48FF">
                <w:t>.</w:t>
              </w:r>
            </w:ins>
          </w:p>
          <w:p w14:paraId="38367430" w14:textId="71314667" w:rsidR="00BD26BB" w:rsidRDefault="00BD26BB">
            <w:pPr>
              <w:numPr>
                <w:ilvl w:val="0"/>
                <w:numId w:val="68"/>
              </w:numPr>
              <w:autoSpaceDE w:val="0"/>
              <w:autoSpaceDN w:val="0"/>
              <w:adjustRightInd w:val="0"/>
              <w:pPrChange w:id="1468" w:author="PS" w:date="2018-11-25T14:05:00Z">
                <w:pPr>
                  <w:numPr>
                    <w:numId w:val="14"/>
                  </w:numPr>
                  <w:tabs>
                    <w:tab w:val="num" w:pos="720"/>
                  </w:tabs>
                  <w:autoSpaceDE w:val="0"/>
                  <w:autoSpaceDN w:val="0"/>
                  <w:adjustRightInd w:val="0"/>
                  <w:ind w:left="720" w:hanging="360"/>
                  <w:jc w:val="both"/>
                </w:pPr>
              </w:pPrChange>
            </w:pPr>
            <w:r w:rsidRPr="00E768E8">
              <w:t>Globální environmentální krize a environmentální myšlení v 20. – 21. stol. II. (J. Kučírek, I. Dubnička)</w:t>
            </w:r>
            <w:ins w:id="1469" w:author="PS" w:date="2018-11-25T14:11:00Z">
              <w:r w:rsidR="004C48FF">
                <w:t>.</w:t>
              </w:r>
            </w:ins>
          </w:p>
        </w:tc>
      </w:tr>
      <w:tr w:rsidR="00BD26BB" w14:paraId="65D55F2C" w14:textId="77777777" w:rsidTr="00495DC8">
        <w:trPr>
          <w:trHeight w:val="265"/>
        </w:trPr>
        <w:tc>
          <w:tcPr>
            <w:tcW w:w="3653" w:type="dxa"/>
            <w:gridSpan w:val="2"/>
            <w:tcBorders>
              <w:top w:val="nil"/>
            </w:tcBorders>
            <w:shd w:val="clear" w:color="auto" w:fill="F7CAAC"/>
          </w:tcPr>
          <w:p w14:paraId="4D5B08FB" w14:textId="77777777" w:rsidR="00BD26BB" w:rsidRDefault="00BD26BB" w:rsidP="00495DC8">
            <w:pPr>
              <w:jc w:val="both"/>
            </w:pPr>
            <w:r>
              <w:rPr>
                <w:b/>
              </w:rPr>
              <w:t>Studijní literatura a studijní pomůcky</w:t>
            </w:r>
          </w:p>
        </w:tc>
        <w:tc>
          <w:tcPr>
            <w:tcW w:w="6202" w:type="dxa"/>
            <w:gridSpan w:val="6"/>
            <w:tcBorders>
              <w:top w:val="nil"/>
              <w:bottom w:val="nil"/>
            </w:tcBorders>
          </w:tcPr>
          <w:p w14:paraId="38746F0F" w14:textId="77777777" w:rsidR="00BD26BB" w:rsidRDefault="00BD26BB" w:rsidP="00495DC8">
            <w:pPr>
              <w:jc w:val="both"/>
            </w:pPr>
          </w:p>
        </w:tc>
      </w:tr>
      <w:tr w:rsidR="00BD26BB" w14:paraId="03960D11" w14:textId="77777777" w:rsidTr="00495DC8">
        <w:trPr>
          <w:trHeight w:val="1497"/>
        </w:trPr>
        <w:tc>
          <w:tcPr>
            <w:tcW w:w="9855" w:type="dxa"/>
            <w:gridSpan w:val="8"/>
            <w:tcBorders>
              <w:top w:val="nil"/>
            </w:tcBorders>
          </w:tcPr>
          <w:p w14:paraId="45B11B30" w14:textId="77777777" w:rsidR="00BD26BB" w:rsidRPr="00645550" w:rsidRDefault="00BD26BB">
            <w:pPr>
              <w:ind w:left="322" w:hanging="284"/>
              <w:jc w:val="both"/>
              <w:rPr>
                <w:ins w:id="1470" w:author="Matyas Adam" w:date="2018-11-16T11:28:00Z"/>
                <w:b/>
                <w:bCs/>
                <w:rPrChange w:id="1471" w:author="Matyas Adam" w:date="2018-11-16T11:28:00Z">
                  <w:rPr>
                    <w:ins w:id="1472" w:author="Matyas Adam" w:date="2018-11-16T11:28:00Z"/>
                    <w:bCs/>
                  </w:rPr>
                </w:rPrChange>
              </w:rPr>
              <w:pPrChange w:id="1473" w:author="Matyas Adam" w:date="2018-11-16T11:28:00Z">
                <w:pPr>
                  <w:jc w:val="both"/>
                </w:pPr>
              </w:pPrChange>
            </w:pPr>
            <w:ins w:id="1474" w:author="Matyas Adam" w:date="2018-11-16T11:28:00Z">
              <w:r w:rsidRPr="00645550">
                <w:rPr>
                  <w:b/>
                  <w:bCs/>
                  <w:rPrChange w:id="1475" w:author="Matyas Adam" w:date="2018-11-16T11:28:00Z">
                    <w:rPr>
                      <w:bCs/>
                    </w:rPr>
                  </w:rPrChange>
                </w:rPr>
                <w:t>Povinná literatura:</w:t>
              </w:r>
            </w:ins>
          </w:p>
          <w:p w14:paraId="366CD21C" w14:textId="77777777" w:rsidR="00BD26BB" w:rsidRPr="002107F1" w:rsidRDefault="00BD26BB">
            <w:pPr>
              <w:ind w:left="38"/>
              <w:jc w:val="both"/>
              <w:rPr>
                <w:bCs/>
              </w:rPr>
              <w:pPrChange w:id="1476" w:author="PS" w:date="2018-11-25T14:05:00Z">
                <w:pPr>
                  <w:jc w:val="both"/>
                </w:pPr>
              </w:pPrChange>
            </w:pPr>
            <w:r w:rsidRPr="009862CC">
              <w:rPr>
                <w:bCs/>
              </w:rPr>
              <w:t>B</w:t>
            </w:r>
            <w:r>
              <w:rPr>
                <w:bCs/>
              </w:rPr>
              <w:t>INKA</w:t>
            </w:r>
            <w:r w:rsidRPr="002107F1">
              <w:rPr>
                <w:bCs/>
                <w:smallCaps/>
              </w:rPr>
              <w:t>, B.</w:t>
            </w:r>
            <w:r>
              <w:rPr>
                <w:bCs/>
                <w:smallCaps/>
              </w:rPr>
              <w:t>,</w:t>
            </w:r>
            <w:r w:rsidRPr="002107F1">
              <w:rPr>
                <w:bCs/>
                <w:smallCaps/>
              </w:rPr>
              <w:t xml:space="preserve"> J</w:t>
            </w:r>
            <w:r w:rsidRPr="009862CC">
              <w:rPr>
                <w:bCs/>
                <w:caps/>
              </w:rPr>
              <w:t>emelka</w:t>
            </w:r>
            <w:r w:rsidRPr="002107F1">
              <w:rPr>
                <w:bCs/>
                <w:smallCaps/>
              </w:rPr>
              <w:t>, P.</w:t>
            </w:r>
            <w:ins w:id="1477" w:author="Matyas Adam" w:date="2018-11-16T11:37:00Z">
              <w:r>
                <w:rPr>
                  <w:bCs/>
                </w:rPr>
                <w:t xml:space="preserve"> </w:t>
              </w:r>
            </w:ins>
            <w:del w:id="1478" w:author="Matyas Adam" w:date="2018-11-16T11:37:00Z">
              <w:r w:rsidRPr="002107F1" w:rsidDel="00AE490E">
                <w:rPr>
                  <w:bCs/>
                </w:rPr>
                <w:delText xml:space="preserve"> (2015). </w:delText>
              </w:r>
            </w:del>
            <w:r w:rsidRPr="002107F1">
              <w:rPr>
                <w:bCs/>
                <w:i/>
              </w:rPr>
              <w:t>Počátky českého a slovenského environmentalismu – vybrané kapitoly</w:t>
            </w:r>
            <w:r w:rsidRPr="002107F1">
              <w:rPr>
                <w:bCs/>
              </w:rPr>
              <w:t>. Brno : FSS MU</w:t>
            </w:r>
            <w:ins w:id="1479" w:author="Matyas Adam" w:date="2018-11-16T11:36:00Z">
              <w:r>
                <w:rPr>
                  <w:bCs/>
                </w:rPr>
                <w:t>, 2015</w:t>
              </w:r>
            </w:ins>
            <w:r w:rsidRPr="002107F1">
              <w:rPr>
                <w:bCs/>
              </w:rPr>
              <w:t>, 85 s. ISBN 978-80-210-7762-1</w:t>
            </w:r>
          </w:p>
          <w:p w14:paraId="07C55591" w14:textId="77777777" w:rsidR="00BD26BB" w:rsidRPr="002107F1" w:rsidRDefault="00BD26BB">
            <w:pPr>
              <w:ind w:left="38"/>
              <w:jc w:val="both"/>
              <w:rPr>
                <w:bCs/>
              </w:rPr>
              <w:pPrChange w:id="1480" w:author="PS" w:date="2018-11-25T14:05:00Z">
                <w:pPr>
                  <w:jc w:val="both"/>
                </w:pPr>
              </w:pPrChange>
            </w:pPr>
            <w:r w:rsidRPr="002107F1">
              <w:rPr>
                <w:bCs/>
                <w:smallCaps/>
              </w:rPr>
              <w:t>D</w:t>
            </w:r>
            <w:r w:rsidRPr="009862CC">
              <w:rPr>
                <w:bCs/>
                <w:caps/>
              </w:rPr>
              <w:t>urdík</w:t>
            </w:r>
            <w:r w:rsidRPr="002107F1">
              <w:rPr>
                <w:bCs/>
                <w:smallCaps/>
              </w:rPr>
              <w:t xml:space="preserve">, J. </w:t>
            </w:r>
            <w:del w:id="1481" w:author="Matyas Adam" w:date="2018-11-16T11:37:00Z">
              <w:r w:rsidRPr="002107F1" w:rsidDel="00AE490E">
                <w:rPr>
                  <w:bCs/>
                  <w:smallCaps/>
                </w:rPr>
                <w:delText xml:space="preserve">(1874). </w:delText>
              </w:r>
            </w:del>
            <w:r w:rsidRPr="002107F1">
              <w:rPr>
                <w:bCs/>
                <w:i/>
              </w:rPr>
              <w:t xml:space="preserve">Pozor na lesy! </w:t>
            </w:r>
            <w:r w:rsidRPr="002107F1">
              <w:rPr>
                <w:bCs/>
              </w:rPr>
              <w:t>Praha : Tiskem a nákladem Jana Otty.</w:t>
            </w:r>
            <w:ins w:id="1482" w:author="Matyas Adam" w:date="2018-11-16T11:37:00Z">
              <w:r>
                <w:rPr>
                  <w:bCs/>
                </w:rPr>
                <w:t xml:space="preserve"> 1874.</w:t>
              </w:r>
            </w:ins>
          </w:p>
          <w:p w14:paraId="3870438A" w14:textId="77777777" w:rsidR="00BD26BB" w:rsidRPr="002107F1" w:rsidRDefault="00BD26BB">
            <w:pPr>
              <w:ind w:left="38"/>
              <w:jc w:val="both"/>
              <w:rPr>
                <w:bCs/>
              </w:rPr>
              <w:pPrChange w:id="1483" w:author="PS" w:date="2018-11-25T14:05:00Z">
                <w:pPr>
                  <w:jc w:val="both"/>
                </w:pPr>
              </w:pPrChange>
            </w:pPr>
            <w:r w:rsidRPr="002107F1">
              <w:rPr>
                <w:bCs/>
                <w:smallCaps/>
              </w:rPr>
              <w:t>H</w:t>
            </w:r>
            <w:r w:rsidRPr="009862CC">
              <w:rPr>
                <w:bCs/>
                <w:caps/>
              </w:rPr>
              <w:t>olec</w:t>
            </w:r>
            <w:r w:rsidRPr="002107F1">
              <w:rPr>
                <w:bCs/>
                <w:smallCaps/>
              </w:rPr>
              <w:t xml:space="preserve">, R. </w:t>
            </w:r>
            <w:del w:id="1484" w:author="Matyas Adam" w:date="2018-11-16T11:37:00Z">
              <w:r w:rsidRPr="002107F1" w:rsidDel="00AE490E">
                <w:rPr>
                  <w:bCs/>
                </w:rPr>
                <w:delText xml:space="preserve">(2014). </w:delText>
              </w:r>
            </w:del>
            <w:r w:rsidRPr="002107F1">
              <w:rPr>
                <w:bCs/>
                <w:i/>
              </w:rPr>
              <w:t xml:space="preserve">Človek a príroda v „dlhom“ 19. storočí. </w:t>
            </w:r>
            <w:r w:rsidRPr="002107F1">
              <w:rPr>
                <w:bCs/>
              </w:rPr>
              <w:t>Bratislava : HiÚ SAV</w:t>
            </w:r>
            <w:ins w:id="1485" w:author="Matyas Adam" w:date="2018-11-16T11:37:00Z">
              <w:r>
                <w:rPr>
                  <w:bCs/>
                </w:rPr>
                <w:t xml:space="preserve">. 2014. </w:t>
              </w:r>
            </w:ins>
            <w:del w:id="1486" w:author="Matyas Adam" w:date="2018-11-16T11:37:00Z">
              <w:r w:rsidRPr="002107F1" w:rsidDel="00AE490E">
                <w:rPr>
                  <w:bCs/>
                </w:rPr>
                <w:delText xml:space="preserve">, </w:delText>
              </w:r>
            </w:del>
            <w:r w:rsidRPr="002107F1">
              <w:rPr>
                <w:bCs/>
              </w:rPr>
              <w:t>341 s. ISBN 978-80-971540-4-2</w:t>
            </w:r>
          </w:p>
          <w:p w14:paraId="45DBD0E3" w14:textId="77777777" w:rsidR="00BD26BB" w:rsidRPr="002107F1" w:rsidRDefault="00BD26BB">
            <w:pPr>
              <w:ind w:left="38"/>
              <w:jc w:val="both"/>
              <w:rPr>
                <w:bCs/>
              </w:rPr>
              <w:pPrChange w:id="1487" w:author="PS" w:date="2018-11-25T14:05:00Z">
                <w:pPr>
                  <w:jc w:val="both"/>
                </w:pPr>
              </w:pPrChange>
            </w:pPr>
            <w:r w:rsidRPr="002107F1">
              <w:rPr>
                <w:bCs/>
                <w:smallCaps/>
              </w:rPr>
              <w:t>J</w:t>
            </w:r>
            <w:r w:rsidRPr="009862CC">
              <w:rPr>
                <w:bCs/>
                <w:caps/>
              </w:rPr>
              <w:t>elínek</w:t>
            </w:r>
            <w:r w:rsidRPr="002107F1">
              <w:rPr>
                <w:bCs/>
                <w:smallCaps/>
              </w:rPr>
              <w:t>, P.</w:t>
            </w:r>
            <w:ins w:id="1488" w:author="Matyas Adam" w:date="2018-11-16T11:37:00Z">
              <w:r>
                <w:rPr>
                  <w:bCs/>
                  <w:smallCaps/>
                </w:rPr>
                <w:t xml:space="preserve">, </w:t>
              </w:r>
            </w:ins>
            <w:del w:id="1489" w:author="Matyas Adam" w:date="2018-11-16T11:37:00Z">
              <w:r w:rsidRPr="002107F1" w:rsidDel="00AE490E">
                <w:rPr>
                  <w:bCs/>
                  <w:smallCaps/>
                </w:rPr>
                <w:delText xml:space="preserve"> – </w:delText>
              </w:r>
            </w:del>
            <w:r w:rsidRPr="002107F1">
              <w:rPr>
                <w:bCs/>
                <w:smallCaps/>
              </w:rPr>
              <w:t>K</w:t>
            </w:r>
            <w:r w:rsidRPr="009862CC">
              <w:rPr>
                <w:bCs/>
                <w:caps/>
              </w:rPr>
              <w:t>ysučan</w:t>
            </w:r>
            <w:r w:rsidRPr="002107F1">
              <w:rPr>
                <w:bCs/>
                <w:smallCaps/>
              </w:rPr>
              <w:t>, L.</w:t>
            </w:r>
            <w:r w:rsidRPr="002107F1">
              <w:rPr>
                <w:bCs/>
              </w:rPr>
              <w:t xml:space="preserve"> </w:t>
            </w:r>
            <w:del w:id="1490" w:author="Matyas Adam" w:date="2018-11-16T11:37:00Z">
              <w:r w:rsidRPr="002107F1" w:rsidDel="00AE490E">
                <w:rPr>
                  <w:bCs/>
                </w:rPr>
                <w:delText>(2014).</w:delText>
              </w:r>
              <w:r w:rsidRPr="002107F1" w:rsidDel="00AE490E">
                <w:rPr>
                  <w:b/>
                  <w:bCs/>
                </w:rPr>
                <w:delText xml:space="preserve"> </w:delText>
              </w:r>
            </w:del>
            <w:r w:rsidRPr="002107F1">
              <w:rPr>
                <w:bCs/>
                <w:i/>
              </w:rPr>
              <w:t xml:space="preserve">Venkov a krajina : Evropská krajina mezi venkovem a městem, mezi antikou </w:t>
            </w:r>
            <w:r w:rsidRPr="002107F1">
              <w:rPr>
                <w:bCs/>
                <w:i/>
              </w:rPr>
              <w:br/>
              <w:t>a novověkem</w:t>
            </w:r>
            <w:r w:rsidRPr="002107F1">
              <w:rPr>
                <w:bCs/>
              </w:rPr>
              <w:t>. Brno : FSS MU</w:t>
            </w:r>
            <w:ins w:id="1491" w:author="Matyas Adam" w:date="2018-11-16T11:37:00Z">
              <w:r>
                <w:rPr>
                  <w:bCs/>
                </w:rPr>
                <w:t>. 2014.</w:t>
              </w:r>
            </w:ins>
            <w:del w:id="1492" w:author="Matyas Adam" w:date="2018-11-16T11:37:00Z">
              <w:r w:rsidRPr="002107F1" w:rsidDel="00AE490E">
                <w:rPr>
                  <w:bCs/>
                </w:rPr>
                <w:delText>,</w:delText>
              </w:r>
            </w:del>
            <w:r w:rsidRPr="002107F1">
              <w:rPr>
                <w:bCs/>
              </w:rPr>
              <w:t xml:space="preserve"> 131 s. ISBN 978-80-210-7127-8  </w:t>
            </w:r>
          </w:p>
          <w:p w14:paraId="1CE96072" w14:textId="77777777" w:rsidR="00BD26BB" w:rsidRPr="002107F1" w:rsidRDefault="00BD26BB">
            <w:pPr>
              <w:ind w:left="38"/>
              <w:jc w:val="both"/>
              <w:rPr>
                <w:color w:val="000000"/>
                <w:shd w:val="clear" w:color="auto" w:fill="F7F8FC"/>
              </w:rPr>
              <w:pPrChange w:id="1493" w:author="PS" w:date="2018-11-25T14:05:00Z">
                <w:pPr>
                  <w:jc w:val="both"/>
                </w:pPr>
              </w:pPrChange>
            </w:pPr>
            <w:r w:rsidRPr="002107F1">
              <w:rPr>
                <w:bCs/>
                <w:smallCaps/>
              </w:rPr>
              <w:t>J</w:t>
            </w:r>
            <w:r w:rsidRPr="009862CC">
              <w:rPr>
                <w:bCs/>
                <w:caps/>
              </w:rPr>
              <w:t>emelka</w:t>
            </w:r>
            <w:r w:rsidRPr="002107F1">
              <w:rPr>
                <w:bCs/>
                <w:smallCaps/>
              </w:rPr>
              <w:t>, P.</w:t>
            </w:r>
            <w:r w:rsidRPr="002107F1">
              <w:rPr>
                <w:bCs/>
              </w:rPr>
              <w:t xml:space="preserve"> </w:t>
            </w:r>
            <w:del w:id="1494" w:author="Matyas Adam" w:date="2018-11-16T11:37:00Z">
              <w:r w:rsidRPr="002107F1" w:rsidDel="00AE490E">
                <w:rPr>
                  <w:bCs/>
                </w:rPr>
                <w:delText xml:space="preserve">(2002). </w:delText>
              </w:r>
            </w:del>
            <w:r w:rsidRPr="002107F1">
              <w:rPr>
                <w:bCs/>
                <w:i/>
              </w:rPr>
              <w:t>Environmentalismus a v českém filosofickém myšlení 1. poloviny 20. století</w:t>
            </w:r>
            <w:r w:rsidRPr="002107F1">
              <w:rPr>
                <w:bCs/>
              </w:rPr>
              <w:t>. Brno : FSS MU</w:t>
            </w:r>
            <w:del w:id="1495" w:author="Matyas Adam" w:date="2018-11-16T11:37:00Z">
              <w:r w:rsidRPr="002107F1" w:rsidDel="00AE490E">
                <w:rPr>
                  <w:bCs/>
                </w:rPr>
                <w:delText>,</w:delText>
              </w:r>
            </w:del>
            <w:ins w:id="1496" w:author="Matyas Adam" w:date="2018-11-16T11:37:00Z">
              <w:r>
                <w:rPr>
                  <w:bCs/>
                </w:rPr>
                <w:t>. 20</w:t>
              </w:r>
            </w:ins>
            <w:ins w:id="1497" w:author="Matyas Adam" w:date="2018-11-16T11:38:00Z">
              <w:r>
                <w:rPr>
                  <w:bCs/>
                </w:rPr>
                <w:t>0</w:t>
              </w:r>
            </w:ins>
            <w:ins w:id="1498" w:author="Matyas Adam" w:date="2018-11-16T11:37:00Z">
              <w:r>
                <w:rPr>
                  <w:bCs/>
                </w:rPr>
                <w:t>2</w:t>
              </w:r>
            </w:ins>
            <w:r w:rsidRPr="002107F1">
              <w:rPr>
                <w:bCs/>
              </w:rPr>
              <w:t xml:space="preserve"> 146 s. ISBN </w:t>
            </w:r>
            <w:r w:rsidRPr="00CD4D10">
              <w:rPr>
                <w:bCs/>
                <w:rPrChange w:id="1499" w:author="Matyas Adam" w:date="2018-11-16T23:24:00Z">
                  <w:rPr>
                    <w:color w:val="000000"/>
                    <w:shd w:val="clear" w:color="auto" w:fill="F7F8FC"/>
                  </w:rPr>
                </w:rPrChange>
              </w:rPr>
              <w:t>80-21028-00-9</w:t>
            </w:r>
          </w:p>
          <w:p w14:paraId="4025AFEF" w14:textId="77777777" w:rsidR="00BD26BB" w:rsidRPr="002107F1" w:rsidDel="001E2AAB" w:rsidRDefault="00BD26BB">
            <w:pPr>
              <w:ind w:left="322" w:hanging="284"/>
              <w:jc w:val="both"/>
              <w:rPr>
                <w:del w:id="1500" w:author="Matyas Adam" w:date="2018-11-16T11:38:00Z"/>
                <w:bCs/>
              </w:rPr>
              <w:pPrChange w:id="1501" w:author="Matyas Adam" w:date="2018-11-16T11:28:00Z">
                <w:pPr>
                  <w:jc w:val="both"/>
                </w:pPr>
              </w:pPrChange>
            </w:pPr>
            <w:del w:id="1502" w:author="Matyas Adam" w:date="2018-11-16T11:38:00Z">
              <w:r w:rsidRPr="002107F1" w:rsidDel="001E2AAB">
                <w:rPr>
                  <w:bCs/>
                  <w:smallCaps/>
                </w:rPr>
                <w:delText>K</w:delText>
              </w:r>
              <w:r w:rsidRPr="009862CC" w:rsidDel="001E2AAB">
                <w:rPr>
                  <w:bCs/>
                  <w:caps/>
                </w:rPr>
                <w:delText>linda</w:delText>
              </w:r>
              <w:r w:rsidRPr="002107F1" w:rsidDel="001E2AAB">
                <w:rPr>
                  <w:bCs/>
                  <w:smallCaps/>
                </w:rPr>
                <w:delText xml:space="preserve">, J. (1998). </w:delText>
              </w:r>
              <w:r w:rsidRPr="002107F1" w:rsidDel="001E2AAB">
                <w:rPr>
                  <w:bCs/>
                  <w:i/>
                </w:rPr>
                <w:delText>Enironmentalistika a právo (krátky vývoj environmentalistiky a environmentálneho práva)</w:delText>
              </w:r>
              <w:r w:rsidRPr="002107F1" w:rsidDel="001E2AAB">
                <w:rPr>
                  <w:bCs/>
                </w:rPr>
                <w:delText>. Bratislava : MŽP SR, 1200 s. ISBN 80-88833-04-3</w:delText>
              </w:r>
            </w:del>
          </w:p>
          <w:p w14:paraId="00DB3859" w14:textId="77777777" w:rsidR="00BD26BB" w:rsidRPr="002107F1" w:rsidDel="001E2AAB" w:rsidRDefault="00BD26BB">
            <w:pPr>
              <w:ind w:left="322" w:hanging="284"/>
              <w:jc w:val="both"/>
              <w:rPr>
                <w:del w:id="1503" w:author="Matyas Adam" w:date="2018-11-16T11:38:00Z"/>
                <w:bCs/>
              </w:rPr>
              <w:pPrChange w:id="1504" w:author="Matyas Adam" w:date="2018-11-16T11:28:00Z">
                <w:pPr>
                  <w:jc w:val="both"/>
                </w:pPr>
              </w:pPrChange>
            </w:pPr>
            <w:del w:id="1505" w:author="Matyas Adam" w:date="2018-11-16T11:38:00Z">
              <w:r w:rsidRPr="002107F1" w:rsidDel="001E2AAB">
                <w:rPr>
                  <w:bCs/>
                  <w:smallCaps/>
                </w:rPr>
                <w:delText>P</w:delText>
              </w:r>
              <w:r w:rsidRPr="009862CC" w:rsidDel="001E2AAB">
                <w:rPr>
                  <w:bCs/>
                  <w:caps/>
                </w:rPr>
                <w:delText>auza</w:delText>
              </w:r>
              <w:r w:rsidRPr="002107F1" w:rsidDel="001E2AAB">
                <w:rPr>
                  <w:bCs/>
                  <w:smallCaps/>
                </w:rPr>
                <w:delText>, M. – H</w:delText>
              </w:r>
              <w:r w:rsidRPr="009862CC" w:rsidDel="001E2AAB">
                <w:rPr>
                  <w:bCs/>
                  <w:caps/>
                </w:rPr>
                <w:delText>ajko</w:delText>
              </w:r>
              <w:r w:rsidRPr="002107F1" w:rsidDel="001E2AAB">
                <w:rPr>
                  <w:bCs/>
                  <w:smallCaps/>
                </w:rPr>
                <w:delText xml:space="preserve">, D. </w:delText>
              </w:r>
              <w:r w:rsidRPr="002107F1" w:rsidDel="001E2AAB">
                <w:rPr>
                  <w:bCs/>
                </w:rPr>
                <w:delText xml:space="preserve">eds. (1989). </w:delText>
              </w:r>
              <w:r w:rsidRPr="002107F1" w:rsidDel="001E2AAB">
                <w:rPr>
                  <w:bCs/>
                  <w:i/>
                </w:rPr>
                <w:delText>Antologie z Dějin českého a slovenského filozofického myšlení (od roku 1848 do roku 1948)</w:delText>
              </w:r>
              <w:r w:rsidRPr="002107F1" w:rsidDel="001E2AAB">
                <w:rPr>
                  <w:bCs/>
                </w:rPr>
                <w:delText xml:space="preserve">. Praha : Svoboda, 808 s. ISBN </w:delText>
              </w:r>
              <w:r w:rsidRPr="002107F1" w:rsidDel="001E2AAB">
                <w:rPr>
                  <w:color w:val="000000"/>
                  <w:shd w:val="clear" w:color="auto" w:fill="FFFFFF"/>
                </w:rPr>
                <w:delText>80-20500-29-4</w:delText>
              </w:r>
              <w:r w:rsidRPr="002107F1" w:rsidDel="001E2AAB">
                <w:rPr>
                  <w:bCs/>
                  <w:smallCaps/>
                </w:rPr>
                <w:delText xml:space="preserve"> </w:delText>
              </w:r>
            </w:del>
          </w:p>
          <w:p w14:paraId="750D5D9C" w14:textId="77777777" w:rsidR="00BD26BB" w:rsidRDefault="00BD26BB">
            <w:pPr>
              <w:autoSpaceDE w:val="0"/>
              <w:autoSpaceDN w:val="0"/>
              <w:adjustRightInd w:val="0"/>
              <w:ind w:left="322" w:hanging="284"/>
              <w:jc w:val="both"/>
              <w:rPr>
                <w:ins w:id="1506" w:author="Matyas Adam" w:date="2018-11-16T11:38:00Z"/>
              </w:rPr>
              <w:pPrChange w:id="1507" w:author="Matyas Adam" w:date="2018-11-16T11:28:00Z">
                <w:pPr>
                  <w:autoSpaceDE w:val="0"/>
                  <w:autoSpaceDN w:val="0"/>
                  <w:adjustRightInd w:val="0"/>
                  <w:jc w:val="both"/>
                </w:pPr>
              </w:pPrChange>
            </w:pPr>
            <w:del w:id="1508" w:author="Matyas Adam" w:date="2018-11-16T11:38:00Z">
              <w:r w:rsidRPr="002107F1" w:rsidDel="001E2AAB">
                <w:delText>http://www.klaudyan.cz</w:delText>
              </w:r>
              <w:r w:rsidRPr="002107F1" w:rsidDel="001E2AAB">
                <w:rPr>
                  <w:b/>
                  <w:color w:val="000000"/>
                </w:rPr>
                <w:delText xml:space="preserve"> </w:delText>
              </w:r>
              <w:r w:rsidRPr="002107F1" w:rsidDel="001E2AAB">
                <w:rPr>
                  <w:color w:val="000000"/>
                </w:rPr>
                <w:delText>(I</w:delText>
              </w:r>
              <w:r w:rsidRPr="002107F1" w:rsidDel="001E2AAB">
                <w:delText>nternetový časopis pro historickou geografii a environmentální dějiny)</w:delText>
              </w:r>
            </w:del>
            <w:ins w:id="1509" w:author="Matyas Adam" w:date="2018-11-16T11:28:00Z">
              <w:r w:rsidRPr="002B7EA6">
                <w:rPr>
                  <w:rFonts w:ascii="UTB Text" w:hAnsi="UTB Text" w:cs="Arial"/>
                  <w:color w:val="222222"/>
                  <w:sz w:val="19"/>
                  <w:szCs w:val="19"/>
                </w:rPr>
                <w:t>Materiály dostupné v e-learningovém kurzu předmětu v LMS Moodle na </w:t>
              </w:r>
              <w:r w:rsidRPr="001E2AAB">
                <w:fldChar w:fldCharType="begin"/>
              </w:r>
              <w:r>
                <w:instrText xml:space="preserve"> HYPERLINK "http://vyuka.flkr.utb.cz/" \t "_blank" </w:instrText>
              </w:r>
              <w:r w:rsidRPr="001E2AAB">
                <w:fldChar w:fldCharType="separate"/>
              </w:r>
              <w:r w:rsidRPr="001E2AAB">
                <w:rPr>
                  <w:rPrChange w:id="1510" w:author="Matyas Adam" w:date="2018-11-16T11:38:00Z">
                    <w:rPr>
                      <w:rFonts w:ascii="UTB Text" w:hAnsi="UTB Text" w:cs="Arial"/>
                      <w:sz w:val="19"/>
                      <w:szCs w:val="19"/>
                    </w:rPr>
                  </w:rPrChange>
                </w:rPr>
                <w:t>http://vyuka.flkr.utb.cz</w:t>
              </w:r>
              <w:r w:rsidRPr="001E2AAB">
                <w:rPr>
                  <w:rPrChange w:id="1511" w:author="Matyas Adam" w:date="2018-11-16T11:38:00Z">
                    <w:rPr>
                      <w:rFonts w:ascii="UTB Text" w:hAnsi="UTB Text" w:cs="Arial"/>
                      <w:sz w:val="19"/>
                      <w:szCs w:val="19"/>
                    </w:rPr>
                  </w:rPrChange>
                </w:rPr>
                <w:fldChar w:fldCharType="end"/>
              </w:r>
            </w:ins>
          </w:p>
          <w:p w14:paraId="1CCD1B1E" w14:textId="77777777" w:rsidR="00BD26BB" w:rsidRPr="000F6287" w:rsidRDefault="00BD26BB">
            <w:pPr>
              <w:autoSpaceDE w:val="0"/>
              <w:autoSpaceDN w:val="0"/>
              <w:adjustRightInd w:val="0"/>
              <w:ind w:left="322" w:hanging="284"/>
              <w:jc w:val="both"/>
              <w:pPrChange w:id="1512" w:author="Matyas Adam" w:date="2018-11-16T11:40:00Z">
                <w:pPr>
                  <w:autoSpaceDE w:val="0"/>
                  <w:autoSpaceDN w:val="0"/>
                  <w:adjustRightInd w:val="0"/>
                  <w:jc w:val="both"/>
                </w:pPr>
              </w:pPrChange>
            </w:pPr>
            <w:ins w:id="1513" w:author="Matyas Adam" w:date="2018-11-16T11:40:00Z">
              <w:r w:rsidRPr="00376428">
                <w:t xml:space="preserve">On-line aktuální zdroje: </w:t>
              </w:r>
            </w:ins>
            <w:ins w:id="1514" w:author="Matyas Adam" w:date="2018-11-16T11:38:00Z">
              <w:r w:rsidRPr="002107F1">
                <w:t>http://www.klaudyan.cz</w:t>
              </w:r>
              <w:r w:rsidRPr="002107F1">
                <w:rPr>
                  <w:b/>
                  <w:color w:val="000000"/>
                </w:rPr>
                <w:t xml:space="preserve"> </w:t>
              </w:r>
              <w:r w:rsidRPr="002107F1">
                <w:rPr>
                  <w:color w:val="000000"/>
                </w:rPr>
                <w:t>(I</w:t>
              </w:r>
              <w:r w:rsidRPr="002107F1">
                <w:t>nternetový časopis pro historickou geografii a environmentální dějiny)</w:t>
              </w:r>
            </w:ins>
          </w:p>
        </w:tc>
      </w:tr>
      <w:tr w:rsidR="00BD26BB" w14:paraId="7F280830"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E7FFD60" w14:textId="77777777" w:rsidR="00BD26BB" w:rsidRDefault="00BD26BB" w:rsidP="00495DC8">
            <w:pPr>
              <w:jc w:val="center"/>
              <w:rPr>
                <w:b/>
              </w:rPr>
            </w:pPr>
            <w:r>
              <w:rPr>
                <w:b/>
              </w:rPr>
              <w:t>Informace ke kombinované nebo distanční formě</w:t>
            </w:r>
          </w:p>
        </w:tc>
      </w:tr>
      <w:tr w:rsidR="00BD26BB" w14:paraId="1E1C42B8" w14:textId="77777777" w:rsidTr="00495DC8">
        <w:tc>
          <w:tcPr>
            <w:tcW w:w="4787" w:type="dxa"/>
            <w:gridSpan w:val="3"/>
            <w:tcBorders>
              <w:top w:val="single" w:sz="2" w:space="0" w:color="auto"/>
            </w:tcBorders>
            <w:shd w:val="clear" w:color="auto" w:fill="F7CAAC"/>
          </w:tcPr>
          <w:p w14:paraId="3DCF221B" w14:textId="77777777" w:rsidR="00BD26BB" w:rsidRDefault="00BD26BB" w:rsidP="00495DC8">
            <w:pPr>
              <w:jc w:val="both"/>
            </w:pPr>
            <w:r>
              <w:rPr>
                <w:b/>
              </w:rPr>
              <w:t>Rozsah konzultací (soustředění)</w:t>
            </w:r>
          </w:p>
        </w:tc>
        <w:tc>
          <w:tcPr>
            <w:tcW w:w="889" w:type="dxa"/>
            <w:tcBorders>
              <w:top w:val="single" w:sz="2" w:space="0" w:color="auto"/>
            </w:tcBorders>
          </w:tcPr>
          <w:p w14:paraId="4E5C4BA3" w14:textId="77777777" w:rsidR="00BD26BB" w:rsidRDefault="00BD26BB" w:rsidP="00495DC8">
            <w:pPr>
              <w:jc w:val="both"/>
            </w:pPr>
          </w:p>
        </w:tc>
        <w:tc>
          <w:tcPr>
            <w:tcW w:w="4179" w:type="dxa"/>
            <w:gridSpan w:val="4"/>
            <w:tcBorders>
              <w:top w:val="single" w:sz="2" w:space="0" w:color="auto"/>
            </w:tcBorders>
            <w:shd w:val="clear" w:color="auto" w:fill="F7CAAC"/>
          </w:tcPr>
          <w:p w14:paraId="45CE8049" w14:textId="77777777" w:rsidR="00BD26BB" w:rsidRDefault="00BD26BB" w:rsidP="00495DC8">
            <w:pPr>
              <w:jc w:val="both"/>
              <w:rPr>
                <w:b/>
              </w:rPr>
            </w:pPr>
            <w:r>
              <w:rPr>
                <w:b/>
              </w:rPr>
              <w:t xml:space="preserve">hodin </w:t>
            </w:r>
          </w:p>
        </w:tc>
      </w:tr>
      <w:tr w:rsidR="00BD26BB" w14:paraId="3386AA43" w14:textId="77777777" w:rsidTr="00495DC8">
        <w:tc>
          <w:tcPr>
            <w:tcW w:w="9855" w:type="dxa"/>
            <w:gridSpan w:val="8"/>
            <w:shd w:val="clear" w:color="auto" w:fill="F7CAAC"/>
          </w:tcPr>
          <w:p w14:paraId="3D384A49" w14:textId="77777777" w:rsidR="00BD26BB" w:rsidRDefault="00BD26BB" w:rsidP="00495DC8">
            <w:pPr>
              <w:jc w:val="both"/>
              <w:rPr>
                <w:b/>
              </w:rPr>
            </w:pPr>
            <w:r>
              <w:rPr>
                <w:b/>
              </w:rPr>
              <w:t>Informace o způsobu kontaktu s vyučujícím</w:t>
            </w:r>
          </w:p>
        </w:tc>
      </w:tr>
      <w:tr w:rsidR="00BD26BB" w14:paraId="0CC2382C" w14:textId="77777777" w:rsidTr="00495DC8">
        <w:trPr>
          <w:trHeight w:val="240"/>
        </w:trPr>
        <w:tc>
          <w:tcPr>
            <w:tcW w:w="9855" w:type="dxa"/>
            <w:gridSpan w:val="8"/>
          </w:tcPr>
          <w:p w14:paraId="503E9AB7" w14:textId="77777777" w:rsidR="00BD26BB" w:rsidRDefault="00BD26BB" w:rsidP="00495DC8">
            <w:pPr>
              <w:jc w:val="both"/>
            </w:pPr>
          </w:p>
        </w:tc>
      </w:tr>
    </w:tbl>
    <w:p w14:paraId="11F1B3B9" w14:textId="77777777" w:rsidR="00BD26BB" w:rsidRDefault="00BD26BB">
      <w:pPr>
        <w:spacing w:after="160" w:line="259" w:lineRule="auto"/>
      </w:pPr>
    </w:p>
    <w:p w14:paraId="00887B7B" w14:textId="77777777" w:rsidR="00BD26BB" w:rsidRDefault="00BD26BB">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058B98E9" w14:textId="77777777" w:rsidTr="00495DC8">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0EF5C4CD" w14:textId="77777777" w:rsidR="00BD26BB" w:rsidRDefault="00BD26BB" w:rsidP="00495DC8">
            <w:pPr>
              <w:jc w:val="both"/>
              <w:rPr>
                <w:b/>
                <w:sz w:val="28"/>
              </w:rPr>
            </w:pPr>
            <w:r>
              <w:br w:type="page"/>
            </w:r>
            <w:r>
              <w:rPr>
                <w:b/>
                <w:sz w:val="28"/>
              </w:rPr>
              <w:t>B-III – Charakteristika studijního předmětu</w:t>
            </w:r>
          </w:p>
        </w:tc>
      </w:tr>
      <w:tr w:rsidR="00BD26BB" w14:paraId="29593E8B" w14:textId="77777777" w:rsidTr="00495DC8">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5775D69B" w14:textId="77777777" w:rsidR="00BD26BB" w:rsidRDefault="00BD26BB" w:rsidP="00495DC8">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14:paraId="5EB6E417" w14:textId="77777777" w:rsidR="00BD26BB" w:rsidRPr="002D7853" w:rsidRDefault="00BD26BB" w:rsidP="00495DC8">
            <w:pPr>
              <w:jc w:val="both"/>
              <w:rPr>
                <w:b/>
              </w:rPr>
            </w:pPr>
            <w:r w:rsidRPr="002D7853">
              <w:rPr>
                <w:b/>
              </w:rPr>
              <w:t>Ekologie</w:t>
            </w:r>
          </w:p>
        </w:tc>
      </w:tr>
      <w:tr w:rsidR="00BD26BB" w14:paraId="36475467"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FC11B75" w14:textId="77777777" w:rsidR="00BD26BB" w:rsidRDefault="00BD26BB" w:rsidP="00495DC8">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14:paraId="0E4743DB" w14:textId="77777777" w:rsidR="00BD26BB" w:rsidRDefault="00BD26BB" w:rsidP="00495DC8">
            <w:pPr>
              <w:jc w:val="both"/>
            </w:pPr>
            <w:ins w:id="1515" w:author="Matyas Adam" w:date="2018-11-16T12:00:00Z">
              <w:r>
                <w:t>P</w:t>
              </w:r>
            </w:ins>
            <w:del w:id="1516" w:author="Matyas Adam" w:date="2018-11-16T12:00:00Z">
              <w:r w:rsidDel="00500A0B">
                <w:delText>p</w:delText>
              </w:r>
            </w:del>
            <w:r>
              <w:t>ovinný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F02CEB2" w14:textId="77777777" w:rsidR="00BD26BB" w:rsidRDefault="00BD26BB" w:rsidP="00495DC8">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14:paraId="09C06DF7" w14:textId="77777777" w:rsidR="00BD26BB" w:rsidRDefault="00BD26BB" w:rsidP="00495DC8">
            <w:pPr>
              <w:jc w:val="both"/>
            </w:pPr>
            <w:r>
              <w:t>1/ZS</w:t>
            </w:r>
          </w:p>
        </w:tc>
      </w:tr>
      <w:tr w:rsidR="00BD26BB" w14:paraId="40BE5A57"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97DCBAE" w14:textId="77777777" w:rsidR="00BD26BB" w:rsidRDefault="00BD26BB" w:rsidP="00495DC8">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14:paraId="19FBD15E" w14:textId="77777777" w:rsidR="00BD26BB" w:rsidRDefault="00BD26BB" w:rsidP="00495DC8">
            <w:pPr>
              <w:jc w:val="both"/>
            </w:pPr>
            <w:r>
              <w:t xml:space="preserve">28p – 14s </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6C9BBFFD" w14:textId="77777777" w:rsidR="00BD26BB" w:rsidRDefault="00BD26BB" w:rsidP="00495DC8">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14:paraId="2E2139A2" w14:textId="3C200C6E" w:rsidR="00BD26BB" w:rsidRDefault="00BD26BB" w:rsidP="00495DC8">
            <w:pPr>
              <w:jc w:val="both"/>
            </w:pPr>
            <w:del w:id="1517" w:author="PS" w:date="2018-11-25T14:05:00Z">
              <w:r w:rsidDel="002B7EA6">
                <w:delText>3</w:delText>
              </w:r>
            </w:del>
            <w:ins w:id="1518" w:author="PS" w:date="2018-11-25T14:05:00Z">
              <w:r w:rsidR="002B7EA6">
                <w:t>42</w:t>
              </w:r>
            </w:ins>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4BACC4E8" w14:textId="77777777" w:rsidR="00BD26BB" w:rsidRDefault="00BD26BB" w:rsidP="00495DC8">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14:paraId="3E0AD5F1" w14:textId="77777777" w:rsidR="00BD26BB" w:rsidRDefault="00BD26BB" w:rsidP="00495DC8">
            <w:pPr>
              <w:jc w:val="both"/>
            </w:pPr>
            <w:ins w:id="1519" w:author="Matyas Adam" w:date="2018-11-17T01:38:00Z">
              <w:r>
                <w:t>4</w:t>
              </w:r>
            </w:ins>
          </w:p>
        </w:tc>
      </w:tr>
      <w:tr w:rsidR="00BD26BB" w14:paraId="2F1F3AD4"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19C82A3" w14:textId="77777777" w:rsidR="00BD26BB" w:rsidRDefault="00BD26BB" w:rsidP="00495DC8">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4C4C888C" w14:textId="77777777" w:rsidR="00BD26BB" w:rsidRDefault="00BD26BB" w:rsidP="00495DC8">
            <w:pPr>
              <w:jc w:val="both"/>
            </w:pPr>
          </w:p>
        </w:tc>
      </w:tr>
      <w:tr w:rsidR="00BD26BB" w14:paraId="10881210"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C2093EE" w14:textId="77777777" w:rsidR="00BD26BB" w:rsidRDefault="00BD26BB" w:rsidP="00495DC8">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14:paraId="68D80526" w14:textId="77777777" w:rsidR="00BD26BB" w:rsidRDefault="00BD26BB" w:rsidP="00495DC8">
            <w:pPr>
              <w:jc w:val="both"/>
            </w:pPr>
            <w:ins w:id="1520" w:author="Matyas Adam" w:date="2018-11-16T11:40:00Z">
              <w:r>
                <w:t>Z</w:t>
              </w:r>
            </w:ins>
            <w:del w:id="1521" w:author="Matyas Adam" w:date="2018-11-16T11:40:00Z">
              <w:r w:rsidDel="00490DEA">
                <w:delText>z</w:delText>
              </w:r>
            </w:del>
            <w:r>
              <w:t>ápočet, zkouška</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424A6E07" w14:textId="77777777" w:rsidR="00BD26BB" w:rsidRDefault="00BD26BB" w:rsidP="00495DC8">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14:paraId="1F43707F" w14:textId="77777777" w:rsidR="00BD26BB" w:rsidRDefault="00BD26BB" w:rsidP="00495DC8">
            <w:pPr>
              <w:jc w:val="both"/>
              <w:rPr>
                <w:ins w:id="1522" w:author="PS" w:date="2018-11-25T14:06:00Z"/>
              </w:rPr>
            </w:pPr>
            <w:del w:id="1523" w:author="PS" w:date="2018-11-25T14:06:00Z">
              <w:r w:rsidDel="002B7EA6">
                <w:delText>P, S</w:delText>
              </w:r>
            </w:del>
            <w:ins w:id="1524" w:author="PS" w:date="2018-11-25T14:06:00Z">
              <w:r w:rsidR="002B7EA6">
                <w:t>přednášky</w:t>
              </w:r>
            </w:ins>
          </w:p>
          <w:p w14:paraId="3C6BD99C" w14:textId="114F74DD" w:rsidR="002B7EA6" w:rsidRDefault="002B7EA6" w:rsidP="00495DC8">
            <w:pPr>
              <w:jc w:val="both"/>
            </w:pPr>
            <w:ins w:id="1525" w:author="PS" w:date="2018-11-25T14:06:00Z">
              <w:r>
                <w:t>semináře</w:t>
              </w:r>
            </w:ins>
          </w:p>
        </w:tc>
      </w:tr>
      <w:tr w:rsidR="00BD26BB" w14:paraId="38E34832"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F29A1DD" w14:textId="793F6D42" w:rsidR="00BD26BB" w:rsidRDefault="00BD26BB" w:rsidP="00495DC8">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0B338204" w14:textId="77777777" w:rsidR="00BD26BB" w:rsidRDefault="00BD26BB" w:rsidP="00495DC8">
            <w:pPr>
              <w:jc w:val="both"/>
            </w:pPr>
            <w:r>
              <w:t xml:space="preserve">Minimálně 80% účast na kontrolované výuce, získání stanoveného počtu bodů při kontrolních testech a při zápočtovém testu. </w:t>
            </w:r>
          </w:p>
          <w:p w14:paraId="520F880D" w14:textId="77777777" w:rsidR="00BD26BB" w:rsidRDefault="00BD26BB" w:rsidP="00495DC8">
            <w:pPr>
              <w:jc w:val="both"/>
            </w:pPr>
            <w:r>
              <w:t>Úspěšné složení kombinované zkoušky.</w:t>
            </w:r>
          </w:p>
        </w:tc>
      </w:tr>
      <w:tr w:rsidR="00BD26BB" w14:paraId="2187814B" w14:textId="77777777" w:rsidTr="00495DC8">
        <w:trPr>
          <w:trHeight w:val="554"/>
        </w:trPr>
        <w:tc>
          <w:tcPr>
            <w:tcW w:w="9855" w:type="dxa"/>
            <w:gridSpan w:val="8"/>
            <w:tcBorders>
              <w:top w:val="nil"/>
              <w:left w:val="single" w:sz="4" w:space="0" w:color="auto"/>
              <w:bottom w:val="single" w:sz="4" w:space="0" w:color="auto"/>
              <w:right w:val="single" w:sz="4" w:space="0" w:color="auto"/>
            </w:tcBorders>
          </w:tcPr>
          <w:p w14:paraId="0255681B" w14:textId="77777777" w:rsidR="00BD26BB" w:rsidRDefault="00BD26BB" w:rsidP="00495DC8">
            <w:pPr>
              <w:jc w:val="both"/>
            </w:pPr>
          </w:p>
        </w:tc>
      </w:tr>
      <w:tr w:rsidR="00BD26BB" w14:paraId="4848501A" w14:textId="77777777" w:rsidTr="00495DC8">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6677D78A" w14:textId="77777777" w:rsidR="00BD26BB" w:rsidRDefault="00BD26BB" w:rsidP="00495DC8">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14:paraId="1E94A9F1" w14:textId="77777777" w:rsidR="00BD26BB" w:rsidRDefault="00BD26BB" w:rsidP="00495DC8">
            <w:pPr>
              <w:jc w:val="both"/>
            </w:pPr>
            <w:ins w:id="1526" w:author="Jiří Lehejček [2]" w:date="2018-11-14T22:15:00Z">
              <w:r w:rsidRPr="005B6157">
                <w:rPr>
                  <w:bCs/>
                  <w:rPrChange w:id="1527" w:author="Jiří Lehejček [2]" w:date="2018-11-14T22:33:00Z">
                    <w:rPr>
                      <w:b/>
                      <w:bCs/>
                    </w:rPr>
                  </w:rPrChange>
                </w:rPr>
                <w:t xml:space="preserve">prof. PhDr. Jiří Chlachula, Ph.D. </w:t>
              </w:r>
            </w:ins>
            <w:ins w:id="1528" w:author="Matyas Adam" w:date="2018-11-17T00:34:00Z">
              <w:r>
                <w:rPr>
                  <w:bCs/>
                </w:rPr>
                <w:t>et Ph.D.</w:t>
              </w:r>
            </w:ins>
            <w:ins w:id="1529" w:author="Jiří Lehejček [2]" w:date="2018-11-14T22:15:00Z">
              <w:del w:id="1530" w:author="Matyas Adam" w:date="2018-11-17T00:23:00Z">
                <w:r w:rsidRPr="005B6157" w:rsidDel="00B90E02">
                  <w:rPr>
                    <w:bCs/>
                    <w:rPrChange w:id="1531" w:author="Jiří Lehejček [2]" w:date="2018-11-14T22:33:00Z">
                      <w:rPr>
                        <w:b/>
                        <w:bCs/>
                      </w:rPr>
                    </w:rPrChange>
                  </w:rPr>
                  <w:delText>(100 %)</w:delText>
                </w:r>
              </w:del>
            </w:ins>
            <w:del w:id="1532" w:author="Jiří Lehejček [2]" w:date="2018-11-14T22:15:00Z">
              <w:r w:rsidDel="00BC6939">
                <w:delText>p</w:delText>
              </w:r>
              <w:r w:rsidRPr="003A69B3" w:rsidDel="00BC6939">
                <w:delText>rof. RNDr. et Mgr. Peter Chrastina, Ph.D.</w:delText>
              </w:r>
            </w:del>
          </w:p>
        </w:tc>
      </w:tr>
      <w:tr w:rsidR="00BD26BB" w14:paraId="014DC84E" w14:textId="77777777" w:rsidTr="00495DC8">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1935CF36" w14:textId="77777777" w:rsidR="00BD26BB" w:rsidRDefault="00BD26BB" w:rsidP="00495DC8">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14:paraId="405B1552" w14:textId="77777777" w:rsidR="00BD26BB" w:rsidRDefault="00BD26BB" w:rsidP="00495DC8">
            <w:pPr>
              <w:jc w:val="both"/>
            </w:pPr>
            <w:r w:rsidRPr="00D4222D">
              <w:t xml:space="preserve">Garant stanovuje koncepci předmětu, podílí se na přednáškách v rozsahu </w:t>
            </w:r>
            <w:r>
              <w:t>100</w:t>
            </w:r>
            <w:r w:rsidRPr="00D4222D">
              <w:t xml:space="preserve"> % a dále stanovuje koncepci cvičení a dohlíží na jejich jednotné vedení.</w:t>
            </w:r>
          </w:p>
        </w:tc>
      </w:tr>
      <w:tr w:rsidR="00BD26BB" w14:paraId="5C9E402E"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009FFD3" w14:textId="77777777" w:rsidR="00BD26BB" w:rsidRDefault="00BD26BB" w:rsidP="00495DC8">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14:paraId="3AA810EE" w14:textId="77777777" w:rsidR="00BD26BB" w:rsidRDefault="00BD26BB" w:rsidP="00495DC8">
            <w:pPr>
              <w:jc w:val="both"/>
            </w:pPr>
            <w:ins w:id="1533" w:author="Jiří Lehejček [2]" w:date="2018-11-14T22:15:00Z">
              <w:r w:rsidRPr="005B6157">
                <w:rPr>
                  <w:bCs/>
                  <w:rPrChange w:id="1534" w:author="Jiří Lehejček [2]" w:date="2018-11-14T22:33:00Z">
                    <w:rPr>
                      <w:b/>
                      <w:bCs/>
                    </w:rPr>
                  </w:rPrChange>
                </w:rPr>
                <w:t>prof. PhDr. Jiří Chlachula, Ph.D.</w:t>
              </w:r>
            </w:ins>
            <w:ins w:id="1535" w:author="Jiří Lehejček [2]" w:date="2018-11-14T22:33:00Z">
              <w:r>
                <w:rPr>
                  <w:bCs/>
                </w:rPr>
                <w:t xml:space="preserve"> </w:t>
              </w:r>
            </w:ins>
            <w:ins w:id="1536" w:author="Matyas Adam" w:date="2018-11-17T00:34:00Z">
              <w:r>
                <w:rPr>
                  <w:bCs/>
                </w:rPr>
                <w:t xml:space="preserve">et Ph.D. </w:t>
              </w:r>
            </w:ins>
            <w:ins w:id="1537" w:author="Jiří Lehejček [2]" w:date="2018-11-14T22:33:00Z">
              <w:r>
                <w:rPr>
                  <w:bCs/>
                </w:rPr>
                <w:t>– přednášky, semináře</w:t>
              </w:r>
            </w:ins>
            <w:ins w:id="1538" w:author="Jiří Lehejček [2]" w:date="2018-11-14T22:15:00Z">
              <w:r w:rsidRPr="005B6157">
                <w:rPr>
                  <w:bCs/>
                  <w:rPrChange w:id="1539" w:author="Jiří Lehejček [2]" w:date="2018-11-14T22:33:00Z">
                    <w:rPr>
                      <w:b/>
                      <w:bCs/>
                    </w:rPr>
                  </w:rPrChange>
                </w:rPr>
                <w:t xml:space="preserve"> (100 %)</w:t>
              </w:r>
            </w:ins>
            <w:del w:id="1540" w:author="Jiří Lehejček [2]" w:date="2018-11-14T22:15:00Z">
              <w:r w:rsidDel="00BC6939">
                <w:delText>p</w:delText>
              </w:r>
              <w:r w:rsidRPr="003A69B3" w:rsidDel="00BC6939">
                <w:delText>rof. RNDr. et Mgr. Peter Chrastina, Ph.D.</w:delText>
              </w:r>
            </w:del>
          </w:p>
        </w:tc>
      </w:tr>
      <w:tr w:rsidR="00BD26BB" w14:paraId="2FFBF6A0" w14:textId="77777777" w:rsidTr="00495DC8">
        <w:trPr>
          <w:trHeight w:val="554"/>
        </w:trPr>
        <w:tc>
          <w:tcPr>
            <w:tcW w:w="9855" w:type="dxa"/>
            <w:gridSpan w:val="8"/>
            <w:tcBorders>
              <w:top w:val="nil"/>
              <w:left w:val="single" w:sz="4" w:space="0" w:color="auto"/>
              <w:bottom w:val="single" w:sz="4" w:space="0" w:color="auto"/>
              <w:right w:val="single" w:sz="4" w:space="0" w:color="auto"/>
            </w:tcBorders>
          </w:tcPr>
          <w:p w14:paraId="3E111268" w14:textId="77777777" w:rsidR="00BD26BB" w:rsidRDefault="00BD26BB" w:rsidP="00495DC8">
            <w:pPr>
              <w:jc w:val="both"/>
            </w:pPr>
          </w:p>
        </w:tc>
      </w:tr>
      <w:tr w:rsidR="00BD26BB" w14:paraId="4F3DCBAB"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0311F9B" w14:textId="77777777" w:rsidR="00BD26BB" w:rsidRDefault="00BD26BB" w:rsidP="00495DC8">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14:paraId="27966217" w14:textId="77777777" w:rsidR="00BD26BB" w:rsidRDefault="00BD26BB" w:rsidP="00495DC8">
            <w:pPr>
              <w:jc w:val="both"/>
            </w:pPr>
          </w:p>
        </w:tc>
      </w:tr>
      <w:tr w:rsidR="00BD26BB" w14:paraId="368E5E88" w14:textId="77777777" w:rsidTr="00495DC8">
        <w:trPr>
          <w:trHeight w:val="3938"/>
        </w:trPr>
        <w:tc>
          <w:tcPr>
            <w:tcW w:w="9855" w:type="dxa"/>
            <w:gridSpan w:val="8"/>
            <w:tcBorders>
              <w:top w:val="nil"/>
              <w:left w:val="single" w:sz="4" w:space="0" w:color="auto"/>
              <w:bottom w:val="single" w:sz="12" w:space="0" w:color="auto"/>
              <w:right w:val="single" w:sz="4" w:space="0" w:color="auto"/>
            </w:tcBorders>
          </w:tcPr>
          <w:p w14:paraId="10BB4B9F" w14:textId="1772E221" w:rsidR="00BD26BB" w:rsidDel="002B7EA6" w:rsidRDefault="00BD26BB" w:rsidP="00495DC8">
            <w:pPr>
              <w:jc w:val="both"/>
              <w:rPr>
                <w:ins w:id="1541" w:author="Matyas Adam" w:date="2018-11-16T11:44:00Z"/>
                <w:del w:id="1542" w:author="PS" w:date="2018-11-25T14:06:00Z"/>
              </w:rPr>
            </w:pPr>
            <w:r w:rsidRPr="003A69B3">
              <w:t xml:space="preserve">Absolvováním předmětu student chápe hlavní ekologické principy v krajině a umí je aplikovat v širších prostorových souvislostech udržitelného rozvoje. </w:t>
            </w:r>
            <w:del w:id="1543" w:author="PS" w:date="2018-11-25T14:06:00Z">
              <w:r w:rsidRPr="003A69B3" w:rsidDel="002B7EA6">
                <w:delText>Cílem předmětu je seznámit studenty s následujícími tematickými celky:</w:delText>
              </w:r>
            </w:del>
          </w:p>
          <w:p w14:paraId="7C50C6D5" w14:textId="77777777" w:rsidR="00BD26BB" w:rsidRDefault="00BD26BB" w:rsidP="00495DC8">
            <w:pPr>
              <w:jc w:val="both"/>
              <w:rPr>
                <w:ins w:id="1544" w:author="PS" w:date="2018-11-25T14:06:00Z"/>
              </w:rPr>
            </w:pPr>
          </w:p>
          <w:p w14:paraId="2D59D6FE" w14:textId="77777777" w:rsidR="002B7EA6" w:rsidRDefault="002B7EA6" w:rsidP="00495DC8">
            <w:pPr>
              <w:jc w:val="both"/>
              <w:rPr>
                <w:ins w:id="1545" w:author="PS" w:date="2018-11-25T14:06:00Z"/>
              </w:rPr>
            </w:pPr>
          </w:p>
          <w:p w14:paraId="6A99A14B" w14:textId="22CD9DFA" w:rsidR="002B7EA6" w:rsidRPr="003A69B3" w:rsidRDefault="002B7EA6" w:rsidP="00495DC8">
            <w:pPr>
              <w:jc w:val="both"/>
            </w:pPr>
            <w:ins w:id="1546" w:author="PS" w:date="2018-11-25T14:06:00Z">
              <w:r>
                <w:t>Hlavní témata:</w:t>
              </w:r>
            </w:ins>
          </w:p>
          <w:p w14:paraId="41E8E2CC" w14:textId="32C98329" w:rsidR="00BD26BB" w:rsidRPr="003A69B3" w:rsidRDefault="00BD26BB">
            <w:pPr>
              <w:pStyle w:val="Odstavecseseznamem"/>
              <w:numPr>
                <w:ilvl w:val="0"/>
                <w:numId w:val="69"/>
              </w:numPr>
              <w:suppressAutoHyphens w:val="0"/>
              <w:jc w:val="both"/>
              <w:pPrChange w:id="1547" w:author="PS" w:date="2018-11-25T14:06:00Z">
                <w:pPr>
                  <w:pStyle w:val="Odstavecseseznamem"/>
                  <w:numPr>
                    <w:numId w:val="4"/>
                  </w:numPr>
                  <w:tabs>
                    <w:tab w:val="num" w:pos="720"/>
                  </w:tabs>
                  <w:suppressAutoHyphens w:val="0"/>
                  <w:ind w:hanging="360"/>
                  <w:jc w:val="both"/>
                </w:pPr>
              </w:pPrChange>
            </w:pPr>
            <w:r w:rsidRPr="003A69B3">
              <w:rPr>
                <w:bCs/>
              </w:rPr>
              <w:t>Úvod a základní pojmy ekologie (definice, stručná historie, inte</w:t>
            </w:r>
            <w:ins w:id="1548" w:author="Matyas Adam" w:date="2018-11-16T11:42:00Z">
              <w:r>
                <w:rPr>
                  <w:bCs/>
                </w:rPr>
                <w:t>r</w:t>
              </w:r>
            </w:ins>
            <w:r w:rsidRPr="003A69B3">
              <w:rPr>
                <w:bCs/>
              </w:rPr>
              <w:t>disciplinarita, význam)</w:t>
            </w:r>
            <w:ins w:id="1549" w:author="PS" w:date="2018-11-25T14:10:00Z">
              <w:r w:rsidR="004C48FF">
                <w:rPr>
                  <w:bCs/>
                </w:rPr>
                <w:t>.</w:t>
              </w:r>
            </w:ins>
            <w:r w:rsidRPr="003A69B3">
              <w:rPr>
                <w:bCs/>
              </w:rPr>
              <w:t xml:space="preserve"> </w:t>
            </w:r>
          </w:p>
          <w:p w14:paraId="1E518B0C" w14:textId="77B97AE8" w:rsidR="00BD26BB" w:rsidRPr="003A69B3" w:rsidRDefault="00BD26BB">
            <w:pPr>
              <w:pStyle w:val="Odstavecseseznamem"/>
              <w:numPr>
                <w:ilvl w:val="0"/>
                <w:numId w:val="69"/>
              </w:numPr>
              <w:suppressAutoHyphens w:val="0"/>
              <w:jc w:val="both"/>
              <w:pPrChange w:id="1550" w:author="PS" w:date="2018-11-25T14:06:00Z">
                <w:pPr>
                  <w:pStyle w:val="Odstavecseseznamem"/>
                  <w:numPr>
                    <w:numId w:val="4"/>
                  </w:numPr>
                  <w:tabs>
                    <w:tab w:val="num" w:pos="720"/>
                  </w:tabs>
                  <w:suppressAutoHyphens w:val="0"/>
                  <w:ind w:hanging="360"/>
                  <w:jc w:val="both"/>
                </w:pPr>
              </w:pPrChange>
            </w:pPr>
            <w:r w:rsidRPr="003A69B3">
              <w:t>Organismus a prostředí I. (definice prostředí, abiotické ekol. faktory)</w:t>
            </w:r>
            <w:ins w:id="1551" w:author="PS" w:date="2018-11-25T14:10:00Z">
              <w:r w:rsidR="004C48FF">
                <w:t>.</w:t>
              </w:r>
            </w:ins>
          </w:p>
          <w:p w14:paraId="39500428" w14:textId="21AD0D45" w:rsidR="00BD26BB" w:rsidRPr="003A69B3" w:rsidRDefault="00BD26BB">
            <w:pPr>
              <w:pStyle w:val="Odstavecseseznamem"/>
              <w:numPr>
                <w:ilvl w:val="0"/>
                <w:numId w:val="69"/>
              </w:numPr>
              <w:suppressAutoHyphens w:val="0"/>
              <w:jc w:val="both"/>
              <w:pPrChange w:id="1552" w:author="PS" w:date="2018-11-25T14:06:00Z">
                <w:pPr>
                  <w:pStyle w:val="Odstavecseseznamem"/>
                  <w:numPr>
                    <w:numId w:val="4"/>
                  </w:numPr>
                  <w:tabs>
                    <w:tab w:val="num" w:pos="720"/>
                  </w:tabs>
                  <w:suppressAutoHyphens w:val="0"/>
                  <w:ind w:hanging="360"/>
                  <w:jc w:val="both"/>
                </w:pPr>
              </w:pPrChange>
            </w:pPr>
            <w:r w:rsidRPr="003A69B3">
              <w:t>Organismus a prostředí II. (biotické ekol. faktory)</w:t>
            </w:r>
            <w:ins w:id="1553" w:author="PS" w:date="2018-11-25T14:10:00Z">
              <w:r w:rsidR="004C48FF">
                <w:t>.</w:t>
              </w:r>
            </w:ins>
          </w:p>
          <w:p w14:paraId="4DBC403B" w14:textId="06E2D4A1" w:rsidR="00BD26BB" w:rsidRPr="003A69B3" w:rsidRDefault="00BD26BB">
            <w:pPr>
              <w:numPr>
                <w:ilvl w:val="0"/>
                <w:numId w:val="69"/>
              </w:numPr>
              <w:pPrChange w:id="1554" w:author="PS" w:date="2018-11-25T14:06:00Z">
                <w:pPr>
                  <w:numPr>
                    <w:numId w:val="4"/>
                  </w:numPr>
                  <w:tabs>
                    <w:tab w:val="num" w:pos="720"/>
                  </w:tabs>
                  <w:ind w:left="720" w:hanging="360"/>
                </w:pPr>
              </w:pPrChange>
            </w:pPr>
            <w:r w:rsidRPr="003A69B3">
              <w:t>Organismus a prostředí III. (při</w:t>
            </w:r>
            <w:ins w:id="1555" w:author="Matyas Adam" w:date="2018-11-16T11:43:00Z">
              <w:r>
                <w:t>z</w:t>
              </w:r>
            </w:ins>
            <w:del w:id="1556" w:author="Matyas Adam" w:date="2018-11-16T11:43:00Z">
              <w:r w:rsidRPr="003A69B3" w:rsidDel="00ED22B6">
                <w:delText>s</w:delText>
              </w:r>
            </w:del>
            <w:r w:rsidRPr="003A69B3">
              <w:t>působení organizmů prostředí, zákon minima a tolerance)</w:t>
            </w:r>
            <w:ins w:id="1557" w:author="PS" w:date="2018-11-25T14:10:00Z">
              <w:r w:rsidR="004C48FF">
                <w:t>.</w:t>
              </w:r>
            </w:ins>
          </w:p>
          <w:p w14:paraId="49F8FF22" w14:textId="4703DFAE" w:rsidR="00BD26BB" w:rsidRPr="003A69B3" w:rsidRDefault="00BD26BB">
            <w:pPr>
              <w:numPr>
                <w:ilvl w:val="0"/>
                <w:numId w:val="69"/>
              </w:numPr>
              <w:pPrChange w:id="1558" w:author="PS" w:date="2018-11-25T14:06:00Z">
                <w:pPr>
                  <w:numPr>
                    <w:numId w:val="4"/>
                  </w:numPr>
                  <w:tabs>
                    <w:tab w:val="num" w:pos="720"/>
                  </w:tabs>
                  <w:ind w:left="720" w:hanging="360"/>
                </w:pPr>
              </w:pPrChange>
            </w:pPr>
            <w:r w:rsidRPr="003A69B3">
              <w:t>Ekologie spol</w:t>
            </w:r>
            <w:ins w:id="1559" w:author="Matyas Adam" w:date="2018-11-16T11:42:00Z">
              <w:r>
                <w:t>e</w:t>
              </w:r>
            </w:ins>
            <w:del w:id="1560" w:author="Matyas Adam" w:date="2018-11-16T11:42:00Z">
              <w:r w:rsidRPr="003A69B3" w:rsidDel="00ED22B6">
                <w:delText>o</w:delText>
              </w:r>
            </w:del>
            <w:r w:rsidRPr="003A69B3">
              <w:t>čenstev I. (biocenóza a biotop, biocentotické principy)</w:t>
            </w:r>
            <w:ins w:id="1561" w:author="PS" w:date="2018-11-25T14:10:00Z">
              <w:r w:rsidR="004C48FF">
                <w:t>.</w:t>
              </w:r>
            </w:ins>
          </w:p>
          <w:p w14:paraId="7060A42C" w14:textId="7AA90314" w:rsidR="00BD26BB" w:rsidRPr="003A69B3" w:rsidRDefault="00BD26BB">
            <w:pPr>
              <w:numPr>
                <w:ilvl w:val="0"/>
                <w:numId w:val="69"/>
              </w:numPr>
              <w:pPrChange w:id="1562" w:author="PS" w:date="2018-11-25T14:06:00Z">
                <w:pPr>
                  <w:numPr>
                    <w:numId w:val="4"/>
                  </w:numPr>
                  <w:tabs>
                    <w:tab w:val="num" w:pos="720"/>
                  </w:tabs>
                  <w:ind w:left="720" w:hanging="360"/>
                </w:pPr>
              </w:pPrChange>
            </w:pPr>
            <w:r w:rsidRPr="003A69B3">
              <w:t>Ekologie spol</w:t>
            </w:r>
            <w:ins w:id="1563" w:author="Matyas Adam" w:date="2018-11-16T11:42:00Z">
              <w:r>
                <w:t>e</w:t>
              </w:r>
            </w:ins>
            <w:del w:id="1564" w:author="Matyas Adam" w:date="2018-11-16T11:42:00Z">
              <w:r w:rsidRPr="003A69B3" w:rsidDel="00ED22B6">
                <w:delText>o</w:delText>
              </w:r>
            </w:del>
            <w:r w:rsidRPr="003A69B3">
              <w:t>čenstev II. (struktura a stabilita spol</w:t>
            </w:r>
            <w:ins w:id="1565" w:author="Matyas Adam" w:date="2018-11-16T11:42:00Z">
              <w:r>
                <w:t>e</w:t>
              </w:r>
            </w:ins>
            <w:del w:id="1566" w:author="Matyas Adam" w:date="2018-11-16T11:42:00Z">
              <w:r w:rsidRPr="003A69B3" w:rsidDel="00ED22B6">
                <w:delText>o</w:delText>
              </w:r>
            </w:del>
            <w:r w:rsidRPr="003A69B3">
              <w:t>čenstev, kategorizace spol</w:t>
            </w:r>
            <w:ins w:id="1567" w:author="Matyas Adam" w:date="2018-11-16T11:42:00Z">
              <w:r>
                <w:t>e</w:t>
              </w:r>
            </w:ins>
            <w:del w:id="1568" w:author="Matyas Adam" w:date="2018-11-16T11:42:00Z">
              <w:r w:rsidRPr="003A69B3" w:rsidDel="00ED22B6">
                <w:delText>o</w:delText>
              </w:r>
            </w:del>
            <w:r w:rsidRPr="003A69B3">
              <w:t>čenstev)</w:t>
            </w:r>
            <w:ins w:id="1569" w:author="PS" w:date="2018-11-25T14:10:00Z">
              <w:r w:rsidR="004C48FF">
                <w:t>.</w:t>
              </w:r>
            </w:ins>
          </w:p>
          <w:p w14:paraId="4687309B" w14:textId="40E8138C" w:rsidR="00BD26BB" w:rsidRPr="003A69B3" w:rsidRDefault="00BD26BB">
            <w:pPr>
              <w:numPr>
                <w:ilvl w:val="0"/>
                <w:numId w:val="69"/>
              </w:numPr>
              <w:pPrChange w:id="1570" w:author="PS" w:date="2018-11-25T14:06:00Z">
                <w:pPr>
                  <w:numPr>
                    <w:numId w:val="4"/>
                  </w:numPr>
                  <w:tabs>
                    <w:tab w:val="num" w:pos="720"/>
                  </w:tabs>
                  <w:ind w:left="720" w:hanging="360"/>
                </w:pPr>
              </w:pPrChange>
            </w:pPr>
            <w:r w:rsidRPr="003A69B3">
              <w:t>Ekologie spol</w:t>
            </w:r>
            <w:ins w:id="1571" w:author="Matyas Adam" w:date="2018-11-16T11:43:00Z">
              <w:r>
                <w:t>e</w:t>
              </w:r>
            </w:ins>
            <w:del w:id="1572" w:author="Matyas Adam" w:date="2018-11-16T11:43:00Z">
              <w:r w:rsidRPr="003A69B3" w:rsidDel="00ED22B6">
                <w:delText>o</w:delText>
              </w:r>
            </w:del>
            <w:r w:rsidRPr="003A69B3">
              <w:t>čenstev III. (stratifikace biocenózy a biotopu, vlastnosti biocenóz)</w:t>
            </w:r>
            <w:ins w:id="1573" w:author="PS" w:date="2018-11-25T14:10:00Z">
              <w:r w:rsidR="004C48FF">
                <w:t>.</w:t>
              </w:r>
            </w:ins>
          </w:p>
          <w:p w14:paraId="4B6097A1" w14:textId="2242B050" w:rsidR="00BD26BB" w:rsidRPr="003A69B3" w:rsidRDefault="00BD26BB">
            <w:pPr>
              <w:numPr>
                <w:ilvl w:val="0"/>
                <w:numId w:val="69"/>
              </w:numPr>
              <w:pPrChange w:id="1574" w:author="PS" w:date="2018-11-25T14:06:00Z">
                <w:pPr>
                  <w:numPr>
                    <w:numId w:val="4"/>
                  </w:numPr>
                  <w:tabs>
                    <w:tab w:val="num" w:pos="720"/>
                  </w:tabs>
                  <w:ind w:left="720" w:hanging="360"/>
                </w:pPr>
              </w:pPrChange>
            </w:pPr>
            <w:r w:rsidRPr="003A69B3">
              <w:t>Ekologie spol</w:t>
            </w:r>
            <w:ins w:id="1575" w:author="Matyas Adam" w:date="2018-11-16T11:43:00Z">
              <w:r>
                <w:t>e</w:t>
              </w:r>
            </w:ins>
            <w:del w:id="1576" w:author="Matyas Adam" w:date="2018-11-16T11:43:00Z">
              <w:r w:rsidRPr="003A69B3" w:rsidDel="00ED22B6">
                <w:delText>o</w:delText>
              </w:r>
            </w:del>
            <w:r w:rsidRPr="003A69B3">
              <w:t>čenstev IV. (vývoj a periodicita spol</w:t>
            </w:r>
            <w:ins w:id="1577" w:author="Matyas Adam" w:date="2018-11-16T11:43:00Z">
              <w:r>
                <w:t>e</w:t>
              </w:r>
            </w:ins>
            <w:del w:id="1578" w:author="Matyas Adam" w:date="2018-11-16T11:43:00Z">
              <w:r w:rsidRPr="003A69B3" w:rsidDel="00ED22B6">
                <w:delText>o</w:delText>
              </w:r>
            </w:del>
            <w:r w:rsidRPr="003A69B3">
              <w:t>čenstev, biomy)</w:t>
            </w:r>
            <w:ins w:id="1579" w:author="PS" w:date="2018-11-25T14:11:00Z">
              <w:r w:rsidR="004C48FF">
                <w:t>.</w:t>
              </w:r>
            </w:ins>
          </w:p>
          <w:p w14:paraId="53A5D5DA" w14:textId="7372A75B" w:rsidR="00BD26BB" w:rsidRPr="003A69B3" w:rsidRDefault="00BD26BB">
            <w:pPr>
              <w:numPr>
                <w:ilvl w:val="0"/>
                <w:numId w:val="69"/>
              </w:numPr>
              <w:pPrChange w:id="1580" w:author="PS" w:date="2018-11-25T14:06:00Z">
                <w:pPr>
                  <w:numPr>
                    <w:numId w:val="4"/>
                  </w:numPr>
                  <w:tabs>
                    <w:tab w:val="num" w:pos="720"/>
                  </w:tabs>
                  <w:ind w:left="720" w:hanging="360"/>
                </w:pPr>
              </w:pPrChange>
            </w:pPr>
            <w:r w:rsidRPr="003A69B3">
              <w:t>Ekosystém I. (vymezení pojmu, charakteristika a struktura ekosystému)</w:t>
            </w:r>
            <w:ins w:id="1581" w:author="PS" w:date="2018-11-25T14:11:00Z">
              <w:r w:rsidR="004C48FF">
                <w:t>.</w:t>
              </w:r>
            </w:ins>
          </w:p>
          <w:p w14:paraId="1C09E849" w14:textId="108B340A" w:rsidR="00BD26BB" w:rsidRPr="003A69B3" w:rsidRDefault="00BD26BB">
            <w:pPr>
              <w:numPr>
                <w:ilvl w:val="0"/>
                <w:numId w:val="69"/>
              </w:numPr>
              <w:pPrChange w:id="1582" w:author="PS" w:date="2018-11-25T14:06:00Z">
                <w:pPr>
                  <w:numPr>
                    <w:numId w:val="4"/>
                  </w:numPr>
                  <w:tabs>
                    <w:tab w:val="num" w:pos="720"/>
                  </w:tabs>
                  <w:ind w:left="720" w:hanging="360"/>
                </w:pPr>
              </w:pPrChange>
            </w:pPr>
            <w:r w:rsidRPr="003A69B3">
              <w:t>Ekosystém II. (funkce, dynamika a stabilita ekosystému)</w:t>
            </w:r>
            <w:ins w:id="1583" w:author="PS" w:date="2018-11-25T14:11:00Z">
              <w:r w:rsidR="004C48FF">
                <w:t>.</w:t>
              </w:r>
            </w:ins>
          </w:p>
          <w:p w14:paraId="4320F510" w14:textId="47581F5A" w:rsidR="00BD26BB" w:rsidRPr="003A69B3" w:rsidRDefault="00BD26BB">
            <w:pPr>
              <w:numPr>
                <w:ilvl w:val="0"/>
                <w:numId w:val="69"/>
              </w:numPr>
              <w:pPrChange w:id="1584" w:author="PS" w:date="2018-11-25T14:06:00Z">
                <w:pPr>
                  <w:numPr>
                    <w:numId w:val="4"/>
                  </w:numPr>
                  <w:tabs>
                    <w:tab w:val="num" w:pos="720"/>
                  </w:tabs>
                  <w:ind w:left="720" w:hanging="360"/>
                </w:pPr>
              </w:pPrChange>
            </w:pPr>
            <w:r w:rsidRPr="003A69B3">
              <w:t>Ekosystém III. (produktivita a produkce ekosystému)</w:t>
            </w:r>
            <w:ins w:id="1585" w:author="PS" w:date="2018-11-25T14:11:00Z">
              <w:r w:rsidR="004C48FF">
                <w:t>.</w:t>
              </w:r>
            </w:ins>
          </w:p>
          <w:p w14:paraId="626637A9" w14:textId="1AB7909F" w:rsidR="00BD26BB" w:rsidRPr="003A69B3" w:rsidRDefault="00BD26BB">
            <w:pPr>
              <w:numPr>
                <w:ilvl w:val="0"/>
                <w:numId w:val="69"/>
              </w:numPr>
              <w:pPrChange w:id="1586" w:author="PS" w:date="2018-11-25T14:06:00Z">
                <w:pPr>
                  <w:numPr>
                    <w:numId w:val="4"/>
                  </w:numPr>
                  <w:tabs>
                    <w:tab w:val="num" w:pos="720"/>
                  </w:tabs>
                  <w:ind w:left="720" w:hanging="360"/>
                </w:pPr>
              </w:pPrChange>
            </w:pPr>
            <w:r w:rsidRPr="003A69B3">
              <w:t>Vodní ekosystém (sladkovodní – limnologie, ekosystém oceán)</w:t>
            </w:r>
            <w:ins w:id="1587" w:author="PS" w:date="2018-11-25T14:11:00Z">
              <w:r w:rsidR="004C48FF">
                <w:t>.</w:t>
              </w:r>
            </w:ins>
          </w:p>
          <w:p w14:paraId="067227DD" w14:textId="0F33DDD6" w:rsidR="00BD26BB" w:rsidRDefault="00BD26BB">
            <w:pPr>
              <w:numPr>
                <w:ilvl w:val="0"/>
                <w:numId w:val="69"/>
              </w:numPr>
              <w:pPrChange w:id="1588" w:author="PS" w:date="2018-11-25T14:06:00Z">
                <w:pPr>
                  <w:numPr>
                    <w:numId w:val="4"/>
                  </w:numPr>
                  <w:tabs>
                    <w:tab w:val="num" w:pos="720"/>
                  </w:tabs>
                  <w:ind w:left="720" w:hanging="360"/>
                </w:pPr>
              </w:pPrChange>
            </w:pPr>
            <w:r w:rsidRPr="003A69B3">
              <w:t>Suchozemský ekosystém (lesní, l</w:t>
            </w:r>
            <w:del w:id="1589" w:author="Matyas Adam" w:date="2018-11-16T11:43:00Z">
              <w:r w:rsidRPr="003A69B3" w:rsidDel="00ED22B6">
                <w:delText>o</w:delText>
              </w:r>
            </w:del>
            <w:r w:rsidRPr="003A69B3">
              <w:t>uční, polní – „ager“)</w:t>
            </w:r>
            <w:ins w:id="1590" w:author="PS" w:date="2018-11-25T14:11:00Z">
              <w:r w:rsidR="004C48FF">
                <w:t>.</w:t>
              </w:r>
            </w:ins>
          </w:p>
          <w:p w14:paraId="646FF81D" w14:textId="53D20573" w:rsidR="00BD26BB" w:rsidRDefault="00BD26BB">
            <w:pPr>
              <w:numPr>
                <w:ilvl w:val="0"/>
                <w:numId w:val="69"/>
              </w:numPr>
              <w:pPrChange w:id="1591" w:author="PS" w:date="2018-11-25T14:06:00Z">
                <w:pPr>
                  <w:numPr>
                    <w:numId w:val="4"/>
                  </w:numPr>
                  <w:tabs>
                    <w:tab w:val="num" w:pos="720"/>
                  </w:tabs>
                  <w:ind w:left="720" w:hanging="360"/>
                </w:pPr>
              </w:pPrChange>
            </w:pPr>
            <w:r w:rsidRPr="003A69B3">
              <w:t>Ochrana přírody a krajiny v Česku (a sousedních státech EU)</w:t>
            </w:r>
            <w:ins w:id="1592" w:author="PS" w:date="2018-11-25T14:11:00Z">
              <w:r w:rsidR="004C48FF">
                <w:t>.</w:t>
              </w:r>
            </w:ins>
          </w:p>
        </w:tc>
      </w:tr>
      <w:tr w:rsidR="00BD26BB" w14:paraId="555FF605" w14:textId="77777777" w:rsidTr="00495DC8">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0ECD53C3" w14:textId="77777777" w:rsidR="00BD26BB" w:rsidRDefault="00BD26BB" w:rsidP="00495DC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761316D6" w14:textId="77777777" w:rsidR="00BD26BB" w:rsidRDefault="00BD26BB" w:rsidP="00495DC8">
            <w:pPr>
              <w:jc w:val="both"/>
            </w:pPr>
          </w:p>
        </w:tc>
      </w:tr>
      <w:tr w:rsidR="00BD26BB" w14:paraId="6F3024D5" w14:textId="77777777" w:rsidTr="00495DC8">
        <w:trPr>
          <w:trHeight w:val="1497"/>
        </w:trPr>
        <w:tc>
          <w:tcPr>
            <w:tcW w:w="9855" w:type="dxa"/>
            <w:gridSpan w:val="8"/>
            <w:tcBorders>
              <w:top w:val="nil"/>
              <w:left w:val="single" w:sz="4" w:space="0" w:color="auto"/>
              <w:bottom w:val="single" w:sz="4" w:space="0" w:color="auto"/>
              <w:right w:val="single" w:sz="4" w:space="0" w:color="auto"/>
            </w:tcBorders>
          </w:tcPr>
          <w:p w14:paraId="5D6DF568" w14:textId="77777777" w:rsidR="00BD26BB" w:rsidRPr="00202D8A" w:rsidRDefault="00BD26BB">
            <w:pPr>
              <w:ind w:left="180" w:hanging="142"/>
              <w:jc w:val="both"/>
              <w:rPr>
                <w:b/>
              </w:rPr>
              <w:pPrChange w:id="1593" w:author="Matyas Adam" w:date="2018-11-16T11:45:00Z">
                <w:pPr>
                  <w:ind w:firstLine="38"/>
                  <w:jc w:val="both"/>
                </w:pPr>
              </w:pPrChange>
            </w:pPr>
            <w:r>
              <w:rPr>
                <w:b/>
              </w:rPr>
              <w:t>Povinná</w:t>
            </w:r>
            <w:ins w:id="1594" w:author="Matyas Adam" w:date="2018-11-16T11:45:00Z">
              <w:r>
                <w:rPr>
                  <w:b/>
                </w:rPr>
                <w:t xml:space="preserve"> literatura</w:t>
              </w:r>
            </w:ins>
            <w:r w:rsidRPr="00202D8A">
              <w:rPr>
                <w:b/>
              </w:rPr>
              <w:t>:</w:t>
            </w:r>
          </w:p>
          <w:p w14:paraId="5E6C7D95" w14:textId="77777777" w:rsidR="00BD26BB" w:rsidRDefault="00BD26BB">
            <w:pPr>
              <w:ind w:left="38"/>
              <w:jc w:val="both"/>
              <w:rPr>
                <w:ins w:id="1595" w:author="Matyas Adam" w:date="2018-11-16T22:19:00Z"/>
              </w:rPr>
              <w:pPrChange w:id="1596" w:author="PS" w:date="2018-11-25T14:07:00Z">
                <w:pPr>
                  <w:ind w:left="218" w:hanging="180"/>
                  <w:jc w:val="both"/>
                </w:pPr>
              </w:pPrChange>
            </w:pPr>
            <w:r w:rsidRPr="003A69B3">
              <w:rPr>
                <w:smallCaps/>
              </w:rPr>
              <w:t>D</w:t>
            </w:r>
            <w:r w:rsidRPr="009862CC">
              <w:rPr>
                <w:caps/>
              </w:rPr>
              <w:t>ivigneaud</w:t>
            </w:r>
            <w:r w:rsidRPr="003A69B3">
              <w:rPr>
                <w:smallCaps/>
              </w:rPr>
              <w:t xml:space="preserve">, P. </w:t>
            </w:r>
            <w:del w:id="1597" w:author="Matyas Adam" w:date="2018-11-16T11:45:00Z">
              <w:r w:rsidRPr="003A69B3" w:rsidDel="00242C59">
                <w:rPr>
                  <w:smallCaps/>
                </w:rPr>
                <w:delText xml:space="preserve">(1988). </w:delText>
              </w:r>
            </w:del>
            <w:r w:rsidRPr="003A69B3">
              <w:rPr>
                <w:i/>
              </w:rPr>
              <w:t>Ekologická syntéza</w:t>
            </w:r>
            <w:r w:rsidRPr="003A69B3">
              <w:t>. Přel. Mezřický, V. Praha : ACADEMIA, 1988. 414 s. Bez ISBN</w:t>
            </w:r>
          </w:p>
          <w:p w14:paraId="031A9F10" w14:textId="77777777" w:rsidR="00BD26BB" w:rsidRPr="003A69B3" w:rsidRDefault="00BD26BB">
            <w:pPr>
              <w:ind w:left="38"/>
              <w:jc w:val="both"/>
              <w:pPrChange w:id="1598" w:author="PS" w:date="2018-11-25T14:07:00Z">
                <w:pPr>
                  <w:ind w:left="218" w:hanging="180"/>
                  <w:jc w:val="both"/>
                </w:pPr>
              </w:pPrChange>
            </w:pPr>
            <w:ins w:id="1599" w:author="Matyas Adam" w:date="2018-11-16T22:19:00Z">
              <w:r w:rsidRPr="003A69B3">
                <w:rPr>
                  <w:smallCaps/>
                </w:rPr>
                <w:t>M</w:t>
              </w:r>
              <w:r w:rsidRPr="009862CC">
                <w:rPr>
                  <w:caps/>
                </w:rPr>
                <w:t>ihulka</w:t>
              </w:r>
              <w:r w:rsidRPr="003A69B3">
                <w:rPr>
                  <w:smallCaps/>
                </w:rPr>
                <w:t>, S</w:t>
              </w:r>
              <w:r>
                <w:rPr>
                  <w:smallCaps/>
                </w:rPr>
                <w:t>.,</w:t>
              </w:r>
              <w:r w:rsidRPr="003A69B3">
                <w:rPr>
                  <w:smallCaps/>
                </w:rPr>
                <w:t xml:space="preserve"> </w:t>
              </w:r>
              <w:r w:rsidRPr="009862CC">
                <w:rPr>
                  <w:caps/>
                </w:rPr>
                <w:t>Storch</w:t>
              </w:r>
              <w:r w:rsidRPr="003A69B3">
                <w:rPr>
                  <w:smallCaps/>
                </w:rPr>
                <w:t xml:space="preserve">, D. </w:t>
              </w:r>
              <w:r w:rsidRPr="003A69B3">
                <w:rPr>
                  <w:i/>
                </w:rPr>
                <w:t>Úvod do současné ekologie</w:t>
              </w:r>
              <w:r w:rsidRPr="003A69B3">
                <w:t xml:space="preserve">. Praha : Portál, 2000. 160. s. ISBN </w:t>
              </w:r>
              <w:r w:rsidRPr="003A69B3">
                <w:rPr>
                  <w:shd w:val="clear" w:color="auto" w:fill="FFFFFF"/>
                </w:rPr>
                <w:t>80-7178-462-1</w:t>
              </w:r>
              <w:r w:rsidRPr="003A69B3">
                <w:t xml:space="preserve"> </w:t>
              </w:r>
            </w:ins>
          </w:p>
          <w:p w14:paraId="2F54EBCD" w14:textId="77777777" w:rsidR="00BD26BB" w:rsidRPr="003A69B3" w:rsidRDefault="00BD26BB">
            <w:pPr>
              <w:ind w:left="38"/>
              <w:jc w:val="both"/>
              <w:pPrChange w:id="1600" w:author="PS" w:date="2018-11-25T14:07:00Z">
                <w:pPr>
                  <w:ind w:left="180" w:hanging="142"/>
                  <w:jc w:val="both"/>
                </w:pPr>
              </w:pPrChange>
            </w:pPr>
            <w:r w:rsidRPr="003A69B3">
              <w:rPr>
                <w:smallCaps/>
              </w:rPr>
              <w:t>T</w:t>
            </w:r>
            <w:r w:rsidRPr="009862CC">
              <w:rPr>
                <w:caps/>
              </w:rPr>
              <w:t>owsend</w:t>
            </w:r>
            <w:r w:rsidRPr="003A69B3">
              <w:rPr>
                <w:smallCaps/>
              </w:rPr>
              <w:t>, C. R.</w:t>
            </w:r>
            <w:r>
              <w:rPr>
                <w:smallCaps/>
              </w:rPr>
              <w:t>,</w:t>
            </w:r>
            <w:r w:rsidRPr="003A69B3">
              <w:rPr>
                <w:smallCaps/>
              </w:rPr>
              <w:t xml:space="preserve"> B</w:t>
            </w:r>
            <w:r w:rsidRPr="009862CC">
              <w:rPr>
                <w:caps/>
              </w:rPr>
              <w:t>egon</w:t>
            </w:r>
            <w:r w:rsidRPr="003A69B3">
              <w:rPr>
                <w:smallCaps/>
              </w:rPr>
              <w:t>, R.</w:t>
            </w:r>
            <w:r>
              <w:rPr>
                <w:smallCaps/>
              </w:rPr>
              <w:t>,</w:t>
            </w:r>
            <w:r w:rsidRPr="003A69B3">
              <w:rPr>
                <w:smallCaps/>
              </w:rPr>
              <w:t xml:space="preserve"> H</w:t>
            </w:r>
            <w:r w:rsidRPr="009862CC">
              <w:rPr>
                <w:caps/>
              </w:rPr>
              <w:t>arper</w:t>
            </w:r>
            <w:r w:rsidRPr="003A69B3">
              <w:rPr>
                <w:smallCaps/>
              </w:rPr>
              <w:t xml:space="preserve">, J. </w:t>
            </w:r>
            <w:r w:rsidRPr="009862CC">
              <w:rPr>
                <w:caps/>
              </w:rPr>
              <w:t>l</w:t>
            </w:r>
            <w:r w:rsidRPr="003A69B3">
              <w:rPr>
                <w:smallCaps/>
              </w:rPr>
              <w:t xml:space="preserve">. </w:t>
            </w:r>
            <w:del w:id="1601" w:author="Matyas Adam" w:date="2018-11-16T11:45:00Z">
              <w:r w:rsidRPr="003A69B3" w:rsidDel="00242C59">
                <w:rPr>
                  <w:smallCaps/>
                </w:rPr>
                <w:delText xml:space="preserve">(2010). </w:delText>
              </w:r>
            </w:del>
            <w:r w:rsidRPr="003A69B3">
              <w:rPr>
                <w:i/>
              </w:rPr>
              <w:t>Základy ekologie</w:t>
            </w:r>
            <w:r w:rsidRPr="003A69B3">
              <w:t xml:space="preserve">. Olomouc : UP, 2010. 505 s. ISBN </w:t>
            </w:r>
            <w:r w:rsidRPr="003A69B3">
              <w:rPr>
                <w:color w:val="000000"/>
                <w:shd w:val="clear" w:color="auto" w:fill="FFFFFF"/>
              </w:rPr>
              <w:t>978-80-2442-478-1</w:t>
            </w:r>
          </w:p>
          <w:p w14:paraId="67E6D9C9" w14:textId="77777777" w:rsidR="00BD26BB" w:rsidRDefault="00BD26BB" w:rsidP="002B7EA6">
            <w:pPr>
              <w:ind w:left="38"/>
              <w:jc w:val="both"/>
            </w:pPr>
            <w:r w:rsidRPr="003A69B3">
              <w:rPr>
                <w:smallCaps/>
              </w:rPr>
              <w:t>T</w:t>
            </w:r>
            <w:r w:rsidRPr="009862CC">
              <w:rPr>
                <w:caps/>
              </w:rPr>
              <w:t>rnka</w:t>
            </w:r>
            <w:r w:rsidRPr="003A69B3">
              <w:rPr>
                <w:smallCaps/>
              </w:rPr>
              <w:t>, A.</w:t>
            </w:r>
            <w:r>
              <w:rPr>
                <w:smallCaps/>
              </w:rPr>
              <w:t>,</w:t>
            </w:r>
            <w:r w:rsidRPr="003A69B3">
              <w:rPr>
                <w:smallCaps/>
              </w:rPr>
              <w:t xml:space="preserve"> </w:t>
            </w:r>
            <w:r w:rsidRPr="009862CC">
              <w:rPr>
                <w:caps/>
              </w:rPr>
              <w:t>Peterková</w:t>
            </w:r>
            <w:r>
              <w:rPr>
                <w:smallCaps/>
              </w:rPr>
              <w:t>, V.,</w:t>
            </w:r>
            <w:r w:rsidRPr="003A69B3">
              <w:rPr>
                <w:smallCaps/>
              </w:rPr>
              <w:t xml:space="preserve"> </w:t>
            </w:r>
            <w:r w:rsidRPr="009862CC">
              <w:rPr>
                <w:caps/>
              </w:rPr>
              <w:t>Prokop</w:t>
            </w:r>
            <w:r w:rsidRPr="003A69B3">
              <w:rPr>
                <w:smallCaps/>
              </w:rPr>
              <w:t>, P.</w:t>
            </w:r>
            <w:r w:rsidRPr="003A69B3">
              <w:t xml:space="preserve"> </w:t>
            </w:r>
            <w:del w:id="1602" w:author="Matyas Adam" w:date="2018-11-16T11:45:00Z">
              <w:r w:rsidRPr="003A69B3" w:rsidDel="00242C59">
                <w:delText xml:space="preserve">(2006).  </w:delText>
              </w:r>
            </w:del>
            <w:r w:rsidRPr="003A69B3">
              <w:rPr>
                <w:i/>
              </w:rPr>
              <w:t xml:space="preserve">Ekológia pre pedagogické fakulty. </w:t>
            </w:r>
            <w:r w:rsidRPr="003A69B3">
              <w:t>Trnava :</w:t>
            </w:r>
            <w:r w:rsidRPr="003A69B3">
              <w:rPr>
                <w:i/>
              </w:rPr>
              <w:t xml:space="preserve"> </w:t>
            </w:r>
            <w:r w:rsidRPr="003A69B3">
              <w:t>PdF TU, 2006. 84 s. ISBN 80-8082-002-3</w:t>
            </w:r>
          </w:p>
          <w:p w14:paraId="1E3DDB59" w14:textId="77777777" w:rsidR="00BD26BB" w:rsidRPr="003A69B3" w:rsidRDefault="00BD26BB" w:rsidP="00AB7A48">
            <w:pPr>
              <w:ind w:left="38"/>
              <w:jc w:val="both"/>
            </w:pPr>
            <w:r w:rsidRPr="001B4DBE">
              <w:t>Materiály dostupné v e-learningovém kurzu předmětu v LMS Moodle na http://vyuka.flkr.utb.cz</w:t>
            </w:r>
          </w:p>
          <w:p w14:paraId="4614AB51" w14:textId="77777777" w:rsidR="00BD26BB" w:rsidRPr="00812643" w:rsidRDefault="00BD26BB">
            <w:pPr>
              <w:ind w:left="180" w:hanging="142"/>
              <w:contextualSpacing/>
              <w:rPr>
                <w:b/>
              </w:rPr>
              <w:pPrChange w:id="1603" w:author="Matyas Adam" w:date="2018-11-16T11:45:00Z">
                <w:pPr>
                  <w:contextualSpacing/>
                </w:pPr>
              </w:pPrChange>
            </w:pPr>
            <w:r w:rsidRPr="00812643">
              <w:rPr>
                <w:b/>
              </w:rPr>
              <w:t>Doporučená</w:t>
            </w:r>
            <w:ins w:id="1604" w:author="Matyas Adam" w:date="2018-11-16T11:45:00Z">
              <w:r>
                <w:rPr>
                  <w:b/>
                </w:rPr>
                <w:t xml:space="preserve"> literatura</w:t>
              </w:r>
            </w:ins>
            <w:r w:rsidRPr="00812643">
              <w:rPr>
                <w:b/>
              </w:rPr>
              <w:t>:</w:t>
            </w:r>
          </w:p>
          <w:p w14:paraId="21FD0EEE" w14:textId="77777777" w:rsidR="00BD26BB" w:rsidRPr="003A69B3" w:rsidRDefault="00BD26BB">
            <w:pPr>
              <w:ind w:left="180" w:hanging="142"/>
              <w:jc w:val="both"/>
              <w:pPrChange w:id="1605" w:author="Matyas Adam" w:date="2018-11-16T11:45:00Z">
                <w:pPr>
                  <w:ind w:left="218" w:hanging="180"/>
                  <w:jc w:val="both"/>
                </w:pPr>
              </w:pPrChange>
            </w:pPr>
            <w:r w:rsidRPr="003A69B3">
              <w:rPr>
                <w:smallCaps/>
              </w:rPr>
              <w:t>L</w:t>
            </w:r>
            <w:r w:rsidRPr="009862CC">
              <w:rPr>
                <w:caps/>
              </w:rPr>
              <w:t>aštůvka</w:t>
            </w:r>
            <w:r w:rsidRPr="003A69B3">
              <w:rPr>
                <w:smallCaps/>
              </w:rPr>
              <w:t>, Z.</w:t>
            </w:r>
            <w:r>
              <w:rPr>
                <w:smallCaps/>
              </w:rPr>
              <w:t>,</w:t>
            </w:r>
            <w:r w:rsidRPr="003A69B3">
              <w:rPr>
                <w:smallCaps/>
              </w:rPr>
              <w:t xml:space="preserve"> K</w:t>
            </w:r>
            <w:r w:rsidRPr="009862CC">
              <w:rPr>
                <w:caps/>
              </w:rPr>
              <w:t>rejčová</w:t>
            </w:r>
            <w:r w:rsidRPr="003A69B3">
              <w:rPr>
                <w:smallCaps/>
              </w:rPr>
              <w:t xml:space="preserve">, P. </w:t>
            </w:r>
            <w:del w:id="1606" w:author="Matyas Adam" w:date="2018-11-16T11:45:00Z">
              <w:r w:rsidRPr="003A69B3" w:rsidDel="00242C59">
                <w:rPr>
                  <w:smallCaps/>
                </w:rPr>
                <w:delText xml:space="preserve">(2000). </w:delText>
              </w:r>
            </w:del>
            <w:r w:rsidRPr="003A69B3">
              <w:rPr>
                <w:i/>
              </w:rPr>
              <w:t xml:space="preserve">Ekologie. </w:t>
            </w:r>
            <w:r w:rsidRPr="003A69B3">
              <w:t>Brno : Konvoj, 2000. 64 s. ISBN 80-85615-93-2</w:t>
            </w:r>
          </w:p>
          <w:p w14:paraId="04328566" w14:textId="77777777" w:rsidR="00BD26BB" w:rsidRPr="003A69B3" w:rsidDel="00E24A27" w:rsidRDefault="00BD26BB">
            <w:pPr>
              <w:ind w:left="180" w:hanging="142"/>
              <w:jc w:val="both"/>
              <w:rPr>
                <w:del w:id="1607" w:author="Matyas Adam" w:date="2018-11-16T22:19:00Z"/>
              </w:rPr>
              <w:pPrChange w:id="1608" w:author="Matyas Adam" w:date="2018-11-16T11:45:00Z">
                <w:pPr>
                  <w:ind w:left="218" w:hanging="180"/>
                  <w:jc w:val="both"/>
                </w:pPr>
              </w:pPrChange>
            </w:pPr>
            <w:del w:id="1609" w:author="Matyas Adam" w:date="2018-11-16T22:19:00Z">
              <w:r w:rsidRPr="003A69B3" w:rsidDel="00E24A27">
                <w:rPr>
                  <w:smallCaps/>
                </w:rPr>
                <w:delText>M</w:delText>
              </w:r>
              <w:r w:rsidRPr="009862CC" w:rsidDel="00E24A27">
                <w:rPr>
                  <w:caps/>
                </w:rPr>
                <w:delText>ihulka</w:delText>
              </w:r>
              <w:r w:rsidRPr="003A69B3" w:rsidDel="00E24A27">
                <w:rPr>
                  <w:smallCaps/>
                </w:rPr>
                <w:delText>, S</w:delText>
              </w:r>
              <w:r w:rsidDel="00E24A27">
                <w:rPr>
                  <w:smallCaps/>
                </w:rPr>
                <w:delText>.,</w:delText>
              </w:r>
              <w:r w:rsidRPr="003A69B3" w:rsidDel="00E24A27">
                <w:rPr>
                  <w:smallCaps/>
                </w:rPr>
                <w:delText xml:space="preserve"> </w:delText>
              </w:r>
              <w:r w:rsidRPr="009862CC" w:rsidDel="00E24A27">
                <w:rPr>
                  <w:caps/>
                </w:rPr>
                <w:delText>Storch</w:delText>
              </w:r>
              <w:r w:rsidRPr="003A69B3" w:rsidDel="00E24A27">
                <w:rPr>
                  <w:smallCaps/>
                </w:rPr>
                <w:delText xml:space="preserve">, D. </w:delText>
              </w:r>
            </w:del>
            <w:del w:id="1610" w:author="Matyas Adam" w:date="2018-11-16T11:45:00Z">
              <w:r w:rsidRPr="003A69B3" w:rsidDel="00242C59">
                <w:rPr>
                  <w:smallCaps/>
                </w:rPr>
                <w:delText xml:space="preserve">(2000). </w:delText>
              </w:r>
            </w:del>
            <w:del w:id="1611" w:author="Matyas Adam" w:date="2018-11-16T22:19:00Z">
              <w:r w:rsidRPr="003A69B3" w:rsidDel="00E24A27">
                <w:rPr>
                  <w:i/>
                </w:rPr>
                <w:delText>Úvod do současné ekologie</w:delText>
              </w:r>
              <w:r w:rsidRPr="003A69B3" w:rsidDel="00E24A27">
                <w:delText xml:space="preserve">. Praha : Portál, 2000. 160. s. ISBN </w:delText>
              </w:r>
              <w:r w:rsidRPr="003A69B3" w:rsidDel="00E24A27">
                <w:rPr>
                  <w:shd w:val="clear" w:color="auto" w:fill="FFFFFF"/>
                </w:rPr>
                <w:delText>80-7178-462-1</w:delText>
              </w:r>
              <w:r w:rsidRPr="003A69B3" w:rsidDel="00E24A27">
                <w:delText xml:space="preserve"> </w:delText>
              </w:r>
            </w:del>
          </w:p>
          <w:p w14:paraId="213451BB" w14:textId="77777777" w:rsidR="00BD26BB" w:rsidRDefault="00BD26BB">
            <w:pPr>
              <w:ind w:left="180" w:hanging="142"/>
              <w:jc w:val="both"/>
              <w:pPrChange w:id="1612" w:author="Matyas Adam" w:date="2018-11-16T22:19:00Z">
                <w:pPr>
                  <w:jc w:val="both"/>
                </w:pPr>
              </w:pPrChange>
            </w:pPr>
          </w:p>
        </w:tc>
      </w:tr>
      <w:tr w:rsidR="00BD26BB" w14:paraId="588E8AAF"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2501FE89" w14:textId="77777777" w:rsidR="00BD26BB" w:rsidRDefault="00BD26BB" w:rsidP="00495DC8">
            <w:pPr>
              <w:jc w:val="center"/>
              <w:rPr>
                <w:b/>
              </w:rPr>
            </w:pPr>
            <w:r>
              <w:rPr>
                <w:b/>
              </w:rPr>
              <w:t>Informace ke kombinované nebo distanční formě</w:t>
            </w:r>
          </w:p>
        </w:tc>
      </w:tr>
      <w:tr w:rsidR="00BD26BB" w14:paraId="35390C80" w14:textId="77777777" w:rsidTr="00495DC8">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6F6B4F43" w14:textId="77777777" w:rsidR="00BD26BB" w:rsidRDefault="00BD26BB" w:rsidP="00495DC8">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02CCA891" w14:textId="77777777" w:rsidR="00BD26BB" w:rsidRDefault="00BD26BB" w:rsidP="00495DC8">
            <w:pPr>
              <w:jc w:val="both"/>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006B7375" w14:textId="77777777" w:rsidR="00BD26BB" w:rsidRDefault="00BD26BB" w:rsidP="00495DC8">
            <w:pPr>
              <w:jc w:val="both"/>
              <w:rPr>
                <w:b/>
              </w:rPr>
            </w:pPr>
            <w:r>
              <w:rPr>
                <w:b/>
              </w:rPr>
              <w:t xml:space="preserve">hodin </w:t>
            </w:r>
          </w:p>
        </w:tc>
      </w:tr>
      <w:tr w:rsidR="00BD26BB" w14:paraId="0F70F9DB" w14:textId="77777777" w:rsidTr="00495DC8">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68A14F6D" w14:textId="77777777" w:rsidR="00BD26BB" w:rsidRDefault="00BD26BB" w:rsidP="00495DC8">
            <w:pPr>
              <w:jc w:val="both"/>
              <w:rPr>
                <w:b/>
              </w:rPr>
            </w:pPr>
            <w:r>
              <w:rPr>
                <w:b/>
              </w:rPr>
              <w:t>Informace o způsobu kontaktu s vyučujícím</w:t>
            </w:r>
          </w:p>
        </w:tc>
      </w:tr>
      <w:tr w:rsidR="00BD26BB" w14:paraId="0B25D9B6" w14:textId="77777777" w:rsidTr="00495DC8">
        <w:trPr>
          <w:trHeight w:val="233"/>
        </w:trPr>
        <w:tc>
          <w:tcPr>
            <w:tcW w:w="9855" w:type="dxa"/>
            <w:gridSpan w:val="8"/>
            <w:tcBorders>
              <w:top w:val="single" w:sz="4" w:space="0" w:color="auto"/>
              <w:left w:val="single" w:sz="4" w:space="0" w:color="auto"/>
              <w:bottom w:val="single" w:sz="4" w:space="0" w:color="auto"/>
              <w:right w:val="single" w:sz="4" w:space="0" w:color="auto"/>
            </w:tcBorders>
          </w:tcPr>
          <w:p w14:paraId="7C2DFBE7" w14:textId="77777777" w:rsidR="00BD26BB" w:rsidRDefault="00BD26BB" w:rsidP="00495DC8">
            <w:pPr>
              <w:jc w:val="both"/>
            </w:pPr>
          </w:p>
        </w:tc>
      </w:tr>
    </w:tbl>
    <w:p w14:paraId="461DDA48" w14:textId="77777777" w:rsidR="00BD26BB" w:rsidRDefault="00BD26BB">
      <w:pPr>
        <w:spacing w:after="160" w:line="259" w:lineRule="auto"/>
      </w:pPr>
    </w:p>
    <w:p w14:paraId="024BDAB8" w14:textId="77777777" w:rsidR="00BD26BB" w:rsidRDefault="00BD26BB">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6"/>
        <w:gridCol w:w="1135"/>
        <w:gridCol w:w="889"/>
        <w:gridCol w:w="816"/>
        <w:gridCol w:w="2156"/>
        <w:gridCol w:w="539"/>
        <w:gridCol w:w="668"/>
        <w:tblGridChange w:id="1613">
          <w:tblGrid>
            <w:gridCol w:w="3086"/>
            <w:gridCol w:w="567"/>
            <w:gridCol w:w="1134"/>
            <w:gridCol w:w="889"/>
            <w:gridCol w:w="816"/>
            <w:gridCol w:w="2156"/>
            <w:gridCol w:w="539"/>
            <w:gridCol w:w="668"/>
          </w:tblGrid>
        </w:tblGridChange>
      </w:tblGrid>
      <w:tr w:rsidR="00BD26BB" w14:paraId="67F1E433" w14:textId="77777777" w:rsidTr="00495DC8">
        <w:tc>
          <w:tcPr>
            <w:tcW w:w="9855" w:type="dxa"/>
            <w:gridSpan w:val="8"/>
            <w:tcBorders>
              <w:bottom w:val="double" w:sz="4" w:space="0" w:color="auto"/>
            </w:tcBorders>
            <w:shd w:val="clear" w:color="auto" w:fill="BDD6EE"/>
          </w:tcPr>
          <w:p w14:paraId="3312812A" w14:textId="77777777" w:rsidR="00BD26BB" w:rsidRDefault="00BD26BB" w:rsidP="00495DC8">
            <w:pPr>
              <w:jc w:val="both"/>
              <w:rPr>
                <w:b/>
                <w:sz w:val="28"/>
              </w:rPr>
            </w:pPr>
            <w:r>
              <w:br w:type="page"/>
            </w:r>
            <w:r>
              <w:rPr>
                <w:b/>
                <w:sz w:val="28"/>
              </w:rPr>
              <w:t>B-III – Charakteristika studijního předmětu</w:t>
            </w:r>
          </w:p>
        </w:tc>
      </w:tr>
      <w:tr w:rsidR="00BD26BB" w14:paraId="70A5C99E" w14:textId="77777777" w:rsidTr="00495DC8">
        <w:tc>
          <w:tcPr>
            <w:tcW w:w="3086" w:type="dxa"/>
            <w:tcBorders>
              <w:top w:val="double" w:sz="4" w:space="0" w:color="auto"/>
            </w:tcBorders>
            <w:shd w:val="clear" w:color="auto" w:fill="F7CAAC"/>
          </w:tcPr>
          <w:p w14:paraId="45CC755C" w14:textId="77777777" w:rsidR="00BD26BB" w:rsidRDefault="00BD26BB" w:rsidP="00495DC8">
            <w:pPr>
              <w:jc w:val="both"/>
              <w:rPr>
                <w:b/>
              </w:rPr>
            </w:pPr>
            <w:r>
              <w:rPr>
                <w:b/>
              </w:rPr>
              <w:t>Název studijního předmětu</w:t>
            </w:r>
          </w:p>
        </w:tc>
        <w:tc>
          <w:tcPr>
            <w:tcW w:w="6769" w:type="dxa"/>
            <w:gridSpan w:val="7"/>
            <w:tcBorders>
              <w:top w:val="double" w:sz="4" w:space="0" w:color="auto"/>
            </w:tcBorders>
          </w:tcPr>
          <w:p w14:paraId="4FBF156D" w14:textId="77777777" w:rsidR="00BD26BB" w:rsidRPr="002D7853" w:rsidRDefault="00BD26BB" w:rsidP="00495DC8">
            <w:pPr>
              <w:jc w:val="both"/>
              <w:rPr>
                <w:b/>
              </w:rPr>
            </w:pPr>
            <w:r w:rsidRPr="002D7853">
              <w:rPr>
                <w:b/>
              </w:rPr>
              <w:t>Environment and Population</w:t>
            </w:r>
          </w:p>
        </w:tc>
      </w:tr>
      <w:tr w:rsidR="00BD26BB" w14:paraId="4F02B47C" w14:textId="77777777" w:rsidTr="00495DC8">
        <w:tc>
          <w:tcPr>
            <w:tcW w:w="3086" w:type="dxa"/>
            <w:shd w:val="clear" w:color="auto" w:fill="F7CAAC"/>
          </w:tcPr>
          <w:p w14:paraId="23349621" w14:textId="77777777" w:rsidR="00BD26BB" w:rsidRDefault="00BD26BB" w:rsidP="00495DC8">
            <w:pPr>
              <w:jc w:val="both"/>
              <w:rPr>
                <w:b/>
              </w:rPr>
            </w:pPr>
            <w:r>
              <w:rPr>
                <w:b/>
              </w:rPr>
              <w:t>Typ předmětu</w:t>
            </w:r>
          </w:p>
        </w:tc>
        <w:tc>
          <w:tcPr>
            <w:tcW w:w="3406" w:type="dxa"/>
            <w:gridSpan w:val="4"/>
          </w:tcPr>
          <w:p w14:paraId="337040D6" w14:textId="77777777" w:rsidR="00BD26BB" w:rsidRPr="005F2CFE" w:rsidRDefault="00BD26BB" w:rsidP="00495DC8">
            <w:pPr>
              <w:pStyle w:val="FormtovanvHTML"/>
              <w:shd w:val="clear" w:color="auto" w:fill="FFFFFF"/>
              <w:rPr>
                <w:rFonts w:ascii="Times New Roman" w:hAnsi="Times New Roman"/>
                <w:color w:val="000000"/>
              </w:rPr>
            </w:pPr>
            <w:r>
              <w:rPr>
                <w:rFonts w:ascii="Times New Roman" w:hAnsi="Times New Roman"/>
              </w:rPr>
              <w:t>Povinně volitelný</w:t>
            </w:r>
          </w:p>
        </w:tc>
        <w:tc>
          <w:tcPr>
            <w:tcW w:w="2695" w:type="dxa"/>
            <w:gridSpan w:val="2"/>
            <w:shd w:val="clear" w:color="auto" w:fill="F7CAAC"/>
          </w:tcPr>
          <w:p w14:paraId="74742B34" w14:textId="77777777" w:rsidR="00BD26BB" w:rsidRDefault="00BD26BB" w:rsidP="00495DC8">
            <w:pPr>
              <w:jc w:val="both"/>
            </w:pPr>
            <w:r>
              <w:rPr>
                <w:b/>
              </w:rPr>
              <w:t>doporučený ročník / semestr</w:t>
            </w:r>
          </w:p>
        </w:tc>
        <w:tc>
          <w:tcPr>
            <w:tcW w:w="668" w:type="dxa"/>
          </w:tcPr>
          <w:p w14:paraId="27AA6573" w14:textId="77777777" w:rsidR="00BD26BB" w:rsidRDefault="00BD26BB" w:rsidP="00495DC8">
            <w:pPr>
              <w:jc w:val="both"/>
            </w:pPr>
            <w:r>
              <w:t>2/ZS</w:t>
            </w:r>
          </w:p>
        </w:tc>
      </w:tr>
      <w:tr w:rsidR="00BD26BB" w14:paraId="5F42231F" w14:textId="77777777" w:rsidTr="00495DC8">
        <w:tc>
          <w:tcPr>
            <w:tcW w:w="3086" w:type="dxa"/>
            <w:shd w:val="clear" w:color="auto" w:fill="F7CAAC"/>
          </w:tcPr>
          <w:p w14:paraId="35D2CC5E" w14:textId="77777777" w:rsidR="00BD26BB" w:rsidRDefault="00BD26BB" w:rsidP="00495DC8">
            <w:pPr>
              <w:jc w:val="both"/>
              <w:rPr>
                <w:b/>
              </w:rPr>
            </w:pPr>
            <w:r>
              <w:rPr>
                <w:b/>
              </w:rPr>
              <w:t>Rozsah studijního předmětu</w:t>
            </w:r>
          </w:p>
        </w:tc>
        <w:tc>
          <w:tcPr>
            <w:tcW w:w="1701" w:type="dxa"/>
            <w:gridSpan w:val="2"/>
          </w:tcPr>
          <w:p w14:paraId="72F70B63" w14:textId="77777777" w:rsidR="00BD26BB" w:rsidRDefault="00BD26BB" w:rsidP="00495DC8">
            <w:pPr>
              <w:jc w:val="both"/>
            </w:pPr>
            <w:r>
              <w:t xml:space="preserve">28p </w:t>
            </w:r>
          </w:p>
        </w:tc>
        <w:tc>
          <w:tcPr>
            <w:tcW w:w="889" w:type="dxa"/>
            <w:shd w:val="clear" w:color="auto" w:fill="F7CAAC"/>
          </w:tcPr>
          <w:p w14:paraId="0A7CBB9F" w14:textId="77777777" w:rsidR="00BD26BB" w:rsidRDefault="00BD26BB" w:rsidP="00495DC8">
            <w:pPr>
              <w:jc w:val="both"/>
              <w:rPr>
                <w:b/>
              </w:rPr>
            </w:pPr>
            <w:r>
              <w:rPr>
                <w:b/>
              </w:rPr>
              <w:t xml:space="preserve">hod. </w:t>
            </w:r>
          </w:p>
        </w:tc>
        <w:tc>
          <w:tcPr>
            <w:tcW w:w="816" w:type="dxa"/>
          </w:tcPr>
          <w:p w14:paraId="6E36708A" w14:textId="3C23E82B" w:rsidR="00BD26BB" w:rsidRDefault="00BD26BB" w:rsidP="00495DC8">
            <w:pPr>
              <w:jc w:val="both"/>
            </w:pPr>
            <w:del w:id="1614" w:author="Matyas Adam" w:date="2018-11-16T11:48:00Z">
              <w:r w:rsidDel="00C0666A">
                <w:delText>28</w:delText>
              </w:r>
            </w:del>
            <w:ins w:id="1615" w:author="Matyas Adam" w:date="2018-11-16T11:48:00Z">
              <w:del w:id="1616" w:author="PS" w:date="2018-11-25T14:07:00Z">
                <w:r w:rsidDel="002B7EA6">
                  <w:delText>2</w:delText>
                </w:r>
              </w:del>
            </w:ins>
            <w:ins w:id="1617" w:author="PS" w:date="2018-11-25T14:07:00Z">
              <w:r w:rsidR="002B7EA6">
                <w:t>28</w:t>
              </w:r>
            </w:ins>
          </w:p>
        </w:tc>
        <w:tc>
          <w:tcPr>
            <w:tcW w:w="2156" w:type="dxa"/>
            <w:shd w:val="clear" w:color="auto" w:fill="F7CAAC"/>
          </w:tcPr>
          <w:p w14:paraId="39885DA9" w14:textId="77777777" w:rsidR="00BD26BB" w:rsidRDefault="00BD26BB" w:rsidP="00495DC8">
            <w:pPr>
              <w:jc w:val="both"/>
              <w:rPr>
                <w:b/>
              </w:rPr>
            </w:pPr>
            <w:r>
              <w:rPr>
                <w:b/>
              </w:rPr>
              <w:t>kreditů</w:t>
            </w:r>
          </w:p>
        </w:tc>
        <w:tc>
          <w:tcPr>
            <w:tcW w:w="1207" w:type="dxa"/>
            <w:gridSpan w:val="2"/>
          </w:tcPr>
          <w:p w14:paraId="3F7DFC3A" w14:textId="77777777" w:rsidR="00BD26BB" w:rsidRDefault="00BD26BB" w:rsidP="00495DC8">
            <w:pPr>
              <w:jc w:val="both"/>
            </w:pPr>
            <w:r>
              <w:t>6</w:t>
            </w:r>
          </w:p>
        </w:tc>
      </w:tr>
      <w:tr w:rsidR="00BD26BB" w14:paraId="3BFFC734" w14:textId="77777777" w:rsidTr="00495DC8">
        <w:tc>
          <w:tcPr>
            <w:tcW w:w="3086" w:type="dxa"/>
            <w:shd w:val="clear" w:color="auto" w:fill="F7CAAC"/>
          </w:tcPr>
          <w:p w14:paraId="074A453D" w14:textId="77777777" w:rsidR="00BD26BB" w:rsidRDefault="00BD26BB" w:rsidP="00495DC8">
            <w:pPr>
              <w:jc w:val="both"/>
              <w:rPr>
                <w:b/>
                <w:sz w:val="22"/>
              </w:rPr>
            </w:pPr>
            <w:r>
              <w:rPr>
                <w:b/>
              </w:rPr>
              <w:t>Prerekvizity, korekvizity, ekvivalence</w:t>
            </w:r>
          </w:p>
        </w:tc>
        <w:tc>
          <w:tcPr>
            <w:tcW w:w="6769" w:type="dxa"/>
            <w:gridSpan w:val="7"/>
          </w:tcPr>
          <w:p w14:paraId="474EFAFE" w14:textId="77777777" w:rsidR="00BD26BB" w:rsidRDefault="00BD26BB" w:rsidP="00495DC8">
            <w:pPr>
              <w:jc w:val="both"/>
            </w:pPr>
            <w:del w:id="1618" w:author="Jiří Lehejček [2]" w:date="2018-11-14T23:07:00Z">
              <w:r w:rsidRPr="00DE6422" w:rsidDel="00DE6422">
                <w:rPr>
                  <w:b/>
                  <w:rPrChange w:id="1619" w:author="Jiří Lehejček [2]" w:date="2018-11-14T23:07:00Z">
                    <w:rPr/>
                  </w:rPrChange>
                </w:rPr>
                <w:delText>Zkouška z</w:delText>
              </w:r>
            </w:del>
            <w:ins w:id="1620" w:author="Jiří Lehejček [2]" w:date="2018-11-14T23:07:00Z">
              <w:r>
                <w:rPr>
                  <w:b/>
                </w:rPr>
                <w:t>Prerekvizity:</w:t>
              </w:r>
            </w:ins>
            <w:r>
              <w:t> </w:t>
            </w:r>
            <w:ins w:id="1621" w:author="Matyas Adam" w:date="2018-11-16T11:47:00Z">
              <w:r>
                <w:t>E</w:t>
              </w:r>
            </w:ins>
            <w:del w:id="1622" w:author="Matyas Adam" w:date="2018-11-16T11:47:00Z">
              <w:r w:rsidDel="00A21BA4">
                <w:delText>e</w:delText>
              </w:r>
            </w:del>
            <w:r>
              <w:t>kologie</w:t>
            </w:r>
            <w:del w:id="1623" w:author="Jiří Lehejček [2]" w:date="2018-11-14T23:07:00Z">
              <w:r w:rsidDel="00DE6422">
                <w:delText xml:space="preserve"> </w:delText>
              </w:r>
            </w:del>
            <w:ins w:id="1624" w:author="Jiří Lehejček [2]" w:date="2018-11-14T23:07:00Z">
              <w:r>
                <w:t>,</w:t>
              </w:r>
            </w:ins>
            <w:del w:id="1625" w:author="Jiří Lehejček [2]" w:date="2018-11-14T23:07:00Z">
              <w:r w:rsidDel="00DE6422">
                <w:delText>a</w:delText>
              </w:r>
            </w:del>
            <w:r>
              <w:t xml:space="preserve"> Human Geography</w:t>
            </w:r>
          </w:p>
        </w:tc>
      </w:tr>
      <w:tr w:rsidR="00BD26BB" w14:paraId="4B171601" w14:textId="77777777" w:rsidTr="00495DC8">
        <w:tc>
          <w:tcPr>
            <w:tcW w:w="3086" w:type="dxa"/>
            <w:shd w:val="clear" w:color="auto" w:fill="F7CAAC"/>
          </w:tcPr>
          <w:p w14:paraId="5E89E311" w14:textId="77777777" w:rsidR="00BD26BB" w:rsidRDefault="00BD26BB" w:rsidP="00495DC8">
            <w:pPr>
              <w:jc w:val="both"/>
              <w:rPr>
                <w:b/>
              </w:rPr>
            </w:pPr>
            <w:r>
              <w:rPr>
                <w:b/>
              </w:rPr>
              <w:t>Způsob ověření studijních výsledků</w:t>
            </w:r>
          </w:p>
        </w:tc>
        <w:tc>
          <w:tcPr>
            <w:tcW w:w="3406" w:type="dxa"/>
            <w:gridSpan w:val="4"/>
          </w:tcPr>
          <w:p w14:paraId="6AD8E076" w14:textId="77777777" w:rsidR="00BD26BB" w:rsidRPr="00164753" w:rsidRDefault="00BD26BB" w:rsidP="00495DC8">
            <w:pPr>
              <w:jc w:val="both"/>
            </w:pPr>
            <w:del w:id="1626" w:author="Matyas Adam" w:date="2018-11-16T11:47:00Z">
              <w:r w:rsidDel="00C0666A">
                <w:rPr>
                  <w:rFonts w:eastAsia="SimSun"/>
                  <w:lang w:eastAsia="zh-CN" w:bidi="hi-IN"/>
                </w:rPr>
                <w:delText>klz</w:delText>
              </w:r>
            </w:del>
            <w:ins w:id="1627" w:author="Matyas Adam" w:date="2018-11-16T11:49:00Z">
              <w:r>
                <w:rPr>
                  <w:rFonts w:eastAsia="SimSun"/>
                  <w:lang w:eastAsia="zh-CN" w:bidi="hi-IN"/>
                </w:rPr>
                <w:t>Klasifikovaný zápočet</w:t>
              </w:r>
            </w:ins>
          </w:p>
        </w:tc>
        <w:tc>
          <w:tcPr>
            <w:tcW w:w="2156" w:type="dxa"/>
            <w:shd w:val="clear" w:color="auto" w:fill="F7CAAC"/>
          </w:tcPr>
          <w:p w14:paraId="1D27EE2E" w14:textId="77777777" w:rsidR="00BD26BB" w:rsidRDefault="00BD26BB" w:rsidP="00495DC8">
            <w:pPr>
              <w:jc w:val="both"/>
              <w:rPr>
                <w:b/>
              </w:rPr>
            </w:pPr>
            <w:r>
              <w:rPr>
                <w:b/>
              </w:rPr>
              <w:t>Forma výuky</w:t>
            </w:r>
          </w:p>
        </w:tc>
        <w:tc>
          <w:tcPr>
            <w:tcW w:w="1207" w:type="dxa"/>
            <w:gridSpan w:val="2"/>
          </w:tcPr>
          <w:p w14:paraId="1FE90FFD" w14:textId="213D41B9" w:rsidR="00BD26BB" w:rsidRDefault="00BD26BB" w:rsidP="00495DC8">
            <w:pPr>
              <w:jc w:val="both"/>
            </w:pPr>
            <w:del w:id="1628" w:author="Matyas Adam" w:date="2018-11-16T11:48:00Z">
              <w:r w:rsidDel="00C0666A">
                <w:delText>Přednáška</w:delText>
              </w:r>
            </w:del>
            <w:ins w:id="1629" w:author="Matyas Adam" w:date="2018-11-16T11:48:00Z">
              <w:del w:id="1630" w:author="PS" w:date="2018-11-25T14:07:00Z">
                <w:r w:rsidDel="002B7EA6">
                  <w:delText>P</w:delText>
                </w:r>
              </w:del>
            </w:ins>
            <w:ins w:id="1631" w:author="PS" w:date="2018-11-25T14:07:00Z">
              <w:r w:rsidR="002B7EA6">
                <w:t>přednášky</w:t>
              </w:r>
            </w:ins>
          </w:p>
        </w:tc>
      </w:tr>
      <w:tr w:rsidR="00BD26BB" w14:paraId="6F6264BD" w14:textId="77777777" w:rsidTr="00495DC8">
        <w:tc>
          <w:tcPr>
            <w:tcW w:w="3086" w:type="dxa"/>
            <w:shd w:val="clear" w:color="auto" w:fill="F7CAAC"/>
          </w:tcPr>
          <w:p w14:paraId="4FB40DF0" w14:textId="77777777" w:rsidR="00BD26BB" w:rsidRDefault="00BD26BB" w:rsidP="00495DC8">
            <w:pPr>
              <w:jc w:val="both"/>
              <w:rPr>
                <w:b/>
              </w:rPr>
            </w:pPr>
            <w:r>
              <w:rPr>
                <w:b/>
              </w:rPr>
              <w:t>Forma způsobu ověření studijních výsledků a další požadavky na studenta</w:t>
            </w:r>
          </w:p>
        </w:tc>
        <w:tc>
          <w:tcPr>
            <w:tcW w:w="6769" w:type="dxa"/>
            <w:gridSpan w:val="7"/>
            <w:tcBorders>
              <w:bottom w:val="nil"/>
            </w:tcBorders>
          </w:tcPr>
          <w:p w14:paraId="49878767" w14:textId="77777777" w:rsidR="00BD26BB" w:rsidRDefault="00BD26BB" w:rsidP="00495DC8">
            <w:pPr>
              <w:jc w:val="both"/>
            </w:pPr>
            <w:ins w:id="1632" w:author="Matyas Adam" w:date="2018-11-16T11:48:00Z">
              <w:r>
                <w:t xml:space="preserve">Je vyžadována </w:t>
              </w:r>
              <w:r w:rsidRPr="003C2BF2">
                <w:t>znalost látky z probíraných tematických okruhů</w:t>
              </w:r>
              <w:r>
                <w:t>, forma je ústní.</w:t>
              </w:r>
            </w:ins>
          </w:p>
        </w:tc>
      </w:tr>
      <w:tr w:rsidR="00BD26BB" w14:paraId="4DFE6ECA" w14:textId="77777777" w:rsidTr="00495DC8">
        <w:trPr>
          <w:trHeight w:val="554"/>
        </w:trPr>
        <w:tc>
          <w:tcPr>
            <w:tcW w:w="9855" w:type="dxa"/>
            <w:gridSpan w:val="8"/>
            <w:tcBorders>
              <w:top w:val="nil"/>
            </w:tcBorders>
          </w:tcPr>
          <w:p w14:paraId="2CBF9D33" w14:textId="77777777" w:rsidR="00BD26BB" w:rsidRDefault="00BD26BB" w:rsidP="00495DC8">
            <w:pPr>
              <w:jc w:val="both"/>
            </w:pPr>
            <w:del w:id="1633" w:author="Matyas Adam" w:date="2018-11-16T11:48:00Z">
              <w:r w:rsidRPr="003C2BF2" w:rsidDel="00C0666A">
                <w:delText xml:space="preserve">Zkouška: </w:delText>
              </w:r>
              <w:r w:rsidDel="00C0666A">
                <w:delText xml:space="preserve">Je vyžadována </w:delText>
              </w:r>
              <w:r w:rsidRPr="003C2BF2" w:rsidDel="00C0666A">
                <w:delText>znalost látky z probíraných tematických okruhů</w:delText>
              </w:r>
              <w:r w:rsidDel="00C0666A">
                <w:delText>, forma je ústní.</w:delText>
              </w:r>
            </w:del>
          </w:p>
        </w:tc>
      </w:tr>
      <w:tr w:rsidR="00BD26BB" w14:paraId="769A8DED" w14:textId="77777777" w:rsidTr="00495DC8">
        <w:trPr>
          <w:trHeight w:val="197"/>
        </w:trPr>
        <w:tc>
          <w:tcPr>
            <w:tcW w:w="3086" w:type="dxa"/>
            <w:tcBorders>
              <w:top w:val="nil"/>
            </w:tcBorders>
            <w:shd w:val="clear" w:color="auto" w:fill="F7CAAC"/>
          </w:tcPr>
          <w:p w14:paraId="34ED1D3D" w14:textId="77777777" w:rsidR="00BD26BB" w:rsidRDefault="00BD26BB" w:rsidP="00495DC8">
            <w:pPr>
              <w:jc w:val="both"/>
              <w:rPr>
                <w:b/>
              </w:rPr>
            </w:pPr>
            <w:r>
              <w:rPr>
                <w:b/>
              </w:rPr>
              <w:t>Garant předmětu</w:t>
            </w:r>
          </w:p>
        </w:tc>
        <w:tc>
          <w:tcPr>
            <w:tcW w:w="6769" w:type="dxa"/>
            <w:gridSpan w:val="7"/>
            <w:tcBorders>
              <w:top w:val="nil"/>
            </w:tcBorders>
          </w:tcPr>
          <w:p w14:paraId="07878F8B" w14:textId="77777777" w:rsidR="00BD26BB" w:rsidRPr="004158DD" w:rsidRDefault="00BD26BB" w:rsidP="00495DC8">
            <w:pPr>
              <w:pStyle w:val="FormtovanvHTML"/>
              <w:shd w:val="clear" w:color="auto" w:fill="FFFFFF"/>
              <w:rPr>
                <w:rFonts w:ascii="Times New Roman" w:hAnsi="Times New Roman"/>
                <w:color w:val="000000"/>
              </w:rPr>
            </w:pPr>
            <w:r>
              <w:rPr>
                <w:rFonts w:ascii="Times New Roman" w:hAnsi="Times New Roman"/>
              </w:rPr>
              <w:t xml:space="preserve">Mgr. </w:t>
            </w:r>
            <w:del w:id="1634" w:author="Jiří Lehejček [2]" w:date="2018-11-14T22:23:00Z">
              <w:r w:rsidDel="00491A4B">
                <w:rPr>
                  <w:rFonts w:ascii="Times New Roman" w:hAnsi="Times New Roman"/>
                </w:rPr>
                <w:delText>Ing. Jiří Lehejček</w:delText>
              </w:r>
            </w:del>
            <w:ins w:id="1635" w:author="Jiří Lehejček [2]" w:date="2018-11-14T22:23:00Z">
              <w:r>
                <w:rPr>
                  <w:rFonts w:ascii="Times New Roman" w:hAnsi="Times New Roman"/>
                </w:rPr>
                <w:t>Matyáš Adam</w:t>
              </w:r>
            </w:ins>
            <w:r>
              <w:rPr>
                <w:rFonts w:ascii="Times New Roman" w:hAnsi="Times New Roman"/>
              </w:rPr>
              <w:t>, Ph.D.</w:t>
            </w:r>
          </w:p>
        </w:tc>
      </w:tr>
      <w:tr w:rsidR="00BD26BB" w14:paraId="20ED4DA3" w14:textId="77777777" w:rsidTr="00495DC8">
        <w:trPr>
          <w:trHeight w:val="243"/>
        </w:trPr>
        <w:tc>
          <w:tcPr>
            <w:tcW w:w="3086" w:type="dxa"/>
            <w:tcBorders>
              <w:top w:val="nil"/>
            </w:tcBorders>
            <w:shd w:val="clear" w:color="auto" w:fill="F7CAAC"/>
          </w:tcPr>
          <w:p w14:paraId="2243B369" w14:textId="77777777" w:rsidR="00BD26BB" w:rsidRDefault="00BD26BB" w:rsidP="00495DC8">
            <w:pPr>
              <w:jc w:val="both"/>
              <w:rPr>
                <w:b/>
              </w:rPr>
            </w:pPr>
            <w:r>
              <w:rPr>
                <w:b/>
              </w:rPr>
              <w:t>Zapojení garanta do výuky předmětu</w:t>
            </w:r>
          </w:p>
        </w:tc>
        <w:tc>
          <w:tcPr>
            <w:tcW w:w="6769" w:type="dxa"/>
            <w:gridSpan w:val="7"/>
            <w:tcBorders>
              <w:top w:val="nil"/>
            </w:tcBorders>
          </w:tcPr>
          <w:p w14:paraId="1A4695CB" w14:textId="77777777" w:rsidR="00BD26BB" w:rsidRDefault="00BD26BB" w:rsidP="00495DC8">
            <w:pPr>
              <w:jc w:val="both"/>
            </w:pPr>
            <w:r w:rsidRPr="00D4222D">
              <w:t xml:space="preserve">Garant stanovuje koncepci předmětu, podílí se na přednáškách v rozsahu </w:t>
            </w:r>
            <w:r>
              <w:t>100</w:t>
            </w:r>
            <w:r w:rsidRPr="00D4222D">
              <w:t xml:space="preserve"> %</w:t>
            </w:r>
            <w:del w:id="1636" w:author="Matyas Adam" w:date="2018-11-16T11:49:00Z">
              <w:r w:rsidRPr="00D4222D" w:rsidDel="00C0666A">
                <w:delText xml:space="preserve"> a dále stanovuje koncepci cvičení a dohlíží na jejich jednotné vedení.</w:delText>
              </w:r>
            </w:del>
          </w:p>
        </w:tc>
      </w:tr>
      <w:tr w:rsidR="00BD26BB" w14:paraId="3E531902" w14:textId="77777777" w:rsidTr="00495DC8">
        <w:tc>
          <w:tcPr>
            <w:tcW w:w="3086" w:type="dxa"/>
            <w:shd w:val="clear" w:color="auto" w:fill="F7CAAC"/>
          </w:tcPr>
          <w:p w14:paraId="4AC8253B" w14:textId="77777777" w:rsidR="00BD26BB" w:rsidRDefault="00BD26BB" w:rsidP="00495DC8">
            <w:pPr>
              <w:jc w:val="both"/>
              <w:rPr>
                <w:b/>
              </w:rPr>
            </w:pPr>
            <w:r>
              <w:rPr>
                <w:b/>
              </w:rPr>
              <w:t>Vyučující</w:t>
            </w:r>
          </w:p>
        </w:tc>
        <w:tc>
          <w:tcPr>
            <w:tcW w:w="6769" w:type="dxa"/>
            <w:gridSpan w:val="7"/>
            <w:tcBorders>
              <w:bottom w:val="nil"/>
            </w:tcBorders>
          </w:tcPr>
          <w:p w14:paraId="7B49190E" w14:textId="77777777" w:rsidR="00BD26BB" w:rsidRDefault="00BD26BB" w:rsidP="00495DC8">
            <w:pPr>
              <w:jc w:val="both"/>
            </w:pPr>
            <w:ins w:id="1637" w:author="Matyas Adam" w:date="2018-11-16T11:49:00Z">
              <w:r>
                <w:t>Mgr. Matyáš Adam, Ph.D. – přednášky (100 %)</w:t>
              </w:r>
            </w:ins>
          </w:p>
        </w:tc>
      </w:tr>
      <w:tr w:rsidR="00BD26BB" w14:paraId="536BEDE6" w14:textId="77777777" w:rsidTr="00495DC8">
        <w:trPr>
          <w:trHeight w:val="554"/>
        </w:trPr>
        <w:tc>
          <w:tcPr>
            <w:tcW w:w="9855" w:type="dxa"/>
            <w:gridSpan w:val="8"/>
            <w:tcBorders>
              <w:top w:val="nil"/>
            </w:tcBorders>
          </w:tcPr>
          <w:p w14:paraId="14F3435C" w14:textId="77777777" w:rsidR="00BD26BB" w:rsidRPr="004158DD" w:rsidRDefault="00BD26BB" w:rsidP="00495DC8">
            <w:pPr>
              <w:pStyle w:val="FormtovanvHTML"/>
              <w:shd w:val="clear" w:color="auto" w:fill="FFFFFF"/>
              <w:rPr>
                <w:rFonts w:ascii="Times New Roman" w:hAnsi="Times New Roman"/>
                <w:color w:val="000000"/>
              </w:rPr>
            </w:pPr>
            <w:ins w:id="1638" w:author="Jiří Lehejček [2]" w:date="2018-11-14T22:34:00Z">
              <w:del w:id="1639" w:author="Matyas Adam" w:date="2018-11-16T11:49:00Z">
                <w:r w:rsidDel="00C0666A">
                  <w:rPr>
                    <w:rFonts w:ascii="Times New Roman" w:hAnsi="Times New Roman"/>
                  </w:rPr>
                  <w:delText>Mgr. Matyáš Adam, Ph.D.</w:delText>
                </w:r>
              </w:del>
            </w:ins>
            <w:del w:id="1640" w:author="Matyas Adam" w:date="2018-11-16T11:49:00Z">
              <w:r w:rsidDel="00C0666A">
                <w:rPr>
                  <w:rFonts w:ascii="Times New Roman" w:hAnsi="Times New Roman"/>
                </w:rPr>
                <w:delText>Mgr. Ing. Jiří Lehejček, Ph.D.</w:delText>
              </w:r>
            </w:del>
            <w:ins w:id="1641" w:author="Jiří Lehejček [2]" w:date="2018-11-14T22:34:00Z">
              <w:del w:id="1642" w:author="Matyas Adam" w:date="2018-11-16T11:49:00Z">
                <w:r w:rsidDel="00C0666A">
                  <w:rPr>
                    <w:rFonts w:ascii="Times New Roman" w:hAnsi="Times New Roman"/>
                  </w:rPr>
                  <w:delText xml:space="preserve"> – přednášky, semináře (100 %)</w:delText>
                </w:r>
              </w:del>
            </w:ins>
          </w:p>
        </w:tc>
      </w:tr>
      <w:tr w:rsidR="00BD26BB" w14:paraId="1BD6C574" w14:textId="77777777" w:rsidTr="00495DC8">
        <w:tc>
          <w:tcPr>
            <w:tcW w:w="3086" w:type="dxa"/>
            <w:shd w:val="clear" w:color="auto" w:fill="F7CAAC"/>
          </w:tcPr>
          <w:p w14:paraId="6E926359" w14:textId="77777777" w:rsidR="00BD26BB" w:rsidRDefault="00BD26BB" w:rsidP="00495DC8">
            <w:pPr>
              <w:jc w:val="both"/>
              <w:rPr>
                <w:b/>
              </w:rPr>
            </w:pPr>
            <w:r>
              <w:rPr>
                <w:b/>
              </w:rPr>
              <w:t>Stručná anotace předmětu</w:t>
            </w:r>
          </w:p>
        </w:tc>
        <w:tc>
          <w:tcPr>
            <w:tcW w:w="6769" w:type="dxa"/>
            <w:gridSpan w:val="7"/>
            <w:tcBorders>
              <w:bottom w:val="nil"/>
            </w:tcBorders>
          </w:tcPr>
          <w:p w14:paraId="00FA4286" w14:textId="77777777" w:rsidR="00BD26BB" w:rsidRDefault="00BD26BB" w:rsidP="00495DC8">
            <w:pPr>
              <w:jc w:val="both"/>
            </w:pPr>
          </w:p>
        </w:tc>
      </w:tr>
      <w:tr w:rsidR="00BD26BB" w14:paraId="3805B70F" w14:textId="77777777" w:rsidTr="00495DC8">
        <w:trPr>
          <w:trHeight w:val="3938"/>
        </w:trPr>
        <w:tc>
          <w:tcPr>
            <w:tcW w:w="9855" w:type="dxa"/>
            <w:gridSpan w:val="8"/>
            <w:tcBorders>
              <w:top w:val="nil"/>
              <w:bottom w:val="single" w:sz="12" w:space="0" w:color="auto"/>
            </w:tcBorders>
          </w:tcPr>
          <w:p w14:paraId="1961C484" w14:textId="77777777" w:rsidR="00BD26BB" w:rsidRDefault="00BD26BB" w:rsidP="00495DC8">
            <w:pPr>
              <w:jc w:val="both"/>
              <w:rPr>
                <w:ins w:id="1643" w:author="Matyas Adam" w:date="2018-11-16T23:29:00Z"/>
              </w:rPr>
            </w:pPr>
            <w:del w:id="1644" w:author="Matyas Adam" w:date="2018-11-16T23:34:00Z">
              <w:r w:rsidRPr="00DC56FB" w:rsidDel="00520697">
                <w:delText>Cílem předmětu je představit studujícím souvislosti mezi environmentálními změnami (vč. změny klimatu), přírodními katastrofami a populačními procesy ve světě. Využity budou zkušenosti přednášejících z terénních výzkumů v Latinské Americe, Číně, Evropě a jižní Asii. Předmět je vyučován v anglickém jazyce.</w:delText>
              </w:r>
            </w:del>
            <w:ins w:id="1645" w:author="Matyas Adam" w:date="2018-11-16T23:29:00Z">
              <w:r>
                <w:t xml:space="preserve">The aim of </w:t>
              </w:r>
            </w:ins>
            <w:ins w:id="1646" w:author="Matyas Adam" w:date="2018-11-16T23:30:00Z">
              <w:r>
                <w:t>the course</w:t>
              </w:r>
            </w:ins>
            <w:ins w:id="1647" w:author="Matyas Adam" w:date="2018-11-16T23:29:00Z">
              <w:r>
                <w:t xml:space="preserve"> is to </w:t>
              </w:r>
              <w:r w:rsidRPr="00520697">
                <w:t xml:space="preserve">introduce environmental changes (including climate change), natural disasters </w:t>
              </w:r>
            </w:ins>
            <w:ins w:id="1648" w:author="Matyas Adam" w:date="2018-11-16T23:33:00Z">
              <w:r>
                <w:t xml:space="preserve">as drivers of </w:t>
              </w:r>
            </w:ins>
            <w:ins w:id="1649" w:author="Matyas Adam" w:date="2018-11-16T23:29:00Z">
              <w:r w:rsidRPr="00520697">
                <w:t xml:space="preserve"> population processes </w:t>
              </w:r>
            </w:ins>
            <w:ins w:id="1650" w:author="Matyas Adam" w:date="2018-11-16T23:31:00Z">
              <w:r>
                <w:t>all over the world</w:t>
              </w:r>
            </w:ins>
            <w:ins w:id="1651" w:author="Matyas Adam" w:date="2018-11-16T23:29:00Z">
              <w:r w:rsidRPr="00520697">
                <w:t xml:space="preserve">. </w:t>
              </w:r>
            </w:ins>
            <w:ins w:id="1652" w:author="Matyas Adam" w:date="2018-11-16T23:33:00Z">
              <w:r>
                <w:t>The case studies from</w:t>
              </w:r>
            </w:ins>
            <w:ins w:id="1653" w:author="Matyas Adam" w:date="2018-11-16T23:29:00Z">
              <w:r w:rsidRPr="00520697">
                <w:t xml:space="preserve"> Latin America, China, Europe and South</w:t>
              </w:r>
            </w:ins>
            <w:ins w:id="1654" w:author="Matyas Adam" w:date="2018-11-16T23:33:00Z">
              <w:r>
                <w:t>east</w:t>
              </w:r>
            </w:ins>
            <w:ins w:id="1655" w:author="Matyas Adam" w:date="2018-11-16T23:29:00Z">
              <w:r w:rsidRPr="00520697">
                <w:t xml:space="preserve"> Asia will be used. The subject is taught in English.</w:t>
              </w:r>
            </w:ins>
          </w:p>
          <w:p w14:paraId="56BCC4F8" w14:textId="77777777" w:rsidR="00BD26BB" w:rsidRDefault="00BD26BB" w:rsidP="00495DC8">
            <w:pPr>
              <w:jc w:val="both"/>
              <w:rPr>
                <w:ins w:id="1656" w:author="Matyas Adam" w:date="2018-11-16T11:50:00Z"/>
              </w:rPr>
            </w:pPr>
          </w:p>
          <w:p w14:paraId="22DD4B74" w14:textId="77777777" w:rsidR="00BD26BB" w:rsidRPr="0030741C" w:rsidRDefault="00BD26BB" w:rsidP="00495DC8">
            <w:pPr>
              <w:jc w:val="both"/>
              <w:rPr>
                <w:u w:val="single"/>
                <w:rPrChange w:id="1657" w:author="Matyas Adam" w:date="2018-11-16T11:50:00Z">
                  <w:rPr/>
                </w:rPrChange>
              </w:rPr>
            </w:pPr>
            <w:ins w:id="1658" w:author="Matyas Adam" w:date="2018-11-16T23:34:00Z">
              <w:r>
                <w:rPr>
                  <w:u w:val="single"/>
                </w:rPr>
                <w:t>Main topics:</w:t>
              </w:r>
            </w:ins>
          </w:p>
          <w:p w14:paraId="1EA46BC6" w14:textId="77777777" w:rsidR="00BD26BB" w:rsidRPr="00DC56FB" w:rsidRDefault="00BD26BB">
            <w:pPr>
              <w:numPr>
                <w:ilvl w:val="0"/>
                <w:numId w:val="70"/>
              </w:numPr>
              <w:jc w:val="both"/>
              <w:pPrChange w:id="1659" w:author="PS" w:date="2018-11-25T14:07:00Z">
                <w:pPr>
                  <w:numPr>
                    <w:numId w:val="11"/>
                  </w:numPr>
                  <w:ind w:left="720" w:hanging="360"/>
                  <w:jc w:val="both"/>
                </w:pPr>
              </w:pPrChange>
            </w:pPr>
            <w:del w:id="1660" w:author="Matyas Adam" w:date="2018-11-16T23:34:00Z">
              <w:r w:rsidRPr="00DC56FB" w:rsidDel="00520697">
                <w:delText>Úvod do kurzu, metody výzkumu</w:delText>
              </w:r>
              <w:r w:rsidDel="00520697">
                <w:delText>.</w:delText>
              </w:r>
            </w:del>
            <w:ins w:id="1661" w:author="Matyas Adam" w:date="2018-11-16T23:35:00Z">
              <w:r>
                <w:t>Research methods</w:t>
              </w:r>
            </w:ins>
            <w:ins w:id="1662" w:author="Matyas Adam" w:date="2018-11-16T23:39:00Z">
              <w:r>
                <w:t>.</w:t>
              </w:r>
            </w:ins>
          </w:p>
          <w:p w14:paraId="24C73B1C" w14:textId="77777777" w:rsidR="00BD26BB" w:rsidRPr="00DC56FB" w:rsidRDefault="00BD26BB">
            <w:pPr>
              <w:numPr>
                <w:ilvl w:val="0"/>
                <w:numId w:val="70"/>
              </w:numPr>
              <w:jc w:val="both"/>
              <w:pPrChange w:id="1663" w:author="PS" w:date="2018-11-25T14:07:00Z">
                <w:pPr>
                  <w:numPr>
                    <w:numId w:val="11"/>
                  </w:numPr>
                  <w:ind w:left="720" w:hanging="360"/>
                  <w:jc w:val="both"/>
                </w:pPr>
              </w:pPrChange>
            </w:pPr>
            <w:del w:id="1664" w:author="Matyas Adam" w:date="2018-11-16T23:35:00Z">
              <w:r w:rsidRPr="00DC56FB" w:rsidDel="00520697">
                <w:delText>Životní prostředí a obyvatelstvo - historické souvislosti</w:delText>
              </w:r>
              <w:r w:rsidDel="00520697">
                <w:delText>.</w:delText>
              </w:r>
            </w:del>
            <w:ins w:id="1665" w:author="Matyas Adam" w:date="2018-11-16T23:35:00Z">
              <w:r>
                <w:t>Environment and population – historical context</w:t>
              </w:r>
            </w:ins>
            <w:ins w:id="1666" w:author="Matyas Adam" w:date="2018-11-16T23:39:00Z">
              <w:r>
                <w:t>.</w:t>
              </w:r>
            </w:ins>
          </w:p>
          <w:p w14:paraId="0A337326" w14:textId="77777777" w:rsidR="00BD26BB" w:rsidRDefault="00BD26BB">
            <w:pPr>
              <w:numPr>
                <w:ilvl w:val="0"/>
                <w:numId w:val="70"/>
              </w:numPr>
              <w:jc w:val="both"/>
              <w:rPr>
                <w:ins w:id="1667" w:author="Matyas Adam" w:date="2018-11-16T23:37:00Z"/>
              </w:rPr>
              <w:pPrChange w:id="1668" w:author="PS" w:date="2018-11-25T14:07:00Z">
                <w:pPr>
                  <w:numPr>
                    <w:numId w:val="11"/>
                  </w:numPr>
                  <w:ind w:left="720" w:hanging="360"/>
                  <w:jc w:val="both"/>
                </w:pPr>
              </w:pPrChange>
            </w:pPr>
            <w:r w:rsidRPr="00DC56FB">
              <w:t>Environment</w:t>
            </w:r>
            <w:del w:id="1669" w:author="Matyas Adam" w:date="2018-11-16T23:35:00Z">
              <w:r w:rsidRPr="00DC56FB" w:rsidDel="00520697">
                <w:delText xml:space="preserve">ální migrace </w:delText>
              </w:r>
            </w:del>
            <w:ins w:id="1670" w:author="Matyas Adam" w:date="2018-11-16T23:35:00Z">
              <w:r>
                <w:t xml:space="preserve">al migration </w:t>
              </w:r>
            </w:ins>
            <w:del w:id="1671" w:author="Matyas Adam" w:date="2018-11-16T23:35:00Z">
              <w:r w:rsidRPr="00DC56FB" w:rsidDel="00520697">
                <w:delText>-</w:delText>
              </w:r>
            </w:del>
            <w:ins w:id="1672" w:author="Matyas Adam" w:date="2018-11-16T23:35:00Z">
              <w:r>
                <w:t>–</w:t>
              </w:r>
            </w:ins>
            <w:r w:rsidRPr="00DC56FB">
              <w:t xml:space="preserve"> </w:t>
            </w:r>
            <w:del w:id="1673" w:author="Matyas Adam" w:date="2018-11-16T23:35:00Z">
              <w:r w:rsidRPr="00DC56FB" w:rsidDel="00520697">
                <w:delText>konceptualizace problematiky, příčiny, typologie</w:delText>
              </w:r>
              <w:r w:rsidDel="00520697">
                <w:delText>.</w:delText>
              </w:r>
            </w:del>
            <w:ins w:id="1674" w:author="Matyas Adam" w:date="2018-11-16T23:35:00Z">
              <w:r>
                <w:t xml:space="preserve">problems, </w:t>
              </w:r>
            </w:ins>
            <w:ins w:id="1675" w:author="Matyas Adam" w:date="2018-11-16T23:36:00Z">
              <w:r>
                <w:t>causes, typology. A case study</w:t>
              </w:r>
            </w:ins>
            <w:ins w:id="1676" w:author="Matyas Adam" w:date="2018-11-16T23:40:00Z">
              <w:r>
                <w:t>:</w:t>
              </w:r>
            </w:ins>
            <w:ins w:id="1677" w:author="Matyas Adam" w:date="2018-11-16T23:36:00Z">
              <w:r>
                <w:t xml:space="preserve"> the migration of Bangladesh people do Indian Asam</w:t>
              </w:r>
            </w:ins>
            <w:ins w:id="1678" w:author="Matyas Adam" w:date="2018-11-16T23:39:00Z">
              <w:r>
                <w:t>.</w:t>
              </w:r>
            </w:ins>
            <w:ins w:id="1679" w:author="Matyas Adam" w:date="2018-11-16T23:36:00Z">
              <w:r>
                <w:t xml:space="preserve"> </w:t>
              </w:r>
            </w:ins>
          </w:p>
          <w:p w14:paraId="72D52157" w14:textId="77777777" w:rsidR="00BD26BB" w:rsidRDefault="00BD26BB">
            <w:pPr>
              <w:numPr>
                <w:ilvl w:val="0"/>
                <w:numId w:val="70"/>
              </w:numPr>
              <w:jc w:val="both"/>
              <w:rPr>
                <w:ins w:id="1680" w:author="Matyas Adam" w:date="2018-11-16T23:37:00Z"/>
              </w:rPr>
              <w:pPrChange w:id="1681" w:author="PS" w:date="2018-11-25T14:07:00Z">
                <w:pPr>
                  <w:numPr>
                    <w:numId w:val="11"/>
                  </w:numPr>
                  <w:ind w:left="720" w:hanging="360"/>
                  <w:jc w:val="both"/>
                </w:pPr>
              </w:pPrChange>
            </w:pPr>
            <w:ins w:id="1682" w:author="Matyas Adam" w:date="2018-11-16T23:37:00Z">
              <w:r w:rsidRPr="00520697">
                <w:t>Environmental change</w:t>
              </w:r>
            </w:ins>
            <w:ins w:id="1683" w:author="Matyas Adam" w:date="2018-11-16T23:39:00Z">
              <w:r>
                <w:t>s</w:t>
              </w:r>
            </w:ins>
            <w:ins w:id="1684" w:author="Matyas Adam" w:date="2018-11-16T23:37:00Z">
              <w:r w:rsidRPr="00520697">
                <w:t xml:space="preserve"> and population in Sub-Saharan Africa.</w:t>
              </w:r>
            </w:ins>
          </w:p>
          <w:p w14:paraId="756CEAB5" w14:textId="77777777" w:rsidR="00BD26BB" w:rsidRPr="00DC56FB" w:rsidDel="00520697" w:rsidRDefault="00BD26BB" w:rsidP="00BD26BB">
            <w:pPr>
              <w:numPr>
                <w:ilvl w:val="0"/>
                <w:numId w:val="11"/>
              </w:numPr>
              <w:jc w:val="both"/>
              <w:rPr>
                <w:del w:id="1685" w:author="Matyas Adam" w:date="2018-11-16T23:37:00Z"/>
              </w:rPr>
            </w:pPr>
            <w:ins w:id="1686" w:author="Matyas Adam" w:date="2018-11-16T23:37:00Z">
              <w:r>
                <w:t xml:space="preserve">A case </w:t>
              </w:r>
            </w:ins>
            <w:ins w:id="1687" w:author="Matyas Adam" w:date="2018-11-16T23:38:00Z">
              <w:r>
                <w:t>s</w:t>
              </w:r>
            </w:ins>
            <w:ins w:id="1688" w:author="Matyas Adam" w:date="2018-11-16T23:37:00Z">
              <w:r>
                <w:t>tudy</w:t>
              </w:r>
            </w:ins>
            <w:ins w:id="1689" w:author="Matyas Adam" w:date="2018-11-16T23:40:00Z">
              <w:r>
                <w:t xml:space="preserve">: </w:t>
              </w:r>
            </w:ins>
            <w:ins w:id="1690" w:author="Matyas Adam" w:date="2018-11-16T23:38:00Z">
              <w:r>
                <w:t>e</w:t>
              </w:r>
            </w:ins>
            <w:ins w:id="1691" w:author="Matyas Adam" w:date="2018-11-16T23:37:00Z">
              <w:r>
                <w:t xml:space="preserve">nvironmental </w:t>
              </w:r>
            </w:ins>
            <w:ins w:id="1692" w:author="Matyas Adam" w:date="2018-11-16T23:38:00Z">
              <w:r>
                <w:t>s</w:t>
              </w:r>
            </w:ins>
            <w:ins w:id="1693" w:author="Matyas Adam" w:date="2018-11-16T23:37:00Z">
              <w:r w:rsidRPr="00520697">
                <w:t xml:space="preserve">afety and </w:t>
              </w:r>
            </w:ins>
            <w:ins w:id="1694" w:author="Matyas Adam" w:date="2018-11-16T23:38:00Z">
              <w:r>
                <w:t>c</w:t>
              </w:r>
            </w:ins>
            <w:ins w:id="1695" w:author="Matyas Adam" w:date="2018-11-16T23:37:00Z">
              <w:r>
                <w:t xml:space="preserve">limate </w:t>
              </w:r>
            </w:ins>
            <w:ins w:id="1696" w:author="Matyas Adam" w:date="2018-11-16T23:38:00Z">
              <w:r>
                <w:t>c</w:t>
              </w:r>
            </w:ins>
            <w:ins w:id="1697" w:author="Matyas Adam" w:date="2018-11-16T23:37:00Z">
              <w:r w:rsidRPr="00520697">
                <w:t xml:space="preserve">hange in SZ Kenya, </w:t>
              </w:r>
              <w:r>
                <w:t>a case study</w:t>
              </w:r>
            </w:ins>
            <w:ins w:id="1698" w:author="Matyas Adam" w:date="2018-11-16T23:40:00Z">
              <w:r>
                <w:t xml:space="preserve">: </w:t>
              </w:r>
            </w:ins>
            <w:ins w:id="1699" w:author="Matyas Adam" w:date="2018-11-16T23:37:00Z">
              <w:r>
                <w:t>environmental m</w:t>
              </w:r>
              <w:r w:rsidRPr="00520697">
                <w:t>igration in Western Sahara.</w:t>
              </w:r>
            </w:ins>
            <w:ins w:id="1700" w:author="Jiří Lehejček [2]" w:date="2018-11-14T22:34:00Z">
              <w:del w:id="1701" w:author="Matyas Adam" w:date="2018-11-16T23:37:00Z">
                <w:r w:rsidDel="00520697">
                  <w:delText xml:space="preserve"> </w:delText>
                </w:r>
              </w:del>
            </w:ins>
            <w:del w:id="1702" w:author="Matyas Adam" w:date="2018-11-16T23:37:00Z">
              <w:r w:rsidRPr="00DC56FB" w:rsidDel="00520697">
                <w:delText>Případová studie migrace obyvatel Bangladéše do indického Ásámu</w:delText>
              </w:r>
              <w:r w:rsidDel="00520697">
                <w:delText>.</w:delText>
              </w:r>
              <w:r w:rsidRPr="00DC56FB" w:rsidDel="00520697">
                <w:delText xml:space="preserve"> </w:delText>
              </w:r>
            </w:del>
          </w:p>
          <w:p w14:paraId="6E75155E" w14:textId="77777777" w:rsidR="00BD26BB" w:rsidRDefault="00BD26BB">
            <w:pPr>
              <w:numPr>
                <w:ilvl w:val="0"/>
                <w:numId w:val="70"/>
              </w:numPr>
              <w:jc w:val="both"/>
              <w:rPr>
                <w:ins w:id="1703" w:author="Matyas Adam" w:date="2018-11-16T23:37:00Z"/>
              </w:rPr>
              <w:pPrChange w:id="1704" w:author="PS" w:date="2018-11-25T14:07:00Z">
                <w:pPr>
                  <w:numPr>
                    <w:numId w:val="11"/>
                  </w:numPr>
                  <w:ind w:left="720" w:hanging="360"/>
                  <w:jc w:val="both"/>
                </w:pPr>
              </w:pPrChange>
            </w:pPr>
          </w:p>
          <w:p w14:paraId="1CC19B7B" w14:textId="77777777" w:rsidR="00BD26BB" w:rsidRPr="00DC56FB" w:rsidDel="00520697" w:rsidRDefault="00BD26BB" w:rsidP="00BD26BB">
            <w:pPr>
              <w:numPr>
                <w:ilvl w:val="0"/>
                <w:numId w:val="11"/>
              </w:numPr>
              <w:jc w:val="both"/>
              <w:rPr>
                <w:del w:id="1705" w:author="Matyas Adam" w:date="2018-11-16T23:37:00Z"/>
              </w:rPr>
            </w:pPr>
            <w:ins w:id="1706" w:author="Matyas Adam" w:date="2018-11-16T23:38:00Z">
              <w:r w:rsidRPr="00520697">
                <w:t>Environmental migration in China.</w:t>
              </w:r>
            </w:ins>
            <w:del w:id="1707" w:author="Matyas Adam" w:date="2018-11-16T23:37:00Z">
              <w:r w:rsidRPr="00DC56FB" w:rsidDel="00520697">
                <w:delText>Environmentální změny a obyvatelstvo v subsaharské Africe</w:delText>
              </w:r>
              <w:r w:rsidDel="00520697">
                <w:delText>.</w:delText>
              </w:r>
            </w:del>
          </w:p>
          <w:p w14:paraId="4A76798D" w14:textId="77777777" w:rsidR="00BD26BB" w:rsidRPr="00DC56FB" w:rsidDel="00520697" w:rsidRDefault="00BD26BB" w:rsidP="00BD26BB">
            <w:pPr>
              <w:numPr>
                <w:ilvl w:val="0"/>
                <w:numId w:val="11"/>
              </w:numPr>
              <w:jc w:val="both"/>
              <w:rPr>
                <w:del w:id="1708" w:author="Matyas Adam" w:date="2018-11-16T23:38:00Z"/>
              </w:rPr>
            </w:pPr>
            <w:del w:id="1709" w:author="Matyas Adam" w:date="2018-11-16T23:38:00Z">
              <w:r w:rsidRPr="00DC56FB" w:rsidDel="00520697">
                <w:delText>Případová studie environmentální bezpečnost a klimatické změny v SZ Keni</w:delText>
              </w:r>
              <w:r w:rsidDel="00520697">
                <w:delText xml:space="preserve">, </w:delText>
              </w:r>
              <w:r w:rsidRPr="00DC56FB" w:rsidDel="00520697">
                <w:delText>Případová studie environmentální migrace v západní Sahaře</w:delText>
              </w:r>
              <w:r w:rsidDel="00520697">
                <w:delText>.</w:delText>
              </w:r>
            </w:del>
          </w:p>
          <w:p w14:paraId="3E21F515" w14:textId="77777777" w:rsidR="00BD26BB" w:rsidRPr="00DC56FB" w:rsidDel="00520697" w:rsidRDefault="00BD26BB" w:rsidP="00BD26BB">
            <w:pPr>
              <w:numPr>
                <w:ilvl w:val="0"/>
                <w:numId w:val="11"/>
              </w:numPr>
              <w:jc w:val="both"/>
              <w:rPr>
                <w:del w:id="1710" w:author="Matyas Adam" w:date="2018-11-16T23:38:00Z"/>
              </w:rPr>
            </w:pPr>
            <w:del w:id="1711" w:author="Matyas Adam" w:date="2018-11-16T23:38:00Z">
              <w:r w:rsidRPr="00DC56FB" w:rsidDel="00520697">
                <w:delText>Environmentální migrace v</w:delText>
              </w:r>
              <w:r w:rsidDel="00520697">
                <w:delText> </w:delText>
              </w:r>
              <w:r w:rsidRPr="00DC56FB" w:rsidDel="00520697">
                <w:delText>Číně</w:delText>
              </w:r>
              <w:r w:rsidDel="00520697">
                <w:delText>.</w:delText>
              </w:r>
            </w:del>
          </w:p>
          <w:p w14:paraId="37C3FED2" w14:textId="77777777" w:rsidR="00BD26BB" w:rsidRDefault="00BD26BB">
            <w:pPr>
              <w:numPr>
                <w:ilvl w:val="0"/>
                <w:numId w:val="70"/>
              </w:numPr>
              <w:jc w:val="both"/>
              <w:rPr>
                <w:ins w:id="1712" w:author="Matyas Adam" w:date="2018-11-16T23:38:00Z"/>
              </w:rPr>
              <w:pPrChange w:id="1713" w:author="PS" w:date="2018-11-25T14:07:00Z">
                <w:pPr>
                  <w:numPr>
                    <w:numId w:val="11"/>
                  </w:numPr>
                  <w:ind w:left="720" w:hanging="360"/>
                  <w:jc w:val="both"/>
                </w:pPr>
              </w:pPrChange>
            </w:pPr>
          </w:p>
          <w:p w14:paraId="7513901C" w14:textId="77777777" w:rsidR="00BD26BB" w:rsidRPr="00DC56FB" w:rsidDel="00520697" w:rsidRDefault="00BD26BB" w:rsidP="00BD26BB">
            <w:pPr>
              <w:numPr>
                <w:ilvl w:val="0"/>
                <w:numId w:val="11"/>
              </w:numPr>
              <w:jc w:val="both"/>
              <w:rPr>
                <w:del w:id="1714" w:author="Matyas Adam" w:date="2018-11-16T23:39:00Z"/>
              </w:rPr>
            </w:pPr>
            <w:ins w:id="1715" w:author="Matyas Adam" w:date="2018-11-16T23:39:00Z">
              <w:r w:rsidRPr="00520697">
                <w:t>Environmental changes and population processes in Latin America.</w:t>
              </w:r>
            </w:ins>
            <w:del w:id="1716" w:author="Matyas Adam" w:date="2018-11-16T23:39:00Z">
              <w:r w:rsidRPr="00DC56FB" w:rsidDel="00520697">
                <w:delText>Environmentální změny a populační procesy v Latinské Americe</w:delText>
              </w:r>
              <w:r w:rsidDel="00520697">
                <w:delText>.</w:delText>
              </w:r>
            </w:del>
          </w:p>
          <w:p w14:paraId="0A8C6980" w14:textId="77777777" w:rsidR="00BD26BB" w:rsidRDefault="00BD26BB">
            <w:pPr>
              <w:numPr>
                <w:ilvl w:val="0"/>
                <w:numId w:val="70"/>
              </w:numPr>
              <w:jc w:val="both"/>
              <w:rPr>
                <w:ins w:id="1717" w:author="Matyas Adam" w:date="2018-11-16T23:39:00Z"/>
              </w:rPr>
              <w:pPrChange w:id="1718" w:author="PS" w:date="2018-11-25T14:07:00Z">
                <w:pPr>
                  <w:numPr>
                    <w:numId w:val="11"/>
                  </w:numPr>
                  <w:ind w:left="720" w:hanging="360"/>
                  <w:jc w:val="both"/>
                </w:pPr>
              </w:pPrChange>
            </w:pPr>
          </w:p>
          <w:p w14:paraId="47B8198F" w14:textId="77777777" w:rsidR="00BD26BB" w:rsidRDefault="00BD26BB">
            <w:pPr>
              <w:numPr>
                <w:ilvl w:val="0"/>
                <w:numId w:val="70"/>
              </w:numPr>
              <w:jc w:val="both"/>
              <w:rPr>
                <w:ins w:id="1719" w:author="Matyas Adam" w:date="2018-11-16T23:43:00Z"/>
              </w:rPr>
              <w:pPrChange w:id="1720" w:author="PS" w:date="2018-11-25T14:07:00Z">
                <w:pPr>
                  <w:numPr>
                    <w:numId w:val="14"/>
                  </w:numPr>
                  <w:tabs>
                    <w:tab w:val="num" w:pos="720"/>
                  </w:tabs>
                  <w:autoSpaceDE w:val="0"/>
                  <w:autoSpaceDN w:val="0"/>
                  <w:adjustRightInd w:val="0"/>
                  <w:ind w:left="720" w:hanging="360"/>
                  <w:jc w:val="both"/>
                </w:pPr>
              </w:pPrChange>
            </w:pPr>
            <w:ins w:id="1721" w:author="Matyas Adam" w:date="2018-11-16T23:39:00Z">
              <w:r w:rsidRPr="00520697">
                <w:t>Environmental change</w:t>
              </w:r>
              <w:r>
                <w:t>s</w:t>
              </w:r>
              <w:r w:rsidRPr="00520697">
                <w:t xml:space="preserve"> and adaptation strategies of local people.</w:t>
              </w:r>
            </w:ins>
          </w:p>
          <w:p w14:paraId="7CB9566A" w14:textId="77777777" w:rsidR="00BD26BB" w:rsidRDefault="00BD26BB">
            <w:pPr>
              <w:numPr>
                <w:ilvl w:val="0"/>
                <w:numId w:val="70"/>
              </w:numPr>
              <w:jc w:val="both"/>
              <w:rPr>
                <w:ins w:id="1722" w:author="Matyas Adam" w:date="2018-11-16T23:43:00Z"/>
              </w:rPr>
              <w:pPrChange w:id="1723" w:author="PS" w:date="2018-11-25T14:07:00Z">
                <w:pPr>
                  <w:numPr>
                    <w:numId w:val="14"/>
                  </w:numPr>
                  <w:tabs>
                    <w:tab w:val="num" w:pos="720"/>
                  </w:tabs>
                  <w:autoSpaceDE w:val="0"/>
                  <w:autoSpaceDN w:val="0"/>
                  <w:adjustRightInd w:val="0"/>
                  <w:ind w:left="720" w:hanging="360"/>
                  <w:jc w:val="both"/>
                </w:pPr>
              </w:pPrChange>
            </w:pPr>
            <w:ins w:id="1724" w:author="Matyas Adam" w:date="2018-11-16T23:39:00Z">
              <w:r>
                <w:t xml:space="preserve">A </w:t>
              </w:r>
            </w:ins>
            <w:ins w:id="1725" w:author="Matyas Adam" w:date="2018-11-16T23:40:00Z">
              <w:r>
                <w:t>c</w:t>
              </w:r>
            </w:ins>
            <w:ins w:id="1726" w:author="Matyas Adam" w:date="2018-11-16T23:39:00Z">
              <w:r>
                <w:t>ase study</w:t>
              </w:r>
            </w:ins>
            <w:ins w:id="1727" w:author="Matyas Adam" w:date="2018-11-16T23:40:00Z">
              <w:r>
                <w:t xml:space="preserve">: </w:t>
              </w:r>
            </w:ins>
            <w:ins w:id="1728" w:author="Matyas Adam" w:date="2018-11-16T23:39:00Z">
              <w:r w:rsidRPr="00D32DE8">
                <w:t xml:space="preserve">Spain - water scarcity and population processes, ways of adaptation. </w:t>
              </w:r>
            </w:ins>
          </w:p>
          <w:p w14:paraId="6D352E0C" w14:textId="77777777" w:rsidR="00BD26BB" w:rsidRPr="00DC56FB" w:rsidDel="00520697" w:rsidRDefault="00BD26BB">
            <w:pPr>
              <w:pStyle w:val="Odstavecseseznamem"/>
              <w:numPr>
                <w:ilvl w:val="0"/>
                <w:numId w:val="47"/>
              </w:numPr>
              <w:jc w:val="both"/>
              <w:rPr>
                <w:del w:id="1729" w:author="Matyas Adam" w:date="2018-11-16T23:39:00Z"/>
              </w:rPr>
              <w:pPrChange w:id="1730" w:author="Matyas Adam" w:date="2018-11-16T23:44:00Z">
                <w:pPr>
                  <w:numPr>
                    <w:numId w:val="14"/>
                  </w:numPr>
                  <w:tabs>
                    <w:tab w:val="num" w:pos="720"/>
                  </w:tabs>
                  <w:ind w:left="720" w:hanging="360"/>
                  <w:jc w:val="both"/>
                </w:pPr>
              </w:pPrChange>
            </w:pPr>
            <w:ins w:id="1731" w:author="Matyas Adam" w:date="2018-11-16T23:40:00Z">
              <w:r>
                <w:t>A c</w:t>
              </w:r>
            </w:ins>
            <w:ins w:id="1732" w:author="Matyas Adam" w:date="2018-11-16T23:39:00Z">
              <w:r w:rsidRPr="00D32DE8">
                <w:t>ase study</w:t>
              </w:r>
            </w:ins>
            <w:ins w:id="1733" w:author="Matyas Adam" w:date="2018-11-16T23:41:00Z">
              <w:r>
                <w:t>: t</w:t>
              </w:r>
            </w:ins>
            <w:ins w:id="1734" w:author="Matyas Adam" w:date="2018-11-16T23:39:00Z">
              <w:r w:rsidRPr="00D32DE8">
                <w:t>he Chernobyl disaster and its impact on the population.</w:t>
              </w:r>
            </w:ins>
            <w:ins w:id="1735" w:author="Matyas Adam" w:date="2018-11-16T23:42:00Z">
              <w:r>
                <w:t xml:space="preserve"> A case study: </w:t>
              </w:r>
              <w:r w:rsidRPr="00D32DE8">
                <w:rPr>
                  <w:color w:val="auto"/>
                  <w:rPrChange w:id="1736" w:author="Matyas Adam" w:date="2018-11-16T23:42:00Z">
                    <w:rPr>
                      <w:rFonts w:ascii="Georgia" w:hAnsi="Georgia"/>
                      <w:b/>
                      <w:bCs/>
                      <w:color w:val="000000"/>
                      <w:sz w:val="43"/>
                      <w:szCs w:val="43"/>
                      <w:lang w:val="en"/>
                    </w:rPr>
                  </w:rPrChange>
                </w:rPr>
                <w:t>Fukushima Daiichi nuclear disaster</w:t>
              </w:r>
            </w:ins>
            <w:del w:id="1737" w:author="Matyas Adam" w:date="2018-11-16T23:39:00Z">
              <w:r w:rsidRPr="00DC56FB" w:rsidDel="00520697">
                <w:delText>Environmentální změny a adaptační strategie místních obyvatel</w:delText>
              </w:r>
              <w:r w:rsidDel="00520697">
                <w:delText>.</w:delText>
              </w:r>
            </w:del>
          </w:p>
          <w:p w14:paraId="2C3460D8" w14:textId="77777777" w:rsidR="00BD26BB" w:rsidRDefault="00BD26BB">
            <w:pPr>
              <w:pStyle w:val="Odstavecseseznamem"/>
              <w:rPr>
                <w:ins w:id="1738" w:author="Matyas Adam" w:date="2018-11-16T23:43:00Z"/>
              </w:rPr>
              <w:pPrChange w:id="1739" w:author="Matyas Adam" w:date="2018-11-16T23:44:00Z">
                <w:pPr>
                  <w:numPr>
                    <w:numId w:val="14"/>
                  </w:numPr>
                  <w:tabs>
                    <w:tab w:val="num" w:pos="720"/>
                  </w:tabs>
                  <w:autoSpaceDE w:val="0"/>
                  <w:autoSpaceDN w:val="0"/>
                  <w:adjustRightInd w:val="0"/>
                  <w:ind w:left="720" w:hanging="360"/>
                  <w:jc w:val="both"/>
                </w:pPr>
              </w:pPrChange>
            </w:pPr>
          </w:p>
          <w:p w14:paraId="70741A41" w14:textId="77777777" w:rsidR="00BD26BB" w:rsidRPr="00DC56FB" w:rsidDel="00D32DE8" w:rsidRDefault="00BD26BB">
            <w:pPr>
              <w:shd w:val="clear" w:color="auto" w:fill="FFFFFF" w:themeFill="background1"/>
              <w:ind w:left="720"/>
              <w:jc w:val="both"/>
              <w:rPr>
                <w:del w:id="1740" w:author="Matyas Adam" w:date="2018-11-16T23:41:00Z"/>
              </w:rPr>
              <w:pPrChange w:id="1741" w:author="Matyas Adam" w:date="2018-11-16T23:43:00Z">
                <w:pPr>
                  <w:numPr>
                    <w:numId w:val="14"/>
                  </w:numPr>
                  <w:tabs>
                    <w:tab w:val="num" w:pos="720"/>
                  </w:tabs>
                  <w:ind w:left="720" w:hanging="360"/>
                  <w:jc w:val="both"/>
                </w:pPr>
              </w:pPrChange>
            </w:pPr>
            <w:ins w:id="1742" w:author="Matyas Adam" w:date="2018-11-16T23:43:00Z">
              <w:r w:rsidRPr="00D32DE8">
                <w:t>Field Excursion I., Field Excursion II.</w:t>
              </w:r>
            </w:ins>
            <w:del w:id="1743" w:author="Matyas Adam" w:date="2018-11-16T23:41:00Z">
              <w:r w:rsidRPr="00DC56FB" w:rsidDel="00D32DE8">
                <w:delText>Případová studie Španělsko - nedostatek vody a populační procesy, způsoby adaptace</w:delText>
              </w:r>
            </w:del>
            <w:del w:id="1744" w:author="Matyas Adam" w:date="2018-11-16T11:51:00Z">
              <w:r w:rsidDel="0030741C">
                <w:delText>,</w:delText>
              </w:r>
            </w:del>
            <w:del w:id="1745" w:author="Matyas Adam" w:date="2018-11-16T23:41:00Z">
              <w:r w:rsidRPr="00DC56FB" w:rsidDel="00D32DE8">
                <w:delText>Případová studie černobylská katastrofy a jejího vlivu na obyvatelstvo</w:delText>
              </w:r>
              <w:r w:rsidDel="00D32DE8">
                <w:delText>.</w:delText>
              </w:r>
            </w:del>
          </w:p>
          <w:p w14:paraId="31201D03" w14:textId="77777777" w:rsidR="00BD26BB" w:rsidRDefault="00BD26BB">
            <w:pPr>
              <w:shd w:val="clear" w:color="auto" w:fill="FFFFFF" w:themeFill="background1"/>
              <w:autoSpaceDE w:val="0"/>
              <w:autoSpaceDN w:val="0"/>
              <w:adjustRightInd w:val="0"/>
              <w:ind w:left="720"/>
              <w:jc w:val="both"/>
              <w:pPrChange w:id="1746" w:author="Matyas Adam" w:date="2018-11-16T23:43:00Z">
                <w:pPr>
                  <w:numPr>
                    <w:numId w:val="14"/>
                  </w:numPr>
                  <w:tabs>
                    <w:tab w:val="num" w:pos="720"/>
                  </w:tabs>
                  <w:autoSpaceDE w:val="0"/>
                  <w:autoSpaceDN w:val="0"/>
                  <w:adjustRightInd w:val="0"/>
                  <w:ind w:left="720" w:hanging="360"/>
                  <w:jc w:val="both"/>
                </w:pPr>
              </w:pPrChange>
            </w:pPr>
            <w:del w:id="1747" w:author="Matyas Adam" w:date="2018-11-16T23:43:00Z">
              <w:r w:rsidRPr="00DC56FB" w:rsidDel="00D32DE8">
                <w:delText>Terénní exkurze I.</w:delText>
              </w:r>
              <w:r w:rsidDel="00D32DE8">
                <w:delText xml:space="preserve">, </w:delText>
              </w:r>
              <w:r w:rsidRPr="00DC56FB" w:rsidDel="00D32DE8">
                <w:delText>Terénní exkurze II.</w:delText>
              </w:r>
            </w:del>
          </w:p>
        </w:tc>
      </w:tr>
      <w:tr w:rsidR="00BD26BB" w14:paraId="29C545B6" w14:textId="77777777" w:rsidTr="002B7EA6">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748" w:author="PS" w:date="2018-11-25T14:08: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65"/>
          <w:trPrChange w:id="1749" w:author="PS" w:date="2018-11-25T14:08:00Z">
            <w:trPr>
              <w:trHeight w:val="265"/>
            </w:trPr>
          </w:trPrChange>
        </w:trPr>
        <w:tc>
          <w:tcPr>
            <w:tcW w:w="3652" w:type="dxa"/>
            <w:gridSpan w:val="2"/>
            <w:tcBorders>
              <w:top w:val="nil"/>
            </w:tcBorders>
            <w:shd w:val="clear" w:color="auto" w:fill="F7CAAC"/>
            <w:tcPrChange w:id="1750" w:author="PS" w:date="2018-11-25T14:08:00Z">
              <w:tcPr>
                <w:tcW w:w="3653" w:type="dxa"/>
                <w:gridSpan w:val="2"/>
                <w:tcBorders>
                  <w:top w:val="nil"/>
                </w:tcBorders>
                <w:shd w:val="clear" w:color="auto" w:fill="F7CAAC"/>
              </w:tcPr>
            </w:tcPrChange>
          </w:tcPr>
          <w:p w14:paraId="4E4C926A" w14:textId="77777777" w:rsidR="00BD26BB" w:rsidRDefault="00BD26BB" w:rsidP="00495DC8">
            <w:pPr>
              <w:jc w:val="both"/>
            </w:pPr>
            <w:r>
              <w:rPr>
                <w:b/>
              </w:rPr>
              <w:t>Studijní literatura a studijní pomůcky</w:t>
            </w:r>
          </w:p>
        </w:tc>
        <w:tc>
          <w:tcPr>
            <w:tcW w:w="6203" w:type="dxa"/>
            <w:gridSpan w:val="6"/>
            <w:tcBorders>
              <w:top w:val="nil"/>
              <w:bottom w:val="nil"/>
            </w:tcBorders>
            <w:tcPrChange w:id="1751" w:author="PS" w:date="2018-11-25T14:08:00Z">
              <w:tcPr>
                <w:tcW w:w="6202" w:type="dxa"/>
                <w:gridSpan w:val="6"/>
                <w:tcBorders>
                  <w:top w:val="nil"/>
                  <w:bottom w:val="nil"/>
                </w:tcBorders>
              </w:tcPr>
            </w:tcPrChange>
          </w:tcPr>
          <w:p w14:paraId="6A99CFC9" w14:textId="77777777" w:rsidR="00BD26BB" w:rsidRDefault="00BD26BB" w:rsidP="00495DC8">
            <w:pPr>
              <w:jc w:val="both"/>
            </w:pPr>
          </w:p>
        </w:tc>
      </w:tr>
      <w:tr w:rsidR="00BD26BB" w14:paraId="31677B50" w14:textId="77777777" w:rsidTr="00495DC8">
        <w:trPr>
          <w:trHeight w:val="1497"/>
        </w:trPr>
        <w:tc>
          <w:tcPr>
            <w:tcW w:w="9855" w:type="dxa"/>
            <w:gridSpan w:val="8"/>
            <w:tcBorders>
              <w:top w:val="nil"/>
            </w:tcBorders>
          </w:tcPr>
          <w:p w14:paraId="10101BFB" w14:textId="77777777" w:rsidR="00BD26BB" w:rsidRPr="00CD4D10" w:rsidRDefault="00BD26BB">
            <w:pPr>
              <w:ind w:left="322" w:hanging="284"/>
              <w:jc w:val="both"/>
              <w:rPr>
                <w:ins w:id="1752" w:author="Matyas Adam" w:date="2018-11-16T23:25:00Z"/>
                <w:b/>
                <w:rPrChange w:id="1753" w:author="Matyas Adam" w:date="2018-11-16T23:26:00Z">
                  <w:rPr>
                    <w:ins w:id="1754" w:author="Matyas Adam" w:date="2018-11-16T23:25:00Z"/>
                  </w:rPr>
                </w:rPrChange>
              </w:rPr>
              <w:pPrChange w:id="1755" w:author="Matyas Adam" w:date="2018-11-16T11:51:00Z">
                <w:pPr>
                  <w:jc w:val="both"/>
                </w:pPr>
              </w:pPrChange>
            </w:pPr>
            <w:ins w:id="1756" w:author="Matyas Adam" w:date="2018-11-16T23:25:00Z">
              <w:r w:rsidRPr="00CD4D10">
                <w:rPr>
                  <w:b/>
                  <w:rPrChange w:id="1757" w:author="Matyas Adam" w:date="2018-11-16T23:26:00Z">
                    <w:rPr/>
                  </w:rPrChange>
                </w:rPr>
                <w:t>Povinná literatura:</w:t>
              </w:r>
            </w:ins>
          </w:p>
          <w:p w14:paraId="550E1CE3" w14:textId="77777777" w:rsidR="00BD26BB" w:rsidRPr="00DC56FB" w:rsidDel="00CD4D10" w:rsidRDefault="00BD26BB">
            <w:pPr>
              <w:ind w:left="38"/>
              <w:jc w:val="both"/>
              <w:rPr>
                <w:del w:id="1758" w:author="Matyas Adam" w:date="2018-11-16T23:26:00Z"/>
              </w:rPr>
              <w:pPrChange w:id="1759" w:author="PS" w:date="2018-11-25T14:08:00Z">
                <w:pPr>
                  <w:jc w:val="both"/>
                </w:pPr>
              </w:pPrChange>
            </w:pPr>
            <w:del w:id="1760" w:author="Matyas Adam" w:date="2018-11-16T23:26:00Z">
              <w:r w:rsidRPr="00DC56FB" w:rsidDel="00CD4D10">
                <w:delText>H</w:delText>
              </w:r>
              <w:r w:rsidDel="00CD4D10">
                <w:delText>UGO</w:delText>
              </w:r>
              <w:r w:rsidRPr="00DC56FB" w:rsidDel="00CD4D10">
                <w:delText xml:space="preserve">, G. </w:delText>
              </w:r>
              <w:r w:rsidRPr="009862CC" w:rsidDel="00CD4D10">
                <w:rPr>
                  <w:i/>
                </w:rPr>
                <w:delText>Environmental concerns and international migration.</w:delText>
              </w:r>
              <w:r w:rsidRPr="00DC56FB" w:rsidDel="00CD4D10">
                <w:delText xml:space="preserve"> The International Migration Review., Vol. 30, No. 1, 105 - 131, 1996. </w:delText>
              </w:r>
            </w:del>
          </w:p>
          <w:p w14:paraId="19770CDB" w14:textId="77777777" w:rsidR="00BD26BB" w:rsidRPr="00DC56FB" w:rsidDel="00CD4D10" w:rsidRDefault="00BD26BB">
            <w:pPr>
              <w:ind w:left="38"/>
              <w:jc w:val="both"/>
              <w:rPr>
                <w:del w:id="1761" w:author="Matyas Adam" w:date="2018-11-16T23:26:00Z"/>
              </w:rPr>
              <w:pPrChange w:id="1762" w:author="PS" w:date="2018-11-25T14:08:00Z">
                <w:pPr>
                  <w:jc w:val="both"/>
                </w:pPr>
              </w:pPrChange>
            </w:pPr>
            <w:del w:id="1763" w:author="Matyas Adam" w:date="2018-11-16T23:26:00Z">
              <w:r w:rsidRPr="00DC56FB" w:rsidDel="00CD4D10">
                <w:delText>M</w:delText>
              </w:r>
              <w:r w:rsidDel="00CD4D10">
                <w:delText>YERS</w:delText>
              </w:r>
              <w:r w:rsidRPr="00DC56FB" w:rsidDel="00CD4D10">
                <w:delText xml:space="preserve">, N., </w:delText>
              </w:r>
              <w:r w:rsidDel="00CD4D10">
                <w:delText>KENT</w:delText>
              </w:r>
              <w:r w:rsidRPr="00DC56FB" w:rsidDel="00CD4D10">
                <w:delText xml:space="preserve">, J. </w:delText>
              </w:r>
              <w:r w:rsidRPr="009862CC" w:rsidDel="00CD4D10">
                <w:rPr>
                  <w:i/>
                </w:rPr>
                <w:delText>Environmental Exodus. An Emergent Crisis in the Global Arena</w:delText>
              </w:r>
              <w:r w:rsidRPr="00DC56FB" w:rsidDel="00CD4D10">
                <w:delText xml:space="preserve">. Washington, D.C.: Climate Institute., 1995. </w:delText>
              </w:r>
            </w:del>
          </w:p>
          <w:p w14:paraId="0734DF9D" w14:textId="77777777" w:rsidR="00BD26BB" w:rsidRPr="00DC56FB" w:rsidRDefault="00BD26BB">
            <w:pPr>
              <w:ind w:left="38"/>
              <w:jc w:val="both"/>
              <w:pPrChange w:id="1764" w:author="PS" w:date="2018-11-25T14:08:00Z">
                <w:pPr>
                  <w:jc w:val="both"/>
                </w:pPr>
              </w:pPrChange>
            </w:pPr>
            <w:r w:rsidRPr="00DC56FB">
              <w:t>M</w:t>
            </w:r>
            <w:r>
              <w:t>YERS</w:t>
            </w:r>
            <w:r w:rsidRPr="00DC56FB">
              <w:t xml:space="preserve">, N. </w:t>
            </w:r>
            <w:r w:rsidRPr="009862CC">
              <w:rPr>
                <w:i/>
              </w:rPr>
              <w:t>Environmental refugees: a growing phenomenon of the 21st century.</w:t>
            </w:r>
            <w:r w:rsidRPr="00DC56FB">
              <w:t xml:space="preserve"> Philosophical Transactions: Biological Sciences, Vol. 357, No.1420, pp. 609-613., 2001. </w:t>
            </w:r>
          </w:p>
          <w:p w14:paraId="12734A67" w14:textId="77777777" w:rsidR="00BD26BB" w:rsidRPr="00DC56FB" w:rsidRDefault="00BD26BB">
            <w:pPr>
              <w:ind w:left="38"/>
              <w:jc w:val="both"/>
              <w:pPrChange w:id="1765" w:author="PS" w:date="2018-11-25T14:08:00Z">
                <w:pPr>
                  <w:jc w:val="both"/>
                </w:pPr>
              </w:pPrChange>
            </w:pPr>
            <w:r w:rsidRPr="00DC56FB">
              <w:t>B</w:t>
            </w:r>
            <w:r>
              <w:t>LACK</w:t>
            </w:r>
            <w:r w:rsidRPr="00DC56FB">
              <w:t xml:space="preserve">, R. </w:t>
            </w:r>
            <w:r w:rsidRPr="009862CC">
              <w:rPr>
                <w:i/>
              </w:rPr>
              <w:t>Environmental refugees: myth or reality?.</w:t>
            </w:r>
            <w:r w:rsidRPr="00DC56FB">
              <w:t xml:space="preserve"> New Issues in refugee Research. Working Paper No. 34, March., 2001. </w:t>
            </w:r>
          </w:p>
          <w:p w14:paraId="6BFA0604" w14:textId="77777777" w:rsidR="00BD26BB" w:rsidRDefault="00BD26BB">
            <w:pPr>
              <w:autoSpaceDE w:val="0"/>
              <w:autoSpaceDN w:val="0"/>
              <w:adjustRightInd w:val="0"/>
              <w:ind w:left="38"/>
              <w:jc w:val="both"/>
              <w:rPr>
                <w:ins w:id="1766" w:author="Matyas Adam" w:date="2018-11-16T23:28:00Z"/>
              </w:rPr>
              <w:pPrChange w:id="1767" w:author="PS" w:date="2018-11-25T14:08:00Z">
                <w:pPr>
                  <w:autoSpaceDE w:val="0"/>
                  <w:autoSpaceDN w:val="0"/>
                  <w:adjustRightInd w:val="0"/>
                  <w:jc w:val="both"/>
                </w:pPr>
              </w:pPrChange>
            </w:pPr>
            <w:r>
              <w:t>STOJANOV</w:t>
            </w:r>
            <w:r w:rsidRPr="00DC56FB">
              <w:t xml:space="preserve">, R., </w:t>
            </w:r>
            <w:r>
              <w:t>NOVOSÁK</w:t>
            </w:r>
            <w:r w:rsidRPr="00DC56FB">
              <w:t xml:space="preserve">, J. </w:t>
            </w:r>
            <w:r w:rsidRPr="00D0069C">
              <w:rPr>
                <w:i/>
              </w:rPr>
              <w:t>Migration, Development and Environment: Migration Processes from the Perspective of Environmental Change and Development Approach at the Beginning of the 21st Century.</w:t>
            </w:r>
            <w:r w:rsidRPr="00DC56FB">
              <w:t xml:space="preserve"> Newcastle upon Tyne: Cambridge Scholars Publishing, 2008. ISBN 978-1-4438-0038-9.</w:t>
            </w:r>
          </w:p>
          <w:p w14:paraId="71C5B4EC" w14:textId="77777777" w:rsidR="00BD26BB" w:rsidRDefault="00BD26BB">
            <w:pPr>
              <w:ind w:left="180" w:hanging="142"/>
              <w:jc w:val="both"/>
              <w:rPr>
                <w:ins w:id="1768" w:author="Matyas Adam" w:date="2018-11-16T23:26:00Z"/>
              </w:rPr>
              <w:pPrChange w:id="1769" w:author="Matyas Adam" w:date="2018-11-16T23:28:00Z">
                <w:pPr>
                  <w:autoSpaceDE w:val="0"/>
                  <w:autoSpaceDN w:val="0"/>
                  <w:adjustRightInd w:val="0"/>
                  <w:jc w:val="both"/>
                </w:pPr>
              </w:pPrChange>
            </w:pPr>
            <w:ins w:id="1770" w:author="Matyas Adam" w:date="2018-11-16T23:28:00Z">
              <w:r>
                <w:t>Aktuální online zdroje</w:t>
              </w:r>
            </w:ins>
          </w:p>
          <w:p w14:paraId="48BAAA1C" w14:textId="77777777" w:rsidR="00BD26BB" w:rsidRDefault="00BD26BB">
            <w:pPr>
              <w:ind w:left="180" w:hanging="142"/>
              <w:jc w:val="both"/>
              <w:rPr>
                <w:ins w:id="1771" w:author="Matyas Adam" w:date="2018-11-16T23:28:00Z"/>
              </w:rPr>
              <w:pPrChange w:id="1772" w:author="Matyas Adam" w:date="2018-11-16T23:26:00Z">
                <w:pPr>
                  <w:autoSpaceDE w:val="0"/>
                  <w:autoSpaceDN w:val="0"/>
                  <w:adjustRightInd w:val="0"/>
                  <w:jc w:val="both"/>
                </w:pPr>
              </w:pPrChange>
            </w:pPr>
            <w:ins w:id="1773" w:author="Matyas Adam" w:date="2018-11-16T23:26:00Z">
              <w:r w:rsidRPr="001B4DBE">
                <w:t xml:space="preserve">Materiály dostupné v e-learningovém kurzu předmětu v LMS Moodle na </w:t>
              </w:r>
            </w:ins>
            <w:ins w:id="1774" w:author="Matyas Adam" w:date="2018-11-16T23:28:00Z">
              <w:r>
                <w:fldChar w:fldCharType="begin"/>
              </w:r>
              <w:r>
                <w:instrText xml:space="preserve"> HYPERLINK "</w:instrText>
              </w:r>
            </w:ins>
            <w:ins w:id="1775" w:author="Matyas Adam" w:date="2018-11-16T23:26:00Z">
              <w:r w:rsidRPr="001B4DBE">
                <w:instrText>http://vyuka.flkr.utb.cz</w:instrText>
              </w:r>
            </w:ins>
            <w:ins w:id="1776" w:author="Matyas Adam" w:date="2018-11-16T23:28:00Z">
              <w:r>
                <w:instrText xml:space="preserve">" </w:instrText>
              </w:r>
              <w:r>
                <w:fldChar w:fldCharType="separate"/>
              </w:r>
            </w:ins>
            <w:ins w:id="1777" w:author="Matyas Adam" w:date="2018-11-16T23:26:00Z">
              <w:r w:rsidRPr="00CE0FC7">
                <w:rPr>
                  <w:rStyle w:val="Hypertextovodkaz"/>
                </w:rPr>
                <w:t>http://vyuka.flkr.utb.cz</w:t>
              </w:r>
            </w:ins>
            <w:ins w:id="1778" w:author="Matyas Adam" w:date="2018-11-16T23:28:00Z">
              <w:r>
                <w:fldChar w:fldCharType="end"/>
              </w:r>
            </w:ins>
          </w:p>
          <w:p w14:paraId="3C1CCF0F" w14:textId="77777777" w:rsidR="00BD26BB" w:rsidRDefault="00BD26BB">
            <w:pPr>
              <w:autoSpaceDE w:val="0"/>
              <w:autoSpaceDN w:val="0"/>
              <w:adjustRightInd w:val="0"/>
              <w:ind w:left="322" w:hanging="284"/>
              <w:jc w:val="both"/>
              <w:rPr>
                <w:ins w:id="1779" w:author="Matyas Adam" w:date="2018-11-16T23:26:00Z"/>
                <w:b/>
              </w:rPr>
              <w:pPrChange w:id="1780" w:author="Matyas Adam" w:date="2018-11-16T12:35:00Z">
                <w:pPr>
                  <w:autoSpaceDE w:val="0"/>
                  <w:autoSpaceDN w:val="0"/>
                  <w:adjustRightInd w:val="0"/>
                  <w:jc w:val="both"/>
                </w:pPr>
              </w:pPrChange>
            </w:pPr>
            <w:ins w:id="1781" w:author="Matyas Adam" w:date="2018-11-16T23:26:00Z">
              <w:r w:rsidRPr="00CD4D10">
                <w:rPr>
                  <w:b/>
                  <w:rPrChange w:id="1782" w:author="Matyas Adam" w:date="2018-11-16T23:26:00Z">
                    <w:rPr/>
                  </w:rPrChange>
                </w:rPr>
                <w:t>Doporučená literatura:</w:t>
              </w:r>
            </w:ins>
          </w:p>
          <w:p w14:paraId="384058F4" w14:textId="77777777" w:rsidR="00BD26BB" w:rsidRPr="00DC56FB" w:rsidRDefault="00BD26BB">
            <w:pPr>
              <w:ind w:left="38"/>
              <w:jc w:val="both"/>
              <w:rPr>
                <w:ins w:id="1783" w:author="Matyas Adam" w:date="2018-11-16T23:26:00Z"/>
              </w:rPr>
              <w:pPrChange w:id="1784" w:author="PS" w:date="2018-11-25T14:08:00Z">
                <w:pPr>
                  <w:ind w:left="322" w:hanging="284"/>
                  <w:jc w:val="both"/>
                </w:pPr>
              </w:pPrChange>
            </w:pPr>
            <w:ins w:id="1785" w:author="Matyas Adam" w:date="2018-11-16T23:26:00Z">
              <w:r w:rsidRPr="00DC56FB">
                <w:t>H</w:t>
              </w:r>
              <w:r>
                <w:t>UGO</w:t>
              </w:r>
              <w:r w:rsidRPr="00DC56FB">
                <w:t xml:space="preserve">, G. </w:t>
              </w:r>
              <w:r w:rsidRPr="009862CC">
                <w:rPr>
                  <w:i/>
                </w:rPr>
                <w:t>Environmental concerns and international migration.</w:t>
              </w:r>
              <w:r w:rsidRPr="00DC56FB">
                <w:t xml:space="preserve"> The International Migration Review., Vol. 30, No. 1, 105 - 131, 1996. </w:t>
              </w:r>
            </w:ins>
          </w:p>
          <w:p w14:paraId="17A14EB4" w14:textId="77777777" w:rsidR="00BD26BB" w:rsidRPr="00DC56FB" w:rsidRDefault="00BD26BB">
            <w:pPr>
              <w:ind w:left="38"/>
              <w:jc w:val="both"/>
              <w:rPr>
                <w:ins w:id="1786" w:author="Matyas Adam" w:date="2018-11-16T23:26:00Z"/>
              </w:rPr>
              <w:pPrChange w:id="1787" w:author="PS" w:date="2018-11-25T14:08:00Z">
                <w:pPr>
                  <w:ind w:left="322" w:hanging="284"/>
                  <w:jc w:val="both"/>
                </w:pPr>
              </w:pPrChange>
            </w:pPr>
            <w:ins w:id="1788" w:author="Matyas Adam" w:date="2018-11-16T23:26:00Z">
              <w:r w:rsidRPr="00DC56FB">
                <w:t>M</w:t>
              </w:r>
              <w:r>
                <w:t>YERS</w:t>
              </w:r>
              <w:r w:rsidRPr="00DC56FB">
                <w:t xml:space="preserve">, N., </w:t>
              </w:r>
              <w:r>
                <w:t>KENT</w:t>
              </w:r>
              <w:r w:rsidRPr="00DC56FB">
                <w:t xml:space="preserve">, J. </w:t>
              </w:r>
              <w:r w:rsidRPr="009862CC">
                <w:rPr>
                  <w:i/>
                </w:rPr>
                <w:t>Environmental Exodus. An Emergent Crisis in the Global Arena</w:t>
              </w:r>
              <w:r w:rsidRPr="00DC56FB">
                <w:t xml:space="preserve">. Washington, D.C.: Climate Institute., 1995. </w:t>
              </w:r>
            </w:ins>
          </w:p>
          <w:p w14:paraId="2254FC80" w14:textId="77777777" w:rsidR="00BD26BB" w:rsidRPr="00CD4D10" w:rsidRDefault="00BD26BB">
            <w:pPr>
              <w:autoSpaceDE w:val="0"/>
              <w:autoSpaceDN w:val="0"/>
              <w:adjustRightInd w:val="0"/>
              <w:ind w:left="322" w:hanging="284"/>
              <w:jc w:val="both"/>
              <w:rPr>
                <w:b/>
                <w:rPrChange w:id="1789" w:author="Matyas Adam" w:date="2018-11-16T23:26:00Z">
                  <w:rPr/>
                </w:rPrChange>
              </w:rPr>
              <w:pPrChange w:id="1790" w:author="Matyas Adam" w:date="2018-11-16T12:35:00Z">
                <w:pPr>
                  <w:autoSpaceDE w:val="0"/>
                  <w:autoSpaceDN w:val="0"/>
                  <w:adjustRightInd w:val="0"/>
                  <w:jc w:val="both"/>
                </w:pPr>
              </w:pPrChange>
            </w:pPr>
          </w:p>
        </w:tc>
      </w:tr>
      <w:tr w:rsidR="00BD26BB" w14:paraId="18B718B4"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9F28A78" w14:textId="77777777" w:rsidR="00BD26BB" w:rsidRDefault="00BD26BB" w:rsidP="00495DC8">
            <w:pPr>
              <w:jc w:val="center"/>
              <w:rPr>
                <w:b/>
              </w:rPr>
            </w:pPr>
            <w:r>
              <w:rPr>
                <w:b/>
              </w:rPr>
              <w:t>Informace ke kombinované nebo distanční formě</w:t>
            </w:r>
          </w:p>
        </w:tc>
      </w:tr>
      <w:tr w:rsidR="00BD26BB" w14:paraId="77978126" w14:textId="77777777" w:rsidTr="00495DC8">
        <w:tc>
          <w:tcPr>
            <w:tcW w:w="4787" w:type="dxa"/>
            <w:gridSpan w:val="3"/>
            <w:tcBorders>
              <w:top w:val="single" w:sz="2" w:space="0" w:color="auto"/>
            </w:tcBorders>
            <w:shd w:val="clear" w:color="auto" w:fill="F7CAAC"/>
          </w:tcPr>
          <w:p w14:paraId="433B7593" w14:textId="77777777" w:rsidR="00BD26BB" w:rsidRDefault="00BD26BB" w:rsidP="00495DC8">
            <w:pPr>
              <w:jc w:val="both"/>
            </w:pPr>
            <w:r>
              <w:rPr>
                <w:b/>
              </w:rPr>
              <w:t>Rozsah konzultací (soustředění)</w:t>
            </w:r>
          </w:p>
        </w:tc>
        <w:tc>
          <w:tcPr>
            <w:tcW w:w="889" w:type="dxa"/>
            <w:tcBorders>
              <w:top w:val="single" w:sz="2" w:space="0" w:color="auto"/>
            </w:tcBorders>
          </w:tcPr>
          <w:p w14:paraId="5B1A6D7B" w14:textId="77777777" w:rsidR="00BD26BB" w:rsidRDefault="00BD26BB" w:rsidP="00495DC8">
            <w:pPr>
              <w:jc w:val="both"/>
            </w:pPr>
          </w:p>
        </w:tc>
        <w:tc>
          <w:tcPr>
            <w:tcW w:w="4179" w:type="dxa"/>
            <w:gridSpan w:val="4"/>
            <w:tcBorders>
              <w:top w:val="single" w:sz="2" w:space="0" w:color="auto"/>
            </w:tcBorders>
            <w:shd w:val="clear" w:color="auto" w:fill="F7CAAC"/>
          </w:tcPr>
          <w:p w14:paraId="1FE6E2CC" w14:textId="77777777" w:rsidR="00BD26BB" w:rsidRDefault="00BD26BB" w:rsidP="00495DC8">
            <w:pPr>
              <w:jc w:val="both"/>
              <w:rPr>
                <w:b/>
              </w:rPr>
            </w:pPr>
            <w:r>
              <w:rPr>
                <w:b/>
              </w:rPr>
              <w:t xml:space="preserve">hodin </w:t>
            </w:r>
          </w:p>
        </w:tc>
      </w:tr>
      <w:tr w:rsidR="00BD26BB" w14:paraId="3763A6D1" w14:textId="77777777" w:rsidTr="00495DC8">
        <w:tc>
          <w:tcPr>
            <w:tcW w:w="9855" w:type="dxa"/>
            <w:gridSpan w:val="8"/>
            <w:shd w:val="clear" w:color="auto" w:fill="F7CAAC"/>
          </w:tcPr>
          <w:p w14:paraId="0A42953B" w14:textId="77777777" w:rsidR="00BD26BB" w:rsidRDefault="00BD26BB" w:rsidP="00495DC8">
            <w:pPr>
              <w:jc w:val="both"/>
              <w:rPr>
                <w:b/>
              </w:rPr>
            </w:pPr>
            <w:r>
              <w:rPr>
                <w:b/>
              </w:rPr>
              <w:t>Informace o způsobu kontaktu s vyučujícím</w:t>
            </w:r>
          </w:p>
        </w:tc>
      </w:tr>
      <w:tr w:rsidR="00BD26BB" w14:paraId="6E246B3F" w14:textId="77777777" w:rsidTr="00495DC8">
        <w:trPr>
          <w:trHeight w:val="329"/>
        </w:trPr>
        <w:tc>
          <w:tcPr>
            <w:tcW w:w="9855" w:type="dxa"/>
            <w:gridSpan w:val="8"/>
          </w:tcPr>
          <w:p w14:paraId="0503641D" w14:textId="77777777" w:rsidR="00BD26BB" w:rsidRDefault="00BD26BB" w:rsidP="00495DC8">
            <w:pPr>
              <w:jc w:val="both"/>
            </w:pPr>
          </w:p>
        </w:tc>
      </w:tr>
    </w:tbl>
    <w:p w14:paraId="0633515E" w14:textId="77777777" w:rsidR="00BD26BB" w:rsidDel="00E523E4" w:rsidRDefault="00BD26BB">
      <w:pPr>
        <w:spacing w:after="160" w:line="259" w:lineRule="auto"/>
        <w:rPr>
          <w:del w:id="1791" w:author="Matyas Adam" w:date="2018-11-16T23:44:00Z"/>
        </w:rPr>
      </w:pPr>
    </w:p>
    <w:p w14:paraId="79C531D3" w14:textId="77777777" w:rsidR="00BD26BB" w:rsidRDefault="00BD26BB">
      <w:pPr>
        <w:spacing w:after="160" w:line="259" w:lineRule="auto"/>
      </w:pPr>
      <w:del w:id="1792" w:author="Matyas Adam" w:date="2018-11-16T23:44:00Z">
        <w:r w:rsidDel="00E523E4">
          <w:br w:type="page"/>
        </w:r>
      </w:del>
    </w:p>
    <w:tbl>
      <w:tblPr>
        <w:tblW w:w="9855" w:type="dxa"/>
        <w:tblInd w:w="-38" w:type="dxa"/>
        <w:tblBorders>
          <w:top w:val="single" w:sz="4" w:space="0" w:color="000000"/>
          <w:left w:val="single" w:sz="4" w:space="0" w:color="000000"/>
          <w:bottom w:val="double" w:sz="4" w:space="0" w:color="000000"/>
          <w:right w:val="single" w:sz="4" w:space="0" w:color="000000"/>
          <w:insideH w:val="double" w:sz="4" w:space="0" w:color="000000"/>
          <w:insideV w:val="single" w:sz="4" w:space="0" w:color="000000"/>
        </w:tblBorders>
        <w:tblCellMar>
          <w:left w:w="70" w:type="dxa"/>
          <w:right w:w="70" w:type="dxa"/>
        </w:tblCellMar>
        <w:tblLook w:val="01E0" w:firstRow="1" w:lastRow="1" w:firstColumn="1" w:lastColumn="1" w:noHBand="0" w:noVBand="0"/>
      </w:tblPr>
      <w:tblGrid>
        <w:gridCol w:w="3086"/>
        <w:gridCol w:w="568"/>
        <w:gridCol w:w="1133"/>
        <w:gridCol w:w="889"/>
        <w:gridCol w:w="816"/>
        <w:gridCol w:w="2156"/>
        <w:gridCol w:w="539"/>
        <w:gridCol w:w="668"/>
      </w:tblGrid>
      <w:tr w:rsidR="00BD26BB" w14:paraId="5AC617A5" w14:textId="77777777" w:rsidTr="00495DC8">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1D157213" w14:textId="77777777" w:rsidR="00BD26BB" w:rsidRDefault="00BD26BB" w:rsidP="00495DC8">
            <w:pPr>
              <w:jc w:val="both"/>
              <w:rPr>
                <w:b/>
                <w:sz w:val="28"/>
              </w:rPr>
            </w:pPr>
            <w:r>
              <w:rPr>
                <w:b/>
                <w:sz w:val="28"/>
              </w:rPr>
              <w:t>B-III – Charakteristika studijního předmětu</w:t>
            </w:r>
          </w:p>
        </w:tc>
      </w:tr>
      <w:tr w:rsidR="00BD26BB" w14:paraId="1AD4ED9A" w14:textId="77777777" w:rsidTr="00495DC8">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7C85FF7C" w14:textId="77777777" w:rsidR="00BD26BB" w:rsidRDefault="00BD26BB" w:rsidP="00495DC8">
            <w:pPr>
              <w:jc w:val="both"/>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14:paraId="3BA7437D" w14:textId="77777777" w:rsidR="00BD26BB" w:rsidRPr="002D7853" w:rsidRDefault="00BD26BB" w:rsidP="00495DC8">
            <w:pPr>
              <w:jc w:val="both"/>
              <w:rPr>
                <w:b/>
              </w:rPr>
            </w:pPr>
            <w:r w:rsidRPr="002D7853">
              <w:rPr>
                <w:b/>
              </w:rPr>
              <w:t>Environmental hazards and health</w:t>
            </w:r>
          </w:p>
        </w:tc>
      </w:tr>
      <w:tr w:rsidR="00BD26BB" w14:paraId="6AF0CA75"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5ABE297" w14:textId="77777777" w:rsidR="00BD26BB" w:rsidRDefault="00BD26BB" w:rsidP="00495DC8">
            <w:pPr>
              <w:jc w:val="both"/>
              <w:rPr>
                <w:b/>
              </w:rPr>
            </w:pPr>
            <w:r>
              <w:rPr>
                <w:b/>
              </w:rPr>
              <w:t>Typ předmětu</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5E20BD27" w14:textId="77777777" w:rsidR="00BD26BB" w:rsidRDefault="00BD26BB" w:rsidP="00495DC8">
            <w:pPr>
              <w:jc w:val="both"/>
            </w:pPr>
            <w:r w:rsidRPr="00F424D6">
              <w:t>Povinný</w:t>
            </w:r>
            <w:r>
              <w:t>, ZT</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29057C94" w14:textId="77777777" w:rsidR="00BD26BB" w:rsidRDefault="00BD26BB" w:rsidP="00495DC8">
            <w:pPr>
              <w:jc w:val="both"/>
            </w:pPr>
            <w:r>
              <w:rPr>
                <w:b/>
              </w:rPr>
              <w:t>doporučený ročník / semestr</w:t>
            </w:r>
          </w:p>
        </w:tc>
        <w:tc>
          <w:tcPr>
            <w:tcW w:w="668" w:type="dxa"/>
            <w:tcBorders>
              <w:top w:val="single" w:sz="4" w:space="0" w:color="000000"/>
              <w:left w:val="single" w:sz="4" w:space="0" w:color="000000"/>
              <w:bottom w:val="single" w:sz="4" w:space="0" w:color="000000"/>
              <w:right w:val="single" w:sz="4" w:space="0" w:color="000000"/>
            </w:tcBorders>
            <w:shd w:val="clear" w:color="auto" w:fill="auto"/>
          </w:tcPr>
          <w:p w14:paraId="5288F376" w14:textId="77777777" w:rsidR="00BD26BB" w:rsidRDefault="00BD26BB" w:rsidP="00495DC8">
            <w:pPr>
              <w:jc w:val="both"/>
            </w:pPr>
            <w:r>
              <w:t>3/LS</w:t>
            </w:r>
          </w:p>
        </w:tc>
      </w:tr>
      <w:tr w:rsidR="00BD26BB" w14:paraId="47996A0B"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293ED7B" w14:textId="77777777" w:rsidR="00BD26BB" w:rsidRDefault="00BD26BB" w:rsidP="00495DC8">
            <w:pPr>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14:paraId="700A4EA3" w14:textId="77777777" w:rsidR="00BD26BB" w:rsidRDefault="00BD26BB" w:rsidP="00495DC8">
            <w:pPr>
              <w:jc w:val="both"/>
            </w:pPr>
            <w:r>
              <w:t xml:space="preserve">20p – 10s </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14:paraId="5677C3F1" w14:textId="77777777" w:rsidR="00BD26BB" w:rsidRDefault="00BD26BB" w:rsidP="00495DC8">
            <w:pPr>
              <w:jc w:val="both"/>
              <w:rPr>
                <w:b/>
              </w:rPr>
            </w:pPr>
            <w:r>
              <w:rPr>
                <w:b/>
              </w:rPr>
              <w:t xml:space="preserve">hod. </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4BA4D0CA" w14:textId="66C4EDDB" w:rsidR="00BD26BB" w:rsidRDefault="00AB7A48" w:rsidP="00495DC8">
            <w:pPr>
              <w:jc w:val="both"/>
            </w:pPr>
            <w:ins w:id="1793" w:author="PS" w:date="2018-11-25T14:08:00Z">
              <w:r>
                <w:t>30</w:t>
              </w:r>
            </w:ins>
            <w:del w:id="1794" w:author="Matyas Adam" w:date="2018-11-16T11:53:00Z">
              <w:r w:rsidR="00BD26BB" w:rsidDel="000D7C6F">
                <w:delText>30</w:delText>
              </w:r>
            </w:del>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0CEA9FDD" w14:textId="77777777" w:rsidR="00BD26BB" w:rsidRDefault="00BD26BB" w:rsidP="00495DC8">
            <w:pPr>
              <w:jc w:val="both"/>
              <w:rPr>
                <w:b/>
              </w:rPr>
            </w:pPr>
            <w:r>
              <w:rPr>
                <w:b/>
              </w:rPr>
              <w:t>kreditů</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2003A9E5" w14:textId="77777777" w:rsidR="00BD26BB" w:rsidRDefault="00BD26BB" w:rsidP="00495DC8">
            <w:pPr>
              <w:jc w:val="both"/>
            </w:pPr>
            <w:r>
              <w:t>6</w:t>
            </w:r>
          </w:p>
        </w:tc>
      </w:tr>
      <w:tr w:rsidR="00BD26BB" w14:paraId="432874F4"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6385F625" w14:textId="77777777" w:rsidR="00BD26BB" w:rsidRDefault="00BD26BB" w:rsidP="00495DC8">
            <w:pPr>
              <w:jc w:val="both"/>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2540D497" w14:textId="77777777" w:rsidR="00BD26BB" w:rsidRDefault="00BD26BB" w:rsidP="00495DC8">
            <w:pPr>
              <w:jc w:val="both"/>
            </w:pPr>
          </w:p>
        </w:tc>
      </w:tr>
      <w:tr w:rsidR="00BD26BB" w14:paraId="55675620"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21B9527" w14:textId="77777777" w:rsidR="00BD26BB" w:rsidRDefault="00BD26BB" w:rsidP="00495DC8">
            <w:pPr>
              <w:jc w:val="both"/>
              <w:rPr>
                <w:b/>
              </w:rPr>
            </w:pPr>
            <w:r>
              <w:rPr>
                <w:b/>
              </w:rPr>
              <w:t>Způsob ověření studijních výsledků</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7735AAD8" w14:textId="77777777" w:rsidR="00BD26BB" w:rsidRDefault="00BD26BB" w:rsidP="00495DC8">
            <w:pPr>
              <w:jc w:val="both"/>
            </w:pPr>
            <w:r>
              <w:t>Zápočet, zkouška</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60E80AB8" w14:textId="77777777" w:rsidR="00BD26BB" w:rsidRDefault="00BD26BB" w:rsidP="00495DC8">
            <w:pPr>
              <w:jc w:val="both"/>
              <w:rPr>
                <w:b/>
              </w:rPr>
            </w:pPr>
            <w:r>
              <w:rPr>
                <w:b/>
              </w:rPr>
              <w:t>Forma výuky</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2D6F17E5" w14:textId="77777777" w:rsidR="00BD26BB" w:rsidRDefault="00BD26BB" w:rsidP="00495DC8">
            <w:pPr>
              <w:jc w:val="both"/>
              <w:rPr>
                <w:ins w:id="1795" w:author="PS" w:date="2018-11-25T14:08:00Z"/>
              </w:rPr>
            </w:pPr>
            <w:del w:id="1796" w:author="Matyas Adam" w:date="2018-11-16T11:52:00Z">
              <w:r w:rsidDel="000D7C6F">
                <w:delText>Přednášky, semináře</w:delText>
              </w:r>
            </w:del>
            <w:ins w:id="1797" w:author="Matyas Adam" w:date="2018-11-16T11:52:00Z">
              <w:del w:id="1798" w:author="PS" w:date="2018-11-25T14:08:00Z">
                <w:r w:rsidDel="00AB7A48">
                  <w:delText>P, S</w:delText>
                </w:r>
              </w:del>
            </w:ins>
            <w:ins w:id="1799" w:author="PS" w:date="2018-11-25T14:08:00Z">
              <w:r w:rsidR="00AB7A48">
                <w:t>přednášky</w:t>
              </w:r>
            </w:ins>
          </w:p>
          <w:p w14:paraId="40F01520" w14:textId="51909791" w:rsidR="00AB7A48" w:rsidRDefault="00AB7A48" w:rsidP="00495DC8">
            <w:pPr>
              <w:jc w:val="both"/>
            </w:pPr>
            <w:ins w:id="1800" w:author="PS" w:date="2018-11-25T14:08:00Z">
              <w:r>
                <w:t>semináře</w:t>
              </w:r>
            </w:ins>
          </w:p>
        </w:tc>
      </w:tr>
      <w:tr w:rsidR="00BD26BB" w14:paraId="09A10E75"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85FD9DF" w14:textId="19F4709B" w:rsidR="00BD26BB" w:rsidRDefault="00BD26BB" w:rsidP="00495DC8">
            <w:pPr>
              <w:jc w:val="both"/>
              <w:rPr>
                <w:b/>
              </w:rPr>
            </w:pPr>
            <w:r>
              <w:rPr>
                <w:b/>
              </w:rPr>
              <w:t>Forma způsobu ověření studijních výsledků a další požadavky na studenta</w:t>
            </w:r>
          </w:p>
        </w:tc>
        <w:tc>
          <w:tcPr>
            <w:tcW w:w="6769" w:type="dxa"/>
            <w:gridSpan w:val="7"/>
            <w:tcBorders>
              <w:top w:val="single" w:sz="4" w:space="0" w:color="000000"/>
              <w:left w:val="single" w:sz="4" w:space="0" w:color="000000"/>
              <w:bottom w:val="double" w:sz="4" w:space="0" w:color="000000"/>
              <w:right w:val="single" w:sz="4" w:space="0" w:color="000000"/>
            </w:tcBorders>
            <w:shd w:val="clear" w:color="auto" w:fill="auto"/>
          </w:tcPr>
          <w:p w14:paraId="10362E76" w14:textId="77777777" w:rsidR="00BD26BB" w:rsidRPr="00F424D6" w:rsidRDefault="00BD26BB" w:rsidP="00495DC8">
            <w:pPr>
              <w:jc w:val="both"/>
            </w:pPr>
            <w:r w:rsidRPr="00623C83">
              <w:rPr>
                <w:lang w:eastAsia="en-US"/>
              </w:rPr>
              <w:t>Požadavkem pro ud</w:t>
            </w:r>
            <w:r w:rsidRPr="00623C83">
              <w:rPr>
                <w:rFonts w:eastAsia="TimesNewRoman"/>
                <w:lang w:eastAsia="en-US"/>
              </w:rPr>
              <w:t>ě</w:t>
            </w:r>
            <w:r w:rsidRPr="00623C83">
              <w:rPr>
                <w:lang w:eastAsia="en-US"/>
              </w:rPr>
              <w:t>lení zápo</w:t>
            </w:r>
            <w:r w:rsidRPr="00623C83">
              <w:rPr>
                <w:rFonts w:eastAsia="TimesNewRoman"/>
                <w:lang w:eastAsia="en-US"/>
              </w:rPr>
              <w:t>č</w:t>
            </w:r>
            <w:r w:rsidRPr="00623C83">
              <w:rPr>
                <w:lang w:eastAsia="en-US"/>
              </w:rPr>
              <w:t>tu je aktivní ú</w:t>
            </w:r>
            <w:r w:rsidRPr="00623C83">
              <w:rPr>
                <w:rFonts w:eastAsia="TimesNewRoman"/>
                <w:lang w:eastAsia="en-US"/>
              </w:rPr>
              <w:t>č</w:t>
            </w:r>
            <w:r w:rsidRPr="00623C83">
              <w:rPr>
                <w:lang w:eastAsia="en-US"/>
              </w:rPr>
              <w:t>ast na seminá</w:t>
            </w:r>
            <w:r w:rsidRPr="00623C83">
              <w:rPr>
                <w:rFonts w:eastAsia="TimesNewRoman"/>
                <w:lang w:eastAsia="en-US"/>
              </w:rPr>
              <w:t>ř</w:t>
            </w:r>
            <w:r w:rsidRPr="00623C83">
              <w:rPr>
                <w:lang w:eastAsia="en-US"/>
              </w:rPr>
              <w:t>ích, pr</w:t>
            </w:r>
            <w:r w:rsidRPr="00623C83">
              <w:rPr>
                <w:rFonts w:eastAsia="TimesNewRoman"/>
                <w:lang w:eastAsia="en-US"/>
              </w:rPr>
              <w:t>ů</w:t>
            </w:r>
            <w:r w:rsidRPr="00623C83">
              <w:rPr>
                <w:lang w:eastAsia="en-US"/>
              </w:rPr>
              <w:t>b</w:t>
            </w:r>
            <w:r w:rsidRPr="00623C83">
              <w:rPr>
                <w:rFonts w:eastAsia="TimesNewRoman"/>
                <w:lang w:eastAsia="en-US"/>
              </w:rPr>
              <w:t>ě</w:t>
            </w:r>
            <w:r w:rsidRPr="00623C83">
              <w:rPr>
                <w:lang w:eastAsia="en-US"/>
              </w:rPr>
              <w:t>žné pln</w:t>
            </w:r>
            <w:r w:rsidRPr="00623C83">
              <w:rPr>
                <w:rFonts w:eastAsia="TimesNewRoman"/>
                <w:lang w:eastAsia="en-US"/>
              </w:rPr>
              <w:t>ě</w:t>
            </w:r>
            <w:r w:rsidRPr="00623C83">
              <w:rPr>
                <w:lang w:eastAsia="en-US"/>
              </w:rPr>
              <w:t>ní zadaných úkol</w:t>
            </w:r>
            <w:r w:rsidRPr="00623C83">
              <w:rPr>
                <w:rFonts w:eastAsia="TimesNewRoman"/>
                <w:lang w:eastAsia="en-US"/>
              </w:rPr>
              <w:t xml:space="preserve">ů </w:t>
            </w:r>
            <w:r w:rsidRPr="00623C83">
              <w:rPr>
                <w:lang w:eastAsia="en-US"/>
              </w:rPr>
              <w:t>do seminá</w:t>
            </w:r>
            <w:r w:rsidRPr="00623C83">
              <w:rPr>
                <w:rFonts w:eastAsia="TimesNewRoman"/>
                <w:lang w:eastAsia="en-US"/>
              </w:rPr>
              <w:t xml:space="preserve">řů </w:t>
            </w:r>
            <w:r w:rsidRPr="00623C83">
              <w:rPr>
                <w:lang w:eastAsia="en-US"/>
              </w:rPr>
              <w:t>a napsání zápo</w:t>
            </w:r>
            <w:r w:rsidRPr="00623C83">
              <w:rPr>
                <w:rFonts w:eastAsia="TimesNewRoman"/>
                <w:lang w:eastAsia="en-US"/>
              </w:rPr>
              <w:t>č</w:t>
            </w:r>
            <w:r w:rsidRPr="00623C83">
              <w:rPr>
                <w:lang w:eastAsia="en-US"/>
              </w:rPr>
              <w:t>tové práce.</w:t>
            </w:r>
            <w:r w:rsidRPr="00623C83">
              <w:t xml:space="preserve"> Zkouška </w:t>
            </w:r>
            <w:r w:rsidRPr="00682757">
              <w:t>–</w:t>
            </w:r>
            <w:r w:rsidRPr="00623C83">
              <w:t xml:space="preserve"> kombinovaná.</w:t>
            </w:r>
          </w:p>
        </w:tc>
      </w:tr>
      <w:tr w:rsidR="00BD26BB" w14:paraId="59A30866" w14:textId="77777777" w:rsidTr="00495DC8">
        <w:trPr>
          <w:trHeight w:val="554"/>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02B44AB7" w14:textId="77777777" w:rsidR="00BD26BB" w:rsidRDefault="00BD26BB" w:rsidP="00495DC8">
            <w:pPr>
              <w:jc w:val="both"/>
            </w:pPr>
          </w:p>
        </w:tc>
      </w:tr>
      <w:tr w:rsidR="00BD26BB" w14:paraId="27E8171F" w14:textId="77777777" w:rsidTr="00495DC8">
        <w:trPr>
          <w:trHeight w:val="197"/>
        </w:trPr>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E861A8E" w14:textId="77777777" w:rsidR="00BD26BB" w:rsidRDefault="00BD26BB" w:rsidP="00495DC8">
            <w:pPr>
              <w:jc w:val="both"/>
              <w:rPr>
                <w:b/>
              </w:rPr>
            </w:pPr>
            <w:r>
              <w:rPr>
                <w:b/>
              </w:rPr>
              <w:t>Garant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59B5A0D6" w14:textId="77777777" w:rsidR="00BD26BB" w:rsidRDefault="00BD26BB" w:rsidP="00495DC8">
            <w:pPr>
              <w:jc w:val="both"/>
            </w:pPr>
            <w:r>
              <w:t>prof. Ing. Vladimír Sedlařík, Ph.D.</w:t>
            </w:r>
          </w:p>
        </w:tc>
      </w:tr>
      <w:tr w:rsidR="00BD26BB" w14:paraId="6A791CBC" w14:textId="77777777" w:rsidTr="00495DC8">
        <w:trPr>
          <w:trHeight w:val="243"/>
        </w:trPr>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DCBD0E3" w14:textId="77777777" w:rsidR="00BD26BB" w:rsidRDefault="00BD26BB" w:rsidP="00495DC8">
            <w:pPr>
              <w:jc w:val="both"/>
              <w:rPr>
                <w:b/>
              </w:rPr>
            </w:pPr>
            <w:r>
              <w:rPr>
                <w:b/>
              </w:rPr>
              <w:t>Zapojení garanta do výuky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5F195906" w14:textId="77777777" w:rsidR="00BD26BB" w:rsidRDefault="00BD26BB" w:rsidP="00495DC8">
            <w:pPr>
              <w:jc w:val="both"/>
            </w:pPr>
            <w:r w:rsidRPr="00D4222D">
              <w:t xml:space="preserve">Garant stanovuje koncepci předmětu, podílí se na přednáškách v rozsahu </w:t>
            </w:r>
            <w:r>
              <w:t>100</w:t>
            </w:r>
            <w:r w:rsidRPr="00D4222D">
              <w:t xml:space="preserve"> % a dále stanovuje koncepci cvičení a dohlíží na jejich jednotné vedení.</w:t>
            </w:r>
          </w:p>
        </w:tc>
      </w:tr>
      <w:tr w:rsidR="00BD26BB" w14:paraId="65C9D195"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350452B" w14:textId="77777777" w:rsidR="00BD26BB" w:rsidRDefault="00BD26BB" w:rsidP="00495DC8">
            <w:pPr>
              <w:jc w:val="both"/>
              <w:rPr>
                <w:b/>
              </w:rPr>
            </w:pPr>
            <w:r>
              <w:rPr>
                <w:b/>
              </w:rPr>
              <w:t>Vyučující</w:t>
            </w:r>
          </w:p>
        </w:tc>
        <w:tc>
          <w:tcPr>
            <w:tcW w:w="6769" w:type="dxa"/>
            <w:gridSpan w:val="7"/>
            <w:tcBorders>
              <w:top w:val="single" w:sz="4" w:space="0" w:color="000000"/>
              <w:left w:val="single" w:sz="4" w:space="0" w:color="000000"/>
              <w:bottom w:val="double" w:sz="4" w:space="0" w:color="000000"/>
              <w:right w:val="single" w:sz="4" w:space="0" w:color="000000"/>
            </w:tcBorders>
            <w:shd w:val="clear" w:color="auto" w:fill="auto"/>
          </w:tcPr>
          <w:p w14:paraId="797A5989" w14:textId="77777777" w:rsidR="00BD26BB" w:rsidRDefault="00BD26BB" w:rsidP="00495DC8">
            <w:pPr>
              <w:jc w:val="both"/>
            </w:pPr>
            <w:ins w:id="1801" w:author="Matyas Adam" w:date="2018-11-16T11:53:00Z">
              <w:r>
                <w:t>prof. Ing. Vladimír Sedlařík, Ph.D. – přednášky, semináře (100 %)</w:t>
              </w:r>
            </w:ins>
          </w:p>
        </w:tc>
      </w:tr>
      <w:tr w:rsidR="00BD26BB" w14:paraId="0A71E1DF" w14:textId="77777777" w:rsidTr="00495DC8">
        <w:trPr>
          <w:trHeight w:val="554"/>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0A7A21DD" w14:textId="77777777" w:rsidR="00BD26BB" w:rsidRDefault="00BD26BB" w:rsidP="00495DC8">
            <w:pPr>
              <w:jc w:val="both"/>
            </w:pPr>
            <w:del w:id="1802" w:author="Matyas Adam" w:date="2018-11-16T11:53:00Z">
              <w:r w:rsidDel="000D7C6F">
                <w:delText>prof. Ing. Vladimír Sedlařík, Ph.D.</w:delText>
              </w:r>
            </w:del>
            <w:ins w:id="1803" w:author="Jiří Lehejček [2]" w:date="2018-11-14T22:34:00Z">
              <w:del w:id="1804" w:author="Matyas Adam" w:date="2018-11-16T11:53:00Z">
                <w:r w:rsidDel="000D7C6F">
                  <w:delText xml:space="preserve"> – přednášky, semináře (100 %)</w:delText>
                </w:r>
              </w:del>
            </w:ins>
          </w:p>
        </w:tc>
      </w:tr>
      <w:tr w:rsidR="00BD26BB" w14:paraId="4BAB811D"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DF2DF88" w14:textId="77777777" w:rsidR="00BD26BB" w:rsidRDefault="00BD26BB" w:rsidP="00495DC8">
            <w:pPr>
              <w:jc w:val="both"/>
              <w:rPr>
                <w:b/>
              </w:rPr>
            </w:pPr>
            <w:r>
              <w:rPr>
                <w:b/>
              </w:rPr>
              <w:t>Stručná anotace předmětu</w:t>
            </w:r>
          </w:p>
        </w:tc>
        <w:tc>
          <w:tcPr>
            <w:tcW w:w="6769" w:type="dxa"/>
            <w:gridSpan w:val="7"/>
            <w:tcBorders>
              <w:top w:val="single" w:sz="4" w:space="0" w:color="000000"/>
              <w:left w:val="single" w:sz="4" w:space="0" w:color="000000"/>
              <w:bottom w:val="double" w:sz="4" w:space="0" w:color="000000"/>
              <w:right w:val="single" w:sz="4" w:space="0" w:color="000000"/>
            </w:tcBorders>
            <w:shd w:val="clear" w:color="auto" w:fill="auto"/>
          </w:tcPr>
          <w:p w14:paraId="79765518" w14:textId="77777777" w:rsidR="00BD26BB" w:rsidRDefault="00BD26BB" w:rsidP="00495DC8">
            <w:pPr>
              <w:jc w:val="both"/>
            </w:pPr>
          </w:p>
        </w:tc>
      </w:tr>
      <w:tr w:rsidR="00BD26BB" w14:paraId="75A58C29" w14:textId="77777777" w:rsidTr="00495DC8">
        <w:trPr>
          <w:trHeight w:val="3938"/>
        </w:trPr>
        <w:tc>
          <w:tcPr>
            <w:tcW w:w="9855" w:type="dxa"/>
            <w:gridSpan w:val="8"/>
            <w:tcBorders>
              <w:top w:val="single" w:sz="12" w:space="0" w:color="000000"/>
              <w:left w:val="single" w:sz="4" w:space="0" w:color="000000"/>
              <w:bottom w:val="single" w:sz="12" w:space="0" w:color="000000"/>
              <w:right w:val="single" w:sz="4" w:space="0" w:color="000000"/>
            </w:tcBorders>
            <w:shd w:val="clear" w:color="auto" w:fill="auto"/>
          </w:tcPr>
          <w:p w14:paraId="0D851812" w14:textId="77777777" w:rsidR="00BD26BB" w:rsidRPr="00DE6422" w:rsidRDefault="00BD26BB" w:rsidP="00495DC8">
            <w:pPr>
              <w:pStyle w:val="Cislovani"/>
              <w:numPr>
                <w:ilvl w:val="0"/>
                <w:numId w:val="0"/>
              </w:numPr>
              <w:rPr>
                <w:ins w:id="1805" w:author="Jiří Lehejček [2]" w:date="2018-11-14T23:05:00Z"/>
                <w:bCs/>
              </w:rPr>
            </w:pPr>
            <w:ins w:id="1806" w:author="Jiří Lehejček [2]" w:date="2018-11-14T23:05:00Z">
              <w:r>
                <w:rPr>
                  <w:bCs/>
                </w:rPr>
                <w:t>The aim of the subject is to focus on recent knowledge in the environmental hazards and health discipline. This in the connection with the environmental security in the following topics:</w:t>
              </w:r>
            </w:ins>
          </w:p>
          <w:p w14:paraId="45F9188C" w14:textId="77777777" w:rsidR="00BD26BB" w:rsidRPr="00BF72DB" w:rsidDel="00DE6422" w:rsidRDefault="00BD26BB" w:rsidP="00495DC8">
            <w:pPr>
              <w:jc w:val="both"/>
              <w:rPr>
                <w:del w:id="1807" w:author="Jiří Lehejček [2]" w:date="2018-11-14T23:05:00Z"/>
              </w:rPr>
            </w:pPr>
            <w:del w:id="1808" w:author="Jiří Lehejček [2]" w:date="2018-11-14T23:05:00Z">
              <w:r w:rsidRPr="00BF72DB" w:rsidDel="00DE6422">
                <w:delText>Studenti budou seznámeni s následujícími tématickými bloky (14 témat přednášek)</w:delText>
              </w:r>
              <w:r w:rsidDel="00DE6422">
                <w:delText>:</w:delText>
              </w:r>
            </w:del>
          </w:p>
          <w:p w14:paraId="002F7A92" w14:textId="77777777" w:rsidR="00BD26BB" w:rsidRDefault="00BD26BB" w:rsidP="00495DC8"/>
          <w:p w14:paraId="387DDFFF" w14:textId="77777777" w:rsidR="00BD26BB" w:rsidRPr="00494170" w:rsidRDefault="00BD26BB">
            <w:pPr>
              <w:pStyle w:val="Odstavecseseznamem"/>
              <w:numPr>
                <w:ilvl w:val="0"/>
                <w:numId w:val="71"/>
              </w:numPr>
              <w:suppressAutoHyphens w:val="0"/>
              <w:pPrChange w:id="1809" w:author="PS" w:date="2018-11-25T14:08:00Z">
                <w:pPr>
                  <w:pStyle w:val="Odstavecseseznamem"/>
                  <w:numPr>
                    <w:numId w:val="8"/>
                  </w:numPr>
                  <w:tabs>
                    <w:tab w:val="num" w:pos="720"/>
                  </w:tabs>
                  <w:suppressAutoHyphens w:val="0"/>
                  <w:ind w:hanging="360"/>
                </w:pPr>
              </w:pPrChange>
            </w:pPr>
            <w:r w:rsidRPr="00494170">
              <w:t>Potential adverse effects resulting from polluted air, water and soil.</w:t>
            </w:r>
          </w:p>
          <w:p w14:paraId="500712E1" w14:textId="77777777" w:rsidR="00BD26BB" w:rsidRPr="00494170" w:rsidRDefault="00BD26BB">
            <w:pPr>
              <w:pStyle w:val="Odstavecseseznamem"/>
              <w:numPr>
                <w:ilvl w:val="0"/>
                <w:numId w:val="71"/>
              </w:numPr>
              <w:suppressAutoHyphens w:val="0"/>
              <w:pPrChange w:id="1810" w:author="PS" w:date="2018-11-25T14:08:00Z">
                <w:pPr>
                  <w:pStyle w:val="Odstavecseseznamem"/>
                  <w:numPr>
                    <w:numId w:val="8"/>
                  </w:numPr>
                  <w:tabs>
                    <w:tab w:val="num" w:pos="720"/>
                  </w:tabs>
                  <w:suppressAutoHyphens w:val="0"/>
                  <w:ind w:hanging="360"/>
                </w:pPr>
              </w:pPrChange>
            </w:pPr>
            <w:r w:rsidRPr="00494170">
              <w:t>Impact of noise and abnormal barometric pressure</w:t>
            </w:r>
            <w:r>
              <w:t>.</w:t>
            </w:r>
          </w:p>
          <w:p w14:paraId="3A6C106A" w14:textId="77777777" w:rsidR="00BD26BB" w:rsidRPr="00494170" w:rsidRDefault="00BD26BB">
            <w:pPr>
              <w:pStyle w:val="Odstavecseseznamem"/>
              <w:numPr>
                <w:ilvl w:val="0"/>
                <w:numId w:val="71"/>
              </w:numPr>
              <w:suppressAutoHyphens w:val="0"/>
              <w:pPrChange w:id="1811" w:author="PS" w:date="2018-11-25T14:08:00Z">
                <w:pPr>
                  <w:pStyle w:val="Odstavecseseznamem"/>
                  <w:numPr>
                    <w:numId w:val="8"/>
                  </w:numPr>
                  <w:tabs>
                    <w:tab w:val="num" w:pos="720"/>
                  </w:tabs>
                  <w:suppressAutoHyphens w:val="0"/>
                  <w:ind w:hanging="360"/>
                </w:pPr>
              </w:pPrChange>
            </w:pPr>
            <w:r w:rsidRPr="00494170">
              <w:t>Impact of ionizing radiation</w:t>
            </w:r>
            <w:r>
              <w:t>.</w:t>
            </w:r>
          </w:p>
          <w:p w14:paraId="5EBE81B5" w14:textId="77777777" w:rsidR="00BD26BB" w:rsidRPr="00494170" w:rsidRDefault="00BD26BB">
            <w:pPr>
              <w:pStyle w:val="Odstavecseseznamem"/>
              <w:numPr>
                <w:ilvl w:val="0"/>
                <w:numId w:val="71"/>
              </w:numPr>
              <w:suppressAutoHyphens w:val="0"/>
              <w:pPrChange w:id="1812" w:author="PS" w:date="2018-11-25T14:08:00Z">
                <w:pPr>
                  <w:pStyle w:val="Odstavecseseznamem"/>
                  <w:numPr>
                    <w:numId w:val="8"/>
                  </w:numPr>
                  <w:tabs>
                    <w:tab w:val="num" w:pos="720"/>
                  </w:tabs>
                  <w:suppressAutoHyphens w:val="0"/>
                  <w:ind w:hanging="360"/>
                </w:pPr>
              </w:pPrChange>
            </w:pPr>
            <w:r w:rsidRPr="00494170">
              <w:t>Infectious diseases, epidemics, vaccination and increase resistance to antibiotics treatment.</w:t>
            </w:r>
          </w:p>
          <w:p w14:paraId="4D82D65E" w14:textId="77777777" w:rsidR="00BD26BB" w:rsidRPr="00494170" w:rsidRDefault="00BD26BB">
            <w:pPr>
              <w:pStyle w:val="Odstavecseseznamem"/>
              <w:numPr>
                <w:ilvl w:val="0"/>
                <w:numId w:val="71"/>
              </w:numPr>
              <w:suppressAutoHyphens w:val="0"/>
              <w:pPrChange w:id="1813" w:author="PS" w:date="2018-11-25T14:08:00Z">
                <w:pPr>
                  <w:pStyle w:val="Odstavecseseznamem"/>
                  <w:numPr>
                    <w:numId w:val="8"/>
                  </w:numPr>
                  <w:tabs>
                    <w:tab w:val="num" w:pos="720"/>
                  </w:tabs>
                  <w:suppressAutoHyphens w:val="0"/>
                  <w:ind w:hanging="360"/>
                </w:pPr>
              </w:pPrChange>
            </w:pPr>
            <w:r w:rsidRPr="00494170">
              <w:t xml:space="preserve">Food safety and its impact on human health. </w:t>
            </w:r>
          </w:p>
          <w:p w14:paraId="2F66B748" w14:textId="77777777" w:rsidR="00BD26BB" w:rsidRPr="00494170" w:rsidRDefault="00BD26BB">
            <w:pPr>
              <w:pStyle w:val="Odstavecseseznamem"/>
              <w:numPr>
                <w:ilvl w:val="0"/>
                <w:numId w:val="71"/>
              </w:numPr>
              <w:suppressAutoHyphens w:val="0"/>
              <w:pPrChange w:id="1814" w:author="PS" w:date="2018-11-25T14:08:00Z">
                <w:pPr>
                  <w:pStyle w:val="Odstavecseseznamem"/>
                  <w:numPr>
                    <w:numId w:val="8"/>
                  </w:numPr>
                  <w:tabs>
                    <w:tab w:val="num" w:pos="720"/>
                  </w:tabs>
                  <w:suppressAutoHyphens w:val="0"/>
                  <w:ind w:hanging="360"/>
                </w:pPr>
              </w:pPrChange>
            </w:pPr>
            <w:r w:rsidRPr="00494170">
              <w:t>The risks associated with natural disasters.</w:t>
            </w:r>
          </w:p>
          <w:p w14:paraId="1292048C" w14:textId="77777777" w:rsidR="00BD26BB" w:rsidRPr="00494170" w:rsidRDefault="00BD26BB">
            <w:pPr>
              <w:pStyle w:val="Odstavecseseznamem"/>
              <w:numPr>
                <w:ilvl w:val="0"/>
                <w:numId w:val="71"/>
              </w:numPr>
              <w:suppressAutoHyphens w:val="0"/>
              <w:pPrChange w:id="1815" w:author="PS" w:date="2018-11-25T14:08:00Z">
                <w:pPr>
                  <w:pStyle w:val="Odstavecseseznamem"/>
                  <w:numPr>
                    <w:numId w:val="8"/>
                  </w:numPr>
                  <w:tabs>
                    <w:tab w:val="num" w:pos="720"/>
                  </w:tabs>
                  <w:suppressAutoHyphens w:val="0"/>
                  <w:ind w:hanging="360"/>
                </w:pPr>
              </w:pPrChange>
            </w:pPr>
            <w:r w:rsidRPr="00494170">
              <w:t>Noncommunicable diseases.</w:t>
            </w:r>
          </w:p>
          <w:p w14:paraId="06C53BF7" w14:textId="77777777" w:rsidR="00BD26BB" w:rsidRPr="00494170" w:rsidRDefault="00BD26BB">
            <w:pPr>
              <w:pStyle w:val="Odstavecseseznamem"/>
              <w:numPr>
                <w:ilvl w:val="0"/>
                <w:numId w:val="71"/>
              </w:numPr>
              <w:suppressAutoHyphens w:val="0"/>
              <w:pPrChange w:id="1816" w:author="PS" w:date="2018-11-25T14:08:00Z">
                <w:pPr>
                  <w:pStyle w:val="Odstavecseseznamem"/>
                  <w:numPr>
                    <w:numId w:val="8"/>
                  </w:numPr>
                  <w:tabs>
                    <w:tab w:val="num" w:pos="720"/>
                  </w:tabs>
                  <w:suppressAutoHyphens w:val="0"/>
                  <w:ind w:hanging="360"/>
                </w:pPr>
              </w:pPrChange>
            </w:pPr>
            <w:r w:rsidRPr="00494170">
              <w:t>Biotic factors in humans.</w:t>
            </w:r>
          </w:p>
          <w:p w14:paraId="579A22AF" w14:textId="77777777" w:rsidR="00BD26BB" w:rsidRPr="00494170" w:rsidRDefault="00BD26BB">
            <w:pPr>
              <w:pStyle w:val="Odstavecseseznamem"/>
              <w:numPr>
                <w:ilvl w:val="0"/>
                <w:numId w:val="71"/>
              </w:numPr>
              <w:suppressAutoHyphens w:val="0"/>
              <w:pPrChange w:id="1817" w:author="PS" w:date="2018-11-25T14:08:00Z">
                <w:pPr>
                  <w:pStyle w:val="Odstavecseseznamem"/>
                  <w:numPr>
                    <w:numId w:val="8"/>
                  </w:numPr>
                  <w:tabs>
                    <w:tab w:val="num" w:pos="720"/>
                  </w:tabs>
                  <w:suppressAutoHyphens w:val="0"/>
                  <w:ind w:hanging="360"/>
                </w:pPr>
              </w:pPrChange>
            </w:pPr>
            <w:r w:rsidRPr="00494170">
              <w:t>Labor environment and health.</w:t>
            </w:r>
          </w:p>
          <w:p w14:paraId="4F317701" w14:textId="77777777" w:rsidR="00BD26BB" w:rsidRPr="00494170" w:rsidRDefault="00BD26BB">
            <w:pPr>
              <w:pStyle w:val="Odstavecseseznamem"/>
              <w:numPr>
                <w:ilvl w:val="0"/>
                <w:numId w:val="71"/>
              </w:numPr>
              <w:suppressAutoHyphens w:val="0"/>
              <w:pPrChange w:id="1818" w:author="PS" w:date="2018-11-25T14:08:00Z">
                <w:pPr>
                  <w:pStyle w:val="Odstavecseseznamem"/>
                  <w:numPr>
                    <w:numId w:val="8"/>
                  </w:numPr>
                  <w:tabs>
                    <w:tab w:val="num" w:pos="720"/>
                  </w:tabs>
                  <w:suppressAutoHyphens w:val="0"/>
                  <w:ind w:hanging="360"/>
                </w:pPr>
              </w:pPrChange>
            </w:pPr>
            <w:r w:rsidRPr="00494170">
              <w:t>The most common occupational diseases.</w:t>
            </w:r>
          </w:p>
          <w:p w14:paraId="37AF3CA0" w14:textId="77777777" w:rsidR="00BD26BB" w:rsidRPr="00494170" w:rsidRDefault="00BD26BB">
            <w:pPr>
              <w:pStyle w:val="Odstavecseseznamem"/>
              <w:numPr>
                <w:ilvl w:val="0"/>
                <w:numId w:val="71"/>
              </w:numPr>
              <w:suppressAutoHyphens w:val="0"/>
              <w:pPrChange w:id="1819" w:author="PS" w:date="2018-11-25T14:08:00Z">
                <w:pPr>
                  <w:pStyle w:val="Odstavecseseznamem"/>
                  <w:numPr>
                    <w:numId w:val="8"/>
                  </w:numPr>
                  <w:tabs>
                    <w:tab w:val="num" w:pos="720"/>
                  </w:tabs>
                  <w:suppressAutoHyphens w:val="0"/>
                  <w:ind w:hanging="360"/>
                </w:pPr>
              </w:pPrChange>
            </w:pPr>
            <w:r w:rsidRPr="00494170">
              <w:t>Stress management and preparedness for crisis situations.</w:t>
            </w:r>
          </w:p>
          <w:p w14:paraId="58B5A91B" w14:textId="77777777" w:rsidR="00BD26BB" w:rsidRPr="00494170" w:rsidRDefault="00BD26BB">
            <w:pPr>
              <w:pStyle w:val="Odstavecseseznamem"/>
              <w:numPr>
                <w:ilvl w:val="0"/>
                <w:numId w:val="71"/>
              </w:numPr>
              <w:suppressAutoHyphens w:val="0"/>
              <w:pPrChange w:id="1820" w:author="PS" w:date="2018-11-25T14:08:00Z">
                <w:pPr>
                  <w:pStyle w:val="Odstavecseseznamem"/>
                  <w:numPr>
                    <w:numId w:val="8"/>
                  </w:numPr>
                  <w:tabs>
                    <w:tab w:val="num" w:pos="720"/>
                  </w:tabs>
                  <w:suppressAutoHyphens w:val="0"/>
                  <w:ind w:hanging="360"/>
                </w:pPr>
              </w:pPrChange>
            </w:pPr>
            <w:r w:rsidRPr="00494170">
              <w:t>Risk Factors of lifestyle.</w:t>
            </w:r>
          </w:p>
          <w:p w14:paraId="4C2548A0" w14:textId="77777777" w:rsidR="00BD26BB" w:rsidRDefault="00BD26BB">
            <w:pPr>
              <w:pStyle w:val="Odstavecseseznamem"/>
              <w:numPr>
                <w:ilvl w:val="0"/>
                <w:numId w:val="71"/>
              </w:numPr>
              <w:suppressAutoHyphens w:val="0"/>
              <w:pPrChange w:id="1821" w:author="PS" w:date="2018-11-25T14:08:00Z">
                <w:pPr>
                  <w:pStyle w:val="Odstavecseseznamem"/>
                  <w:numPr>
                    <w:numId w:val="8"/>
                  </w:numPr>
                  <w:tabs>
                    <w:tab w:val="num" w:pos="720"/>
                  </w:tabs>
                  <w:suppressAutoHyphens w:val="0"/>
                  <w:ind w:hanging="360"/>
                </w:pPr>
              </w:pPrChange>
            </w:pPr>
            <w:r w:rsidRPr="00494170">
              <w:t xml:space="preserve">The effect of psychosocial factors on human health. </w:t>
            </w:r>
          </w:p>
          <w:p w14:paraId="4D5FF778" w14:textId="77777777" w:rsidR="00BD26BB" w:rsidRPr="009F5181" w:rsidRDefault="00BD26BB">
            <w:pPr>
              <w:pStyle w:val="Cislovani"/>
              <w:numPr>
                <w:ilvl w:val="0"/>
                <w:numId w:val="71"/>
              </w:numPr>
              <w:rPr>
                <w:bCs/>
              </w:rPr>
              <w:pPrChange w:id="1822" w:author="PS" w:date="2018-11-25T14:08:00Z">
                <w:pPr>
                  <w:pStyle w:val="Cislovani"/>
                  <w:numPr>
                    <w:numId w:val="8"/>
                  </w:numPr>
                  <w:tabs>
                    <w:tab w:val="num" w:pos="720"/>
                  </w:tabs>
                </w:pPr>
              </w:pPrChange>
            </w:pPr>
            <w:r w:rsidRPr="00494170">
              <w:t>Urban planning and housing - hygienic aspects.</w:t>
            </w:r>
            <w:r w:rsidRPr="00494170">
              <w:br/>
            </w:r>
          </w:p>
        </w:tc>
      </w:tr>
      <w:tr w:rsidR="00BD26BB" w14:paraId="7EC1CA27" w14:textId="77777777" w:rsidTr="00495DC8">
        <w:trPr>
          <w:trHeight w:val="265"/>
        </w:trPr>
        <w:tc>
          <w:tcPr>
            <w:tcW w:w="3654" w:type="dxa"/>
            <w:gridSpan w:val="2"/>
            <w:tcBorders>
              <w:top w:val="single" w:sz="4" w:space="0" w:color="000000"/>
              <w:left w:val="single" w:sz="4" w:space="0" w:color="000000"/>
              <w:bottom w:val="single" w:sz="4" w:space="0" w:color="000000"/>
              <w:right w:val="single" w:sz="4" w:space="0" w:color="000000"/>
            </w:tcBorders>
            <w:shd w:val="clear" w:color="auto" w:fill="F7CAAC"/>
          </w:tcPr>
          <w:p w14:paraId="6AFEEB5E" w14:textId="77777777" w:rsidR="00BD26BB" w:rsidRDefault="00BD26BB" w:rsidP="00495DC8">
            <w:pPr>
              <w:jc w:val="both"/>
            </w:pPr>
            <w:r>
              <w:rPr>
                <w:b/>
              </w:rPr>
              <w:t>Studijní literatura a studijní pomůcky</w:t>
            </w:r>
          </w:p>
        </w:tc>
        <w:tc>
          <w:tcPr>
            <w:tcW w:w="6201" w:type="dxa"/>
            <w:gridSpan w:val="6"/>
            <w:tcBorders>
              <w:top w:val="double" w:sz="4" w:space="0" w:color="000000"/>
              <w:left w:val="single" w:sz="4" w:space="0" w:color="000000"/>
              <w:bottom w:val="double" w:sz="4" w:space="0" w:color="000000"/>
              <w:right w:val="single" w:sz="4" w:space="0" w:color="000000"/>
            </w:tcBorders>
            <w:shd w:val="clear" w:color="auto" w:fill="auto"/>
          </w:tcPr>
          <w:p w14:paraId="50985355" w14:textId="77777777" w:rsidR="00BD26BB" w:rsidRDefault="00BD26BB" w:rsidP="00495DC8">
            <w:pPr>
              <w:jc w:val="both"/>
            </w:pPr>
          </w:p>
        </w:tc>
      </w:tr>
      <w:tr w:rsidR="00BD26BB" w14:paraId="1F5E3EE0" w14:textId="77777777" w:rsidTr="00495DC8">
        <w:trPr>
          <w:trHeight w:val="1497"/>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6B75380C" w14:textId="77777777" w:rsidR="00BD26BB" w:rsidRPr="003F0B10" w:rsidRDefault="00BD26BB">
            <w:pPr>
              <w:ind w:left="322" w:hanging="284"/>
              <w:jc w:val="both"/>
              <w:rPr>
                <w:b/>
                <w:bCs/>
              </w:rPr>
              <w:pPrChange w:id="1823" w:author="Matyas Adam" w:date="2018-11-16T11:54:00Z">
                <w:pPr>
                  <w:jc w:val="both"/>
                </w:pPr>
              </w:pPrChange>
            </w:pPr>
            <w:r w:rsidRPr="003F0B10">
              <w:rPr>
                <w:b/>
                <w:bCs/>
              </w:rPr>
              <w:t>Povinná</w:t>
            </w:r>
            <w:ins w:id="1824" w:author="Matyas Adam" w:date="2018-11-16T23:45:00Z">
              <w:r>
                <w:rPr>
                  <w:b/>
                  <w:bCs/>
                </w:rPr>
                <w:t xml:space="preserve"> literatura</w:t>
              </w:r>
            </w:ins>
            <w:r w:rsidRPr="003F0B10">
              <w:rPr>
                <w:b/>
                <w:bCs/>
              </w:rPr>
              <w:t>:</w:t>
            </w:r>
          </w:p>
          <w:p w14:paraId="0AF40432" w14:textId="77777777" w:rsidR="00BD26BB" w:rsidRDefault="00BD26BB">
            <w:pPr>
              <w:autoSpaceDE w:val="0"/>
              <w:autoSpaceDN w:val="0"/>
              <w:adjustRightInd w:val="0"/>
              <w:ind w:left="322" w:hanging="284"/>
              <w:jc w:val="both"/>
              <w:rPr>
                <w:ins w:id="1825" w:author="Matyas Adam" w:date="2018-11-16T23:45:00Z"/>
              </w:rPr>
              <w:pPrChange w:id="1826" w:author="Matyas Adam" w:date="2018-11-16T11:54:00Z">
                <w:pPr>
                  <w:autoSpaceDE w:val="0"/>
                  <w:autoSpaceDN w:val="0"/>
                  <w:adjustRightInd w:val="0"/>
                  <w:jc w:val="both"/>
                </w:pPr>
              </w:pPrChange>
            </w:pPr>
            <w:r w:rsidRPr="003F0B10">
              <w:t xml:space="preserve">Kolektiv autorů. </w:t>
            </w:r>
            <w:r w:rsidRPr="003F0B10">
              <w:rPr>
                <w:i/>
                <w:iCs/>
              </w:rPr>
              <w:t xml:space="preserve">Lékařská biofyzika. </w:t>
            </w:r>
            <w:r w:rsidRPr="003F0B10">
              <w:t>Učební texty. Praha: Manus, 2000.</w:t>
            </w:r>
            <w:r>
              <w:t xml:space="preserve"> ISBN 80-902318-5-3.</w:t>
            </w:r>
          </w:p>
          <w:p w14:paraId="4E51B1ED" w14:textId="77777777" w:rsidR="00BD26BB" w:rsidRPr="00E523E4" w:rsidRDefault="00BD26BB">
            <w:pPr>
              <w:ind w:left="322" w:hanging="284"/>
              <w:rPr>
                <w:rPrChange w:id="1827" w:author="Matyas Adam" w:date="2018-11-16T23:45:00Z">
                  <w:rPr>
                    <w:b/>
                    <w:bCs/>
                  </w:rPr>
                </w:rPrChange>
              </w:rPr>
              <w:pPrChange w:id="1828" w:author="Matyas Adam" w:date="2018-11-16T23:45:00Z">
                <w:pPr>
                  <w:autoSpaceDE w:val="0"/>
                  <w:autoSpaceDN w:val="0"/>
                  <w:adjustRightInd w:val="0"/>
                  <w:jc w:val="both"/>
                </w:pPr>
              </w:pPrChange>
            </w:pPr>
            <w:ins w:id="1829" w:author="Matyas Adam" w:date="2018-11-16T23:45:00Z">
              <w:r w:rsidRPr="003F0B10">
                <w:t xml:space="preserve">NAVRÁTIL, L., ROSINA. J. </w:t>
              </w:r>
              <w:r w:rsidRPr="003F0B10">
                <w:rPr>
                  <w:i/>
                  <w:iCs/>
                </w:rPr>
                <w:t>Medicínská biofyzika</w:t>
              </w:r>
              <w:r w:rsidRPr="003F0B10">
                <w:t>. Praha: Grada. 2005. ISBN 80-247-1152-4.</w:t>
              </w:r>
            </w:ins>
          </w:p>
          <w:p w14:paraId="2F23C10B" w14:textId="77777777" w:rsidR="00BD26BB" w:rsidRDefault="00BD26BB">
            <w:pPr>
              <w:autoSpaceDE w:val="0"/>
              <w:autoSpaceDN w:val="0"/>
              <w:adjustRightInd w:val="0"/>
              <w:ind w:left="322" w:hanging="284"/>
              <w:jc w:val="both"/>
              <w:rPr>
                <w:ins w:id="1830" w:author="Matyas Adam" w:date="2018-11-16T23:45:00Z"/>
              </w:rPr>
              <w:pPrChange w:id="1831" w:author="Matyas Adam" w:date="2018-11-16T11:54:00Z">
                <w:pPr>
                  <w:autoSpaceDE w:val="0"/>
                  <w:autoSpaceDN w:val="0"/>
                  <w:adjustRightInd w:val="0"/>
                  <w:jc w:val="both"/>
                </w:pPr>
              </w:pPrChange>
            </w:pPr>
            <w:r w:rsidRPr="003F0B10">
              <w:t xml:space="preserve">ROSINA, J., SLOUKA, V. </w:t>
            </w:r>
            <w:r w:rsidRPr="003F0B10">
              <w:rPr>
                <w:i/>
                <w:iCs/>
              </w:rPr>
              <w:t xml:space="preserve">Návody k praktickým cvičením z lékařské biofyziky. </w:t>
            </w:r>
            <w:r w:rsidRPr="003F0B10">
              <w:t>Praha: 2001.</w:t>
            </w:r>
          </w:p>
          <w:p w14:paraId="09B184B6" w14:textId="77777777" w:rsidR="00BD26BB" w:rsidRDefault="00BD26BB">
            <w:pPr>
              <w:ind w:left="38"/>
              <w:jc w:val="both"/>
              <w:rPr>
                <w:ins w:id="1832" w:author="Matyas Adam" w:date="2018-11-16T12:35:00Z"/>
              </w:rPr>
              <w:pPrChange w:id="1833" w:author="PS" w:date="2018-11-25T14:09:00Z">
                <w:pPr>
                  <w:autoSpaceDE w:val="0"/>
                  <w:autoSpaceDN w:val="0"/>
                  <w:adjustRightInd w:val="0"/>
                  <w:jc w:val="both"/>
                </w:pPr>
              </w:pPrChange>
            </w:pPr>
            <w:ins w:id="1834" w:author="Matyas Adam" w:date="2018-11-16T23:45:00Z">
              <w:r w:rsidRPr="003F0B10">
                <w:t xml:space="preserve">ROSINA, J., KOLÁŘOVÁ, H., STANEK, J. </w:t>
              </w:r>
              <w:r w:rsidRPr="003F0B10">
                <w:rPr>
                  <w:i/>
                  <w:iCs/>
                </w:rPr>
                <w:t>Biofyzika pro studenty zdravotnických oborů</w:t>
              </w:r>
              <w:r w:rsidRPr="003F0B10">
                <w:t>. Praha: Grada</w:t>
              </w:r>
              <w:r>
                <w:t>, 2006. ISBN 978-80-247-4237-3.</w:t>
              </w:r>
            </w:ins>
          </w:p>
          <w:p w14:paraId="7A3CF90E" w14:textId="77777777" w:rsidR="00BD26BB" w:rsidRPr="003F0B10" w:rsidDel="00E523E4" w:rsidRDefault="00BD26BB">
            <w:pPr>
              <w:ind w:left="180" w:hanging="142"/>
              <w:jc w:val="both"/>
              <w:rPr>
                <w:del w:id="1835" w:author="Matyas Adam" w:date="2018-11-16T23:45:00Z"/>
              </w:rPr>
              <w:pPrChange w:id="1836" w:author="Matyas Adam" w:date="2018-11-16T12:35:00Z">
                <w:pPr>
                  <w:autoSpaceDE w:val="0"/>
                  <w:autoSpaceDN w:val="0"/>
                  <w:adjustRightInd w:val="0"/>
                  <w:jc w:val="both"/>
                </w:pPr>
              </w:pPrChange>
            </w:pPr>
            <w:ins w:id="1837" w:author="Matyas Adam" w:date="2018-11-16T12:35:00Z">
              <w:r w:rsidRPr="001B4DBE">
                <w:t>Materiály dostupné v e-learningovém kurzu předmětu v LMS Moodle na http://vyuka.flkr.utb.cz</w:t>
              </w:r>
            </w:ins>
          </w:p>
          <w:p w14:paraId="102B7E1B" w14:textId="77777777" w:rsidR="00BD26BB" w:rsidRPr="0029679C" w:rsidDel="00E523E4" w:rsidRDefault="00BD26BB">
            <w:pPr>
              <w:autoSpaceDE w:val="0"/>
              <w:autoSpaceDN w:val="0"/>
              <w:adjustRightInd w:val="0"/>
              <w:ind w:left="322" w:hanging="284"/>
              <w:jc w:val="both"/>
              <w:rPr>
                <w:del w:id="1838" w:author="Matyas Adam" w:date="2018-11-16T23:45:00Z"/>
                <w:b/>
                <w:bCs/>
                <w:sz w:val="6"/>
                <w:szCs w:val="6"/>
              </w:rPr>
              <w:pPrChange w:id="1839" w:author="Matyas Adam" w:date="2018-11-16T11:54:00Z">
                <w:pPr>
                  <w:autoSpaceDE w:val="0"/>
                  <w:autoSpaceDN w:val="0"/>
                  <w:adjustRightInd w:val="0"/>
                  <w:jc w:val="both"/>
                </w:pPr>
              </w:pPrChange>
            </w:pPr>
          </w:p>
          <w:p w14:paraId="6F919A90" w14:textId="77777777" w:rsidR="00BD26BB" w:rsidRPr="003F0B10" w:rsidDel="00E523E4" w:rsidRDefault="00BD26BB">
            <w:pPr>
              <w:ind w:left="322" w:hanging="284"/>
              <w:rPr>
                <w:del w:id="1840" w:author="Matyas Adam" w:date="2018-11-16T23:45:00Z"/>
                <w:b/>
                <w:bCs/>
              </w:rPr>
              <w:pPrChange w:id="1841" w:author="Matyas Adam" w:date="2018-11-16T11:54:00Z">
                <w:pPr/>
              </w:pPrChange>
            </w:pPr>
            <w:del w:id="1842" w:author="Matyas Adam" w:date="2018-11-16T23:45:00Z">
              <w:r w:rsidRPr="003F0B10" w:rsidDel="00E523E4">
                <w:rPr>
                  <w:b/>
                  <w:bCs/>
                </w:rPr>
                <w:delText>Doporučená:</w:delText>
              </w:r>
            </w:del>
          </w:p>
          <w:p w14:paraId="3FE36E77" w14:textId="77777777" w:rsidR="00BD26BB" w:rsidRPr="003F0B10" w:rsidDel="00E523E4" w:rsidRDefault="00BD26BB">
            <w:pPr>
              <w:ind w:left="322" w:hanging="284"/>
              <w:jc w:val="both"/>
              <w:rPr>
                <w:del w:id="1843" w:author="Matyas Adam" w:date="2018-11-16T23:45:00Z"/>
              </w:rPr>
              <w:pPrChange w:id="1844" w:author="Matyas Adam" w:date="2018-11-16T11:54:00Z">
                <w:pPr>
                  <w:jc w:val="both"/>
                </w:pPr>
              </w:pPrChange>
            </w:pPr>
            <w:del w:id="1845" w:author="Matyas Adam" w:date="2018-11-16T23:45:00Z">
              <w:r w:rsidRPr="003F0B10" w:rsidDel="00E523E4">
                <w:delText xml:space="preserve">ROSINA, J., KOLÁŘOVÁ, H., STANEK, J. </w:delText>
              </w:r>
              <w:r w:rsidRPr="003F0B10" w:rsidDel="00E523E4">
                <w:rPr>
                  <w:i/>
                  <w:iCs/>
                </w:rPr>
                <w:delText>Biofyzika pro studenty zdravotnických oborů</w:delText>
              </w:r>
              <w:r w:rsidRPr="003F0B10" w:rsidDel="00E523E4">
                <w:delText>. Praha: Grada, 2006. ISBN 978-80-247-4237-3.</w:delText>
              </w:r>
            </w:del>
          </w:p>
          <w:p w14:paraId="1311914B" w14:textId="77777777" w:rsidR="00BD26BB" w:rsidRPr="003F0B10" w:rsidDel="00E523E4" w:rsidRDefault="00BD26BB">
            <w:pPr>
              <w:ind w:left="322" w:hanging="284"/>
              <w:rPr>
                <w:del w:id="1846" w:author="Matyas Adam" w:date="2018-11-16T23:45:00Z"/>
              </w:rPr>
              <w:pPrChange w:id="1847" w:author="Matyas Adam" w:date="2018-11-16T11:54:00Z">
                <w:pPr/>
              </w:pPrChange>
            </w:pPr>
            <w:del w:id="1848" w:author="Matyas Adam" w:date="2018-11-16T23:45:00Z">
              <w:r w:rsidRPr="003F0B10" w:rsidDel="00E523E4">
                <w:delText xml:space="preserve">NAVRÁTIL, L., ROSINA. J. </w:delText>
              </w:r>
              <w:r w:rsidRPr="003F0B10" w:rsidDel="00E523E4">
                <w:rPr>
                  <w:i/>
                  <w:iCs/>
                </w:rPr>
                <w:delText>Medicínská biofyzika</w:delText>
              </w:r>
              <w:r w:rsidRPr="003F0B10" w:rsidDel="00E523E4">
                <w:delText>. Praha: Grada. 2005. ISBN 80-247-1152-4.</w:delText>
              </w:r>
            </w:del>
          </w:p>
          <w:p w14:paraId="23FF975B" w14:textId="77777777" w:rsidR="00BD26BB" w:rsidRDefault="00BD26BB">
            <w:pPr>
              <w:ind w:left="180" w:hanging="142"/>
              <w:jc w:val="both"/>
              <w:pPrChange w:id="1849" w:author="Matyas Adam" w:date="2018-11-16T23:45:00Z">
                <w:pPr/>
              </w:pPrChange>
            </w:pPr>
          </w:p>
        </w:tc>
      </w:tr>
      <w:tr w:rsidR="00BD26BB" w14:paraId="508836FA" w14:textId="77777777" w:rsidTr="00495DC8">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7D9ECF6B" w14:textId="77777777" w:rsidR="00BD26BB" w:rsidRDefault="00BD26BB" w:rsidP="00495DC8">
            <w:pPr>
              <w:jc w:val="center"/>
              <w:rPr>
                <w:b/>
              </w:rPr>
            </w:pPr>
            <w:r>
              <w:rPr>
                <w:b/>
              </w:rPr>
              <w:t>Informace ke kombinované nebo distanční formě</w:t>
            </w:r>
          </w:p>
        </w:tc>
      </w:tr>
      <w:tr w:rsidR="00BD26BB" w14:paraId="442C1A52" w14:textId="77777777" w:rsidTr="00495DC8">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Pr>
          <w:p w14:paraId="14B1FF72" w14:textId="77777777" w:rsidR="00BD26BB" w:rsidRDefault="00BD26BB" w:rsidP="00495DC8">
            <w:pPr>
              <w:jc w:val="both"/>
            </w:pPr>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14:paraId="0BA17E1A" w14:textId="77777777" w:rsidR="00BD26BB" w:rsidRDefault="00BD26BB" w:rsidP="00495DC8">
            <w:pPr>
              <w:jc w:val="both"/>
            </w:pPr>
          </w:p>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14:paraId="4D6F5C13" w14:textId="77777777" w:rsidR="00BD26BB" w:rsidRDefault="00BD26BB" w:rsidP="00495DC8">
            <w:pPr>
              <w:jc w:val="both"/>
              <w:rPr>
                <w:b/>
              </w:rPr>
            </w:pPr>
            <w:r>
              <w:rPr>
                <w:b/>
              </w:rPr>
              <w:t xml:space="preserve">hodin </w:t>
            </w:r>
          </w:p>
        </w:tc>
      </w:tr>
      <w:tr w:rsidR="00BD26BB" w14:paraId="2AB28E82" w14:textId="77777777" w:rsidTr="00495DC8">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6AFA9853" w14:textId="77777777" w:rsidR="00BD26BB" w:rsidRDefault="00BD26BB" w:rsidP="00495DC8">
            <w:pPr>
              <w:jc w:val="both"/>
              <w:rPr>
                <w:b/>
              </w:rPr>
            </w:pPr>
            <w:r>
              <w:rPr>
                <w:b/>
              </w:rPr>
              <w:t>Informace o způsobu kontaktu s vyučujícím</w:t>
            </w:r>
          </w:p>
        </w:tc>
      </w:tr>
      <w:tr w:rsidR="00BD26BB" w14:paraId="086BF6CA" w14:textId="77777777" w:rsidTr="00495DC8">
        <w:trPr>
          <w:trHeight w:val="283"/>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1F11C980" w14:textId="77777777" w:rsidR="00BD26BB" w:rsidRDefault="00BD26BB" w:rsidP="00495DC8">
            <w:pPr>
              <w:jc w:val="both"/>
            </w:pPr>
          </w:p>
        </w:tc>
      </w:tr>
    </w:tbl>
    <w:p w14:paraId="30E75B35" w14:textId="77777777" w:rsidR="00BD26BB" w:rsidDel="005678AE" w:rsidRDefault="00BD26BB">
      <w:pPr>
        <w:spacing w:after="160" w:line="259" w:lineRule="auto"/>
        <w:rPr>
          <w:del w:id="1850" w:author="Matyas Adam" w:date="2018-11-16T23:46:00Z"/>
        </w:rPr>
      </w:pPr>
    </w:p>
    <w:p w14:paraId="36A2C018" w14:textId="77777777" w:rsidR="00BD26BB" w:rsidRDefault="00BD26BB">
      <w:pPr>
        <w:spacing w:after="160" w:line="259" w:lineRule="auto"/>
      </w:pPr>
      <w:del w:id="1851" w:author="Matyas Adam" w:date="2018-11-16T23:46:00Z">
        <w:r w:rsidDel="005678AE">
          <w:br w:type="page"/>
        </w:r>
      </w:del>
    </w:p>
    <w:tbl>
      <w:tblPr>
        <w:tblW w:w="9855" w:type="dxa"/>
        <w:tblInd w:w="-38" w:type="dxa"/>
        <w:tblBorders>
          <w:top w:val="single" w:sz="4" w:space="0" w:color="000000"/>
          <w:left w:val="single" w:sz="4" w:space="0" w:color="000000"/>
          <w:bottom w:val="double" w:sz="4" w:space="0" w:color="000000"/>
          <w:right w:val="single" w:sz="4" w:space="0" w:color="000000"/>
          <w:insideH w:val="double" w:sz="4" w:space="0" w:color="000000"/>
          <w:insideV w:val="single" w:sz="4" w:space="0" w:color="000000"/>
        </w:tblBorders>
        <w:tblCellMar>
          <w:left w:w="70" w:type="dxa"/>
          <w:right w:w="70" w:type="dxa"/>
        </w:tblCellMar>
        <w:tblLook w:val="01E0" w:firstRow="1" w:lastRow="1" w:firstColumn="1" w:lastColumn="1" w:noHBand="0" w:noVBand="0"/>
      </w:tblPr>
      <w:tblGrid>
        <w:gridCol w:w="3086"/>
        <w:gridCol w:w="568"/>
        <w:gridCol w:w="1133"/>
        <w:gridCol w:w="889"/>
        <w:gridCol w:w="816"/>
        <w:gridCol w:w="2156"/>
        <w:gridCol w:w="539"/>
        <w:gridCol w:w="668"/>
      </w:tblGrid>
      <w:tr w:rsidR="00BD26BB" w14:paraId="2D2BF9A9" w14:textId="77777777" w:rsidTr="00495DC8">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1CB02945" w14:textId="77777777" w:rsidR="00BD26BB" w:rsidRDefault="00BD26BB" w:rsidP="00495DC8">
            <w:pPr>
              <w:jc w:val="both"/>
              <w:rPr>
                <w:b/>
                <w:sz w:val="28"/>
              </w:rPr>
            </w:pPr>
            <w:r>
              <w:rPr>
                <w:b/>
                <w:sz w:val="28"/>
              </w:rPr>
              <w:t>B-III – Charakteristika studijního předmětu</w:t>
            </w:r>
          </w:p>
        </w:tc>
      </w:tr>
      <w:tr w:rsidR="00BD26BB" w14:paraId="3BFCCCB0" w14:textId="77777777" w:rsidTr="00495DC8">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0B1587B6" w14:textId="77777777" w:rsidR="00BD26BB" w:rsidRDefault="00BD26BB" w:rsidP="00495DC8">
            <w:pPr>
              <w:jc w:val="both"/>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14:paraId="54041740" w14:textId="77777777" w:rsidR="00BD26BB" w:rsidRPr="002D7853" w:rsidRDefault="00BD26BB" w:rsidP="00495DC8">
            <w:pPr>
              <w:jc w:val="both"/>
              <w:rPr>
                <w:b/>
              </w:rPr>
            </w:pPr>
            <w:r w:rsidRPr="002D7853">
              <w:rPr>
                <w:b/>
              </w:rPr>
              <w:t>Environmentální toxikologie</w:t>
            </w:r>
          </w:p>
        </w:tc>
      </w:tr>
      <w:tr w:rsidR="00BD26BB" w14:paraId="4C604B70"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6C455EFE" w14:textId="77777777" w:rsidR="00BD26BB" w:rsidRDefault="00BD26BB" w:rsidP="00495DC8">
            <w:pPr>
              <w:jc w:val="both"/>
              <w:rPr>
                <w:b/>
              </w:rPr>
            </w:pPr>
            <w:r>
              <w:rPr>
                <w:b/>
              </w:rPr>
              <w:t>Typ předmětu</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3C5A150F" w14:textId="77777777" w:rsidR="00BD26BB" w:rsidRDefault="00BD26BB" w:rsidP="00495DC8">
            <w:pPr>
              <w:jc w:val="both"/>
            </w:pPr>
            <w:r w:rsidRPr="00F424D6">
              <w:t>Povinný</w:t>
            </w:r>
            <w:r>
              <w:t>, ZT</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66E6B1BF" w14:textId="77777777" w:rsidR="00BD26BB" w:rsidRDefault="00BD26BB" w:rsidP="00495DC8">
            <w:pPr>
              <w:jc w:val="both"/>
            </w:pPr>
            <w:r>
              <w:rPr>
                <w:b/>
              </w:rPr>
              <w:t>doporučený ročník / semestr</w:t>
            </w:r>
          </w:p>
        </w:tc>
        <w:tc>
          <w:tcPr>
            <w:tcW w:w="668" w:type="dxa"/>
            <w:tcBorders>
              <w:top w:val="single" w:sz="4" w:space="0" w:color="000000"/>
              <w:left w:val="single" w:sz="4" w:space="0" w:color="000000"/>
              <w:bottom w:val="single" w:sz="4" w:space="0" w:color="000000"/>
              <w:right w:val="single" w:sz="4" w:space="0" w:color="000000"/>
            </w:tcBorders>
            <w:shd w:val="clear" w:color="auto" w:fill="auto"/>
          </w:tcPr>
          <w:p w14:paraId="3B3DC94C" w14:textId="77777777" w:rsidR="00BD26BB" w:rsidRDefault="00BD26BB" w:rsidP="00495DC8">
            <w:pPr>
              <w:jc w:val="both"/>
            </w:pPr>
            <w:r>
              <w:t>2/LS</w:t>
            </w:r>
          </w:p>
        </w:tc>
      </w:tr>
      <w:tr w:rsidR="00BD26BB" w14:paraId="26302C9D"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253AF7EF" w14:textId="77777777" w:rsidR="00BD26BB" w:rsidRDefault="00BD26BB" w:rsidP="00495DC8">
            <w:pPr>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14:paraId="6246430B" w14:textId="77777777" w:rsidR="00BD26BB" w:rsidRDefault="00BD26BB" w:rsidP="00495DC8">
            <w:pPr>
              <w:jc w:val="both"/>
            </w:pPr>
            <w:r>
              <w:t xml:space="preserve">28p – 14s </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14:paraId="3C86F82E" w14:textId="77777777" w:rsidR="00BD26BB" w:rsidRDefault="00BD26BB" w:rsidP="00495DC8">
            <w:pPr>
              <w:jc w:val="both"/>
              <w:rPr>
                <w:b/>
              </w:rPr>
            </w:pPr>
            <w:r>
              <w:rPr>
                <w:b/>
              </w:rPr>
              <w:t xml:space="preserve">hod. </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20EBC7DE" w14:textId="0D487A7A" w:rsidR="00BD26BB" w:rsidRDefault="00BD26BB" w:rsidP="00495DC8">
            <w:pPr>
              <w:jc w:val="both"/>
            </w:pPr>
            <w:del w:id="1852" w:author="Matyas Adam" w:date="2018-11-16T12:01:00Z">
              <w:r w:rsidDel="00500A0B">
                <w:delText>42</w:delText>
              </w:r>
            </w:del>
            <w:ins w:id="1853" w:author="Matyas Adam" w:date="2018-11-16T12:01:00Z">
              <w:del w:id="1854" w:author="PS" w:date="2018-11-25T14:09:00Z">
                <w:r w:rsidDel="00AB7A48">
                  <w:delText>3</w:delText>
                </w:r>
              </w:del>
            </w:ins>
            <w:ins w:id="1855" w:author="PS" w:date="2018-11-25T14:09:00Z">
              <w:r w:rsidR="00AB7A48">
                <w:t>4</w:t>
              </w:r>
            </w:ins>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105F4A3F" w14:textId="77777777" w:rsidR="00BD26BB" w:rsidRDefault="00BD26BB" w:rsidP="00495DC8">
            <w:pPr>
              <w:jc w:val="both"/>
              <w:rPr>
                <w:b/>
              </w:rPr>
            </w:pPr>
            <w:r>
              <w:rPr>
                <w:b/>
              </w:rPr>
              <w:t>kreditů</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32B00803" w14:textId="77777777" w:rsidR="00BD26BB" w:rsidRDefault="00BD26BB" w:rsidP="00495DC8">
            <w:pPr>
              <w:jc w:val="both"/>
            </w:pPr>
            <w:r>
              <w:t>4</w:t>
            </w:r>
          </w:p>
        </w:tc>
      </w:tr>
      <w:tr w:rsidR="00BD26BB" w14:paraId="188B6DBF"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212C4E7D" w14:textId="77777777" w:rsidR="00BD26BB" w:rsidRDefault="00BD26BB" w:rsidP="00495DC8">
            <w:pPr>
              <w:jc w:val="both"/>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3BCBE7E1" w14:textId="77777777" w:rsidR="00BD26BB" w:rsidRDefault="00BD26BB" w:rsidP="00495DC8">
            <w:pPr>
              <w:jc w:val="both"/>
            </w:pPr>
          </w:p>
        </w:tc>
      </w:tr>
      <w:tr w:rsidR="00BD26BB" w14:paraId="477B3A8B"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7FDE50B" w14:textId="77777777" w:rsidR="00BD26BB" w:rsidRDefault="00BD26BB" w:rsidP="00495DC8">
            <w:pPr>
              <w:jc w:val="both"/>
              <w:rPr>
                <w:b/>
              </w:rPr>
            </w:pPr>
            <w:r>
              <w:rPr>
                <w:b/>
              </w:rPr>
              <w:t>Způsob ověření studijních výsledků</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2248BABA" w14:textId="77777777" w:rsidR="00BD26BB" w:rsidRDefault="00BD26BB" w:rsidP="00495DC8">
            <w:pPr>
              <w:jc w:val="both"/>
            </w:pPr>
            <w:r>
              <w:t>Zápočet, zkouška</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5B304257" w14:textId="77777777" w:rsidR="00BD26BB" w:rsidRDefault="00BD26BB" w:rsidP="00495DC8">
            <w:pPr>
              <w:jc w:val="both"/>
              <w:rPr>
                <w:b/>
              </w:rPr>
            </w:pPr>
            <w:r>
              <w:rPr>
                <w:b/>
              </w:rPr>
              <w:t>Forma výuky</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0549558B" w14:textId="77777777" w:rsidR="00BD26BB" w:rsidRDefault="00BD26BB" w:rsidP="00495DC8">
            <w:pPr>
              <w:jc w:val="both"/>
              <w:rPr>
                <w:ins w:id="1856" w:author="PS" w:date="2018-11-25T14:09:00Z"/>
              </w:rPr>
            </w:pPr>
            <w:del w:id="1857" w:author="Matyas Adam" w:date="2018-11-16T12:01:00Z">
              <w:r w:rsidDel="00500A0B">
                <w:delText>Přednášky, semináře</w:delText>
              </w:r>
            </w:del>
            <w:ins w:id="1858" w:author="Matyas Adam" w:date="2018-11-16T12:01:00Z">
              <w:del w:id="1859" w:author="PS" w:date="2018-11-25T14:09:00Z">
                <w:r w:rsidDel="00AB7A48">
                  <w:delText>P, S</w:delText>
                </w:r>
              </w:del>
            </w:ins>
            <w:ins w:id="1860" w:author="PS" w:date="2018-11-25T14:09:00Z">
              <w:r w:rsidR="00AB7A48">
                <w:t>přednášky</w:t>
              </w:r>
            </w:ins>
          </w:p>
          <w:p w14:paraId="656DFC76" w14:textId="2596ABF1" w:rsidR="00AB7A48" w:rsidRDefault="00AB7A48" w:rsidP="00495DC8">
            <w:pPr>
              <w:jc w:val="both"/>
            </w:pPr>
            <w:ins w:id="1861" w:author="PS" w:date="2018-11-25T14:09:00Z">
              <w:r>
                <w:t>semináře</w:t>
              </w:r>
            </w:ins>
          </w:p>
        </w:tc>
      </w:tr>
      <w:tr w:rsidR="00BD26BB" w14:paraId="7D8DE2CF"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D81D41D" w14:textId="696367EC" w:rsidR="00BD26BB" w:rsidRDefault="00BD26BB" w:rsidP="00495DC8">
            <w:pPr>
              <w:jc w:val="both"/>
              <w:rPr>
                <w:b/>
              </w:rPr>
            </w:pPr>
            <w:r>
              <w:rPr>
                <w:b/>
              </w:rPr>
              <w:t>Forma způsobu ověření studijních výsledků a další požadavky na studenta</w:t>
            </w:r>
          </w:p>
        </w:tc>
        <w:tc>
          <w:tcPr>
            <w:tcW w:w="6769" w:type="dxa"/>
            <w:gridSpan w:val="7"/>
            <w:tcBorders>
              <w:top w:val="single" w:sz="4" w:space="0" w:color="000000"/>
              <w:left w:val="single" w:sz="4" w:space="0" w:color="000000"/>
              <w:bottom w:val="double" w:sz="4" w:space="0" w:color="000000"/>
              <w:right w:val="single" w:sz="4" w:space="0" w:color="000000"/>
            </w:tcBorders>
            <w:shd w:val="clear" w:color="auto" w:fill="auto"/>
          </w:tcPr>
          <w:p w14:paraId="58B352C5" w14:textId="77777777" w:rsidR="00BD26BB" w:rsidRPr="00F424D6" w:rsidRDefault="00BD26BB" w:rsidP="00495DC8">
            <w:pPr>
              <w:jc w:val="both"/>
            </w:pPr>
            <w:r w:rsidRPr="00F424D6">
              <w:t xml:space="preserve">Zápočet – povinná účast na seminářích (80%); individuální prezentace na zadané toxikologické téma; 50% úspěšnost ze tří průběžných testů.  </w:t>
            </w:r>
          </w:p>
          <w:p w14:paraId="727B4188" w14:textId="77777777" w:rsidR="00BD26BB" w:rsidRPr="00F424D6" w:rsidRDefault="00BD26BB" w:rsidP="00495DC8">
            <w:pPr>
              <w:jc w:val="both"/>
            </w:pPr>
            <w:r w:rsidRPr="00F424D6">
              <w:t>Zkouška – prokázání znalostí probíraných tematických okruhů (část písemná, část ústní).</w:t>
            </w:r>
          </w:p>
        </w:tc>
      </w:tr>
      <w:tr w:rsidR="00BD26BB" w14:paraId="71A32BFF" w14:textId="77777777" w:rsidTr="00495DC8">
        <w:trPr>
          <w:trHeight w:val="554"/>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47430853" w14:textId="77777777" w:rsidR="00BD26BB" w:rsidRDefault="00BD26BB" w:rsidP="00495DC8">
            <w:pPr>
              <w:jc w:val="both"/>
            </w:pPr>
          </w:p>
        </w:tc>
      </w:tr>
      <w:tr w:rsidR="00BD26BB" w14:paraId="21F25515" w14:textId="77777777" w:rsidTr="00495DC8">
        <w:trPr>
          <w:trHeight w:val="197"/>
        </w:trPr>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1BDBB94B" w14:textId="77777777" w:rsidR="00BD26BB" w:rsidRDefault="00BD26BB" w:rsidP="00495DC8">
            <w:pPr>
              <w:jc w:val="both"/>
              <w:rPr>
                <w:b/>
              </w:rPr>
            </w:pPr>
            <w:r>
              <w:rPr>
                <w:b/>
              </w:rPr>
              <w:t>Garant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57603C33" w14:textId="77777777" w:rsidR="00BD26BB" w:rsidRDefault="00BD26BB" w:rsidP="00495DC8">
            <w:pPr>
              <w:jc w:val="both"/>
            </w:pPr>
            <w:r>
              <w:t>prof. Ing. Vladimír Sedlařík, Ph.D.</w:t>
            </w:r>
          </w:p>
        </w:tc>
      </w:tr>
      <w:tr w:rsidR="00BD26BB" w14:paraId="551CEC6E" w14:textId="77777777" w:rsidTr="00495DC8">
        <w:trPr>
          <w:trHeight w:val="243"/>
        </w:trPr>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68B6D753" w14:textId="77777777" w:rsidR="00BD26BB" w:rsidRDefault="00BD26BB" w:rsidP="00495DC8">
            <w:pPr>
              <w:jc w:val="both"/>
              <w:rPr>
                <w:b/>
              </w:rPr>
            </w:pPr>
            <w:r>
              <w:rPr>
                <w:b/>
              </w:rPr>
              <w:t>Zapojení garanta do výuky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496F7D0B" w14:textId="77777777" w:rsidR="00BD26BB" w:rsidRDefault="00BD26BB" w:rsidP="00495DC8">
            <w:pPr>
              <w:jc w:val="both"/>
            </w:pPr>
            <w:r w:rsidRPr="00D4222D">
              <w:t xml:space="preserve">Garant stanovuje koncepci předmětu, podílí se na přednáškách v rozsahu </w:t>
            </w:r>
            <w:r>
              <w:t>100</w:t>
            </w:r>
            <w:r w:rsidRPr="00D4222D">
              <w:t xml:space="preserve"> % a dále stanovuje koncepci cvičení a dohlíží na jejich jednotné vedení.</w:t>
            </w:r>
          </w:p>
        </w:tc>
      </w:tr>
      <w:tr w:rsidR="00BD26BB" w14:paraId="24560184"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1A72535" w14:textId="77777777" w:rsidR="00BD26BB" w:rsidRDefault="00BD26BB" w:rsidP="00495DC8">
            <w:pPr>
              <w:jc w:val="both"/>
              <w:rPr>
                <w:b/>
              </w:rPr>
            </w:pPr>
            <w:r>
              <w:rPr>
                <w:b/>
              </w:rPr>
              <w:t>Vyučující</w:t>
            </w:r>
          </w:p>
        </w:tc>
        <w:tc>
          <w:tcPr>
            <w:tcW w:w="6769" w:type="dxa"/>
            <w:gridSpan w:val="7"/>
            <w:tcBorders>
              <w:top w:val="single" w:sz="4" w:space="0" w:color="000000"/>
              <w:left w:val="single" w:sz="4" w:space="0" w:color="000000"/>
              <w:bottom w:val="double" w:sz="4" w:space="0" w:color="000000"/>
              <w:right w:val="single" w:sz="4" w:space="0" w:color="000000"/>
            </w:tcBorders>
            <w:shd w:val="clear" w:color="auto" w:fill="auto"/>
          </w:tcPr>
          <w:p w14:paraId="144B35A7" w14:textId="77777777" w:rsidR="00BD26BB" w:rsidRDefault="00BD26BB" w:rsidP="00495DC8">
            <w:pPr>
              <w:jc w:val="both"/>
            </w:pPr>
            <w:ins w:id="1862" w:author="Matyas Adam" w:date="2018-11-16T12:01:00Z">
              <w:r>
                <w:t>prof. Ing. Vladimír Sedlařík, Ph.D. – přednášky, semináře (100 %)</w:t>
              </w:r>
            </w:ins>
          </w:p>
        </w:tc>
      </w:tr>
      <w:tr w:rsidR="00BD26BB" w14:paraId="0EBD36A2" w14:textId="77777777" w:rsidTr="00495DC8">
        <w:trPr>
          <w:trHeight w:val="554"/>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1284E120" w14:textId="77777777" w:rsidR="00BD26BB" w:rsidRDefault="00BD26BB" w:rsidP="00495DC8">
            <w:pPr>
              <w:jc w:val="both"/>
            </w:pPr>
            <w:del w:id="1863" w:author="Matyas Adam" w:date="2018-11-16T12:01:00Z">
              <w:r w:rsidDel="00500A0B">
                <w:delText>prof. Ing. Vladimír Sedlařík, Ph.D.</w:delText>
              </w:r>
            </w:del>
            <w:ins w:id="1864" w:author="Jiří Lehejček [2]" w:date="2018-11-14T22:34:00Z">
              <w:del w:id="1865" w:author="Matyas Adam" w:date="2018-11-16T12:01:00Z">
                <w:r w:rsidDel="00500A0B">
                  <w:delText xml:space="preserve"> – přednášky, semináře (100 %)</w:delText>
                </w:r>
              </w:del>
            </w:ins>
          </w:p>
        </w:tc>
      </w:tr>
      <w:tr w:rsidR="00BD26BB" w14:paraId="477ED94E"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BE5AC90" w14:textId="77777777" w:rsidR="00BD26BB" w:rsidRDefault="00BD26BB" w:rsidP="00495DC8">
            <w:pPr>
              <w:jc w:val="both"/>
              <w:rPr>
                <w:b/>
              </w:rPr>
            </w:pPr>
            <w:r>
              <w:rPr>
                <w:b/>
              </w:rPr>
              <w:t>Stručná anotace předmětu</w:t>
            </w:r>
          </w:p>
        </w:tc>
        <w:tc>
          <w:tcPr>
            <w:tcW w:w="6769" w:type="dxa"/>
            <w:gridSpan w:val="7"/>
            <w:tcBorders>
              <w:top w:val="single" w:sz="4" w:space="0" w:color="000000"/>
              <w:left w:val="single" w:sz="4" w:space="0" w:color="000000"/>
              <w:bottom w:val="double" w:sz="4" w:space="0" w:color="000000"/>
              <w:right w:val="single" w:sz="4" w:space="0" w:color="000000"/>
            </w:tcBorders>
            <w:shd w:val="clear" w:color="auto" w:fill="auto"/>
          </w:tcPr>
          <w:p w14:paraId="0519BD46" w14:textId="77777777" w:rsidR="00BD26BB" w:rsidRDefault="00BD26BB" w:rsidP="00495DC8">
            <w:pPr>
              <w:jc w:val="both"/>
            </w:pPr>
          </w:p>
        </w:tc>
      </w:tr>
      <w:tr w:rsidR="00BD26BB" w14:paraId="141AA5C0" w14:textId="77777777" w:rsidTr="00495DC8">
        <w:trPr>
          <w:trHeight w:val="3938"/>
        </w:trPr>
        <w:tc>
          <w:tcPr>
            <w:tcW w:w="9855" w:type="dxa"/>
            <w:gridSpan w:val="8"/>
            <w:tcBorders>
              <w:top w:val="single" w:sz="12" w:space="0" w:color="000000"/>
              <w:left w:val="single" w:sz="4" w:space="0" w:color="000000"/>
              <w:bottom w:val="single" w:sz="12" w:space="0" w:color="000000"/>
              <w:right w:val="single" w:sz="4" w:space="0" w:color="000000"/>
            </w:tcBorders>
            <w:shd w:val="clear" w:color="auto" w:fill="auto"/>
          </w:tcPr>
          <w:p w14:paraId="68636BFC" w14:textId="1034E2D9" w:rsidR="00BD26BB" w:rsidRDefault="00BD26BB">
            <w:pPr>
              <w:pStyle w:val="Cislovani"/>
              <w:numPr>
                <w:ilvl w:val="0"/>
                <w:numId w:val="0"/>
              </w:numPr>
              <w:rPr>
                <w:ins w:id="1866" w:author="PS" w:date="2018-11-25T14:09:00Z"/>
                <w:bCs/>
              </w:rPr>
              <w:pPrChange w:id="1867" w:author="Jiří Lehejček [2]" w:date="2018-11-14T23:04:00Z">
                <w:pPr>
                  <w:pStyle w:val="Cislovani"/>
                  <w:numPr>
                    <w:numId w:val="33"/>
                  </w:numPr>
                </w:pPr>
              </w:pPrChange>
            </w:pPr>
            <w:ins w:id="1868" w:author="Jiří Lehejček [2]" w:date="2018-11-14T23:04:00Z">
              <w:r>
                <w:rPr>
                  <w:bCs/>
                </w:rPr>
                <w:t>Cílem předmětu je představit studentům aktuální znalosti v disciplíně environmentální toxikologie a jejich návaznosti na problematiku environmentální bezpečnosti</w:t>
              </w:r>
            </w:ins>
            <w:ins w:id="1869" w:author="PS" w:date="2018-11-25T14:09:00Z">
              <w:r w:rsidR="00AB7A48">
                <w:rPr>
                  <w:bCs/>
                </w:rPr>
                <w:t>.</w:t>
              </w:r>
            </w:ins>
            <w:ins w:id="1870" w:author="Jiří Lehejček [2]" w:date="2018-11-14T23:04:00Z">
              <w:del w:id="1871" w:author="PS" w:date="2018-11-25T14:09:00Z">
                <w:r w:rsidDel="00AB7A48">
                  <w:rPr>
                    <w:bCs/>
                  </w:rPr>
                  <w:delText xml:space="preserve"> v následujících tématech:</w:delText>
                </w:r>
              </w:del>
            </w:ins>
          </w:p>
          <w:p w14:paraId="57EF4B30" w14:textId="77777777" w:rsidR="00AB7A48" w:rsidRDefault="00AB7A48">
            <w:pPr>
              <w:pStyle w:val="Cislovani"/>
              <w:numPr>
                <w:ilvl w:val="0"/>
                <w:numId w:val="0"/>
              </w:numPr>
              <w:rPr>
                <w:ins w:id="1872" w:author="PS" w:date="2018-11-25T14:09:00Z"/>
                <w:bCs/>
              </w:rPr>
              <w:pPrChange w:id="1873" w:author="Jiří Lehejček [2]" w:date="2018-11-14T23:04:00Z">
                <w:pPr>
                  <w:pStyle w:val="Cislovani"/>
                  <w:numPr>
                    <w:numId w:val="33"/>
                  </w:numPr>
                </w:pPr>
              </w:pPrChange>
            </w:pPr>
          </w:p>
          <w:p w14:paraId="12245EA9" w14:textId="1850344A" w:rsidR="00AB7A48" w:rsidRDefault="00AB7A48">
            <w:pPr>
              <w:pStyle w:val="Cislovani"/>
              <w:numPr>
                <w:ilvl w:val="0"/>
                <w:numId w:val="0"/>
              </w:numPr>
              <w:rPr>
                <w:ins w:id="1874" w:author="Matyas Adam" w:date="2018-11-16T12:01:00Z"/>
                <w:bCs/>
              </w:rPr>
              <w:pPrChange w:id="1875" w:author="Jiří Lehejček [2]" w:date="2018-11-14T23:04:00Z">
                <w:pPr>
                  <w:pStyle w:val="Cislovani"/>
                  <w:numPr>
                    <w:numId w:val="33"/>
                  </w:numPr>
                </w:pPr>
              </w:pPrChange>
            </w:pPr>
            <w:ins w:id="1876" w:author="PS" w:date="2018-11-25T14:09:00Z">
              <w:r>
                <w:rPr>
                  <w:bCs/>
                </w:rPr>
                <w:t>Hlavní témata:</w:t>
              </w:r>
            </w:ins>
          </w:p>
          <w:p w14:paraId="49329CE8" w14:textId="57F2CBE1" w:rsidR="00BD26BB" w:rsidRPr="00DE6422" w:rsidDel="00AB7A48" w:rsidRDefault="00BD26BB">
            <w:pPr>
              <w:pStyle w:val="Cislovani"/>
              <w:numPr>
                <w:ilvl w:val="0"/>
                <w:numId w:val="72"/>
              </w:numPr>
              <w:rPr>
                <w:ins w:id="1877" w:author="Jiří Lehejček [2]" w:date="2018-11-14T23:03:00Z"/>
                <w:del w:id="1878" w:author="PS" w:date="2018-11-25T14:09:00Z"/>
                <w:bCs/>
              </w:rPr>
              <w:pPrChange w:id="1879" w:author="PS" w:date="2018-11-25T14:10:00Z">
                <w:pPr>
                  <w:pStyle w:val="Cislovani"/>
                  <w:numPr>
                    <w:numId w:val="33"/>
                  </w:numPr>
                </w:pPr>
              </w:pPrChange>
            </w:pPr>
          </w:p>
          <w:p w14:paraId="35BA3B83" w14:textId="77777777" w:rsidR="00BD26BB" w:rsidRPr="00E85A0C" w:rsidRDefault="00BD26BB">
            <w:pPr>
              <w:pStyle w:val="Odstavecseseznamem"/>
              <w:numPr>
                <w:ilvl w:val="0"/>
                <w:numId w:val="72"/>
              </w:numPr>
              <w:suppressAutoHyphens w:val="0"/>
              <w:pPrChange w:id="1880" w:author="PS" w:date="2018-11-25T14:10:00Z">
                <w:pPr>
                  <w:pStyle w:val="Cislovani"/>
                  <w:numPr>
                    <w:numId w:val="33"/>
                  </w:numPr>
                </w:pPr>
              </w:pPrChange>
            </w:pPr>
            <w:r w:rsidRPr="00F424D6">
              <w:t>Úvod do environmentální toxikologie (</w:t>
            </w:r>
            <w:r w:rsidRPr="00E85A0C">
              <w:t xml:space="preserve">definice, historie a dělení toxikologie; vymezení oboru ekotoxikologie, význam a cíle). </w:t>
            </w:r>
          </w:p>
          <w:p w14:paraId="4489D227" w14:textId="77777777" w:rsidR="00BD26BB" w:rsidRPr="00F424D6" w:rsidRDefault="00BD26BB">
            <w:pPr>
              <w:pStyle w:val="Odstavecseseznamem"/>
              <w:numPr>
                <w:ilvl w:val="0"/>
                <w:numId w:val="72"/>
              </w:numPr>
              <w:suppressAutoHyphens w:val="0"/>
              <w:pPrChange w:id="1881" w:author="PS" w:date="2018-11-25T14:10:00Z">
                <w:pPr>
                  <w:pStyle w:val="Cislovani"/>
                  <w:numPr>
                    <w:numId w:val="33"/>
                  </w:numPr>
                </w:pPr>
              </w:pPrChange>
            </w:pPr>
            <w:r w:rsidRPr="00F424D6">
              <w:t xml:space="preserve">Hlavní subjekty ekotoxikologie (toxikant, biosystém). </w:t>
            </w:r>
          </w:p>
          <w:p w14:paraId="764FF988" w14:textId="77777777" w:rsidR="00BD26BB" w:rsidRPr="00F424D6" w:rsidRDefault="00BD26BB">
            <w:pPr>
              <w:pStyle w:val="Odstavecseseznamem"/>
              <w:numPr>
                <w:ilvl w:val="0"/>
                <w:numId w:val="72"/>
              </w:numPr>
              <w:suppressAutoHyphens w:val="0"/>
              <w:pPrChange w:id="1882" w:author="PS" w:date="2018-11-25T14:10:00Z">
                <w:pPr>
                  <w:pStyle w:val="Cislovani"/>
                  <w:numPr>
                    <w:numId w:val="33"/>
                  </w:numPr>
                </w:pPr>
              </w:pPrChange>
            </w:pPr>
            <w:r w:rsidRPr="00F424D6">
              <w:t>Osud cizorodé látky v organismu (absorpce, distribuce, biotransformace, exkrece).</w:t>
            </w:r>
          </w:p>
          <w:p w14:paraId="7524CEAA" w14:textId="77777777" w:rsidR="00BD26BB" w:rsidRPr="00F424D6" w:rsidRDefault="00BD26BB">
            <w:pPr>
              <w:pStyle w:val="Odstavecseseznamem"/>
              <w:numPr>
                <w:ilvl w:val="0"/>
                <w:numId w:val="72"/>
              </w:numPr>
              <w:suppressAutoHyphens w:val="0"/>
              <w:pPrChange w:id="1883" w:author="PS" w:date="2018-11-25T14:10:00Z">
                <w:pPr>
                  <w:pStyle w:val="Cislovani"/>
                  <w:numPr>
                    <w:numId w:val="33"/>
                  </w:numPr>
                </w:pPr>
              </w:pPrChange>
            </w:pPr>
            <w:r w:rsidRPr="00F424D6">
              <w:t>Mechanismy působení toxických látek.</w:t>
            </w:r>
          </w:p>
          <w:p w14:paraId="20193E21" w14:textId="77777777" w:rsidR="00BD26BB" w:rsidRPr="00F424D6" w:rsidRDefault="00BD26BB">
            <w:pPr>
              <w:pStyle w:val="Odstavecseseznamem"/>
              <w:numPr>
                <w:ilvl w:val="0"/>
                <w:numId w:val="72"/>
              </w:numPr>
              <w:suppressAutoHyphens w:val="0"/>
              <w:pPrChange w:id="1884" w:author="PS" w:date="2018-11-25T14:10:00Z">
                <w:pPr>
                  <w:pStyle w:val="Cislovani"/>
                  <w:numPr>
                    <w:numId w:val="33"/>
                  </w:numPr>
                </w:pPr>
              </w:pPrChange>
            </w:pPr>
            <w:r w:rsidRPr="00F424D6">
              <w:t xml:space="preserve">Důležité toxické anorganické látky a jejich působení na jednotlivé úrovně ekosystémů. </w:t>
            </w:r>
          </w:p>
          <w:p w14:paraId="037140E6" w14:textId="77777777" w:rsidR="00BD26BB" w:rsidRPr="00F424D6" w:rsidRDefault="00BD26BB">
            <w:pPr>
              <w:pStyle w:val="Odstavecseseznamem"/>
              <w:numPr>
                <w:ilvl w:val="0"/>
                <w:numId w:val="72"/>
              </w:numPr>
              <w:suppressAutoHyphens w:val="0"/>
              <w:pPrChange w:id="1885" w:author="PS" w:date="2018-11-25T14:10:00Z">
                <w:pPr>
                  <w:pStyle w:val="Cislovani"/>
                  <w:numPr>
                    <w:numId w:val="33"/>
                  </w:numPr>
                </w:pPr>
              </w:pPrChange>
            </w:pPr>
            <w:r w:rsidRPr="00F424D6">
              <w:t>Důležité toxické organické látky a jejich působení na jednotlivé úrovně ekosystémů.</w:t>
            </w:r>
          </w:p>
          <w:p w14:paraId="2AD360EB" w14:textId="77777777" w:rsidR="00BD26BB" w:rsidRPr="00E85A0C" w:rsidRDefault="00BD26BB">
            <w:pPr>
              <w:pStyle w:val="Odstavecseseznamem"/>
              <w:numPr>
                <w:ilvl w:val="0"/>
                <w:numId w:val="72"/>
              </w:numPr>
              <w:suppressAutoHyphens w:val="0"/>
              <w:pPrChange w:id="1886" w:author="PS" w:date="2018-11-25T14:10:00Z">
                <w:pPr>
                  <w:pStyle w:val="Cislovani"/>
                  <w:numPr>
                    <w:numId w:val="33"/>
                  </w:numPr>
                </w:pPr>
              </w:pPrChange>
            </w:pPr>
            <w:r w:rsidRPr="00E85A0C">
              <w:t>Hlavní etapy ekotoxikologie: expozice – obecná charakteristika, osud látek v prostředí.</w:t>
            </w:r>
          </w:p>
          <w:p w14:paraId="0A39D50A" w14:textId="77777777" w:rsidR="00BD26BB" w:rsidRPr="00E45CC8" w:rsidRDefault="00BD26BB">
            <w:pPr>
              <w:pStyle w:val="Odstavecseseznamem"/>
              <w:numPr>
                <w:ilvl w:val="0"/>
                <w:numId w:val="72"/>
              </w:numPr>
              <w:suppressAutoHyphens w:val="0"/>
              <w:pPrChange w:id="1887" w:author="PS" w:date="2018-11-25T14:10:00Z">
                <w:pPr>
                  <w:pStyle w:val="Cislovani"/>
                  <w:numPr>
                    <w:numId w:val="33"/>
                  </w:numPr>
                </w:pPr>
              </w:pPrChange>
            </w:pPr>
            <w:r w:rsidRPr="0015666E">
              <w:t>Hlavní etapy ekotoxikologie: účinek – obecná charakteristika, vyšší úrovně tox</w:t>
            </w:r>
            <w:r w:rsidRPr="00E45CC8">
              <w:t>ických účinků.</w:t>
            </w:r>
          </w:p>
          <w:p w14:paraId="67AEA6EA" w14:textId="77777777" w:rsidR="00BD26BB" w:rsidRPr="00F424D6" w:rsidRDefault="00BD26BB">
            <w:pPr>
              <w:pStyle w:val="Odstavecseseznamem"/>
              <w:numPr>
                <w:ilvl w:val="0"/>
                <w:numId w:val="72"/>
              </w:numPr>
              <w:suppressAutoHyphens w:val="0"/>
              <w:pPrChange w:id="1888" w:author="PS" w:date="2018-11-25T14:10:00Z">
                <w:pPr>
                  <w:pStyle w:val="Cislovani"/>
                  <w:numPr>
                    <w:numId w:val="33"/>
                  </w:numPr>
                </w:pPr>
              </w:pPrChange>
            </w:pPr>
            <w:r w:rsidRPr="00F424D6">
              <w:t>Základy metodiky ekotoxikologie (</w:t>
            </w:r>
            <w:r w:rsidRPr="00E85A0C">
              <w:t>metodiky hodnocení expozice a účinku, bioindikační metody)</w:t>
            </w:r>
            <w:r w:rsidRPr="00F424D6">
              <w:t>.</w:t>
            </w:r>
          </w:p>
          <w:p w14:paraId="32464762" w14:textId="77777777" w:rsidR="00BD26BB" w:rsidRPr="00E85A0C" w:rsidRDefault="00BD26BB">
            <w:pPr>
              <w:pStyle w:val="Odstavecseseznamem"/>
              <w:numPr>
                <w:ilvl w:val="0"/>
                <w:numId w:val="72"/>
              </w:numPr>
              <w:suppressAutoHyphens w:val="0"/>
              <w:pPrChange w:id="1889" w:author="PS" w:date="2018-11-25T14:10:00Z">
                <w:pPr>
                  <w:pStyle w:val="Cislovani"/>
                  <w:numPr>
                    <w:numId w:val="33"/>
                  </w:numPr>
                </w:pPr>
              </w:pPrChange>
            </w:pPr>
            <w:r w:rsidRPr="00E85A0C">
              <w:t>Základy experimentální toxikologie.</w:t>
            </w:r>
          </w:p>
          <w:p w14:paraId="4D2D556A" w14:textId="77777777" w:rsidR="00BD26BB" w:rsidRPr="0015666E" w:rsidRDefault="00BD26BB">
            <w:pPr>
              <w:pStyle w:val="Odstavecseseznamem"/>
              <w:numPr>
                <w:ilvl w:val="0"/>
                <w:numId w:val="72"/>
              </w:numPr>
              <w:suppressAutoHyphens w:val="0"/>
              <w:pPrChange w:id="1890" w:author="PS" w:date="2018-11-25T14:10:00Z">
                <w:pPr>
                  <w:pStyle w:val="Cislovani"/>
                  <w:numPr>
                    <w:numId w:val="33"/>
                  </w:numPr>
                </w:pPr>
              </w:pPrChange>
            </w:pPr>
            <w:r w:rsidRPr="0015666E">
              <w:t>Ekotoxikologické biotesty (testy ekotoxicity na různých úrovních; určování toxicity pomocí modelů (QSAR)).</w:t>
            </w:r>
          </w:p>
          <w:p w14:paraId="5F32A30A" w14:textId="77777777" w:rsidR="00BD26BB" w:rsidRPr="00E85A0C" w:rsidRDefault="00BD26BB">
            <w:pPr>
              <w:pStyle w:val="Odstavecseseznamem"/>
              <w:numPr>
                <w:ilvl w:val="0"/>
                <w:numId w:val="72"/>
              </w:numPr>
              <w:suppressAutoHyphens w:val="0"/>
              <w:pPrChange w:id="1891" w:author="PS" w:date="2018-11-25T14:10:00Z">
                <w:pPr>
                  <w:pStyle w:val="Cislovani"/>
                  <w:numPr>
                    <w:numId w:val="33"/>
                  </w:numPr>
                </w:pPr>
              </w:pPrChange>
            </w:pPr>
            <w:r w:rsidRPr="00F424D6">
              <w:t>Hodnocení ekologických rizik.</w:t>
            </w:r>
          </w:p>
          <w:p w14:paraId="34A5A72D" w14:textId="77777777" w:rsidR="00BD26BB" w:rsidRPr="0015666E" w:rsidRDefault="00BD26BB">
            <w:pPr>
              <w:pStyle w:val="Odstavecseseznamem"/>
              <w:numPr>
                <w:ilvl w:val="0"/>
                <w:numId w:val="72"/>
              </w:numPr>
              <w:suppressAutoHyphens w:val="0"/>
              <w:pPrChange w:id="1892" w:author="PS" w:date="2018-11-25T14:10:00Z">
                <w:pPr>
                  <w:pStyle w:val="Cislovani"/>
                  <w:numPr>
                    <w:numId w:val="33"/>
                  </w:numPr>
                </w:pPr>
              </w:pPrChange>
            </w:pPr>
            <w:r w:rsidRPr="0015666E">
              <w:t>Ekotoxicita odpadů</w:t>
            </w:r>
          </w:p>
          <w:p w14:paraId="520B3C71" w14:textId="77777777" w:rsidR="00BD26BB" w:rsidRPr="009F5181" w:rsidRDefault="00BD26BB">
            <w:pPr>
              <w:pStyle w:val="Odstavecseseznamem"/>
              <w:numPr>
                <w:ilvl w:val="0"/>
                <w:numId w:val="72"/>
              </w:numPr>
              <w:suppressAutoHyphens w:val="0"/>
              <w:rPr>
                <w:bCs/>
              </w:rPr>
              <w:pPrChange w:id="1893" w:author="PS" w:date="2018-11-25T14:10:00Z">
                <w:pPr>
                  <w:pStyle w:val="Cislovani"/>
                  <w:numPr>
                    <w:numId w:val="33"/>
                  </w:numPr>
                </w:pPr>
              </w:pPrChange>
            </w:pPr>
            <w:r w:rsidRPr="00495DC8">
              <w:t>Legislativní úpravy v ekotoxikologii v ČR.</w:t>
            </w:r>
          </w:p>
        </w:tc>
      </w:tr>
      <w:tr w:rsidR="00BD26BB" w14:paraId="4D02C1AD" w14:textId="77777777" w:rsidTr="00495DC8">
        <w:trPr>
          <w:trHeight w:val="265"/>
        </w:trPr>
        <w:tc>
          <w:tcPr>
            <w:tcW w:w="3654" w:type="dxa"/>
            <w:gridSpan w:val="2"/>
            <w:tcBorders>
              <w:top w:val="single" w:sz="4" w:space="0" w:color="000000"/>
              <w:left w:val="single" w:sz="4" w:space="0" w:color="000000"/>
              <w:bottom w:val="single" w:sz="4" w:space="0" w:color="000000"/>
              <w:right w:val="single" w:sz="4" w:space="0" w:color="000000"/>
            </w:tcBorders>
            <w:shd w:val="clear" w:color="auto" w:fill="F7CAAC"/>
          </w:tcPr>
          <w:p w14:paraId="5D558366" w14:textId="77777777" w:rsidR="00BD26BB" w:rsidRDefault="00BD26BB" w:rsidP="00495DC8">
            <w:pPr>
              <w:jc w:val="both"/>
            </w:pPr>
            <w:r>
              <w:rPr>
                <w:b/>
              </w:rPr>
              <w:t>Studijní literatura a studijní pomůcky</w:t>
            </w:r>
          </w:p>
        </w:tc>
        <w:tc>
          <w:tcPr>
            <w:tcW w:w="6201" w:type="dxa"/>
            <w:gridSpan w:val="6"/>
            <w:tcBorders>
              <w:top w:val="double" w:sz="4" w:space="0" w:color="000000"/>
              <w:left w:val="single" w:sz="4" w:space="0" w:color="000000"/>
              <w:bottom w:val="double" w:sz="4" w:space="0" w:color="000000"/>
              <w:right w:val="single" w:sz="4" w:space="0" w:color="000000"/>
            </w:tcBorders>
            <w:shd w:val="clear" w:color="auto" w:fill="auto"/>
          </w:tcPr>
          <w:p w14:paraId="349ED94A" w14:textId="77777777" w:rsidR="00BD26BB" w:rsidRDefault="00BD26BB" w:rsidP="00495DC8">
            <w:pPr>
              <w:jc w:val="both"/>
            </w:pPr>
          </w:p>
        </w:tc>
      </w:tr>
      <w:tr w:rsidR="00BD26BB" w14:paraId="608B053A" w14:textId="77777777" w:rsidTr="00495DC8">
        <w:trPr>
          <w:trHeight w:val="1497"/>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7DCCE2DC" w14:textId="77777777" w:rsidR="00BD26BB" w:rsidRPr="00500A0B" w:rsidRDefault="00BD26BB">
            <w:pPr>
              <w:ind w:left="322" w:hanging="284"/>
              <w:jc w:val="both"/>
              <w:rPr>
                <w:ins w:id="1894" w:author="Matyas Adam" w:date="2018-11-16T12:02:00Z"/>
                <w:b/>
                <w:rPrChange w:id="1895" w:author="Matyas Adam" w:date="2018-11-16T12:02:00Z">
                  <w:rPr>
                    <w:ins w:id="1896" w:author="Matyas Adam" w:date="2018-11-16T12:02:00Z"/>
                  </w:rPr>
                </w:rPrChange>
              </w:rPr>
              <w:pPrChange w:id="1897" w:author="Matyas Adam" w:date="2018-11-16T12:02:00Z">
                <w:pPr>
                  <w:jc w:val="both"/>
                </w:pPr>
              </w:pPrChange>
            </w:pPr>
            <w:ins w:id="1898" w:author="Matyas Adam" w:date="2018-11-16T12:02:00Z">
              <w:r w:rsidRPr="00500A0B">
                <w:rPr>
                  <w:b/>
                  <w:rPrChange w:id="1899" w:author="Matyas Adam" w:date="2018-11-16T12:02:00Z">
                    <w:rPr/>
                  </w:rPrChange>
                </w:rPr>
                <w:t>Povinná literatura:</w:t>
              </w:r>
            </w:ins>
          </w:p>
          <w:p w14:paraId="38280A08" w14:textId="77777777" w:rsidR="00BD26BB" w:rsidRPr="00F424D6" w:rsidRDefault="00BD26BB">
            <w:pPr>
              <w:ind w:left="322" w:hanging="284"/>
              <w:jc w:val="both"/>
              <w:pPrChange w:id="1900" w:author="Matyas Adam" w:date="2018-11-16T12:02:00Z">
                <w:pPr>
                  <w:jc w:val="both"/>
                </w:pPr>
              </w:pPrChange>
            </w:pPr>
            <w:r w:rsidRPr="00F424D6">
              <w:t>A</w:t>
            </w:r>
            <w:r>
              <w:t>NDĚL</w:t>
            </w:r>
            <w:r w:rsidRPr="00F424D6">
              <w:t xml:space="preserve"> P. </w:t>
            </w:r>
            <w:r w:rsidRPr="00F424D6">
              <w:rPr>
                <w:i/>
                <w:iCs/>
              </w:rPr>
              <w:t>Ekotoxikologie, bioindikace a biomonitoring</w:t>
            </w:r>
            <w:r w:rsidRPr="00F424D6">
              <w:t>. Liberec, 2011. ISBN 978-80-903787-9-7.</w:t>
            </w:r>
          </w:p>
          <w:p w14:paraId="7315B556" w14:textId="77777777" w:rsidR="00BD26BB" w:rsidRPr="00F424D6" w:rsidRDefault="00BD26BB">
            <w:pPr>
              <w:ind w:left="38"/>
              <w:jc w:val="both"/>
              <w:pPrChange w:id="1901" w:author="PS" w:date="2018-11-25T14:10:00Z">
                <w:pPr>
                  <w:jc w:val="both"/>
                </w:pPr>
              </w:pPrChange>
            </w:pPr>
            <w:r w:rsidRPr="00F424D6">
              <w:t>H</w:t>
            </w:r>
            <w:r>
              <w:t>ORÁK</w:t>
            </w:r>
            <w:r w:rsidRPr="00F424D6">
              <w:t xml:space="preserve"> J., </w:t>
            </w:r>
            <w:r>
              <w:t>LINHART</w:t>
            </w:r>
            <w:r w:rsidRPr="00F424D6">
              <w:t xml:space="preserve"> I., </w:t>
            </w:r>
            <w:r>
              <w:t>KLUSOŇ</w:t>
            </w:r>
            <w:r w:rsidRPr="00F424D6">
              <w:t xml:space="preserve"> P. </w:t>
            </w:r>
            <w:r w:rsidRPr="00F424D6">
              <w:rPr>
                <w:bCs/>
                <w:i/>
              </w:rPr>
              <w:t>Úvod do toxikologie a ekotoxikologie pro chemiky</w:t>
            </w:r>
            <w:r w:rsidRPr="00F424D6">
              <w:rPr>
                <w:bCs/>
              </w:rPr>
              <w:t xml:space="preserve">. </w:t>
            </w:r>
            <w:r w:rsidRPr="00F424D6">
              <w:t>VŠCHT Praha, 2007; ISBN 978-80-7080-548-0.</w:t>
            </w:r>
          </w:p>
          <w:p w14:paraId="22DA9BAE" w14:textId="77777777" w:rsidR="00BD26BB" w:rsidRPr="00F424D6" w:rsidRDefault="00BD26BB">
            <w:pPr>
              <w:ind w:left="322" w:hanging="284"/>
              <w:jc w:val="both"/>
              <w:pPrChange w:id="1902" w:author="Matyas Adam" w:date="2018-11-16T12:02:00Z">
                <w:pPr>
                  <w:jc w:val="both"/>
                </w:pPr>
              </w:pPrChange>
            </w:pPr>
            <w:r w:rsidRPr="00F424D6">
              <w:t>K</w:t>
            </w:r>
            <w:r>
              <w:t>OČÍ</w:t>
            </w:r>
            <w:r w:rsidRPr="00F424D6">
              <w:t xml:space="preserve"> V., </w:t>
            </w:r>
            <w:r>
              <w:t>MOCOVÁ</w:t>
            </w:r>
            <w:r w:rsidRPr="00F424D6">
              <w:t xml:space="preserve"> K. </w:t>
            </w:r>
            <w:r w:rsidRPr="00F424D6">
              <w:rPr>
                <w:i/>
                <w:iCs/>
              </w:rPr>
              <w:t>Ekotoxikologie pro chemiky</w:t>
            </w:r>
            <w:r w:rsidRPr="00F424D6">
              <w:t>. VŠCHT Praha, 2009. ISBN 978-80-7080-699-9.</w:t>
            </w:r>
          </w:p>
          <w:p w14:paraId="37932A5E" w14:textId="77777777" w:rsidR="00BD26BB" w:rsidRPr="00F424D6" w:rsidRDefault="00BD26BB">
            <w:pPr>
              <w:ind w:left="38"/>
              <w:jc w:val="both"/>
              <w:pPrChange w:id="1903" w:author="PS" w:date="2018-11-25T14:12:00Z">
                <w:pPr>
                  <w:jc w:val="both"/>
                </w:pPr>
              </w:pPrChange>
            </w:pPr>
            <w:r w:rsidRPr="00F424D6">
              <w:rPr>
                <w:lang w:val="en-US"/>
              </w:rPr>
              <w:t xml:space="preserve">Klaassen CD. </w:t>
            </w:r>
            <w:r w:rsidRPr="00F424D6">
              <w:rPr>
                <w:bCs/>
                <w:lang w:val="en-US"/>
              </w:rPr>
              <w:t>Casarett and Doull's Toxicology - The Basic Science of Poison</w:t>
            </w:r>
            <w:r w:rsidRPr="00F424D6">
              <w:rPr>
                <w:bCs/>
              </w:rPr>
              <w:t xml:space="preserve"> </w:t>
            </w:r>
            <w:r w:rsidRPr="00F424D6">
              <w:rPr>
                <w:lang w:val="en-US"/>
              </w:rPr>
              <w:t>(7th Edition).</w:t>
            </w:r>
            <w:r w:rsidRPr="00F424D6">
              <w:t xml:space="preserve"> McGraw-Hill Medical, USA, 2008; ISBN 978-0-07-147051-3.</w:t>
            </w:r>
          </w:p>
          <w:p w14:paraId="23CD2EEB" w14:textId="77777777" w:rsidR="00BD26BB" w:rsidRDefault="00BD26BB">
            <w:pPr>
              <w:ind w:left="38"/>
              <w:jc w:val="both"/>
              <w:rPr>
                <w:ins w:id="1904" w:author="Matyas Adam" w:date="2018-11-16T23:46:00Z"/>
              </w:rPr>
              <w:pPrChange w:id="1905" w:author="PS" w:date="2018-11-25T14:12:00Z">
                <w:pPr/>
              </w:pPrChange>
            </w:pPr>
            <w:r>
              <w:t>PROKEŠ</w:t>
            </w:r>
            <w:r w:rsidRPr="00F424D6">
              <w:t xml:space="preserve"> Jaroslav. </w:t>
            </w:r>
            <w:r w:rsidRPr="00F424D6">
              <w:rPr>
                <w:bCs/>
                <w:i/>
              </w:rPr>
              <w:t xml:space="preserve">Základy toxikologie – </w:t>
            </w:r>
            <w:r w:rsidRPr="00F424D6">
              <w:rPr>
                <w:i/>
              </w:rPr>
              <w:t>Obecná toxikologie a ekotoxikologie</w:t>
            </w:r>
            <w:r w:rsidRPr="00F424D6">
              <w:t>. Galén, Praha 2005; ISBN 80-7262-301-X.</w:t>
            </w:r>
            <w:ins w:id="1906" w:author="Matyas Adam" w:date="2018-11-16T23:46:00Z">
              <w:r w:rsidRPr="001B4DBE">
                <w:t xml:space="preserve"> </w:t>
              </w:r>
            </w:ins>
          </w:p>
          <w:p w14:paraId="118DADE3" w14:textId="77777777" w:rsidR="00BD26BB" w:rsidRPr="00F424D6" w:rsidDel="00160203" w:rsidRDefault="00BD26BB">
            <w:pPr>
              <w:ind w:left="322" w:hanging="284"/>
              <w:jc w:val="both"/>
              <w:rPr>
                <w:del w:id="1907" w:author="Matyas Adam" w:date="2018-11-16T12:02:00Z"/>
              </w:rPr>
              <w:pPrChange w:id="1908" w:author="Matyas Adam" w:date="2018-11-16T12:02:00Z">
                <w:pPr>
                  <w:jc w:val="both"/>
                </w:pPr>
              </w:pPrChange>
            </w:pPr>
            <w:ins w:id="1909" w:author="Matyas Adam" w:date="2018-11-16T23:46:00Z">
              <w:r w:rsidRPr="001B4DBE">
                <w:t>Materiály dostupné v e-learningovém kurzu předmětu v LMS Moodle na http://vyuka.flkr.utb.cz</w:t>
              </w:r>
            </w:ins>
          </w:p>
          <w:p w14:paraId="0354A001" w14:textId="77777777" w:rsidR="00BD26BB" w:rsidRDefault="00BD26BB">
            <w:pPr>
              <w:ind w:left="322" w:hanging="284"/>
              <w:jc w:val="both"/>
              <w:pPrChange w:id="1910" w:author="Matyas Adam" w:date="2018-11-16T12:02:00Z">
                <w:pPr/>
              </w:pPrChange>
            </w:pPr>
          </w:p>
        </w:tc>
      </w:tr>
      <w:tr w:rsidR="00BD26BB" w14:paraId="519E6811" w14:textId="77777777" w:rsidTr="00495DC8">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50546B1F" w14:textId="77777777" w:rsidR="00BD26BB" w:rsidRDefault="00BD26BB" w:rsidP="00495DC8">
            <w:pPr>
              <w:jc w:val="center"/>
              <w:rPr>
                <w:b/>
              </w:rPr>
            </w:pPr>
            <w:r>
              <w:rPr>
                <w:b/>
              </w:rPr>
              <w:t>Informace ke kombinované nebo distanční formě</w:t>
            </w:r>
          </w:p>
        </w:tc>
      </w:tr>
      <w:tr w:rsidR="00BD26BB" w14:paraId="2C4B7C01" w14:textId="77777777" w:rsidTr="00495DC8">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Pr>
          <w:p w14:paraId="450B2BEB" w14:textId="77777777" w:rsidR="00BD26BB" w:rsidRDefault="00BD26BB" w:rsidP="00495DC8">
            <w:pPr>
              <w:jc w:val="both"/>
            </w:pPr>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14:paraId="58A0A4BF" w14:textId="77777777" w:rsidR="00BD26BB" w:rsidRDefault="00BD26BB" w:rsidP="00495DC8">
            <w:pPr>
              <w:jc w:val="both"/>
            </w:pPr>
          </w:p>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14:paraId="25DD0D14" w14:textId="77777777" w:rsidR="00BD26BB" w:rsidRDefault="00BD26BB" w:rsidP="00495DC8">
            <w:pPr>
              <w:jc w:val="both"/>
              <w:rPr>
                <w:b/>
              </w:rPr>
            </w:pPr>
            <w:r>
              <w:rPr>
                <w:b/>
              </w:rPr>
              <w:t xml:space="preserve">hodin </w:t>
            </w:r>
          </w:p>
        </w:tc>
      </w:tr>
      <w:tr w:rsidR="00BD26BB" w14:paraId="5E092D53" w14:textId="77777777" w:rsidTr="00495DC8">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66E0EDA1" w14:textId="77777777" w:rsidR="00BD26BB" w:rsidRDefault="00BD26BB" w:rsidP="00495DC8">
            <w:pPr>
              <w:jc w:val="both"/>
              <w:rPr>
                <w:b/>
              </w:rPr>
            </w:pPr>
            <w:r>
              <w:rPr>
                <w:b/>
              </w:rPr>
              <w:t>Informace o způsobu kontaktu s vyučujícím</w:t>
            </w:r>
          </w:p>
        </w:tc>
      </w:tr>
      <w:tr w:rsidR="00BD26BB" w14:paraId="675745E3" w14:textId="77777777" w:rsidTr="00495DC8">
        <w:trPr>
          <w:trHeight w:val="425"/>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211CC250" w14:textId="77777777" w:rsidR="00BD26BB" w:rsidRDefault="00BD26BB" w:rsidP="00495DC8">
            <w:pPr>
              <w:jc w:val="both"/>
            </w:pPr>
          </w:p>
        </w:tc>
      </w:tr>
    </w:tbl>
    <w:p w14:paraId="1A20F29A" w14:textId="77777777" w:rsidR="00BD26BB" w:rsidRDefault="00BD26BB">
      <w:pPr>
        <w:spacing w:after="160" w:line="259" w:lineRule="auto"/>
      </w:pPr>
    </w:p>
    <w:p w14:paraId="7D07CF50" w14:textId="77777777" w:rsidR="00BD26BB" w:rsidDel="00160203" w:rsidRDefault="00BD26BB">
      <w:pPr>
        <w:spacing w:after="160" w:line="259" w:lineRule="auto"/>
        <w:rPr>
          <w:del w:id="1911" w:author="Matyas Adam" w:date="2018-11-16T12:02:00Z"/>
        </w:rPr>
      </w:pPr>
    </w:p>
    <w:p w14:paraId="2FA93A4E" w14:textId="77777777" w:rsidR="00BD26BB" w:rsidRDefault="00BD26BB">
      <w:pPr>
        <w:spacing w:after="160" w:line="259" w:lineRule="auto"/>
      </w:pPr>
      <w:del w:id="1912" w:author="Matyas Adam" w:date="2018-11-16T12:02:00Z">
        <w:r w:rsidDel="00160203">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39E7F37C" w14:textId="77777777" w:rsidTr="00495DC8">
        <w:tc>
          <w:tcPr>
            <w:tcW w:w="9855" w:type="dxa"/>
            <w:gridSpan w:val="8"/>
            <w:tcBorders>
              <w:bottom w:val="double" w:sz="4" w:space="0" w:color="auto"/>
            </w:tcBorders>
            <w:shd w:val="clear" w:color="auto" w:fill="BDD6EE"/>
          </w:tcPr>
          <w:p w14:paraId="0A2EA120" w14:textId="77777777" w:rsidR="00BD26BB" w:rsidRDefault="00BD26BB" w:rsidP="00495DC8">
            <w:pPr>
              <w:jc w:val="both"/>
              <w:rPr>
                <w:b/>
                <w:sz w:val="28"/>
              </w:rPr>
            </w:pPr>
            <w:r>
              <w:br w:type="page"/>
            </w:r>
            <w:r>
              <w:rPr>
                <w:b/>
                <w:sz w:val="28"/>
              </w:rPr>
              <w:t>B-III – Charakteristika studijního předmětu</w:t>
            </w:r>
          </w:p>
        </w:tc>
      </w:tr>
      <w:tr w:rsidR="00BD26BB" w:rsidRPr="006F73EA" w14:paraId="3ACF70CA" w14:textId="77777777" w:rsidTr="00495DC8">
        <w:tc>
          <w:tcPr>
            <w:tcW w:w="3086" w:type="dxa"/>
            <w:tcBorders>
              <w:top w:val="double" w:sz="4" w:space="0" w:color="auto"/>
            </w:tcBorders>
            <w:shd w:val="clear" w:color="auto" w:fill="F7CAAC"/>
          </w:tcPr>
          <w:p w14:paraId="1274B1FE" w14:textId="77777777" w:rsidR="00BD26BB" w:rsidRPr="006F73EA" w:rsidRDefault="00BD26BB" w:rsidP="00495DC8">
            <w:pPr>
              <w:jc w:val="both"/>
              <w:rPr>
                <w:b/>
              </w:rPr>
            </w:pPr>
            <w:r w:rsidRPr="006F73EA">
              <w:rPr>
                <w:b/>
              </w:rPr>
              <w:t>Název studijního předmětu</w:t>
            </w:r>
          </w:p>
        </w:tc>
        <w:tc>
          <w:tcPr>
            <w:tcW w:w="6769" w:type="dxa"/>
            <w:gridSpan w:val="7"/>
            <w:tcBorders>
              <w:top w:val="double" w:sz="4" w:space="0" w:color="auto"/>
            </w:tcBorders>
          </w:tcPr>
          <w:p w14:paraId="21DD1DDD" w14:textId="77777777" w:rsidR="00BD26BB" w:rsidRPr="00201B93" w:rsidRDefault="00BD26BB" w:rsidP="00495DC8">
            <w:pPr>
              <w:jc w:val="both"/>
              <w:rPr>
                <w:b/>
              </w:rPr>
            </w:pPr>
            <w:r w:rsidRPr="00201B93">
              <w:rPr>
                <w:b/>
              </w:rPr>
              <w:t>Exkurze</w:t>
            </w:r>
          </w:p>
        </w:tc>
      </w:tr>
      <w:tr w:rsidR="00BD26BB" w:rsidRPr="006F73EA" w14:paraId="6EF50606" w14:textId="77777777" w:rsidTr="00495DC8">
        <w:trPr>
          <w:trHeight w:val="249"/>
        </w:trPr>
        <w:tc>
          <w:tcPr>
            <w:tcW w:w="3086" w:type="dxa"/>
            <w:shd w:val="clear" w:color="auto" w:fill="F7CAAC"/>
          </w:tcPr>
          <w:p w14:paraId="4326D67D" w14:textId="77777777" w:rsidR="00BD26BB" w:rsidRPr="006F73EA" w:rsidRDefault="00BD26BB" w:rsidP="00495DC8">
            <w:pPr>
              <w:jc w:val="both"/>
              <w:rPr>
                <w:b/>
              </w:rPr>
            </w:pPr>
            <w:r w:rsidRPr="006F73EA">
              <w:rPr>
                <w:b/>
              </w:rPr>
              <w:t>Typ předmětu</w:t>
            </w:r>
          </w:p>
        </w:tc>
        <w:tc>
          <w:tcPr>
            <w:tcW w:w="3406" w:type="dxa"/>
            <w:gridSpan w:val="4"/>
          </w:tcPr>
          <w:p w14:paraId="43FF62D6" w14:textId="77777777" w:rsidR="00BD26BB" w:rsidRPr="006F73EA" w:rsidRDefault="00BD26BB" w:rsidP="00495DC8">
            <w:pPr>
              <w:jc w:val="both"/>
            </w:pPr>
            <w:ins w:id="1913" w:author="Matyas Adam" w:date="2018-11-16T12:03:00Z">
              <w:r>
                <w:t>P</w:t>
              </w:r>
            </w:ins>
            <w:del w:id="1914" w:author="Matyas Adam" w:date="2018-11-16T12:03:00Z">
              <w:r w:rsidRPr="006F73EA" w:rsidDel="00160203">
                <w:delText>p</w:delText>
              </w:r>
            </w:del>
            <w:r w:rsidRPr="006F73EA">
              <w:t xml:space="preserve">ovinný </w:t>
            </w:r>
          </w:p>
        </w:tc>
        <w:tc>
          <w:tcPr>
            <w:tcW w:w="2695" w:type="dxa"/>
            <w:gridSpan w:val="2"/>
            <w:shd w:val="clear" w:color="auto" w:fill="F7CAAC"/>
          </w:tcPr>
          <w:p w14:paraId="377F7506" w14:textId="77777777" w:rsidR="00BD26BB" w:rsidRPr="006F73EA" w:rsidRDefault="00BD26BB" w:rsidP="00495DC8">
            <w:pPr>
              <w:jc w:val="both"/>
            </w:pPr>
            <w:r w:rsidRPr="006F73EA">
              <w:rPr>
                <w:b/>
              </w:rPr>
              <w:t>doporučený ročník / semestr</w:t>
            </w:r>
          </w:p>
        </w:tc>
        <w:tc>
          <w:tcPr>
            <w:tcW w:w="668" w:type="dxa"/>
          </w:tcPr>
          <w:p w14:paraId="2FB93362" w14:textId="77777777" w:rsidR="00BD26BB" w:rsidRPr="006F73EA" w:rsidRDefault="00BD26BB" w:rsidP="00495DC8">
            <w:pPr>
              <w:jc w:val="both"/>
            </w:pPr>
            <w:r>
              <w:t>2/LS</w:t>
            </w:r>
          </w:p>
        </w:tc>
      </w:tr>
      <w:tr w:rsidR="00BD26BB" w:rsidRPr="006F73EA" w14:paraId="731964AC" w14:textId="77777777" w:rsidTr="00495DC8">
        <w:tc>
          <w:tcPr>
            <w:tcW w:w="3086" w:type="dxa"/>
            <w:shd w:val="clear" w:color="auto" w:fill="F7CAAC"/>
          </w:tcPr>
          <w:p w14:paraId="48F502B3" w14:textId="77777777" w:rsidR="00BD26BB" w:rsidRPr="006F73EA" w:rsidRDefault="00BD26BB" w:rsidP="00495DC8">
            <w:pPr>
              <w:jc w:val="both"/>
              <w:rPr>
                <w:b/>
              </w:rPr>
            </w:pPr>
            <w:r w:rsidRPr="006F73EA">
              <w:rPr>
                <w:b/>
              </w:rPr>
              <w:t>Rozsah studijního předmětu</w:t>
            </w:r>
          </w:p>
        </w:tc>
        <w:tc>
          <w:tcPr>
            <w:tcW w:w="1701" w:type="dxa"/>
            <w:gridSpan w:val="2"/>
          </w:tcPr>
          <w:p w14:paraId="7A7563DE" w14:textId="77777777" w:rsidR="00BD26BB" w:rsidRPr="006F73EA" w:rsidRDefault="00BD26BB" w:rsidP="00495DC8">
            <w:pPr>
              <w:jc w:val="both"/>
            </w:pPr>
            <w:r>
              <w:t>20 hodin</w:t>
            </w:r>
          </w:p>
        </w:tc>
        <w:tc>
          <w:tcPr>
            <w:tcW w:w="889" w:type="dxa"/>
            <w:shd w:val="clear" w:color="auto" w:fill="F7CAAC"/>
          </w:tcPr>
          <w:p w14:paraId="0485297F" w14:textId="77777777" w:rsidR="00BD26BB" w:rsidRPr="006F73EA" w:rsidRDefault="00BD26BB" w:rsidP="00495DC8">
            <w:pPr>
              <w:jc w:val="both"/>
              <w:rPr>
                <w:b/>
              </w:rPr>
            </w:pPr>
            <w:r w:rsidRPr="006F73EA">
              <w:rPr>
                <w:b/>
              </w:rPr>
              <w:t xml:space="preserve">hod. </w:t>
            </w:r>
          </w:p>
        </w:tc>
        <w:tc>
          <w:tcPr>
            <w:tcW w:w="816" w:type="dxa"/>
          </w:tcPr>
          <w:p w14:paraId="0395ABB5" w14:textId="72266A9F" w:rsidR="00BD26BB" w:rsidRPr="006F73EA" w:rsidRDefault="004C48FF" w:rsidP="00495DC8">
            <w:pPr>
              <w:jc w:val="both"/>
            </w:pPr>
            <w:ins w:id="1915" w:author="PS" w:date="2018-11-25T14:13:00Z">
              <w:r>
                <w:t>20</w:t>
              </w:r>
            </w:ins>
            <w:del w:id="1916" w:author="Matyas Adam" w:date="2018-11-16T12:03:00Z">
              <w:r w:rsidR="00BD26BB" w:rsidDel="00160203">
                <w:delText>20</w:delText>
              </w:r>
            </w:del>
          </w:p>
        </w:tc>
        <w:tc>
          <w:tcPr>
            <w:tcW w:w="2156" w:type="dxa"/>
            <w:shd w:val="clear" w:color="auto" w:fill="F7CAAC"/>
          </w:tcPr>
          <w:p w14:paraId="1FE8E592" w14:textId="77777777" w:rsidR="00BD26BB" w:rsidRPr="006F73EA" w:rsidRDefault="00BD26BB" w:rsidP="00495DC8">
            <w:pPr>
              <w:jc w:val="both"/>
              <w:rPr>
                <w:b/>
              </w:rPr>
            </w:pPr>
            <w:r w:rsidRPr="006F73EA">
              <w:rPr>
                <w:b/>
              </w:rPr>
              <w:t>kreditů</w:t>
            </w:r>
          </w:p>
        </w:tc>
        <w:tc>
          <w:tcPr>
            <w:tcW w:w="1207" w:type="dxa"/>
            <w:gridSpan w:val="2"/>
          </w:tcPr>
          <w:p w14:paraId="44BBC8F6" w14:textId="77777777" w:rsidR="00BD26BB" w:rsidRPr="006F73EA" w:rsidRDefault="00BD26BB" w:rsidP="00495DC8">
            <w:pPr>
              <w:jc w:val="both"/>
            </w:pPr>
            <w:r>
              <w:t>2</w:t>
            </w:r>
          </w:p>
        </w:tc>
      </w:tr>
      <w:tr w:rsidR="00BD26BB" w:rsidRPr="006F73EA" w14:paraId="4D823E4F" w14:textId="77777777" w:rsidTr="00495DC8">
        <w:tc>
          <w:tcPr>
            <w:tcW w:w="3086" w:type="dxa"/>
            <w:shd w:val="clear" w:color="auto" w:fill="F7CAAC"/>
          </w:tcPr>
          <w:p w14:paraId="30381C7C" w14:textId="77777777" w:rsidR="00BD26BB" w:rsidRPr="006F73EA" w:rsidRDefault="00BD26BB" w:rsidP="00495DC8">
            <w:pPr>
              <w:jc w:val="both"/>
              <w:rPr>
                <w:b/>
              </w:rPr>
            </w:pPr>
            <w:r w:rsidRPr="006F73EA">
              <w:rPr>
                <w:b/>
              </w:rPr>
              <w:t>Prerekvizity, korekvizity, ekvivalence</w:t>
            </w:r>
          </w:p>
        </w:tc>
        <w:tc>
          <w:tcPr>
            <w:tcW w:w="6769" w:type="dxa"/>
            <w:gridSpan w:val="7"/>
          </w:tcPr>
          <w:p w14:paraId="73A9A094" w14:textId="77777777" w:rsidR="00BD26BB" w:rsidRPr="006F73EA" w:rsidRDefault="00BD26BB" w:rsidP="00495DC8">
            <w:pPr>
              <w:jc w:val="both"/>
            </w:pPr>
          </w:p>
        </w:tc>
      </w:tr>
      <w:tr w:rsidR="00BD26BB" w:rsidRPr="006F73EA" w14:paraId="389552E4" w14:textId="77777777" w:rsidTr="00495DC8">
        <w:tc>
          <w:tcPr>
            <w:tcW w:w="3086" w:type="dxa"/>
            <w:shd w:val="clear" w:color="auto" w:fill="F7CAAC"/>
          </w:tcPr>
          <w:p w14:paraId="189D2FF3" w14:textId="77777777" w:rsidR="00BD26BB" w:rsidRPr="006F73EA" w:rsidRDefault="00BD26BB" w:rsidP="00495DC8">
            <w:pPr>
              <w:jc w:val="both"/>
              <w:rPr>
                <w:b/>
              </w:rPr>
            </w:pPr>
            <w:r w:rsidRPr="006F73EA">
              <w:rPr>
                <w:b/>
              </w:rPr>
              <w:t>Způsob ověření studijních výsledků</w:t>
            </w:r>
          </w:p>
        </w:tc>
        <w:tc>
          <w:tcPr>
            <w:tcW w:w="3406" w:type="dxa"/>
            <w:gridSpan w:val="4"/>
          </w:tcPr>
          <w:p w14:paraId="6145292F" w14:textId="77777777" w:rsidR="00BD26BB" w:rsidRPr="006F73EA" w:rsidRDefault="00BD26BB" w:rsidP="00495DC8">
            <w:pPr>
              <w:jc w:val="both"/>
            </w:pPr>
            <w:r>
              <w:t>Z</w:t>
            </w:r>
            <w:r w:rsidRPr="006F73EA">
              <w:t>ápočet</w:t>
            </w:r>
            <w:del w:id="1917" w:author="Matyas Adam" w:date="2018-11-16T12:03:00Z">
              <w:r w:rsidDel="00160203">
                <w:delText>.</w:delText>
              </w:r>
            </w:del>
          </w:p>
        </w:tc>
        <w:tc>
          <w:tcPr>
            <w:tcW w:w="2156" w:type="dxa"/>
            <w:shd w:val="clear" w:color="auto" w:fill="F7CAAC"/>
          </w:tcPr>
          <w:p w14:paraId="3549DAD9" w14:textId="77777777" w:rsidR="00BD26BB" w:rsidRPr="006F73EA" w:rsidRDefault="00BD26BB" w:rsidP="00495DC8">
            <w:pPr>
              <w:jc w:val="both"/>
              <w:rPr>
                <w:b/>
              </w:rPr>
            </w:pPr>
            <w:r w:rsidRPr="006F73EA">
              <w:rPr>
                <w:b/>
              </w:rPr>
              <w:t>Forma výuky</w:t>
            </w:r>
          </w:p>
        </w:tc>
        <w:tc>
          <w:tcPr>
            <w:tcW w:w="1207" w:type="dxa"/>
            <w:gridSpan w:val="2"/>
          </w:tcPr>
          <w:p w14:paraId="6D5D8A73" w14:textId="77777777" w:rsidR="00BD26BB" w:rsidRPr="006F73EA" w:rsidRDefault="00BD26BB" w:rsidP="00495DC8">
            <w:pPr>
              <w:jc w:val="both"/>
            </w:pPr>
            <w:r>
              <w:t>exkurze</w:t>
            </w:r>
          </w:p>
        </w:tc>
      </w:tr>
      <w:tr w:rsidR="00BD26BB" w:rsidRPr="006F73EA" w14:paraId="628D3562" w14:textId="77777777" w:rsidTr="00495DC8">
        <w:tc>
          <w:tcPr>
            <w:tcW w:w="3086" w:type="dxa"/>
            <w:shd w:val="clear" w:color="auto" w:fill="F7CAAC"/>
          </w:tcPr>
          <w:p w14:paraId="5399CB12" w14:textId="77777777" w:rsidR="00BD26BB" w:rsidRPr="006F73EA" w:rsidRDefault="00BD26BB" w:rsidP="00495DC8">
            <w:pPr>
              <w:jc w:val="both"/>
              <w:rPr>
                <w:b/>
              </w:rPr>
            </w:pPr>
            <w:r w:rsidRPr="006F73EA">
              <w:rPr>
                <w:b/>
              </w:rPr>
              <w:t>Forma způsobu ověření studijních výsledků a další požadavky na studenta</w:t>
            </w:r>
          </w:p>
        </w:tc>
        <w:tc>
          <w:tcPr>
            <w:tcW w:w="6769" w:type="dxa"/>
            <w:gridSpan w:val="7"/>
            <w:tcBorders>
              <w:bottom w:val="nil"/>
            </w:tcBorders>
          </w:tcPr>
          <w:p w14:paraId="4E104E00" w14:textId="77777777" w:rsidR="00BD26BB" w:rsidRPr="006F73EA" w:rsidRDefault="00BD26BB" w:rsidP="00495DC8">
            <w:r>
              <w:t>Studenti vypracovávají stručnou zprávu z exkurze.</w:t>
            </w:r>
          </w:p>
        </w:tc>
      </w:tr>
      <w:tr w:rsidR="00BD26BB" w:rsidRPr="006F73EA" w14:paraId="37C47398" w14:textId="77777777" w:rsidTr="00495DC8">
        <w:trPr>
          <w:trHeight w:val="554"/>
        </w:trPr>
        <w:tc>
          <w:tcPr>
            <w:tcW w:w="9855" w:type="dxa"/>
            <w:gridSpan w:val="8"/>
            <w:tcBorders>
              <w:top w:val="nil"/>
            </w:tcBorders>
          </w:tcPr>
          <w:p w14:paraId="5E45D335" w14:textId="77777777" w:rsidR="00BD26BB" w:rsidRPr="006F73EA" w:rsidRDefault="00BD26BB" w:rsidP="00495DC8">
            <w:pPr>
              <w:jc w:val="both"/>
            </w:pPr>
          </w:p>
        </w:tc>
      </w:tr>
      <w:tr w:rsidR="00BD26BB" w:rsidRPr="006F73EA" w14:paraId="51E47A20" w14:textId="77777777" w:rsidTr="00495DC8">
        <w:trPr>
          <w:trHeight w:val="197"/>
        </w:trPr>
        <w:tc>
          <w:tcPr>
            <w:tcW w:w="3086" w:type="dxa"/>
            <w:tcBorders>
              <w:top w:val="nil"/>
            </w:tcBorders>
            <w:shd w:val="clear" w:color="auto" w:fill="F7CAAC"/>
          </w:tcPr>
          <w:p w14:paraId="069351CF" w14:textId="77777777" w:rsidR="00BD26BB" w:rsidRPr="006F73EA" w:rsidRDefault="00BD26BB" w:rsidP="00495DC8">
            <w:pPr>
              <w:jc w:val="both"/>
              <w:rPr>
                <w:b/>
              </w:rPr>
            </w:pPr>
            <w:r w:rsidRPr="006F73EA">
              <w:rPr>
                <w:b/>
              </w:rPr>
              <w:t>Garant předmětu</w:t>
            </w:r>
          </w:p>
        </w:tc>
        <w:tc>
          <w:tcPr>
            <w:tcW w:w="6769" w:type="dxa"/>
            <w:gridSpan w:val="7"/>
            <w:tcBorders>
              <w:top w:val="nil"/>
            </w:tcBorders>
          </w:tcPr>
          <w:p w14:paraId="5CB61F88" w14:textId="77777777" w:rsidR="00BD26BB" w:rsidRPr="006F73EA" w:rsidRDefault="00BD26BB" w:rsidP="00495DC8">
            <w:pPr>
              <w:jc w:val="both"/>
            </w:pPr>
            <w:ins w:id="1918" w:author="Jiří Lehejček [2]" w:date="2018-11-14T22:18:00Z">
              <w:r w:rsidRPr="005B6157">
                <w:rPr>
                  <w:bCs/>
                  <w:rPrChange w:id="1919" w:author="Jiří Lehejček [2]" w:date="2018-11-14T22:34:00Z">
                    <w:rPr>
                      <w:b/>
                      <w:bCs/>
                    </w:rPr>
                  </w:rPrChange>
                </w:rPr>
                <w:t xml:space="preserve">Mgr. Ing. Jiří Lehejček, Ph.D. </w:t>
              </w:r>
              <w:del w:id="1920" w:author="Matyas Adam" w:date="2018-11-17T00:24:00Z">
                <w:r w:rsidRPr="005B6157" w:rsidDel="00B90E02">
                  <w:rPr>
                    <w:bCs/>
                    <w:rPrChange w:id="1921" w:author="Jiří Lehejček [2]" w:date="2018-11-14T22:34:00Z">
                      <w:rPr>
                        <w:b/>
                        <w:bCs/>
                      </w:rPr>
                    </w:rPrChange>
                  </w:rPr>
                  <w:delText>(100 %)</w:delText>
                </w:r>
              </w:del>
            </w:ins>
            <w:del w:id="1922" w:author="Jiří Lehejček [2]" w:date="2018-11-14T22:18:00Z">
              <w:r w:rsidDel="00BC6939">
                <w:delText>doc. Ing. Pavel Valášek, CSc.</w:delText>
              </w:r>
            </w:del>
          </w:p>
        </w:tc>
      </w:tr>
      <w:tr w:rsidR="00BD26BB" w:rsidRPr="006F73EA" w14:paraId="3ECCAFAE" w14:textId="77777777" w:rsidTr="00495DC8">
        <w:trPr>
          <w:trHeight w:val="243"/>
        </w:trPr>
        <w:tc>
          <w:tcPr>
            <w:tcW w:w="3086" w:type="dxa"/>
            <w:tcBorders>
              <w:top w:val="nil"/>
            </w:tcBorders>
            <w:shd w:val="clear" w:color="auto" w:fill="F7CAAC"/>
          </w:tcPr>
          <w:p w14:paraId="452DEFAC" w14:textId="77777777" w:rsidR="00BD26BB" w:rsidRPr="006F73EA" w:rsidRDefault="00BD26BB" w:rsidP="00495DC8">
            <w:pPr>
              <w:jc w:val="both"/>
              <w:rPr>
                <w:b/>
              </w:rPr>
            </w:pPr>
            <w:r w:rsidRPr="006F73EA">
              <w:rPr>
                <w:b/>
              </w:rPr>
              <w:t>Zapojení garanta do výuky předmětu</w:t>
            </w:r>
          </w:p>
        </w:tc>
        <w:tc>
          <w:tcPr>
            <w:tcW w:w="6769" w:type="dxa"/>
            <w:gridSpan w:val="7"/>
            <w:tcBorders>
              <w:top w:val="nil"/>
            </w:tcBorders>
          </w:tcPr>
          <w:p w14:paraId="0E506F5B" w14:textId="77777777" w:rsidR="00BD26BB" w:rsidRPr="006F73EA" w:rsidRDefault="00BD26BB" w:rsidP="00495DC8">
            <w:pPr>
              <w:jc w:val="both"/>
            </w:pPr>
            <w:r w:rsidRPr="006F73EA">
              <w:t>Garant se</w:t>
            </w:r>
            <w:r>
              <w:t xml:space="preserve"> podílí na organizaci exkurzí. </w:t>
            </w:r>
          </w:p>
        </w:tc>
      </w:tr>
      <w:tr w:rsidR="00BD26BB" w:rsidRPr="006F73EA" w14:paraId="2AFC43E8" w14:textId="77777777" w:rsidTr="00495DC8">
        <w:tc>
          <w:tcPr>
            <w:tcW w:w="3086" w:type="dxa"/>
            <w:shd w:val="clear" w:color="auto" w:fill="F7CAAC"/>
          </w:tcPr>
          <w:p w14:paraId="4D7C73D6" w14:textId="77777777" w:rsidR="00BD26BB" w:rsidRPr="006F73EA" w:rsidRDefault="00BD26BB" w:rsidP="00495DC8">
            <w:pPr>
              <w:jc w:val="both"/>
              <w:rPr>
                <w:b/>
              </w:rPr>
            </w:pPr>
            <w:r w:rsidRPr="006F73EA">
              <w:rPr>
                <w:b/>
              </w:rPr>
              <w:t>Vyučující</w:t>
            </w:r>
          </w:p>
        </w:tc>
        <w:tc>
          <w:tcPr>
            <w:tcW w:w="6769" w:type="dxa"/>
            <w:gridSpan w:val="7"/>
            <w:tcBorders>
              <w:bottom w:val="nil"/>
            </w:tcBorders>
          </w:tcPr>
          <w:p w14:paraId="3A74B97A" w14:textId="77777777" w:rsidR="00BD26BB" w:rsidRPr="005B6157" w:rsidRDefault="00BD26BB" w:rsidP="00495DC8">
            <w:pPr>
              <w:jc w:val="both"/>
            </w:pPr>
            <w:ins w:id="1923" w:author="Jiří Lehejček [2]" w:date="2018-11-14T22:18:00Z">
              <w:r w:rsidRPr="005B6157">
                <w:rPr>
                  <w:bCs/>
                  <w:rPrChange w:id="1924" w:author="Jiří Lehejček [2]" w:date="2018-11-14T22:34:00Z">
                    <w:rPr>
                      <w:b/>
                      <w:bCs/>
                    </w:rPr>
                  </w:rPrChange>
                </w:rPr>
                <w:t>Mgr. Ing. Jiří Lehejček, Ph.D. (100 %)</w:t>
              </w:r>
            </w:ins>
            <w:ins w:id="1925" w:author="Jiří Lehejček [2]" w:date="2018-11-14T22:34:00Z">
              <w:r>
                <w:rPr>
                  <w:bCs/>
                </w:rPr>
                <w:t xml:space="preserve"> </w:t>
              </w:r>
            </w:ins>
          </w:p>
        </w:tc>
      </w:tr>
      <w:tr w:rsidR="00BD26BB" w:rsidRPr="006F73EA" w14:paraId="0234F32B" w14:textId="77777777" w:rsidTr="00495DC8">
        <w:trPr>
          <w:trHeight w:val="554"/>
        </w:trPr>
        <w:tc>
          <w:tcPr>
            <w:tcW w:w="9855" w:type="dxa"/>
            <w:gridSpan w:val="8"/>
            <w:tcBorders>
              <w:top w:val="nil"/>
            </w:tcBorders>
          </w:tcPr>
          <w:p w14:paraId="2AC5D2CE" w14:textId="77777777" w:rsidR="00BD26BB" w:rsidRPr="006F73EA" w:rsidRDefault="00BD26BB" w:rsidP="00495DC8">
            <w:pPr>
              <w:jc w:val="both"/>
            </w:pPr>
          </w:p>
        </w:tc>
      </w:tr>
      <w:tr w:rsidR="00BD26BB" w:rsidRPr="006F73EA" w14:paraId="712FAE02" w14:textId="77777777" w:rsidTr="00495DC8">
        <w:tc>
          <w:tcPr>
            <w:tcW w:w="3086" w:type="dxa"/>
            <w:shd w:val="clear" w:color="auto" w:fill="F7CAAC"/>
          </w:tcPr>
          <w:p w14:paraId="4461734A" w14:textId="77777777" w:rsidR="00BD26BB" w:rsidRPr="006F73EA" w:rsidRDefault="00BD26BB" w:rsidP="00495DC8">
            <w:pPr>
              <w:jc w:val="both"/>
              <w:rPr>
                <w:b/>
              </w:rPr>
            </w:pPr>
            <w:r w:rsidRPr="006F73EA">
              <w:rPr>
                <w:b/>
              </w:rPr>
              <w:t>Stručná anotace předmětu</w:t>
            </w:r>
          </w:p>
        </w:tc>
        <w:tc>
          <w:tcPr>
            <w:tcW w:w="6769" w:type="dxa"/>
            <w:gridSpan w:val="7"/>
            <w:tcBorders>
              <w:bottom w:val="nil"/>
            </w:tcBorders>
          </w:tcPr>
          <w:p w14:paraId="6990C057" w14:textId="77777777" w:rsidR="00BD26BB" w:rsidRPr="006F73EA" w:rsidRDefault="00BD26BB" w:rsidP="00495DC8">
            <w:pPr>
              <w:jc w:val="both"/>
            </w:pPr>
          </w:p>
        </w:tc>
      </w:tr>
      <w:tr w:rsidR="00BD26BB" w:rsidRPr="006F73EA" w14:paraId="018F4B88" w14:textId="77777777" w:rsidTr="00495DC8">
        <w:trPr>
          <w:trHeight w:val="1691"/>
        </w:trPr>
        <w:tc>
          <w:tcPr>
            <w:tcW w:w="9855" w:type="dxa"/>
            <w:gridSpan w:val="8"/>
            <w:tcBorders>
              <w:top w:val="nil"/>
              <w:bottom w:val="single" w:sz="12" w:space="0" w:color="auto"/>
            </w:tcBorders>
          </w:tcPr>
          <w:p w14:paraId="4D336BDA" w14:textId="77777777" w:rsidR="00BD26BB" w:rsidRPr="00160203" w:rsidDel="00160203" w:rsidRDefault="00BD26BB">
            <w:pPr>
              <w:pStyle w:val="Cislovani"/>
              <w:numPr>
                <w:ilvl w:val="0"/>
                <w:numId w:val="0"/>
              </w:numPr>
              <w:jc w:val="both"/>
              <w:rPr>
                <w:del w:id="1926" w:author="Matyas Adam" w:date="2018-11-16T12:03:00Z"/>
                <w:bCs/>
                <w:rPrChange w:id="1927" w:author="Matyas Adam" w:date="2018-11-16T12:03:00Z">
                  <w:rPr>
                    <w:del w:id="1928" w:author="Matyas Adam" w:date="2018-11-16T12:03:00Z"/>
                    <w:color w:val="000000"/>
                    <w:spacing w:val="-4"/>
                  </w:rPr>
                </w:rPrChange>
              </w:rPr>
              <w:pPrChange w:id="1929" w:author="Matyas Adam" w:date="2018-11-16T12:04:00Z">
                <w:pPr>
                  <w:autoSpaceDE w:val="0"/>
                  <w:autoSpaceDN w:val="0"/>
                  <w:adjustRightInd w:val="0"/>
                  <w:jc w:val="both"/>
                </w:pPr>
              </w:pPrChange>
            </w:pPr>
            <w:r w:rsidRPr="00160203">
              <w:rPr>
                <w:bCs/>
                <w:rPrChange w:id="1930" w:author="Matyas Adam" w:date="2018-11-16T12:03:00Z">
                  <w:rPr>
                    <w:color w:val="000000"/>
                    <w:spacing w:val="-4"/>
                  </w:rPr>
                </w:rPrChange>
              </w:rPr>
              <w:t>Cílem předmětu je umožnit absolvovat studentům minimálně dvě až tři exkurze ve vybraných podnicích.  Tyto exkurze budou organizovány hromadně</w:t>
            </w:r>
            <w:del w:id="1931" w:author="Matyas Adam" w:date="2018-11-16T23:46:00Z">
              <w:r w:rsidRPr="00160203" w:rsidDel="002D4189">
                <w:rPr>
                  <w:bCs/>
                  <w:rPrChange w:id="1932" w:author="Matyas Adam" w:date="2018-11-16T12:03:00Z">
                    <w:rPr>
                      <w:color w:val="000000"/>
                      <w:spacing w:val="-4"/>
                    </w:rPr>
                  </w:rPrChange>
                </w:rPr>
                <w:delText xml:space="preserve"> </w:delText>
              </w:r>
            </w:del>
            <w:r w:rsidRPr="00160203">
              <w:rPr>
                <w:bCs/>
                <w:rPrChange w:id="1933" w:author="Matyas Adam" w:date="2018-11-16T12:03:00Z">
                  <w:rPr>
                    <w:color w:val="000000"/>
                    <w:spacing w:val="-4"/>
                  </w:rPr>
                </w:rPrChange>
              </w:rPr>
              <w:t xml:space="preserve"> s akcentem na environmentální problematiku. Exkurze budou probíhat převážně ve firmách, které dlouhodobě spolupracují s fakultou popř. </w:t>
            </w:r>
            <w:del w:id="1934" w:author="Matyas Adam" w:date="2018-11-16T23:47:00Z">
              <w:r w:rsidRPr="00160203" w:rsidDel="002D4189">
                <w:rPr>
                  <w:bCs/>
                  <w:rPrChange w:id="1935" w:author="Matyas Adam" w:date="2018-11-16T12:03:00Z">
                    <w:rPr>
                      <w:color w:val="000000"/>
                      <w:spacing w:val="-4"/>
                    </w:rPr>
                  </w:rPrChange>
                </w:rPr>
                <w:delText xml:space="preserve"> </w:delText>
              </w:r>
            </w:del>
            <w:r w:rsidRPr="00160203">
              <w:rPr>
                <w:bCs/>
                <w:rPrChange w:id="1936" w:author="Matyas Adam" w:date="2018-11-16T12:03:00Z">
                  <w:rPr>
                    <w:color w:val="000000"/>
                    <w:spacing w:val="-4"/>
                  </w:rPr>
                </w:rPrChange>
              </w:rPr>
              <w:t>s univerzitou.</w:t>
            </w:r>
            <w:del w:id="1937" w:author="Matyas Adam" w:date="2018-11-16T23:47:00Z">
              <w:r w:rsidRPr="00160203" w:rsidDel="002D4189">
                <w:rPr>
                  <w:bCs/>
                  <w:rPrChange w:id="1938" w:author="Matyas Adam" w:date="2018-11-16T12:03:00Z">
                    <w:rPr>
                      <w:color w:val="000000"/>
                      <w:spacing w:val="-4"/>
                    </w:rPr>
                  </w:rPrChange>
                </w:rPr>
                <w:delText xml:space="preserve"> </w:delText>
              </w:r>
            </w:del>
            <w:r w:rsidRPr="00160203">
              <w:rPr>
                <w:bCs/>
                <w:rPrChange w:id="1939" w:author="Matyas Adam" w:date="2018-11-16T12:03:00Z">
                  <w:rPr>
                    <w:color w:val="000000"/>
                    <w:spacing w:val="-4"/>
                  </w:rPr>
                </w:rPrChange>
              </w:rPr>
              <w:t xml:space="preserve"> V rámci exkurzí budou dodržovány zásady bezpečnosti</w:t>
            </w:r>
            <w:del w:id="1940" w:author="Matyas Adam" w:date="2018-11-16T23:47:00Z">
              <w:r w:rsidRPr="00160203" w:rsidDel="002D4189">
                <w:rPr>
                  <w:bCs/>
                  <w:rPrChange w:id="1941" w:author="Matyas Adam" w:date="2018-11-16T12:03:00Z">
                    <w:rPr>
                      <w:color w:val="000000"/>
                      <w:spacing w:val="-4"/>
                    </w:rPr>
                  </w:rPrChange>
                </w:rPr>
                <w:delText xml:space="preserve"> </w:delText>
              </w:r>
            </w:del>
            <w:r w:rsidRPr="00160203">
              <w:rPr>
                <w:bCs/>
                <w:rPrChange w:id="1942" w:author="Matyas Adam" w:date="2018-11-16T12:03:00Z">
                  <w:rPr>
                    <w:color w:val="000000"/>
                    <w:spacing w:val="-4"/>
                  </w:rPr>
                </w:rPrChange>
              </w:rPr>
              <w:t xml:space="preserve"> na jednotlivých pracovištích. </w:t>
            </w:r>
          </w:p>
          <w:p w14:paraId="48BD5E0A" w14:textId="77777777" w:rsidR="00BD26BB" w:rsidDel="00160203" w:rsidRDefault="00BD26BB" w:rsidP="00495DC8">
            <w:pPr>
              <w:autoSpaceDE w:val="0"/>
              <w:autoSpaceDN w:val="0"/>
              <w:adjustRightInd w:val="0"/>
              <w:jc w:val="both"/>
              <w:rPr>
                <w:del w:id="1943" w:author="Matyas Adam" w:date="2018-11-16T12:03:00Z"/>
              </w:rPr>
            </w:pPr>
          </w:p>
          <w:p w14:paraId="23CD894A" w14:textId="77777777" w:rsidR="00BD26BB" w:rsidDel="00160203" w:rsidRDefault="00BD26BB" w:rsidP="00495DC8">
            <w:pPr>
              <w:jc w:val="both"/>
              <w:rPr>
                <w:del w:id="1944" w:author="Matyas Adam" w:date="2018-11-16T12:03:00Z"/>
              </w:rPr>
            </w:pPr>
          </w:p>
          <w:p w14:paraId="1F18A5B1" w14:textId="77777777" w:rsidR="00BD26BB" w:rsidDel="00160203" w:rsidRDefault="00BD26BB">
            <w:pPr>
              <w:pStyle w:val="Cislovani"/>
              <w:numPr>
                <w:ilvl w:val="0"/>
                <w:numId w:val="0"/>
              </w:numPr>
              <w:jc w:val="both"/>
              <w:rPr>
                <w:del w:id="1945" w:author="Matyas Adam" w:date="2018-11-16T12:03:00Z"/>
              </w:rPr>
              <w:pPrChange w:id="1946" w:author="Matyas Adam" w:date="2018-11-16T12:04:00Z">
                <w:pPr>
                  <w:jc w:val="both"/>
                </w:pPr>
              </w:pPrChange>
            </w:pPr>
          </w:p>
          <w:p w14:paraId="0F99278F" w14:textId="77777777" w:rsidR="00BD26BB" w:rsidRPr="006F73EA" w:rsidRDefault="00BD26BB">
            <w:pPr>
              <w:jc w:val="both"/>
            </w:pPr>
          </w:p>
        </w:tc>
      </w:tr>
      <w:tr w:rsidR="00BD26BB" w:rsidRPr="006F73EA" w14:paraId="43F22AE9" w14:textId="77777777" w:rsidTr="00495DC8">
        <w:trPr>
          <w:trHeight w:val="265"/>
        </w:trPr>
        <w:tc>
          <w:tcPr>
            <w:tcW w:w="3653" w:type="dxa"/>
            <w:gridSpan w:val="2"/>
            <w:tcBorders>
              <w:top w:val="nil"/>
            </w:tcBorders>
            <w:shd w:val="clear" w:color="auto" w:fill="F7CAAC"/>
          </w:tcPr>
          <w:p w14:paraId="715144D2" w14:textId="77777777" w:rsidR="00BD26BB" w:rsidRPr="006F73EA" w:rsidRDefault="00BD26BB" w:rsidP="00495DC8">
            <w:pPr>
              <w:jc w:val="both"/>
            </w:pPr>
            <w:r w:rsidRPr="006F73EA">
              <w:rPr>
                <w:b/>
              </w:rPr>
              <w:t>Studijní literatura a studijní pomůcky</w:t>
            </w:r>
          </w:p>
        </w:tc>
        <w:tc>
          <w:tcPr>
            <w:tcW w:w="6202" w:type="dxa"/>
            <w:gridSpan w:val="6"/>
            <w:tcBorders>
              <w:top w:val="nil"/>
              <w:bottom w:val="nil"/>
            </w:tcBorders>
          </w:tcPr>
          <w:p w14:paraId="55CA10C5" w14:textId="77777777" w:rsidR="00BD26BB" w:rsidRPr="006F73EA" w:rsidRDefault="00BD26BB" w:rsidP="00495DC8">
            <w:pPr>
              <w:jc w:val="both"/>
            </w:pPr>
          </w:p>
        </w:tc>
      </w:tr>
      <w:tr w:rsidR="00BD26BB" w:rsidRPr="006F73EA" w14:paraId="0A12BC18" w14:textId="77777777" w:rsidTr="00495DC8">
        <w:trPr>
          <w:trHeight w:val="1137"/>
        </w:trPr>
        <w:tc>
          <w:tcPr>
            <w:tcW w:w="9855" w:type="dxa"/>
            <w:gridSpan w:val="8"/>
            <w:tcBorders>
              <w:top w:val="nil"/>
            </w:tcBorders>
          </w:tcPr>
          <w:p w14:paraId="3C650237" w14:textId="77777777" w:rsidR="00BD26BB" w:rsidRPr="006F73EA" w:rsidRDefault="00BD26BB" w:rsidP="00495DC8">
            <w:pPr>
              <w:jc w:val="both"/>
            </w:pPr>
            <w:r>
              <w:t>--</w:t>
            </w:r>
          </w:p>
        </w:tc>
      </w:tr>
      <w:tr w:rsidR="00BD26BB" w:rsidRPr="006F73EA" w14:paraId="5D6D6076"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BC69C78" w14:textId="77777777" w:rsidR="00BD26BB" w:rsidRPr="006F73EA" w:rsidRDefault="00BD26BB" w:rsidP="00495DC8">
            <w:pPr>
              <w:jc w:val="center"/>
              <w:rPr>
                <w:b/>
              </w:rPr>
            </w:pPr>
            <w:r w:rsidRPr="006F73EA">
              <w:rPr>
                <w:b/>
              </w:rPr>
              <w:t>Informace ke kombinované nebo distanční formě</w:t>
            </w:r>
          </w:p>
        </w:tc>
      </w:tr>
      <w:tr w:rsidR="00BD26BB" w:rsidRPr="006F73EA" w14:paraId="5EBC78F6" w14:textId="77777777" w:rsidTr="00495DC8">
        <w:tc>
          <w:tcPr>
            <w:tcW w:w="4787" w:type="dxa"/>
            <w:gridSpan w:val="3"/>
            <w:tcBorders>
              <w:top w:val="single" w:sz="2" w:space="0" w:color="auto"/>
            </w:tcBorders>
            <w:shd w:val="clear" w:color="auto" w:fill="F7CAAC"/>
          </w:tcPr>
          <w:p w14:paraId="481A89E6" w14:textId="77777777" w:rsidR="00BD26BB" w:rsidRPr="006F73EA" w:rsidRDefault="00BD26BB" w:rsidP="00495DC8">
            <w:pPr>
              <w:jc w:val="both"/>
            </w:pPr>
            <w:r w:rsidRPr="006F73EA">
              <w:rPr>
                <w:b/>
              </w:rPr>
              <w:t>Rozsah konzultací (soustředění)</w:t>
            </w:r>
          </w:p>
        </w:tc>
        <w:tc>
          <w:tcPr>
            <w:tcW w:w="889" w:type="dxa"/>
            <w:tcBorders>
              <w:top w:val="single" w:sz="2" w:space="0" w:color="auto"/>
            </w:tcBorders>
          </w:tcPr>
          <w:p w14:paraId="3D292023" w14:textId="77777777" w:rsidR="00BD26BB" w:rsidRPr="006F73EA" w:rsidRDefault="00BD26BB" w:rsidP="00495DC8">
            <w:pPr>
              <w:jc w:val="both"/>
            </w:pPr>
          </w:p>
        </w:tc>
        <w:tc>
          <w:tcPr>
            <w:tcW w:w="4179" w:type="dxa"/>
            <w:gridSpan w:val="4"/>
            <w:tcBorders>
              <w:top w:val="single" w:sz="2" w:space="0" w:color="auto"/>
            </w:tcBorders>
            <w:shd w:val="clear" w:color="auto" w:fill="F7CAAC"/>
          </w:tcPr>
          <w:p w14:paraId="6DC2A18C" w14:textId="77777777" w:rsidR="00BD26BB" w:rsidRPr="006F73EA" w:rsidRDefault="00BD26BB" w:rsidP="00495DC8">
            <w:pPr>
              <w:jc w:val="both"/>
              <w:rPr>
                <w:b/>
              </w:rPr>
            </w:pPr>
            <w:r w:rsidRPr="006F73EA">
              <w:rPr>
                <w:b/>
              </w:rPr>
              <w:t xml:space="preserve">hodin </w:t>
            </w:r>
          </w:p>
        </w:tc>
      </w:tr>
      <w:tr w:rsidR="00BD26BB" w:rsidRPr="006F73EA" w14:paraId="6BB277FE" w14:textId="77777777" w:rsidTr="00495DC8">
        <w:tc>
          <w:tcPr>
            <w:tcW w:w="9855" w:type="dxa"/>
            <w:gridSpan w:val="8"/>
            <w:shd w:val="clear" w:color="auto" w:fill="F7CAAC"/>
          </w:tcPr>
          <w:p w14:paraId="7F794E01" w14:textId="77777777" w:rsidR="00BD26BB" w:rsidRPr="006F73EA" w:rsidRDefault="00BD26BB" w:rsidP="00495DC8">
            <w:pPr>
              <w:jc w:val="both"/>
              <w:rPr>
                <w:b/>
              </w:rPr>
            </w:pPr>
            <w:r w:rsidRPr="006F73EA">
              <w:rPr>
                <w:b/>
              </w:rPr>
              <w:t>Informace o způsobu kontaktu s vyučujícím</w:t>
            </w:r>
          </w:p>
        </w:tc>
      </w:tr>
      <w:tr w:rsidR="00BD26BB" w:rsidRPr="006F73EA" w14:paraId="295CEC36" w14:textId="77777777" w:rsidTr="00495DC8">
        <w:trPr>
          <w:trHeight w:val="451"/>
        </w:trPr>
        <w:tc>
          <w:tcPr>
            <w:tcW w:w="9855" w:type="dxa"/>
            <w:gridSpan w:val="8"/>
          </w:tcPr>
          <w:p w14:paraId="38B24063" w14:textId="77777777" w:rsidR="00BD26BB" w:rsidRPr="006F73EA" w:rsidRDefault="00BD26BB" w:rsidP="00495DC8">
            <w:pPr>
              <w:jc w:val="both"/>
            </w:pPr>
            <w:r>
              <w:t>--</w:t>
            </w:r>
          </w:p>
        </w:tc>
      </w:tr>
    </w:tbl>
    <w:p w14:paraId="6CDE89B7" w14:textId="77777777" w:rsidR="00BD26BB" w:rsidRDefault="00BD26BB">
      <w:pPr>
        <w:spacing w:after="160" w:line="259" w:lineRule="auto"/>
      </w:pPr>
    </w:p>
    <w:p w14:paraId="305610DE" w14:textId="77777777" w:rsidR="00BD26BB" w:rsidRDefault="00BD26BB">
      <w:pPr>
        <w:spacing w:after="160" w:line="259" w:lineRule="auto"/>
      </w:pPr>
    </w:p>
    <w:p w14:paraId="70D1D0F7" w14:textId="77777777" w:rsidR="00BD26BB" w:rsidRDefault="00BD26BB">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0F9F1D1A" w14:textId="77777777" w:rsidTr="00495DC8">
        <w:tc>
          <w:tcPr>
            <w:tcW w:w="9855" w:type="dxa"/>
            <w:gridSpan w:val="8"/>
            <w:tcBorders>
              <w:bottom w:val="double" w:sz="4" w:space="0" w:color="auto"/>
            </w:tcBorders>
            <w:shd w:val="clear" w:color="auto" w:fill="BDD6EE"/>
          </w:tcPr>
          <w:p w14:paraId="3C4A7609" w14:textId="77777777" w:rsidR="00BD26BB" w:rsidRDefault="00BD26BB" w:rsidP="00495DC8">
            <w:pPr>
              <w:jc w:val="both"/>
              <w:rPr>
                <w:b/>
                <w:sz w:val="28"/>
              </w:rPr>
            </w:pPr>
            <w:r>
              <w:br w:type="page"/>
            </w:r>
            <w:r>
              <w:rPr>
                <w:b/>
                <w:sz w:val="28"/>
              </w:rPr>
              <w:t>B-III – Charakteristika studijního předmětu</w:t>
            </w:r>
          </w:p>
        </w:tc>
      </w:tr>
      <w:tr w:rsidR="00BD26BB" w14:paraId="636C9196" w14:textId="77777777" w:rsidTr="00495DC8">
        <w:tc>
          <w:tcPr>
            <w:tcW w:w="3086" w:type="dxa"/>
            <w:tcBorders>
              <w:top w:val="double" w:sz="4" w:space="0" w:color="auto"/>
            </w:tcBorders>
            <w:shd w:val="clear" w:color="auto" w:fill="F7CAAC"/>
          </w:tcPr>
          <w:p w14:paraId="662C1C26" w14:textId="77777777" w:rsidR="00BD26BB" w:rsidRDefault="00BD26BB" w:rsidP="00495DC8">
            <w:pPr>
              <w:jc w:val="both"/>
              <w:rPr>
                <w:b/>
              </w:rPr>
            </w:pPr>
            <w:r>
              <w:rPr>
                <w:b/>
              </w:rPr>
              <w:t>Název studijního předmětu</w:t>
            </w:r>
          </w:p>
        </w:tc>
        <w:tc>
          <w:tcPr>
            <w:tcW w:w="6769" w:type="dxa"/>
            <w:gridSpan w:val="7"/>
            <w:tcBorders>
              <w:top w:val="double" w:sz="4" w:space="0" w:color="auto"/>
            </w:tcBorders>
          </w:tcPr>
          <w:p w14:paraId="4540D65D" w14:textId="77777777" w:rsidR="00BD26BB" w:rsidRPr="002D7853" w:rsidRDefault="00BD26BB" w:rsidP="00495DC8">
            <w:pPr>
              <w:jc w:val="both"/>
              <w:rPr>
                <w:b/>
              </w:rPr>
            </w:pPr>
            <w:r w:rsidRPr="002D7853">
              <w:rPr>
                <w:b/>
              </w:rPr>
              <w:t>Fyzická geografie I</w:t>
            </w:r>
          </w:p>
        </w:tc>
      </w:tr>
      <w:tr w:rsidR="00BD26BB" w14:paraId="084FC6B1" w14:textId="77777777" w:rsidTr="00495DC8">
        <w:tc>
          <w:tcPr>
            <w:tcW w:w="3086" w:type="dxa"/>
            <w:shd w:val="clear" w:color="auto" w:fill="F7CAAC"/>
          </w:tcPr>
          <w:p w14:paraId="571A2598" w14:textId="77777777" w:rsidR="00BD26BB" w:rsidRDefault="00BD26BB" w:rsidP="00495DC8">
            <w:pPr>
              <w:jc w:val="both"/>
              <w:rPr>
                <w:b/>
              </w:rPr>
            </w:pPr>
            <w:r>
              <w:rPr>
                <w:b/>
              </w:rPr>
              <w:t>Typ předmětu</w:t>
            </w:r>
          </w:p>
        </w:tc>
        <w:tc>
          <w:tcPr>
            <w:tcW w:w="3406" w:type="dxa"/>
            <w:gridSpan w:val="4"/>
          </w:tcPr>
          <w:p w14:paraId="21212CF6" w14:textId="77777777" w:rsidR="00BD26BB" w:rsidRPr="005F2CFE" w:rsidRDefault="00BD26BB" w:rsidP="00495DC8">
            <w:pPr>
              <w:pStyle w:val="FormtovanvHTML"/>
              <w:shd w:val="clear" w:color="auto" w:fill="FFFFFF"/>
              <w:rPr>
                <w:rFonts w:ascii="Times New Roman" w:hAnsi="Times New Roman"/>
                <w:color w:val="000000"/>
              </w:rPr>
            </w:pPr>
            <w:r>
              <w:rPr>
                <w:rFonts w:ascii="Times New Roman" w:hAnsi="Times New Roman"/>
              </w:rPr>
              <w:t>Povinný, PZ</w:t>
            </w:r>
          </w:p>
        </w:tc>
        <w:tc>
          <w:tcPr>
            <w:tcW w:w="2695" w:type="dxa"/>
            <w:gridSpan w:val="2"/>
            <w:shd w:val="clear" w:color="auto" w:fill="F7CAAC"/>
          </w:tcPr>
          <w:p w14:paraId="10C68CB2" w14:textId="77777777" w:rsidR="00BD26BB" w:rsidRDefault="00BD26BB" w:rsidP="00495DC8">
            <w:pPr>
              <w:jc w:val="both"/>
            </w:pPr>
            <w:r>
              <w:rPr>
                <w:b/>
              </w:rPr>
              <w:t>doporučený ročník / semestr</w:t>
            </w:r>
          </w:p>
        </w:tc>
        <w:tc>
          <w:tcPr>
            <w:tcW w:w="668" w:type="dxa"/>
          </w:tcPr>
          <w:p w14:paraId="2C104C67" w14:textId="77777777" w:rsidR="00BD26BB" w:rsidRDefault="00BD26BB" w:rsidP="00495DC8">
            <w:pPr>
              <w:jc w:val="both"/>
            </w:pPr>
            <w:r>
              <w:t>1/ZS</w:t>
            </w:r>
          </w:p>
        </w:tc>
      </w:tr>
      <w:tr w:rsidR="00BD26BB" w14:paraId="4C2EE8C4" w14:textId="77777777" w:rsidTr="00495DC8">
        <w:tc>
          <w:tcPr>
            <w:tcW w:w="3086" w:type="dxa"/>
            <w:shd w:val="clear" w:color="auto" w:fill="F7CAAC"/>
          </w:tcPr>
          <w:p w14:paraId="77861B69" w14:textId="77777777" w:rsidR="00BD26BB" w:rsidRDefault="00BD26BB" w:rsidP="00495DC8">
            <w:pPr>
              <w:jc w:val="both"/>
              <w:rPr>
                <w:b/>
              </w:rPr>
            </w:pPr>
            <w:r>
              <w:rPr>
                <w:b/>
              </w:rPr>
              <w:t>Rozsah studijního předmětu</w:t>
            </w:r>
          </w:p>
        </w:tc>
        <w:tc>
          <w:tcPr>
            <w:tcW w:w="1701" w:type="dxa"/>
            <w:gridSpan w:val="2"/>
          </w:tcPr>
          <w:p w14:paraId="6ED6844D" w14:textId="77777777" w:rsidR="00BD26BB" w:rsidRDefault="00BD26BB" w:rsidP="00495DC8">
            <w:pPr>
              <w:jc w:val="both"/>
            </w:pPr>
            <w:r>
              <w:t xml:space="preserve">28p – 14s </w:t>
            </w:r>
          </w:p>
        </w:tc>
        <w:tc>
          <w:tcPr>
            <w:tcW w:w="889" w:type="dxa"/>
            <w:shd w:val="clear" w:color="auto" w:fill="F7CAAC"/>
          </w:tcPr>
          <w:p w14:paraId="369E733D" w14:textId="77777777" w:rsidR="00BD26BB" w:rsidRDefault="00BD26BB" w:rsidP="00495DC8">
            <w:pPr>
              <w:jc w:val="both"/>
              <w:rPr>
                <w:b/>
              </w:rPr>
            </w:pPr>
            <w:r>
              <w:rPr>
                <w:b/>
              </w:rPr>
              <w:t xml:space="preserve">hod. </w:t>
            </w:r>
          </w:p>
        </w:tc>
        <w:tc>
          <w:tcPr>
            <w:tcW w:w="816" w:type="dxa"/>
          </w:tcPr>
          <w:p w14:paraId="77B7A8F9" w14:textId="7ECBD371" w:rsidR="00BD26BB" w:rsidRDefault="00BD26BB" w:rsidP="00495DC8">
            <w:pPr>
              <w:jc w:val="both"/>
            </w:pPr>
            <w:del w:id="1947" w:author="Matyas Adam" w:date="2018-11-16T12:04:00Z">
              <w:r w:rsidDel="00160203">
                <w:delText>42</w:delText>
              </w:r>
            </w:del>
            <w:ins w:id="1948" w:author="Matyas Adam" w:date="2018-11-16T12:04:00Z">
              <w:del w:id="1949" w:author="PS" w:date="2018-11-25T14:13:00Z">
                <w:r w:rsidDel="004C48FF">
                  <w:delText>3</w:delText>
                </w:r>
              </w:del>
            </w:ins>
            <w:ins w:id="1950" w:author="PS" w:date="2018-11-25T14:13:00Z">
              <w:r w:rsidR="004C48FF">
                <w:t>42</w:t>
              </w:r>
            </w:ins>
          </w:p>
        </w:tc>
        <w:tc>
          <w:tcPr>
            <w:tcW w:w="2156" w:type="dxa"/>
            <w:shd w:val="clear" w:color="auto" w:fill="F7CAAC"/>
          </w:tcPr>
          <w:p w14:paraId="5BDA530A" w14:textId="77777777" w:rsidR="00BD26BB" w:rsidRDefault="00BD26BB" w:rsidP="00495DC8">
            <w:pPr>
              <w:jc w:val="both"/>
              <w:rPr>
                <w:b/>
              </w:rPr>
            </w:pPr>
            <w:r>
              <w:rPr>
                <w:b/>
              </w:rPr>
              <w:t>kreditů</w:t>
            </w:r>
          </w:p>
        </w:tc>
        <w:tc>
          <w:tcPr>
            <w:tcW w:w="1207" w:type="dxa"/>
            <w:gridSpan w:val="2"/>
          </w:tcPr>
          <w:p w14:paraId="61B086C4" w14:textId="77777777" w:rsidR="00BD26BB" w:rsidRDefault="00BD26BB" w:rsidP="00495DC8">
            <w:pPr>
              <w:jc w:val="both"/>
            </w:pPr>
            <w:r>
              <w:t>5</w:t>
            </w:r>
          </w:p>
        </w:tc>
      </w:tr>
      <w:tr w:rsidR="00BD26BB" w14:paraId="35848B7B" w14:textId="77777777" w:rsidTr="00495DC8">
        <w:tc>
          <w:tcPr>
            <w:tcW w:w="3086" w:type="dxa"/>
            <w:shd w:val="clear" w:color="auto" w:fill="F7CAAC"/>
          </w:tcPr>
          <w:p w14:paraId="3EA47FB2" w14:textId="77777777" w:rsidR="00BD26BB" w:rsidRDefault="00BD26BB" w:rsidP="00495DC8">
            <w:pPr>
              <w:jc w:val="both"/>
              <w:rPr>
                <w:b/>
                <w:sz w:val="22"/>
              </w:rPr>
            </w:pPr>
            <w:r>
              <w:rPr>
                <w:b/>
              </w:rPr>
              <w:t>Prerekvizity, korekvizity, ekvivalence</w:t>
            </w:r>
          </w:p>
        </w:tc>
        <w:tc>
          <w:tcPr>
            <w:tcW w:w="6769" w:type="dxa"/>
            <w:gridSpan w:val="7"/>
          </w:tcPr>
          <w:p w14:paraId="47C396FF" w14:textId="77777777" w:rsidR="00BD26BB" w:rsidRDefault="00BD26BB" w:rsidP="00495DC8">
            <w:pPr>
              <w:jc w:val="both"/>
            </w:pPr>
          </w:p>
        </w:tc>
      </w:tr>
      <w:tr w:rsidR="00BD26BB" w14:paraId="42A6FFB1" w14:textId="77777777" w:rsidTr="00495DC8">
        <w:tc>
          <w:tcPr>
            <w:tcW w:w="3086" w:type="dxa"/>
            <w:shd w:val="clear" w:color="auto" w:fill="F7CAAC"/>
          </w:tcPr>
          <w:p w14:paraId="38E7B52A" w14:textId="77777777" w:rsidR="00BD26BB" w:rsidRDefault="00BD26BB" w:rsidP="00495DC8">
            <w:pPr>
              <w:jc w:val="both"/>
              <w:rPr>
                <w:b/>
              </w:rPr>
            </w:pPr>
            <w:r>
              <w:rPr>
                <w:b/>
              </w:rPr>
              <w:t>Způsob ověření studijních výsledků</w:t>
            </w:r>
          </w:p>
        </w:tc>
        <w:tc>
          <w:tcPr>
            <w:tcW w:w="3406" w:type="dxa"/>
            <w:gridSpan w:val="4"/>
          </w:tcPr>
          <w:p w14:paraId="2C1DF10A" w14:textId="77777777" w:rsidR="00BD26BB" w:rsidRPr="00164753" w:rsidRDefault="00BD26BB" w:rsidP="00495DC8">
            <w:pPr>
              <w:jc w:val="both"/>
            </w:pPr>
            <w:r>
              <w:rPr>
                <w:rFonts w:eastAsia="SimSun"/>
                <w:lang w:eastAsia="zh-CN" w:bidi="hi-IN"/>
              </w:rPr>
              <w:t>Zápočet, zkouška</w:t>
            </w:r>
          </w:p>
        </w:tc>
        <w:tc>
          <w:tcPr>
            <w:tcW w:w="2156" w:type="dxa"/>
            <w:shd w:val="clear" w:color="auto" w:fill="F7CAAC"/>
          </w:tcPr>
          <w:p w14:paraId="13B4CBE0" w14:textId="77777777" w:rsidR="00BD26BB" w:rsidRDefault="00BD26BB" w:rsidP="00495DC8">
            <w:pPr>
              <w:jc w:val="both"/>
              <w:rPr>
                <w:b/>
              </w:rPr>
            </w:pPr>
            <w:r>
              <w:rPr>
                <w:b/>
              </w:rPr>
              <w:t>Forma výuky</w:t>
            </w:r>
          </w:p>
        </w:tc>
        <w:tc>
          <w:tcPr>
            <w:tcW w:w="1207" w:type="dxa"/>
            <w:gridSpan w:val="2"/>
          </w:tcPr>
          <w:p w14:paraId="5D961E0B" w14:textId="77777777" w:rsidR="00BD26BB" w:rsidRDefault="00BD26BB" w:rsidP="00495DC8">
            <w:pPr>
              <w:jc w:val="both"/>
              <w:rPr>
                <w:ins w:id="1951" w:author="PS" w:date="2018-11-25T14:13:00Z"/>
              </w:rPr>
            </w:pPr>
            <w:del w:id="1952" w:author="Matyas Adam" w:date="2018-11-16T12:04:00Z">
              <w:r w:rsidDel="00160203">
                <w:delText>Přednáška, terén</w:delText>
              </w:r>
            </w:del>
            <w:ins w:id="1953" w:author="Matyas Adam" w:date="2018-11-16T12:04:00Z">
              <w:del w:id="1954" w:author="PS" w:date="2018-11-25T14:13:00Z">
                <w:r w:rsidDel="004C48FF">
                  <w:delText>P, S</w:delText>
                </w:r>
              </w:del>
            </w:ins>
            <w:ins w:id="1955" w:author="PS" w:date="2018-11-25T14:13:00Z">
              <w:r w:rsidR="004C48FF">
                <w:t>přednášky</w:t>
              </w:r>
            </w:ins>
          </w:p>
          <w:p w14:paraId="19FE0F8B" w14:textId="4A95EEA7" w:rsidR="004C48FF" w:rsidRDefault="004C48FF" w:rsidP="00495DC8">
            <w:pPr>
              <w:jc w:val="both"/>
            </w:pPr>
            <w:ins w:id="1956" w:author="PS" w:date="2018-11-25T14:13:00Z">
              <w:r>
                <w:t>semináře</w:t>
              </w:r>
            </w:ins>
          </w:p>
        </w:tc>
      </w:tr>
      <w:tr w:rsidR="00BD26BB" w14:paraId="0ED6633C" w14:textId="77777777" w:rsidTr="00495DC8">
        <w:tc>
          <w:tcPr>
            <w:tcW w:w="3086" w:type="dxa"/>
            <w:shd w:val="clear" w:color="auto" w:fill="F7CAAC"/>
          </w:tcPr>
          <w:p w14:paraId="1BAC0BFC" w14:textId="630B7BB6" w:rsidR="00BD26BB" w:rsidRDefault="00BD26BB" w:rsidP="00495DC8">
            <w:pPr>
              <w:jc w:val="both"/>
              <w:rPr>
                <w:b/>
              </w:rPr>
            </w:pPr>
            <w:r>
              <w:rPr>
                <w:b/>
              </w:rPr>
              <w:t>Forma způsobu ověření studijních výsledků a další požadavky na studenta</w:t>
            </w:r>
          </w:p>
        </w:tc>
        <w:tc>
          <w:tcPr>
            <w:tcW w:w="6769" w:type="dxa"/>
            <w:gridSpan w:val="7"/>
            <w:tcBorders>
              <w:bottom w:val="nil"/>
            </w:tcBorders>
          </w:tcPr>
          <w:p w14:paraId="32547E7E" w14:textId="77777777" w:rsidR="00BD26BB" w:rsidRDefault="00BD26BB" w:rsidP="00495DC8">
            <w:pPr>
              <w:jc w:val="both"/>
              <w:rPr>
                <w:ins w:id="1957" w:author="Matyas Adam" w:date="2018-11-16T12:05:00Z"/>
              </w:rPr>
            </w:pPr>
            <w:ins w:id="1958" w:author="Matyas Adam" w:date="2018-11-16T12:05:00Z">
              <w:r w:rsidRPr="00623C83">
                <w:rPr>
                  <w:lang w:eastAsia="en-US"/>
                </w:rPr>
                <w:t>Požadavkem pro ud</w:t>
              </w:r>
              <w:r w:rsidRPr="00623C83">
                <w:rPr>
                  <w:rFonts w:eastAsia="TimesNewRoman"/>
                  <w:lang w:eastAsia="en-US"/>
                </w:rPr>
                <w:t>ě</w:t>
              </w:r>
              <w:r w:rsidRPr="00623C83">
                <w:rPr>
                  <w:lang w:eastAsia="en-US"/>
                </w:rPr>
                <w:t>lení zápo</w:t>
              </w:r>
              <w:r w:rsidRPr="00623C83">
                <w:rPr>
                  <w:rFonts w:eastAsia="TimesNewRoman"/>
                  <w:lang w:eastAsia="en-US"/>
                </w:rPr>
                <w:t>č</w:t>
              </w:r>
              <w:r w:rsidRPr="00623C83">
                <w:rPr>
                  <w:lang w:eastAsia="en-US"/>
                </w:rPr>
                <w:t>tu je aktivní ú</w:t>
              </w:r>
              <w:r w:rsidRPr="00623C83">
                <w:rPr>
                  <w:rFonts w:eastAsia="TimesNewRoman"/>
                  <w:lang w:eastAsia="en-US"/>
                </w:rPr>
                <w:t>č</w:t>
              </w:r>
              <w:r w:rsidRPr="00623C83">
                <w:rPr>
                  <w:lang w:eastAsia="en-US"/>
                </w:rPr>
                <w:t>ast na seminá</w:t>
              </w:r>
              <w:r w:rsidRPr="00623C83">
                <w:rPr>
                  <w:rFonts w:eastAsia="TimesNewRoman"/>
                  <w:lang w:eastAsia="en-US"/>
                </w:rPr>
                <w:t>ř</w:t>
              </w:r>
              <w:r w:rsidRPr="00623C83">
                <w:rPr>
                  <w:lang w:eastAsia="en-US"/>
                </w:rPr>
                <w:t>ích, pr</w:t>
              </w:r>
              <w:r w:rsidRPr="00623C83">
                <w:rPr>
                  <w:rFonts w:eastAsia="TimesNewRoman"/>
                  <w:lang w:eastAsia="en-US"/>
                </w:rPr>
                <w:t>ů</w:t>
              </w:r>
              <w:r w:rsidRPr="00623C83">
                <w:rPr>
                  <w:lang w:eastAsia="en-US"/>
                </w:rPr>
                <w:t>b</w:t>
              </w:r>
              <w:r w:rsidRPr="00623C83">
                <w:rPr>
                  <w:rFonts w:eastAsia="TimesNewRoman"/>
                  <w:lang w:eastAsia="en-US"/>
                </w:rPr>
                <w:t>ě</w:t>
              </w:r>
              <w:r w:rsidRPr="00623C83">
                <w:rPr>
                  <w:lang w:eastAsia="en-US"/>
                </w:rPr>
                <w:t>žné pln</w:t>
              </w:r>
              <w:r w:rsidRPr="00623C83">
                <w:rPr>
                  <w:rFonts w:eastAsia="TimesNewRoman"/>
                  <w:lang w:eastAsia="en-US"/>
                </w:rPr>
                <w:t>ě</w:t>
              </w:r>
              <w:r w:rsidRPr="00623C83">
                <w:rPr>
                  <w:lang w:eastAsia="en-US"/>
                </w:rPr>
                <w:t>ní zadaných úkol</w:t>
              </w:r>
              <w:r w:rsidRPr="00623C83">
                <w:rPr>
                  <w:rFonts w:eastAsia="TimesNewRoman"/>
                  <w:lang w:eastAsia="en-US"/>
                </w:rPr>
                <w:t xml:space="preserve">ů </w:t>
              </w:r>
              <w:r w:rsidRPr="00623C83">
                <w:rPr>
                  <w:lang w:eastAsia="en-US"/>
                </w:rPr>
                <w:t>do seminá</w:t>
              </w:r>
              <w:r w:rsidRPr="00623C83">
                <w:rPr>
                  <w:rFonts w:eastAsia="TimesNewRoman"/>
                  <w:lang w:eastAsia="en-US"/>
                </w:rPr>
                <w:t xml:space="preserve">řů </w:t>
              </w:r>
              <w:r w:rsidRPr="00623C83">
                <w:rPr>
                  <w:lang w:eastAsia="en-US"/>
                </w:rPr>
                <w:t>a napsání zápo</w:t>
              </w:r>
              <w:r w:rsidRPr="00623C83">
                <w:rPr>
                  <w:rFonts w:eastAsia="TimesNewRoman"/>
                  <w:lang w:eastAsia="en-US"/>
                </w:rPr>
                <w:t>č</w:t>
              </w:r>
              <w:r w:rsidRPr="00623C83">
                <w:rPr>
                  <w:lang w:eastAsia="en-US"/>
                </w:rPr>
                <w:t>tové práce.</w:t>
              </w:r>
              <w:r w:rsidRPr="00623C83">
                <w:t xml:space="preserve"> </w:t>
              </w:r>
            </w:ins>
          </w:p>
          <w:p w14:paraId="6E85673C" w14:textId="77777777" w:rsidR="00BD26BB" w:rsidRDefault="00BD26BB" w:rsidP="00495DC8">
            <w:pPr>
              <w:jc w:val="both"/>
            </w:pPr>
            <w:ins w:id="1959" w:author="Matyas Adam" w:date="2018-11-16T12:04:00Z">
              <w:r w:rsidRPr="003C2BF2">
                <w:t xml:space="preserve">Zkouška: </w:t>
              </w:r>
              <w:r>
                <w:t xml:space="preserve">Je vyžadována </w:t>
              </w:r>
              <w:r w:rsidRPr="003C2BF2">
                <w:t>znalost látky z probíraných tematických okruhů</w:t>
              </w:r>
              <w:r>
                <w:t>, forma je ústní.</w:t>
              </w:r>
            </w:ins>
          </w:p>
        </w:tc>
      </w:tr>
      <w:tr w:rsidR="00BD26BB" w14:paraId="7389E408" w14:textId="77777777" w:rsidTr="00495DC8">
        <w:trPr>
          <w:trHeight w:val="554"/>
        </w:trPr>
        <w:tc>
          <w:tcPr>
            <w:tcW w:w="9855" w:type="dxa"/>
            <w:gridSpan w:val="8"/>
            <w:tcBorders>
              <w:top w:val="nil"/>
            </w:tcBorders>
          </w:tcPr>
          <w:p w14:paraId="51A9A0C7" w14:textId="77777777" w:rsidR="00BD26BB" w:rsidRDefault="00BD26BB" w:rsidP="00495DC8">
            <w:pPr>
              <w:jc w:val="both"/>
            </w:pPr>
            <w:del w:id="1960" w:author="Matyas Adam" w:date="2018-11-16T12:04:00Z">
              <w:r w:rsidRPr="003C2BF2" w:rsidDel="00160203">
                <w:delText xml:space="preserve">Zkouška: </w:delText>
              </w:r>
              <w:r w:rsidDel="00160203">
                <w:delText xml:space="preserve">Je vyžadována </w:delText>
              </w:r>
              <w:r w:rsidRPr="003C2BF2" w:rsidDel="00160203">
                <w:delText>znalost látky z probíraných tematických okruhů</w:delText>
              </w:r>
              <w:r w:rsidDel="00160203">
                <w:delText>, forma je ústní.</w:delText>
              </w:r>
            </w:del>
          </w:p>
        </w:tc>
      </w:tr>
      <w:tr w:rsidR="00BD26BB" w14:paraId="337998D2" w14:textId="77777777" w:rsidTr="00495DC8">
        <w:trPr>
          <w:trHeight w:val="197"/>
        </w:trPr>
        <w:tc>
          <w:tcPr>
            <w:tcW w:w="3086" w:type="dxa"/>
            <w:tcBorders>
              <w:top w:val="nil"/>
            </w:tcBorders>
            <w:shd w:val="clear" w:color="auto" w:fill="F7CAAC"/>
          </w:tcPr>
          <w:p w14:paraId="0BFDFCC6" w14:textId="77777777" w:rsidR="00BD26BB" w:rsidRDefault="00BD26BB" w:rsidP="00495DC8">
            <w:pPr>
              <w:jc w:val="both"/>
              <w:rPr>
                <w:b/>
              </w:rPr>
            </w:pPr>
            <w:r>
              <w:rPr>
                <w:b/>
              </w:rPr>
              <w:t>Garant předmětu</w:t>
            </w:r>
          </w:p>
        </w:tc>
        <w:tc>
          <w:tcPr>
            <w:tcW w:w="6769" w:type="dxa"/>
            <w:gridSpan w:val="7"/>
            <w:tcBorders>
              <w:top w:val="nil"/>
            </w:tcBorders>
          </w:tcPr>
          <w:p w14:paraId="29D6E0C4" w14:textId="77777777" w:rsidR="00BD26BB" w:rsidRPr="004158DD" w:rsidRDefault="00BD26BB" w:rsidP="00495DC8">
            <w:pPr>
              <w:pStyle w:val="FormtovanvHTML"/>
              <w:shd w:val="clear" w:color="auto" w:fill="FFFFFF"/>
              <w:rPr>
                <w:rFonts w:ascii="Times New Roman" w:hAnsi="Times New Roman"/>
                <w:color w:val="000000"/>
              </w:rPr>
            </w:pPr>
            <w:r>
              <w:rPr>
                <w:rFonts w:ascii="Times New Roman" w:hAnsi="Times New Roman"/>
              </w:rPr>
              <w:t>Mgr. Ing. Jiří Lehejček, Ph.D.</w:t>
            </w:r>
          </w:p>
        </w:tc>
      </w:tr>
      <w:tr w:rsidR="00BD26BB" w14:paraId="7549E034" w14:textId="77777777" w:rsidTr="00495DC8">
        <w:trPr>
          <w:trHeight w:val="243"/>
        </w:trPr>
        <w:tc>
          <w:tcPr>
            <w:tcW w:w="3086" w:type="dxa"/>
            <w:tcBorders>
              <w:top w:val="nil"/>
            </w:tcBorders>
            <w:shd w:val="clear" w:color="auto" w:fill="F7CAAC"/>
          </w:tcPr>
          <w:p w14:paraId="5AE86D0E" w14:textId="77777777" w:rsidR="00BD26BB" w:rsidRDefault="00BD26BB" w:rsidP="00495DC8">
            <w:pPr>
              <w:jc w:val="both"/>
              <w:rPr>
                <w:b/>
              </w:rPr>
            </w:pPr>
            <w:r>
              <w:rPr>
                <w:b/>
              </w:rPr>
              <w:t>Zapojení garanta do výuky předmětu</w:t>
            </w:r>
          </w:p>
        </w:tc>
        <w:tc>
          <w:tcPr>
            <w:tcW w:w="6769" w:type="dxa"/>
            <w:gridSpan w:val="7"/>
            <w:tcBorders>
              <w:top w:val="nil"/>
            </w:tcBorders>
          </w:tcPr>
          <w:p w14:paraId="21AC97D7" w14:textId="77777777" w:rsidR="00BD26BB" w:rsidRDefault="00BD26BB" w:rsidP="00495DC8">
            <w:pPr>
              <w:jc w:val="both"/>
            </w:pPr>
            <w:r w:rsidRPr="00D4222D">
              <w:t xml:space="preserve">Garant stanovuje koncepci předmětu, podílí se na přednáškách v rozsahu </w:t>
            </w:r>
            <w:r>
              <w:t>100</w:t>
            </w:r>
            <w:r w:rsidRPr="00D4222D">
              <w:t xml:space="preserve"> % a dále stanovuje koncepci cvičení a dohlíží na jejich jednotné vedení.</w:t>
            </w:r>
          </w:p>
        </w:tc>
      </w:tr>
      <w:tr w:rsidR="00BD26BB" w14:paraId="5484A9DB" w14:textId="77777777" w:rsidTr="00495DC8">
        <w:tc>
          <w:tcPr>
            <w:tcW w:w="3086" w:type="dxa"/>
            <w:shd w:val="clear" w:color="auto" w:fill="F7CAAC"/>
          </w:tcPr>
          <w:p w14:paraId="2E2B2793" w14:textId="77777777" w:rsidR="00BD26BB" w:rsidRDefault="00BD26BB" w:rsidP="00495DC8">
            <w:pPr>
              <w:jc w:val="both"/>
              <w:rPr>
                <w:b/>
              </w:rPr>
            </w:pPr>
            <w:r>
              <w:rPr>
                <w:b/>
              </w:rPr>
              <w:t>Vyučující</w:t>
            </w:r>
          </w:p>
        </w:tc>
        <w:tc>
          <w:tcPr>
            <w:tcW w:w="6769" w:type="dxa"/>
            <w:gridSpan w:val="7"/>
            <w:tcBorders>
              <w:bottom w:val="nil"/>
            </w:tcBorders>
          </w:tcPr>
          <w:p w14:paraId="4899EF78" w14:textId="77777777" w:rsidR="00BD26BB" w:rsidRDefault="00BD26BB" w:rsidP="00495DC8">
            <w:pPr>
              <w:jc w:val="both"/>
            </w:pPr>
            <w:ins w:id="1961" w:author="Matyas Adam" w:date="2018-11-16T12:05:00Z">
              <w:r>
                <w:t xml:space="preserve">Mgr. Ing. Jiří Lehejček, Ph.D. </w:t>
              </w:r>
              <w:r w:rsidRPr="005B6157">
                <w:t>– přednášky, semináře (100 %)</w:t>
              </w:r>
            </w:ins>
          </w:p>
        </w:tc>
      </w:tr>
      <w:tr w:rsidR="00BD26BB" w14:paraId="27619AF3" w14:textId="77777777" w:rsidTr="00495DC8">
        <w:trPr>
          <w:trHeight w:val="554"/>
        </w:trPr>
        <w:tc>
          <w:tcPr>
            <w:tcW w:w="9855" w:type="dxa"/>
            <w:gridSpan w:val="8"/>
            <w:tcBorders>
              <w:top w:val="nil"/>
            </w:tcBorders>
          </w:tcPr>
          <w:p w14:paraId="0075198B" w14:textId="77777777" w:rsidR="00BD26BB" w:rsidRPr="004158DD" w:rsidRDefault="00BD26BB" w:rsidP="00495DC8">
            <w:pPr>
              <w:pStyle w:val="FormtovanvHTML"/>
              <w:shd w:val="clear" w:color="auto" w:fill="FFFFFF"/>
              <w:rPr>
                <w:rFonts w:ascii="Times New Roman" w:hAnsi="Times New Roman"/>
                <w:color w:val="000000"/>
              </w:rPr>
            </w:pPr>
            <w:del w:id="1962" w:author="Matyas Adam" w:date="2018-11-16T12:05:00Z">
              <w:r w:rsidDel="00160203">
                <w:rPr>
                  <w:rFonts w:ascii="Times New Roman" w:hAnsi="Times New Roman"/>
                </w:rPr>
                <w:delText>Mgr. Ing. Jiří Lehejček, Ph.D.</w:delText>
              </w:r>
            </w:del>
            <w:ins w:id="1963" w:author="Jiří Lehejček [2]" w:date="2018-11-14T22:35:00Z">
              <w:del w:id="1964" w:author="Matyas Adam" w:date="2018-11-16T12:05:00Z">
                <w:r w:rsidDel="00160203">
                  <w:delText xml:space="preserve"> </w:delText>
                </w:r>
                <w:r w:rsidRPr="005B6157" w:rsidDel="00160203">
                  <w:rPr>
                    <w:rFonts w:ascii="Times New Roman" w:hAnsi="Times New Roman"/>
                  </w:rPr>
                  <w:delText>– přednášky, semináře (100 %)</w:delText>
                </w:r>
              </w:del>
            </w:ins>
          </w:p>
        </w:tc>
      </w:tr>
      <w:tr w:rsidR="00BD26BB" w14:paraId="139F9B1A" w14:textId="77777777" w:rsidTr="00495DC8">
        <w:tc>
          <w:tcPr>
            <w:tcW w:w="3086" w:type="dxa"/>
            <w:shd w:val="clear" w:color="auto" w:fill="F7CAAC"/>
          </w:tcPr>
          <w:p w14:paraId="6682319F" w14:textId="77777777" w:rsidR="00BD26BB" w:rsidRDefault="00BD26BB" w:rsidP="00495DC8">
            <w:pPr>
              <w:jc w:val="both"/>
              <w:rPr>
                <w:b/>
              </w:rPr>
            </w:pPr>
            <w:r>
              <w:rPr>
                <w:b/>
              </w:rPr>
              <w:t>Stručná anotace předmětu</w:t>
            </w:r>
          </w:p>
        </w:tc>
        <w:tc>
          <w:tcPr>
            <w:tcW w:w="6769" w:type="dxa"/>
            <w:gridSpan w:val="7"/>
            <w:tcBorders>
              <w:bottom w:val="nil"/>
            </w:tcBorders>
          </w:tcPr>
          <w:p w14:paraId="2BB681D5" w14:textId="77777777" w:rsidR="00BD26BB" w:rsidRDefault="00BD26BB" w:rsidP="00495DC8">
            <w:pPr>
              <w:jc w:val="both"/>
            </w:pPr>
          </w:p>
        </w:tc>
      </w:tr>
      <w:tr w:rsidR="00BD26BB" w14:paraId="2DD2F87B" w14:textId="77777777" w:rsidTr="00495DC8">
        <w:trPr>
          <w:trHeight w:val="3938"/>
        </w:trPr>
        <w:tc>
          <w:tcPr>
            <w:tcW w:w="9855" w:type="dxa"/>
            <w:gridSpan w:val="8"/>
            <w:tcBorders>
              <w:top w:val="nil"/>
              <w:bottom w:val="single" w:sz="12" w:space="0" w:color="auto"/>
            </w:tcBorders>
          </w:tcPr>
          <w:p w14:paraId="6D0DFC4D" w14:textId="77777777" w:rsidR="00BD26BB" w:rsidRDefault="00BD26BB" w:rsidP="00495DC8">
            <w:pPr>
              <w:jc w:val="both"/>
              <w:rPr>
                <w:ins w:id="1965" w:author="Matyas Adam" w:date="2018-11-16T12:05:00Z"/>
              </w:rPr>
            </w:pPr>
            <w:r w:rsidRPr="00DC56FB">
              <w:t xml:space="preserve">Cílem předmětu je představit studujícím souvislosti </w:t>
            </w:r>
            <w:r>
              <w:t>ve fyzicko-geografické sféře</w:t>
            </w:r>
            <w:ins w:id="1966" w:author="Jiří Lehejček [2]" w:date="2018-11-14T23:03:00Z">
              <w:r>
                <w:t xml:space="preserve"> a to v následujících vzájemně propojených tematických celcích:</w:t>
              </w:r>
            </w:ins>
          </w:p>
          <w:p w14:paraId="4C94F73B" w14:textId="77777777" w:rsidR="00BD26BB" w:rsidRPr="00DC56FB" w:rsidRDefault="00BD26BB" w:rsidP="00495DC8">
            <w:pPr>
              <w:jc w:val="both"/>
            </w:pPr>
          </w:p>
          <w:p w14:paraId="09DD6396" w14:textId="5B908CE5" w:rsidR="00BD26BB" w:rsidRPr="00DC56FB" w:rsidRDefault="00BD26BB">
            <w:pPr>
              <w:numPr>
                <w:ilvl w:val="0"/>
                <w:numId w:val="73"/>
              </w:numPr>
              <w:jc w:val="both"/>
              <w:pPrChange w:id="1967" w:author="PS" w:date="2018-11-25T14:13:00Z">
                <w:pPr>
                  <w:numPr>
                    <w:numId w:val="11"/>
                  </w:numPr>
                  <w:ind w:left="720" w:hanging="360"/>
                  <w:jc w:val="both"/>
                </w:pPr>
              </w:pPrChange>
            </w:pPr>
            <w:r w:rsidRPr="00DC56FB">
              <w:t xml:space="preserve">Úvod do kurzu, </w:t>
            </w:r>
            <w:r>
              <w:t>dějiny oboru</w:t>
            </w:r>
            <w:ins w:id="1968" w:author="PS" w:date="2018-11-25T14:13:00Z">
              <w:r w:rsidR="004C48FF">
                <w:t>.</w:t>
              </w:r>
            </w:ins>
          </w:p>
          <w:p w14:paraId="0D421A1B" w14:textId="537A1AD0" w:rsidR="00BD26BB" w:rsidRDefault="00BD26BB">
            <w:pPr>
              <w:numPr>
                <w:ilvl w:val="0"/>
                <w:numId w:val="73"/>
              </w:numPr>
              <w:jc w:val="both"/>
              <w:pPrChange w:id="1969" w:author="PS" w:date="2018-11-25T14:13:00Z">
                <w:pPr>
                  <w:numPr>
                    <w:numId w:val="11"/>
                  </w:numPr>
                  <w:ind w:left="720" w:hanging="360"/>
                  <w:jc w:val="both"/>
                </w:pPr>
              </w:pPrChange>
            </w:pPr>
            <w:r>
              <w:t>Země jako vesmírné těleso</w:t>
            </w:r>
            <w:ins w:id="1970" w:author="PS" w:date="2018-11-25T14:13:00Z">
              <w:r w:rsidR="004C48FF">
                <w:t>.</w:t>
              </w:r>
            </w:ins>
          </w:p>
          <w:p w14:paraId="3BF04285" w14:textId="77777777" w:rsidR="00BD26BB" w:rsidRPr="000D54D2" w:rsidRDefault="00BD26BB">
            <w:pPr>
              <w:numPr>
                <w:ilvl w:val="0"/>
                <w:numId w:val="73"/>
              </w:numPr>
              <w:jc w:val="both"/>
              <w:pPrChange w:id="1971" w:author="PS" w:date="2018-11-25T14:13:00Z">
                <w:pPr>
                  <w:numPr>
                    <w:numId w:val="11"/>
                  </w:numPr>
                  <w:ind w:left="720" w:hanging="360"/>
                  <w:jc w:val="both"/>
                </w:pPr>
              </w:pPrChange>
            </w:pPr>
            <w:r w:rsidRPr="000D54D2">
              <w:t xml:space="preserve">zemské kůry (azoikum, archaikum, proterozoikum, paleozoikum, mezozoikum, terciér, kvartér) s vazbou na regionální geologii ČR (Český masiv, západní Karpaty). </w:t>
            </w:r>
          </w:p>
          <w:p w14:paraId="0B34B173" w14:textId="77777777" w:rsidR="00BD26BB" w:rsidRDefault="00BD26BB">
            <w:pPr>
              <w:numPr>
                <w:ilvl w:val="0"/>
                <w:numId w:val="73"/>
              </w:numPr>
              <w:jc w:val="both"/>
              <w:pPrChange w:id="1972" w:author="PS" w:date="2018-11-25T14:13:00Z">
                <w:pPr>
                  <w:numPr>
                    <w:numId w:val="11"/>
                  </w:numPr>
                  <w:ind w:left="720" w:hanging="360"/>
                  <w:jc w:val="both"/>
                </w:pPr>
              </w:pPrChange>
            </w:pPr>
            <w:r w:rsidRPr="000D54D2">
              <w:t>Geologická činnost exogenních (zvětrávání, svahové pohyby, činnost dešťové vody, vodních toků, podzemní vody</w:t>
            </w:r>
            <w:r>
              <w:t>,</w:t>
            </w:r>
            <w:r w:rsidRPr="000D54D2">
              <w:t xml:space="preserve"> sedimentace,</w:t>
            </w:r>
            <w:r>
              <w:t xml:space="preserve"> </w:t>
            </w:r>
            <w:r w:rsidRPr="000D54D2">
              <w:t>krasové jevy, geologická činnost větru, mrazu, jezer, moří)</w:t>
            </w:r>
            <w:r>
              <w:t>.</w:t>
            </w:r>
          </w:p>
          <w:p w14:paraId="7F88470A" w14:textId="77777777" w:rsidR="00BD26BB" w:rsidRPr="000D54D2" w:rsidRDefault="00BD26BB">
            <w:pPr>
              <w:numPr>
                <w:ilvl w:val="0"/>
                <w:numId w:val="73"/>
              </w:numPr>
              <w:jc w:val="both"/>
              <w:pPrChange w:id="1973" w:author="PS" w:date="2018-11-25T14:13:00Z">
                <w:pPr>
                  <w:numPr>
                    <w:numId w:val="11"/>
                  </w:numPr>
                  <w:ind w:left="720" w:hanging="360"/>
                  <w:jc w:val="both"/>
                </w:pPr>
              </w:pPrChange>
            </w:pPr>
            <w:r>
              <w:t>Geologická činnost</w:t>
            </w:r>
            <w:r w:rsidRPr="000D54D2">
              <w:t xml:space="preserve"> endogenních sil (magmatismus, metamorfizmus, tektonika, zemětřesení). </w:t>
            </w:r>
          </w:p>
          <w:p w14:paraId="2A1A48AA" w14:textId="77777777" w:rsidR="00BD26BB" w:rsidRDefault="00BD26BB">
            <w:pPr>
              <w:numPr>
                <w:ilvl w:val="0"/>
                <w:numId w:val="73"/>
              </w:numPr>
              <w:jc w:val="both"/>
              <w:pPrChange w:id="1974" w:author="PS" w:date="2018-11-25T14:13:00Z">
                <w:pPr>
                  <w:numPr>
                    <w:numId w:val="11"/>
                  </w:numPr>
                  <w:ind w:left="720" w:hanging="360"/>
                  <w:jc w:val="both"/>
                </w:pPr>
              </w:pPrChange>
            </w:pPr>
            <w:r w:rsidRPr="000D54D2">
              <w:t>Horninotvorné nerosty (křemičitany, kysličníky, uhličitany, fosforečnany, halovce, sirníky, sírany, prvky, organické nerosty)</w:t>
            </w:r>
            <w:r>
              <w:t>.</w:t>
            </w:r>
          </w:p>
          <w:p w14:paraId="4D626950" w14:textId="77777777" w:rsidR="00BD26BB" w:rsidRPr="000D54D2" w:rsidRDefault="00BD26BB">
            <w:pPr>
              <w:numPr>
                <w:ilvl w:val="0"/>
                <w:numId w:val="73"/>
              </w:numPr>
              <w:jc w:val="both"/>
              <w:pPrChange w:id="1975" w:author="PS" w:date="2018-11-25T14:13:00Z">
                <w:pPr>
                  <w:numPr>
                    <w:numId w:val="11"/>
                  </w:numPr>
                  <w:ind w:left="720" w:hanging="360"/>
                  <w:jc w:val="both"/>
                </w:pPr>
              </w:pPrChange>
            </w:pPr>
            <w:r>
              <w:t>H</w:t>
            </w:r>
            <w:r w:rsidRPr="000D54D2">
              <w:t>orniny vyvřelé, usazené, proměněné, klasifikace matečných hornin, geneze hornin (magmatismus, sedimentace, metamorfóza).</w:t>
            </w:r>
          </w:p>
          <w:p w14:paraId="536F0DCF" w14:textId="77777777" w:rsidR="00BD26BB" w:rsidRDefault="00BD26BB">
            <w:pPr>
              <w:numPr>
                <w:ilvl w:val="0"/>
                <w:numId w:val="73"/>
              </w:numPr>
              <w:jc w:val="both"/>
              <w:pPrChange w:id="1976" w:author="PS" w:date="2018-11-25T14:13:00Z">
                <w:pPr>
                  <w:numPr>
                    <w:numId w:val="11"/>
                  </w:numPr>
                  <w:ind w:left="720" w:hanging="360"/>
                  <w:jc w:val="both"/>
                </w:pPr>
              </w:pPrChange>
            </w:pPr>
            <w:r w:rsidRPr="000D54D2">
              <w:t>Zvětrávání hornin (zvětrávání mechanické, chemické, biologické, závislost zvětrávání na vlastnostech hornin, na klimatu, zvětrávací typy, fosilní zvětrávání)</w:t>
            </w:r>
            <w:r>
              <w:t>.</w:t>
            </w:r>
          </w:p>
          <w:p w14:paraId="66719FAE" w14:textId="77777777" w:rsidR="00BD26BB" w:rsidRDefault="00BD26BB">
            <w:pPr>
              <w:numPr>
                <w:ilvl w:val="0"/>
                <w:numId w:val="73"/>
              </w:numPr>
              <w:autoSpaceDE w:val="0"/>
              <w:autoSpaceDN w:val="0"/>
              <w:adjustRightInd w:val="0"/>
              <w:jc w:val="both"/>
              <w:pPrChange w:id="1977" w:author="PS" w:date="2018-11-25T14:13:00Z">
                <w:pPr>
                  <w:numPr>
                    <w:numId w:val="11"/>
                  </w:numPr>
                  <w:autoSpaceDE w:val="0"/>
                  <w:autoSpaceDN w:val="0"/>
                  <w:adjustRightInd w:val="0"/>
                  <w:ind w:left="720" w:hanging="360"/>
                  <w:jc w:val="both"/>
                </w:pPr>
              </w:pPrChange>
            </w:pPr>
            <w:r w:rsidRPr="00DC56FB">
              <w:t>Terénní exkurze I.</w:t>
            </w:r>
          </w:p>
          <w:p w14:paraId="3007BC1D" w14:textId="77777777" w:rsidR="00BD26BB" w:rsidRDefault="00BD26BB">
            <w:pPr>
              <w:numPr>
                <w:ilvl w:val="0"/>
                <w:numId w:val="73"/>
              </w:numPr>
              <w:autoSpaceDE w:val="0"/>
              <w:autoSpaceDN w:val="0"/>
              <w:adjustRightInd w:val="0"/>
              <w:jc w:val="both"/>
              <w:pPrChange w:id="1978" w:author="PS" w:date="2018-11-25T14:13:00Z">
                <w:pPr>
                  <w:numPr>
                    <w:numId w:val="11"/>
                  </w:numPr>
                  <w:autoSpaceDE w:val="0"/>
                  <w:autoSpaceDN w:val="0"/>
                  <w:adjustRightInd w:val="0"/>
                  <w:ind w:left="720" w:hanging="360"/>
                  <w:jc w:val="both"/>
                </w:pPr>
              </w:pPrChange>
            </w:pPr>
            <w:r w:rsidRPr="00DC56FB">
              <w:t>Terénní exkurze II.</w:t>
            </w:r>
          </w:p>
          <w:p w14:paraId="33C87F93" w14:textId="77777777" w:rsidR="00BD26BB" w:rsidRDefault="00BD26BB" w:rsidP="00495DC8">
            <w:pPr>
              <w:ind w:left="720"/>
              <w:jc w:val="both"/>
            </w:pPr>
          </w:p>
        </w:tc>
      </w:tr>
      <w:tr w:rsidR="00BD26BB" w14:paraId="77E990F9" w14:textId="77777777" w:rsidTr="00495DC8">
        <w:trPr>
          <w:trHeight w:val="265"/>
        </w:trPr>
        <w:tc>
          <w:tcPr>
            <w:tcW w:w="3653" w:type="dxa"/>
            <w:gridSpan w:val="2"/>
            <w:tcBorders>
              <w:top w:val="nil"/>
            </w:tcBorders>
            <w:shd w:val="clear" w:color="auto" w:fill="F7CAAC"/>
          </w:tcPr>
          <w:p w14:paraId="11934481" w14:textId="77777777" w:rsidR="00BD26BB" w:rsidRDefault="00BD26BB" w:rsidP="00495DC8">
            <w:pPr>
              <w:jc w:val="both"/>
            </w:pPr>
            <w:r>
              <w:rPr>
                <w:b/>
              </w:rPr>
              <w:t>Studijní literatura a studijní pomůcky</w:t>
            </w:r>
          </w:p>
        </w:tc>
        <w:tc>
          <w:tcPr>
            <w:tcW w:w="6202" w:type="dxa"/>
            <w:gridSpan w:val="6"/>
            <w:tcBorders>
              <w:top w:val="nil"/>
              <w:bottom w:val="nil"/>
            </w:tcBorders>
          </w:tcPr>
          <w:p w14:paraId="59B7B6B8" w14:textId="77777777" w:rsidR="00BD26BB" w:rsidRDefault="00BD26BB" w:rsidP="00495DC8">
            <w:pPr>
              <w:jc w:val="both"/>
            </w:pPr>
          </w:p>
        </w:tc>
      </w:tr>
      <w:tr w:rsidR="00BD26BB" w14:paraId="0B407F74" w14:textId="77777777" w:rsidTr="00495DC8">
        <w:trPr>
          <w:trHeight w:val="1497"/>
        </w:trPr>
        <w:tc>
          <w:tcPr>
            <w:tcW w:w="9855" w:type="dxa"/>
            <w:gridSpan w:val="8"/>
            <w:tcBorders>
              <w:top w:val="nil"/>
            </w:tcBorders>
          </w:tcPr>
          <w:p w14:paraId="566BA262" w14:textId="77777777" w:rsidR="00BD26BB" w:rsidRPr="004C48FF" w:rsidRDefault="00BD26BB">
            <w:pPr>
              <w:pStyle w:val="Normlnweb"/>
              <w:spacing w:before="0" w:beforeAutospacing="0" w:after="0" w:afterAutospacing="0"/>
              <w:ind w:left="322" w:hanging="284"/>
              <w:jc w:val="both"/>
              <w:rPr>
                <w:b/>
                <w:sz w:val="20"/>
                <w:szCs w:val="20"/>
              </w:rPr>
              <w:pPrChange w:id="1979" w:author="PS" w:date="2018-11-25T14:14:00Z">
                <w:pPr>
                  <w:pStyle w:val="Normlnweb"/>
                  <w:jc w:val="both"/>
                </w:pPr>
              </w:pPrChange>
            </w:pPr>
            <w:r w:rsidRPr="004C48FF">
              <w:rPr>
                <w:b/>
                <w:sz w:val="20"/>
                <w:szCs w:val="20"/>
              </w:rPr>
              <w:t>Povinná</w:t>
            </w:r>
            <w:ins w:id="1980" w:author="Matyas Adam" w:date="2018-11-16T12:06:00Z">
              <w:r w:rsidRPr="004C48FF">
                <w:rPr>
                  <w:b/>
                  <w:sz w:val="20"/>
                  <w:szCs w:val="20"/>
                </w:rPr>
                <w:t xml:space="preserve"> literatura:</w:t>
              </w:r>
            </w:ins>
          </w:p>
          <w:p w14:paraId="7A41623D" w14:textId="77777777" w:rsidR="00BD26BB" w:rsidRPr="004C48FF" w:rsidRDefault="00BD26BB">
            <w:pPr>
              <w:pStyle w:val="Normlnweb"/>
              <w:spacing w:before="0" w:beforeAutospacing="0" w:after="0" w:afterAutospacing="0"/>
              <w:ind w:left="38"/>
              <w:jc w:val="both"/>
              <w:rPr>
                <w:ins w:id="1981" w:author="Matyas Adam" w:date="2018-11-16T12:19:00Z"/>
                <w:sz w:val="20"/>
                <w:szCs w:val="20"/>
              </w:rPr>
              <w:pPrChange w:id="1982" w:author="PS" w:date="2018-11-25T14:14:00Z">
                <w:pPr>
                  <w:pStyle w:val="Normlnweb"/>
                  <w:jc w:val="both"/>
                </w:pPr>
              </w:pPrChange>
            </w:pPr>
            <w:ins w:id="1983" w:author="Matyas Adam" w:date="2018-11-16T12:16:00Z">
              <w:r w:rsidRPr="004C48FF">
                <w:rPr>
                  <w:caps/>
                  <w:sz w:val="20"/>
                  <w:szCs w:val="20"/>
                </w:rPr>
                <w:t>Christopherson</w:t>
              </w:r>
              <w:r w:rsidRPr="004C48FF">
                <w:rPr>
                  <w:sz w:val="20"/>
                  <w:szCs w:val="20"/>
                </w:rPr>
                <w:t xml:space="preserve">, R. W., </w:t>
              </w:r>
              <w:r w:rsidRPr="004C48FF">
                <w:rPr>
                  <w:caps/>
                  <w:sz w:val="20"/>
                  <w:szCs w:val="20"/>
                </w:rPr>
                <w:t>Birkeland</w:t>
              </w:r>
              <w:r w:rsidRPr="004C48FF">
                <w:rPr>
                  <w:sz w:val="20"/>
                  <w:szCs w:val="20"/>
                </w:rPr>
                <w:t xml:space="preserve">, G. H. </w:t>
              </w:r>
              <w:r w:rsidRPr="004C48FF">
                <w:rPr>
                  <w:i/>
                  <w:sz w:val="20"/>
                  <w:szCs w:val="20"/>
                </w:rPr>
                <w:t>Geosystems. An introduction to physical geography</w:t>
              </w:r>
              <w:r w:rsidRPr="004C48FF">
                <w:rPr>
                  <w:sz w:val="20"/>
                  <w:szCs w:val="20"/>
                </w:rPr>
                <w:t xml:space="preserve"> (9. vydání). Pearson, Essex 2015</w:t>
              </w:r>
            </w:ins>
          </w:p>
          <w:p w14:paraId="3962B9CB" w14:textId="77777777" w:rsidR="00BD26BB" w:rsidRPr="004C48FF" w:rsidRDefault="00BD26BB">
            <w:pPr>
              <w:pStyle w:val="Normlnweb"/>
              <w:spacing w:before="0" w:beforeAutospacing="0" w:after="0" w:afterAutospacing="0"/>
              <w:ind w:left="322" w:hanging="284"/>
              <w:jc w:val="both"/>
              <w:rPr>
                <w:ins w:id="1984" w:author="Matyas Adam" w:date="2018-11-16T12:16:00Z"/>
                <w:sz w:val="20"/>
                <w:szCs w:val="20"/>
              </w:rPr>
              <w:pPrChange w:id="1985" w:author="PS" w:date="2018-11-25T14:14:00Z">
                <w:pPr>
                  <w:pStyle w:val="Normlnweb"/>
                  <w:jc w:val="both"/>
                </w:pPr>
              </w:pPrChange>
            </w:pPr>
            <w:ins w:id="1986" w:author="Matyas Adam" w:date="2018-11-16T12:19:00Z">
              <w:r w:rsidRPr="004C48FF">
                <w:rPr>
                  <w:caps/>
                  <w:sz w:val="20"/>
                  <w:szCs w:val="20"/>
                </w:rPr>
                <w:t>KENNETH G.J.</w:t>
              </w:r>
              <w:r w:rsidRPr="004C48FF">
                <w:rPr>
                  <w:color w:val="000000"/>
                  <w:sz w:val="20"/>
                  <w:szCs w:val="20"/>
                  <w:shd w:val="clear" w:color="auto" w:fill="FFFFFF"/>
                  <w:rPrChange w:id="1987" w:author="PS" w:date="2018-11-25T14:14:00Z">
                    <w:rPr>
                      <w:rFonts w:ascii="Arial" w:hAnsi="Arial" w:cs="Arial"/>
                      <w:color w:val="000000"/>
                      <w:sz w:val="18"/>
                      <w:szCs w:val="18"/>
                      <w:shd w:val="clear" w:color="auto" w:fill="FFFFFF"/>
                    </w:rPr>
                  </w:rPrChange>
                </w:rPr>
                <w:t xml:space="preserve"> </w:t>
              </w:r>
              <w:r w:rsidRPr="004C48FF">
                <w:rPr>
                  <w:i/>
                  <w:sz w:val="20"/>
                  <w:szCs w:val="20"/>
                </w:rPr>
                <w:t>Earth's Land Surface : Landforms and Processes in Geomorphology</w:t>
              </w:r>
              <w:r w:rsidRPr="004C48FF">
                <w:rPr>
                  <w:color w:val="000000"/>
                  <w:sz w:val="20"/>
                  <w:szCs w:val="20"/>
                  <w:shd w:val="clear" w:color="auto" w:fill="FFFFFF"/>
                  <w:rPrChange w:id="1988" w:author="PS" w:date="2018-11-25T14:14:00Z">
                    <w:rPr>
                      <w:rFonts w:ascii="Arial" w:hAnsi="Arial" w:cs="Arial"/>
                      <w:color w:val="000000"/>
                      <w:sz w:val="18"/>
                      <w:szCs w:val="18"/>
                      <w:shd w:val="clear" w:color="auto" w:fill="FFFFFF"/>
                    </w:rPr>
                  </w:rPrChange>
                </w:rPr>
                <w:t xml:space="preserve">. </w:t>
              </w:r>
              <w:r w:rsidRPr="004C48FF">
                <w:rPr>
                  <w:sz w:val="20"/>
                  <w:szCs w:val="20"/>
                </w:rPr>
                <w:t>London, Sage. 2010. 361 s</w:t>
              </w:r>
            </w:ins>
          </w:p>
          <w:p w14:paraId="1B7E6F80" w14:textId="77777777" w:rsidR="00BD26BB" w:rsidRPr="00200898" w:rsidDel="002D4189" w:rsidRDefault="00BD26BB">
            <w:pPr>
              <w:ind w:left="322" w:hanging="284"/>
              <w:rPr>
                <w:del w:id="1989" w:author="Matyas Adam" w:date="2018-11-16T12:21:00Z"/>
              </w:rPr>
              <w:pPrChange w:id="1990" w:author="Matyas Adam" w:date="2018-11-16T12:36:00Z">
                <w:pPr/>
              </w:pPrChange>
            </w:pPr>
            <w:r w:rsidRPr="003F4DBB">
              <w:t xml:space="preserve">STRAHLER, A. H. </w:t>
            </w:r>
            <w:r w:rsidRPr="003F4DBB">
              <w:rPr>
                <w:bCs/>
                <w:i/>
              </w:rPr>
              <w:t>Introducing Physical Geography</w:t>
            </w:r>
            <w:r w:rsidRPr="003F4DBB">
              <w:rPr>
                <w:bCs/>
              </w:rPr>
              <w:t>,</w:t>
            </w:r>
            <w:r w:rsidRPr="00200898">
              <w:t xml:space="preserve"> 3. Edition. John Wiley &amp; Sons, 2003. 704 s.</w:t>
            </w:r>
          </w:p>
          <w:p w14:paraId="5C88314E" w14:textId="77777777" w:rsidR="00BD26BB" w:rsidRPr="004C48FF" w:rsidRDefault="00BD26BB">
            <w:pPr>
              <w:pStyle w:val="Normlnweb"/>
              <w:spacing w:before="0" w:beforeAutospacing="0" w:after="0" w:afterAutospacing="0"/>
              <w:ind w:left="322" w:hanging="284"/>
              <w:jc w:val="both"/>
              <w:rPr>
                <w:ins w:id="1991" w:author="Matyas Adam" w:date="2018-11-16T23:47:00Z"/>
              </w:rPr>
              <w:pPrChange w:id="1992" w:author="Matyas Adam" w:date="2018-11-16T12:36:00Z">
                <w:pPr/>
              </w:pPrChange>
            </w:pPr>
          </w:p>
          <w:p w14:paraId="6FD852D4" w14:textId="77777777" w:rsidR="00BD26BB" w:rsidRPr="004C48FF" w:rsidDel="00997E1A" w:rsidRDefault="00BD26BB">
            <w:pPr>
              <w:ind w:left="322" w:hanging="284"/>
              <w:jc w:val="both"/>
              <w:rPr>
                <w:del w:id="1993" w:author="Matyas Adam" w:date="2018-11-16T12:08:00Z"/>
                <w:iCs/>
                <w:color w:val="000000"/>
              </w:rPr>
              <w:pPrChange w:id="1994" w:author="Matyas Adam" w:date="2018-11-16T12:36:00Z">
                <w:pPr/>
              </w:pPrChange>
            </w:pPr>
            <w:ins w:id="1995" w:author="Matyas Adam" w:date="2018-11-16T12:36:00Z">
              <w:r w:rsidRPr="004C48FF">
                <w:t>Materiály dostupné v e-learningovém kurzu předmětu v LMS Moodle na http://vyuka.flkr.utb.cz</w:t>
              </w:r>
            </w:ins>
            <w:del w:id="1996" w:author="Matyas Adam" w:date="2018-11-16T12:08:00Z">
              <w:r w:rsidRPr="004C48FF" w:rsidDel="00997E1A">
                <w:rPr>
                  <w:iCs/>
                  <w:color w:val="000000"/>
                </w:rPr>
                <w:delText>NETOPIL, R. a kol. </w:delText>
              </w:r>
              <w:r w:rsidRPr="004C48FF" w:rsidDel="00997E1A">
                <w:rPr>
                  <w:i/>
                  <w:iCs/>
                  <w:color w:val="000000"/>
                </w:rPr>
                <w:delText>Fyzická geografie</w:delText>
              </w:r>
              <w:r w:rsidRPr="004C48FF" w:rsidDel="00997E1A">
                <w:rPr>
                  <w:iCs/>
                  <w:color w:val="000000"/>
                </w:rPr>
                <w:delText>, 1. vydání. Praha: SPN, 1984. 272 s.</w:delText>
              </w:r>
            </w:del>
          </w:p>
          <w:p w14:paraId="58EE7285" w14:textId="77777777" w:rsidR="00BD26BB" w:rsidRPr="004C48FF" w:rsidRDefault="00BD26BB">
            <w:pPr>
              <w:ind w:left="322" w:hanging="284"/>
              <w:pPrChange w:id="1997" w:author="Matyas Adam" w:date="2018-11-16T12:36:00Z">
                <w:pPr/>
              </w:pPrChange>
            </w:pPr>
          </w:p>
          <w:p w14:paraId="602656A0" w14:textId="77777777" w:rsidR="004C48FF" w:rsidRDefault="004C48FF">
            <w:pPr>
              <w:ind w:left="322" w:hanging="284"/>
              <w:rPr>
                <w:ins w:id="1998" w:author="PS" w:date="2018-11-25T14:14:00Z"/>
                <w:b/>
                <w:iCs/>
                <w:color w:val="000000"/>
              </w:rPr>
              <w:pPrChange w:id="1999" w:author="Matyas Adam" w:date="2018-11-16T12:36:00Z">
                <w:pPr/>
              </w:pPrChange>
            </w:pPr>
          </w:p>
          <w:p w14:paraId="4EAC3A8C" w14:textId="77777777" w:rsidR="00BD26BB" w:rsidRPr="004C48FF" w:rsidRDefault="00BD26BB">
            <w:pPr>
              <w:ind w:left="322" w:hanging="284"/>
              <w:rPr>
                <w:b/>
                <w:iCs/>
                <w:color w:val="000000"/>
              </w:rPr>
              <w:pPrChange w:id="2000" w:author="Matyas Adam" w:date="2018-11-16T12:36:00Z">
                <w:pPr/>
              </w:pPrChange>
            </w:pPr>
            <w:r w:rsidRPr="004C48FF">
              <w:rPr>
                <w:b/>
                <w:iCs/>
                <w:color w:val="000000"/>
              </w:rPr>
              <w:t>Doporučená</w:t>
            </w:r>
            <w:ins w:id="2001" w:author="Matyas Adam" w:date="2018-11-16T12:06:00Z">
              <w:r w:rsidRPr="004C48FF">
                <w:rPr>
                  <w:b/>
                  <w:iCs/>
                  <w:color w:val="000000"/>
                </w:rPr>
                <w:t xml:space="preserve"> literatura:</w:t>
              </w:r>
            </w:ins>
          </w:p>
          <w:p w14:paraId="404EEBB8" w14:textId="77777777" w:rsidR="00BD26BB" w:rsidRPr="004C48FF" w:rsidRDefault="00BD26BB">
            <w:pPr>
              <w:ind w:left="322" w:hanging="284"/>
              <w:rPr>
                <w:ins w:id="2002" w:author="Matyas Adam" w:date="2018-11-16T12:19:00Z"/>
                <w:bCs/>
                <w:iCs/>
              </w:rPr>
              <w:pPrChange w:id="2003" w:author="Matyas Adam" w:date="2018-11-16T12:36:00Z">
                <w:pPr/>
              </w:pPrChange>
            </w:pPr>
            <w:ins w:id="2004" w:author="Matyas Adam" w:date="2018-11-16T12:19:00Z">
              <w:r w:rsidRPr="004C48FF">
                <w:rPr>
                  <w:bCs/>
                  <w:iCs/>
                </w:rPr>
                <w:t xml:space="preserve">CZUDEK T. </w:t>
              </w:r>
              <w:r w:rsidRPr="004C48FF">
                <w:rPr>
                  <w:bCs/>
                  <w:i/>
                  <w:iCs/>
                  <w:rPrChange w:id="2005" w:author="PS" w:date="2018-11-25T14:14:00Z">
                    <w:rPr>
                      <w:rFonts w:ascii="Arial" w:hAnsi="Arial" w:cs="Arial"/>
                      <w:color w:val="000000"/>
                      <w:sz w:val="18"/>
                      <w:szCs w:val="18"/>
                      <w:shd w:val="clear" w:color="auto" w:fill="FFFFFF"/>
                    </w:rPr>
                  </w:rPrChange>
                </w:rPr>
                <w:t>Vývoj reliéfu krajiny České republiky v kvartéru</w:t>
              </w:r>
              <w:r w:rsidRPr="004C48FF">
                <w:rPr>
                  <w:bCs/>
                  <w:iCs/>
                  <w:rPrChange w:id="2006" w:author="PS" w:date="2018-11-25T14:14:00Z">
                    <w:rPr>
                      <w:rFonts w:ascii="Arial" w:hAnsi="Arial" w:cs="Arial"/>
                      <w:color w:val="000000"/>
                      <w:sz w:val="18"/>
                      <w:szCs w:val="18"/>
                      <w:shd w:val="clear" w:color="auto" w:fill="FFFFFF"/>
                    </w:rPr>
                  </w:rPrChange>
                </w:rPr>
                <w:t xml:space="preserve">. Brno, Moravské </w:t>
              </w:r>
              <w:r w:rsidRPr="004C48FF">
                <w:rPr>
                  <w:bCs/>
                  <w:iCs/>
                </w:rPr>
                <w:t xml:space="preserve">zemské muzeum. 2005. </w:t>
              </w:r>
              <w:r w:rsidRPr="004C48FF">
                <w:rPr>
                  <w:bCs/>
                  <w:iCs/>
                  <w:rPrChange w:id="2007" w:author="PS" w:date="2018-11-25T14:14:00Z">
                    <w:rPr>
                      <w:rFonts w:ascii="Arial" w:hAnsi="Arial" w:cs="Arial"/>
                      <w:color w:val="000000"/>
                      <w:sz w:val="18"/>
                      <w:szCs w:val="18"/>
                      <w:shd w:val="clear" w:color="auto" w:fill="FFFFFF"/>
                    </w:rPr>
                  </w:rPrChange>
                </w:rPr>
                <w:t>238 s.</w:t>
              </w:r>
            </w:ins>
          </w:p>
          <w:p w14:paraId="2EB5CA09" w14:textId="77777777" w:rsidR="00BD26BB" w:rsidRPr="00616BB2" w:rsidRDefault="00BD26BB">
            <w:pPr>
              <w:ind w:left="322" w:hanging="284"/>
              <w:rPr>
                <w:ins w:id="2008" w:author="Matyas Adam" w:date="2018-11-16T12:08:00Z"/>
                <w:iCs/>
              </w:rPr>
              <w:pPrChange w:id="2009" w:author="Matyas Adam" w:date="2018-11-16T12:36:00Z">
                <w:pPr/>
              </w:pPrChange>
            </w:pPr>
            <w:r w:rsidRPr="004C48FF">
              <w:rPr>
                <w:iCs/>
              </w:rPr>
              <w:t xml:space="preserve">DEMEK, J. </w:t>
            </w:r>
            <w:r w:rsidRPr="004C48FF">
              <w:rPr>
                <w:i/>
                <w:iCs/>
              </w:rPr>
              <w:t>Obecná geomorfologie</w:t>
            </w:r>
            <w:r w:rsidRPr="00616BB2">
              <w:rPr>
                <w:iCs/>
              </w:rPr>
              <w:t xml:space="preserve">. Praha: </w:t>
            </w:r>
            <w:r w:rsidRPr="00616BB2">
              <w:rPr>
                <w:bCs/>
                <w:iCs/>
              </w:rPr>
              <w:t>Academia</w:t>
            </w:r>
            <w:r w:rsidRPr="00616BB2">
              <w:rPr>
                <w:iCs/>
              </w:rPr>
              <w:t>, 1987.</w:t>
            </w:r>
          </w:p>
          <w:p w14:paraId="0F148D18" w14:textId="77777777" w:rsidR="00BD26BB" w:rsidRPr="004C48FF" w:rsidDel="00081744" w:rsidRDefault="00BD26BB">
            <w:pPr>
              <w:ind w:left="322" w:hanging="284"/>
              <w:rPr>
                <w:del w:id="2010" w:author="Matyas Adam" w:date="2018-11-16T12:21:00Z"/>
                <w:iCs/>
                <w:color w:val="000000"/>
                <w:rPrChange w:id="2011" w:author="PS" w:date="2018-11-25T14:14:00Z">
                  <w:rPr>
                    <w:del w:id="2012" w:author="Matyas Adam" w:date="2018-11-16T12:21:00Z"/>
                  </w:rPr>
                </w:rPrChange>
              </w:rPr>
              <w:pPrChange w:id="2013" w:author="Matyas Adam" w:date="2018-11-16T12:36:00Z">
                <w:pPr/>
              </w:pPrChange>
            </w:pPr>
            <w:ins w:id="2014" w:author="Matyas Adam" w:date="2018-11-16T12:08:00Z">
              <w:r w:rsidRPr="00616BB2">
                <w:rPr>
                  <w:iCs/>
                  <w:color w:val="000000"/>
                </w:rPr>
                <w:t>NETOPIL, R. a kol. </w:t>
              </w:r>
              <w:r w:rsidRPr="00616BB2">
                <w:rPr>
                  <w:i/>
                  <w:iCs/>
                  <w:color w:val="000000"/>
                </w:rPr>
                <w:t>Fyzická geografie</w:t>
              </w:r>
            </w:ins>
            <w:ins w:id="2015" w:author="Matyas Adam" w:date="2018-11-16T12:13:00Z">
              <w:r w:rsidRPr="00616BB2">
                <w:rPr>
                  <w:i/>
                  <w:iCs/>
                  <w:color w:val="000000"/>
                </w:rPr>
                <w:t xml:space="preserve"> I</w:t>
              </w:r>
            </w:ins>
            <w:ins w:id="2016" w:author="Matyas Adam" w:date="2018-11-16T12:08:00Z">
              <w:r w:rsidRPr="00616BB2">
                <w:rPr>
                  <w:iCs/>
                  <w:color w:val="000000"/>
                </w:rPr>
                <w:t>, 1. vydání. Praha: SPN, 1984. 272 s.</w:t>
              </w:r>
            </w:ins>
          </w:p>
          <w:p w14:paraId="227592AF" w14:textId="77777777" w:rsidR="00BD26BB" w:rsidRPr="006C4D65" w:rsidDel="00081744" w:rsidRDefault="00BD26BB">
            <w:pPr>
              <w:ind w:left="322" w:hanging="284"/>
              <w:rPr>
                <w:del w:id="2017" w:author="Matyas Adam" w:date="2018-11-16T12:21:00Z"/>
                <w:b/>
                <w:iCs/>
                <w:color w:val="000000"/>
              </w:rPr>
              <w:pPrChange w:id="2018" w:author="Matyas Adam" w:date="2018-11-16T12:36:00Z">
                <w:pPr/>
              </w:pPrChange>
            </w:pPr>
          </w:p>
          <w:p w14:paraId="1389098F" w14:textId="77777777" w:rsidR="00BD26BB" w:rsidRPr="000F6287" w:rsidRDefault="00BD26BB">
            <w:pPr>
              <w:ind w:left="322" w:hanging="284"/>
              <w:pPrChange w:id="2019" w:author="Matyas Adam" w:date="2018-11-16T12:36:00Z">
                <w:pPr>
                  <w:autoSpaceDE w:val="0"/>
                  <w:autoSpaceDN w:val="0"/>
                  <w:adjustRightInd w:val="0"/>
                  <w:jc w:val="both"/>
                </w:pPr>
              </w:pPrChange>
            </w:pPr>
          </w:p>
        </w:tc>
      </w:tr>
      <w:tr w:rsidR="00BD26BB" w14:paraId="233498F0"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4664A13" w14:textId="77777777" w:rsidR="00BD26BB" w:rsidRDefault="00BD26BB" w:rsidP="00495DC8">
            <w:pPr>
              <w:jc w:val="center"/>
              <w:rPr>
                <w:b/>
              </w:rPr>
            </w:pPr>
            <w:r>
              <w:rPr>
                <w:b/>
              </w:rPr>
              <w:t>Informace ke kombinované nebo distanční formě</w:t>
            </w:r>
          </w:p>
        </w:tc>
      </w:tr>
      <w:tr w:rsidR="00BD26BB" w14:paraId="40094C7B" w14:textId="77777777" w:rsidTr="00495DC8">
        <w:tc>
          <w:tcPr>
            <w:tcW w:w="4787" w:type="dxa"/>
            <w:gridSpan w:val="3"/>
            <w:tcBorders>
              <w:top w:val="single" w:sz="2" w:space="0" w:color="auto"/>
            </w:tcBorders>
            <w:shd w:val="clear" w:color="auto" w:fill="F7CAAC"/>
          </w:tcPr>
          <w:p w14:paraId="33DC0774" w14:textId="77777777" w:rsidR="00BD26BB" w:rsidRDefault="00BD26BB" w:rsidP="00495DC8">
            <w:pPr>
              <w:jc w:val="both"/>
            </w:pPr>
            <w:r>
              <w:rPr>
                <w:b/>
              </w:rPr>
              <w:t>Rozsah konzultací (soustředění)</w:t>
            </w:r>
          </w:p>
        </w:tc>
        <w:tc>
          <w:tcPr>
            <w:tcW w:w="889" w:type="dxa"/>
            <w:tcBorders>
              <w:top w:val="single" w:sz="2" w:space="0" w:color="auto"/>
            </w:tcBorders>
          </w:tcPr>
          <w:p w14:paraId="1B16C5EF" w14:textId="77777777" w:rsidR="00BD26BB" w:rsidRDefault="00BD26BB" w:rsidP="00495DC8">
            <w:pPr>
              <w:jc w:val="both"/>
            </w:pPr>
          </w:p>
        </w:tc>
        <w:tc>
          <w:tcPr>
            <w:tcW w:w="4179" w:type="dxa"/>
            <w:gridSpan w:val="4"/>
            <w:tcBorders>
              <w:top w:val="single" w:sz="2" w:space="0" w:color="auto"/>
            </w:tcBorders>
            <w:shd w:val="clear" w:color="auto" w:fill="F7CAAC"/>
          </w:tcPr>
          <w:p w14:paraId="53B41EAA" w14:textId="77777777" w:rsidR="00BD26BB" w:rsidRDefault="00BD26BB" w:rsidP="00495DC8">
            <w:pPr>
              <w:jc w:val="both"/>
              <w:rPr>
                <w:b/>
              </w:rPr>
            </w:pPr>
            <w:r>
              <w:rPr>
                <w:b/>
              </w:rPr>
              <w:t xml:space="preserve">hodin </w:t>
            </w:r>
          </w:p>
        </w:tc>
      </w:tr>
      <w:tr w:rsidR="00BD26BB" w14:paraId="700FF772" w14:textId="77777777" w:rsidTr="00495DC8">
        <w:tc>
          <w:tcPr>
            <w:tcW w:w="9855" w:type="dxa"/>
            <w:gridSpan w:val="8"/>
            <w:shd w:val="clear" w:color="auto" w:fill="F7CAAC"/>
          </w:tcPr>
          <w:p w14:paraId="3FC7D3AA" w14:textId="77777777" w:rsidR="00BD26BB" w:rsidRDefault="00BD26BB" w:rsidP="00495DC8">
            <w:pPr>
              <w:jc w:val="both"/>
              <w:rPr>
                <w:b/>
              </w:rPr>
            </w:pPr>
            <w:r>
              <w:rPr>
                <w:b/>
              </w:rPr>
              <w:t>Informace o způsobu kontaktu s vyučujícím</w:t>
            </w:r>
          </w:p>
        </w:tc>
      </w:tr>
      <w:tr w:rsidR="00BD26BB" w14:paraId="7BFCE497" w14:textId="77777777" w:rsidTr="00495DC8">
        <w:trPr>
          <w:trHeight w:val="240"/>
        </w:trPr>
        <w:tc>
          <w:tcPr>
            <w:tcW w:w="9855" w:type="dxa"/>
            <w:gridSpan w:val="8"/>
          </w:tcPr>
          <w:p w14:paraId="2F94D6B0" w14:textId="77777777" w:rsidR="00BD26BB" w:rsidRDefault="00BD26BB" w:rsidP="00495DC8">
            <w:pPr>
              <w:jc w:val="both"/>
            </w:pPr>
          </w:p>
        </w:tc>
      </w:tr>
    </w:tbl>
    <w:p w14:paraId="2FDA8013" w14:textId="77777777" w:rsidR="00BD26BB" w:rsidDel="00081744" w:rsidRDefault="00BD26BB">
      <w:pPr>
        <w:spacing w:after="160" w:line="259" w:lineRule="auto"/>
        <w:rPr>
          <w:del w:id="2020" w:author="Matyas Adam" w:date="2018-11-16T12:21:00Z"/>
        </w:rPr>
      </w:pPr>
    </w:p>
    <w:p w14:paraId="6C701F42" w14:textId="77777777" w:rsidR="00BD26BB" w:rsidRDefault="00BD26BB">
      <w:pPr>
        <w:spacing w:after="160" w:line="259" w:lineRule="auto"/>
      </w:pPr>
      <w:del w:id="2021" w:author="Matyas Adam" w:date="2018-11-16T12:21:00Z">
        <w:r w:rsidDel="00081744">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61A11EA1" w14:textId="77777777" w:rsidTr="00495DC8">
        <w:tc>
          <w:tcPr>
            <w:tcW w:w="9855" w:type="dxa"/>
            <w:gridSpan w:val="8"/>
            <w:tcBorders>
              <w:bottom w:val="double" w:sz="4" w:space="0" w:color="auto"/>
            </w:tcBorders>
            <w:shd w:val="clear" w:color="auto" w:fill="BDD6EE"/>
          </w:tcPr>
          <w:p w14:paraId="246C1652" w14:textId="77777777" w:rsidR="00BD26BB" w:rsidRDefault="00BD26BB" w:rsidP="00495DC8">
            <w:pPr>
              <w:jc w:val="both"/>
              <w:rPr>
                <w:b/>
                <w:sz w:val="28"/>
              </w:rPr>
            </w:pPr>
            <w:r>
              <w:br w:type="page"/>
            </w:r>
            <w:r>
              <w:rPr>
                <w:b/>
                <w:sz w:val="28"/>
              </w:rPr>
              <w:t>B-III – Charakteristika studijního předmětu</w:t>
            </w:r>
          </w:p>
        </w:tc>
      </w:tr>
      <w:tr w:rsidR="00BD26BB" w14:paraId="605F23B5" w14:textId="77777777" w:rsidTr="00495DC8">
        <w:tc>
          <w:tcPr>
            <w:tcW w:w="3086" w:type="dxa"/>
            <w:tcBorders>
              <w:top w:val="double" w:sz="4" w:space="0" w:color="auto"/>
            </w:tcBorders>
            <w:shd w:val="clear" w:color="auto" w:fill="F7CAAC"/>
          </w:tcPr>
          <w:p w14:paraId="7D20F454" w14:textId="77777777" w:rsidR="00BD26BB" w:rsidRDefault="00BD26BB" w:rsidP="00495DC8">
            <w:pPr>
              <w:jc w:val="both"/>
              <w:rPr>
                <w:b/>
              </w:rPr>
            </w:pPr>
            <w:r>
              <w:rPr>
                <w:b/>
              </w:rPr>
              <w:t>Název studijního předmětu</w:t>
            </w:r>
          </w:p>
        </w:tc>
        <w:tc>
          <w:tcPr>
            <w:tcW w:w="6769" w:type="dxa"/>
            <w:gridSpan w:val="7"/>
            <w:tcBorders>
              <w:top w:val="double" w:sz="4" w:space="0" w:color="auto"/>
            </w:tcBorders>
          </w:tcPr>
          <w:p w14:paraId="744A45A8" w14:textId="77777777" w:rsidR="00BD26BB" w:rsidRPr="002D7853" w:rsidRDefault="00BD26BB" w:rsidP="00495DC8">
            <w:pPr>
              <w:jc w:val="both"/>
              <w:rPr>
                <w:b/>
              </w:rPr>
            </w:pPr>
            <w:r w:rsidRPr="002D7853">
              <w:rPr>
                <w:b/>
              </w:rPr>
              <w:t>Fyzická geografie II</w:t>
            </w:r>
          </w:p>
        </w:tc>
      </w:tr>
      <w:tr w:rsidR="00BD26BB" w14:paraId="793FD4E8" w14:textId="77777777" w:rsidTr="00495DC8">
        <w:tc>
          <w:tcPr>
            <w:tcW w:w="3086" w:type="dxa"/>
            <w:shd w:val="clear" w:color="auto" w:fill="F7CAAC"/>
          </w:tcPr>
          <w:p w14:paraId="3CE9C353" w14:textId="77777777" w:rsidR="00BD26BB" w:rsidRDefault="00BD26BB" w:rsidP="00495DC8">
            <w:pPr>
              <w:jc w:val="both"/>
              <w:rPr>
                <w:b/>
              </w:rPr>
            </w:pPr>
            <w:r>
              <w:rPr>
                <w:b/>
              </w:rPr>
              <w:t>Typ předmětu</w:t>
            </w:r>
          </w:p>
        </w:tc>
        <w:tc>
          <w:tcPr>
            <w:tcW w:w="3406" w:type="dxa"/>
            <w:gridSpan w:val="4"/>
          </w:tcPr>
          <w:p w14:paraId="6EF7288E" w14:textId="77777777" w:rsidR="00BD26BB" w:rsidRPr="005F2CFE" w:rsidRDefault="00BD26BB" w:rsidP="00495DC8">
            <w:pPr>
              <w:pStyle w:val="FormtovanvHTML"/>
              <w:shd w:val="clear" w:color="auto" w:fill="FFFFFF"/>
              <w:rPr>
                <w:rFonts w:ascii="Times New Roman" w:hAnsi="Times New Roman"/>
                <w:color w:val="000000"/>
              </w:rPr>
            </w:pPr>
            <w:r>
              <w:rPr>
                <w:rFonts w:ascii="Times New Roman" w:hAnsi="Times New Roman"/>
              </w:rPr>
              <w:t>Povinný, PZ</w:t>
            </w:r>
          </w:p>
        </w:tc>
        <w:tc>
          <w:tcPr>
            <w:tcW w:w="2695" w:type="dxa"/>
            <w:gridSpan w:val="2"/>
            <w:shd w:val="clear" w:color="auto" w:fill="F7CAAC"/>
          </w:tcPr>
          <w:p w14:paraId="1ADBD4E3" w14:textId="77777777" w:rsidR="00BD26BB" w:rsidRDefault="00BD26BB" w:rsidP="00495DC8">
            <w:pPr>
              <w:jc w:val="both"/>
            </w:pPr>
            <w:r>
              <w:rPr>
                <w:b/>
              </w:rPr>
              <w:t>doporučený ročník / semestr</w:t>
            </w:r>
          </w:p>
        </w:tc>
        <w:tc>
          <w:tcPr>
            <w:tcW w:w="668" w:type="dxa"/>
          </w:tcPr>
          <w:p w14:paraId="7E82C155" w14:textId="77777777" w:rsidR="00BD26BB" w:rsidRDefault="00BD26BB" w:rsidP="00495DC8">
            <w:pPr>
              <w:jc w:val="both"/>
            </w:pPr>
            <w:r>
              <w:t>1/LS</w:t>
            </w:r>
          </w:p>
        </w:tc>
      </w:tr>
      <w:tr w:rsidR="00BD26BB" w14:paraId="6B4FB3A6" w14:textId="77777777" w:rsidTr="00495DC8">
        <w:tc>
          <w:tcPr>
            <w:tcW w:w="3086" w:type="dxa"/>
            <w:shd w:val="clear" w:color="auto" w:fill="F7CAAC"/>
          </w:tcPr>
          <w:p w14:paraId="20D7D260" w14:textId="77777777" w:rsidR="00BD26BB" w:rsidRDefault="00BD26BB" w:rsidP="00495DC8">
            <w:pPr>
              <w:jc w:val="both"/>
              <w:rPr>
                <w:b/>
              </w:rPr>
            </w:pPr>
            <w:r>
              <w:rPr>
                <w:b/>
              </w:rPr>
              <w:t>Rozsah studijního předmětu</w:t>
            </w:r>
          </w:p>
        </w:tc>
        <w:tc>
          <w:tcPr>
            <w:tcW w:w="1701" w:type="dxa"/>
            <w:gridSpan w:val="2"/>
          </w:tcPr>
          <w:p w14:paraId="12AE7DBA" w14:textId="77777777" w:rsidR="00BD26BB" w:rsidRDefault="00BD26BB" w:rsidP="00495DC8">
            <w:pPr>
              <w:jc w:val="both"/>
            </w:pPr>
            <w:r>
              <w:t xml:space="preserve">28p – 14s </w:t>
            </w:r>
          </w:p>
        </w:tc>
        <w:tc>
          <w:tcPr>
            <w:tcW w:w="889" w:type="dxa"/>
            <w:shd w:val="clear" w:color="auto" w:fill="F7CAAC"/>
          </w:tcPr>
          <w:p w14:paraId="4B19FBAC" w14:textId="77777777" w:rsidR="00BD26BB" w:rsidRDefault="00BD26BB" w:rsidP="00495DC8">
            <w:pPr>
              <w:jc w:val="both"/>
              <w:rPr>
                <w:b/>
              </w:rPr>
            </w:pPr>
            <w:r>
              <w:rPr>
                <w:b/>
              </w:rPr>
              <w:t xml:space="preserve">hod. </w:t>
            </w:r>
          </w:p>
        </w:tc>
        <w:tc>
          <w:tcPr>
            <w:tcW w:w="816" w:type="dxa"/>
          </w:tcPr>
          <w:p w14:paraId="3ED8CAAE" w14:textId="66D1E780" w:rsidR="00BD26BB" w:rsidRDefault="00BD26BB" w:rsidP="00495DC8">
            <w:pPr>
              <w:jc w:val="both"/>
            </w:pPr>
            <w:del w:id="2022" w:author="Matyas Adam" w:date="2018-11-16T12:06:00Z">
              <w:r w:rsidDel="00B81641">
                <w:delText>42</w:delText>
              </w:r>
            </w:del>
            <w:ins w:id="2023" w:author="Matyas Adam" w:date="2018-11-16T12:06:00Z">
              <w:del w:id="2024" w:author="PS" w:date="2018-11-25T14:14:00Z">
                <w:r w:rsidDel="004C48FF">
                  <w:delText>3</w:delText>
                </w:r>
              </w:del>
            </w:ins>
            <w:ins w:id="2025" w:author="PS" w:date="2018-11-25T14:14:00Z">
              <w:r w:rsidR="004C48FF">
                <w:t>42</w:t>
              </w:r>
            </w:ins>
          </w:p>
        </w:tc>
        <w:tc>
          <w:tcPr>
            <w:tcW w:w="2156" w:type="dxa"/>
            <w:shd w:val="clear" w:color="auto" w:fill="F7CAAC"/>
          </w:tcPr>
          <w:p w14:paraId="1DE43CD8" w14:textId="77777777" w:rsidR="00BD26BB" w:rsidRDefault="00BD26BB" w:rsidP="00495DC8">
            <w:pPr>
              <w:jc w:val="both"/>
              <w:rPr>
                <w:b/>
              </w:rPr>
            </w:pPr>
            <w:r>
              <w:rPr>
                <w:b/>
              </w:rPr>
              <w:t>kreditů</w:t>
            </w:r>
          </w:p>
        </w:tc>
        <w:tc>
          <w:tcPr>
            <w:tcW w:w="1207" w:type="dxa"/>
            <w:gridSpan w:val="2"/>
          </w:tcPr>
          <w:p w14:paraId="57FEF6D2" w14:textId="77777777" w:rsidR="00BD26BB" w:rsidRDefault="00BD26BB" w:rsidP="00495DC8">
            <w:pPr>
              <w:jc w:val="both"/>
            </w:pPr>
            <w:r>
              <w:t>5</w:t>
            </w:r>
          </w:p>
        </w:tc>
      </w:tr>
      <w:tr w:rsidR="00BD26BB" w14:paraId="028E0DB9" w14:textId="77777777" w:rsidTr="00495DC8">
        <w:tc>
          <w:tcPr>
            <w:tcW w:w="3086" w:type="dxa"/>
            <w:shd w:val="clear" w:color="auto" w:fill="F7CAAC"/>
          </w:tcPr>
          <w:p w14:paraId="6BABCD94" w14:textId="77777777" w:rsidR="00BD26BB" w:rsidRDefault="00BD26BB" w:rsidP="00495DC8">
            <w:pPr>
              <w:jc w:val="both"/>
              <w:rPr>
                <w:b/>
                <w:sz w:val="22"/>
              </w:rPr>
            </w:pPr>
            <w:r>
              <w:rPr>
                <w:b/>
              </w:rPr>
              <w:t>Prerekvizity, korekvizity, ekvivalence</w:t>
            </w:r>
          </w:p>
        </w:tc>
        <w:tc>
          <w:tcPr>
            <w:tcW w:w="6769" w:type="dxa"/>
            <w:gridSpan w:val="7"/>
          </w:tcPr>
          <w:p w14:paraId="38FAA4B9" w14:textId="77777777" w:rsidR="00BD26BB" w:rsidRDefault="00BD26BB" w:rsidP="00495DC8">
            <w:pPr>
              <w:jc w:val="both"/>
            </w:pPr>
            <w:ins w:id="2026" w:author="Jiří Lehejček [2]" w:date="2018-11-14T23:03:00Z">
              <w:r>
                <w:rPr>
                  <w:b/>
                </w:rPr>
                <w:t>Prerekvizity:</w:t>
              </w:r>
            </w:ins>
            <w:del w:id="2027" w:author="Jiří Lehejček [2]" w:date="2018-11-14T23:03:00Z">
              <w:r w:rsidDel="00DE6422">
                <w:delText>Zkouška z </w:delText>
              </w:r>
            </w:del>
            <w:ins w:id="2028" w:author="Jiří Lehejček [2]" w:date="2018-11-14T23:03:00Z">
              <w:r>
                <w:t>f</w:t>
              </w:r>
            </w:ins>
            <w:del w:id="2029" w:author="Jiří Lehejček [2]" w:date="2018-11-14T23:03:00Z">
              <w:r w:rsidDel="00DE6422">
                <w:delText>F</w:delText>
              </w:r>
            </w:del>
            <w:r>
              <w:t>yzické geografie I.</w:t>
            </w:r>
          </w:p>
        </w:tc>
      </w:tr>
      <w:tr w:rsidR="00BD26BB" w14:paraId="5D37912B" w14:textId="77777777" w:rsidTr="00495DC8">
        <w:tc>
          <w:tcPr>
            <w:tcW w:w="3086" w:type="dxa"/>
            <w:shd w:val="clear" w:color="auto" w:fill="F7CAAC"/>
          </w:tcPr>
          <w:p w14:paraId="1EB134BF" w14:textId="77777777" w:rsidR="00BD26BB" w:rsidRDefault="00BD26BB" w:rsidP="00495DC8">
            <w:pPr>
              <w:jc w:val="both"/>
              <w:rPr>
                <w:b/>
              </w:rPr>
            </w:pPr>
            <w:r>
              <w:rPr>
                <w:b/>
              </w:rPr>
              <w:t>Způsob ověření studijních výsledků</w:t>
            </w:r>
          </w:p>
        </w:tc>
        <w:tc>
          <w:tcPr>
            <w:tcW w:w="3406" w:type="dxa"/>
            <w:gridSpan w:val="4"/>
          </w:tcPr>
          <w:p w14:paraId="0F414242" w14:textId="77777777" w:rsidR="00BD26BB" w:rsidRPr="00164753" w:rsidRDefault="00BD26BB" w:rsidP="00495DC8">
            <w:pPr>
              <w:jc w:val="both"/>
            </w:pPr>
            <w:r>
              <w:rPr>
                <w:rFonts w:eastAsia="SimSun"/>
                <w:lang w:eastAsia="zh-CN" w:bidi="hi-IN"/>
              </w:rPr>
              <w:t>Zápočet, zkouška</w:t>
            </w:r>
          </w:p>
        </w:tc>
        <w:tc>
          <w:tcPr>
            <w:tcW w:w="2156" w:type="dxa"/>
            <w:shd w:val="clear" w:color="auto" w:fill="F7CAAC"/>
          </w:tcPr>
          <w:p w14:paraId="5597914D" w14:textId="77777777" w:rsidR="00BD26BB" w:rsidRDefault="00BD26BB" w:rsidP="00495DC8">
            <w:pPr>
              <w:jc w:val="both"/>
              <w:rPr>
                <w:b/>
              </w:rPr>
            </w:pPr>
            <w:r>
              <w:rPr>
                <w:b/>
              </w:rPr>
              <w:t>Forma výuky</w:t>
            </w:r>
          </w:p>
        </w:tc>
        <w:tc>
          <w:tcPr>
            <w:tcW w:w="1207" w:type="dxa"/>
            <w:gridSpan w:val="2"/>
          </w:tcPr>
          <w:p w14:paraId="45FAB79A" w14:textId="77777777" w:rsidR="00BD26BB" w:rsidRDefault="00BD26BB" w:rsidP="00495DC8">
            <w:pPr>
              <w:jc w:val="both"/>
              <w:rPr>
                <w:ins w:id="2030" w:author="PS" w:date="2018-11-25T14:14:00Z"/>
              </w:rPr>
            </w:pPr>
            <w:del w:id="2031" w:author="Matyas Adam" w:date="2018-11-16T12:06:00Z">
              <w:r w:rsidDel="00B81641">
                <w:delText>Přednáška, terén</w:delText>
              </w:r>
            </w:del>
            <w:ins w:id="2032" w:author="Matyas Adam" w:date="2018-11-16T12:06:00Z">
              <w:del w:id="2033" w:author="PS" w:date="2018-11-25T14:14:00Z">
                <w:r w:rsidDel="004C48FF">
                  <w:delText>P, S</w:delText>
                </w:r>
              </w:del>
            </w:ins>
            <w:ins w:id="2034" w:author="PS" w:date="2018-11-25T14:14:00Z">
              <w:r w:rsidR="004C48FF">
                <w:t>přednášky</w:t>
              </w:r>
            </w:ins>
          </w:p>
          <w:p w14:paraId="32AE2112" w14:textId="5DB45736" w:rsidR="004C48FF" w:rsidRDefault="004C48FF" w:rsidP="00495DC8">
            <w:pPr>
              <w:jc w:val="both"/>
            </w:pPr>
            <w:ins w:id="2035" w:author="PS" w:date="2018-11-25T14:14:00Z">
              <w:r>
                <w:t>semináře</w:t>
              </w:r>
            </w:ins>
          </w:p>
        </w:tc>
      </w:tr>
      <w:tr w:rsidR="00BD26BB" w14:paraId="38E8FC44" w14:textId="77777777" w:rsidTr="00495DC8">
        <w:tc>
          <w:tcPr>
            <w:tcW w:w="3086" w:type="dxa"/>
            <w:shd w:val="clear" w:color="auto" w:fill="F7CAAC"/>
          </w:tcPr>
          <w:p w14:paraId="37C91276" w14:textId="3E62571A" w:rsidR="00BD26BB" w:rsidRDefault="00BD26BB" w:rsidP="00495DC8">
            <w:pPr>
              <w:jc w:val="both"/>
              <w:rPr>
                <w:b/>
              </w:rPr>
            </w:pPr>
            <w:r>
              <w:rPr>
                <w:b/>
              </w:rPr>
              <w:t>Forma způsobu ověření studijních výsledků a další požadavky na studenta</w:t>
            </w:r>
          </w:p>
        </w:tc>
        <w:tc>
          <w:tcPr>
            <w:tcW w:w="6769" w:type="dxa"/>
            <w:gridSpan w:val="7"/>
            <w:tcBorders>
              <w:bottom w:val="nil"/>
            </w:tcBorders>
          </w:tcPr>
          <w:p w14:paraId="37D60BAA" w14:textId="77777777" w:rsidR="00BD26BB" w:rsidRDefault="00BD26BB" w:rsidP="00495DC8">
            <w:pPr>
              <w:jc w:val="both"/>
              <w:rPr>
                <w:ins w:id="2036" w:author="Matyas Adam" w:date="2018-11-16T12:06:00Z"/>
              </w:rPr>
            </w:pPr>
            <w:ins w:id="2037" w:author="Matyas Adam" w:date="2018-11-16T12:06:00Z">
              <w:r w:rsidRPr="00623C83">
                <w:rPr>
                  <w:lang w:eastAsia="en-US"/>
                </w:rPr>
                <w:t>Požadavkem pro ud</w:t>
              </w:r>
              <w:r w:rsidRPr="00623C83">
                <w:rPr>
                  <w:rFonts w:eastAsia="TimesNewRoman"/>
                  <w:lang w:eastAsia="en-US"/>
                </w:rPr>
                <w:t>ě</w:t>
              </w:r>
              <w:r w:rsidRPr="00623C83">
                <w:rPr>
                  <w:lang w:eastAsia="en-US"/>
                </w:rPr>
                <w:t>lení zápo</w:t>
              </w:r>
              <w:r w:rsidRPr="00623C83">
                <w:rPr>
                  <w:rFonts w:eastAsia="TimesNewRoman"/>
                  <w:lang w:eastAsia="en-US"/>
                </w:rPr>
                <w:t>č</w:t>
              </w:r>
              <w:r w:rsidRPr="00623C83">
                <w:rPr>
                  <w:lang w:eastAsia="en-US"/>
                </w:rPr>
                <w:t>tu je aktivní ú</w:t>
              </w:r>
              <w:r w:rsidRPr="00623C83">
                <w:rPr>
                  <w:rFonts w:eastAsia="TimesNewRoman"/>
                  <w:lang w:eastAsia="en-US"/>
                </w:rPr>
                <w:t>č</w:t>
              </w:r>
              <w:r w:rsidRPr="00623C83">
                <w:rPr>
                  <w:lang w:eastAsia="en-US"/>
                </w:rPr>
                <w:t>ast na seminá</w:t>
              </w:r>
              <w:r w:rsidRPr="00623C83">
                <w:rPr>
                  <w:rFonts w:eastAsia="TimesNewRoman"/>
                  <w:lang w:eastAsia="en-US"/>
                </w:rPr>
                <w:t>ř</w:t>
              </w:r>
              <w:r w:rsidRPr="00623C83">
                <w:rPr>
                  <w:lang w:eastAsia="en-US"/>
                </w:rPr>
                <w:t>ích, pr</w:t>
              </w:r>
              <w:r w:rsidRPr="00623C83">
                <w:rPr>
                  <w:rFonts w:eastAsia="TimesNewRoman"/>
                  <w:lang w:eastAsia="en-US"/>
                </w:rPr>
                <w:t>ů</w:t>
              </w:r>
              <w:r w:rsidRPr="00623C83">
                <w:rPr>
                  <w:lang w:eastAsia="en-US"/>
                </w:rPr>
                <w:t>b</w:t>
              </w:r>
              <w:r w:rsidRPr="00623C83">
                <w:rPr>
                  <w:rFonts w:eastAsia="TimesNewRoman"/>
                  <w:lang w:eastAsia="en-US"/>
                </w:rPr>
                <w:t>ě</w:t>
              </w:r>
              <w:r w:rsidRPr="00623C83">
                <w:rPr>
                  <w:lang w:eastAsia="en-US"/>
                </w:rPr>
                <w:t>žné pln</w:t>
              </w:r>
              <w:r w:rsidRPr="00623C83">
                <w:rPr>
                  <w:rFonts w:eastAsia="TimesNewRoman"/>
                  <w:lang w:eastAsia="en-US"/>
                </w:rPr>
                <w:t>ě</w:t>
              </w:r>
              <w:r w:rsidRPr="00623C83">
                <w:rPr>
                  <w:lang w:eastAsia="en-US"/>
                </w:rPr>
                <w:t>ní zadaných úkol</w:t>
              </w:r>
              <w:r w:rsidRPr="00623C83">
                <w:rPr>
                  <w:rFonts w:eastAsia="TimesNewRoman"/>
                  <w:lang w:eastAsia="en-US"/>
                </w:rPr>
                <w:t xml:space="preserve">ů </w:t>
              </w:r>
              <w:r w:rsidRPr="00623C83">
                <w:rPr>
                  <w:lang w:eastAsia="en-US"/>
                </w:rPr>
                <w:t>do seminá</w:t>
              </w:r>
              <w:r w:rsidRPr="00623C83">
                <w:rPr>
                  <w:rFonts w:eastAsia="TimesNewRoman"/>
                  <w:lang w:eastAsia="en-US"/>
                </w:rPr>
                <w:t xml:space="preserve">řů </w:t>
              </w:r>
              <w:r w:rsidRPr="00623C83">
                <w:rPr>
                  <w:lang w:eastAsia="en-US"/>
                </w:rPr>
                <w:t>a napsání zápo</w:t>
              </w:r>
              <w:r w:rsidRPr="00623C83">
                <w:rPr>
                  <w:rFonts w:eastAsia="TimesNewRoman"/>
                  <w:lang w:eastAsia="en-US"/>
                </w:rPr>
                <w:t>č</w:t>
              </w:r>
              <w:r w:rsidRPr="00623C83">
                <w:rPr>
                  <w:lang w:eastAsia="en-US"/>
                </w:rPr>
                <w:t>tové práce.</w:t>
              </w:r>
              <w:r w:rsidRPr="00623C83">
                <w:t xml:space="preserve"> </w:t>
              </w:r>
            </w:ins>
          </w:p>
          <w:p w14:paraId="298A4796" w14:textId="77777777" w:rsidR="00BD26BB" w:rsidRDefault="00BD26BB" w:rsidP="00495DC8">
            <w:pPr>
              <w:jc w:val="both"/>
            </w:pPr>
            <w:ins w:id="2038" w:author="Matyas Adam" w:date="2018-11-16T12:06:00Z">
              <w:r w:rsidRPr="003C2BF2">
                <w:t xml:space="preserve">Zkouška: </w:t>
              </w:r>
              <w:r>
                <w:t xml:space="preserve">Je vyžadována </w:t>
              </w:r>
              <w:r w:rsidRPr="003C2BF2">
                <w:t>znalost látky z probíraných tematických okruhů</w:t>
              </w:r>
              <w:r>
                <w:t>, forma je ústní.</w:t>
              </w:r>
            </w:ins>
          </w:p>
        </w:tc>
      </w:tr>
      <w:tr w:rsidR="00BD26BB" w14:paraId="11B152C9" w14:textId="77777777" w:rsidTr="00495DC8">
        <w:trPr>
          <w:trHeight w:val="554"/>
        </w:trPr>
        <w:tc>
          <w:tcPr>
            <w:tcW w:w="9855" w:type="dxa"/>
            <w:gridSpan w:val="8"/>
            <w:tcBorders>
              <w:top w:val="nil"/>
            </w:tcBorders>
          </w:tcPr>
          <w:p w14:paraId="5D228E13" w14:textId="77777777" w:rsidR="00BD26BB" w:rsidRDefault="00BD26BB" w:rsidP="00495DC8">
            <w:pPr>
              <w:jc w:val="both"/>
            </w:pPr>
            <w:del w:id="2039" w:author="Matyas Adam" w:date="2018-11-16T12:06:00Z">
              <w:r w:rsidRPr="003C2BF2" w:rsidDel="00B81641">
                <w:delText xml:space="preserve">Zkouška: </w:delText>
              </w:r>
              <w:r w:rsidDel="00B81641">
                <w:delText xml:space="preserve">Je vyžadována </w:delText>
              </w:r>
              <w:r w:rsidRPr="003C2BF2" w:rsidDel="00B81641">
                <w:delText>znalost látky z probíraných tematických okruhů</w:delText>
              </w:r>
              <w:r w:rsidDel="00B81641">
                <w:delText>, forma je ústní.</w:delText>
              </w:r>
            </w:del>
          </w:p>
        </w:tc>
      </w:tr>
      <w:tr w:rsidR="00BD26BB" w14:paraId="4604127B" w14:textId="77777777" w:rsidTr="00495DC8">
        <w:trPr>
          <w:trHeight w:val="197"/>
        </w:trPr>
        <w:tc>
          <w:tcPr>
            <w:tcW w:w="3086" w:type="dxa"/>
            <w:tcBorders>
              <w:top w:val="nil"/>
            </w:tcBorders>
            <w:shd w:val="clear" w:color="auto" w:fill="F7CAAC"/>
          </w:tcPr>
          <w:p w14:paraId="5AC1A15D" w14:textId="77777777" w:rsidR="00BD26BB" w:rsidRDefault="00BD26BB" w:rsidP="00495DC8">
            <w:pPr>
              <w:jc w:val="both"/>
              <w:rPr>
                <w:b/>
              </w:rPr>
            </w:pPr>
            <w:r>
              <w:rPr>
                <w:b/>
              </w:rPr>
              <w:t>Garant předmětu</w:t>
            </w:r>
          </w:p>
        </w:tc>
        <w:tc>
          <w:tcPr>
            <w:tcW w:w="6769" w:type="dxa"/>
            <w:gridSpan w:val="7"/>
            <w:tcBorders>
              <w:top w:val="nil"/>
            </w:tcBorders>
          </w:tcPr>
          <w:p w14:paraId="51585D67" w14:textId="77777777" w:rsidR="00BD26BB" w:rsidRPr="004158DD" w:rsidRDefault="00BD26BB" w:rsidP="00495DC8">
            <w:pPr>
              <w:pStyle w:val="FormtovanvHTML"/>
              <w:shd w:val="clear" w:color="auto" w:fill="FFFFFF"/>
              <w:rPr>
                <w:rFonts w:ascii="Times New Roman" w:hAnsi="Times New Roman"/>
                <w:color w:val="000000"/>
              </w:rPr>
            </w:pPr>
            <w:ins w:id="2040" w:author="Jiří Lehejček [2]" w:date="2018-11-14T22:16:00Z">
              <w:r w:rsidRPr="00BC6939">
                <w:rPr>
                  <w:rFonts w:ascii="Times New Roman" w:hAnsi="Times New Roman"/>
                </w:rPr>
                <w:t xml:space="preserve">Mgr. Matyáš Adam, Ph.D. </w:t>
              </w:r>
              <w:del w:id="2041" w:author="Matyas Adam" w:date="2018-11-17T00:24:00Z">
                <w:r w:rsidRPr="00BC6939" w:rsidDel="00B90E02">
                  <w:rPr>
                    <w:rFonts w:ascii="Times New Roman" w:hAnsi="Times New Roman"/>
                  </w:rPr>
                  <w:delText>(100 %)</w:delText>
                </w:r>
              </w:del>
            </w:ins>
            <w:del w:id="2042" w:author="Jiří Lehejček [2]" w:date="2018-11-14T22:16:00Z">
              <w:r w:rsidDel="00BC6939">
                <w:rPr>
                  <w:rFonts w:ascii="Times New Roman" w:hAnsi="Times New Roman"/>
                </w:rPr>
                <w:delText>Mgr. Ing. Jiří Lehejček, Ph.D.</w:delText>
              </w:r>
            </w:del>
          </w:p>
        </w:tc>
      </w:tr>
      <w:tr w:rsidR="00BD26BB" w14:paraId="10D01780" w14:textId="77777777" w:rsidTr="00495DC8">
        <w:trPr>
          <w:trHeight w:val="243"/>
        </w:trPr>
        <w:tc>
          <w:tcPr>
            <w:tcW w:w="3086" w:type="dxa"/>
            <w:tcBorders>
              <w:top w:val="nil"/>
            </w:tcBorders>
            <w:shd w:val="clear" w:color="auto" w:fill="F7CAAC"/>
          </w:tcPr>
          <w:p w14:paraId="2545DF43" w14:textId="77777777" w:rsidR="00BD26BB" w:rsidRDefault="00BD26BB" w:rsidP="00495DC8">
            <w:pPr>
              <w:jc w:val="both"/>
              <w:rPr>
                <w:b/>
              </w:rPr>
            </w:pPr>
            <w:r>
              <w:rPr>
                <w:b/>
              </w:rPr>
              <w:t>Zapojení garanta do výuky předmětu</w:t>
            </w:r>
          </w:p>
        </w:tc>
        <w:tc>
          <w:tcPr>
            <w:tcW w:w="6769" w:type="dxa"/>
            <w:gridSpan w:val="7"/>
            <w:tcBorders>
              <w:top w:val="nil"/>
            </w:tcBorders>
          </w:tcPr>
          <w:p w14:paraId="0492DA5F" w14:textId="77777777" w:rsidR="00BD26BB" w:rsidRDefault="00BD26BB" w:rsidP="00495DC8">
            <w:pPr>
              <w:jc w:val="both"/>
            </w:pPr>
            <w:r w:rsidRPr="00D4222D">
              <w:t xml:space="preserve">Garant stanovuje koncepci předmětu, podílí se na přednáškách v rozsahu </w:t>
            </w:r>
            <w:r>
              <w:t>100</w:t>
            </w:r>
            <w:r w:rsidRPr="00D4222D">
              <w:t xml:space="preserve"> % a dále stanovuje koncepci </w:t>
            </w:r>
            <w:r>
              <w:t>terénu.</w:t>
            </w:r>
          </w:p>
        </w:tc>
      </w:tr>
      <w:tr w:rsidR="00BD26BB" w14:paraId="5696B127" w14:textId="77777777" w:rsidTr="00495DC8">
        <w:tc>
          <w:tcPr>
            <w:tcW w:w="3086" w:type="dxa"/>
            <w:shd w:val="clear" w:color="auto" w:fill="F7CAAC"/>
          </w:tcPr>
          <w:p w14:paraId="1A224AB1" w14:textId="77777777" w:rsidR="00BD26BB" w:rsidRDefault="00BD26BB" w:rsidP="00495DC8">
            <w:pPr>
              <w:jc w:val="both"/>
              <w:rPr>
                <w:b/>
              </w:rPr>
            </w:pPr>
            <w:r>
              <w:rPr>
                <w:b/>
              </w:rPr>
              <w:t>Vyučující</w:t>
            </w:r>
          </w:p>
        </w:tc>
        <w:tc>
          <w:tcPr>
            <w:tcW w:w="6769" w:type="dxa"/>
            <w:gridSpan w:val="7"/>
            <w:tcBorders>
              <w:bottom w:val="nil"/>
            </w:tcBorders>
          </w:tcPr>
          <w:p w14:paraId="30981CD4" w14:textId="77777777" w:rsidR="00BD26BB" w:rsidRDefault="00BD26BB" w:rsidP="00495DC8">
            <w:pPr>
              <w:jc w:val="both"/>
            </w:pPr>
            <w:ins w:id="2043" w:author="Matyas Adam" w:date="2018-11-16T12:07:00Z">
              <w:r w:rsidRPr="00BC6939">
                <w:t>Mgr. Matyáš Adam, Ph.D. (100 %)</w:t>
              </w:r>
              <w:r>
                <w:t xml:space="preserve"> </w:t>
              </w:r>
              <w:r w:rsidRPr="005B6157">
                <w:t>– přednášky, semináře (100 %)</w:t>
              </w:r>
            </w:ins>
          </w:p>
        </w:tc>
      </w:tr>
      <w:tr w:rsidR="00BD26BB" w14:paraId="060AA154" w14:textId="77777777" w:rsidTr="00495DC8">
        <w:trPr>
          <w:trHeight w:val="554"/>
        </w:trPr>
        <w:tc>
          <w:tcPr>
            <w:tcW w:w="9855" w:type="dxa"/>
            <w:gridSpan w:val="8"/>
            <w:tcBorders>
              <w:top w:val="nil"/>
            </w:tcBorders>
          </w:tcPr>
          <w:p w14:paraId="6E171196" w14:textId="77777777" w:rsidR="00BD26BB" w:rsidRPr="004158DD" w:rsidRDefault="00BD26BB" w:rsidP="00495DC8">
            <w:pPr>
              <w:pStyle w:val="FormtovanvHTML"/>
              <w:shd w:val="clear" w:color="auto" w:fill="FFFFFF"/>
              <w:rPr>
                <w:rFonts w:ascii="Times New Roman" w:hAnsi="Times New Roman"/>
                <w:color w:val="000000"/>
              </w:rPr>
            </w:pPr>
            <w:ins w:id="2044" w:author="Jiří Lehejček [2]" w:date="2018-11-14T22:16:00Z">
              <w:del w:id="2045" w:author="Matyas Adam" w:date="2018-11-16T12:07:00Z">
                <w:r w:rsidRPr="00BC6939" w:rsidDel="00B81641">
                  <w:rPr>
                    <w:rFonts w:ascii="Times New Roman" w:hAnsi="Times New Roman"/>
                  </w:rPr>
                  <w:delText>Mgr. Matyáš Adam, Ph.D. (100 %)</w:delText>
                </w:r>
              </w:del>
            </w:ins>
            <w:del w:id="2046" w:author="Matyas Adam" w:date="2018-11-16T12:07:00Z">
              <w:r w:rsidDel="00B81641">
                <w:rPr>
                  <w:rFonts w:ascii="Times New Roman" w:hAnsi="Times New Roman"/>
                </w:rPr>
                <w:delText>Mgr. Ing. Jiří Lehejček, Ph.D.</w:delText>
              </w:r>
            </w:del>
            <w:ins w:id="2047" w:author="Jiří Lehejček [2]" w:date="2018-11-14T22:35:00Z">
              <w:del w:id="2048" w:author="Matyas Adam" w:date="2018-11-16T12:07:00Z">
                <w:r w:rsidDel="00B81641">
                  <w:delText xml:space="preserve"> </w:delText>
                </w:r>
                <w:r w:rsidRPr="005B6157" w:rsidDel="00B81641">
                  <w:rPr>
                    <w:rFonts w:ascii="Times New Roman" w:hAnsi="Times New Roman"/>
                  </w:rPr>
                  <w:delText>– přednášky, semináře (100 %)</w:delText>
                </w:r>
              </w:del>
            </w:ins>
          </w:p>
        </w:tc>
      </w:tr>
      <w:tr w:rsidR="00BD26BB" w14:paraId="1B51C4A0" w14:textId="77777777" w:rsidTr="00495DC8">
        <w:tc>
          <w:tcPr>
            <w:tcW w:w="3086" w:type="dxa"/>
            <w:shd w:val="clear" w:color="auto" w:fill="F7CAAC"/>
          </w:tcPr>
          <w:p w14:paraId="60DBD47A" w14:textId="77777777" w:rsidR="00BD26BB" w:rsidRDefault="00BD26BB" w:rsidP="00495DC8">
            <w:pPr>
              <w:jc w:val="both"/>
              <w:rPr>
                <w:b/>
              </w:rPr>
            </w:pPr>
            <w:r>
              <w:rPr>
                <w:b/>
              </w:rPr>
              <w:t>Stručná anotace předmětu</w:t>
            </w:r>
          </w:p>
        </w:tc>
        <w:tc>
          <w:tcPr>
            <w:tcW w:w="6769" w:type="dxa"/>
            <w:gridSpan w:val="7"/>
            <w:tcBorders>
              <w:bottom w:val="nil"/>
            </w:tcBorders>
          </w:tcPr>
          <w:p w14:paraId="6C7338AA" w14:textId="77777777" w:rsidR="00BD26BB" w:rsidRDefault="00BD26BB" w:rsidP="00495DC8">
            <w:pPr>
              <w:jc w:val="both"/>
            </w:pPr>
          </w:p>
        </w:tc>
      </w:tr>
      <w:tr w:rsidR="00BD26BB" w14:paraId="369E43EA" w14:textId="77777777" w:rsidTr="00495DC8">
        <w:trPr>
          <w:trHeight w:val="3938"/>
        </w:trPr>
        <w:tc>
          <w:tcPr>
            <w:tcW w:w="9855" w:type="dxa"/>
            <w:gridSpan w:val="8"/>
            <w:tcBorders>
              <w:top w:val="nil"/>
              <w:bottom w:val="single" w:sz="12" w:space="0" w:color="auto"/>
            </w:tcBorders>
          </w:tcPr>
          <w:p w14:paraId="2AF0F323" w14:textId="77777777" w:rsidR="00BD26BB" w:rsidRDefault="00BD26BB" w:rsidP="00495DC8">
            <w:pPr>
              <w:jc w:val="both"/>
              <w:rPr>
                <w:ins w:id="2049" w:author="Matyas Adam" w:date="2018-11-16T12:07:00Z"/>
              </w:rPr>
            </w:pPr>
            <w:r w:rsidRPr="00DC56FB">
              <w:t xml:space="preserve">Cílem předmětu je představit studujícím souvislosti </w:t>
            </w:r>
            <w:r>
              <w:t xml:space="preserve">ve fyzicko-geografické sféře a navázat na předmět Fyzická geografie I. </w:t>
            </w:r>
            <w:ins w:id="2050" w:author="Matyas Adam" w:date="2018-11-16T12:07:00Z">
              <w:r>
                <w:t>t</w:t>
              </w:r>
            </w:ins>
            <w:del w:id="2051" w:author="Matyas Adam" w:date="2018-11-16T12:07:00Z">
              <w:r w:rsidDel="00B81641">
                <w:delText>T</w:delText>
              </w:r>
            </w:del>
            <w:r>
              <w:t>ématy zabývajícími se dalšími složkami fyzicko-geografické sféry.</w:t>
            </w:r>
          </w:p>
          <w:p w14:paraId="78AC445A" w14:textId="77777777" w:rsidR="00BD26BB" w:rsidRDefault="00BD26BB" w:rsidP="00495DC8">
            <w:pPr>
              <w:jc w:val="both"/>
              <w:rPr>
                <w:ins w:id="2052" w:author="Matyas Adam" w:date="2018-11-16T12:07:00Z"/>
              </w:rPr>
            </w:pPr>
          </w:p>
          <w:p w14:paraId="03C72B35" w14:textId="77777777" w:rsidR="00BD26BB" w:rsidRPr="00B81641" w:rsidRDefault="00BD26BB" w:rsidP="00495DC8">
            <w:pPr>
              <w:jc w:val="both"/>
              <w:rPr>
                <w:u w:val="single"/>
                <w:rPrChange w:id="2053" w:author="Matyas Adam" w:date="2018-11-16T12:07:00Z">
                  <w:rPr/>
                </w:rPrChange>
              </w:rPr>
            </w:pPr>
            <w:ins w:id="2054" w:author="Matyas Adam" w:date="2018-11-16T12:07:00Z">
              <w:r w:rsidRPr="00B81641">
                <w:rPr>
                  <w:u w:val="single"/>
                  <w:rPrChange w:id="2055" w:author="Matyas Adam" w:date="2018-11-16T12:07:00Z">
                    <w:rPr/>
                  </w:rPrChange>
                </w:rPr>
                <w:t>Hlavní témata:</w:t>
              </w:r>
            </w:ins>
          </w:p>
          <w:p w14:paraId="0AD14322" w14:textId="2698411C" w:rsidR="00BD26BB" w:rsidRDefault="00BD26BB">
            <w:pPr>
              <w:numPr>
                <w:ilvl w:val="0"/>
                <w:numId w:val="74"/>
              </w:numPr>
              <w:autoSpaceDE w:val="0"/>
              <w:autoSpaceDN w:val="0"/>
              <w:adjustRightInd w:val="0"/>
              <w:jc w:val="both"/>
              <w:pPrChange w:id="2056" w:author="PS" w:date="2018-11-25T14:15:00Z">
                <w:pPr>
                  <w:numPr>
                    <w:numId w:val="11"/>
                  </w:numPr>
                  <w:autoSpaceDE w:val="0"/>
                  <w:autoSpaceDN w:val="0"/>
                  <w:adjustRightInd w:val="0"/>
                  <w:ind w:left="720" w:hanging="360"/>
                  <w:jc w:val="both"/>
                </w:pPr>
              </w:pPrChange>
            </w:pPr>
            <w:r>
              <w:t>Klimatologie: klimatické klasifikace</w:t>
            </w:r>
            <w:ins w:id="2057" w:author="PS" w:date="2018-11-25T14:15:00Z">
              <w:r w:rsidR="004C48FF">
                <w:t>.</w:t>
              </w:r>
            </w:ins>
          </w:p>
          <w:p w14:paraId="19092FA5" w14:textId="3A068DBD" w:rsidR="00BD26BB" w:rsidRDefault="00BD26BB">
            <w:pPr>
              <w:numPr>
                <w:ilvl w:val="0"/>
                <w:numId w:val="74"/>
              </w:numPr>
              <w:autoSpaceDE w:val="0"/>
              <w:autoSpaceDN w:val="0"/>
              <w:adjustRightInd w:val="0"/>
              <w:jc w:val="both"/>
              <w:pPrChange w:id="2058" w:author="PS" w:date="2018-11-25T14:15:00Z">
                <w:pPr>
                  <w:numPr>
                    <w:numId w:val="11"/>
                  </w:numPr>
                  <w:autoSpaceDE w:val="0"/>
                  <w:autoSpaceDN w:val="0"/>
                  <w:adjustRightInd w:val="0"/>
                  <w:ind w:left="720" w:hanging="360"/>
                  <w:jc w:val="both"/>
                </w:pPr>
              </w:pPrChange>
            </w:pPr>
            <w:r>
              <w:t>Klimatologie: podnebná pásma planety Země</w:t>
            </w:r>
            <w:ins w:id="2059" w:author="PS" w:date="2018-11-25T14:15:00Z">
              <w:r w:rsidR="004C48FF">
                <w:t>.</w:t>
              </w:r>
            </w:ins>
          </w:p>
          <w:p w14:paraId="10757A93" w14:textId="28786457" w:rsidR="00BD26BB" w:rsidRDefault="00BD26BB">
            <w:pPr>
              <w:numPr>
                <w:ilvl w:val="0"/>
                <w:numId w:val="74"/>
              </w:numPr>
              <w:autoSpaceDE w:val="0"/>
              <w:autoSpaceDN w:val="0"/>
              <w:adjustRightInd w:val="0"/>
              <w:jc w:val="both"/>
              <w:pPrChange w:id="2060" w:author="PS" w:date="2018-11-25T14:15:00Z">
                <w:pPr>
                  <w:numPr>
                    <w:numId w:val="11"/>
                  </w:numPr>
                  <w:autoSpaceDE w:val="0"/>
                  <w:autoSpaceDN w:val="0"/>
                  <w:adjustRightInd w:val="0"/>
                  <w:ind w:left="720" w:hanging="360"/>
                  <w:jc w:val="both"/>
                </w:pPr>
              </w:pPrChange>
            </w:pPr>
            <w:r>
              <w:t>Klimatologie: změny klimatu</w:t>
            </w:r>
            <w:ins w:id="2061" w:author="PS" w:date="2018-11-25T14:15:00Z">
              <w:r w:rsidR="004C48FF">
                <w:t>.</w:t>
              </w:r>
            </w:ins>
          </w:p>
          <w:p w14:paraId="05EC24A2" w14:textId="2DAE2324" w:rsidR="00BD26BB" w:rsidRDefault="00BD26BB">
            <w:pPr>
              <w:numPr>
                <w:ilvl w:val="0"/>
                <w:numId w:val="74"/>
              </w:numPr>
              <w:autoSpaceDE w:val="0"/>
              <w:autoSpaceDN w:val="0"/>
              <w:adjustRightInd w:val="0"/>
              <w:jc w:val="both"/>
              <w:pPrChange w:id="2062" w:author="PS" w:date="2018-11-25T14:15:00Z">
                <w:pPr>
                  <w:numPr>
                    <w:numId w:val="11"/>
                  </w:numPr>
                  <w:autoSpaceDE w:val="0"/>
                  <w:autoSpaceDN w:val="0"/>
                  <w:adjustRightInd w:val="0"/>
                  <w:ind w:left="720" w:hanging="360"/>
                  <w:jc w:val="both"/>
                </w:pPr>
              </w:pPrChange>
            </w:pPr>
            <w:r>
              <w:t>Paleoklimatologie</w:t>
            </w:r>
            <w:ins w:id="2063" w:author="PS" w:date="2018-11-25T14:15:00Z">
              <w:r w:rsidR="004C48FF">
                <w:t>.</w:t>
              </w:r>
            </w:ins>
          </w:p>
          <w:p w14:paraId="4F461C6A" w14:textId="77777777" w:rsidR="00BD26BB" w:rsidRPr="00893121" w:rsidRDefault="00BD26BB">
            <w:pPr>
              <w:numPr>
                <w:ilvl w:val="0"/>
                <w:numId w:val="74"/>
              </w:numPr>
              <w:jc w:val="both"/>
              <w:pPrChange w:id="2064" w:author="PS" w:date="2018-11-25T14:15:00Z">
                <w:pPr>
                  <w:numPr>
                    <w:numId w:val="11"/>
                  </w:numPr>
                  <w:ind w:left="720" w:hanging="360"/>
                  <w:jc w:val="both"/>
                </w:pPr>
              </w:pPrChange>
            </w:pPr>
            <w:r w:rsidRPr="00893121">
              <w:t>Hydrologie a její členění, rozšíření a oběh vody na Zemi.</w:t>
            </w:r>
          </w:p>
          <w:p w14:paraId="4FBCE5E0" w14:textId="0C86E523" w:rsidR="00BD26BB" w:rsidRDefault="00BD26BB">
            <w:pPr>
              <w:numPr>
                <w:ilvl w:val="0"/>
                <w:numId w:val="74"/>
              </w:numPr>
              <w:autoSpaceDE w:val="0"/>
              <w:autoSpaceDN w:val="0"/>
              <w:adjustRightInd w:val="0"/>
              <w:jc w:val="both"/>
              <w:pPrChange w:id="2065" w:author="PS" w:date="2018-11-25T14:15:00Z">
                <w:pPr>
                  <w:numPr>
                    <w:numId w:val="11"/>
                  </w:numPr>
                  <w:autoSpaceDE w:val="0"/>
                  <w:autoSpaceDN w:val="0"/>
                  <w:adjustRightInd w:val="0"/>
                  <w:ind w:left="720" w:hanging="360"/>
                  <w:jc w:val="both"/>
                </w:pPr>
              </w:pPrChange>
            </w:pPr>
            <w:r w:rsidRPr="00893121">
              <w:t>Hydrologie řek (hydrografická charakteristika povodí, říční sítě a koryta řek), hydrologie podzemních vod (zdroje vzniku, druhy vody v horninách, vlastnosti hornin jako prostředí pro pohyb podzemní vody).</w:t>
            </w:r>
            <w:r>
              <w:t>Krajinná ekologie</w:t>
            </w:r>
            <w:ins w:id="2066" w:author="PS" w:date="2018-11-25T14:15:00Z">
              <w:r w:rsidR="004C48FF">
                <w:t>.</w:t>
              </w:r>
            </w:ins>
          </w:p>
          <w:p w14:paraId="1CCB9446" w14:textId="2E112703" w:rsidR="00BD26BB" w:rsidRDefault="00BD26BB">
            <w:pPr>
              <w:numPr>
                <w:ilvl w:val="0"/>
                <w:numId w:val="74"/>
              </w:numPr>
              <w:autoSpaceDE w:val="0"/>
              <w:autoSpaceDN w:val="0"/>
              <w:adjustRightInd w:val="0"/>
              <w:jc w:val="both"/>
              <w:rPr>
                <w:ins w:id="2067" w:author="Matyas Adam" w:date="2018-11-16T12:07:00Z"/>
              </w:rPr>
              <w:pPrChange w:id="2068" w:author="PS" w:date="2018-11-25T14:15:00Z">
                <w:pPr>
                  <w:numPr>
                    <w:numId w:val="11"/>
                  </w:numPr>
                  <w:autoSpaceDE w:val="0"/>
                  <w:autoSpaceDN w:val="0"/>
                  <w:adjustRightInd w:val="0"/>
                  <w:ind w:left="720" w:hanging="360"/>
                  <w:jc w:val="both"/>
                </w:pPr>
              </w:pPrChange>
            </w:pPr>
            <w:r>
              <w:t>Krajinná ekologie (koncepty, vztahy krajinné sféry a dalších složek FG)</w:t>
            </w:r>
            <w:ins w:id="2069" w:author="PS" w:date="2018-11-25T14:15:00Z">
              <w:r w:rsidR="004C48FF">
                <w:t>.</w:t>
              </w:r>
            </w:ins>
          </w:p>
          <w:p w14:paraId="4904095C" w14:textId="631279E0" w:rsidR="00BD26BB" w:rsidDel="00997E1A" w:rsidRDefault="00BD26BB" w:rsidP="00BD26BB">
            <w:pPr>
              <w:numPr>
                <w:ilvl w:val="0"/>
                <w:numId w:val="11"/>
              </w:numPr>
              <w:autoSpaceDE w:val="0"/>
              <w:autoSpaceDN w:val="0"/>
              <w:adjustRightInd w:val="0"/>
              <w:jc w:val="both"/>
              <w:rPr>
                <w:del w:id="2070" w:author="Matyas Adam" w:date="2018-11-16T12:15:00Z"/>
              </w:rPr>
            </w:pPr>
            <w:ins w:id="2071" w:author="Matyas Adam" w:date="2018-11-16T12:15:00Z">
              <w:r w:rsidRPr="00997E1A">
                <w:rPr>
                  <w:rPrChange w:id="2072" w:author="Matyas Adam" w:date="2018-11-16T12:15:00Z">
                    <w:rPr>
                      <w:rFonts w:ascii="Arial" w:hAnsi="Arial" w:cs="Arial"/>
                      <w:color w:val="000000"/>
                      <w:sz w:val="18"/>
                      <w:szCs w:val="18"/>
                      <w:shd w:val="clear" w:color="auto" w:fill="FFFFFF"/>
                    </w:rPr>
                  </w:rPrChange>
                </w:rPr>
                <w:t>Půdy a biota: půdotvorné faktory, půdotvorné procesy, ekosystém</w:t>
              </w:r>
            </w:ins>
            <w:ins w:id="2073" w:author="PS" w:date="2018-11-25T14:15:00Z">
              <w:r w:rsidR="004C48FF">
                <w:t>.</w:t>
              </w:r>
            </w:ins>
          </w:p>
          <w:p w14:paraId="3AE7F6A6" w14:textId="77777777" w:rsidR="00BD26BB" w:rsidRDefault="00BD26BB">
            <w:pPr>
              <w:numPr>
                <w:ilvl w:val="0"/>
                <w:numId w:val="74"/>
              </w:numPr>
              <w:autoSpaceDE w:val="0"/>
              <w:autoSpaceDN w:val="0"/>
              <w:adjustRightInd w:val="0"/>
              <w:jc w:val="both"/>
              <w:rPr>
                <w:ins w:id="2074" w:author="Matyas Adam" w:date="2018-11-16T12:15:00Z"/>
              </w:rPr>
              <w:pPrChange w:id="2075" w:author="PS" w:date="2018-11-25T14:15:00Z">
                <w:pPr>
                  <w:numPr>
                    <w:numId w:val="11"/>
                  </w:numPr>
                  <w:autoSpaceDE w:val="0"/>
                  <w:autoSpaceDN w:val="0"/>
                  <w:adjustRightInd w:val="0"/>
                  <w:ind w:left="720" w:hanging="360"/>
                  <w:jc w:val="both"/>
                </w:pPr>
              </w:pPrChange>
            </w:pPr>
          </w:p>
          <w:p w14:paraId="6FEE0B2E" w14:textId="77777777" w:rsidR="00BD26BB" w:rsidRDefault="00BD26BB">
            <w:pPr>
              <w:numPr>
                <w:ilvl w:val="0"/>
                <w:numId w:val="74"/>
              </w:numPr>
              <w:autoSpaceDE w:val="0"/>
              <w:autoSpaceDN w:val="0"/>
              <w:adjustRightInd w:val="0"/>
              <w:jc w:val="both"/>
              <w:pPrChange w:id="2076" w:author="PS" w:date="2018-11-25T14:15:00Z">
                <w:pPr>
                  <w:numPr>
                    <w:numId w:val="11"/>
                  </w:numPr>
                  <w:autoSpaceDE w:val="0"/>
                  <w:autoSpaceDN w:val="0"/>
                  <w:adjustRightInd w:val="0"/>
                  <w:ind w:left="720" w:hanging="360"/>
                  <w:jc w:val="both"/>
                </w:pPr>
              </w:pPrChange>
            </w:pPr>
            <w:r>
              <w:t>Terénní exkurze I.</w:t>
            </w:r>
          </w:p>
          <w:p w14:paraId="1A2FCB7D" w14:textId="77777777" w:rsidR="00BD26BB" w:rsidRDefault="00BD26BB">
            <w:pPr>
              <w:numPr>
                <w:ilvl w:val="0"/>
                <w:numId w:val="74"/>
              </w:numPr>
              <w:autoSpaceDE w:val="0"/>
              <w:autoSpaceDN w:val="0"/>
              <w:adjustRightInd w:val="0"/>
              <w:jc w:val="both"/>
              <w:pPrChange w:id="2077" w:author="PS" w:date="2018-11-25T14:15:00Z">
                <w:pPr>
                  <w:numPr>
                    <w:numId w:val="11"/>
                  </w:numPr>
                  <w:autoSpaceDE w:val="0"/>
                  <w:autoSpaceDN w:val="0"/>
                  <w:adjustRightInd w:val="0"/>
                  <w:ind w:left="720" w:hanging="360"/>
                  <w:jc w:val="both"/>
                </w:pPr>
              </w:pPrChange>
            </w:pPr>
            <w:r>
              <w:t>Terénní exkurze II.</w:t>
            </w:r>
          </w:p>
        </w:tc>
      </w:tr>
      <w:tr w:rsidR="00BD26BB" w14:paraId="3ADA94B9" w14:textId="77777777" w:rsidTr="00495DC8">
        <w:trPr>
          <w:trHeight w:val="265"/>
        </w:trPr>
        <w:tc>
          <w:tcPr>
            <w:tcW w:w="3653" w:type="dxa"/>
            <w:gridSpan w:val="2"/>
            <w:tcBorders>
              <w:top w:val="nil"/>
            </w:tcBorders>
            <w:shd w:val="clear" w:color="auto" w:fill="F7CAAC"/>
          </w:tcPr>
          <w:p w14:paraId="70A0491D" w14:textId="77777777" w:rsidR="00BD26BB" w:rsidRDefault="00BD26BB" w:rsidP="00495DC8">
            <w:pPr>
              <w:jc w:val="both"/>
            </w:pPr>
            <w:r>
              <w:rPr>
                <w:b/>
              </w:rPr>
              <w:t>Studijní literatura a studijní pomůcky</w:t>
            </w:r>
          </w:p>
        </w:tc>
        <w:tc>
          <w:tcPr>
            <w:tcW w:w="6202" w:type="dxa"/>
            <w:gridSpan w:val="6"/>
            <w:tcBorders>
              <w:top w:val="nil"/>
              <w:bottom w:val="nil"/>
            </w:tcBorders>
          </w:tcPr>
          <w:p w14:paraId="5021C6F5" w14:textId="77777777" w:rsidR="00BD26BB" w:rsidRDefault="00BD26BB" w:rsidP="00495DC8">
            <w:pPr>
              <w:jc w:val="both"/>
            </w:pPr>
          </w:p>
        </w:tc>
      </w:tr>
      <w:tr w:rsidR="00BD26BB" w14:paraId="1EBA2111" w14:textId="77777777" w:rsidTr="00495DC8">
        <w:trPr>
          <w:trHeight w:val="1497"/>
        </w:trPr>
        <w:tc>
          <w:tcPr>
            <w:tcW w:w="9855" w:type="dxa"/>
            <w:gridSpan w:val="8"/>
            <w:tcBorders>
              <w:top w:val="nil"/>
            </w:tcBorders>
          </w:tcPr>
          <w:p w14:paraId="6E885060" w14:textId="77777777" w:rsidR="00BD26BB" w:rsidRPr="006C4D65" w:rsidRDefault="00BD26BB">
            <w:pPr>
              <w:pStyle w:val="Normlnweb"/>
              <w:spacing w:before="0" w:beforeAutospacing="0" w:after="0" w:afterAutospacing="0"/>
              <w:ind w:left="38"/>
              <w:jc w:val="both"/>
              <w:rPr>
                <w:b/>
                <w:sz w:val="20"/>
                <w:szCs w:val="20"/>
              </w:rPr>
              <w:pPrChange w:id="2078" w:author="PS" w:date="2018-11-25T14:15:00Z">
                <w:pPr>
                  <w:pStyle w:val="Normlnweb"/>
                  <w:jc w:val="both"/>
                </w:pPr>
              </w:pPrChange>
            </w:pPr>
            <w:r>
              <w:rPr>
                <w:b/>
                <w:sz w:val="20"/>
                <w:szCs w:val="20"/>
              </w:rPr>
              <w:t>Povinná</w:t>
            </w:r>
            <w:ins w:id="2079" w:author="Matyas Adam" w:date="2018-11-16T12:16:00Z">
              <w:r>
                <w:rPr>
                  <w:b/>
                  <w:sz w:val="20"/>
                  <w:szCs w:val="20"/>
                </w:rPr>
                <w:t xml:space="preserve"> literatura:</w:t>
              </w:r>
            </w:ins>
          </w:p>
          <w:p w14:paraId="7E80648A" w14:textId="77777777" w:rsidR="00BD26BB" w:rsidRDefault="00BD26BB">
            <w:pPr>
              <w:pStyle w:val="Normlnweb"/>
              <w:spacing w:before="0" w:beforeAutospacing="0" w:after="0" w:afterAutospacing="0"/>
              <w:ind w:left="38"/>
              <w:jc w:val="both"/>
              <w:rPr>
                <w:ins w:id="2080" w:author="Matyas Adam" w:date="2018-11-16T12:21:00Z"/>
                <w:sz w:val="20"/>
                <w:szCs w:val="20"/>
              </w:rPr>
              <w:pPrChange w:id="2081" w:author="PS" w:date="2018-11-25T14:15:00Z">
                <w:pPr>
                  <w:pStyle w:val="Normlnweb"/>
                  <w:jc w:val="both"/>
                </w:pPr>
              </w:pPrChange>
            </w:pPr>
            <w:del w:id="2082" w:author="Matyas Adam" w:date="2018-11-16T12:14:00Z">
              <w:r w:rsidRPr="006C4D65" w:rsidDel="00997E1A">
                <w:rPr>
                  <w:sz w:val="20"/>
                  <w:szCs w:val="20"/>
                </w:rPr>
                <w:delText xml:space="preserve">STRAHLER, A. H. </w:delText>
              </w:r>
              <w:r w:rsidRPr="006C4D65" w:rsidDel="00997E1A">
                <w:rPr>
                  <w:bCs/>
                  <w:i/>
                  <w:sz w:val="20"/>
                  <w:szCs w:val="20"/>
                </w:rPr>
                <w:delText>Introducing Physical Geography</w:delText>
              </w:r>
              <w:r w:rsidRPr="006C4D65" w:rsidDel="00997E1A">
                <w:rPr>
                  <w:bCs/>
                  <w:sz w:val="20"/>
                  <w:szCs w:val="20"/>
                </w:rPr>
                <w:delText>,</w:delText>
              </w:r>
              <w:r w:rsidRPr="006C4D65" w:rsidDel="00997E1A">
                <w:rPr>
                  <w:sz w:val="20"/>
                  <w:szCs w:val="20"/>
                </w:rPr>
                <w:delText xml:space="preserve"> 3. Edition. John Wiley &amp; Sons, </w:delText>
              </w:r>
              <w:r w:rsidDel="00997E1A">
                <w:rPr>
                  <w:sz w:val="20"/>
                  <w:szCs w:val="20"/>
                </w:rPr>
                <w:delText xml:space="preserve">2003. </w:delText>
              </w:r>
              <w:r w:rsidRPr="006C4D65" w:rsidDel="00997E1A">
                <w:rPr>
                  <w:sz w:val="20"/>
                  <w:szCs w:val="20"/>
                </w:rPr>
                <w:delText>704 s.</w:delText>
              </w:r>
            </w:del>
            <w:ins w:id="2083" w:author="Matyas Adam" w:date="2018-11-16T12:11:00Z">
              <w:r w:rsidRPr="00997E1A">
                <w:rPr>
                  <w:caps/>
                  <w:sz w:val="20"/>
                  <w:szCs w:val="20"/>
                  <w:rPrChange w:id="2084" w:author="Matyas Adam" w:date="2018-11-16T12:13:00Z">
                    <w:rPr>
                      <w:rFonts w:ascii="Arial" w:hAnsi="Arial" w:cs="Arial"/>
                      <w:color w:val="000000"/>
                      <w:sz w:val="18"/>
                      <w:szCs w:val="18"/>
                      <w:shd w:val="clear" w:color="auto" w:fill="FFFFFF"/>
                    </w:rPr>
                  </w:rPrChange>
                </w:rPr>
                <w:t>Christopherson</w:t>
              </w:r>
              <w:r w:rsidRPr="00997E1A">
                <w:rPr>
                  <w:sz w:val="20"/>
                  <w:szCs w:val="20"/>
                  <w:rPrChange w:id="2085" w:author="Matyas Adam" w:date="2018-11-16T12:11:00Z">
                    <w:rPr>
                      <w:rFonts w:ascii="Arial" w:hAnsi="Arial" w:cs="Arial"/>
                      <w:color w:val="000000"/>
                      <w:sz w:val="18"/>
                      <w:szCs w:val="18"/>
                      <w:shd w:val="clear" w:color="auto" w:fill="FFFFFF"/>
                    </w:rPr>
                  </w:rPrChange>
                </w:rPr>
                <w:t xml:space="preserve">, R. W., </w:t>
              </w:r>
              <w:r w:rsidRPr="00997E1A">
                <w:rPr>
                  <w:caps/>
                  <w:sz w:val="20"/>
                  <w:szCs w:val="20"/>
                  <w:rPrChange w:id="2086" w:author="Matyas Adam" w:date="2018-11-16T12:13:00Z">
                    <w:rPr>
                      <w:rFonts w:ascii="Arial" w:hAnsi="Arial" w:cs="Arial"/>
                      <w:color w:val="000000"/>
                      <w:sz w:val="18"/>
                      <w:szCs w:val="18"/>
                      <w:shd w:val="clear" w:color="auto" w:fill="FFFFFF"/>
                    </w:rPr>
                  </w:rPrChange>
                </w:rPr>
                <w:t>Birkeland</w:t>
              </w:r>
              <w:r w:rsidRPr="00997E1A">
                <w:rPr>
                  <w:sz w:val="20"/>
                  <w:szCs w:val="20"/>
                  <w:rPrChange w:id="2087" w:author="Matyas Adam" w:date="2018-11-16T12:11:00Z">
                    <w:rPr>
                      <w:rFonts w:ascii="Arial" w:hAnsi="Arial" w:cs="Arial"/>
                      <w:color w:val="000000"/>
                      <w:sz w:val="18"/>
                      <w:szCs w:val="18"/>
                      <w:shd w:val="clear" w:color="auto" w:fill="FFFFFF"/>
                    </w:rPr>
                  </w:rPrChange>
                </w:rPr>
                <w:t xml:space="preserve">, G. H. </w:t>
              </w:r>
              <w:r w:rsidRPr="00997E1A">
                <w:rPr>
                  <w:i/>
                  <w:sz w:val="20"/>
                  <w:szCs w:val="20"/>
                  <w:rPrChange w:id="2088" w:author="Matyas Adam" w:date="2018-11-16T12:12:00Z">
                    <w:rPr>
                      <w:rFonts w:ascii="Arial" w:hAnsi="Arial" w:cs="Arial"/>
                      <w:color w:val="000000"/>
                      <w:sz w:val="18"/>
                      <w:szCs w:val="18"/>
                      <w:shd w:val="clear" w:color="auto" w:fill="FFFFFF"/>
                    </w:rPr>
                  </w:rPrChange>
                </w:rPr>
                <w:t>Geosystems. An introduction to physical geography</w:t>
              </w:r>
              <w:r w:rsidRPr="00997E1A">
                <w:rPr>
                  <w:sz w:val="20"/>
                  <w:szCs w:val="20"/>
                  <w:rPrChange w:id="2089" w:author="Matyas Adam" w:date="2018-11-16T12:11:00Z">
                    <w:rPr>
                      <w:rFonts w:ascii="Arial" w:hAnsi="Arial" w:cs="Arial"/>
                      <w:color w:val="000000"/>
                      <w:sz w:val="18"/>
                      <w:szCs w:val="18"/>
                      <w:shd w:val="clear" w:color="auto" w:fill="FFFFFF"/>
                    </w:rPr>
                  </w:rPrChange>
                </w:rPr>
                <w:t xml:space="preserve"> (9. vydání). Pearson, Essex 2015</w:t>
              </w:r>
            </w:ins>
          </w:p>
          <w:p w14:paraId="1E9DF11B" w14:textId="77777777" w:rsidR="00BD26BB" w:rsidRPr="00081744" w:rsidRDefault="00BD26BB">
            <w:pPr>
              <w:pStyle w:val="Normlnweb"/>
              <w:spacing w:before="0" w:beforeAutospacing="0" w:after="0" w:afterAutospacing="0"/>
              <w:ind w:left="38"/>
              <w:jc w:val="both"/>
              <w:rPr>
                <w:ins w:id="2090" w:author="Matyas Adam" w:date="2018-11-16T12:13:00Z"/>
                <w:caps/>
                <w:sz w:val="20"/>
                <w:szCs w:val="20"/>
                <w:rPrChange w:id="2091" w:author="Matyas Adam" w:date="2018-11-16T12:21:00Z">
                  <w:rPr>
                    <w:ins w:id="2092" w:author="Matyas Adam" w:date="2018-11-16T12:13:00Z"/>
                    <w:sz w:val="20"/>
                    <w:szCs w:val="20"/>
                  </w:rPr>
                </w:rPrChange>
              </w:rPr>
              <w:pPrChange w:id="2093" w:author="PS" w:date="2018-11-25T14:15:00Z">
                <w:pPr>
                  <w:pStyle w:val="Normlnweb"/>
                  <w:jc w:val="both"/>
                </w:pPr>
              </w:pPrChange>
            </w:pPr>
            <w:ins w:id="2094" w:author="Matyas Adam" w:date="2018-11-16T12:21:00Z">
              <w:r w:rsidRPr="00E85A0C">
                <w:rPr>
                  <w:caps/>
                  <w:sz w:val="20"/>
                  <w:szCs w:val="20"/>
                </w:rPr>
                <w:t>Davie, T.</w:t>
              </w:r>
              <w:r>
                <w:rPr>
                  <w:caps/>
                  <w:sz w:val="20"/>
                  <w:szCs w:val="20"/>
                </w:rPr>
                <w:t xml:space="preserve"> </w:t>
              </w:r>
              <w:r w:rsidRPr="00081744">
                <w:rPr>
                  <w:i/>
                  <w:sz w:val="20"/>
                  <w:szCs w:val="20"/>
                  <w:rPrChange w:id="2095" w:author="Matyas Adam" w:date="2018-11-16T12:21:00Z">
                    <w:rPr>
                      <w:rFonts w:ascii="Arial" w:hAnsi="Arial" w:cs="Arial"/>
                      <w:color w:val="000000"/>
                      <w:sz w:val="18"/>
                      <w:szCs w:val="18"/>
                    </w:rPr>
                  </w:rPrChange>
                </w:rPr>
                <w:t>Fundamentals of Hydrology</w:t>
              </w:r>
              <w:r w:rsidRPr="00081744">
                <w:rPr>
                  <w:caps/>
                  <w:sz w:val="20"/>
                  <w:szCs w:val="20"/>
                  <w:rPrChange w:id="2096" w:author="Matyas Adam" w:date="2018-11-16T12:21:00Z">
                    <w:rPr>
                      <w:rFonts w:ascii="Arial" w:hAnsi="Arial" w:cs="Arial"/>
                      <w:color w:val="000000"/>
                      <w:sz w:val="18"/>
                      <w:szCs w:val="18"/>
                    </w:rPr>
                  </w:rPrChange>
                </w:rPr>
                <w:t xml:space="preserve">, </w:t>
              </w:r>
              <w:r w:rsidRPr="00081744">
                <w:rPr>
                  <w:sz w:val="20"/>
                  <w:szCs w:val="20"/>
                  <w:rPrChange w:id="2097" w:author="Matyas Adam" w:date="2018-11-16T12:21:00Z">
                    <w:rPr>
                      <w:rFonts w:ascii="Arial" w:hAnsi="Arial" w:cs="Arial"/>
                      <w:color w:val="000000"/>
                      <w:sz w:val="18"/>
                      <w:szCs w:val="18"/>
                    </w:rPr>
                  </w:rPrChange>
                </w:rPr>
                <w:t>Second Edition. Taylor &amp; Francis.</w:t>
              </w:r>
              <w:r>
                <w:rPr>
                  <w:sz w:val="20"/>
                  <w:szCs w:val="20"/>
                </w:rPr>
                <w:t xml:space="preserve"> 2008.</w:t>
              </w:r>
            </w:ins>
          </w:p>
          <w:p w14:paraId="2C374CBC" w14:textId="77777777" w:rsidR="00BD26BB" w:rsidRDefault="00BD26BB">
            <w:pPr>
              <w:pStyle w:val="Normlnweb"/>
              <w:spacing w:before="0" w:beforeAutospacing="0" w:after="0" w:afterAutospacing="0"/>
              <w:ind w:left="38"/>
              <w:jc w:val="both"/>
              <w:rPr>
                <w:ins w:id="2098" w:author="Matyas Adam" w:date="2018-11-16T12:18:00Z"/>
                <w:sz w:val="20"/>
                <w:szCs w:val="20"/>
              </w:rPr>
              <w:pPrChange w:id="2099" w:author="PS" w:date="2018-11-25T14:15:00Z">
                <w:pPr>
                  <w:pStyle w:val="Normlnweb"/>
                  <w:jc w:val="both"/>
                </w:pPr>
              </w:pPrChange>
            </w:pPr>
            <w:ins w:id="2100" w:author="Matyas Adam" w:date="2018-11-16T12:13:00Z">
              <w:r w:rsidRPr="00997E1A">
                <w:rPr>
                  <w:caps/>
                  <w:sz w:val="20"/>
                  <w:szCs w:val="20"/>
                  <w:rPrChange w:id="2101" w:author="Matyas Adam" w:date="2018-11-16T12:13:00Z">
                    <w:rPr>
                      <w:rFonts w:ascii="Arial" w:hAnsi="Arial" w:cs="Arial"/>
                      <w:color w:val="000000"/>
                      <w:sz w:val="18"/>
                      <w:szCs w:val="18"/>
                      <w:shd w:val="clear" w:color="auto" w:fill="FFFFFF"/>
                    </w:rPr>
                  </w:rPrChange>
                </w:rPr>
                <w:t>Hladný</w:t>
              </w:r>
              <w:r w:rsidRPr="00997E1A">
                <w:rPr>
                  <w:sz w:val="20"/>
                  <w:szCs w:val="20"/>
                  <w:rPrChange w:id="2102" w:author="Matyas Adam" w:date="2018-11-16T12:13:00Z">
                    <w:rPr>
                      <w:rFonts w:ascii="Arial" w:hAnsi="Arial" w:cs="Arial"/>
                      <w:color w:val="000000"/>
                      <w:sz w:val="18"/>
                      <w:szCs w:val="18"/>
                      <w:shd w:val="clear" w:color="auto" w:fill="FFFFFF"/>
                    </w:rPr>
                  </w:rPrChange>
                </w:rPr>
                <w:t xml:space="preserve">, J., </w:t>
              </w:r>
              <w:r w:rsidRPr="00997E1A">
                <w:rPr>
                  <w:caps/>
                  <w:sz w:val="20"/>
                  <w:szCs w:val="20"/>
                  <w:rPrChange w:id="2103" w:author="Matyas Adam" w:date="2018-11-16T12:13:00Z">
                    <w:rPr>
                      <w:rFonts w:ascii="Arial" w:hAnsi="Arial" w:cs="Arial"/>
                      <w:color w:val="000000"/>
                      <w:sz w:val="18"/>
                      <w:szCs w:val="18"/>
                      <w:shd w:val="clear" w:color="auto" w:fill="FFFFFF"/>
                    </w:rPr>
                  </w:rPrChange>
                </w:rPr>
                <w:t>Němec</w:t>
              </w:r>
              <w:r w:rsidRPr="00E85A0C">
                <w:rPr>
                  <w:sz w:val="20"/>
                  <w:szCs w:val="20"/>
                </w:rPr>
                <w:t>, J. (eds.)</w:t>
              </w:r>
            </w:ins>
            <w:ins w:id="2104" w:author="Matyas Adam" w:date="2018-11-16T12:14:00Z">
              <w:r>
                <w:rPr>
                  <w:sz w:val="20"/>
                  <w:szCs w:val="20"/>
                </w:rPr>
                <w:t xml:space="preserve">. </w:t>
              </w:r>
            </w:ins>
            <w:ins w:id="2105" w:author="Matyas Adam" w:date="2018-11-16T12:13:00Z">
              <w:r w:rsidRPr="00997E1A">
                <w:rPr>
                  <w:i/>
                  <w:sz w:val="20"/>
                  <w:szCs w:val="20"/>
                  <w:rPrChange w:id="2106" w:author="Matyas Adam" w:date="2018-11-16T12:14:00Z">
                    <w:rPr>
                      <w:rFonts w:ascii="Arial" w:hAnsi="Arial" w:cs="Arial"/>
                      <w:color w:val="000000"/>
                      <w:sz w:val="18"/>
                      <w:szCs w:val="18"/>
                      <w:shd w:val="clear" w:color="auto" w:fill="FFFFFF"/>
                    </w:rPr>
                  </w:rPrChange>
                </w:rPr>
                <w:t>Voda v České republice</w:t>
              </w:r>
              <w:r w:rsidRPr="00997E1A">
                <w:rPr>
                  <w:sz w:val="20"/>
                  <w:szCs w:val="20"/>
                  <w:rPrChange w:id="2107" w:author="Matyas Adam" w:date="2018-11-16T12:13:00Z">
                    <w:rPr>
                      <w:rFonts w:ascii="Arial" w:hAnsi="Arial" w:cs="Arial"/>
                      <w:color w:val="000000"/>
                      <w:sz w:val="18"/>
                      <w:szCs w:val="18"/>
                      <w:shd w:val="clear" w:color="auto" w:fill="FFFFFF"/>
                    </w:rPr>
                  </w:rPrChange>
                </w:rPr>
                <w:t>. Consult, Praha.</w:t>
              </w:r>
              <w:r>
                <w:rPr>
                  <w:sz w:val="20"/>
                  <w:szCs w:val="20"/>
                </w:rPr>
                <w:t xml:space="preserve"> 2006.</w:t>
              </w:r>
            </w:ins>
          </w:p>
          <w:p w14:paraId="60879D6A" w14:textId="77777777" w:rsidR="00BD26BB" w:rsidDel="00270883" w:rsidRDefault="00BD26BB">
            <w:pPr>
              <w:ind w:left="38"/>
              <w:rPr>
                <w:del w:id="2108" w:author="Matyas Adam" w:date="2018-11-16T12:21:00Z"/>
              </w:rPr>
              <w:pPrChange w:id="2109" w:author="PS" w:date="2018-11-25T14:15:00Z">
                <w:pPr/>
              </w:pPrChange>
            </w:pPr>
            <w:ins w:id="2110" w:author="Matyas Adam" w:date="2018-11-16T12:14:00Z">
              <w:r w:rsidRPr="006C4D65">
                <w:t xml:space="preserve">STRAHLER, A. H. </w:t>
              </w:r>
              <w:r w:rsidRPr="006C4D65">
                <w:rPr>
                  <w:bCs/>
                  <w:i/>
                </w:rPr>
                <w:t>Introducing Physical Geography</w:t>
              </w:r>
              <w:r w:rsidRPr="006C4D65">
                <w:rPr>
                  <w:bCs/>
                </w:rPr>
                <w:t>,</w:t>
              </w:r>
              <w:r w:rsidRPr="006C4D65">
                <w:t xml:space="preserve"> 3. Edition. John Wiley &amp; Sons, </w:t>
              </w:r>
              <w:r>
                <w:t xml:space="preserve">2003. </w:t>
              </w:r>
              <w:r w:rsidRPr="006C4D65">
                <w:t>704 s.</w:t>
              </w:r>
            </w:ins>
          </w:p>
          <w:p w14:paraId="4DAED289" w14:textId="77777777" w:rsidR="00BD26BB" w:rsidRDefault="00BD26BB">
            <w:pPr>
              <w:pStyle w:val="Normlnweb"/>
              <w:spacing w:before="0" w:beforeAutospacing="0" w:after="0" w:afterAutospacing="0"/>
              <w:ind w:left="38"/>
              <w:jc w:val="both"/>
              <w:rPr>
                <w:ins w:id="2111" w:author="Matyas Adam" w:date="2018-11-16T23:54:00Z"/>
              </w:rPr>
              <w:pPrChange w:id="2112" w:author="PS" w:date="2018-11-25T14:15:00Z">
                <w:pPr/>
              </w:pPrChange>
            </w:pPr>
          </w:p>
          <w:p w14:paraId="46CFA23E" w14:textId="77777777" w:rsidR="00BD26BB" w:rsidRPr="00E85A0C" w:rsidDel="00997E1A" w:rsidRDefault="00BD26BB">
            <w:pPr>
              <w:ind w:left="38"/>
              <w:jc w:val="both"/>
              <w:rPr>
                <w:del w:id="2113" w:author="Matyas Adam" w:date="2018-11-16T12:08:00Z"/>
                <w:rPrChange w:id="2114" w:author="Matyas Adam" w:date="2018-11-16T12:36:00Z">
                  <w:rPr>
                    <w:del w:id="2115" w:author="Matyas Adam" w:date="2018-11-16T12:08:00Z"/>
                    <w:iCs/>
                    <w:color w:val="000000"/>
                  </w:rPr>
                </w:rPrChange>
              </w:rPr>
              <w:pPrChange w:id="2116" w:author="PS" w:date="2018-11-25T14:15:00Z">
                <w:pPr/>
              </w:pPrChange>
            </w:pPr>
            <w:ins w:id="2117" w:author="Matyas Adam" w:date="2018-11-16T12:36:00Z">
              <w:r w:rsidRPr="001B4DBE">
                <w:t>Materiály dostupné v e-learningovém kurzu předmětu v LMS Moodle na http://vyuka.flkr.utb.cz</w:t>
              </w:r>
            </w:ins>
            <w:del w:id="2118" w:author="Matyas Adam" w:date="2018-11-16T12:08:00Z">
              <w:r w:rsidRPr="00AE32FB" w:rsidDel="00997E1A">
                <w:rPr>
                  <w:iCs/>
                  <w:color w:val="000000"/>
                </w:rPr>
                <w:delText>NETOPIL, R. a kol. </w:delText>
              </w:r>
              <w:r w:rsidRPr="006C4D65" w:rsidDel="00997E1A">
                <w:rPr>
                  <w:i/>
                  <w:iCs/>
                  <w:color w:val="000000"/>
                </w:rPr>
                <w:delText>Fyzická geografie</w:delText>
              </w:r>
              <w:r w:rsidRPr="00AE32FB" w:rsidDel="00997E1A">
                <w:rPr>
                  <w:iCs/>
                  <w:color w:val="000000"/>
                </w:rPr>
                <w:delText>, 1. vydání. Praha: SPN, 1984. 272 s.</w:delText>
              </w:r>
            </w:del>
          </w:p>
          <w:p w14:paraId="26900183" w14:textId="77777777" w:rsidR="00BD26BB" w:rsidRDefault="00BD26BB">
            <w:pPr>
              <w:ind w:left="38"/>
              <w:pPrChange w:id="2119" w:author="PS" w:date="2018-11-25T14:15:00Z">
                <w:pPr/>
              </w:pPrChange>
            </w:pPr>
          </w:p>
          <w:p w14:paraId="7D96C206" w14:textId="77777777" w:rsidR="00BD26BB" w:rsidRDefault="00BD26BB">
            <w:pPr>
              <w:ind w:left="322" w:hanging="284"/>
              <w:rPr>
                <w:b/>
                <w:iCs/>
                <w:color w:val="000000"/>
              </w:rPr>
              <w:pPrChange w:id="2120" w:author="Matyas Adam" w:date="2018-11-16T12:36:00Z">
                <w:pPr/>
              </w:pPrChange>
            </w:pPr>
            <w:r>
              <w:rPr>
                <w:b/>
                <w:iCs/>
                <w:color w:val="000000"/>
              </w:rPr>
              <w:t>Doporučená</w:t>
            </w:r>
            <w:ins w:id="2121" w:author="Matyas Adam" w:date="2018-11-16T12:16:00Z">
              <w:r>
                <w:rPr>
                  <w:b/>
                  <w:iCs/>
                  <w:color w:val="000000"/>
                </w:rPr>
                <w:t xml:space="preserve"> literatura:</w:t>
              </w:r>
            </w:ins>
          </w:p>
          <w:p w14:paraId="1B9E4C4E" w14:textId="77777777" w:rsidR="00BD26BB" w:rsidRDefault="00BD26BB">
            <w:pPr>
              <w:ind w:left="38"/>
              <w:rPr>
                <w:ins w:id="2122" w:author="Matyas Adam" w:date="2018-11-16T12:08:00Z"/>
                <w:iCs/>
              </w:rPr>
              <w:pPrChange w:id="2123" w:author="PS" w:date="2018-11-25T14:15:00Z">
                <w:pPr/>
              </w:pPrChange>
            </w:pPr>
            <w:r w:rsidRPr="00D34216">
              <w:rPr>
                <w:iCs/>
              </w:rPr>
              <w:t>L</w:t>
            </w:r>
            <w:r>
              <w:rPr>
                <w:iCs/>
              </w:rPr>
              <w:t>ANGHAMMER, J. a</w:t>
            </w:r>
            <w:r w:rsidRPr="00D34216">
              <w:rPr>
                <w:iCs/>
              </w:rPr>
              <w:t xml:space="preserve"> kol. </w:t>
            </w:r>
            <w:r w:rsidRPr="00D34216">
              <w:rPr>
                <w:i/>
                <w:iCs/>
              </w:rPr>
              <w:t>Změny v krajině a povodňové riziko.</w:t>
            </w:r>
            <w:r w:rsidRPr="00D34216">
              <w:rPr>
                <w:iCs/>
              </w:rPr>
              <w:t xml:space="preserve"> Univerzita Karlova v Praze, Přírodovědecká fakulta, katedra f</w:t>
            </w:r>
            <w:r>
              <w:rPr>
                <w:iCs/>
              </w:rPr>
              <w:t xml:space="preserve">yzické geografie a geoekologie. </w:t>
            </w:r>
            <w:r w:rsidRPr="00D34216">
              <w:rPr>
                <w:iCs/>
              </w:rPr>
              <w:t>Praha.</w:t>
            </w:r>
            <w:r>
              <w:rPr>
                <w:iCs/>
              </w:rPr>
              <w:t xml:space="preserve"> </w:t>
            </w:r>
            <w:r w:rsidRPr="00D34216">
              <w:rPr>
                <w:iCs/>
              </w:rPr>
              <w:t xml:space="preserve"> </w:t>
            </w:r>
            <w:r>
              <w:rPr>
                <w:iCs/>
              </w:rPr>
              <w:t>2008</w:t>
            </w:r>
          </w:p>
          <w:p w14:paraId="22E20402" w14:textId="77777777" w:rsidR="00BD26BB" w:rsidRPr="00997E1A" w:rsidDel="00081744" w:rsidRDefault="00BD26BB">
            <w:pPr>
              <w:ind w:left="322" w:hanging="284"/>
              <w:rPr>
                <w:del w:id="2124" w:author="Matyas Adam" w:date="2018-11-16T12:22:00Z"/>
                <w:iCs/>
                <w:color w:val="000000"/>
                <w:rPrChange w:id="2125" w:author="Matyas Adam" w:date="2018-11-16T12:08:00Z">
                  <w:rPr>
                    <w:del w:id="2126" w:author="Matyas Adam" w:date="2018-11-16T12:22:00Z"/>
                    <w:b/>
                    <w:iCs/>
                    <w:color w:val="000000"/>
                  </w:rPr>
                </w:rPrChange>
              </w:rPr>
              <w:pPrChange w:id="2127" w:author="Matyas Adam" w:date="2018-11-16T12:36:00Z">
                <w:pPr/>
              </w:pPrChange>
            </w:pPr>
            <w:ins w:id="2128" w:author="Matyas Adam" w:date="2018-11-16T12:12:00Z">
              <w:r>
                <w:rPr>
                  <w:iCs/>
                  <w:color w:val="000000"/>
                </w:rPr>
                <w:t xml:space="preserve">HORNÍK, S. </w:t>
              </w:r>
            </w:ins>
            <w:ins w:id="2129" w:author="Matyas Adam" w:date="2018-11-16T12:08:00Z">
              <w:r w:rsidRPr="00AE32FB">
                <w:rPr>
                  <w:iCs/>
                  <w:color w:val="000000"/>
                </w:rPr>
                <w:t>a kol. </w:t>
              </w:r>
              <w:r w:rsidRPr="006C4D65">
                <w:rPr>
                  <w:i/>
                  <w:iCs/>
                  <w:color w:val="000000"/>
                </w:rPr>
                <w:t>Fyzická geografie</w:t>
              </w:r>
            </w:ins>
            <w:ins w:id="2130" w:author="Matyas Adam" w:date="2018-11-16T12:12:00Z">
              <w:r>
                <w:rPr>
                  <w:i/>
                  <w:iCs/>
                  <w:color w:val="000000"/>
                </w:rPr>
                <w:t xml:space="preserve"> II</w:t>
              </w:r>
            </w:ins>
            <w:ins w:id="2131" w:author="Matyas Adam" w:date="2018-11-16T12:08:00Z">
              <w:r>
                <w:rPr>
                  <w:iCs/>
                  <w:color w:val="000000"/>
                </w:rPr>
                <w:t>, 1. vydání. Praha: SPN, 198</w:t>
              </w:r>
            </w:ins>
            <w:ins w:id="2132" w:author="Matyas Adam" w:date="2018-11-16T12:12:00Z">
              <w:r>
                <w:rPr>
                  <w:iCs/>
                  <w:color w:val="000000"/>
                </w:rPr>
                <w:t>6</w:t>
              </w:r>
            </w:ins>
            <w:ins w:id="2133" w:author="Matyas Adam" w:date="2018-11-16T12:08:00Z">
              <w:r w:rsidRPr="00AE32FB">
                <w:rPr>
                  <w:iCs/>
                  <w:color w:val="000000"/>
                </w:rPr>
                <w:t>.</w:t>
              </w:r>
            </w:ins>
          </w:p>
          <w:p w14:paraId="53C098FE" w14:textId="77777777" w:rsidR="00BD26BB" w:rsidRPr="000F6287" w:rsidRDefault="00BD26BB">
            <w:pPr>
              <w:ind w:left="322" w:hanging="284"/>
              <w:pPrChange w:id="2134" w:author="Matyas Adam" w:date="2018-11-16T12:36:00Z">
                <w:pPr>
                  <w:autoSpaceDE w:val="0"/>
                  <w:autoSpaceDN w:val="0"/>
                  <w:adjustRightInd w:val="0"/>
                  <w:jc w:val="both"/>
                </w:pPr>
              </w:pPrChange>
            </w:pPr>
          </w:p>
        </w:tc>
      </w:tr>
      <w:tr w:rsidR="00BD26BB" w14:paraId="5DF1F42C"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5934604" w14:textId="77777777" w:rsidR="00BD26BB" w:rsidRDefault="00BD26BB" w:rsidP="00495DC8">
            <w:pPr>
              <w:jc w:val="center"/>
              <w:rPr>
                <w:b/>
              </w:rPr>
            </w:pPr>
            <w:r>
              <w:rPr>
                <w:b/>
              </w:rPr>
              <w:t>Informace ke kombinované nebo distanční formě</w:t>
            </w:r>
          </w:p>
        </w:tc>
      </w:tr>
      <w:tr w:rsidR="00BD26BB" w14:paraId="01A66AEB" w14:textId="77777777" w:rsidTr="00495DC8">
        <w:tc>
          <w:tcPr>
            <w:tcW w:w="4787" w:type="dxa"/>
            <w:gridSpan w:val="3"/>
            <w:tcBorders>
              <w:top w:val="single" w:sz="2" w:space="0" w:color="auto"/>
            </w:tcBorders>
            <w:shd w:val="clear" w:color="auto" w:fill="F7CAAC"/>
          </w:tcPr>
          <w:p w14:paraId="26312B54" w14:textId="77777777" w:rsidR="00BD26BB" w:rsidRDefault="00BD26BB" w:rsidP="00495DC8">
            <w:pPr>
              <w:jc w:val="both"/>
            </w:pPr>
            <w:r>
              <w:rPr>
                <w:b/>
              </w:rPr>
              <w:t>Rozsah konzultací (soustředění)</w:t>
            </w:r>
          </w:p>
        </w:tc>
        <w:tc>
          <w:tcPr>
            <w:tcW w:w="889" w:type="dxa"/>
            <w:tcBorders>
              <w:top w:val="single" w:sz="2" w:space="0" w:color="auto"/>
            </w:tcBorders>
          </w:tcPr>
          <w:p w14:paraId="47580C35" w14:textId="77777777" w:rsidR="00BD26BB" w:rsidRDefault="00BD26BB" w:rsidP="00495DC8">
            <w:pPr>
              <w:jc w:val="both"/>
            </w:pPr>
          </w:p>
        </w:tc>
        <w:tc>
          <w:tcPr>
            <w:tcW w:w="4179" w:type="dxa"/>
            <w:gridSpan w:val="4"/>
            <w:tcBorders>
              <w:top w:val="single" w:sz="2" w:space="0" w:color="auto"/>
            </w:tcBorders>
            <w:shd w:val="clear" w:color="auto" w:fill="F7CAAC"/>
          </w:tcPr>
          <w:p w14:paraId="17D92D2A" w14:textId="77777777" w:rsidR="00BD26BB" w:rsidRDefault="00BD26BB" w:rsidP="00495DC8">
            <w:pPr>
              <w:jc w:val="both"/>
              <w:rPr>
                <w:b/>
              </w:rPr>
            </w:pPr>
            <w:r>
              <w:rPr>
                <w:b/>
              </w:rPr>
              <w:t xml:space="preserve">hodin </w:t>
            </w:r>
          </w:p>
        </w:tc>
      </w:tr>
      <w:tr w:rsidR="00BD26BB" w14:paraId="57E31F7E" w14:textId="77777777" w:rsidTr="00495DC8">
        <w:tc>
          <w:tcPr>
            <w:tcW w:w="9855" w:type="dxa"/>
            <w:gridSpan w:val="8"/>
            <w:shd w:val="clear" w:color="auto" w:fill="F7CAAC"/>
          </w:tcPr>
          <w:p w14:paraId="686077DC" w14:textId="77777777" w:rsidR="00BD26BB" w:rsidRDefault="00BD26BB" w:rsidP="00495DC8">
            <w:pPr>
              <w:jc w:val="both"/>
              <w:rPr>
                <w:b/>
              </w:rPr>
            </w:pPr>
            <w:r>
              <w:rPr>
                <w:b/>
              </w:rPr>
              <w:t>Informace o způsobu kontaktu s vyučujícím</w:t>
            </w:r>
          </w:p>
        </w:tc>
      </w:tr>
      <w:tr w:rsidR="00BD26BB" w14:paraId="7E7DBDDB" w14:textId="77777777" w:rsidTr="00495DC8">
        <w:trPr>
          <w:trHeight w:val="356"/>
        </w:trPr>
        <w:tc>
          <w:tcPr>
            <w:tcW w:w="9855" w:type="dxa"/>
            <w:gridSpan w:val="8"/>
          </w:tcPr>
          <w:p w14:paraId="3F3C11A5" w14:textId="77777777" w:rsidR="00BD26BB" w:rsidRDefault="00BD26BB" w:rsidP="00495DC8">
            <w:pPr>
              <w:jc w:val="both"/>
            </w:pPr>
          </w:p>
        </w:tc>
      </w:tr>
    </w:tbl>
    <w:p w14:paraId="38E96F5F" w14:textId="77777777" w:rsidR="00BD26BB" w:rsidRDefault="00BD26BB">
      <w:pPr>
        <w:spacing w:after="160" w:line="259" w:lineRule="auto"/>
      </w:pPr>
    </w:p>
    <w:p w14:paraId="6E62703E" w14:textId="77777777" w:rsidR="00BD26BB" w:rsidRDefault="00BD26BB">
      <w:pPr>
        <w:spacing w:after="160" w:line="259" w:lineRule="auto"/>
      </w:pPr>
    </w:p>
    <w:p w14:paraId="5178E778" w14:textId="77777777" w:rsidR="00BD26BB" w:rsidDel="00D35A98" w:rsidRDefault="00BD26BB">
      <w:pPr>
        <w:spacing w:after="160" w:line="259" w:lineRule="auto"/>
        <w:rPr>
          <w:del w:id="2135" w:author="Matyas Adam" w:date="2018-11-16T12:28:00Z"/>
        </w:rPr>
      </w:pPr>
    </w:p>
    <w:p w14:paraId="2654C4A1" w14:textId="77777777" w:rsidR="00BD26BB" w:rsidRDefault="00BD26BB">
      <w:pPr>
        <w:spacing w:after="160" w:line="259" w:lineRule="auto"/>
      </w:pPr>
      <w:del w:id="2136" w:author="Matyas Adam" w:date="2018-11-16T12:28:00Z">
        <w:r w:rsidDel="00D35A98">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5DA9C0E7" w14:textId="77777777" w:rsidTr="00495DC8">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1D082CC2" w14:textId="77777777" w:rsidR="00BD26BB" w:rsidRDefault="00BD26BB" w:rsidP="00495DC8">
            <w:pPr>
              <w:jc w:val="both"/>
              <w:rPr>
                <w:b/>
                <w:sz w:val="28"/>
              </w:rPr>
            </w:pPr>
            <w:r>
              <w:br w:type="page"/>
            </w:r>
            <w:r>
              <w:rPr>
                <w:b/>
                <w:sz w:val="28"/>
              </w:rPr>
              <w:t>B-III – Charakteristika studijního předmětu</w:t>
            </w:r>
          </w:p>
        </w:tc>
      </w:tr>
      <w:tr w:rsidR="00BD26BB" w14:paraId="67F44286" w14:textId="77777777" w:rsidTr="00495DC8">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545A411F" w14:textId="77777777" w:rsidR="00BD26BB" w:rsidRDefault="00BD26BB" w:rsidP="00495DC8">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14:paraId="25812EFC" w14:textId="77777777" w:rsidR="00BD26BB" w:rsidRPr="002D7853" w:rsidRDefault="00BD26BB" w:rsidP="00495DC8">
            <w:pPr>
              <w:jc w:val="both"/>
              <w:rPr>
                <w:b/>
              </w:rPr>
            </w:pPr>
            <w:r w:rsidRPr="002D7853">
              <w:rPr>
                <w:b/>
              </w:rPr>
              <w:t>Fyzika</w:t>
            </w:r>
          </w:p>
        </w:tc>
      </w:tr>
      <w:tr w:rsidR="00BD26BB" w14:paraId="36330DB5"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0A90BBD" w14:textId="77777777" w:rsidR="00BD26BB" w:rsidRDefault="00BD26BB" w:rsidP="00495DC8">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14:paraId="10340B35" w14:textId="77777777" w:rsidR="00BD26BB" w:rsidRDefault="00BD26BB" w:rsidP="00495DC8">
            <w:pPr>
              <w:jc w:val="both"/>
            </w:pP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79EB6EA" w14:textId="77777777" w:rsidR="00BD26BB" w:rsidRDefault="00BD26BB" w:rsidP="00495DC8">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14:paraId="5EDBED7F" w14:textId="77777777" w:rsidR="00BD26BB" w:rsidRDefault="00BD26BB" w:rsidP="00495DC8">
            <w:pPr>
              <w:jc w:val="both"/>
            </w:pPr>
            <w:ins w:id="2137" w:author="Matyas Adam" w:date="2018-11-17T01:42:00Z">
              <w:r>
                <w:t>1/LS</w:t>
              </w:r>
            </w:ins>
          </w:p>
        </w:tc>
      </w:tr>
      <w:tr w:rsidR="00BD26BB" w14:paraId="5BE0C8B0"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FA1BA29" w14:textId="77777777" w:rsidR="00BD26BB" w:rsidRDefault="00BD26BB" w:rsidP="00495DC8">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14:paraId="5A6F95D4" w14:textId="77777777" w:rsidR="00BD26BB" w:rsidRDefault="00BD26BB" w:rsidP="00495DC8">
            <w:pPr>
              <w:jc w:val="both"/>
            </w:pPr>
            <w:r>
              <w:t>28p</w:t>
            </w:r>
            <w:ins w:id="2138" w:author="Matyas Adam" w:date="2018-11-17T01:42:00Z">
              <w:r>
                <w:t xml:space="preserve"> </w:t>
              </w:r>
            </w:ins>
            <w:r>
              <w:t>-</w:t>
            </w:r>
            <w:ins w:id="2139" w:author="Matyas Adam" w:date="2018-11-17T01:42:00Z">
              <w:r>
                <w:t xml:space="preserve"> </w:t>
              </w:r>
            </w:ins>
            <w:r>
              <w:t>28s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05D3C52E" w14:textId="77777777" w:rsidR="00BD26BB" w:rsidRDefault="00BD26BB" w:rsidP="00495DC8">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14:paraId="28401D0D" w14:textId="77777777" w:rsidR="00BD26BB" w:rsidRDefault="00BD26BB" w:rsidP="00495DC8">
            <w:pPr>
              <w:jc w:val="both"/>
            </w:pPr>
            <w:del w:id="2140" w:author="Matyas Adam" w:date="2018-11-16T12:28:00Z">
              <w:r w:rsidDel="00D35A98">
                <w:delText>56</w:delText>
              </w:r>
            </w:del>
            <w:ins w:id="2141" w:author="Matyas Adam" w:date="2018-11-16T12:28:00Z">
              <w:r>
                <w:t>4</w:t>
              </w:r>
            </w:ins>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3EA73D0F" w14:textId="77777777" w:rsidR="00BD26BB" w:rsidRDefault="00BD26BB" w:rsidP="00495DC8">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14:paraId="30DE5146" w14:textId="77777777" w:rsidR="00BD26BB" w:rsidRDefault="00BD26BB" w:rsidP="00495DC8">
            <w:pPr>
              <w:jc w:val="both"/>
            </w:pPr>
            <w:r>
              <w:t>5</w:t>
            </w:r>
          </w:p>
        </w:tc>
      </w:tr>
      <w:tr w:rsidR="00BD26BB" w14:paraId="7E5C74E8"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97FF51B" w14:textId="77777777" w:rsidR="00BD26BB" w:rsidRDefault="00BD26BB" w:rsidP="00495DC8">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1CEAFF9A" w14:textId="77777777" w:rsidR="00BD26BB" w:rsidRDefault="00BD26BB" w:rsidP="00495DC8">
            <w:pPr>
              <w:jc w:val="both"/>
            </w:pPr>
          </w:p>
        </w:tc>
      </w:tr>
      <w:tr w:rsidR="00BD26BB" w14:paraId="16FF024D"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BFDF0CD" w14:textId="77777777" w:rsidR="00BD26BB" w:rsidRDefault="00BD26BB" w:rsidP="00495DC8">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14:paraId="180BC084" w14:textId="77777777" w:rsidR="00BD26BB" w:rsidRDefault="00BD26BB" w:rsidP="00495DC8">
            <w:pPr>
              <w:jc w:val="both"/>
            </w:pPr>
            <w:del w:id="2142" w:author="Matyas Adam" w:date="2018-11-16T12:28:00Z">
              <w:r w:rsidDel="00D35A98">
                <w:delText>z, zk</w:delText>
              </w:r>
            </w:del>
            <w:ins w:id="2143" w:author="Matyas Adam" w:date="2018-11-16T12:28:00Z">
              <w:r>
                <w:t>Zápočet, zkouška</w:t>
              </w:r>
            </w:ins>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15E54BD7" w14:textId="77777777" w:rsidR="00BD26BB" w:rsidRDefault="00BD26BB" w:rsidP="00495DC8">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14:paraId="5F19DB2A" w14:textId="77777777" w:rsidR="00BD26BB" w:rsidRDefault="00BD26BB" w:rsidP="00495DC8">
            <w:pPr>
              <w:jc w:val="both"/>
              <w:rPr>
                <w:ins w:id="2144" w:author="PS" w:date="2018-11-25T14:16:00Z"/>
              </w:rPr>
            </w:pPr>
            <w:ins w:id="2145" w:author="Matyas Adam" w:date="2018-11-16T12:28:00Z">
              <w:del w:id="2146" w:author="PS" w:date="2018-11-25T14:16:00Z">
                <w:r w:rsidDel="004C48FF">
                  <w:delText>P, S</w:delText>
                </w:r>
              </w:del>
            </w:ins>
            <w:ins w:id="2147" w:author="PS" w:date="2018-11-25T14:16:00Z">
              <w:r w:rsidR="004C48FF">
                <w:t>přednášky</w:t>
              </w:r>
            </w:ins>
          </w:p>
          <w:p w14:paraId="189B4050" w14:textId="720E5744" w:rsidR="004C48FF" w:rsidRDefault="004C48FF" w:rsidP="00495DC8">
            <w:pPr>
              <w:jc w:val="both"/>
            </w:pPr>
            <w:ins w:id="2148" w:author="PS" w:date="2018-11-25T14:16:00Z">
              <w:r>
                <w:t>semináře</w:t>
              </w:r>
            </w:ins>
          </w:p>
        </w:tc>
      </w:tr>
      <w:tr w:rsidR="00BD26BB" w14:paraId="3C77FE5A"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007F127" w14:textId="7DF9C52D" w:rsidR="00BD26BB" w:rsidRDefault="00BD26BB" w:rsidP="00495DC8">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5BBB5350" w14:textId="77777777" w:rsidR="00BD26BB" w:rsidRDefault="00BD26BB" w:rsidP="00495DC8">
            <w:pPr>
              <w:jc w:val="both"/>
            </w:pPr>
            <w:r>
              <w:t>Dvě písemné práce v průběhu semestru, zkouška</w:t>
            </w:r>
          </w:p>
        </w:tc>
      </w:tr>
      <w:tr w:rsidR="00BD26BB" w14:paraId="6E7DED96" w14:textId="77777777" w:rsidTr="00495DC8">
        <w:trPr>
          <w:trHeight w:val="554"/>
        </w:trPr>
        <w:tc>
          <w:tcPr>
            <w:tcW w:w="9855" w:type="dxa"/>
            <w:gridSpan w:val="8"/>
            <w:tcBorders>
              <w:top w:val="nil"/>
              <w:left w:val="single" w:sz="4" w:space="0" w:color="auto"/>
              <w:bottom w:val="single" w:sz="4" w:space="0" w:color="auto"/>
              <w:right w:val="single" w:sz="4" w:space="0" w:color="auto"/>
            </w:tcBorders>
          </w:tcPr>
          <w:p w14:paraId="626597D0" w14:textId="77777777" w:rsidR="00BD26BB" w:rsidRDefault="00BD26BB" w:rsidP="00495DC8">
            <w:pPr>
              <w:jc w:val="both"/>
            </w:pPr>
          </w:p>
        </w:tc>
      </w:tr>
      <w:tr w:rsidR="00BD26BB" w14:paraId="6354F91D" w14:textId="77777777" w:rsidTr="00495DC8">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70108A53" w14:textId="77777777" w:rsidR="00BD26BB" w:rsidRDefault="00BD26BB" w:rsidP="00495DC8">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14:paraId="459795A7" w14:textId="77777777" w:rsidR="00BD26BB" w:rsidRDefault="00BD26BB" w:rsidP="00495DC8">
            <w:pPr>
              <w:jc w:val="both"/>
            </w:pPr>
            <w:r>
              <w:t>doc. RNDr. Petr Ponížil, Ph.D.</w:t>
            </w:r>
          </w:p>
        </w:tc>
      </w:tr>
      <w:tr w:rsidR="00BD26BB" w14:paraId="14C6BC6F" w14:textId="77777777" w:rsidTr="00495DC8">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4DE5B862" w14:textId="77777777" w:rsidR="00BD26BB" w:rsidRDefault="00BD26BB" w:rsidP="00495DC8">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14:paraId="00DF6232" w14:textId="77777777" w:rsidR="00BD26BB" w:rsidRDefault="00BD26BB" w:rsidP="00495DC8">
            <w:pPr>
              <w:jc w:val="both"/>
            </w:pPr>
            <w:r w:rsidRPr="00D4222D">
              <w:t xml:space="preserve">Garant stanovuje koncepci předmětu, podílí se na přednáškách v rozsahu </w:t>
            </w:r>
            <w:r>
              <w:t>50</w:t>
            </w:r>
            <w:r w:rsidRPr="00D4222D">
              <w:t xml:space="preserve"> % a dále stanovuje koncepci cvičení a dohlíží na jejich jednotné vedení.</w:t>
            </w:r>
          </w:p>
        </w:tc>
      </w:tr>
      <w:tr w:rsidR="00BD26BB" w14:paraId="7988F8C9"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7379E82" w14:textId="77777777" w:rsidR="00BD26BB" w:rsidRDefault="00BD26BB" w:rsidP="00495DC8">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14:paraId="62B4CB03" w14:textId="77777777" w:rsidR="004C48FF" w:rsidRDefault="00BD26BB" w:rsidP="004C48FF">
            <w:pPr>
              <w:jc w:val="both"/>
              <w:rPr>
                <w:ins w:id="2149" w:author="PS" w:date="2018-11-25T14:16:00Z"/>
              </w:rPr>
            </w:pPr>
            <w:ins w:id="2150" w:author="Matyas Adam" w:date="2018-11-16T12:29:00Z">
              <w:r>
                <w:t>doc. RNDr. Petr Ponížil, Ph.D. – přednášky (</w:t>
              </w:r>
              <w:del w:id="2151" w:author="PS" w:date="2018-11-25T14:16:00Z">
                <w:r w:rsidDel="004C48FF">
                  <w:delText>100</w:delText>
                </w:r>
              </w:del>
            </w:ins>
            <w:ins w:id="2152" w:author="PS" w:date="2018-11-25T14:16:00Z">
              <w:r w:rsidR="004C48FF">
                <w:t>50</w:t>
              </w:r>
            </w:ins>
            <w:ins w:id="2153" w:author="Matyas Adam" w:date="2018-11-16T12:29:00Z">
              <w:r>
                <w:t xml:space="preserve"> %)</w:t>
              </w:r>
              <w:del w:id="2154" w:author="PS" w:date="2018-11-25T14:16:00Z">
                <w:r w:rsidDel="004C48FF">
                  <w:delText>,</w:delText>
                </w:r>
              </w:del>
            </w:ins>
          </w:p>
          <w:p w14:paraId="1BC89857" w14:textId="0B9BC1F3" w:rsidR="00BD26BB" w:rsidRDefault="00BD26BB" w:rsidP="004C48FF">
            <w:pPr>
              <w:jc w:val="both"/>
            </w:pPr>
            <w:ins w:id="2155" w:author="Matyas Adam" w:date="2018-11-16T12:29:00Z">
              <w:r>
                <w:t xml:space="preserve"> RNDr. Marta Sližová, Ph.D. – </w:t>
              </w:r>
              <w:del w:id="2156" w:author="PS" w:date="2018-11-25T14:16:00Z">
                <w:r w:rsidDel="004C48FF">
                  <w:delText>semináře</w:delText>
                </w:r>
              </w:del>
            </w:ins>
            <w:ins w:id="2157" w:author="PS" w:date="2018-11-25T14:16:00Z">
              <w:r w:rsidR="004C48FF">
                <w:t>přednášky</w:t>
              </w:r>
            </w:ins>
            <w:ins w:id="2158" w:author="Matyas Adam" w:date="2018-11-16T12:29:00Z">
              <w:r>
                <w:t xml:space="preserve"> (</w:t>
              </w:r>
              <w:del w:id="2159" w:author="PS" w:date="2018-11-25T14:16:00Z">
                <w:r w:rsidDel="004C48FF">
                  <w:delText>100</w:delText>
                </w:r>
              </w:del>
            </w:ins>
            <w:ins w:id="2160" w:author="PS" w:date="2018-11-25T14:16:00Z">
              <w:r w:rsidR="004C48FF">
                <w:t>50</w:t>
              </w:r>
            </w:ins>
            <w:ins w:id="2161" w:author="Matyas Adam" w:date="2018-11-16T12:29:00Z">
              <w:r>
                <w:t xml:space="preserve"> %)</w:t>
              </w:r>
            </w:ins>
            <w:ins w:id="2162" w:author="PS" w:date="2018-11-25T14:16:00Z">
              <w:r w:rsidR="004C48FF">
                <w:t>, semináře</w:t>
              </w:r>
            </w:ins>
          </w:p>
        </w:tc>
      </w:tr>
      <w:tr w:rsidR="00BD26BB" w14:paraId="7595F4FC" w14:textId="77777777" w:rsidTr="00495DC8">
        <w:trPr>
          <w:trHeight w:val="554"/>
        </w:trPr>
        <w:tc>
          <w:tcPr>
            <w:tcW w:w="9855" w:type="dxa"/>
            <w:gridSpan w:val="8"/>
            <w:tcBorders>
              <w:top w:val="nil"/>
              <w:left w:val="single" w:sz="4" w:space="0" w:color="auto"/>
              <w:bottom w:val="single" w:sz="4" w:space="0" w:color="auto"/>
              <w:right w:val="single" w:sz="4" w:space="0" w:color="auto"/>
            </w:tcBorders>
          </w:tcPr>
          <w:p w14:paraId="16BD41E7" w14:textId="77777777" w:rsidR="00BD26BB" w:rsidRDefault="00BD26BB" w:rsidP="00495DC8">
            <w:pPr>
              <w:jc w:val="both"/>
            </w:pPr>
            <w:ins w:id="2163" w:author="Jiří Lehejček [2]" w:date="2018-11-14T22:35:00Z">
              <w:del w:id="2164" w:author="Matyas Adam" w:date="2018-11-16T12:29:00Z">
                <w:r w:rsidDel="00D35A98">
                  <w:delText>doc. RNDr. Petr Ponížil, Ph.D.</w:delText>
                </w:r>
              </w:del>
            </w:ins>
            <w:del w:id="2165" w:author="Matyas Adam" w:date="2018-11-16T12:29:00Z">
              <w:r w:rsidDel="00D35A98">
                <w:delText>Petr Ponížil</w:delText>
              </w:r>
            </w:del>
            <w:ins w:id="2166" w:author="Jiří Lehejček [2]" w:date="2018-11-14T22:35:00Z">
              <w:del w:id="2167" w:author="Matyas Adam" w:date="2018-11-16T12:29:00Z">
                <w:r w:rsidDel="00D35A98">
                  <w:delText xml:space="preserve"> – přednášky (100 %)</w:delText>
                </w:r>
              </w:del>
            </w:ins>
            <w:del w:id="2168" w:author="Matyas Adam" w:date="2018-11-16T12:29:00Z">
              <w:r w:rsidDel="00D35A98">
                <w:delText>,</w:delText>
              </w:r>
            </w:del>
            <w:ins w:id="2169" w:author="Jiří Lehejček [2]" w:date="2018-11-14T22:36:00Z">
              <w:del w:id="2170" w:author="Matyas Adam" w:date="2018-11-16T12:29:00Z">
                <w:r w:rsidDel="00D35A98">
                  <w:delText xml:space="preserve"> RNDr.</w:delText>
                </w:r>
              </w:del>
            </w:ins>
            <w:del w:id="2171" w:author="Matyas Adam" w:date="2018-11-16T12:29:00Z">
              <w:r w:rsidDel="00D35A98">
                <w:delText xml:space="preserve"> Marta Sližová</w:delText>
              </w:r>
            </w:del>
            <w:ins w:id="2172" w:author="Jiří Lehejček [2]" w:date="2018-11-14T22:36:00Z">
              <w:del w:id="2173" w:author="Matyas Adam" w:date="2018-11-16T12:29:00Z">
                <w:r w:rsidDel="00D35A98">
                  <w:delText>, Ph.D. – semináře (100 %)</w:delText>
                </w:r>
              </w:del>
            </w:ins>
          </w:p>
        </w:tc>
      </w:tr>
      <w:tr w:rsidR="00BD26BB" w14:paraId="1FDA1D29"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4E45EFC" w14:textId="77777777" w:rsidR="00BD26BB" w:rsidRDefault="00BD26BB" w:rsidP="00495DC8">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14:paraId="181CB1B5" w14:textId="77777777" w:rsidR="00BD26BB" w:rsidRDefault="00BD26BB" w:rsidP="00495DC8">
            <w:pPr>
              <w:jc w:val="both"/>
            </w:pPr>
          </w:p>
        </w:tc>
      </w:tr>
      <w:tr w:rsidR="00BD26BB" w14:paraId="45293B70" w14:textId="77777777" w:rsidTr="00495DC8">
        <w:trPr>
          <w:trHeight w:val="3938"/>
        </w:trPr>
        <w:tc>
          <w:tcPr>
            <w:tcW w:w="9855" w:type="dxa"/>
            <w:gridSpan w:val="8"/>
            <w:tcBorders>
              <w:top w:val="nil"/>
              <w:left w:val="single" w:sz="4" w:space="0" w:color="auto"/>
              <w:bottom w:val="single" w:sz="12" w:space="0" w:color="auto"/>
              <w:right w:val="single" w:sz="4" w:space="0" w:color="auto"/>
            </w:tcBorders>
          </w:tcPr>
          <w:p w14:paraId="0D9D6E69" w14:textId="77777777" w:rsidR="00BD26BB" w:rsidRDefault="00BD26BB">
            <w:pPr>
              <w:jc w:val="both"/>
              <w:rPr>
                <w:ins w:id="2174" w:author="Matyas Adam" w:date="2018-11-16T12:29:00Z"/>
              </w:rPr>
              <w:pPrChange w:id="2175" w:author="Jiří Lehejček [2]" w:date="2018-11-14T23:01:00Z">
                <w:pPr>
                  <w:pStyle w:val="Odstavecseseznamem"/>
                  <w:numPr>
                    <w:numId w:val="34"/>
                  </w:numPr>
                  <w:tabs>
                    <w:tab w:val="num" w:pos="720"/>
                  </w:tabs>
                  <w:ind w:hanging="360"/>
                  <w:jc w:val="both"/>
                </w:pPr>
              </w:pPrChange>
            </w:pPr>
            <w:ins w:id="2176" w:author="Jiří Lehejček [2]" w:date="2018-11-14T23:01:00Z">
              <w:r>
                <w:t xml:space="preserve">Cílem předmětu je seznámit posluchače s klíčovými okruhy fyziky a poukázat na návaznosti a přesah jednotlivých témat do </w:t>
              </w:r>
            </w:ins>
            <w:ins w:id="2177" w:author="Jiří Lehejček [2]" w:date="2018-11-14T23:02:00Z">
              <w:r>
                <w:t>environmentální bezpečnosti.</w:t>
              </w:r>
            </w:ins>
          </w:p>
          <w:p w14:paraId="6BA174AE" w14:textId="77777777" w:rsidR="00BD26BB" w:rsidRDefault="00BD26BB">
            <w:pPr>
              <w:jc w:val="both"/>
              <w:rPr>
                <w:ins w:id="2178" w:author="Matyas Adam" w:date="2018-11-16T12:29:00Z"/>
              </w:rPr>
              <w:pPrChange w:id="2179" w:author="Jiří Lehejček [2]" w:date="2018-11-14T23:01:00Z">
                <w:pPr>
                  <w:pStyle w:val="Odstavecseseznamem"/>
                  <w:numPr>
                    <w:numId w:val="34"/>
                  </w:numPr>
                  <w:tabs>
                    <w:tab w:val="num" w:pos="720"/>
                  </w:tabs>
                  <w:ind w:hanging="360"/>
                  <w:jc w:val="both"/>
                </w:pPr>
              </w:pPrChange>
            </w:pPr>
          </w:p>
          <w:p w14:paraId="2C061C71" w14:textId="77777777" w:rsidR="00BD26BB" w:rsidRPr="00D35A98" w:rsidRDefault="00BD26BB">
            <w:pPr>
              <w:jc w:val="both"/>
              <w:rPr>
                <w:ins w:id="2180" w:author="Jiří Lehejček [2]" w:date="2018-11-14T23:01:00Z"/>
                <w:u w:val="single"/>
                <w:rPrChange w:id="2181" w:author="Matyas Adam" w:date="2018-11-16T12:29:00Z">
                  <w:rPr>
                    <w:ins w:id="2182" w:author="Jiří Lehejček [2]" w:date="2018-11-14T23:01:00Z"/>
                  </w:rPr>
                </w:rPrChange>
              </w:rPr>
              <w:pPrChange w:id="2183" w:author="Jiří Lehejček [2]" w:date="2018-11-14T23:01:00Z">
                <w:pPr>
                  <w:pStyle w:val="Odstavecseseznamem"/>
                  <w:numPr>
                    <w:numId w:val="34"/>
                  </w:numPr>
                  <w:tabs>
                    <w:tab w:val="num" w:pos="720"/>
                  </w:tabs>
                  <w:ind w:hanging="360"/>
                  <w:jc w:val="both"/>
                </w:pPr>
              </w:pPrChange>
            </w:pPr>
            <w:ins w:id="2184" w:author="Matyas Adam" w:date="2018-11-16T12:29:00Z">
              <w:r w:rsidRPr="00D35A98">
                <w:rPr>
                  <w:u w:val="single"/>
                  <w:rPrChange w:id="2185" w:author="Matyas Adam" w:date="2018-11-16T12:29:00Z">
                    <w:rPr/>
                  </w:rPrChange>
                </w:rPr>
                <w:t>Hlavní témata:</w:t>
              </w:r>
            </w:ins>
          </w:p>
          <w:p w14:paraId="017DDDD1" w14:textId="7852B3A1" w:rsidR="00BD26BB" w:rsidRDefault="00BD26BB">
            <w:pPr>
              <w:pStyle w:val="Odstavecseseznamem"/>
              <w:numPr>
                <w:ilvl w:val="0"/>
                <w:numId w:val="75"/>
              </w:numPr>
              <w:suppressAutoHyphens w:val="0"/>
              <w:jc w:val="both"/>
              <w:pPrChange w:id="2186" w:author="PS" w:date="2018-11-25T14:17:00Z">
                <w:pPr>
                  <w:pStyle w:val="Odstavecseseznamem"/>
                  <w:numPr>
                    <w:numId w:val="25"/>
                  </w:numPr>
                  <w:suppressAutoHyphens w:val="0"/>
                  <w:ind w:left="1080" w:hanging="360"/>
                  <w:jc w:val="both"/>
                </w:pPr>
              </w:pPrChange>
            </w:pPr>
            <w:r>
              <w:t>Kinematika</w:t>
            </w:r>
            <w:ins w:id="2187" w:author="PS" w:date="2018-11-25T14:17:00Z">
              <w:r w:rsidR="004C48FF">
                <w:t>.</w:t>
              </w:r>
            </w:ins>
            <w:r>
              <w:t xml:space="preserve"> </w:t>
            </w:r>
          </w:p>
          <w:p w14:paraId="54B34855" w14:textId="17C22778" w:rsidR="00BD26BB" w:rsidRDefault="00BD26BB">
            <w:pPr>
              <w:pStyle w:val="Odstavecseseznamem"/>
              <w:numPr>
                <w:ilvl w:val="0"/>
                <w:numId w:val="75"/>
              </w:numPr>
              <w:suppressAutoHyphens w:val="0"/>
              <w:jc w:val="both"/>
              <w:pPrChange w:id="2188" w:author="PS" w:date="2018-11-25T14:17:00Z">
                <w:pPr>
                  <w:pStyle w:val="Odstavecseseznamem"/>
                  <w:numPr>
                    <w:numId w:val="25"/>
                  </w:numPr>
                  <w:suppressAutoHyphens w:val="0"/>
                  <w:ind w:left="1080" w:hanging="360"/>
                  <w:jc w:val="both"/>
                </w:pPr>
              </w:pPrChange>
            </w:pPr>
            <w:r>
              <w:t>Dynamika</w:t>
            </w:r>
            <w:ins w:id="2189" w:author="PS" w:date="2018-11-25T14:17:00Z">
              <w:r w:rsidR="004C48FF">
                <w:t>.</w:t>
              </w:r>
            </w:ins>
            <w:r>
              <w:t xml:space="preserve"> </w:t>
            </w:r>
          </w:p>
          <w:p w14:paraId="7CEAC190" w14:textId="0E70E35D" w:rsidR="00BD26BB" w:rsidRDefault="00BD26BB">
            <w:pPr>
              <w:pStyle w:val="Odstavecseseznamem"/>
              <w:numPr>
                <w:ilvl w:val="0"/>
                <w:numId w:val="75"/>
              </w:numPr>
              <w:suppressAutoHyphens w:val="0"/>
              <w:jc w:val="both"/>
              <w:pPrChange w:id="2190" w:author="PS" w:date="2018-11-25T14:17:00Z">
                <w:pPr>
                  <w:pStyle w:val="Odstavecseseznamem"/>
                  <w:numPr>
                    <w:numId w:val="25"/>
                  </w:numPr>
                  <w:suppressAutoHyphens w:val="0"/>
                  <w:ind w:left="1080" w:hanging="360"/>
                  <w:jc w:val="both"/>
                </w:pPr>
              </w:pPrChange>
            </w:pPr>
            <w:r>
              <w:t>Kapaliny</w:t>
            </w:r>
            <w:ins w:id="2191" w:author="PS" w:date="2018-11-25T14:17:00Z">
              <w:r w:rsidR="004C48FF">
                <w:t>.</w:t>
              </w:r>
            </w:ins>
          </w:p>
          <w:p w14:paraId="5510B110" w14:textId="1BCF262D" w:rsidR="00BD26BB" w:rsidRDefault="00BD26BB">
            <w:pPr>
              <w:pStyle w:val="Odstavecseseznamem"/>
              <w:numPr>
                <w:ilvl w:val="0"/>
                <w:numId w:val="75"/>
              </w:numPr>
              <w:suppressAutoHyphens w:val="0"/>
              <w:jc w:val="both"/>
              <w:pPrChange w:id="2192" w:author="PS" w:date="2018-11-25T14:17:00Z">
                <w:pPr>
                  <w:pStyle w:val="Odstavecseseznamem"/>
                  <w:numPr>
                    <w:numId w:val="25"/>
                  </w:numPr>
                  <w:suppressAutoHyphens w:val="0"/>
                  <w:ind w:left="1080" w:hanging="360"/>
                  <w:jc w:val="both"/>
                </w:pPr>
              </w:pPrChange>
            </w:pPr>
            <w:r>
              <w:t>Gravitační a elektrické pole</w:t>
            </w:r>
            <w:ins w:id="2193" w:author="PS" w:date="2018-11-25T14:17:00Z">
              <w:r w:rsidR="004C48FF">
                <w:t>.</w:t>
              </w:r>
            </w:ins>
          </w:p>
          <w:p w14:paraId="7C65A779" w14:textId="74F85972" w:rsidR="00BD26BB" w:rsidRDefault="00BD26BB">
            <w:pPr>
              <w:pStyle w:val="Odstavecseseznamem"/>
              <w:numPr>
                <w:ilvl w:val="0"/>
                <w:numId w:val="75"/>
              </w:numPr>
              <w:suppressAutoHyphens w:val="0"/>
              <w:jc w:val="both"/>
              <w:pPrChange w:id="2194" w:author="PS" w:date="2018-11-25T14:17:00Z">
                <w:pPr>
                  <w:pStyle w:val="Odstavecseseznamem"/>
                  <w:numPr>
                    <w:numId w:val="25"/>
                  </w:numPr>
                  <w:suppressAutoHyphens w:val="0"/>
                  <w:ind w:left="1080" w:hanging="360"/>
                  <w:jc w:val="both"/>
                </w:pPr>
              </w:pPrChange>
            </w:pPr>
            <w:r>
              <w:t>Kapacita</w:t>
            </w:r>
            <w:ins w:id="2195" w:author="PS" w:date="2018-11-25T14:17:00Z">
              <w:r w:rsidR="004C48FF">
                <w:t>.</w:t>
              </w:r>
            </w:ins>
          </w:p>
          <w:p w14:paraId="62D6C60A" w14:textId="768C6717" w:rsidR="00BD26BB" w:rsidRDefault="00BD26BB">
            <w:pPr>
              <w:pStyle w:val="Odstavecseseznamem"/>
              <w:numPr>
                <w:ilvl w:val="0"/>
                <w:numId w:val="75"/>
              </w:numPr>
              <w:suppressAutoHyphens w:val="0"/>
              <w:jc w:val="both"/>
              <w:pPrChange w:id="2196" w:author="PS" w:date="2018-11-25T14:17:00Z">
                <w:pPr>
                  <w:pStyle w:val="Odstavecseseznamem"/>
                  <w:numPr>
                    <w:numId w:val="25"/>
                  </w:numPr>
                  <w:suppressAutoHyphens w:val="0"/>
                  <w:ind w:left="1080" w:hanging="360"/>
                  <w:jc w:val="both"/>
                </w:pPr>
              </w:pPrChange>
            </w:pPr>
            <w:r>
              <w:t>Stejnosměrný proud</w:t>
            </w:r>
            <w:ins w:id="2197" w:author="PS" w:date="2018-11-25T14:17:00Z">
              <w:r w:rsidR="004C48FF">
                <w:t>.</w:t>
              </w:r>
            </w:ins>
            <w:r>
              <w:t xml:space="preserve"> </w:t>
            </w:r>
          </w:p>
          <w:p w14:paraId="64785BDA" w14:textId="035BE727" w:rsidR="00BD26BB" w:rsidRDefault="00BD26BB">
            <w:pPr>
              <w:pStyle w:val="Odstavecseseznamem"/>
              <w:numPr>
                <w:ilvl w:val="0"/>
                <w:numId w:val="75"/>
              </w:numPr>
              <w:suppressAutoHyphens w:val="0"/>
              <w:jc w:val="both"/>
              <w:pPrChange w:id="2198" w:author="PS" w:date="2018-11-25T14:17:00Z">
                <w:pPr>
                  <w:pStyle w:val="Odstavecseseznamem"/>
                  <w:numPr>
                    <w:numId w:val="25"/>
                  </w:numPr>
                  <w:suppressAutoHyphens w:val="0"/>
                  <w:ind w:left="1080" w:hanging="360"/>
                  <w:jc w:val="both"/>
                </w:pPr>
              </w:pPrChange>
            </w:pPr>
            <w:r>
              <w:t>Magnetické pole</w:t>
            </w:r>
            <w:ins w:id="2199" w:author="PS" w:date="2018-11-25T14:17:00Z">
              <w:r w:rsidR="004C48FF">
                <w:t>.</w:t>
              </w:r>
            </w:ins>
          </w:p>
          <w:p w14:paraId="78689B73" w14:textId="77BF7824" w:rsidR="00BD26BB" w:rsidRDefault="00BD26BB">
            <w:pPr>
              <w:pStyle w:val="Odstavecseseznamem"/>
              <w:numPr>
                <w:ilvl w:val="0"/>
                <w:numId w:val="75"/>
              </w:numPr>
              <w:suppressAutoHyphens w:val="0"/>
              <w:jc w:val="both"/>
              <w:pPrChange w:id="2200" w:author="PS" w:date="2018-11-25T14:17:00Z">
                <w:pPr>
                  <w:pStyle w:val="Odstavecseseznamem"/>
                  <w:numPr>
                    <w:numId w:val="25"/>
                  </w:numPr>
                  <w:suppressAutoHyphens w:val="0"/>
                  <w:ind w:left="1080" w:hanging="360"/>
                  <w:jc w:val="both"/>
                </w:pPr>
              </w:pPrChange>
            </w:pPr>
            <w:r>
              <w:t>Elektromagnetická indukce</w:t>
            </w:r>
            <w:ins w:id="2201" w:author="PS" w:date="2018-11-25T14:17:00Z">
              <w:r w:rsidR="004C48FF">
                <w:t>.</w:t>
              </w:r>
            </w:ins>
          </w:p>
          <w:p w14:paraId="60208223" w14:textId="0770E708" w:rsidR="00BD26BB" w:rsidRDefault="00BD26BB">
            <w:pPr>
              <w:pStyle w:val="Odstavecseseznamem"/>
              <w:numPr>
                <w:ilvl w:val="0"/>
                <w:numId w:val="75"/>
              </w:numPr>
              <w:suppressAutoHyphens w:val="0"/>
              <w:jc w:val="both"/>
              <w:pPrChange w:id="2202" w:author="PS" w:date="2018-11-25T14:17:00Z">
                <w:pPr>
                  <w:pStyle w:val="Odstavecseseznamem"/>
                  <w:numPr>
                    <w:numId w:val="25"/>
                  </w:numPr>
                  <w:suppressAutoHyphens w:val="0"/>
                  <w:ind w:left="1080" w:hanging="360"/>
                  <w:jc w:val="both"/>
                </w:pPr>
              </w:pPrChange>
            </w:pPr>
            <w:r>
              <w:t>Vedení el. proudu v kapalinách a plynech</w:t>
            </w:r>
            <w:ins w:id="2203" w:author="PS" w:date="2018-11-25T14:17:00Z">
              <w:r w:rsidR="004C48FF">
                <w:t>.</w:t>
              </w:r>
            </w:ins>
          </w:p>
          <w:p w14:paraId="5A2D6031" w14:textId="115BCB64" w:rsidR="00BD26BB" w:rsidRDefault="00BD26BB">
            <w:pPr>
              <w:pStyle w:val="Odstavecseseznamem"/>
              <w:numPr>
                <w:ilvl w:val="0"/>
                <w:numId w:val="75"/>
              </w:numPr>
              <w:suppressAutoHyphens w:val="0"/>
              <w:jc w:val="both"/>
              <w:pPrChange w:id="2204" w:author="PS" w:date="2018-11-25T14:17:00Z">
                <w:pPr>
                  <w:pStyle w:val="Odstavecseseznamem"/>
                  <w:numPr>
                    <w:numId w:val="25"/>
                  </w:numPr>
                  <w:suppressAutoHyphens w:val="0"/>
                  <w:ind w:left="1080" w:hanging="360"/>
                  <w:jc w:val="both"/>
                </w:pPr>
              </w:pPrChange>
            </w:pPr>
            <w:r>
              <w:t>Kmity a vlny</w:t>
            </w:r>
            <w:ins w:id="2205" w:author="PS" w:date="2018-11-25T14:17:00Z">
              <w:r w:rsidR="004C48FF">
                <w:t>.</w:t>
              </w:r>
            </w:ins>
          </w:p>
          <w:p w14:paraId="19D00BB9" w14:textId="099678A0" w:rsidR="00BD26BB" w:rsidRDefault="00BD26BB">
            <w:pPr>
              <w:pStyle w:val="Odstavecseseznamem"/>
              <w:numPr>
                <w:ilvl w:val="0"/>
                <w:numId w:val="75"/>
              </w:numPr>
              <w:suppressAutoHyphens w:val="0"/>
              <w:jc w:val="both"/>
              <w:pPrChange w:id="2206" w:author="PS" w:date="2018-11-25T14:17:00Z">
                <w:pPr>
                  <w:pStyle w:val="Odstavecseseznamem"/>
                  <w:numPr>
                    <w:numId w:val="25"/>
                  </w:numPr>
                  <w:suppressAutoHyphens w:val="0"/>
                  <w:ind w:left="1080" w:hanging="360"/>
                  <w:jc w:val="both"/>
                </w:pPr>
              </w:pPrChange>
            </w:pPr>
            <w:r>
              <w:t>Akustika</w:t>
            </w:r>
            <w:ins w:id="2207" w:author="PS" w:date="2018-11-25T14:17:00Z">
              <w:r w:rsidR="004C48FF">
                <w:t>.</w:t>
              </w:r>
            </w:ins>
          </w:p>
          <w:p w14:paraId="5D5E7C77" w14:textId="6C9E3590" w:rsidR="00BD26BB" w:rsidRDefault="00BD26BB">
            <w:pPr>
              <w:pStyle w:val="Odstavecseseznamem"/>
              <w:numPr>
                <w:ilvl w:val="0"/>
                <w:numId w:val="75"/>
              </w:numPr>
              <w:suppressAutoHyphens w:val="0"/>
              <w:jc w:val="both"/>
              <w:pPrChange w:id="2208" w:author="PS" w:date="2018-11-25T14:17:00Z">
                <w:pPr>
                  <w:pStyle w:val="Odstavecseseznamem"/>
                  <w:numPr>
                    <w:numId w:val="25"/>
                  </w:numPr>
                  <w:suppressAutoHyphens w:val="0"/>
                  <w:ind w:left="1080" w:hanging="360"/>
                  <w:jc w:val="both"/>
                </w:pPr>
              </w:pPrChange>
            </w:pPr>
            <w:r>
              <w:t>Elektromagnetické vlny</w:t>
            </w:r>
            <w:ins w:id="2209" w:author="PS" w:date="2018-11-25T14:17:00Z">
              <w:r w:rsidR="004C48FF">
                <w:t>.</w:t>
              </w:r>
            </w:ins>
          </w:p>
          <w:p w14:paraId="0CD9CD48" w14:textId="0C79D24C" w:rsidR="00BD26BB" w:rsidRDefault="00BD26BB">
            <w:pPr>
              <w:pStyle w:val="Odstavecseseznamem"/>
              <w:numPr>
                <w:ilvl w:val="0"/>
                <w:numId w:val="75"/>
              </w:numPr>
              <w:suppressAutoHyphens w:val="0"/>
              <w:jc w:val="both"/>
              <w:pPrChange w:id="2210" w:author="PS" w:date="2018-11-25T14:17:00Z">
                <w:pPr>
                  <w:pStyle w:val="Odstavecseseznamem"/>
                  <w:numPr>
                    <w:numId w:val="25"/>
                  </w:numPr>
                  <w:suppressAutoHyphens w:val="0"/>
                  <w:ind w:left="1080" w:hanging="360"/>
                  <w:jc w:val="both"/>
                </w:pPr>
              </w:pPrChange>
            </w:pPr>
            <w:r>
              <w:t>Geometrická optika</w:t>
            </w:r>
            <w:ins w:id="2211" w:author="PS" w:date="2018-11-25T14:17:00Z">
              <w:r w:rsidR="004C48FF">
                <w:t>.</w:t>
              </w:r>
            </w:ins>
          </w:p>
          <w:p w14:paraId="1AA4F3CA" w14:textId="38856030" w:rsidR="00BD26BB" w:rsidRDefault="00BD26BB">
            <w:pPr>
              <w:pStyle w:val="Odstavecseseznamem"/>
              <w:numPr>
                <w:ilvl w:val="0"/>
                <w:numId w:val="75"/>
              </w:numPr>
              <w:suppressAutoHyphens w:val="0"/>
              <w:jc w:val="both"/>
              <w:pPrChange w:id="2212" w:author="PS" w:date="2018-11-25T14:17:00Z">
                <w:pPr>
                  <w:pStyle w:val="Odstavecseseznamem"/>
                  <w:numPr>
                    <w:numId w:val="25"/>
                  </w:numPr>
                  <w:suppressAutoHyphens w:val="0"/>
                  <w:ind w:left="1080" w:hanging="360"/>
                  <w:jc w:val="both"/>
                </w:pPr>
              </w:pPrChange>
            </w:pPr>
            <w:r>
              <w:t>Termodynamika</w:t>
            </w:r>
            <w:ins w:id="2213" w:author="PS" w:date="2018-11-25T14:17:00Z">
              <w:r w:rsidR="004C48FF">
                <w:t>.</w:t>
              </w:r>
            </w:ins>
          </w:p>
        </w:tc>
      </w:tr>
      <w:tr w:rsidR="00BD26BB" w14:paraId="199CDEF0" w14:textId="77777777" w:rsidTr="00495DC8">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59DA1439" w14:textId="77777777" w:rsidR="00BD26BB" w:rsidRDefault="00BD26BB" w:rsidP="00495DC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1E46B510" w14:textId="77777777" w:rsidR="00BD26BB" w:rsidRDefault="00BD26BB" w:rsidP="00495DC8">
            <w:pPr>
              <w:jc w:val="both"/>
            </w:pPr>
          </w:p>
        </w:tc>
      </w:tr>
      <w:tr w:rsidR="00BD26BB" w14:paraId="44D8EFC6" w14:textId="77777777" w:rsidTr="00495DC8">
        <w:trPr>
          <w:trHeight w:val="1497"/>
        </w:trPr>
        <w:tc>
          <w:tcPr>
            <w:tcW w:w="9855" w:type="dxa"/>
            <w:gridSpan w:val="8"/>
            <w:tcBorders>
              <w:top w:val="nil"/>
              <w:left w:val="single" w:sz="4" w:space="0" w:color="auto"/>
              <w:bottom w:val="single" w:sz="4" w:space="0" w:color="auto"/>
              <w:right w:val="single" w:sz="4" w:space="0" w:color="auto"/>
            </w:tcBorders>
          </w:tcPr>
          <w:p w14:paraId="3221528A" w14:textId="77777777" w:rsidR="00BD26BB" w:rsidRPr="00F847AB" w:rsidRDefault="00BD26BB" w:rsidP="00495DC8">
            <w:pPr>
              <w:rPr>
                <w:b/>
              </w:rPr>
            </w:pPr>
            <w:r w:rsidRPr="00F847AB">
              <w:rPr>
                <w:b/>
              </w:rPr>
              <w:t>Povinná</w:t>
            </w:r>
            <w:ins w:id="2214" w:author="Matyas Adam" w:date="2018-11-16T23:54:00Z">
              <w:r>
                <w:rPr>
                  <w:b/>
                </w:rPr>
                <w:t xml:space="preserve"> literatura</w:t>
              </w:r>
            </w:ins>
            <w:r w:rsidRPr="00F847AB">
              <w:rPr>
                <w:b/>
              </w:rPr>
              <w:t>:</w:t>
            </w:r>
          </w:p>
          <w:p w14:paraId="43683832" w14:textId="77777777" w:rsidR="00BD26BB" w:rsidRPr="00270883" w:rsidRDefault="00BD26BB" w:rsidP="00495DC8">
            <w:pPr>
              <w:jc w:val="both"/>
              <w:rPr>
                <w:ins w:id="2215" w:author="Matyas Adam" w:date="2018-11-16T23:50:00Z"/>
                <w:rPrChange w:id="2216" w:author="Matyas Adam" w:date="2018-11-16T23:51:00Z">
                  <w:rPr>
                    <w:ins w:id="2217" w:author="Matyas Adam" w:date="2018-11-16T23:50:00Z"/>
                    <w:caps/>
                  </w:rPr>
                </w:rPrChange>
              </w:rPr>
            </w:pPr>
            <w:ins w:id="2218" w:author="Matyas Adam" w:date="2018-11-16T23:51:00Z">
              <w:r w:rsidRPr="00A70703">
                <w:rPr>
                  <w:caps/>
                </w:rPr>
                <w:t>Feyman,</w:t>
              </w:r>
              <w:r>
                <w:t xml:space="preserve"> L. S.: </w:t>
              </w:r>
              <w:r w:rsidRPr="00A70703">
                <w:rPr>
                  <w:i/>
                </w:rPr>
                <w:t>Feynmanovy přednášky z fyziky s řešenými příklady</w:t>
              </w:r>
              <w:r>
                <w:t xml:space="preserve">. </w:t>
              </w:r>
            </w:ins>
            <w:ins w:id="2219" w:author="Matyas Adam" w:date="2018-11-16T23:54:00Z">
              <w:r>
                <w:t xml:space="preserve">Fragment </w:t>
              </w:r>
            </w:ins>
            <w:ins w:id="2220" w:author="Matyas Adam" w:date="2018-11-16T23:55:00Z">
              <w:r>
                <w:t xml:space="preserve">ČR. </w:t>
              </w:r>
            </w:ins>
            <w:ins w:id="2221" w:author="Matyas Adam" w:date="2018-11-16T23:51:00Z">
              <w:r>
                <w:t>2005</w:t>
              </w:r>
            </w:ins>
          </w:p>
          <w:p w14:paraId="1040BB9F" w14:textId="77777777" w:rsidR="00BD26BB" w:rsidRPr="00270883" w:rsidRDefault="00BD26BB">
            <w:pPr>
              <w:pStyle w:val="Nadpis1"/>
              <w:spacing w:before="0"/>
              <w:rPr>
                <w:ins w:id="2222" w:author="Matyas Adam" w:date="2018-11-16T23:53:00Z"/>
                <w:rFonts w:ascii="Arial" w:hAnsi="Arial" w:cs="Arial"/>
                <w:color w:val="505050"/>
                <w:sz w:val="36"/>
                <w:szCs w:val="36"/>
                <w:rPrChange w:id="2223" w:author="Matyas Adam" w:date="2018-11-16T23:53:00Z">
                  <w:rPr>
                    <w:ins w:id="2224" w:author="Matyas Adam" w:date="2018-11-16T23:53:00Z"/>
                    <w:caps/>
                  </w:rPr>
                </w:rPrChange>
              </w:rPr>
              <w:pPrChange w:id="2225" w:author="Matyas Adam" w:date="2018-11-16T23:53:00Z">
                <w:pPr>
                  <w:jc w:val="both"/>
                </w:pPr>
              </w:pPrChange>
            </w:pPr>
            <w:ins w:id="2226" w:author="Matyas Adam" w:date="2018-11-16T23:53:00Z">
              <w:r w:rsidRPr="00270883">
                <w:rPr>
                  <w:rFonts w:ascii="Times New Roman" w:eastAsia="Times New Roman" w:hAnsi="Times New Roman" w:cs="Times New Roman"/>
                  <w:caps/>
                  <w:color w:val="auto"/>
                  <w:sz w:val="20"/>
                  <w:szCs w:val="20"/>
                </w:rPr>
                <w:t>GASHA, H., Pflanz, S.</w:t>
              </w:r>
              <w:r>
                <w:rPr>
                  <w:caps/>
                </w:rPr>
                <w:t xml:space="preserve"> </w:t>
              </w:r>
              <w:r w:rsidRPr="00270883">
                <w:rPr>
                  <w:rFonts w:ascii="Times New Roman" w:eastAsia="Times New Roman" w:hAnsi="Times New Roman" w:cs="Times New Roman"/>
                  <w:i/>
                  <w:color w:val="auto"/>
                  <w:sz w:val="20"/>
                  <w:szCs w:val="20"/>
                  <w:rPrChange w:id="2227" w:author="Matyas Adam" w:date="2018-11-16T23:53:00Z">
                    <w:rPr>
                      <w:rFonts w:ascii="Arial" w:hAnsi="Arial" w:cs="Arial"/>
                      <w:b/>
                      <w:bCs/>
                      <w:color w:val="505050"/>
                      <w:sz w:val="36"/>
                      <w:szCs w:val="36"/>
                    </w:rPr>
                  </w:rPrChange>
                </w:rPr>
                <w:t>Kompendium fyziky</w:t>
              </w:r>
              <w:r>
                <w:rPr>
                  <w:rFonts w:ascii="Times New Roman" w:eastAsia="Times New Roman" w:hAnsi="Times New Roman" w:cs="Times New Roman"/>
                  <w:color w:val="auto"/>
                  <w:sz w:val="20"/>
                  <w:szCs w:val="20"/>
                </w:rPr>
                <w:t xml:space="preserve">. Universum. 2017. </w:t>
              </w:r>
            </w:ins>
          </w:p>
          <w:p w14:paraId="1E6A73FE" w14:textId="77777777" w:rsidR="00BD26BB" w:rsidRDefault="00BD26BB" w:rsidP="00495DC8">
            <w:pPr>
              <w:jc w:val="both"/>
            </w:pPr>
            <w:r w:rsidRPr="00D35A98">
              <w:rPr>
                <w:caps/>
                <w:rPrChange w:id="2228" w:author="Matyas Adam" w:date="2018-11-16T12:29:00Z">
                  <w:rPr/>
                </w:rPrChange>
              </w:rPr>
              <w:t>Halliday</w:t>
            </w:r>
            <w:r>
              <w:t>, D</w:t>
            </w:r>
            <w:del w:id="2229" w:author="Matyas Adam" w:date="2018-11-16T12:29:00Z">
              <w:r w:rsidDel="00D35A98">
                <w:delText xml:space="preserve">avid: </w:delText>
              </w:r>
            </w:del>
            <w:ins w:id="2230" w:author="Matyas Adam" w:date="2018-11-16T12:29:00Z">
              <w:r>
                <w:t xml:space="preserve">. </w:t>
              </w:r>
            </w:ins>
            <w:r w:rsidRPr="00D35A98">
              <w:rPr>
                <w:i/>
                <w:rPrChange w:id="2231" w:author="Matyas Adam" w:date="2018-11-16T12:29:00Z">
                  <w:rPr/>
                </w:rPrChange>
              </w:rPr>
              <w:t>Fyzika: vysokoškolská učebnice obecné fyziky</w:t>
            </w:r>
            <w:ins w:id="2232" w:author="Matyas Adam" w:date="2018-11-16T23:49:00Z">
              <w:r>
                <w:rPr>
                  <w:i/>
                </w:rPr>
                <w:t xml:space="preserve">. </w:t>
              </w:r>
            </w:ins>
            <w:ins w:id="2233" w:author="Matyas Adam" w:date="2018-11-16T23:55:00Z">
              <w:r w:rsidRPr="00270883">
                <w:rPr>
                  <w:rPrChange w:id="2234" w:author="Matyas Adam" w:date="2018-11-16T23:55:00Z">
                    <w:rPr>
                      <w:i/>
                    </w:rPr>
                  </w:rPrChange>
                </w:rPr>
                <w:t>VUT v Brně.</w:t>
              </w:r>
              <w:r>
                <w:rPr>
                  <w:i/>
                </w:rPr>
                <w:t xml:space="preserve"> </w:t>
              </w:r>
            </w:ins>
            <w:ins w:id="2235" w:author="Matyas Adam" w:date="2018-11-16T23:49:00Z">
              <w:r w:rsidRPr="00FD0771">
                <w:rPr>
                  <w:rPrChange w:id="2236" w:author="Matyas Adam" w:date="2018-11-16T23:49:00Z">
                    <w:rPr>
                      <w:i/>
                    </w:rPr>
                  </w:rPrChange>
                </w:rPr>
                <w:t>2000</w:t>
              </w:r>
            </w:ins>
          </w:p>
          <w:p w14:paraId="74F097B5" w14:textId="77777777" w:rsidR="00BD26BB" w:rsidRDefault="00BD26BB" w:rsidP="00495DC8">
            <w:pPr>
              <w:jc w:val="both"/>
            </w:pPr>
            <w:r w:rsidRPr="00D35A98">
              <w:rPr>
                <w:caps/>
                <w:rPrChange w:id="2237" w:author="Matyas Adam" w:date="2018-11-16T12:29:00Z">
                  <w:rPr/>
                </w:rPrChange>
              </w:rPr>
              <w:t>Havránek</w:t>
            </w:r>
            <w:r>
              <w:t>,</w:t>
            </w:r>
            <w:ins w:id="2238" w:author="Matyas Adam" w:date="2018-11-16T12:29:00Z">
              <w:r>
                <w:t xml:space="preserve"> </w:t>
              </w:r>
            </w:ins>
            <w:r>
              <w:t xml:space="preserve">A., </w:t>
            </w:r>
            <w:r w:rsidRPr="00D35A98">
              <w:rPr>
                <w:caps/>
                <w:rPrChange w:id="2239" w:author="Matyas Adam" w:date="2018-11-16T12:29:00Z">
                  <w:rPr/>
                </w:rPrChange>
              </w:rPr>
              <w:t>Sližová</w:t>
            </w:r>
            <w:r>
              <w:t>,</w:t>
            </w:r>
            <w:ins w:id="2240" w:author="Matyas Adam" w:date="2018-11-16T12:29:00Z">
              <w:r>
                <w:t xml:space="preserve"> </w:t>
              </w:r>
            </w:ins>
            <w:r>
              <w:t>M.</w:t>
            </w:r>
            <w:del w:id="2241" w:author="Matyas Adam" w:date="2018-11-16T12:30:00Z">
              <w:r w:rsidDel="00D35A98">
                <w:delText>:</w:delText>
              </w:r>
            </w:del>
            <w:r>
              <w:t xml:space="preserve"> </w:t>
            </w:r>
            <w:r>
              <w:tab/>
            </w:r>
            <w:r w:rsidRPr="00D35A98">
              <w:rPr>
                <w:i/>
                <w:rPrChange w:id="2242" w:author="Matyas Adam" w:date="2018-11-16T12:29:00Z">
                  <w:rPr/>
                </w:rPrChange>
              </w:rPr>
              <w:t>Mechanika v příkladech I. Hmotný bod</w:t>
            </w:r>
            <w:ins w:id="2243" w:author="Matyas Adam" w:date="2018-11-16T23:49:00Z">
              <w:r>
                <w:t xml:space="preserve">. </w:t>
              </w:r>
            </w:ins>
            <w:ins w:id="2244" w:author="Matyas Adam" w:date="2018-11-16T23:56:00Z">
              <w:r>
                <w:t xml:space="preserve">UTB ve Zlíně. </w:t>
              </w:r>
            </w:ins>
            <w:ins w:id="2245" w:author="Matyas Adam" w:date="2018-11-16T23:49:00Z">
              <w:r>
                <w:t>2011</w:t>
              </w:r>
            </w:ins>
            <w:del w:id="2246" w:author="Matyas Adam" w:date="2018-11-16T23:49:00Z">
              <w:r w:rsidDel="00FD0771">
                <w:delText xml:space="preserve"> </w:delText>
              </w:r>
            </w:del>
            <w:r>
              <w:tab/>
            </w:r>
          </w:p>
          <w:p w14:paraId="4CF9030C" w14:textId="77777777" w:rsidR="00BD26BB" w:rsidRDefault="00BD26BB" w:rsidP="00495DC8">
            <w:pPr>
              <w:jc w:val="both"/>
            </w:pPr>
            <w:ins w:id="2247" w:author="Matyas Adam" w:date="2018-11-16T23:54:00Z">
              <w:r w:rsidRPr="001B4DBE">
                <w:t>Materiály dostupné v e-learningovém kurzu předmětu v LMS Moodle na http://vyuka.flkr.utb.cz</w:t>
              </w:r>
            </w:ins>
            <w:del w:id="2248" w:author="Matyas Adam" w:date="2018-11-16T23:50:00Z">
              <w:r w:rsidRPr="00D35A98" w:rsidDel="00270883">
                <w:rPr>
                  <w:caps/>
                  <w:rPrChange w:id="2249" w:author="Matyas Adam" w:date="2018-11-16T12:29:00Z">
                    <w:rPr/>
                  </w:rPrChange>
                </w:rPr>
                <w:delText>Opava</w:delText>
              </w:r>
              <w:r w:rsidDel="00270883">
                <w:delText xml:space="preserve">, Z.: </w:delText>
              </w:r>
              <w:r w:rsidRPr="00D35A98" w:rsidDel="00270883">
                <w:rPr>
                  <w:i/>
                  <w:rPrChange w:id="2250" w:author="Matyas Adam" w:date="2018-11-16T12:29:00Z">
                    <w:rPr/>
                  </w:rPrChange>
                </w:rPr>
                <w:delText>Elektřina kolem nás</w:delText>
              </w:r>
            </w:del>
          </w:p>
          <w:p w14:paraId="07F6CCCA" w14:textId="77777777" w:rsidR="00BD26BB" w:rsidRPr="00F847AB" w:rsidRDefault="00BD26BB" w:rsidP="00495DC8">
            <w:pPr>
              <w:rPr>
                <w:b/>
              </w:rPr>
            </w:pPr>
            <w:r w:rsidRPr="00F847AB">
              <w:rPr>
                <w:b/>
              </w:rPr>
              <w:t>Doporučená</w:t>
            </w:r>
            <w:ins w:id="2251" w:author="Matyas Adam" w:date="2018-11-16T23:54:00Z">
              <w:r>
                <w:rPr>
                  <w:b/>
                </w:rPr>
                <w:t xml:space="preserve"> literatura</w:t>
              </w:r>
            </w:ins>
            <w:r w:rsidRPr="00F847AB">
              <w:rPr>
                <w:b/>
              </w:rPr>
              <w:t>:</w:t>
            </w:r>
          </w:p>
          <w:p w14:paraId="221B044D" w14:textId="77777777" w:rsidR="00BD26BB" w:rsidDel="00270883" w:rsidRDefault="00BD26BB" w:rsidP="00495DC8">
            <w:pPr>
              <w:jc w:val="both"/>
              <w:rPr>
                <w:del w:id="2252" w:author="Matyas Adam" w:date="2018-11-16T23:54:00Z"/>
              </w:rPr>
            </w:pPr>
            <w:del w:id="2253" w:author="Matyas Adam" w:date="2018-11-16T23:50:00Z">
              <w:r w:rsidRPr="00E85A0C" w:rsidDel="00270883">
                <w:rPr>
                  <w:caps/>
                  <w:rPrChange w:id="2254" w:author="Matyas Adam" w:date="2018-11-16T12:34:00Z">
                    <w:rPr/>
                  </w:rPrChange>
                </w:rPr>
                <w:delText>Feyman,</w:delText>
              </w:r>
              <w:r w:rsidDel="00270883">
                <w:delText xml:space="preserve"> L. S.: </w:delText>
              </w:r>
              <w:r w:rsidRPr="00E85A0C" w:rsidDel="00270883">
                <w:rPr>
                  <w:i/>
                  <w:rPrChange w:id="2255" w:author="Matyas Adam" w:date="2018-11-16T12:34:00Z">
                    <w:rPr/>
                  </w:rPrChange>
                </w:rPr>
                <w:delText>Feynmanovy přednášky z fyziky s řešenými příklady</w:delText>
              </w:r>
            </w:del>
            <w:ins w:id="2256" w:author="Matyas Adam" w:date="2018-11-16T23:50:00Z">
              <w:r w:rsidRPr="00A70703">
                <w:rPr>
                  <w:caps/>
                </w:rPr>
                <w:t>Opava</w:t>
              </w:r>
              <w:r>
                <w:t xml:space="preserve">, Z.: </w:t>
              </w:r>
              <w:r w:rsidRPr="00A70703">
                <w:rPr>
                  <w:i/>
                </w:rPr>
                <w:t>Elektřina kolem nás</w:t>
              </w:r>
              <w:r>
                <w:t xml:space="preserve">. </w:t>
              </w:r>
            </w:ins>
            <w:ins w:id="2257" w:author="Matyas Adam" w:date="2018-11-16T23:56:00Z">
              <w:r>
                <w:t xml:space="preserve">Albatros. </w:t>
              </w:r>
            </w:ins>
            <w:ins w:id="2258" w:author="Matyas Adam" w:date="2018-11-16T23:50:00Z">
              <w:r>
                <w:t>1985</w:t>
              </w:r>
            </w:ins>
          </w:p>
          <w:p w14:paraId="0180CA2E" w14:textId="77777777" w:rsidR="00BD26BB" w:rsidRDefault="00BD26BB" w:rsidP="00495DC8">
            <w:pPr>
              <w:jc w:val="both"/>
            </w:pPr>
            <w:del w:id="2259" w:author="Matyas Adam" w:date="2018-11-16T23:54:00Z">
              <w:r w:rsidRPr="00E85A0C" w:rsidDel="00270883">
                <w:rPr>
                  <w:caps/>
                  <w:rPrChange w:id="2260" w:author="Matyas Adam" w:date="2018-11-16T12:34:00Z">
                    <w:rPr/>
                  </w:rPrChange>
                </w:rPr>
                <w:delText>Urgošík</w:delText>
              </w:r>
              <w:r w:rsidDel="00270883">
                <w:delText xml:space="preserve">, B.: </w:delText>
              </w:r>
              <w:r w:rsidRPr="00E85A0C" w:rsidDel="00270883">
                <w:rPr>
                  <w:i/>
                  <w:rPrChange w:id="2261" w:author="Matyas Adam" w:date="2018-11-16T12:34:00Z">
                    <w:rPr/>
                  </w:rPrChange>
                </w:rPr>
                <w:delText>Fyzika</w:delText>
              </w:r>
            </w:del>
          </w:p>
        </w:tc>
      </w:tr>
      <w:tr w:rsidR="00BD26BB" w14:paraId="4E7AF939"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51734716" w14:textId="77777777" w:rsidR="00BD26BB" w:rsidRDefault="00BD26BB" w:rsidP="00495DC8">
            <w:pPr>
              <w:jc w:val="center"/>
              <w:rPr>
                <w:b/>
              </w:rPr>
            </w:pPr>
            <w:r>
              <w:rPr>
                <w:b/>
              </w:rPr>
              <w:t>Informace ke kombinované nebo distanční formě</w:t>
            </w:r>
          </w:p>
        </w:tc>
      </w:tr>
      <w:tr w:rsidR="00BD26BB" w14:paraId="0D16D8EC" w14:textId="77777777" w:rsidTr="00495DC8">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5EB7DE91" w14:textId="77777777" w:rsidR="00BD26BB" w:rsidRDefault="00BD26BB" w:rsidP="00495DC8">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4EE238DE" w14:textId="77777777" w:rsidR="00BD26BB" w:rsidRDefault="00BD26BB" w:rsidP="00495DC8">
            <w:pPr>
              <w:jc w:val="both"/>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57AC6E78" w14:textId="77777777" w:rsidR="00BD26BB" w:rsidRDefault="00BD26BB" w:rsidP="00495DC8">
            <w:pPr>
              <w:jc w:val="both"/>
              <w:rPr>
                <w:b/>
              </w:rPr>
            </w:pPr>
            <w:r>
              <w:rPr>
                <w:b/>
              </w:rPr>
              <w:t xml:space="preserve">hodin </w:t>
            </w:r>
          </w:p>
        </w:tc>
      </w:tr>
      <w:tr w:rsidR="00BD26BB" w14:paraId="6D3EAE58" w14:textId="77777777" w:rsidTr="00495DC8">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408C9BB8" w14:textId="77777777" w:rsidR="00BD26BB" w:rsidRDefault="00BD26BB" w:rsidP="00495DC8">
            <w:pPr>
              <w:jc w:val="both"/>
              <w:rPr>
                <w:b/>
              </w:rPr>
            </w:pPr>
            <w:r>
              <w:rPr>
                <w:b/>
              </w:rPr>
              <w:t>Informace o způsobu kontaktu s vyučujícím</w:t>
            </w:r>
          </w:p>
        </w:tc>
      </w:tr>
      <w:tr w:rsidR="00BD26BB" w14:paraId="1534D9EE" w14:textId="77777777" w:rsidTr="00495DC8">
        <w:trPr>
          <w:trHeight w:val="580"/>
        </w:trPr>
        <w:tc>
          <w:tcPr>
            <w:tcW w:w="9855" w:type="dxa"/>
            <w:gridSpan w:val="8"/>
            <w:tcBorders>
              <w:top w:val="single" w:sz="4" w:space="0" w:color="auto"/>
              <w:left w:val="single" w:sz="4" w:space="0" w:color="auto"/>
              <w:bottom w:val="single" w:sz="4" w:space="0" w:color="auto"/>
              <w:right w:val="single" w:sz="4" w:space="0" w:color="auto"/>
            </w:tcBorders>
          </w:tcPr>
          <w:p w14:paraId="18B35145" w14:textId="77777777" w:rsidR="00BD26BB" w:rsidRDefault="00BD26BB" w:rsidP="00495DC8">
            <w:pPr>
              <w:jc w:val="both"/>
            </w:pPr>
            <w:r>
              <w:t xml:space="preserve">e-mail: </w:t>
            </w:r>
            <w:hyperlink r:id="rId10" w:history="1">
              <w:r w:rsidRPr="00A84BD4">
                <w:rPr>
                  <w:rStyle w:val="Hypertextovodkaz"/>
                </w:rPr>
                <w:t>ponizil@utb.cz</w:t>
              </w:r>
            </w:hyperlink>
          </w:p>
          <w:p w14:paraId="32417BBD" w14:textId="77777777" w:rsidR="00BD26BB" w:rsidRDefault="00BD26BB" w:rsidP="00495DC8">
            <w:pPr>
              <w:jc w:val="both"/>
            </w:pPr>
            <w:r>
              <w:t>tel.: 576035114</w:t>
            </w:r>
          </w:p>
        </w:tc>
      </w:tr>
    </w:tbl>
    <w:p w14:paraId="279931E4" w14:textId="77777777" w:rsidR="00BD26BB" w:rsidDel="00147D34" w:rsidRDefault="00BD26BB">
      <w:pPr>
        <w:spacing w:after="160" w:line="259" w:lineRule="auto"/>
        <w:rPr>
          <w:del w:id="2262" w:author="Matyas Adam" w:date="2018-11-16T23:56:00Z"/>
        </w:rPr>
      </w:pPr>
    </w:p>
    <w:p w14:paraId="3B1BB4AC" w14:textId="77777777" w:rsidR="00BD26BB" w:rsidDel="00147D34" w:rsidRDefault="00BD26BB">
      <w:pPr>
        <w:spacing w:after="160" w:line="259" w:lineRule="auto"/>
        <w:rPr>
          <w:del w:id="2263" w:author="Matyas Adam" w:date="2018-11-16T23:56:00Z"/>
        </w:rPr>
      </w:pPr>
    </w:p>
    <w:p w14:paraId="30EEF0D8" w14:textId="77777777" w:rsidR="00BD26BB" w:rsidRDefault="00BD26BB">
      <w:pPr>
        <w:spacing w:after="160" w:line="259" w:lineRule="auto"/>
        <w:rPr>
          <w:ins w:id="2264" w:author="Jiří Lehejček [2]" w:date="2018-11-14T22:25:00Z"/>
        </w:rPr>
      </w:pPr>
      <w:del w:id="2265" w:author="Matyas Adam" w:date="2018-11-16T23:56:00Z">
        <w:r w:rsidDel="00147D34">
          <w:br w:type="page"/>
        </w:r>
      </w:del>
    </w:p>
    <w:tbl>
      <w:tblPr>
        <w:tblW w:w="9495" w:type="dxa"/>
        <w:tblInd w:w="-38" w:type="dxa"/>
        <w:tblBorders>
          <w:top w:val="single" w:sz="4" w:space="0" w:color="000000"/>
          <w:left w:val="single" w:sz="4" w:space="0" w:color="000000"/>
          <w:bottom w:val="double" w:sz="4" w:space="0" w:color="000000"/>
          <w:right w:val="single" w:sz="4" w:space="0" w:color="000000"/>
          <w:insideH w:val="double" w:sz="4" w:space="0" w:color="000000"/>
          <w:insideV w:val="single" w:sz="4" w:space="0" w:color="000000"/>
        </w:tblBorders>
        <w:tblCellMar>
          <w:left w:w="70" w:type="dxa"/>
          <w:right w:w="70" w:type="dxa"/>
        </w:tblCellMar>
        <w:tblLook w:val="01E0" w:firstRow="1" w:lastRow="1" w:firstColumn="1" w:lastColumn="1" w:noHBand="0" w:noVBand="0"/>
      </w:tblPr>
      <w:tblGrid>
        <w:gridCol w:w="2786"/>
        <w:gridCol w:w="516"/>
        <w:gridCol w:w="1009"/>
        <w:gridCol w:w="827"/>
        <w:gridCol w:w="744"/>
        <w:gridCol w:w="1973"/>
        <w:gridCol w:w="525"/>
        <w:gridCol w:w="1115"/>
      </w:tblGrid>
      <w:tr w:rsidR="00BD26BB" w14:paraId="1119AD79" w14:textId="77777777" w:rsidTr="00495DC8">
        <w:trPr>
          <w:trHeight w:val="300"/>
          <w:ins w:id="2266" w:author="Jiří Lehejček [2]" w:date="2018-11-14T22:25:00Z"/>
        </w:trPr>
        <w:tc>
          <w:tcPr>
            <w:tcW w:w="9495" w:type="dxa"/>
            <w:gridSpan w:val="8"/>
            <w:tcBorders>
              <w:top w:val="single" w:sz="4" w:space="0" w:color="000000"/>
              <w:left w:val="single" w:sz="4" w:space="0" w:color="000000"/>
              <w:bottom w:val="double" w:sz="4" w:space="0" w:color="000000"/>
              <w:right w:val="single" w:sz="4" w:space="0" w:color="000000"/>
            </w:tcBorders>
            <w:shd w:val="clear" w:color="auto" w:fill="BDD6EE"/>
            <w:hideMark/>
          </w:tcPr>
          <w:p w14:paraId="599A5773" w14:textId="77777777" w:rsidR="00BD26BB" w:rsidRDefault="00BD26BB" w:rsidP="00495DC8">
            <w:pPr>
              <w:spacing w:line="256" w:lineRule="auto"/>
              <w:jc w:val="both"/>
              <w:rPr>
                <w:ins w:id="2267" w:author="Jiří Lehejček [2]" w:date="2018-11-14T22:25:00Z"/>
                <w:b/>
                <w:sz w:val="28"/>
                <w:lang w:eastAsia="en-US"/>
              </w:rPr>
            </w:pPr>
            <w:ins w:id="2268" w:author="Jiří Lehejček [2]" w:date="2018-11-14T22:25:00Z">
              <w:r>
                <w:rPr>
                  <w:b/>
                  <w:sz w:val="28"/>
                  <w:lang w:eastAsia="en-US"/>
                </w:rPr>
                <w:t>B-III – Charakteristika studijního předmětu</w:t>
              </w:r>
            </w:ins>
          </w:p>
        </w:tc>
      </w:tr>
      <w:tr w:rsidR="00BD26BB" w14:paraId="2D5DF62C" w14:textId="77777777" w:rsidTr="00495DC8">
        <w:trPr>
          <w:trHeight w:val="191"/>
          <w:ins w:id="2269" w:author="Jiří Lehejček [2]" w:date="2018-11-14T22:25:00Z"/>
        </w:trPr>
        <w:tc>
          <w:tcPr>
            <w:tcW w:w="2973" w:type="dxa"/>
            <w:tcBorders>
              <w:top w:val="double" w:sz="4" w:space="0" w:color="000000"/>
              <w:left w:val="single" w:sz="4" w:space="0" w:color="000000"/>
              <w:bottom w:val="single" w:sz="4" w:space="0" w:color="000000"/>
              <w:right w:val="single" w:sz="4" w:space="0" w:color="000000"/>
            </w:tcBorders>
            <w:shd w:val="clear" w:color="auto" w:fill="F7CAAC"/>
            <w:hideMark/>
          </w:tcPr>
          <w:p w14:paraId="2120B481" w14:textId="77777777" w:rsidR="00BD26BB" w:rsidRDefault="00BD26BB" w:rsidP="00495DC8">
            <w:pPr>
              <w:spacing w:line="256" w:lineRule="auto"/>
              <w:jc w:val="both"/>
              <w:rPr>
                <w:ins w:id="2270" w:author="Jiří Lehejček [2]" w:date="2018-11-14T22:25:00Z"/>
                <w:b/>
                <w:lang w:eastAsia="en-US"/>
              </w:rPr>
            </w:pPr>
            <w:ins w:id="2271" w:author="Jiří Lehejček [2]" w:date="2018-11-14T22:25:00Z">
              <w:r>
                <w:rPr>
                  <w:b/>
                  <w:lang w:eastAsia="en-US"/>
                </w:rPr>
                <w:t>Název studijního předmětu</w:t>
              </w:r>
            </w:ins>
          </w:p>
        </w:tc>
        <w:tc>
          <w:tcPr>
            <w:tcW w:w="6522" w:type="dxa"/>
            <w:gridSpan w:val="7"/>
            <w:tcBorders>
              <w:top w:val="double" w:sz="4" w:space="0" w:color="000000"/>
              <w:left w:val="single" w:sz="4" w:space="0" w:color="000000"/>
              <w:bottom w:val="single" w:sz="4" w:space="0" w:color="000000"/>
              <w:right w:val="single" w:sz="4" w:space="0" w:color="000000"/>
            </w:tcBorders>
            <w:hideMark/>
          </w:tcPr>
          <w:p w14:paraId="7EB97F84" w14:textId="77777777" w:rsidR="00BD26BB" w:rsidRPr="004C48FF" w:rsidRDefault="00BD26BB" w:rsidP="00495DC8">
            <w:pPr>
              <w:spacing w:line="256" w:lineRule="auto"/>
              <w:jc w:val="both"/>
              <w:rPr>
                <w:ins w:id="2272" w:author="Jiří Lehejček [2]" w:date="2018-11-14T22:25:00Z"/>
                <w:b/>
                <w:lang w:eastAsia="en-US"/>
              </w:rPr>
            </w:pPr>
            <w:ins w:id="2273" w:author="Jiří Lehejček [2]" w:date="2018-11-14T22:25:00Z">
              <w:r w:rsidRPr="004C48FF">
                <w:rPr>
                  <w:b/>
                  <w:lang w:eastAsia="en-US"/>
                  <w:rPrChange w:id="2274" w:author="PS" w:date="2018-11-25T14:17:00Z">
                    <w:rPr>
                      <w:lang w:eastAsia="en-US"/>
                    </w:rPr>
                  </w:rPrChange>
                </w:rPr>
                <w:t>Fórum odborníků z praxe</w:t>
              </w:r>
            </w:ins>
          </w:p>
        </w:tc>
      </w:tr>
      <w:tr w:rsidR="00BD26BB" w14:paraId="732A2305" w14:textId="77777777" w:rsidTr="00495DC8">
        <w:trPr>
          <w:trHeight w:val="205"/>
          <w:ins w:id="2275" w:author="Jiří Lehejček [2]" w:date="2018-11-14T22:25:00Z"/>
        </w:trPr>
        <w:tc>
          <w:tcPr>
            <w:tcW w:w="2973" w:type="dxa"/>
            <w:tcBorders>
              <w:top w:val="single" w:sz="4" w:space="0" w:color="000000"/>
              <w:left w:val="single" w:sz="4" w:space="0" w:color="000000"/>
              <w:bottom w:val="single" w:sz="4" w:space="0" w:color="000000"/>
              <w:right w:val="single" w:sz="4" w:space="0" w:color="000000"/>
            </w:tcBorders>
            <w:shd w:val="clear" w:color="auto" w:fill="F7CAAC"/>
            <w:hideMark/>
          </w:tcPr>
          <w:p w14:paraId="08B9BC59" w14:textId="77777777" w:rsidR="00BD26BB" w:rsidRDefault="00BD26BB" w:rsidP="00495DC8">
            <w:pPr>
              <w:spacing w:line="256" w:lineRule="auto"/>
              <w:jc w:val="both"/>
              <w:rPr>
                <w:ins w:id="2276" w:author="Jiří Lehejček [2]" w:date="2018-11-14T22:25:00Z"/>
                <w:b/>
                <w:lang w:eastAsia="en-US"/>
              </w:rPr>
            </w:pPr>
            <w:ins w:id="2277" w:author="Jiří Lehejček [2]" w:date="2018-11-14T22:25:00Z">
              <w:r>
                <w:rPr>
                  <w:b/>
                  <w:lang w:eastAsia="en-US"/>
                </w:rPr>
                <w:t>Typ předmětu</w:t>
              </w:r>
            </w:ins>
          </w:p>
        </w:tc>
        <w:tc>
          <w:tcPr>
            <w:tcW w:w="3281" w:type="dxa"/>
            <w:gridSpan w:val="4"/>
            <w:tcBorders>
              <w:top w:val="single" w:sz="4" w:space="0" w:color="000000"/>
              <w:left w:val="single" w:sz="4" w:space="0" w:color="000000"/>
              <w:bottom w:val="single" w:sz="4" w:space="0" w:color="000000"/>
              <w:right w:val="single" w:sz="4" w:space="0" w:color="000000"/>
            </w:tcBorders>
            <w:hideMark/>
          </w:tcPr>
          <w:p w14:paraId="587B44F3" w14:textId="77777777" w:rsidR="00BD26BB" w:rsidRDefault="00BD26BB" w:rsidP="00495DC8">
            <w:pPr>
              <w:spacing w:line="256" w:lineRule="auto"/>
              <w:jc w:val="both"/>
              <w:rPr>
                <w:ins w:id="2278" w:author="Jiří Lehejček [2]" w:date="2018-11-14T22:25:00Z"/>
                <w:lang w:eastAsia="en-US"/>
              </w:rPr>
            </w:pPr>
            <w:ins w:id="2279" w:author="Jiří Lehejček [2]" w:date="2018-11-14T22:25:00Z">
              <w:r>
                <w:rPr>
                  <w:lang w:eastAsia="en-US"/>
                </w:rPr>
                <w:t>Povinně volitelný</w:t>
              </w:r>
            </w:ins>
          </w:p>
        </w:tc>
        <w:tc>
          <w:tcPr>
            <w:tcW w:w="2596" w:type="dxa"/>
            <w:gridSpan w:val="2"/>
            <w:tcBorders>
              <w:top w:val="single" w:sz="4" w:space="0" w:color="000000"/>
              <w:left w:val="single" w:sz="4" w:space="0" w:color="000000"/>
              <w:bottom w:val="single" w:sz="4" w:space="0" w:color="000000"/>
              <w:right w:val="single" w:sz="4" w:space="0" w:color="000000"/>
            </w:tcBorders>
            <w:shd w:val="clear" w:color="auto" w:fill="F7CAAC"/>
            <w:hideMark/>
          </w:tcPr>
          <w:p w14:paraId="0C10F4F9" w14:textId="77777777" w:rsidR="00BD26BB" w:rsidRDefault="00BD26BB" w:rsidP="00495DC8">
            <w:pPr>
              <w:spacing w:line="256" w:lineRule="auto"/>
              <w:jc w:val="both"/>
              <w:rPr>
                <w:ins w:id="2280" w:author="Jiří Lehejček [2]" w:date="2018-11-14T22:25:00Z"/>
                <w:lang w:eastAsia="en-US"/>
              </w:rPr>
            </w:pPr>
            <w:ins w:id="2281" w:author="Jiří Lehejček [2]" w:date="2018-11-14T22:25:00Z">
              <w:r>
                <w:rPr>
                  <w:b/>
                  <w:lang w:eastAsia="en-US"/>
                </w:rPr>
                <w:t>doporučený ročník / semestr</w:t>
              </w:r>
            </w:ins>
          </w:p>
        </w:tc>
        <w:tc>
          <w:tcPr>
            <w:tcW w:w="645" w:type="dxa"/>
            <w:tcBorders>
              <w:top w:val="single" w:sz="4" w:space="0" w:color="000000"/>
              <w:left w:val="single" w:sz="4" w:space="0" w:color="000000"/>
              <w:bottom w:val="single" w:sz="4" w:space="0" w:color="000000"/>
              <w:right w:val="single" w:sz="4" w:space="0" w:color="000000"/>
            </w:tcBorders>
            <w:hideMark/>
          </w:tcPr>
          <w:p w14:paraId="0192AE02" w14:textId="77777777" w:rsidR="00BD26BB" w:rsidRDefault="00BD26BB" w:rsidP="00495DC8">
            <w:pPr>
              <w:spacing w:line="256" w:lineRule="auto"/>
              <w:jc w:val="both"/>
              <w:rPr>
                <w:ins w:id="2282" w:author="Jiří Lehejček [2]" w:date="2018-11-14T22:25:00Z"/>
                <w:lang w:eastAsia="en-US"/>
              </w:rPr>
            </w:pPr>
            <w:ins w:id="2283" w:author="Jiří Lehejček [2]" w:date="2018-11-14T22:25:00Z">
              <w:r>
                <w:rPr>
                  <w:lang w:eastAsia="en-US"/>
                </w:rPr>
                <w:t>3/ZS</w:t>
              </w:r>
            </w:ins>
          </w:p>
        </w:tc>
      </w:tr>
      <w:tr w:rsidR="00BD26BB" w14:paraId="3EF7FEF3" w14:textId="77777777" w:rsidTr="00495DC8">
        <w:trPr>
          <w:trHeight w:val="205"/>
          <w:ins w:id="2284" w:author="Jiří Lehejček [2]" w:date="2018-11-14T22:25:00Z"/>
        </w:trPr>
        <w:tc>
          <w:tcPr>
            <w:tcW w:w="2973" w:type="dxa"/>
            <w:tcBorders>
              <w:top w:val="single" w:sz="4" w:space="0" w:color="000000"/>
              <w:left w:val="single" w:sz="4" w:space="0" w:color="000000"/>
              <w:bottom w:val="single" w:sz="4" w:space="0" w:color="000000"/>
              <w:right w:val="single" w:sz="4" w:space="0" w:color="000000"/>
            </w:tcBorders>
            <w:shd w:val="clear" w:color="auto" w:fill="F7CAAC"/>
            <w:hideMark/>
          </w:tcPr>
          <w:p w14:paraId="328E5BAC" w14:textId="77777777" w:rsidR="00BD26BB" w:rsidRDefault="00BD26BB" w:rsidP="00495DC8">
            <w:pPr>
              <w:spacing w:line="256" w:lineRule="auto"/>
              <w:jc w:val="both"/>
              <w:rPr>
                <w:ins w:id="2285" w:author="Jiří Lehejček [2]" w:date="2018-11-14T22:25:00Z"/>
                <w:b/>
                <w:lang w:eastAsia="en-US"/>
              </w:rPr>
            </w:pPr>
            <w:ins w:id="2286" w:author="Jiří Lehejček [2]" w:date="2018-11-14T22:25:00Z">
              <w:r>
                <w:rPr>
                  <w:b/>
                  <w:lang w:eastAsia="en-US"/>
                </w:rPr>
                <w:t>Rozsah studijního předmětu</w:t>
              </w:r>
            </w:ins>
          </w:p>
        </w:tc>
        <w:tc>
          <w:tcPr>
            <w:tcW w:w="1639" w:type="dxa"/>
            <w:gridSpan w:val="2"/>
            <w:tcBorders>
              <w:top w:val="single" w:sz="4" w:space="0" w:color="000000"/>
              <w:left w:val="single" w:sz="4" w:space="0" w:color="000000"/>
              <w:bottom w:val="single" w:sz="4" w:space="0" w:color="000000"/>
              <w:right w:val="single" w:sz="4" w:space="0" w:color="000000"/>
            </w:tcBorders>
            <w:hideMark/>
          </w:tcPr>
          <w:p w14:paraId="1A5FA73C" w14:textId="77777777" w:rsidR="00BD26BB" w:rsidRDefault="00BD26BB" w:rsidP="00495DC8">
            <w:pPr>
              <w:spacing w:line="256" w:lineRule="auto"/>
              <w:jc w:val="both"/>
              <w:rPr>
                <w:ins w:id="2287" w:author="Jiří Lehejček [2]" w:date="2018-11-14T22:25:00Z"/>
                <w:lang w:eastAsia="en-US"/>
              </w:rPr>
            </w:pPr>
            <w:ins w:id="2288" w:author="Jiří Lehejček [2]" w:date="2018-11-14T22:25:00Z">
              <w:r>
                <w:rPr>
                  <w:lang w:eastAsia="en-US"/>
                </w:rPr>
                <w:t>14s</w:t>
              </w:r>
            </w:ins>
          </w:p>
        </w:tc>
        <w:tc>
          <w:tcPr>
            <w:tcW w:w="856" w:type="dxa"/>
            <w:tcBorders>
              <w:top w:val="single" w:sz="4" w:space="0" w:color="000000"/>
              <w:left w:val="single" w:sz="4" w:space="0" w:color="000000"/>
              <w:bottom w:val="single" w:sz="4" w:space="0" w:color="000000"/>
              <w:right w:val="single" w:sz="4" w:space="0" w:color="000000"/>
            </w:tcBorders>
            <w:shd w:val="clear" w:color="auto" w:fill="F7CAAC"/>
            <w:hideMark/>
          </w:tcPr>
          <w:p w14:paraId="629F62CA" w14:textId="77777777" w:rsidR="00BD26BB" w:rsidRDefault="00BD26BB" w:rsidP="00495DC8">
            <w:pPr>
              <w:spacing w:line="256" w:lineRule="auto"/>
              <w:jc w:val="both"/>
              <w:rPr>
                <w:ins w:id="2289" w:author="Jiří Lehejček [2]" w:date="2018-11-14T22:25:00Z"/>
                <w:b/>
                <w:lang w:eastAsia="en-US"/>
              </w:rPr>
            </w:pPr>
            <w:ins w:id="2290" w:author="Jiří Lehejček [2]" w:date="2018-11-14T22:25:00Z">
              <w:r>
                <w:rPr>
                  <w:b/>
                  <w:lang w:eastAsia="en-US"/>
                </w:rPr>
                <w:t xml:space="preserve">hod. </w:t>
              </w:r>
            </w:ins>
          </w:p>
        </w:tc>
        <w:tc>
          <w:tcPr>
            <w:tcW w:w="786" w:type="dxa"/>
            <w:tcBorders>
              <w:top w:val="single" w:sz="4" w:space="0" w:color="000000"/>
              <w:left w:val="single" w:sz="4" w:space="0" w:color="000000"/>
              <w:bottom w:val="single" w:sz="4" w:space="0" w:color="000000"/>
              <w:right w:val="single" w:sz="4" w:space="0" w:color="000000"/>
            </w:tcBorders>
            <w:hideMark/>
          </w:tcPr>
          <w:p w14:paraId="179DCFDA" w14:textId="6FC7DC37" w:rsidR="00BD26BB" w:rsidRDefault="004C48FF" w:rsidP="00495DC8">
            <w:pPr>
              <w:spacing w:line="256" w:lineRule="auto"/>
              <w:jc w:val="both"/>
              <w:rPr>
                <w:ins w:id="2291" w:author="Jiří Lehejček [2]" w:date="2018-11-14T22:25:00Z"/>
                <w:lang w:eastAsia="en-US"/>
              </w:rPr>
            </w:pPr>
            <w:ins w:id="2292" w:author="PS" w:date="2018-11-25T14:17:00Z">
              <w:r>
                <w:rPr>
                  <w:lang w:eastAsia="en-US"/>
                </w:rPr>
                <w:t>14</w:t>
              </w:r>
            </w:ins>
          </w:p>
        </w:tc>
        <w:tc>
          <w:tcPr>
            <w:tcW w:w="2077" w:type="dxa"/>
            <w:tcBorders>
              <w:top w:val="single" w:sz="4" w:space="0" w:color="000000"/>
              <w:left w:val="single" w:sz="4" w:space="0" w:color="000000"/>
              <w:bottom w:val="single" w:sz="4" w:space="0" w:color="000000"/>
              <w:right w:val="single" w:sz="4" w:space="0" w:color="000000"/>
            </w:tcBorders>
            <w:shd w:val="clear" w:color="auto" w:fill="F7CAAC"/>
            <w:hideMark/>
          </w:tcPr>
          <w:p w14:paraId="1C3BAA53" w14:textId="77777777" w:rsidR="00BD26BB" w:rsidRDefault="00BD26BB" w:rsidP="00495DC8">
            <w:pPr>
              <w:spacing w:line="256" w:lineRule="auto"/>
              <w:jc w:val="both"/>
              <w:rPr>
                <w:ins w:id="2293" w:author="Jiří Lehejček [2]" w:date="2018-11-14T22:25:00Z"/>
                <w:b/>
                <w:lang w:eastAsia="en-US"/>
              </w:rPr>
            </w:pPr>
            <w:ins w:id="2294" w:author="Jiří Lehejček [2]" w:date="2018-11-14T22:25:00Z">
              <w:r>
                <w:rPr>
                  <w:b/>
                  <w:lang w:eastAsia="en-US"/>
                </w:rPr>
                <w:t>Kreditů</w:t>
              </w:r>
            </w:ins>
          </w:p>
        </w:tc>
        <w:tc>
          <w:tcPr>
            <w:tcW w:w="1164" w:type="dxa"/>
            <w:gridSpan w:val="2"/>
            <w:tcBorders>
              <w:top w:val="single" w:sz="4" w:space="0" w:color="000000"/>
              <w:left w:val="single" w:sz="4" w:space="0" w:color="000000"/>
              <w:bottom w:val="single" w:sz="4" w:space="0" w:color="000000"/>
              <w:right w:val="single" w:sz="4" w:space="0" w:color="000000"/>
            </w:tcBorders>
            <w:hideMark/>
          </w:tcPr>
          <w:p w14:paraId="3801FA9C" w14:textId="77777777" w:rsidR="00BD26BB" w:rsidRDefault="00BD26BB" w:rsidP="00495DC8">
            <w:pPr>
              <w:spacing w:line="256" w:lineRule="auto"/>
              <w:jc w:val="both"/>
              <w:rPr>
                <w:ins w:id="2295" w:author="Jiří Lehejček [2]" w:date="2018-11-14T22:25:00Z"/>
                <w:lang w:eastAsia="en-US"/>
              </w:rPr>
            </w:pPr>
            <w:ins w:id="2296" w:author="Jiří Lehejček [2]" w:date="2018-11-14T22:25:00Z">
              <w:r>
                <w:rPr>
                  <w:lang w:eastAsia="en-US"/>
                </w:rPr>
                <w:t>3</w:t>
              </w:r>
            </w:ins>
          </w:p>
        </w:tc>
      </w:tr>
      <w:tr w:rsidR="00BD26BB" w14:paraId="79D01D74" w14:textId="77777777" w:rsidTr="00495DC8">
        <w:trPr>
          <w:trHeight w:val="410"/>
          <w:ins w:id="2297" w:author="Jiří Lehejček [2]" w:date="2018-11-14T22:25:00Z"/>
        </w:trPr>
        <w:tc>
          <w:tcPr>
            <w:tcW w:w="2973" w:type="dxa"/>
            <w:tcBorders>
              <w:top w:val="single" w:sz="4" w:space="0" w:color="000000"/>
              <w:left w:val="single" w:sz="4" w:space="0" w:color="000000"/>
              <w:bottom w:val="single" w:sz="4" w:space="0" w:color="000000"/>
              <w:right w:val="single" w:sz="4" w:space="0" w:color="000000"/>
            </w:tcBorders>
            <w:shd w:val="clear" w:color="auto" w:fill="F7CAAC"/>
            <w:hideMark/>
          </w:tcPr>
          <w:p w14:paraId="4AFC86AB" w14:textId="77777777" w:rsidR="00BD26BB" w:rsidRDefault="00BD26BB" w:rsidP="00495DC8">
            <w:pPr>
              <w:spacing w:line="256" w:lineRule="auto"/>
              <w:jc w:val="both"/>
              <w:rPr>
                <w:ins w:id="2298" w:author="Jiří Lehejček [2]" w:date="2018-11-14T22:25:00Z"/>
                <w:b/>
                <w:sz w:val="22"/>
                <w:lang w:eastAsia="en-US"/>
              </w:rPr>
            </w:pPr>
            <w:ins w:id="2299" w:author="Jiří Lehejček [2]" w:date="2018-11-14T22:25:00Z">
              <w:r>
                <w:rPr>
                  <w:b/>
                  <w:lang w:eastAsia="en-US"/>
                </w:rPr>
                <w:t>Prerekvizity, korekvizity, ekvivalence</w:t>
              </w:r>
            </w:ins>
          </w:p>
        </w:tc>
        <w:tc>
          <w:tcPr>
            <w:tcW w:w="6522" w:type="dxa"/>
            <w:gridSpan w:val="7"/>
            <w:tcBorders>
              <w:top w:val="single" w:sz="4" w:space="0" w:color="000000"/>
              <w:left w:val="single" w:sz="4" w:space="0" w:color="000000"/>
              <w:bottom w:val="single" w:sz="4" w:space="0" w:color="000000"/>
              <w:right w:val="single" w:sz="4" w:space="0" w:color="000000"/>
            </w:tcBorders>
          </w:tcPr>
          <w:p w14:paraId="54C73885" w14:textId="77777777" w:rsidR="00BD26BB" w:rsidRDefault="00BD26BB" w:rsidP="00495DC8">
            <w:pPr>
              <w:spacing w:line="256" w:lineRule="auto"/>
              <w:jc w:val="both"/>
              <w:rPr>
                <w:ins w:id="2300" w:author="Jiří Lehejček [2]" w:date="2018-11-14T22:25:00Z"/>
                <w:lang w:eastAsia="en-US"/>
              </w:rPr>
            </w:pPr>
          </w:p>
        </w:tc>
      </w:tr>
      <w:tr w:rsidR="00BD26BB" w14:paraId="560E51CF" w14:textId="77777777" w:rsidTr="00495DC8">
        <w:trPr>
          <w:trHeight w:val="424"/>
          <w:ins w:id="2301" w:author="Jiří Lehejček [2]" w:date="2018-11-14T22:25:00Z"/>
        </w:trPr>
        <w:tc>
          <w:tcPr>
            <w:tcW w:w="2973" w:type="dxa"/>
            <w:tcBorders>
              <w:top w:val="single" w:sz="4" w:space="0" w:color="000000"/>
              <w:left w:val="single" w:sz="4" w:space="0" w:color="000000"/>
              <w:bottom w:val="single" w:sz="4" w:space="0" w:color="000000"/>
              <w:right w:val="single" w:sz="4" w:space="0" w:color="000000"/>
            </w:tcBorders>
            <w:shd w:val="clear" w:color="auto" w:fill="F7CAAC"/>
            <w:hideMark/>
          </w:tcPr>
          <w:p w14:paraId="4006F4DC" w14:textId="77777777" w:rsidR="00BD26BB" w:rsidRDefault="00BD26BB" w:rsidP="00495DC8">
            <w:pPr>
              <w:spacing w:line="256" w:lineRule="auto"/>
              <w:jc w:val="both"/>
              <w:rPr>
                <w:ins w:id="2302" w:author="Jiří Lehejček [2]" w:date="2018-11-14T22:25:00Z"/>
                <w:b/>
                <w:lang w:eastAsia="en-US"/>
              </w:rPr>
            </w:pPr>
            <w:ins w:id="2303" w:author="Jiří Lehejček [2]" w:date="2018-11-14T22:25:00Z">
              <w:r>
                <w:rPr>
                  <w:b/>
                  <w:lang w:eastAsia="en-US"/>
                </w:rPr>
                <w:t>Způsob ověření studijních výsledků</w:t>
              </w:r>
            </w:ins>
          </w:p>
        </w:tc>
        <w:tc>
          <w:tcPr>
            <w:tcW w:w="3281" w:type="dxa"/>
            <w:gridSpan w:val="4"/>
            <w:tcBorders>
              <w:top w:val="single" w:sz="4" w:space="0" w:color="000000"/>
              <w:left w:val="single" w:sz="4" w:space="0" w:color="000000"/>
              <w:bottom w:val="single" w:sz="4" w:space="0" w:color="000000"/>
              <w:right w:val="single" w:sz="4" w:space="0" w:color="000000"/>
            </w:tcBorders>
            <w:hideMark/>
          </w:tcPr>
          <w:p w14:paraId="65EC705D" w14:textId="77777777" w:rsidR="00BD26BB" w:rsidRDefault="00BD26BB" w:rsidP="00495DC8">
            <w:pPr>
              <w:spacing w:line="256" w:lineRule="auto"/>
              <w:jc w:val="both"/>
              <w:rPr>
                <w:ins w:id="2304" w:author="Jiří Lehejček [2]" w:date="2018-11-14T22:25:00Z"/>
                <w:lang w:eastAsia="en-US"/>
              </w:rPr>
            </w:pPr>
            <w:ins w:id="2305" w:author="Jiří Lehejček [2]" w:date="2018-11-14T22:25:00Z">
              <w:del w:id="2306" w:author="Matyas Adam" w:date="2018-11-16T12:30:00Z">
                <w:r w:rsidDel="00E85A0C">
                  <w:rPr>
                    <w:lang w:eastAsia="en-US"/>
                  </w:rPr>
                  <w:delText>Klz</w:delText>
                </w:r>
              </w:del>
            </w:ins>
            <w:ins w:id="2307" w:author="Matyas Adam" w:date="2018-11-16T12:30:00Z">
              <w:r>
                <w:rPr>
                  <w:lang w:eastAsia="en-US"/>
                </w:rPr>
                <w:t>Klasifikovaný zápočet</w:t>
              </w:r>
            </w:ins>
          </w:p>
        </w:tc>
        <w:tc>
          <w:tcPr>
            <w:tcW w:w="2077" w:type="dxa"/>
            <w:tcBorders>
              <w:top w:val="single" w:sz="4" w:space="0" w:color="000000"/>
              <w:left w:val="single" w:sz="4" w:space="0" w:color="000000"/>
              <w:bottom w:val="single" w:sz="4" w:space="0" w:color="000000"/>
              <w:right w:val="single" w:sz="4" w:space="0" w:color="000000"/>
            </w:tcBorders>
            <w:shd w:val="clear" w:color="auto" w:fill="F7CAAC"/>
            <w:hideMark/>
          </w:tcPr>
          <w:p w14:paraId="3A9F94D3" w14:textId="77777777" w:rsidR="00BD26BB" w:rsidRDefault="00BD26BB" w:rsidP="00495DC8">
            <w:pPr>
              <w:spacing w:line="256" w:lineRule="auto"/>
              <w:jc w:val="both"/>
              <w:rPr>
                <w:ins w:id="2308" w:author="Jiří Lehejček [2]" w:date="2018-11-14T22:25:00Z"/>
                <w:b/>
                <w:lang w:eastAsia="en-US"/>
              </w:rPr>
            </w:pPr>
            <w:ins w:id="2309" w:author="Jiří Lehejček [2]" w:date="2018-11-14T22:25:00Z">
              <w:r>
                <w:rPr>
                  <w:b/>
                  <w:lang w:eastAsia="en-US"/>
                </w:rPr>
                <w:t>Forma výuky</w:t>
              </w:r>
            </w:ins>
          </w:p>
        </w:tc>
        <w:tc>
          <w:tcPr>
            <w:tcW w:w="1164" w:type="dxa"/>
            <w:gridSpan w:val="2"/>
            <w:tcBorders>
              <w:top w:val="single" w:sz="4" w:space="0" w:color="000000"/>
              <w:left w:val="single" w:sz="4" w:space="0" w:color="000000"/>
              <w:bottom w:val="single" w:sz="4" w:space="0" w:color="000000"/>
              <w:right w:val="single" w:sz="4" w:space="0" w:color="000000"/>
            </w:tcBorders>
            <w:hideMark/>
          </w:tcPr>
          <w:p w14:paraId="171D31DB" w14:textId="38BBAA81" w:rsidR="00BD26BB" w:rsidRDefault="00BD26BB" w:rsidP="00495DC8">
            <w:pPr>
              <w:spacing w:line="256" w:lineRule="auto"/>
              <w:jc w:val="both"/>
              <w:rPr>
                <w:ins w:id="2310" w:author="Jiří Lehejček [2]" w:date="2018-11-14T22:25:00Z"/>
                <w:lang w:eastAsia="en-US"/>
              </w:rPr>
            </w:pPr>
            <w:ins w:id="2311" w:author="Jiří Lehejček [2]" w:date="2018-11-14T22:25:00Z">
              <w:del w:id="2312" w:author="Matyas Adam" w:date="2018-11-16T12:30:00Z">
                <w:r w:rsidDel="00E85A0C">
                  <w:rPr>
                    <w:lang w:eastAsia="en-US"/>
                  </w:rPr>
                  <w:delText>Seminář</w:delText>
                </w:r>
              </w:del>
            </w:ins>
            <w:ins w:id="2313" w:author="Matyas Adam" w:date="2018-11-16T12:30:00Z">
              <w:del w:id="2314" w:author="PS" w:date="2018-11-25T14:17:00Z">
                <w:r w:rsidDel="004C48FF">
                  <w:rPr>
                    <w:lang w:eastAsia="en-US"/>
                  </w:rPr>
                  <w:delText>S</w:delText>
                </w:r>
              </w:del>
            </w:ins>
            <w:ins w:id="2315" w:author="PS" w:date="2018-11-25T14:17:00Z">
              <w:r w:rsidR="004C48FF">
                <w:rPr>
                  <w:lang w:eastAsia="en-US"/>
                </w:rPr>
                <w:t>semináře</w:t>
              </w:r>
            </w:ins>
          </w:p>
        </w:tc>
      </w:tr>
      <w:tr w:rsidR="00BD26BB" w14:paraId="3411ED52" w14:textId="77777777" w:rsidTr="00495DC8">
        <w:trPr>
          <w:trHeight w:val="615"/>
          <w:ins w:id="2316" w:author="Jiří Lehejček [2]" w:date="2018-11-14T22:25:00Z"/>
        </w:trPr>
        <w:tc>
          <w:tcPr>
            <w:tcW w:w="2973" w:type="dxa"/>
            <w:tcBorders>
              <w:top w:val="single" w:sz="4" w:space="0" w:color="000000"/>
              <w:left w:val="single" w:sz="4" w:space="0" w:color="000000"/>
              <w:bottom w:val="single" w:sz="4" w:space="0" w:color="000000"/>
              <w:right w:val="single" w:sz="4" w:space="0" w:color="000000"/>
            </w:tcBorders>
            <w:shd w:val="clear" w:color="auto" w:fill="F7CAAC"/>
            <w:hideMark/>
          </w:tcPr>
          <w:p w14:paraId="7E655553" w14:textId="77777777" w:rsidR="00BD26BB" w:rsidRDefault="00BD26BB" w:rsidP="00495DC8">
            <w:pPr>
              <w:spacing w:line="256" w:lineRule="auto"/>
              <w:jc w:val="both"/>
              <w:rPr>
                <w:ins w:id="2317" w:author="Jiří Lehejček [2]" w:date="2018-11-14T22:25:00Z"/>
                <w:b/>
                <w:lang w:eastAsia="en-US"/>
              </w:rPr>
            </w:pPr>
            <w:ins w:id="2318" w:author="Jiří Lehejček [2]" w:date="2018-11-14T22:25:00Z">
              <w:r>
                <w:rPr>
                  <w:b/>
                  <w:lang w:eastAsia="en-US"/>
                </w:rPr>
                <w:t>Forma způsobu ověření studijních výsledků a další požadavky na studenta</w:t>
              </w:r>
            </w:ins>
          </w:p>
        </w:tc>
        <w:tc>
          <w:tcPr>
            <w:tcW w:w="6522" w:type="dxa"/>
            <w:gridSpan w:val="7"/>
            <w:tcBorders>
              <w:top w:val="single" w:sz="4" w:space="0" w:color="000000"/>
              <w:left w:val="single" w:sz="4" w:space="0" w:color="000000"/>
              <w:bottom w:val="double" w:sz="4" w:space="0" w:color="000000"/>
              <w:right w:val="single" w:sz="4" w:space="0" w:color="000000"/>
            </w:tcBorders>
            <w:hideMark/>
          </w:tcPr>
          <w:p w14:paraId="10875D45" w14:textId="77777777" w:rsidR="00BD26BB" w:rsidRDefault="00BD26BB" w:rsidP="00495DC8">
            <w:pPr>
              <w:spacing w:line="256" w:lineRule="auto"/>
              <w:jc w:val="both"/>
              <w:rPr>
                <w:ins w:id="2319" w:author="Jiří Lehejček [2]" w:date="2018-11-14T22:25:00Z"/>
                <w:lang w:eastAsia="en-US"/>
              </w:rPr>
            </w:pPr>
            <w:ins w:id="2320" w:author="Jiří Lehejček [2]" w:date="2018-11-14T22:25:00Z">
              <w:r>
                <w:rPr>
                  <w:lang w:eastAsia="en-US"/>
                </w:rPr>
                <w:t xml:space="preserve">Aktivní účast na seminářích 80 </w:t>
              </w:r>
              <w:r>
                <w:rPr>
                  <w:lang w:val="en-GB" w:eastAsia="en-US"/>
                </w:rPr>
                <w:t>%</w:t>
              </w:r>
              <w:r>
                <w:rPr>
                  <w:lang w:eastAsia="en-US"/>
                </w:rPr>
                <w:t>, Vypracování samostatných úkolů, Ověření znalostí studenta ústní formou.</w:t>
              </w:r>
            </w:ins>
          </w:p>
        </w:tc>
      </w:tr>
      <w:tr w:rsidR="00BD26BB" w14:paraId="1B548E67" w14:textId="77777777" w:rsidTr="00495DC8">
        <w:trPr>
          <w:trHeight w:val="505"/>
          <w:ins w:id="2321" w:author="Jiří Lehejček [2]" w:date="2018-11-14T22:25:00Z"/>
        </w:trPr>
        <w:tc>
          <w:tcPr>
            <w:tcW w:w="9495" w:type="dxa"/>
            <w:gridSpan w:val="8"/>
            <w:tcBorders>
              <w:top w:val="single" w:sz="4" w:space="0" w:color="000000"/>
              <w:left w:val="single" w:sz="4" w:space="0" w:color="000000"/>
              <w:bottom w:val="single" w:sz="4" w:space="0" w:color="000000"/>
              <w:right w:val="single" w:sz="4" w:space="0" w:color="000000"/>
            </w:tcBorders>
          </w:tcPr>
          <w:p w14:paraId="2ECA20AE" w14:textId="77777777" w:rsidR="00BD26BB" w:rsidRDefault="00BD26BB" w:rsidP="00495DC8">
            <w:pPr>
              <w:spacing w:line="256" w:lineRule="auto"/>
              <w:jc w:val="both"/>
              <w:rPr>
                <w:ins w:id="2322" w:author="Jiří Lehejček [2]" w:date="2018-11-14T22:25:00Z"/>
                <w:lang w:eastAsia="en-US"/>
              </w:rPr>
            </w:pPr>
          </w:p>
        </w:tc>
      </w:tr>
      <w:tr w:rsidR="00BD26BB" w14:paraId="061AC882" w14:textId="77777777" w:rsidTr="00495DC8">
        <w:trPr>
          <w:trHeight w:val="179"/>
          <w:ins w:id="2323" w:author="Jiří Lehejček [2]" w:date="2018-11-14T22:25:00Z"/>
        </w:trPr>
        <w:tc>
          <w:tcPr>
            <w:tcW w:w="2973" w:type="dxa"/>
            <w:tcBorders>
              <w:top w:val="single" w:sz="4" w:space="0" w:color="000000"/>
              <w:left w:val="single" w:sz="4" w:space="0" w:color="000000"/>
              <w:bottom w:val="single" w:sz="4" w:space="0" w:color="000000"/>
              <w:right w:val="single" w:sz="4" w:space="0" w:color="000000"/>
            </w:tcBorders>
            <w:shd w:val="clear" w:color="auto" w:fill="F7CAAC"/>
            <w:hideMark/>
          </w:tcPr>
          <w:p w14:paraId="15E7BB12" w14:textId="77777777" w:rsidR="00BD26BB" w:rsidRDefault="00BD26BB" w:rsidP="00495DC8">
            <w:pPr>
              <w:spacing w:line="256" w:lineRule="auto"/>
              <w:jc w:val="both"/>
              <w:rPr>
                <w:ins w:id="2324" w:author="Jiří Lehejček [2]" w:date="2018-11-14T22:25:00Z"/>
                <w:b/>
                <w:lang w:eastAsia="en-US"/>
              </w:rPr>
            </w:pPr>
            <w:ins w:id="2325" w:author="Jiří Lehejček [2]" w:date="2018-11-14T22:25:00Z">
              <w:r>
                <w:rPr>
                  <w:b/>
                  <w:lang w:eastAsia="en-US"/>
                </w:rPr>
                <w:t>Garant předmětu</w:t>
              </w:r>
            </w:ins>
          </w:p>
        </w:tc>
        <w:tc>
          <w:tcPr>
            <w:tcW w:w="6522" w:type="dxa"/>
            <w:gridSpan w:val="7"/>
            <w:tcBorders>
              <w:top w:val="single" w:sz="4" w:space="0" w:color="000000"/>
              <w:left w:val="single" w:sz="4" w:space="0" w:color="000000"/>
              <w:bottom w:val="single" w:sz="4" w:space="0" w:color="000000"/>
              <w:right w:val="single" w:sz="4" w:space="0" w:color="000000"/>
            </w:tcBorders>
            <w:hideMark/>
          </w:tcPr>
          <w:p w14:paraId="7600571C" w14:textId="77777777" w:rsidR="00BD26BB" w:rsidRDefault="00BD26BB" w:rsidP="00495DC8">
            <w:pPr>
              <w:spacing w:line="256" w:lineRule="auto"/>
              <w:jc w:val="both"/>
              <w:rPr>
                <w:ins w:id="2326" w:author="Jiří Lehejček [2]" w:date="2018-11-14T22:25:00Z"/>
                <w:lang w:eastAsia="en-US"/>
              </w:rPr>
            </w:pPr>
            <w:ins w:id="2327" w:author="Jiří Lehejček [2]" w:date="2018-11-14T22:25:00Z">
              <w:r>
                <w:rPr>
                  <w:lang w:eastAsia="en-US"/>
                </w:rPr>
                <w:t>Mgr. Matyáš Adam, Ph.D.</w:t>
              </w:r>
            </w:ins>
          </w:p>
        </w:tc>
      </w:tr>
      <w:tr w:rsidR="00BD26BB" w14:paraId="3172B514" w14:textId="77777777" w:rsidTr="00495DC8">
        <w:trPr>
          <w:trHeight w:val="221"/>
          <w:ins w:id="2328" w:author="Jiří Lehejček [2]" w:date="2018-11-14T22:25:00Z"/>
        </w:trPr>
        <w:tc>
          <w:tcPr>
            <w:tcW w:w="2973" w:type="dxa"/>
            <w:tcBorders>
              <w:top w:val="single" w:sz="4" w:space="0" w:color="000000"/>
              <w:left w:val="single" w:sz="4" w:space="0" w:color="000000"/>
              <w:bottom w:val="single" w:sz="4" w:space="0" w:color="000000"/>
              <w:right w:val="single" w:sz="4" w:space="0" w:color="000000"/>
            </w:tcBorders>
            <w:shd w:val="clear" w:color="auto" w:fill="F7CAAC"/>
            <w:hideMark/>
          </w:tcPr>
          <w:p w14:paraId="4C8AD61A" w14:textId="77777777" w:rsidR="00BD26BB" w:rsidRDefault="00BD26BB" w:rsidP="00495DC8">
            <w:pPr>
              <w:spacing w:line="256" w:lineRule="auto"/>
              <w:jc w:val="both"/>
              <w:rPr>
                <w:ins w:id="2329" w:author="Jiří Lehejček [2]" w:date="2018-11-14T22:25:00Z"/>
                <w:b/>
                <w:lang w:eastAsia="en-US"/>
              </w:rPr>
            </w:pPr>
            <w:ins w:id="2330" w:author="Jiří Lehejček [2]" w:date="2018-11-14T22:25:00Z">
              <w:r>
                <w:rPr>
                  <w:b/>
                  <w:lang w:eastAsia="en-US"/>
                </w:rPr>
                <w:t>Zapojení garanta do výuky předmětu</w:t>
              </w:r>
            </w:ins>
          </w:p>
        </w:tc>
        <w:tc>
          <w:tcPr>
            <w:tcW w:w="6522" w:type="dxa"/>
            <w:gridSpan w:val="7"/>
            <w:tcBorders>
              <w:top w:val="single" w:sz="4" w:space="0" w:color="000000"/>
              <w:left w:val="single" w:sz="4" w:space="0" w:color="000000"/>
              <w:bottom w:val="single" w:sz="4" w:space="0" w:color="000000"/>
              <w:right w:val="single" w:sz="4" w:space="0" w:color="000000"/>
            </w:tcBorders>
            <w:hideMark/>
          </w:tcPr>
          <w:p w14:paraId="05448A1A" w14:textId="77777777" w:rsidR="00BD26BB" w:rsidRDefault="00BD26BB" w:rsidP="00495DC8">
            <w:pPr>
              <w:spacing w:line="256" w:lineRule="auto"/>
              <w:jc w:val="both"/>
              <w:rPr>
                <w:ins w:id="2331" w:author="Jiří Lehejček [2]" w:date="2018-11-14T22:25:00Z"/>
                <w:lang w:eastAsia="en-US"/>
              </w:rPr>
            </w:pPr>
            <w:ins w:id="2332" w:author="Jiří Lehejček [2]" w:date="2018-11-14T22:25:00Z">
              <w:r>
                <w:rPr>
                  <w:lang w:eastAsia="en-US"/>
                </w:rPr>
                <w:t xml:space="preserve">Garant stanovuje koncepci předmětu, podílí se na přednáškách společně s kolektivem </w:t>
              </w:r>
            </w:ins>
            <w:ins w:id="2333" w:author="Matyas Adam" w:date="2018-11-16T12:31:00Z">
              <w:r>
                <w:rPr>
                  <w:lang w:eastAsia="en-US"/>
                </w:rPr>
                <w:t>po</w:t>
              </w:r>
            </w:ins>
            <w:ins w:id="2334" w:author="Jiří Lehejček [2]" w:date="2018-11-14T22:25:00Z">
              <w:r>
                <w:rPr>
                  <w:lang w:eastAsia="en-US"/>
                </w:rPr>
                <w:t>zvaných odborníků</w:t>
              </w:r>
            </w:ins>
          </w:p>
        </w:tc>
      </w:tr>
      <w:tr w:rsidR="00BD26BB" w14:paraId="0EB6D266" w14:textId="77777777" w:rsidTr="00495DC8">
        <w:trPr>
          <w:trHeight w:val="205"/>
          <w:ins w:id="2335" w:author="Jiří Lehejček [2]" w:date="2018-11-14T22:25:00Z"/>
        </w:trPr>
        <w:tc>
          <w:tcPr>
            <w:tcW w:w="2973" w:type="dxa"/>
            <w:tcBorders>
              <w:top w:val="single" w:sz="4" w:space="0" w:color="000000"/>
              <w:left w:val="single" w:sz="4" w:space="0" w:color="000000"/>
              <w:bottom w:val="single" w:sz="4" w:space="0" w:color="000000"/>
              <w:right w:val="single" w:sz="4" w:space="0" w:color="000000"/>
            </w:tcBorders>
            <w:shd w:val="clear" w:color="auto" w:fill="F7CAAC"/>
            <w:hideMark/>
          </w:tcPr>
          <w:p w14:paraId="18998B7F" w14:textId="77777777" w:rsidR="00BD26BB" w:rsidRDefault="00BD26BB" w:rsidP="00495DC8">
            <w:pPr>
              <w:spacing w:line="256" w:lineRule="auto"/>
              <w:jc w:val="both"/>
              <w:rPr>
                <w:ins w:id="2336" w:author="Jiří Lehejček [2]" w:date="2018-11-14T22:25:00Z"/>
                <w:b/>
                <w:lang w:eastAsia="en-US"/>
              </w:rPr>
            </w:pPr>
            <w:ins w:id="2337" w:author="Jiří Lehejček [2]" w:date="2018-11-14T22:25:00Z">
              <w:r>
                <w:rPr>
                  <w:b/>
                  <w:lang w:eastAsia="en-US"/>
                </w:rPr>
                <w:t>Vyučující</w:t>
              </w:r>
            </w:ins>
          </w:p>
        </w:tc>
        <w:tc>
          <w:tcPr>
            <w:tcW w:w="6522" w:type="dxa"/>
            <w:gridSpan w:val="7"/>
            <w:tcBorders>
              <w:top w:val="single" w:sz="4" w:space="0" w:color="000000"/>
              <w:left w:val="single" w:sz="4" w:space="0" w:color="000000"/>
              <w:bottom w:val="double" w:sz="4" w:space="0" w:color="000000"/>
              <w:right w:val="single" w:sz="4" w:space="0" w:color="000000"/>
            </w:tcBorders>
            <w:hideMark/>
          </w:tcPr>
          <w:p w14:paraId="558948B3" w14:textId="77777777" w:rsidR="00BD26BB" w:rsidRDefault="00BD26BB" w:rsidP="00495DC8">
            <w:pPr>
              <w:spacing w:line="256" w:lineRule="auto"/>
              <w:jc w:val="both"/>
              <w:rPr>
                <w:ins w:id="2338" w:author="Jiří Lehejček [2]" w:date="2018-11-14T22:25:00Z"/>
                <w:lang w:eastAsia="en-US"/>
              </w:rPr>
            </w:pPr>
            <w:ins w:id="2339" w:author="Jiří Lehejček [2]" w:date="2018-11-14T22:25:00Z">
              <w:r>
                <w:rPr>
                  <w:lang w:eastAsia="en-US"/>
                </w:rPr>
                <w:t>Mgr. Matyáš Adam, Ph.D.</w:t>
              </w:r>
            </w:ins>
            <w:ins w:id="2340" w:author="Jiří Lehejček [2]" w:date="2018-11-14T22:37:00Z">
              <w:r>
                <w:rPr>
                  <w:lang w:eastAsia="en-US"/>
                </w:rPr>
                <w:t xml:space="preserve"> – semináře (100 %)</w:t>
              </w:r>
            </w:ins>
            <w:ins w:id="2341" w:author="Jiří Lehejček [2]" w:date="2018-11-14T22:25:00Z">
              <w:r>
                <w:rPr>
                  <w:lang w:eastAsia="en-US"/>
                </w:rPr>
                <w:t>, kolektiv přednášejících</w:t>
              </w:r>
            </w:ins>
          </w:p>
        </w:tc>
      </w:tr>
      <w:tr w:rsidR="00BD26BB" w14:paraId="4F17EEC9" w14:textId="77777777" w:rsidTr="00495DC8">
        <w:trPr>
          <w:trHeight w:val="505"/>
          <w:ins w:id="2342" w:author="Jiří Lehejček [2]" w:date="2018-11-14T22:25:00Z"/>
        </w:trPr>
        <w:tc>
          <w:tcPr>
            <w:tcW w:w="9495" w:type="dxa"/>
            <w:gridSpan w:val="8"/>
            <w:tcBorders>
              <w:top w:val="single" w:sz="4" w:space="0" w:color="000000"/>
              <w:left w:val="single" w:sz="4" w:space="0" w:color="000000"/>
              <w:bottom w:val="single" w:sz="4" w:space="0" w:color="000000"/>
              <w:right w:val="single" w:sz="4" w:space="0" w:color="000000"/>
            </w:tcBorders>
            <w:hideMark/>
          </w:tcPr>
          <w:p w14:paraId="16B23E97" w14:textId="77777777" w:rsidR="00BD26BB" w:rsidRDefault="00BD26BB" w:rsidP="00495DC8">
            <w:pPr>
              <w:spacing w:line="256" w:lineRule="auto"/>
              <w:jc w:val="both"/>
              <w:rPr>
                <w:ins w:id="2343" w:author="Jiří Lehejček [2]" w:date="2018-11-14T22:25:00Z"/>
                <w:lang w:eastAsia="en-US"/>
              </w:rPr>
            </w:pPr>
          </w:p>
        </w:tc>
      </w:tr>
      <w:tr w:rsidR="00BD26BB" w14:paraId="78A76E9D" w14:textId="77777777" w:rsidTr="00495DC8">
        <w:trPr>
          <w:trHeight w:val="205"/>
          <w:ins w:id="2344" w:author="Jiří Lehejček [2]" w:date="2018-11-14T22:25:00Z"/>
        </w:trPr>
        <w:tc>
          <w:tcPr>
            <w:tcW w:w="2973" w:type="dxa"/>
            <w:tcBorders>
              <w:top w:val="single" w:sz="4" w:space="0" w:color="000000"/>
              <w:left w:val="single" w:sz="4" w:space="0" w:color="000000"/>
              <w:bottom w:val="single" w:sz="4" w:space="0" w:color="000000"/>
              <w:right w:val="single" w:sz="4" w:space="0" w:color="000000"/>
            </w:tcBorders>
            <w:shd w:val="clear" w:color="auto" w:fill="F7CAAC"/>
            <w:hideMark/>
          </w:tcPr>
          <w:p w14:paraId="64307D3E" w14:textId="77777777" w:rsidR="00BD26BB" w:rsidRDefault="00BD26BB" w:rsidP="00495DC8">
            <w:pPr>
              <w:spacing w:line="256" w:lineRule="auto"/>
              <w:jc w:val="both"/>
              <w:rPr>
                <w:ins w:id="2345" w:author="Jiří Lehejček [2]" w:date="2018-11-14T22:25:00Z"/>
                <w:b/>
                <w:lang w:eastAsia="en-US"/>
              </w:rPr>
            </w:pPr>
            <w:ins w:id="2346" w:author="Jiří Lehejček [2]" w:date="2018-11-14T22:25:00Z">
              <w:r>
                <w:rPr>
                  <w:b/>
                  <w:lang w:eastAsia="en-US"/>
                </w:rPr>
                <w:t>Stručná anotace předmětu</w:t>
              </w:r>
            </w:ins>
          </w:p>
        </w:tc>
        <w:tc>
          <w:tcPr>
            <w:tcW w:w="6522" w:type="dxa"/>
            <w:gridSpan w:val="7"/>
            <w:tcBorders>
              <w:top w:val="single" w:sz="4" w:space="0" w:color="000000"/>
              <w:left w:val="single" w:sz="4" w:space="0" w:color="000000"/>
              <w:bottom w:val="double" w:sz="4" w:space="0" w:color="000000"/>
              <w:right w:val="single" w:sz="4" w:space="0" w:color="000000"/>
            </w:tcBorders>
          </w:tcPr>
          <w:p w14:paraId="3341A6C4" w14:textId="77777777" w:rsidR="00BD26BB" w:rsidRDefault="00BD26BB" w:rsidP="00495DC8">
            <w:pPr>
              <w:spacing w:line="256" w:lineRule="auto"/>
              <w:jc w:val="both"/>
              <w:rPr>
                <w:ins w:id="2347" w:author="Jiří Lehejček [2]" w:date="2018-11-14T22:25:00Z"/>
                <w:lang w:eastAsia="en-US"/>
              </w:rPr>
            </w:pPr>
          </w:p>
        </w:tc>
      </w:tr>
      <w:tr w:rsidR="00BD26BB" w14:paraId="4667007C" w14:textId="77777777" w:rsidTr="00495DC8">
        <w:trPr>
          <w:trHeight w:val="3591"/>
          <w:ins w:id="2348" w:author="Jiří Lehejček [2]" w:date="2018-11-14T22:25:00Z"/>
        </w:trPr>
        <w:tc>
          <w:tcPr>
            <w:tcW w:w="9495" w:type="dxa"/>
            <w:gridSpan w:val="8"/>
            <w:tcBorders>
              <w:top w:val="single" w:sz="12" w:space="0" w:color="000000"/>
              <w:left w:val="single" w:sz="4" w:space="0" w:color="000000"/>
              <w:bottom w:val="single" w:sz="12" w:space="0" w:color="000000"/>
              <w:right w:val="single" w:sz="4" w:space="0" w:color="000000"/>
            </w:tcBorders>
          </w:tcPr>
          <w:p w14:paraId="4A4B6CD4" w14:textId="77777777" w:rsidR="00BD26BB" w:rsidRDefault="00BD26BB" w:rsidP="00495DC8">
            <w:pPr>
              <w:spacing w:line="256" w:lineRule="auto"/>
              <w:rPr>
                <w:ins w:id="2349" w:author="Matyas Adam" w:date="2018-11-16T12:31:00Z"/>
                <w:lang w:eastAsia="en-US"/>
              </w:rPr>
            </w:pPr>
            <w:ins w:id="2350" w:author="Jiří Lehejček [2]" w:date="2018-11-14T22:25:00Z">
              <w:r w:rsidRPr="0017606D">
                <w:rPr>
                  <w:lang w:eastAsia="en-US"/>
                </w:rPr>
                <w:t>Cílem semináře je konfrontovat teoretické znalosti studentů nabyté v předchozích předmětech s předními odborníky z</w:t>
              </w:r>
              <w:r>
                <w:rPr>
                  <w:lang w:eastAsia="en-US"/>
                </w:rPr>
                <w:t> </w:t>
              </w:r>
              <w:r w:rsidRPr="0017606D">
                <w:rPr>
                  <w:lang w:eastAsia="en-US"/>
                </w:rPr>
                <w:t>praxe</w:t>
              </w:r>
              <w:r>
                <w:rPr>
                  <w:lang w:eastAsia="en-US"/>
                </w:rPr>
                <w:t xml:space="preserve"> </w:t>
              </w:r>
              <w:r w:rsidRPr="00F15FDC">
                <w:rPr>
                  <w:lang w:eastAsia="en-US"/>
                </w:rPr>
                <w:t>z oblasti životního prostředí</w:t>
              </w:r>
            </w:ins>
            <w:ins w:id="2351" w:author="Matyas Adam" w:date="2018-11-16T12:31:00Z">
              <w:r>
                <w:rPr>
                  <w:lang w:eastAsia="en-US"/>
                </w:rPr>
                <w:t>,</w:t>
              </w:r>
            </w:ins>
            <w:ins w:id="2352" w:author="Jiří Lehejček [2]" w:date="2018-11-14T22:25:00Z">
              <w:del w:id="2353" w:author="Matyas Adam" w:date="2018-11-16T12:31:00Z">
                <w:r w:rsidRPr="00F15FDC" w:rsidDel="00E85A0C">
                  <w:rPr>
                    <w:lang w:eastAsia="en-US"/>
                  </w:rPr>
                  <w:delText xml:space="preserve"> a</w:delText>
                </w:r>
              </w:del>
            </w:ins>
            <w:ins w:id="2354" w:author="Matyas Adam" w:date="2018-11-16T12:31:00Z">
              <w:r>
                <w:rPr>
                  <w:lang w:eastAsia="en-US"/>
                </w:rPr>
                <w:t xml:space="preserve"> </w:t>
              </w:r>
            </w:ins>
            <w:ins w:id="2355" w:author="Jiří Lehejček [2]" w:date="2018-11-14T22:25:00Z">
              <w:del w:id="2356" w:author="Matyas Adam" w:date="2018-11-16T12:31:00Z">
                <w:r w:rsidRPr="00F15FDC" w:rsidDel="00E85A0C">
                  <w:rPr>
                    <w:lang w:eastAsia="en-US"/>
                  </w:rPr>
                  <w:delText xml:space="preserve"> </w:delText>
                </w:r>
              </w:del>
              <w:r w:rsidRPr="00F15FDC">
                <w:rPr>
                  <w:lang w:eastAsia="en-US"/>
                </w:rPr>
                <w:t>jeho územní i druhové ochrany</w:t>
              </w:r>
            </w:ins>
            <w:ins w:id="2357" w:author="Matyas Adam" w:date="2018-11-16T12:31:00Z">
              <w:r>
                <w:rPr>
                  <w:lang w:eastAsia="en-US"/>
                </w:rPr>
                <w:t xml:space="preserve"> a práva v</w:t>
              </w:r>
            </w:ins>
            <w:ins w:id="2358" w:author="Matyas Adam" w:date="2018-11-16T12:32:00Z">
              <w:r>
                <w:rPr>
                  <w:lang w:eastAsia="en-US"/>
                </w:rPr>
                <w:t xml:space="preserve"> ochraně </w:t>
              </w:r>
            </w:ins>
            <w:ins w:id="2359" w:author="Matyas Adam" w:date="2018-11-16T12:31:00Z">
              <w:r>
                <w:rPr>
                  <w:lang w:eastAsia="en-US"/>
                </w:rPr>
                <w:t>životní</w:t>
              </w:r>
            </w:ins>
            <w:ins w:id="2360" w:author="Matyas Adam" w:date="2018-11-16T12:32:00Z">
              <w:r>
                <w:rPr>
                  <w:lang w:eastAsia="en-US"/>
                </w:rPr>
                <w:t>ho</w:t>
              </w:r>
            </w:ins>
            <w:ins w:id="2361" w:author="Matyas Adam" w:date="2018-11-16T12:31:00Z">
              <w:r>
                <w:rPr>
                  <w:lang w:eastAsia="en-US"/>
                </w:rPr>
                <w:t xml:space="preserve"> </w:t>
              </w:r>
            </w:ins>
            <w:ins w:id="2362" w:author="Matyas Adam" w:date="2018-11-16T12:32:00Z">
              <w:r>
                <w:rPr>
                  <w:lang w:eastAsia="en-US"/>
                </w:rPr>
                <w:t>prostředí</w:t>
              </w:r>
            </w:ins>
            <w:ins w:id="2363" w:author="Jiří Lehejček [2]" w:date="2018-11-14T22:25:00Z">
              <w:r w:rsidRPr="0017606D">
                <w:rPr>
                  <w:lang w:eastAsia="en-US"/>
                </w:rPr>
                <w:t>, se kterými se budou jednou za 14 dní setkávat.</w:t>
              </w:r>
              <w:r>
                <w:rPr>
                  <w:lang w:eastAsia="en-US"/>
                </w:rPr>
                <w:t xml:space="preserve"> </w:t>
              </w:r>
              <w:r w:rsidRPr="0017606D">
                <w:rPr>
                  <w:lang w:eastAsia="en-US"/>
                </w:rPr>
                <w:t>Odborníci přiblíží studentům praktickou stránku procesů a aktivit realizovaných v oblasti ochrany životního prostředí, environmentálních rizik a legislativních procesů na regionální, národní, evropské i světové úrovni. Diskuzí s odborníky se studenti seznámí s aktuálními tématy týkajícími se jejich studijního oboru, což jim umožní hlubší pochopení kontextu přírodovědeckých, sociálních i legislativních vazeb.</w:t>
              </w:r>
            </w:ins>
          </w:p>
          <w:p w14:paraId="4A9ADB27" w14:textId="77777777" w:rsidR="00BD26BB" w:rsidRDefault="00BD26BB" w:rsidP="00495DC8">
            <w:pPr>
              <w:spacing w:line="256" w:lineRule="auto"/>
              <w:rPr>
                <w:ins w:id="2364" w:author="Matyas Adam" w:date="2018-11-16T12:31:00Z"/>
                <w:lang w:eastAsia="en-US"/>
              </w:rPr>
            </w:pPr>
          </w:p>
          <w:p w14:paraId="31D654B7" w14:textId="77777777" w:rsidR="00BD26BB" w:rsidRDefault="00BD26BB" w:rsidP="00495DC8">
            <w:pPr>
              <w:spacing w:line="256" w:lineRule="auto"/>
              <w:rPr>
                <w:ins w:id="2365" w:author="Matyas Adam" w:date="2018-11-16T12:31:00Z"/>
                <w:u w:val="single"/>
                <w:lang w:eastAsia="en-US"/>
              </w:rPr>
            </w:pPr>
            <w:ins w:id="2366" w:author="Matyas Adam" w:date="2018-11-16T12:31:00Z">
              <w:r w:rsidRPr="00E85A0C">
                <w:rPr>
                  <w:u w:val="single"/>
                  <w:lang w:eastAsia="en-US"/>
                  <w:rPrChange w:id="2367" w:author="Matyas Adam" w:date="2018-11-16T12:31:00Z">
                    <w:rPr>
                      <w:lang w:eastAsia="en-US"/>
                    </w:rPr>
                  </w:rPrChange>
                </w:rPr>
                <w:t>Hlavní témata:</w:t>
              </w:r>
            </w:ins>
          </w:p>
          <w:p w14:paraId="067CB964" w14:textId="77777777" w:rsidR="00BD26BB" w:rsidRDefault="00BD26BB">
            <w:pPr>
              <w:pStyle w:val="Odstavecseseznamem"/>
              <w:numPr>
                <w:ilvl w:val="0"/>
                <w:numId w:val="76"/>
              </w:numPr>
              <w:suppressAutoHyphens w:val="0"/>
              <w:spacing w:line="256" w:lineRule="auto"/>
              <w:rPr>
                <w:ins w:id="2368" w:author="Matyas Adam" w:date="2018-11-16T12:44:00Z"/>
                <w:lang w:eastAsia="en-US"/>
              </w:rPr>
              <w:pPrChange w:id="2369" w:author="PS" w:date="2018-11-25T14:17:00Z">
                <w:pPr>
                  <w:spacing w:line="256" w:lineRule="auto"/>
                </w:pPr>
              </w:pPrChange>
            </w:pPr>
            <w:ins w:id="2370" w:author="Matyas Adam" w:date="2018-11-16T12:38:00Z">
              <w:r>
                <w:rPr>
                  <w:lang w:eastAsia="en-US"/>
                </w:rPr>
                <w:t>Operační programy</w:t>
              </w:r>
            </w:ins>
            <w:ins w:id="2371" w:author="Matyas Adam" w:date="2018-11-16T12:39:00Z">
              <w:r>
                <w:rPr>
                  <w:lang w:eastAsia="en-US"/>
                </w:rPr>
                <w:t xml:space="preserve"> ŽP v</w:t>
              </w:r>
            </w:ins>
            <w:ins w:id="2372" w:author="Matyas Adam" w:date="2018-11-16T12:44:00Z">
              <w:r>
                <w:rPr>
                  <w:lang w:eastAsia="en-US"/>
                </w:rPr>
                <w:t> </w:t>
              </w:r>
            </w:ins>
            <w:ins w:id="2373" w:author="Matyas Adam" w:date="2018-11-16T12:39:00Z">
              <w:r>
                <w:rPr>
                  <w:lang w:eastAsia="en-US"/>
                </w:rPr>
                <w:t>praxi</w:t>
              </w:r>
            </w:ins>
          </w:p>
          <w:p w14:paraId="79E0DAAF" w14:textId="77777777" w:rsidR="00BD26BB" w:rsidRDefault="00BD26BB">
            <w:pPr>
              <w:pStyle w:val="Odstavecseseznamem"/>
              <w:numPr>
                <w:ilvl w:val="0"/>
                <w:numId w:val="76"/>
              </w:numPr>
              <w:suppressAutoHyphens w:val="0"/>
              <w:spacing w:line="256" w:lineRule="auto"/>
              <w:rPr>
                <w:ins w:id="2374" w:author="Matyas Adam" w:date="2018-11-16T23:58:00Z"/>
                <w:lang w:eastAsia="en-US"/>
              </w:rPr>
              <w:pPrChange w:id="2375" w:author="PS" w:date="2018-11-25T14:17:00Z">
                <w:pPr>
                  <w:spacing w:line="256" w:lineRule="auto"/>
                </w:pPr>
              </w:pPrChange>
            </w:pPr>
            <w:ins w:id="2376" w:author="Matyas Adam" w:date="2018-11-16T12:44:00Z">
              <w:r>
                <w:rPr>
                  <w:lang w:eastAsia="en-US"/>
                </w:rPr>
                <w:t>Environmentální politika a právo</w:t>
              </w:r>
            </w:ins>
          </w:p>
          <w:p w14:paraId="423275F8" w14:textId="77777777" w:rsidR="00BD26BB" w:rsidRDefault="00BD26BB">
            <w:pPr>
              <w:pStyle w:val="Odstavecseseznamem"/>
              <w:numPr>
                <w:ilvl w:val="0"/>
                <w:numId w:val="76"/>
              </w:numPr>
              <w:suppressAutoHyphens w:val="0"/>
              <w:spacing w:line="256" w:lineRule="auto"/>
              <w:rPr>
                <w:ins w:id="2377" w:author="Matyas Adam" w:date="2018-11-16T12:44:00Z"/>
                <w:lang w:eastAsia="en-US"/>
              </w:rPr>
              <w:pPrChange w:id="2378" w:author="PS" w:date="2018-11-25T14:17:00Z">
                <w:pPr>
                  <w:spacing w:line="256" w:lineRule="auto"/>
                </w:pPr>
              </w:pPrChange>
            </w:pPr>
            <w:ins w:id="2379" w:author="Matyas Adam" w:date="2018-11-16T23:58:00Z">
              <w:r>
                <w:rPr>
                  <w:lang w:eastAsia="en-US"/>
                </w:rPr>
                <w:t>Územní a druhová ochrana u nás a ve světě</w:t>
              </w:r>
            </w:ins>
          </w:p>
          <w:p w14:paraId="24E47174" w14:textId="77777777" w:rsidR="00BD26BB" w:rsidRPr="001551DE" w:rsidRDefault="00BD26BB">
            <w:pPr>
              <w:pStyle w:val="Odstavecseseznamem"/>
              <w:numPr>
                <w:ilvl w:val="0"/>
                <w:numId w:val="76"/>
              </w:numPr>
              <w:suppressAutoHyphens w:val="0"/>
              <w:spacing w:line="256" w:lineRule="auto"/>
              <w:rPr>
                <w:ins w:id="2380" w:author="Matyas Adam" w:date="2018-11-16T12:37:00Z"/>
                <w:lang w:eastAsia="en-US"/>
                <w:rPrChange w:id="2381" w:author="Matyas Adam" w:date="2018-11-16T12:38:00Z">
                  <w:rPr>
                    <w:ins w:id="2382" w:author="Matyas Adam" w:date="2018-11-16T12:37:00Z"/>
                    <w:u w:val="single"/>
                    <w:lang w:eastAsia="en-US"/>
                  </w:rPr>
                </w:rPrChange>
              </w:rPr>
              <w:pPrChange w:id="2383" w:author="PS" w:date="2018-11-25T14:17:00Z">
                <w:pPr>
                  <w:spacing w:line="256" w:lineRule="auto"/>
                </w:pPr>
              </w:pPrChange>
            </w:pPr>
            <w:ins w:id="2384" w:author="Matyas Adam" w:date="2018-11-16T12:44:00Z">
              <w:r>
                <w:rPr>
                  <w:lang w:eastAsia="en-US"/>
                </w:rPr>
                <w:t>Praxe nevládních organizací v ochraně ŽP</w:t>
              </w:r>
            </w:ins>
          </w:p>
          <w:p w14:paraId="6AE1381E" w14:textId="77777777" w:rsidR="00BD26BB" w:rsidRDefault="00BD26BB">
            <w:pPr>
              <w:pStyle w:val="Odstavecseseznamem"/>
              <w:numPr>
                <w:ilvl w:val="0"/>
                <w:numId w:val="76"/>
              </w:numPr>
              <w:suppressAutoHyphens w:val="0"/>
              <w:spacing w:line="256" w:lineRule="auto"/>
              <w:rPr>
                <w:ins w:id="2385" w:author="Matyas Adam" w:date="2018-11-16T12:40:00Z"/>
                <w:lang w:eastAsia="en-US"/>
              </w:rPr>
              <w:pPrChange w:id="2386" w:author="PS" w:date="2018-11-25T14:17:00Z">
                <w:pPr>
                  <w:spacing w:line="256" w:lineRule="auto"/>
                </w:pPr>
              </w:pPrChange>
            </w:pPr>
            <w:ins w:id="2387" w:author="Matyas Adam" w:date="2018-11-16T12:42:00Z">
              <w:r>
                <w:rPr>
                  <w:lang w:eastAsia="en-US"/>
                </w:rPr>
                <w:t>Rizika pro ŽP</w:t>
              </w:r>
            </w:ins>
            <w:ins w:id="2388" w:author="Matyas Adam" w:date="2018-11-16T23:57:00Z">
              <w:r>
                <w:rPr>
                  <w:lang w:eastAsia="en-US"/>
                </w:rPr>
                <w:t xml:space="preserve"> a jejich mitigace</w:t>
              </w:r>
            </w:ins>
          </w:p>
          <w:p w14:paraId="5D32D3F4" w14:textId="77777777" w:rsidR="00BD26BB" w:rsidRDefault="00BD26BB">
            <w:pPr>
              <w:pStyle w:val="Odstavecseseznamem"/>
              <w:numPr>
                <w:ilvl w:val="0"/>
                <w:numId w:val="76"/>
              </w:numPr>
              <w:suppressAutoHyphens w:val="0"/>
              <w:spacing w:line="256" w:lineRule="auto"/>
              <w:rPr>
                <w:ins w:id="2389" w:author="Matyas Adam" w:date="2018-11-16T12:38:00Z"/>
                <w:lang w:eastAsia="en-US"/>
              </w:rPr>
              <w:pPrChange w:id="2390" w:author="PS" w:date="2018-11-25T14:17:00Z">
                <w:pPr>
                  <w:spacing w:line="256" w:lineRule="auto"/>
                </w:pPr>
              </w:pPrChange>
            </w:pPr>
            <w:ins w:id="2391" w:author="Matyas Adam" w:date="2018-11-16T12:40:00Z">
              <w:r>
                <w:rPr>
                  <w:lang w:eastAsia="en-US"/>
                </w:rPr>
                <w:t>Mezinárodní spolupráce</w:t>
              </w:r>
            </w:ins>
            <w:ins w:id="2392" w:author="Matyas Adam" w:date="2018-11-16T12:41:00Z">
              <w:r>
                <w:rPr>
                  <w:lang w:eastAsia="en-US"/>
                </w:rPr>
                <w:t xml:space="preserve"> </w:t>
              </w:r>
            </w:ins>
            <w:ins w:id="2393" w:author="Matyas Adam" w:date="2018-11-16T12:40:00Z">
              <w:r>
                <w:rPr>
                  <w:lang w:eastAsia="en-US"/>
                </w:rPr>
                <w:t>v ochraně ŽP</w:t>
              </w:r>
            </w:ins>
          </w:p>
          <w:p w14:paraId="01FA17A1" w14:textId="77777777" w:rsidR="00BD26BB" w:rsidRPr="0015666E" w:rsidRDefault="00BD26BB">
            <w:pPr>
              <w:pStyle w:val="Odstavecseseznamem"/>
              <w:numPr>
                <w:ilvl w:val="0"/>
                <w:numId w:val="76"/>
              </w:numPr>
              <w:suppressAutoHyphens w:val="0"/>
              <w:spacing w:line="256" w:lineRule="auto"/>
              <w:rPr>
                <w:ins w:id="2394" w:author="Jiří Lehejček [2]" w:date="2018-11-14T22:25:00Z"/>
                <w:lang w:eastAsia="en-US"/>
              </w:rPr>
              <w:pPrChange w:id="2395" w:author="PS" w:date="2018-11-25T14:17:00Z">
                <w:pPr>
                  <w:spacing w:line="256" w:lineRule="auto"/>
                </w:pPr>
              </w:pPrChange>
            </w:pPr>
            <w:ins w:id="2396" w:author="Matyas Adam" w:date="2018-11-16T12:43:00Z">
              <w:r>
                <w:rPr>
                  <w:lang w:eastAsia="en-US"/>
                </w:rPr>
                <w:t>Fondy a programy EU</w:t>
              </w:r>
            </w:ins>
          </w:p>
          <w:p w14:paraId="726922BF" w14:textId="77777777" w:rsidR="00BD26BB" w:rsidRPr="0009589E" w:rsidRDefault="00BD26BB" w:rsidP="00495DC8">
            <w:pPr>
              <w:pStyle w:val="Odstavecseseznamem"/>
              <w:spacing w:line="256" w:lineRule="auto"/>
              <w:jc w:val="both"/>
              <w:rPr>
                <w:ins w:id="2397" w:author="Jiří Lehejček [2]" w:date="2018-11-14T22:25:00Z"/>
                <w:rFonts w:ascii="Tahoma" w:hAnsi="Tahoma" w:cs="Tahoma"/>
                <w:color w:val="000000"/>
                <w:sz w:val="17"/>
                <w:szCs w:val="17"/>
                <w:shd w:val="clear" w:color="auto" w:fill="FFFFFF"/>
              </w:rPr>
            </w:pPr>
          </w:p>
        </w:tc>
      </w:tr>
      <w:tr w:rsidR="00BD26BB" w14:paraId="6280E2A3" w14:textId="77777777" w:rsidTr="00495DC8">
        <w:trPr>
          <w:trHeight w:val="241"/>
          <w:ins w:id="2398" w:author="Jiří Lehejček [2]" w:date="2018-11-14T22:25:00Z"/>
        </w:trPr>
        <w:tc>
          <w:tcPr>
            <w:tcW w:w="3520" w:type="dxa"/>
            <w:gridSpan w:val="2"/>
            <w:tcBorders>
              <w:top w:val="single" w:sz="4" w:space="0" w:color="000000"/>
              <w:left w:val="single" w:sz="4" w:space="0" w:color="000000"/>
              <w:bottom w:val="single" w:sz="4" w:space="0" w:color="000000"/>
              <w:right w:val="single" w:sz="4" w:space="0" w:color="000000"/>
            </w:tcBorders>
            <w:shd w:val="clear" w:color="auto" w:fill="F7CAAC"/>
            <w:hideMark/>
          </w:tcPr>
          <w:p w14:paraId="788A72A1" w14:textId="77777777" w:rsidR="00BD26BB" w:rsidRDefault="00BD26BB" w:rsidP="00495DC8">
            <w:pPr>
              <w:spacing w:line="256" w:lineRule="auto"/>
              <w:jc w:val="both"/>
              <w:rPr>
                <w:ins w:id="2399" w:author="Jiří Lehejček [2]" w:date="2018-11-14T22:25:00Z"/>
                <w:lang w:eastAsia="en-US"/>
              </w:rPr>
            </w:pPr>
            <w:ins w:id="2400" w:author="Jiří Lehejček [2]" w:date="2018-11-14T22:25:00Z">
              <w:r>
                <w:rPr>
                  <w:b/>
                  <w:lang w:eastAsia="en-US"/>
                </w:rPr>
                <w:t>tudijní literatura a studijní pomůcky</w:t>
              </w:r>
            </w:ins>
          </w:p>
        </w:tc>
        <w:tc>
          <w:tcPr>
            <w:tcW w:w="5975" w:type="dxa"/>
            <w:gridSpan w:val="6"/>
            <w:tcBorders>
              <w:top w:val="double" w:sz="4" w:space="0" w:color="000000"/>
              <w:left w:val="single" w:sz="4" w:space="0" w:color="000000"/>
              <w:bottom w:val="double" w:sz="4" w:space="0" w:color="000000"/>
              <w:right w:val="single" w:sz="4" w:space="0" w:color="000000"/>
            </w:tcBorders>
          </w:tcPr>
          <w:p w14:paraId="725C85AB" w14:textId="77777777" w:rsidR="00BD26BB" w:rsidRDefault="00BD26BB" w:rsidP="00495DC8">
            <w:pPr>
              <w:spacing w:line="256" w:lineRule="auto"/>
              <w:jc w:val="both"/>
              <w:rPr>
                <w:ins w:id="2401" w:author="Jiří Lehejček [2]" w:date="2018-11-14T22:25:00Z"/>
                <w:lang w:eastAsia="en-US"/>
              </w:rPr>
            </w:pPr>
          </w:p>
        </w:tc>
      </w:tr>
      <w:tr w:rsidR="00BD26BB" w14:paraId="1F202E10" w14:textId="77777777" w:rsidTr="00495DC8">
        <w:trPr>
          <w:trHeight w:val="1365"/>
          <w:ins w:id="2402" w:author="Jiří Lehejček [2]" w:date="2018-11-14T22:25:00Z"/>
        </w:trPr>
        <w:tc>
          <w:tcPr>
            <w:tcW w:w="9495" w:type="dxa"/>
            <w:gridSpan w:val="8"/>
            <w:tcBorders>
              <w:top w:val="single" w:sz="4" w:space="0" w:color="000000"/>
              <w:left w:val="single" w:sz="4" w:space="0" w:color="000000"/>
              <w:bottom w:val="single" w:sz="4" w:space="0" w:color="000000"/>
              <w:right w:val="single" w:sz="4" w:space="0" w:color="000000"/>
            </w:tcBorders>
          </w:tcPr>
          <w:p w14:paraId="05836840" w14:textId="77777777" w:rsidR="00BD26BB" w:rsidRDefault="00BD26BB" w:rsidP="00495DC8">
            <w:pPr>
              <w:spacing w:line="256" w:lineRule="auto"/>
              <w:jc w:val="both"/>
              <w:rPr>
                <w:ins w:id="2403" w:author="Jiří Lehejček [2]" w:date="2018-11-14T22:25:00Z"/>
                <w:lang w:eastAsia="en-US"/>
              </w:rPr>
            </w:pPr>
            <w:ins w:id="2404" w:author="Jiří Lehejček [2]" w:date="2018-11-14T22:25:00Z">
              <w:r>
                <w:rPr>
                  <w:b/>
                  <w:lang w:eastAsia="en-US"/>
                </w:rPr>
                <w:t>Povinná literatura</w:t>
              </w:r>
            </w:ins>
            <w:ins w:id="2405" w:author="Matyas Adam" w:date="2018-11-16T23:57:00Z">
              <w:r>
                <w:rPr>
                  <w:b/>
                  <w:lang w:eastAsia="en-US"/>
                </w:rPr>
                <w:t>:</w:t>
              </w:r>
            </w:ins>
          </w:p>
          <w:p w14:paraId="1D431B58" w14:textId="77777777" w:rsidR="00BD26BB" w:rsidDel="00147D34" w:rsidRDefault="00BD26BB">
            <w:pPr>
              <w:pStyle w:val="Odstavecseseznamem"/>
              <w:ind w:left="0"/>
              <w:jc w:val="both"/>
              <w:rPr>
                <w:ins w:id="2406" w:author="Jiří Lehejček [2]" w:date="2018-11-14T22:25:00Z"/>
                <w:del w:id="2407" w:author="Matyas Adam" w:date="2018-11-16T23:57:00Z"/>
              </w:rPr>
              <w:pPrChange w:id="2408" w:author="Matyas Adam" w:date="2018-11-16T23:58:00Z">
                <w:pPr>
                  <w:pStyle w:val="Odstavecseseznamem"/>
                  <w:spacing w:line="256" w:lineRule="auto"/>
                  <w:jc w:val="both"/>
                </w:pPr>
              </w:pPrChange>
            </w:pPr>
            <w:ins w:id="2409" w:author="Matyas Adam" w:date="2018-11-16T23:57:00Z">
              <w:r w:rsidRPr="001B4DBE">
                <w:t>Materiály dostupné v e-learningovém kurzu předmětu v LMS Moodle na http://vyuka.flkr.utb.cz</w:t>
              </w:r>
            </w:ins>
            <w:ins w:id="2410" w:author="Jiří Lehejček [2]" w:date="2018-11-14T22:25:00Z">
              <w:del w:id="2411" w:author="Matyas Adam" w:date="2018-11-16T23:57:00Z">
                <w:r w:rsidDel="00147D34">
                  <w:rPr>
                    <w:lang w:eastAsia="en-US"/>
                  </w:rPr>
                  <w:delText>Materiály budou zveřejňovány na Moodlu</w:delText>
                </w:r>
              </w:del>
            </w:ins>
          </w:p>
          <w:p w14:paraId="327CCC5F" w14:textId="77777777" w:rsidR="00BD26BB" w:rsidDel="00147D34" w:rsidRDefault="00BD26BB" w:rsidP="00495DC8">
            <w:pPr>
              <w:spacing w:line="256" w:lineRule="auto"/>
              <w:jc w:val="both"/>
              <w:rPr>
                <w:ins w:id="2412" w:author="Jiří Lehejček [2]" w:date="2018-11-14T22:25:00Z"/>
                <w:del w:id="2413" w:author="Matyas Adam" w:date="2018-11-16T23:57:00Z"/>
                <w:lang w:eastAsia="en-US"/>
              </w:rPr>
            </w:pPr>
            <w:ins w:id="2414" w:author="Jiří Lehejček [2]" w:date="2018-11-14T22:25:00Z">
              <w:del w:id="2415" w:author="Matyas Adam" w:date="2018-11-16T23:57:00Z">
                <w:r w:rsidDel="00147D34">
                  <w:rPr>
                    <w:b/>
                    <w:lang w:eastAsia="en-US"/>
                  </w:rPr>
                  <w:delText>Doporučená literatura</w:delText>
                </w:r>
              </w:del>
            </w:ins>
          </w:p>
          <w:p w14:paraId="78B92456" w14:textId="77777777" w:rsidR="00BD26BB" w:rsidRDefault="00BD26BB" w:rsidP="00495DC8">
            <w:pPr>
              <w:spacing w:line="256" w:lineRule="auto"/>
              <w:ind w:left="709" w:hanging="709"/>
              <w:jc w:val="both"/>
              <w:rPr>
                <w:ins w:id="2416" w:author="Jiří Lehejček [2]" w:date="2018-11-14T22:25:00Z"/>
                <w:lang w:eastAsia="en-US"/>
              </w:rPr>
            </w:pPr>
            <w:ins w:id="2417" w:author="Jiří Lehejček [2]" w:date="2018-11-14T22:25:00Z">
              <w:del w:id="2418" w:author="Matyas Adam" w:date="2018-11-16T23:57:00Z">
                <w:r w:rsidDel="00147D34">
                  <w:rPr>
                    <w:lang w:eastAsia="en-US"/>
                  </w:rPr>
                  <w:delText xml:space="preserve"> </w:delText>
                </w:r>
              </w:del>
            </w:ins>
          </w:p>
          <w:p w14:paraId="71B3F08C" w14:textId="77777777" w:rsidR="00BD26BB" w:rsidRDefault="00BD26BB" w:rsidP="00495DC8">
            <w:pPr>
              <w:spacing w:line="256" w:lineRule="auto"/>
              <w:jc w:val="both"/>
              <w:rPr>
                <w:ins w:id="2419" w:author="Jiří Lehejček [2]" w:date="2018-11-14T22:25:00Z"/>
                <w:lang w:eastAsia="en-US"/>
              </w:rPr>
            </w:pPr>
          </w:p>
        </w:tc>
      </w:tr>
      <w:tr w:rsidR="00BD26BB" w14:paraId="31D497EF" w14:textId="77777777" w:rsidTr="00495DC8">
        <w:trPr>
          <w:trHeight w:val="218"/>
          <w:ins w:id="2420" w:author="Jiří Lehejček [2]" w:date="2018-11-14T22:25:00Z"/>
        </w:trPr>
        <w:tc>
          <w:tcPr>
            <w:tcW w:w="9495" w:type="dxa"/>
            <w:gridSpan w:val="8"/>
            <w:tcBorders>
              <w:top w:val="single" w:sz="12" w:space="0" w:color="000000"/>
              <w:left w:val="single" w:sz="2" w:space="0" w:color="000000"/>
              <w:bottom w:val="single" w:sz="2" w:space="0" w:color="000000"/>
              <w:right w:val="single" w:sz="2" w:space="0" w:color="000000"/>
            </w:tcBorders>
            <w:shd w:val="clear" w:color="auto" w:fill="F7CAAC"/>
            <w:hideMark/>
          </w:tcPr>
          <w:p w14:paraId="3093D163" w14:textId="77777777" w:rsidR="00BD26BB" w:rsidRDefault="00BD26BB" w:rsidP="00495DC8">
            <w:pPr>
              <w:spacing w:line="256" w:lineRule="auto"/>
              <w:jc w:val="center"/>
              <w:rPr>
                <w:ins w:id="2421" w:author="Jiří Lehejček [2]" w:date="2018-11-14T22:25:00Z"/>
                <w:b/>
                <w:lang w:eastAsia="en-US"/>
              </w:rPr>
            </w:pPr>
            <w:ins w:id="2422" w:author="Jiří Lehejček [2]" w:date="2018-11-14T22:25:00Z">
              <w:r>
                <w:rPr>
                  <w:b/>
                  <w:lang w:eastAsia="en-US"/>
                </w:rPr>
                <w:t>Informace ke kombinované nebo distanční formě</w:t>
              </w:r>
            </w:ins>
          </w:p>
        </w:tc>
      </w:tr>
      <w:tr w:rsidR="00BD26BB" w14:paraId="7BE885F7" w14:textId="77777777" w:rsidTr="00495DC8">
        <w:trPr>
          <w:trHeight w:val="191"/>
          <w:ins w:id="2423" w:author="Jiří Lehejček [2]" w:date="2018-11-14T22:25:00Z"/>
        </w:trPr>
        <w:tc>
          <w:tcPr>
            <w:tcW w:w="4612" w:type="dxa"/>
            <w:gridSpan w:val="3"/>
            <w:tcBorders>
              <w:top w:val="single" w:sz="2" w:space="0" w:color="000000"/>
              <w:left w:val="single" w:sz="4" w:space="0" w:color="000000"/>
              <w:bottom w:val="single" w:sz="4" w:space="0" w:color="000000"/>
              <w:right w:val="single" w:sz="4" w:space="0" w:color="000000"/>
            </w:tcBorders>
            <w:shd w:val="clear" w:color="auto" w:fill="F7CAAC"/>
            <w:hideMark/>
          </w:tcPr>
          <w:p w14:paraId="43D584EA" w14:textId="77777777" w:rsidR="00BD26BB" w:rsidRDefault="00BD26BB" w:rsidP="00495DC8">
            <w:pPr>
              <w:spacing w:line="256" w:lineRule="auto"/>
              <w:jc w:val="both"/>
              <w:rPr>
                <w:ins w:id="2424" w:author="Jiří Lehejček [2]" w:date="2018-11-14T22:25:00Z"/>
                <w:lang w:eastAsia="en-US"/>
              </w:rPr>
            </w:pPr>
            <w:ins w:id="2425" w:author="Jiří Lehejček [2]" w:date="2018-11-14T22:25:00Z">
              <w:r>
                <w:rPr>
                  <w:b/>
                  <w:lang w:eastAsia="en-US"/>
                </w:rPr>
                <w:t>Rozsah konzultací (soustředění)</w:t>
              </w:r>
            </w:ins>
          </w:p>
        </w:tc>
        <w:tc>
          <w:tcPr>
            <w:tcW w:w="856" w:type="dxa"/>
            <w:tcBorders>
              <w:top w:val="single" w:sz="2" w:space="0" w:color="000000"/>
              <w:left w:val="single" w:sz="4" w:space="0" w:color="000000"/>
              <w:bottom w:val="single" w:sz="4" w:space="0" w:color="000000"/>
              <w:right w:val="single" w:sz="4" w:space="0" w:color="000000"/>
            </w:tcBorders>
          </w:tcPr>
          <w:p w14:paraId="7158DDB8" w14:textId="77777777" w:rsidR="00BD26BB" w:rsidRDefault="00BD26BB" w:rsidP="00495DC8">
            <w:pPr>
              <w:spacing w:line="256" w:lineRule="auto"/>
              <w:jc w:val="both"/>
              <w:rPr>
                <w:ins w:id="2426" w:author="Jiří Lehejček [2]" w:date="2018-11-14T22:25:00Z"/>
                <w:lang w:eastAsia="en-US"/>
              </w:rPr>
            </w:pPr>
          </w:p>
        </w:tc>
        <w:tc>
          <w:tcPr>
            <w:tcW w:w="4027" w:type="dxa"/>
            <w:gridSpan w:val="4"/>
            <w:tcBorders>
              <w:top w:val="single" w:sz="2" w:space="0" w:color="000000"/>
              <w:left w:val="single" w:sz="4" w:space="0" w:color="000000"/>
              <w:bottom w:val="single" w:sz="4" w:space="0" w:color="000000"/>
              <w:right w:val="single" w:sz="4" w:space="0" w:color="000000"/>
            </w:tcBorders>
            <w:shd w:val="clear" w:color="auto" w:fill="F7CAAC"/>
            <w:hideMark/>
          </w:tcPr>
          <w:p w14:paraId="793EDE71" w14:textId="77777777" w:rsidR="00BD26BB" w:rsidRDefault="00BD26BB" w:rsidP="00495DC8">
            <w:pPr>
              <w:spacing w:line="256" w:lineRule="auto"/>
              <w:jc w:val="both"/>
              <w:rPr>
                <w:ins w:id="2427" w:author="Jiří Lehejček [2]" w:date="2018-11-14T22:25:00Z"/>
                <w:b/>
                <w:lang w:eastAsia="en-US"/>
              </w:rPr>
            </w:pPr>
            <w:ins w:id="2428" w:author="Jiří Lehejček [2]" w:date="2018-11-14T22:25:00Z">
              <w:r>
                <w:rPr>
                  <w:b/>
                  <w:lang w:eastAsia="en-US"/>
                </w:rPr>
                <w:t xml:space="preserve">hodin </w:t>
              </w:r>
            </w:ins>
          </w:p>
        </w:tc>
      </w:tr>
      <w:tr w:rsidR="00BD26BB" w14:paraId="1608382A" w14:textId="77777777" w:rsidTr="00495DC8">
        <w:trPr>
          <w:trHeight w:val="218"/>
          <w:ins w:id="2429" w:author="Jiří Lehejček [2]" w:date="2018-11-14T22:25:00Z"/>
        </w:trPr>
        <w:tc>
          <w:tcPr>
            <w:tcW w:w="9495" w:type="dxa"/>
            <w:gridSpan w:val="8"/>
            <w:tcBorders>
              <w:top w:val="single" w:sz="4" w:space="0" w:color="000000"/>
              <w:left w:val="single" w:sz="4" w:space="0" w:color="000000"/>
              <w:bottom w:val="single" w:sz="4" w:space="0" w:color="000000"/>
              <w:right w:val="single" w:sz="4" w:space="0" w:color="000000"/>
            </w:tcBorders>
            <w:shd w:val="clear" w:color="auto" w:fill="F7CAAC"/>
            <w:hideMark/>
          </w:tcPr>
          <w:p w14:paraId="22684ABF" w14:textId="77777777" w:rsidR="00BD26BB" w:rsidRDefault="00BD26BB" w:rsidP="00495DC8">
            <w:pPr>
              <w:spacing w:line="256" w:lineRule="auto"/>
              <w:jc w:val="both"/>
              <w:rPr>
                <w:ins w:id="2430" w:author="Jiří Lehejček [2]" w:date="2018-11-14T22:25:00Z"/>
                <w:b/>
                <w:lang w:eastAsia="en-US"/>
              </w:rPr>
            </w:pPr>
            <w:ins w:id="2431" w:author="Jiří Lehejček [2]" w:date="2018-11-14T22:25:00Z">
              <w:r>
                <w:rPr>
                  <w:b/>
                  <w:lang w:eastAsia="en-US"/>
                </w:rPr>
                <w:t>Informace o způsobu kontaktu s vyučujícím</w:t>
              </w:r>
            </w:ins>
          </w:p>
        </w:tc>
      </w:tr>
    </w:tbl>
    <w:p w14:paraId="545F4E44" w14:textId="77777777" w:rsidR="00BD26BB" w:rsidRDefault="00BD26BB">
      <w:pPr>
        <w:spacing w:after="160" w:line="259" w:lineRule="auto"/>
        <w:rPr>
          <w:ins w:id="2432" w:author="Jiří Lehejček [2]" w:date="2018-11-14T22:25:00Z"/>
        </w:rPr>
      </w:pPr>
    </w:p>
    <w:p w14:paraId="674A6A95" w14:textId="77777777" w:rsidR="00BD26BB" w:rsidRDefault="00BD26BB">
      <w:pPr>
        <w:spacing w:after="160" w:line="259" w:lineRule="auto"/>
        <w:rPr>
          <w:ins w:id="2433" w:author="Jiří Lehejček [2]" w:date="2018-11-14T22:25:00Z"/>
        </w:rPr>
      </w:pPr>
    </w:p>
    <w:p w14:paraId="2CE7B4D7" w14:textId="77777777" w:rsidR="00BD26BB" w:rsidRDefault="00BD26BB">
      <w:pPr>
        <w:spacing w:after="160" w:line="259" w:lineRule="auto"/>
        <w:rPr>
          <w:ins w:id="2434" w:author="Jiří Lehejček [2]" w:date="2018-11-14T22:25:00Z"/>
        </w:rPr>
      </w:pPr>
    </w:p>
    <w:p w14:paraId="5011665C" w14:textId="77777777" w:rsidR="00BD26BB" w:rsidRDefault="00BD26BB">
      <w:pPr>
        <w:spacing w:after="160" w:line="259" w:lineRule="auto"/>
        <w:rPr>
          <w:ins w:id="2435" w:author="Jiří Lehejček [2]" w:date="2018-11-14T22:25:00Z"/>
        </w:rPr>
      </w:pPr>
    </w:p>
    <w:p w14:paraId="4690B17C" w14:textId="77777777" w:rsidR="00BD26BB" w:rsidRDefault="00BD26BB">
      <w:pPr>
        <w:spacing w:after="160" w:line="259" w:lineRule="auto"/>
        <w:rPr>
          <w:ins w:id="2436" w:author="Jiří Lehejček [2]" w:date="2018-11-14T22:25:00Z"/>
        </w:rPr>
      </w:pPr>
    </w:p>
    <w:p w14:paraId="37F5C8A0" w14:textId="77777777" w:rsidR="00BD26BB" w:rsidRDefault="00BD26BB">
      <w:pPr>
        <w:spacing w:after="160" w:line="259" w:lineRule="auto"/>
      </w:pPr>
    </w:p>
    <w:tbl>
      <w:tblPr>
        <w:tblW w:w="9855" w:type="dxa"/>
        <w:tblInd w:w="-38" w:type="dxa"/>
        <w:tblBorders>
          <w:top w:val="single" w:sz="4" w:space="0" w:color="000000"/>
          <w:left w:val="single" w:sz="4" w:space="0" w:color="000000"/>
          <w:bottom w:val="double" w:sz="4" w:space="0" w:color="000000"/>
          <w:right w:val="single" w:sz="4" w:space="0" w:color="000000"/>
          <w:insideH w:val="double" w:sz="4" w:space="0" w:color="000000"/>
          <w:insideV w:val="single" w:sz="4" w:space="0" w:color="000000"/>
        </w:tblBorders>
        <w:tblCellMar>
          <w:left w:w="70" w:type="dxa"/>
          <w:right w:w="70" w:type="dxa"/>
        </w:tblCellMar>
        <w:tblLook w:val="01E0" w:firstRow="1" w:lastRow="1" w:firstColumn="1" w:lastColumn="1" w:noHBand="0" w:noVBand="0"/>
      </w:tblPr>
      <w:tblGrid>
        <w:gridCol w:w="3086"/>
        <w:gridCol w:w="568"/>
        <w:gridCol w:w="1133"/>
        <w:gridCol w:w="889"/>
        <w:gridCol w:w="816"/>
        <w:gridCol w:w="2156"/>
        <w:gridCol w:w="539"/>
        <w:gridCol w:w="668"/>
      </w:tblGrid>
      <w:tr w:rsidR="00BD26BB" w14:paraId="099AFA85" w14:textId="77777777" w:rsidTr="00495DC8">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6B1E6F26" w14:textId="77777777" w:rsidR="00BD26BB" w:rsidRDefault="00BD26BB" w:rsidP="00495DC8">
            <w:pPr>
              <w:jc w:val="both"/>
              <w:rPr>
                <w:b/>
                <w:sz w:val="28"/>
              </w:rPr>
            </w:pPr>
            <w:r>
              <w:rPr>
                <w:b/>
                <w:sz w:val="28"/>
              </w:rPr>
              <w:t>B-III – Charakteristika studijního předmětu</w:t>
            </w:r>
          </w:p>
        </w:tc>
      </w:tr>
      <w:tr w:rsidR="00BD26BB" w14:paraId="7B4E7224" w14:textId="77777777" w:rsidTr="00495DC8">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19898195" w14:textId="77777777" w:rsidR="00BD26BB" w:rsidRDefault="00BD26BB" w:rsidP="00495DC8">
            <w:pPr>
              <w:jc w:val="both"/>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14:paraId="4B3CEC9F" w14:textId="77777777" w:rsidR="00BD26BB" w:rsidRPr="002D7853" w:rsidRDefault="00BD26BB" w:rsidP="00495DC8">
            <w:pPr>
              <w:jc w:val="both"/>
              <w:rPr>
                <w:b/>
              </w:rPr>
            </w:pPr>
            <w:r w:rsidRPr="002D7853">
              <w:rPr>
                <w:b/>
              </w:rPr>
              <w:t>Geographic Information Systems</w:t>
            </w:r>
          </w:p>
        </w:tc>
      </w:tr>
      <w:tr w:rsidR="00BD26BB" w14:paraId="38BC5BA7"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B7DBBE1" w14:textId="77777777" w:rsidR="00BD26BB" w:rsidRDefault="00BD26BB" w:rsidP="00495DC8">
            <w:pPr>
              <w:jc w:val="both"/>
              <w:rPr>
                <w:b/>
              </w:rPr>
            </w:pPr>
            <w:r>
              <w:rPr>
                <w:b/>
              </w:rPr>
              <w:t>Typ předmětu</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719D5052" w14:textId="77777777" w:rsidR="00BD26BB" w:rsidRDefault="00BD26BB" w:rsidP="00495DC8">
            <w:pPr>
              <w:jc w:val="both"/>
            </w:pPr>
            <w:r>
              <w:t>Povinný, PZ</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3B1F52B9" w14:textId="77777777" w:rsidR="00BD26BB" w:rsidRDefault="00BD26BB" w:rsidP="00495DC8">
            <w:pPr>
              <w:jc w:val="both"/>
            </w:pPr>
            <w:r>
              <w:rPr>
                <w:b/>
              </w:rPr>
              <w:t>doporučený ročník / semestr</w:t>
            </w:r>
          </w:p>
        </w:tc>
        <w:tc>
          <w:tcPr>
            <w:tcW w:w="668" w:type="dxa"/>
            <w:tcBorders>
              <w:top w:val="single" w:sz="4" w:space="0" w:color="000000"/>
              <w:left w:val="single" w:sz="4" w:space="0" w:color="000000"/>
              <w:bottom w:val="single" w:sz="4" w:space="0" w:color="000000"/>
              <w:right w:val="single" w:sz="4" w:space="0" w:color="000000"/>
            </w:tcBorders>
            <w:shd w:val="clear" w:color="auto" w:fill="auto"/>
          </w:tcPr>
          <w:p w14:paraId="3BB563A4" w14:textId="77777777" w:rsidR="00BD26BB" w:rsidRDefault="00BD26BB" w:rsidP="00495DC8">
            <w:pPr>
              <w:jc w:val="both"/>
            </w:pPr>
            <w:r>
              <w:t>2/LS</w:t>
            </w:r>
          </w:p>
        </w:tc>
      </w:tr>
      <w:tr w:rsidR="00BD26BB" w14:paraId="2EB77E2F"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2D14DDAD" w14:textId="77777777" w:rsidR="00BD26BB" w:rsidRDefault="00BD26BB" w:rsidP="00495DC8">
            <w:pPr>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14:paraId="1488FEAE" w14:textId="77777777" w:rsidR="00BD26BB" w:rsidRDefault="00BD26BB" w:rsidP="00495DC8">
            <w:pPr>
              <w:jc w:val="both"/>
            </w:pPr>
            <w:r>
              <w:t>28p –28</w:t>
            </w:r>
            <w:ins w:id="2437" w:author="Matyas Adam" w:date="2018-11-16T12:47:00Z">
              <w:r>
                <w:t>s</w:t>
              </w:r>
            </w:ins>
            <w:del w:id="2438" w:author="Matyas Adam" w:date="2018-11-16T12:47:00Z">
              <w:r w:rsidDel="0047584E">
                <w:delText>l</w:delText>
              </w:r>
            </w:del>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14:paraId="669F21F7" w14:textId="77777777" w:rsidR="00BD26BB" w:rsidRDefault="00BD26BB" w:rsidP="00495DC8">
            <w:pPr>
              <w:jc w:val="both"/>
              <w:rPr>
                <w:b/>
              </w:rPr>
            </w:pPr>
            <w:r>
              <w:rPr>
                <w:b/>
              </w:rPr>
              <w:t xml:space="preserve">hod. </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01E6E8E3" w14:textId="2A3A5B14" w:rsidR="00BD26BB" w:rsidRDefault="00BD26BB" w:rsidP="00495DC8">
            <w:pPr>
              <w:jc w:val="both"/>
            </w:pPr>
            <w:del w:id="2439" w:author="Matyas Adam" w:date="2018-11-16T12:47:00Z">
              <w:r w:rsidDel="0047584E">
                <w:delText>56</w:delText>
              </w:r>
            </w:del>
            <w:ins w:id="2440" w:author="Matyas Adam" w:date="2018-11-16T12:47:00Z">
              <w:del w:id="2441" w:author="PS" w:date="2018-11-25T14:18:00Z">
                <w:r w:rsidDel="004C48FF">
                  <w:delText>4</w:delText>
                </w:r>
              </w:del>
            </w:ins>
            <w:ins w:id="2442" w:author="PS" w:date="2018-11-25T14:18:00Z">
              <w:r w:rsidR="004C48FF">
                <w:t>56</w:t>
              </w:r>
            </w:ins>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1280EC03" w14:textId="77777777" w:rsidR="00BD26BB" w:rsidRDefault="00BD26BB" w:rsidP="00495DC8">
            <w:pPr>
              <w:jc w:val="both"/>
              <w:rPr>
                <w:b/>
              </w:rPr>
            </w:pPr>
            <w:r>
              <w:rPr>
                <w:b/>
              </w:rPr>
              <w:t>kreditů</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76EAF49F" w14:textId="77777777" w:rsidR="00BD26BB" w:rsidRDefault="00BD26BB" w:rsidP="00495DC8">
            <w:pPr>
              <w:jc w:val="both"/>
            </w:pPr>
            <w:r>
              <w:t>6</w:t>
            </w:r>
          </w:p>
        </w:tc>
      </w:tr>
      <w:tr w:rsidR="00BD26BB" w14:paraId="785B6008"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070A5D1" w14:textId="77777777" w:rsidR="00BD26BB" w:rsidRDefault="00BD26BB" w:rsidP="00495DC8">
            <w:pPr>
              <w:jc w:val="both"/>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0C962D7A" w14:textId="77777777" w:rsidR="00BD26BB" w:rsidRDefault="00BD26BB" w:rsidP="00495DC8">
            <w:pPr>
              <w:jc w:val="both"/>
            </w:pPr>
            <w:ins w:id="2443" w:author="Jiří Lehejček [2]" w:date="2018-11-14T23:01:00Z">
              <w:r>
                <w:rPr>
                  <w:b/>
                </w:rPr>
                <w:t>Prerekvizity:</w:t>
              </w:r>
            </w:ins>
            <w:del w:id="2444" w:author="Jiří Lehejček [2]" w:date="2018-11-14T23:00:00Z">
              <w:r w:rsidDel="00134CD4">
                <w:delText xml:space="preserve">Absolvování předmětu </w:delText>
              </w:r>
            </w:del>
            <w:ins w:id="2445" w:author="Jiří Lehejček [2]" w:date="2018-11-14T23:01:00Z">
              <w:r>
                <w:t>ú</w:t>
              </w:r>
            </w:ins>
            <w:del w:id="2446" w:author="Jiří Lehejček [2]" w:date="2018-11-14T23:01:00Z">
              <w:r w:rsidDel="00134CD4">
                <w:delText>Ú</w:delText>
              </w:r>
            </w:del>
            <w:r>
              <w:t>vod do kartografie</w:t>
            </w:r>
          </w:p>
        </w:tc>
      </w:tr>
      <w:tr w:rsidR="00BD26BB" w14:paraId="36C279E8"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64801461" w14:textId="77777777" w:rsidR="00BD26BB" w:rsidRDefault="00BD26BB" w:rsidP="00495DC8">
            <w:pPr>
              <w:jc w:val="both"/>
              <w:rPr>
                <w:b/>
              </w:rPr>
            </w:pPr>
            <w:r>
              <w:rPr>
                <w:b/>
              </w:rPr>
              <w:t>Způsob ověření studijních výsledků</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209AC8A6" w14:textId="77777777" w:rsidR="00BD26BB" w:rsidRDefault="00BD26BB" w:rsidP="00495DC8">
            <w:pPr>
              <w:jc w:val="both"/>
            </w:pPr>
            <w:r>
              <w:t>Zápočet, zkouška</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6D1041FF" w14:textId="77777777" w:rsidR="00BD26BB" w:rsidRDefault="00BD26BB" w:rsidP="00495DC8">
            <w:pPr>
              <w:jc w:val="both"/>
              <w:rPr>
                <w:b/>
              </w:rPr>
            </w:pPr>
            <w:r>
              <w:rPr>
                <w:b/>
              </w:rPr>
              <w:t>Forma výuky</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69F27D88" w14:textId="77777777" w:rsidR="00BD26BB" w:rsidRDefault="00BD26BB" w:rsidP="00495DC8">
            <w:pPr>
              <w:jc w:val="both"/>
              <w:rPr>
                <w:ins w:id="2447" w:author="PS" w:date="2018-11-25T14:18:00Z"/>
              </w:rPr>
            </w:pPr>
            <w:del w:id="2448" w:author="Matyas Adam" w:date="2018-11-16T12:47:00Z">
              <w:r w:rsidDel="0047584E">
                <w:delText>Přednášky, cvičení</w:delText>
              </w:r>
            </w:del>
            <w:ins w:id="2449" w:author="Matyas Adam" w:date="2018-11-16T12:47:00Z">
              <w:del w:id="2450" w:author="PS" w:date="2018-11-25T14:18:00Z">
                <w:r w:rsidDel="004C48FF">
                  <w:delText>P, S</w:delText>
                </w:r>
              </w:del>
            </w:ins>
            <w:ins w:id="2451" w:author="PS" w:date="2018-11-25T14:18:00Z">
              <w:r w:rsidR="004C48FF">
                <w:t>přednášky</w:t>
              </w:r>
            </w:ins>
          </w:p>
          <w:p w14:paraId="23C0CE99" w14:textId="63299669" w:rsidR="004C48FF" w:rsidRDefault="004C48FF" w:rsidP="00495DC8">
            <w:pPr>
              <w:jc w:val="both"/>
            </w:pPr>
            <w:ins w:id="2452" w:author="PS" w:date="2018-11-25T14:18:00Z">
              <w:r>
                <w:t>semináře</w:t>
              </w:r>
            </w:ins>
          </w:p>
        </w:tc>
      </w:tr>
      <w:tr w:rsidR="00BD26BB" w14:paraId="603E82F7"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DCB8735" w14:textId="16C6C96A" w:rsidR="00BD26BB" w:rsidRDefault="00BD26BB" w:rsidP="00495DC8">
            <w:pPr>
              <w:jc w:val="both"/>
              <w:rPr>
                <w:b/>
              </w:rPr>
            </w:pPr>
            <w:r>
              <w:rPr>
                <w:b/>
              </w:rPr>
              <w:t>Forma způsobu ověření studijních výsledků a další požadavky na studenta</w:t>
            </w:r>
          </w:p>
        </w:tc>
        <w:tc>
          <w:tcPr>
            <w:tcW w:w="6769" w:type="dxa"/>
            <w:gridSpan w:val="7"/>
            <w:tcBorders>
              <w:top w:val="single" w:sz="4" w:space="0" w:color="000000"/>
              <w:left w:val="single" w:sz="4" w:space="0" w:color="000000"/>
              <w:bottom w:val="double" w:sz="4" w:space="0" w:color="000000"/>
              <w:right w:val="single" w:sz="4" w:space="0" w:color="000000"/>
            </w:tcBorders>
            <w:shd w:val="clear" w:color="auto" w:fill="auto"/>
          </w:tcPr>
          <w:p w14:paraId="640ED27F" w14:textId="77777777" w:rsidR="00BD26BB" w:rsidRDefault="00BD26BB" w:rsidP="00495DC8">
            <w:pPr>
              <w:jc w:val="both"/>
            </w:pPr>
            <w:r>
              <w:t>Způsob zakončení předmětu – zápočet, zkouška</w:t>
            </w:r>
          </w:p>
          <w:p w14:paraId="27AE2E9A" w14:textId="77777777" w:rsidR="00BD26BB" w:rsidRDefault="00BD26BB" w:rsidP="00495DC8">
            <w:pPr>
              <w:jc w:val="both"/>
            </w:pPr>
            <w:r>
              <w:t>Požadavky na zápočet – zpracování průběžných úkolů dle požadavků vyučujícího, 80% aktivní účast na seminářích, ústní/praktické ověření znalostí/dovedností předmětu v rozsahu znalostí přednášek a seminářů.</w:t>
            </w:r>
          </w:p>
        </w:tc>
      </w:tr>
      <w:tr w:rsidR="00BD26BB" w14:paraId="196C5E95" w14:textId="77777777" w:rsidTr="00495DC8">
        <w:trPr>
          <w:trHeight w:val="554"/>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59332056" w14:textId="77777777" w:rsidR="00BD26BB" w:rsidRDefault="00BD26BB" w:rsidP="00495DC8">
            <w:pPr>
              <w:jc w:val="both"/>
            </w:pPr>
          </w:p>
        </w:tc>
      </w:tr>
      <w:tr w:rsidR="00BD26BB" w14:paraId="7448B923" w14:textId="77777777" w:rsidTr="00495DC8">
        <w:trPr>
          <w:trHeight w:val="197"/>
        </w:trPr>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6D753DB6" w14:textId="77777777" w:rsidR="00BD26BB" w:rsidRDefault="00BD26BB" w:rsidP="00495DC8">
            <w:pPr>
              <w:jc w:val="both"/>
              <w:rPr>
                <w:b/>
              </w:rPr>
            </w:pPr>
            <w:r>
              <w:rPr>
                <w:b/>
              </w:rPr>
              <w:t>Garant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45CD692D" w14:textId="77777777" w:rsidR="00BD26BB" w:rsidRDefault="00BD26BB" w:rsidP="00495DC8">
            <w:pPr>
              <w:jc w:val="both"/>
            </w:pPr>
            <w:r>
              <w:t xml:space="preserve">RNDr. Jakub Trojan, MSc, </w:t>
            </w:r>
            <w:ins w:id="2453" w:author="Matyas Adam" w:date="2018-11-17T02:22:00Z">
              <w:r>
                <w:t xml:space="preserve">MBA, </w:t>
              </w:r>
            </w:ins>
            <w:r>
              <w:t>Ph.D.</w:t>
            </w:r>
          </w:p>
        </w:tc>
      </w:tr>
      <w:tr w:rsidR="00BD26BB" w14:paraId="6BDD8296" w14:textId="77777777" w:rsidTr="00495DC8">
        <w:trPr>
          <w:trHeight w:val="243"/>
        </w:trPr>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24F37318" w14:textId="77777777" w:rsidR="00BD26BB" w:rsidRDefault="00BD26BB" w:rsidP="00495DC8">
            <w:pPr>
              <w:jc w:val="both"/>
              <w:rPr>
                <w:b/>
              </w:rPr>
            </w:pPr>
            <w:r>
              <w:rPr>
                <w:b/>
              </w:rPr>
              <w:t>Zapojení garanta do výuky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2A933178" w14:textId="77777777" w:rsidR="00BD26BB" w:rsidRDefault="00BD26BB" w:rsidP="00495DC8">
            <w:pPr>
              <w:jc w:val="both"/>
            </w:pPr>
            <w:r w:rsidRPr="00D4222D">
              <w:t xml:space="preserve">Garant stanovuje koncepci předmětu, podílí se na přednáškách v rozsahu </w:t>
            </w:r>
            <w:r>
              <w:t>100</w:t>
            </w:r>
            <w:r w:rsidRPr="00D4222D">
              <w:t xml:space="preserve"> % a dále stanovuje koncepci cvičení a dohlíží na jejich jednotné vedení.</w:t>
            </w:r>
          </w:p>
        </w:tc>
      </w:tr>
      <w:tr w:rsidR="00BD26BB" w14:paraId="3436D977"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2BE7A4F6" w14:textId="77777777" w:rsidR="00BD26BB" w:rsidRDefault="00BD26BB" w:rsidP="00495DC8">
            <w:pPr>
              <w:jc w:val="both"/>
              <w:rPr>
                <w:b/>
              </w:rPr>
            </w:pPr>
            <w:r>
              <w:rPr>
                <w:b/>
              </w:rPr>
              <w:t>Vyučující</w:t>
            </w:r>
          </w:p>
        </w:tc>
        <w:tc>
          <w:tcPr>
            <w:tcW w:w="6769" w:type="dxa"/>
            <w:gridSpan w:val="7"/>
            <w:tcBorders>
              <w:top w:val="single" w:sz="4" w:space="0" w:color="000000"/>
              <w:left w:val="single" w:sz="4" w:space="0" w:color="000000"/>
              <w:bottom w:val="double" w:sz="4" w:space="0" w:color="000000"/>
              <w:right w:val="single" w:sz="4" w:space="0" w:color="000000"/>
            </w:tcBorders>
            <w:shd w:val="clear" w:color="auto" w:fill="auto"/>
          </w:tcPr>
          <w:p w14:paraId="70B03D91" w14:textId="77777777" w:rsidR="00BD26BB" w:rsidRDefault="00BD26BB" w:rsidP="00495DC8">
            <w:pPr>
              <w:jc w:val="both"/>
            </w:pPr>
            <w:ins w:id="2454" w:author="Matyas Adam" w:date="2018-11-16T12:48:00Z">
              <w:r>
                <w:t xml:space="preserve">RNDr. Jakub Trojan, MSc, </w:t>
              </w:r>
            </w:ins>
            <w:ins w:id="2455" w:author="Matyas Adam" w:date="2018-11-17T02:22:00Z">
              <w:r>
                <w:t xml:space="preserve">MBA, </w:t>
              </w:r>
            </w:ins>
            <w:ins w:id="2456" w:author="Matyas Adam" w:date="2018-11-16T12:48:00Z">
              <w:r>
                <w:t>Ph.D. – přednášky, laboratoř (100 %)</w:t>
              </w:r>
            </w:ins>
          </w:p>
        </w:tc>
      </w:tr>
      <w:tr w:rsidR="00BD26BB" w14:paraId="64CE16BB" w14:textId="77777777" w:rsidTr="00495DC8">
        <w:trPr>
          <w:trHeight w:val="554"/>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37417263" w14:textId="77777777" w:rsidR="00BD26BB" w:rsidRDefault="00BD26BB" w:rsidP="00495DC8">
            <w:pPr>
              <w:jc w:val="both"/>
            </w:pPr>
            <w:del w:id="2457" w:author="Matyas Adam" w:date="2018-11-16T12:48:00Z">
              <w:r w:rsidDel="0047584E">
                <w:delText>RNDr. Jakub Trojan, MSc, Ph.D.</w:delText>
              </w:r>
            </w:del>
            <w:ins w:id="2458" w:author="Jiří Lehejček [2]" w:date="2018-11-14T22:37:00Z">
              <w:del w:id="2459" w:author="Matyas Adam" w:date="2018-11-16T12:48:00Z">
                <w:r w:rsidDel="0047584E">
                  <w:delText xml:space="preserve"> – přednášky, laboratoř (100 %)</w:delText>
                </w:r>
              </w:del>
            </w:ins>
          </w:p>
        </w:tc>
      </w:tr>
      <w:tr w:rsidR="00BD26BB" w14:paraId="37EDD450"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14AEACF" w14:textId="77777777" w:rsidR="00BD26BB" w:rsidRDefault="00BD26BB" w:rsidP="00495DC8">
            <w:pPr>
              <w:jc w:val="both"/>
              <w:rPr>
                <w:b/>
              </w:rPr>
            </w:pPr>
            <w:r>
              <w:rPr>
                <w:b/>
              </w:rPr>
              <w:t>Stručná anotace předmětu</w:t>
            </w:r>
          </w:p>
        </w:tc>
        <w:tc>
          <w:tcPr>
            <w:tcW w:w="6769" w:type="dxa"/>
            <w:gridSpan w:val="7"/>
            <w:tcBorders>
              <w:top w:val="single" w:sz="4" w:space="0" w:color="000000"/>
              <w:left w:val="single" w:sz="4" w:space="0" w:color="000000"/>
              <w:bottom w:val="double" w:sz="4" w:space="0" w:color="000000"/>
              <w:right w:val="single" w:sz="4" w:space="0" w:color="000000"/>
            </w:tcBorders>
            <w:shd w:val="clear" w:color="auto" w:fill="auto"/>
          </w:tcPr>
          <w:p w14:paraId="421EF019" w14:textId="77777777" w:rsidR="00BD26BB" w:rsidRDefault="00BD26BB" w:rsidP="00495DC8">
            <w:pPr>
              <w:jc w:val="both"/>
            </w:pPr>
          </w:p>
        </w:tc>
      </w:tr>
      <w:tr w:rsidR="00BD26BB" w14:paraId="58CFF2AA" w14:textId="77777777" w:rsidTr="00495DC8">
        <w:trPr>
          <w:trHeight w:val="3938"/>
        </w:trPr>
        <w:tc>
          <w:tcPr>
            <w:tcW w:w="9855" w:type="dxa"/>
            <w:gridSpan w:val="8"/>
            <w:tcBorders>
              <w:top w:val="single" w:sz="12" w:space="0" w:color="000000"/>
              <w:left w:val="single" w:sz="4" w:space="0" w:color="000000"/>
              <w:bottom w:val="single" w:sz="12" w:space="0" w:color="000000"/>
              <w:right w:val="single" w:sz="4" w:space="0" w:color="000000"/>
            </w:tcBorders>
            <w:shd w:val="clear" w:color="auto" w:fill="auto"/>
          </w:tcPr>
          <w:p w14:paraId="39F6C3C0" w14:textId="77777777" w:rsidR="00BD26BB" w:rsidRDefault="00BD26BB" w:rsidP="00495DC8">
            <w:pPr>
              <w:jc w:val="both"/>
            </w:pPr>
            <w:r>
              <w:t>The aim of the course is to acquire the basic skills of working with geographic information systems for the needs of environmental studies and to master the basic theoretical and practical context of geoinformatics in environmental practice. For this purpose, the subjects include modern technology and case studies. Part of the subject is the work with geoinformatic SW tools (ArcGIS including relevant extensions, QGIS + GRASS, BaseCamp, etc.). The subject is taught in English.</w:t>
            </w:r>
          </w:p>
          <w:p w14:paraId="4AC0698D" w14:textId="77777777" w:rsidR="00BD26BB" w:rsidRDefault="00BD26BB" w:rsidP="00495DC8">
            <w:pPr>
              <w:jc w:val="both"/>
            </w:pPr>
          </w:p>
          <w:p w14:paraId="529E2707" w14:textId="77777777" w:rsidR="00BD26BB" w:rsidRPr="0047584E" w:rsidRDefault="00BD26BB" w:rsidP="00495DC8">
            <w:pPr>
              <w:jc w:val="both"/>
            </w:pPr>
            <w:ins w:id="2460" w:author="Matyas Adam" w:date="2018-11-16T12:48:00Z">
              <w:r w:rsidRPr="0047584E">
                <w:rPr>
                  <w:u w:val="single"/>
                  <w:rPrChange w:id="2461" w:author="Matyas Adam" w:date="2018-11-16T12:48:00Z">
                    <w:rPr/>
                  </w:rPrChange>
                </w:rPr>
                <w:t>Main topics:</w:t>
              </w:r>
            </w:ins>
            <w:del w:id="2462" w:author="Matyas Adam" w:date="2018-11-16T12:48:00Z">
              <w:r w:rsidRPr="0047584E" w:rsidDel="0047584E">
                <w:delText>Témata:</w:delText>
              </w:r>
            </w:del>
          </w:p>
          <w:p w14:paraId="184C2B76" w14:textId="5BBE6D4A" w:rsidR="00BD26BB" w:rsidRDefault="00BD26BB">
            <w:pPr>
              <w:numPr>
                <w:ilvl w:val="0"/>
                <w:numId w:val="77"/>
              </w:numPr>
              <w:jc w:val="both"/>
              <w:pPrChange w:id="2463" w:author="PS" w:date="2018-11-25T14:18:00Z">
                <w:pPr>
                  <w:numPr>
                    <w:numId w:val="26"/>
                  </w:numPr>
                  <w:tabs>
                    <w:tab w:val="num" w:pos="720"/>
                  </w:tabs>
                  <w:ind w:left="720" w:hanging="360"/>
                  <w:jc w:val="both"/>
                </w:pPr>
              </w:pPrChange>
            </w:pPr>
            <w:r>
              <w:t>Introduction to GIS</w:t>
            </w:r>
            <w:ins w:id="2464" w:author="PS" w:date="2018-11-25T14:18:00Z">
              <w:r w:rsidR="004C48FF">
                <w:t>.</w:t>
              </w:r>
            </w:ins>
          </w:p>
          <w:p w14:paraId="3D2C0145" w14:textId="33739184" w:rsidR="00BD26BB" w:rsidRDefault="00BD26BB">
            <w:pPr>
              <w:numPr>
                <w:ilvl w:val="0"/>
                <w:numId w:val="77"/>
              </w:numPr>
              <w:jc w:val="both"/>
              <w:pPrChange w:id="2465" w:author="PS" w:date="2018-11-25T14:18:00Z">
                <w:pPr>
                  <w:numPr>
                    <w:numId w:val="26"/>
                  </w:numPr>
                  <w:tabs>
                    <w:tab w:val="num" w:pos="720"/>
                  </w:tabs>
                  <w:ind w:left="720" w:hanging="360"/>
                  <w:jc w:val="both"/>
                </w:pPr>
              </w:pPrChange>
            </w:pPr>
            <w:r>
              <w:t>GIS fundamentals, basic principles of GIS</w:t>
            </w:r>
            <w:ins w:id="2466" w:author="PS" w:date="2018-11-25T14:18:00Z">
              <w:r w:rsidR="004C48FF">
                <w:t>.</w:t>
              </w:r>
            </w:ins>
          </w:p>
          <w:p w14:paraId="5C397EC5" w14:textId="73A2426D" w:rsidR="00BD26BB" w:rsidRDefault="00BD26BB">
            <w:pPr>
              <w:numPr>
                <w:ilvl w:val="0"/>
                <w:numId w:val="77"/>
              </w:numPr>
              <w:jc w:val="both"/>
              <w:pPrChange w:id="2467" w:author="PS" w:date="2018-11-25T14:18:00Z">
                <w:pPr>
                  <w:numPr>
                    <w:numId w:val="26"/>
                  </w:numPr>
                  <w:tabs>
                    <w:tab w:val="num" w:pos="720"/>
                  </w:tabs>
                  <w:ind w:left="720" w:hanging="360"/>
                  <w:jc w:val="both"/>
                </w:pPr>
              </w:pPrChange>
            </w:pPr>
            <w:r>
              <w:t>Working environment of ArcGIS software package, graphical user interface of the SW</w:t>
            </w:r>
            <w:ins w:id="2468" w:author="PS" w:date="2018-11-25T14:18:00Z">
              <w:r w:rsidR="004C48FF">
                <w:t>.</w:t>
              </w:r>
            </w:ins>
          </w:p>
          <w:p w14:paraId="24C12914" w14:textId="32DB48C2" w:rsidR="00BD26BB" w:rsidRDefault="00BD26BB">
            <w:pPr>
              <w:numPr>
                <w:ilvl w:val="0"/>
                <w:numId w:val="77"/>
              </w:numPr>
              <w:jc w:val="both"/>
              <w:pPrChange w:id="2469" w:author="PS" w:date="2018-11-25T14:18:00Z">
                <w:pPr>
                  <w:numPr>
                    <w:numId w:val="26"/>
                  </w:numPr>
                  <w:tabs>
                    <w:tab w:val="num" w:pos="720"/>
                  </w:tabs>
                  <w:ind w:left="720" w:hanging="360"/>
                  <w:jc w:val="both"/>
                </w:pPr>
              </w:pPrChange>
            </w:pPr>
            <w:r>
              <w:t>Working environment of open source GIS (like QGIS, GRASS), graphical user interface of the SW</w:t>
            </w:r>
            <w:ins w:id="2470" w:author="PS" w:date="2018-11-25T14:18:00Z">
              <w:r w:rsidR="004C48FF">
                <w:t>.</w:t>
              </w:r>
            </w:ins>
          </w:p>
          <w:p w14:paraId="2151B21E" w14:textId="21830961" w:rsidR="00BD26BB" w:rsidRDefault="00BD26BB">
            <w:pPr>
              <w:numPr>
                <w:ilvl w:val="0"/>
                <w:numId w:val="77"/>
              </w:numPr>
              <w:jc w:val="both"/>
              <w:pPrChange w:id="2471" w:author="PS" w:date="2018-11-25T14:18:00Z">
                <w:pPr>
                  <w:numPr>
                    <w:numId w:val="26"/>
                  </w:numPr>
                  <w:tabs>
                    <w:tab w:val="num" w:pos="720"/>
                  </w:tabs>
                  <w:ind w:left="720" w:hanging="360"/>
                  <w:jc w:val="both"/>
                </w:pPr>
              </w:pPrChange>
            </w:pPr>
            <w:r>
              <w:t>Setting the coordinate reference systems (S-JTSK, S-42, ETRS, WGS84), projections and transformations</w:t>
            </w:r>
            <w:ins w:id="2472" w:author="PS" w:date="2018-11-25T14:18:00Z">
              <w:r w:rsidR="004C48FF">
                <w:t>.</w:t>
              </w:r>
            </w:ins>
          </w:p>
          <w:p w14:paraId="562AF82C" w14:textId="3B0B8BFB" w:rsidR="00BD26BB" w:rsidRDefault="00BD26BB">
            <w:pPr>
              <w:numPr>
                <w:ilvl w:val="0"/>
                <w:numId w:val="77"/>
              </w:numPr>
              <w:jc w:val="both"/>
              <w:pPrChange w:id="2473" w:author="PS" w:date="2018-11-25T14:18:00Z">
                <w:pPr>
                  <w:numPr>
                    <w:numId w:val="26"/>
                  </w:numPr>
                  <w:tabs>
                    <w:tab w:val="num" w:pos="720"/>
                  </w:tabs>
                  <w:ind w:left="720" w:hanging="360"/>
                  <w:jc w:val="both"/>
                </w:pPr>
              </w:pPrChange>
            </w:pPr>
            <w:r>
              <w:t>Map design in GUI of QGIS/GRASS and ArcGIS package</w:t>
            </w:r>
            <w:ins w:id="2474" w:author="PS" w:date="2018-11-25T14:18:00Z">
              <w:r w:rsidR="004C48FF">
                <w:t>.</w:t>
              </w:r>
            </w:ins>
          </w:p>
          <w:p w14:paraId="497F9091" w14:textId="4505E96F" w:rsidR="00BD26BB" w:rsidRDefault="00BD26BB">
            <w:pPr>
              <w:numPr>
                <w:ilvl w:val="0"/>
                <w:numId w:val="77"/>
              </w:numPr>
              <w:jc w:val="both"/>
              <w:pPrChange w:id="2475" w:author="PS" w:date="2018-11-25T14:18:00Z">
                <w:pPr>
                  <w:numPr>
                    <w:numId w:val="26"/>
                  </w:numPr>
                  <w:tabs>
                    <w:tab w:val="num" w:pos="720"/>
                  </w:tabs>
                  <w:ind w:left="720" w:hanging="360"/>
                  <w:jc w:val="both"/>
                </w:pPr>
              </w:pPrChange>
            </w:pPr>
            <w:r>
              <w:t>Working environment of other GIS tools (proprietary vs open source tools)</w:t>
            </w:r>
            <w:ins w:id="2476" w:author="PS" w:date="2018-11-25T14:18:00Z">
              <w:r w:rsidR="004C48FF">
                <w:t>.</w:t>
              </w:r>
            </w:ins>
          </w:p>
          <w:p w14:paraId="3DD9E9AF" w14:textId="0ED92B95" w:rsidR="00BD26BB" w:rsidRDefault="00BD26BB">
            <w:pPr>
              <w:numPr>
                <w:ilvl w:val="0"/>
                <w:numId w:val="77"/>
              </w:numPr>
              <w:jc w:val="both"/>
              <w:pPrChange w:id="2477" w:author="PS" w:date="2018-11-25T14:18:00Z">
                <w:pPr>
                  <w:numPr>
                    <w:numId w:val="26"/>
                  </w:numPr>
                  <w:tabs>
                    <w:tab w:val="num" w:pos="720"/>
                  </w:tabs>
                  <w:ind w:left="720" w:hanging="360"/>
                  <w:jc w:val="both"/>
                </w:pPr>
              </w:pPrChange>
            </w:pPr>
            <w:r>
              <w:t>Geographical data – basic analysis, transformation</w:t>
            </w:r>
            <w:ins w:id="2478" w:author="PS" w:date="2018-11-25T14:18:00Z">
              <w:r w:rsidR="004C48FF">
                <w:t>.</w:t>
              </w:r>
            </w:ins>
          </w:p>
          <w:p w14:paraId="6BE6C4B3" w14:textId="3C69A7F4" w:rsidR="00BD26BB" w:rsidRDefault="00BD26BB">
            <w:pPr>
              <w:numPr>
                <w:ilvl w:val="0"/>
                <w:numId w:val="77"/>
              </w:numPr>
              <w:jc w:val="both"/>
              <w:pPrChange w:id="2479" w:author="PS" w:date="2018-11-25T14:18:00Z">
                <w:pPr>
                  <w:numPr>
                    <w:numId w:val="26"/>
                  </w:numPr>
                  <w:tabs>
                    <w:tab w:val="num" w:pos="720"/>
                  </w:tabs>
                  <w:ind w:left="720" w:hanging="360"/>
                  <w:jc w:val="both"/>
                </w:pPr>
              </w:pPrChange>
            </w:pPr>
            <w:r>
              <w:t>Thematic map creation I. (basic layout)</w:t>
            </w:r>
            <w:ins w:id="2480" w:author="PS" w:date="2018-11-25T14:18:00Z">
              <w:r w:rsidR="004C48FF">
                <w:t>.</w:t>
              </w:r>
            </w:ins>
          </w:p>
          <w:p w14:paraId="0F14F6F9" w14:textId="3C5D17A7" w:rsidR="00BD26BB" w:rsidRDefault="00BD26BB">
            <w:pPr>
              <w:numPr>
                <w:ilvl w:val="0"/>
                <w:numId w:val="77"/>
              </w:numPr>
              <w:jc w:val="both"/>
              <w:pPrChange w:id="2481" w:author="PS" w:date="2018-11-25T14:18:00Z">
                <w:pPr>
                  <w:numPr>
                    <w:numId w:val="26"/>
                  </w:numPr>
                  <w:tabs>
                    <w:tab w:val="num" w:pos="720"/>
                  </w:tabs>
                  <w:ind w:left="720" w:hanging="360"/>
                  <w:jc w:val="both"/>
                </w:pPr>
              </w:pPrChange>
            </w:pPr>
            <w:r>
              <w:t>Thematic map creation II. (advanced layout)</w:t>
            </w:r>
            <w:ins w:id="2482" w:author="PS" w:date="2018-11-25T14:18:00Z">
              <w:r w:rsidR="004C48FF">
                <w:t>.</w:t>
              </w:r>
            </w:ins>
          </w:p>
          <w:p w14:paraId="32537052" w14:textId="5A613D9B" w:rsidR="00BD26BB" w:rsidRDefault="00BD26BB">
            <w:pPr>
              <w:numPr>
                <w:ilvl w:val="0"/>
                <w:numId w:val="77"/>
              </w:numPr>
              <w:jc w:val="both"/>
              <w:pPrChange w:id="2483" w:author="PS" w:date="2018-11-25T14:18:00Z">
                <w:pPr>
                  <w:numPr>
                    <w:numId w:val="26"/>
                  </w:numPr>
                  <w:tabs>
                    <w:tab w:val="num" w:pos="720"/>
                  </w:tabs>
                  <w:ind w:left="720" w:hanging="360"/>
                  <w:jc w:val="both"/>
                </w:pPr>
              </w:pPrChange>
            </w:pPr>
            <w:r>
              <w:t>Vector data analysis</w:t>
            </w:r>
            <w:ins w:id="2484" w:author="PS" w:date="2018-11-25T14:18:00Z">
              <w:r w:rsidR="004C48FF">
                <w:t>.</w:t>
              </w:r>
            </w:ins>
          </w:p>
          <w:p w14:paraId="4608C6AA" w14:textId="5F853847" w:rsidR="00BD26BB" w:rsidRDefault="00BD26BB">
            <w:pPr>
              <w:numPr>
                <w:ilvl w:val="0"/>
                <w:numId w:val="77"/>
              </w:numPr>
              <w:jc w:val="both"/>
              <w:pPrChange w:id="2485" w:author="PS" w:date="2018-11-25T14:18:00Z">
                <w:pPr>
                  <w:numPr>
                    <w:numId w:val="26"/>
                  </w:numPr>
                  <w:tabs>
                    <w:tab w:val="num" w:pos="720"/>
                  </w:tabs>
                  <w:ind w:left="720" w:hanging="360"/>
                  <w:jc w:val="both"/>
                </w:pPr>
              </w:pPrChange>
            </w:pPr>
            <w:r>
              <w:t>Raster data analysis</w:t>
            </w:r>
            <w:ins w:id="2486" w:author="PS" w:date="2018-11-25T14:18:00Z">
              <w:r w:rsidR="004C48FF">
                <w:t>.</w:t>
              </w:r>
            </w:ins>
          </w:p>
          <w:p w14:paraId="59BA4F88" w14:textId="77777777" w:rsidR="00BD26BB" w:rsidRDefault="00BD26BB">
            <w:pPr>
              <w:numPr>
                <w:ilvl w:val="0"/>
                <w:numId w:val="77"/>
              </w:numPr>
              <w:jc w:val="both"/>
              <w:pPrChange w:id="2487" w:author="PS" w:date="2018-11-25T14:18:00Z">
                <w:pPr>
                  <w:numPr>
                    <w:numId w:val="26"/>
                  </w:numPr>
                  <w:tabs>
                    <w:tab w:val="num" w:pos="720"/>
                  </w:tabs>
                  <w:ind w:left="720" w:hanging="360"/>
                  <w:jc w:val="both"/>
                </w:pPr>
              </w:pPrChange>
            </w:pPr>
            <w:r>
              <w:t>Specific data analysis for environmental studies – buffer zones, clip layers, intersections...</w:t>
            </w:r>
          </w:p>
          <w:p w14:paraId="5B8A0433" w14:textId="14CCD4E3" w:rsidR="00BD26BB" w:rsidRDefault="00BD26BB">
            <w:pPr>
              <w:numPr>
                <w:ilvl w:val="0"/>
                <w:numId w:val="77"/>
              </w:numPr>
              <w:jc w:val="both"/>
              <w:pPrChange w:id="2488" w:author="PS" w:date="2018-11-25T14:18:00Z">
                <w:pPr>
                  <w:numPr>
                    <w:numId w:val="26"/>
                  </w:numPr>
                  <w:tabs>
                    <w:tab w:val="num" w:pos="720"/>
                  </w:tabs>
                  <w:ind w:left="720" w:hanging="360"/>
                  <w:jc w:val="both"/>
                </w:pPr>
              </w:pPrChange>
            </w:pPr>
            <w:r>
              <w:t>Working with GNSS (GPS, GLONASS, Galileo…) - GUI of BaseCamp SW</w:t>
            </w:r>
            <w:ins w:id="2489" w:author="PS" w:date="2018-11-25T14:18:00Z">
              <w:r w:rsidR="004C48FF">
                <w:t>.</w:t>
              </w:r>
            </w:ins>
          </w:p>
        </w:tc>
      </w:tr>
      <w:tr w:rsidR="00BD26BB" w14:paraId="4041A83F" w14:textId="77777777" w:rsidTr="00495DC8">
        <w:trPr>
          <w:trHeight w:val="265"/>
        </w:trPr>
        <w:tc>
          <w:tcPr>
            <w:tcW w:w="3654" w:type="dxa"/>
            <w:gridSpan w:val="2"/>
            <w:tcBorders>
              <w:top w:val="single" w:sz="4" w:space="0" w:color="000000"/>
              <w:left w:val="single" w:sz="4" w:space="0" w:color="000000"/>
              <w:bottom w:val="single" w:sz="4" w:space="0" w:color="000000"/>
              <w:right w:val="single" w:sz="4" w:space="0" w:color="000000"/>
            </w:tcBorders>
            <w:shd w:val="clear" w:color="auto" w:fill="F7CAAC"/>
          </w:tcPr>
          <w:p w14:paraId="3C9D514E" w14:textId="77777777" w:rsidR="00BD26BB" w:rsidRDefault="00BD26BB" w:rsidP="00495DC8">
            <w:pPr>
              <w:jc w:val="both"/>
            </w:pPr>
            <w:r>
              <w:rPr>
                <w:b/>
              </w:rPr>
              <w:t>Studijní literatura a studijní pomůcky</w:t>
            </w:r>
          </w:p>
        </w:tc>
        <w:tc>
          <w:tcPr>
            <w:tcW w:w="6201" w:type="dxa"/>
            <w:gridSpan w:val="6"/>
            <w:tcBorders>
              <w:top w:val="double" w:sz="4" w:space="0" w:color="000000"/>
              <w:left w:val="single" w:sz="4" w:space="0" w:color="000000"/>
              <w:bottom w:val="double" w:sz="4" w:space="0" w:color="000000"/>
              <w:right w:val="single" w:sz="4" w:space="0" w:color="000000"/>
            </w:tcBorders>
            <w:shd w:val="clear" w:color="auto" w:fill="auto"/>
          </w:tcPr>
          <w:p w14:paraId="7A44E63D" w14:textId="77777777" w:rsidR="00BD26BB" w:rsidRDefault="00BD26BB" w:rsidP="00495DC8">
            <w:pPr>
              <w:jc w:val="both"/>
            </w:pPr>
          </w:p>
        </w:tc>
      </w:tr>
      <w:tr w:rsidR="00BD26BB" w14:paraId="27E30FF6" w14:textId="77777777" w:rsidTr="00495DC8">
        <w:trPr>
          <w:trHeight w:val="1497"/>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31E05CEB" w14:textId="77777777" w:rsidR="00BD26BB" w:rsidRDefault="00BD26BB">
            <w:pPr>
              <w:ind w:left="322" w:hanging="284"/>
              <w:pPrChange w:id="2490" w:author="Matyas Adam" w:date="2018-11-16T23:59:00Z">
                <w:pPr>
                  <w:jc w:val="both"/>
                </w:pPr>
              </w:pPrChange>
            </w:pPr>
            <w:r>
              <w:rPr>
                <w:b/>
              </w:rPr>
              <w:t>Povinná literatura</w:t>
            </w:r>
            <w:ins w:id="2491" w:author="Matyas Adam" w:date="2018-11-16T12:51:00Z">
              <w:r>
                <w:rPr>
                  <w:b/>
                </w:rPr>
                <w:t>:</w:t>
              </w:r>
            </w:ins>
          </w:p>
          <w:p w14:paraId="075969A8" w14:textId="77777777" w:rsidR="00BD26BB" w:rsidRDefault="00BD26BB">
            <w:pPr>
              <w:pPrChange w:id="2492" w:author="PS" w:date="2018-11-25T14:19:00Z">
                <w:pPr>
                  <w:pStyle w:val="Odstavecseseznamem"/>
                  <w:numPr>
                    <w:numId w:val="8"/>
                  </w:numPr>
                  <w:tabs>
                    <w:tab w:val="num" w:pos="720"/>
                  </w:tabs>
                  <w:ind w:hanging="360"/>
                  <w:jc w:val="both"/>
                </w:pPr>
              </w:pPrChange>
            </w:pPr>
            <w:r>
              <w:t xml:space="preserve">CHANG, </w:t>
            </w:r>
            <w:del w:id="2493" w:author="Matyas Adam" w:date="2018-11-16T12:49:00Z">
              <w:r w:rsidDel="0047584E">
                <w:delText>Kang-Tsung.</w:delText>
              </w:r>
            </w:del>
            <w:ins w:id="2494" w:author="Matyas Adam" w:date="2018-11-16T12:49:00Z">
              <w:r>
                <w:t>K-T.</w:t>
              </w:r>
            </w:ins>
            <w:r>
              <w:t xml:space="preserve"> </w:t>
            </w:r>
            <w:r w:rsidRPr="0090717C">
              <w:rPr>
                <w:i/>
                <w:rPrChange w:id="2495" w:author="Matyas Adam" w:date="2018-11-16T12:52:00Z">
                  <w:rPr/>
                </w:rPrChange>
              </w:rPr>
              <w:t>Introduction to geographic information systems</w:t>
            </w:r>
            <w:r>
              <w:t>. Eighth edition. New York: McGraw-Hill Education, 2016, xvi, 429. ISBN 978-981-4636-21-6.</w:t>
            </w:r>
          </w:p>
          <w:p w14:paraId="0C37140C" w14:textId="77777777" w:rsidR="00BD26BB" w:rsidRDefault="00BD26BB">
            <w:pPr>
              <w:pPrChange w:id="2496" w:author="PS" w:date="2018-11-25T14:19:00Z">
                <w:pPr>
                  <w:pStyle w:val="Odstavecseseznamem"/>
                  <w:numPr>
                    <w:numId w:val="8"/>
                  </w:numPr>
                  <w:tabs>
                    <w:tab w:val="num" w:pos="720"/>
                  </w:tabs>
                  <w:ind w:hanging="360"/>
                  <w:jc w:val="both"/>
                </w:pPr>
              </w:pPrChange>
            </w:pPr>
            <w:r>
              <w:t xml:space="preserve">LONGLEY, </w:t>
            </w:r>
            <w:del w:id="2497" w:author="Matyas Adam" w:date="2018-11-16T12:49:00Z">
              <w:r w:rsidDel="0047584E">
                <w:delText>Paul</w:delText>
              </w:r>
            </w:del>
            <w:ins w:id="2498" w:author="Matyas Adam" w:date="2018-11-16T12:49:00Z">
              <w:r>
                <w:t>P.</w:t>
              </w:r>
            </w:ins>
            <w:r>
              <w:t xml:space="preserve">, </w:t>
            </w:r>
            <w:del w:id="2499" w:author="Matyas Adam" w:date="2018-11-16T12:49:00Z">
              <w:r w:rsidDel="0047584E">
                <w:delText xml:space="preserve">Michael F. </w:delText>
              </w:r>
            </w:del>
            <w:r>
              <w:t>GOODCHILD</w:t>
            </w:r>
            <w:ins w:id="2500" w:author="Matyas Adam" w:date="2018-11-16T12:49:00Z">
              <w:r>
                <w:t>, M. F.</w:t>
              </w:r>
            </w:ins>
            <w:r>
              <w:t xml:space="preserve">, </w:t>
            </w:r>
            <w:del w:id="2501" w:author="Matyas Adam" w:date="2018-11-16T12:49:00Z">
              <w:r w:rsidDel="0047584E">
                <w:delText xml:space="preserve">D. J. </w:delText>
              </w:r>
            </w:del>
            <w:r>
              <w:t>MAGUIRE</w:t>
            </w:r>
            <w:ins w:id="2502" w:author="Matyas Adam" w:date="2018-11-16T12:49:00Z">
              <w:r>
                <w:t xml:space="preserve">, D. J., </w:t>
              </w:r>
            </w:ins>
            <w:del w:id="2503" w:author="Matyas Adam" w:date="2018-11-16T12:49:00Z">
              <w:r w:rsidDel="0047584E">
                <w:delText xml:space="preserve"> a David </w:delText>
              </w:r>
            </w:del>
            <w:r>
              <w:t>RHIND</w:t>
            </w:r>
            <w:ins w:id="2504" w:author="Matyas Adam" w:date="2018-11-16T12:49:00Z">
              <w:r>
                <w:t xml:space="preserve"> D.</w:t>
              </w:r>
            </w:ins>
            <w:del w:id="2505" w:author="Matyas Adam" w:date="2018-11-16T12:49:00Z">
              <w:r w:rsidDel="0047584E">
                <w:delText>.</w:delText>
              </w:r>
            </w:del>
            <w:r>
              <w:t xml:space="preserve"> </w:t>
            </w:r>
            <w:r w:rsidRPr="0090717C">
              <w:rPr>
                <w:i/>
                <w:rPrChange w:id="2506" w:author="Matyas Adam" w:date="2018-11-16T12:52:00Z">
                  <w:rPr/>
                </w:rPrChange>
              </w:rPr>
              <w:t>Geographic information science &amp; systems</w:t>
            </w:r>
            <w:r>
              <w:t>. Fourth edition. Hoboken: Wiley, 2015, xvi, 477. ISBN 978-1-118-67695-0.</w:t>
            </w:r>
          </w:p>
          <w:p w14:paraId="3808C4CF" w14:textId="77777777" w:rsidR="00BD26BB" w:rsidRDefault="00BD26BB">
            <w:pPr>
              <w:pPrChange w:id="2507" w:author="PS" w:date="2018-11-25T14:19:00Z">
                <w:pPr>
                  <w:pStyle w:val="Odstavecseseznamem"/>
                  <w:numPr>
                    <w:numId w:val="8"/>
                  </w:numPr>
                  <w:tabs>
                    <w:tab w:val="num" w:pos="720"/>
                  </w:tabs>
                  <w:ind w:hanging="360"/>
                  <w:jc w:val="both"/>
                </w:pPr>
              </w:pPrChange>
            </w:pPr>
            <w:r>
              <w:t>SLOCUM, T</w:t>
            </w:r>
            <w:ins w:id="2508" w:author="Matyas Adam" w:date="2018-11-16T12:50:00Z">
              <w:r>
                <w:t>.</w:t>
              </w:r>
            </w:ins>
            <w:del w:id="2509" w:author="Matyas Adam" w:date="2018-11-16T12:50:00Z">
              <w:r w:rsidDel="0047584E">
                <w:delText>erry</w:delText>
              </w:r>
            </w:del>
            <w:r>
              <w:t xml:space="preserve"> A. </w:t>
            </w:r>
            <w:r w:rsidRPr="0090717C">
              <w:rPr>
                <w:i/>
                <w:rPrChange w:id="2510" w:author="Matyas Adam" w:date="2018-11-16T12:52:00Z">
                  <w:rPr/>
                </w:rPrChange>
              </w:rPr>
              <w:t>Thematic cartography and geovisualization</w:t>
            </w:r>
            <w:r>
              <w:t>. 3rd ed. Upper Saddle River, N.J.: Pearson Prentice Hall, c2010, x, 561 s., 48 s. obr. příl. Prentice Hall series in geographic information science. ISBN 978-0-13-801006-5.</w:t>
            </w:r>
          </w:p>
          <w:p w14:paraId="437318BC" w14:textId="77777777" w:rsidR="00BD26BB" w:rsidDel="0090717C" w:rsidRDefault="00BD26BB">
            <w:pPr>
              <w:rPr>
                <w:del w:id="2511" w:author="Matyas Adam" w:date="2018-11-16T12:52:00Z"/>
              </w:rPr>
              <w:pPrChange w:id="2512" w:author="PS" w:date="2018-11-25T14:19:00Z">
                <w:pPr>
                  <w:pStyle w:val="Odstavecseseznamem"/>
                  <w:numPr>
                    <w:numId w:val="8"/>
                  </w:numPr>
                  <w:tabs>
                    <w:tab w:val="num" w:pos="720"/>
                  </w:tabs>
                  <w:ind w:hanging="360"/>
                  <w:jc w:val="both"/>
                </w:pPr>
              </w:pPrChange>
            </w:pPr>
            <w:r w:rsidRPr="00EC5B2C">
              <w:rPr>
                <w:rPrChange w:id="2513" w:author="Matyas Adam" w:date="2018-11-16T23:59:00Z">
                  <w:rPr>
                    <w:color w:val="222222"/>
                  </w:rPr>
                </w:rPrChange>
              </w:rPr>
              <w:t>Materiály dostupné v e-learningovém kurzu předmětu v LMS Moodle na </w:t>
            </w:r>
            <w:r w:rsidRPr="00B90E02">
              <w:fldChar w:fldCharType="begin"/>
            </w:r>
            <w:r>
              <w:instrText xml:space="preserve"> HYPERLINK "http://vyuka.flkr.utb.cz/" \t "_blank" </w:instrText>
            </w:r>
            <w:r w:rsidRPr="00B90E02">
              <w:fldChar w:fldCharType="separate"/>
            </w:r>
            <w:r w:rsidRPr="00E45CC8">
              <w:t>http://vyuka.flkr.utb.cz</w:t>
            </w:r>
            <w:r w:rsidRPr="00B90E02">
              <w:fldChar w:fldCharType="end"/>
            </w:r>
          </w:p>
          <w:p w14:paraId="3188AE7A" w14:textId="77777777" w:rsidR="00BD26BB" w:rsidRDefault="00BD26BB">
            <w:pPr>
              <w:pPrChange w:id="2514" w:author="PS" w:date="2018-11-25T14:19:00Z">
                <w:pPr>
                  <w:pStyle w:val="Odstavecseseznamem"/>
                  <w:jc w:val="both"/>
                </w:pPr>
              </w:pPrChange>
            </w:pPr>
          </w:p>
          <w:p w14:paraId="639A516A" w14:textId="77777777" w:rsidR="00BD26BB" w:rsidDel="0090717C" w:rsidRDefault="00BD26BB">
            <w:pPr>
              <w:ind w:left="322" w:hanging="284"/>
              <w:rPr>
                <w:del w:id="2515" w:author="Matyas Adam" w:date="2018-11-16T12:52:00Z"/>
              </w:rPr>
              <w:pPrChange w:id="2516" w:author="Matyas Adam" w:date="2018-11-16T23:59:00Z">
                <w:pPr>
                  <w:pStyle w:val="Odstavecseseznamem"/>
                  <w:numPr>
                    <w:numId w:val="9"/>
                  </w:numPr>
                  <w:tabs>
                    <w:tab w:val="num" w:pos="0"/>
                  </w:tabs>
                  <w:jc w:val="both"/>
                </w:pPr>
              </w:pPrChange>
            </w:pPr>
            <w:r w:rsidRPr="0047584E">
              <w:rPr>
                <w:b/>
                <w:rPrChange w:id="2517" w:author="Matyas Adam" w:date="2018-11-16T12:48:00Z">
                  <w:rPr/>
                </w:rPrChange>
              </w:rPr>
              <w:t>Doporučená literatura</w:t>
            </w:r>
            <w:ins w:id="2518" w:author="Matyas Adam" w:date="2018-11-16T12:51:00Z">
              <w:r>
                <w:rPr>
                  <w:b/>
                </w:rPr>
                <w:t>:</w:t>
              </w:r>
            </w:ins>
          </w:p>
          <w:p w14:paraId="32323A35" w14:textId="77777777" w:rsidR="00BD26BB" w:rsidRDefault="00BD26BB">
            <w:pPr>
              <w:ind w:left="322" w:hanging="284"/>
              <w:rPr>
                <w:ins w:id="2519" w:author="Matyas Adam" w:date="2018-11-16T12:52:00Z"/>
              </w:rPr>
              <w:pPrChange w:id="2520" w:author="Matyas Adam" w:date="2018-11-16T23:59:00Z">
                <w:pPr>
                  <w:jc w:val="both"/>
                </w:pPr>
              </w:pPrChange>
            </w:pPr>
          </w:p>
          <w:p w14:paraId="4BEFCFE8" w14:textId="77777777" w:rsidR="00BD26BB" w:rsidRDefault="00BD26BB">
            <w:pPr>
              <w:ind w:left="38"/>
              <w:pPrChange w:id="2521" w:author="PS" w:date="2018-11-25T14:19:00Z">
                <w:pPr>
                  <w:pStyle w:val="Odstavecseseznamem"/>
                  <w:numPr>
                    <w:numId w:val="9"/>
                  </w:numPr>
                  <w:tabs>
                    <w:tab w:val="num" w:pos="0"/>
                  </w:tabs>
                  <w:jc w:val="both"/>
                </w:pPr>
              </w:pPrChange>
            </w:pPr>
            <w:r>
              <w:t xml:space="preserve">CAPINERI, </w:t>
            </w:r>
            <w:del w:id="2522" w:author="Matyas Adam" w:date="2018-11-16T12:50:00Z">
              <w:r w:rsidDel="0047584E">
                <w:delText>Cristina</w:delText>
              </w:r>
            </w:del>
            <w:ins w:id="2523" w:author="Matyas Adam" w:date="2018-11-16T12:50:00Z">
              <w:r>
                <w:t>C.</w:t>
              </w:r>
            </w:ins>
            <w:r>
              <w:t xml:space="preserve">, </w:t>
            </w:r>
            <w:del w:id="2524" w:author="Matyas Adam" w:date="2018-11-16T12:50:00Z">
              <w:r w:rsidDel="0047584E">
                <w:delText xml:space="preserve">Mordechai </w:delText>
              </w:r>
            </w:del>
            <w:r>
              <w:t>HAKLAY</w:t>
            </w:r>
            <w:ins w:id="2525" w:author="Matyas Adam" w:date="2018-11-16T12:50:00Z">
              <w:r>
                <w:t xml:space="preserve"> M.</w:t>
              </w:r>
            </w:ins>
            <w:r>
              <w:t xml:space="preserve">, </w:t>
            </w:r>
            <w:del w:id="2526" w:author="Matyas Adam" w:date="2018-11-16T12:50:00Z">
              <w:r w:rsidDel="0047584E">
                <w:delText xml:space="preserve">Haosheng </w:delText>
              </w:r>
            </w:del>
            <w:r>
              <w:t>HUANG</w:t>
            </w:r>
            <w:ins w:id="2527" w:author="Matyas Adam" w:date="2018-11-16T12:50:00Z">
              <w:r>
                <w:t xml:space="preserve"> H.</w:t>
              </w:r>
            </w:ins>
            <w:r>
              <w:t xml:space="preserve">, </w:t>
            </w:r>
            <w:del w:id="2528" w:author="Matyas Adam" w:date="2018-11-16T12:50:00Z">
              <w:r w:rsidDel="0047584E">
                <w:delText xml:space="preserve">Vyron </w:delText>
              </w:r>
            </w:del>
            <w:r>
              <w:t>ANTONIOU</w:t>
            </w:r>
            <w:ins w:id="2529" w:author="Matyas Adam" w:date="2018-11-16T12:50:00Z">
              <w:r>
                <w:t xml:space="preserve"> V.</w:t>
              </w:r>
            </w:ins>
            <w:r>
              <w:t xml:space="preserve">, </w:t>
            </w:r>
            <w:del w:id="2530" w:author="Matyas Adam" w:date="2018-11-16T12:50:00Z">
              <w:r w:rsidDel="0047584E">
                <w:delText xml:space="preserve">Juhani </w:delText>
              </w:r>
            </w:del>
            <w:r>
              <w:t>KETTUNEN</w:t>
            </w:r>
            <w:ins w:id="2531" w:author="Matyas Adam" w:date="2018-11-16T12:50:00Z">
              <w:r>
                <w:t xml:space="preserve"> J.</w:t>
              </w:r>
            </w:ins>
            <w:r>
              <w:t xml:space="preserve">, </w:t>
            </w:r>
            <w:del w:id="2532" w:author="Matyas Adam" w:date="2018-11-16T12:50:00Z">
              <w:r w:rsidDel="0047584E">
                <w:delText xml:space="preserve">Frank </w:delText>
              </w:r>
            </w:del>
            <w:r>
              <w:t>OSTERMANN</w:t>
            </w:r>
            <w:ins w:id="2533" w:author="Matyas Adam" w:date="2018-11-16T12:50:00Z">
              <w:r>
                <w:t xml:space="preserve"> F., </w:t>
              </w:r>
            </w:ins>
            <w:del w:id="2534" w:author="Matyas Adam" w:date="2018-11-16T12:50:00Z">
              <w:r w:rsidDel="0047584E">
                <w:delText xml:space="preserve"> a Ross </w:delText>
              </w:r>
            </w:del>
            <w:r>
              <w:t>PURVES</w:t>
            </w:r>
            <w:ins w:id="2535" w:author="Matyas Adam" w:date="2018-11-16T12:50:00Z">
              <w:r>
                <w:t xml:space="preserve"> </w:t>
              </w:r>
            </w:ins>
            <w:r>
              <w:t xml:space="preserve">. </w:t>
            </w:r>
            <w:r w:rsidRPr="0090717C">
              <w:rPr>
                <w:i/>
                <w:rPrChange w:id="2536" w:author="Matyas Adam" w:date="2018-11-16T12:52:00Z">
                  <w:rPr/>
                </w:rPrChange>
              </w:rPr>
              <w:t>European handbook of crowdsourced geographic information</w:t>
            </w:r>
            <w:r>
              <w:t>. London: Ubiquity Press, 2016, viii, 464. ISBN 978-1-909188-79-2.</w:t>
            </w:r>
          </w:p>
          <w:p w14:paraId="4A07CA27" w14:textId="77777777" w:rsidR="00BD26BB" w:rsidRDefault="00BD26BB">
            <w:pPr>
              <w:ind w:left="38"/>
              <w:pPrChange w:id="2537" w:author="PS" w:date="2018-11-25T14:19:00Z">
                <w:pPr>
                  <w:numPr>
                    <w:numId w:val="9"/>
                  </w:numPr>
                  <w:tabs>
                    <w:tab w:val="num" w:pos="0"/>
                  </w:tabs>
                </w:pPr>
              </w:pPrChange>
            </w:pPr>
            <w:r>
              <w:t xml:space="preserve">TEUNISSEN, </w:t>
            </w:r>
            <w:del w:id="2538" w:author="Matyas Adam" w:date="2018-11-16T12:50:00Z">
              <w:r w:rsidDel="0047584E">
                <w:delText xml:space="preserve">Peter </w:delText>
              </w:r>
            </w:del>
            <w:ins w:id="2539" w:author="Matyas Adam" w:date="2018-11-16T12:50:00Z">
              <w:r>
                <w:t xml:space="preserve">P. </w:t>
              </w:r>
            </w:ins>
            <w:r>
              <w:t>J. G.</w:t>
            </w:r>
            <w:del w:id="2540" w:author="Matyas Adam" w:date="2018-11-16T12:50:00Z">
              <w:r w:rsidDel="0047584E">
                <w:delText xml:space="preserve"> </w:delText>
              </w:r>
            </w:del>
            <w:ins w:id="2541" w:author="Matyas Adam" w:date="2018-11-16T12:50:00Z">
              <w:r>
                <w:t xml:space="preserve">, </w:t>
              </w:r>
            </w:ins>
            <w:del w:id="2542" w:author="Matyas Adam" w:date="2018-11-16T12:50:00Z">
              <w:r w:rsidDel="0047584E">
                <w:delText xml:space="preserve">a Oliver </w:delText>
              </w:r>
            </w:del>
            <w:r>
              <w:t>MONTENBRUCK</w:t>
            </w:r>
            <w:ins w:id="2543" w:author="Matyas Adam" w:date="2018-11-16T12:50:00Z">
              <w:r>
                <w:t xml:space="preserve"> O</w:t>
              </w:r>
            </w:ins>
            <w:r>
              <w:t xml:space="preserve">. </w:t>
            </w:r>
            <w:r w:rsidRPr="0090717C">
              <w:rPr>
                <w:i/>
                <w:rPrChange w:id="2544" w:author="Matyas Adam" w:date="2018-11-16T12:52:00Z">
                  <w:rPr/>
                </w:rPrChange>
              </w:rPr>
              <w:t>Springer handbook of global navigation satellite systems</w:t>
            </w:r>
            <w:r>
              <w:t>. Cham: Springer, 2017, xxxii, 1328. Springer handbooks. ISBN 978-3-319-42926-7.</w:t>
            </w:r>
          </w:p>
        </w:tc>
      </w:tr>
      <w:tr w:rsidR="00BD26BB" w14:paraId="0188665A" w14:textId="77777777" w:rsidTr="00495DC8">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4CE82962" w14:textId="77777777" w:rsidR="00BD26BB" w:rsidRDefault="00BD26BB" w:rsidP="00495DC8">
            <w:pPr>
              <w:jc w:val="center"/>
              <w:rPr>
                <w:b/>
              </w:rPr>
            </w:pPr>
            <w:r>
              <w:rPr>
                <w:b/>
              </w:rPr>
              <w:t>Informace ke kombinované nebo distanční formě</w:t>
            </w:r>
          </w:p>
        </w:tc>
      </w:tr>
      <w:tr w:rsidR="00BD26BB" w14:paraId="19A2E051" w14:textId="77777777" w:rsidTr="00495DC8">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Pr>
          <w:p w14:paraId="68CB44B0" w14:textId="77777777" w:rsidR="00BD26BB" w:rsidRDefault="00BD26BB" w:rsidP="00495DC8">
            <w:pPr>
              <w:jc w:val="both"/>
            </w:pPr>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14:paraId="59170468" w14:textId="77777777" w:rsidR="00BD26BB" w:rsidRDefault="00BD26BB" w:rsidP="00495DC8">
            <w:pPr>
              <w:jc w:val="both"/>
            </w:pPr>
          </w:p>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14:paraId="6310E15F" w14:textId="77777777" w:rsidR="00BD26BB" w:rsidRDefault="00BD26BB" w:rsidP="00495DC8">
            <w:pPr>
              <w:jc w:val="both"/>
              <w:rPr>
                <w:b/>
              </w:rPr>
            </w:pPr>
            <w:r>
              <w:rPr>
                <w:b/>
              </w:rPr>
              <w:t xml:space="preserve">hodin </w:t>
            </w:r>
          </w:p>
        </w:tc>
      </w:tr>
      <w:tr w:rsidR="00BD26BB" w14:paraId="24717FA0" w14:textId="77777777" w:rsidTr="00495DC8">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18843EFF" w14:textId="77777777" w:rsidR="00BD26BB" w:rsidRDefault="00BD26BB" w:rsidP="00495DC8">
            <w:pPr>
              <w:jc w:val="both"/>
              <w:rPr>
                <w:b/>
              </w:rPr>
            </w:pPr>
            <w:r>
              <w:rPr>
                <w:b/>
              </w:rPr>
              <w:t>Informace o způsobu kontaktu s vyučujícím</w:t>
            </w:r>
          </w:p>
        </w:tc>
      </w:tr>
      <w:tr w:rsidR="00BD26BB" w14:paraId="143D9C03" w14:textId="77777777" w:rsidTr="00495DC8">
        <w:trPr>
          <w:trHeight w:val="392"/>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3139DF70" w14:textId="77777777" w:rsidR="00BD26BB" w:rsidRDefault="00BD26BB" w:rsidP="00495DC8">
            <w:pPr>
              <w:jc w:val="both"/>
            </w:pPr>
          </w:p>
        </w:tc>
      </w:tr>
    </w:tbl>
    <w:p w14:paraId="1A96EE24" w14:textId="77777777" w:rsidR="00BD26BB" w:rsidDel="0090717C" w:rsidRDefault="00BD26BB">
      <w:pPr>
        <w:spacing w:after="160" w:line="259" w:lineRule="auto"/>
        <w:rPr>
          <w:del w:id="2545" w:author="Matyas Adam" w:date="2018-11-16T12:53:00Z"/>
        </w:rPr>
      </w:pPr>
    </w:p>
    <w:p w14:paraId="2B3AA6C2" w14:textId="77777777" w:rsidR="00BD26BB" w:rsidRDefault="00BD26BB">
      <w:pPr>
        <w:spacing w:after="160" w:line="259" w:lineRule="auto"/>
      </w:pPr>
      <w:del w:id="2546" w:author="Matyas Adam" w:date="2018-11-16T12:53:00Z">
        <w:r w:rsidDel="0090717C">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46D6EB0D" w14:textId="77777777" w:rsidTr="00495DC8">
        <w:tc>
          <w:tcPr>
            <w:tcW w:w="9855" w:type="dxa"/>
            <w:gridSpan w:val="8"/>
            <w:tcBorders>
              <w:bottom w:val="double" w:sz="4" w:space="0" w:color="auto"/>
            </w:tcBorders>
            <w:shd w:val="clear" w:color="auto" w:fill="BDD6EE"/>
          </w:tcPr>
          <w:p w14:paraId="041C257D" w14:textId="77777777" w:rsidR="00BD26BB" w:rsidRDefault="00BD26BB" w:rsidP="00495DC8">
            <w:pPr>
              <w:jc w:val="both"/>
              <w:rPr>
                <w:b/>
                <w:sz w:val="28"/>
              </w:rPr>
            </w:pPr>
            <w:r>
              <w:br w:type="page"/>
            </w:r>
            <w:r>
              <w:rPr>
                <w:b/>
                <w:sz w:val="28"/>
              </w:rPr>
              <w:t>B-III – Charakteristika studijního předmětu</w:t>
            </w:r>
          </w:p>
        </w:tc>
      </w:tr>
      <w:tr w:rsidR="00BD26BB" w14:paraId="2ECCA13F" w14:textId="77777777" w:rsidTr="00495DC8">
        <w:tc>
          <w:tcPr>
            <w:tcW w:w="3086" w:type="dxa"/>
            <w:tcBorders>
              <w:top w:val="double" w:sz="4" w:space="0" w:color="auto"/>
            </w:tcBorders>
            <w:shd w:val="clear" w:color="auto" w:fill="F7CAAC"/>
          </w:tcPr>
          <w:p w14:paraId="3E0425DE" w14:textId="77777777" w:rsidR="00BD26BB" w:rsidRDefault="00BD26BB" w:rsidP="00495DC8">
            <w:pPr>
              <w:jc w:val="both"/>
              <w:rPr>
                <w:b/>
              </w:rPr>
            </w:pPr>
            <w:r>
              <w:rPr>
                <w:b/>
              </w:rPr>
              <w:t>Název studijního předmětu</w:t>
            </w:r>
          </w:p>
        </w:tc>
        <w:tc>
          <w:tcPr>
            <w:tcW w:w="6769" w:type="dxa"/>
            <w:gridSpan w:val="7"/>
            <w:tcBorders>
              <w:top w:val="double" w:sz="4" w:space="0" w:color="auto"/>
            </w:tcBorders>
          </w:tcPr>
          <w:p w14:paraId="402D8ED0" w14:textId="77777777" w:rsidR="00BD26BB" w:rsidRPr="002D7853" w:rsidRDefault="00BD26BB" w:rsidP="00495DC8">
            <w:pPr>
              <w:jc w:val="both"/>
              <w:rPr>
                <w:b/>
              </w:rPr>
            </w:pPr>
            <w:r w:rsidRPr="002D7853">
              <w:rPr>
                <w:b/>
              </w:rPr>
              <w:t>Global Issues</w:t>
            </w:r>
          </w:p>
        </w:tc>
      </w:tr>
      <w:tr w:rsidR="00BD26BB" w14:paraId="375843F4" w14:textId="77777777" w:rsidTr="00495DC8">
        <w:tc>
          <w:tcPr>
            <w:tcW w:w="3086" w:type="dxa"/>
            <w:shd w:val="clear" w:color="auto" w:fill="F7CAAC"/>
          </w:tcPr>
          <w:p w14:paraId="7B52C600" w14:textId="77777777" w:rsidR="00BD26BB" w:rsidRDefault="00BD26BB" w:rsidP="00495DC8">
            <w:pPr>
              <w:jc w:val="both"/>
              <w:rPr>
                <w:b/>
              </w:rPr>
            </w:pPr>
            <w:r>
              <w:rPr>
                <w:b/>
              </w:rPr>
              <w:t>Typ předmětu</w:t>
            </w:r>
          </w:p>
        </w:tc>
        <w:tc>
          <w:tcPr>
            <w:tcW w:w="3406" w:type="dxa"/>
            <w:gridSpan w:val="4"/>
          </w:tcPr>
          <w:p w14:paraId="3182DF38" w14:textId="77777777" w:rsidR="00BD26BB" w:rsidRDefault="00BD26BB" w:rsidP="00495DC8">
            <w:pPr>
              <w:jc w:val="both"/>
            </w:pPr>
            <w:r>
              <w:t>Povinně volitelný</w:t>
            </w:r>
          </w:p>
        </w:tc>
        <w:tc>
          <w:tcPr>
            <w:tcW w:w="2695" w:type="dxa"/>
            <w:gridSpan w:val="2"/>
            <w:shd w:val="clear" w:color="auto" w:fill="F7CAAC"/>
          </w:tcPr>
          <w:p w14:paraId="04BA2C82" w14:textId="77777777" w:rsidR="00BD26BB" w:rsidRDefault="00BD26BB" w:rsidP="00495DC8">
            <w:pPr>
              <w:jc w:val="both"/>
            </w:pPr>
            <w:r>
              <w:rPr>
                <w:b/>
              </w:rPr>
              <w:t>doporučený ročník / semestr</w:t>
            </w:r>
          </w:p>
        </w:tc>
        <w:tc>
          <w:tcPr>
            <w:tcW w:w="668" w:type="dxa"/>
          </w:tcPr>
          <w:p w14:paraId="754A1D70" w14:textId="77777777" w:rsidR="00BD26BB" w:rsidRDefault="00BD26BB" w:rsidP="00495DC8">
            <w:pPr>
              <w:jc w:val="both"/>
            </w:pPr>
            <w:r>
              <w:t>2/ZS</w:t>
            </w:r>
          </w:p>
        </w:tc>
      </w:tr>
      <w:tr w:rsidR="00BD26BB" w14:paraId="1071ADD9" w14:textId="77777777" w:rsidTr="00495DC8">
        <w:tc>
          <w:tcPr>
            <w:tcW w:w="3086" w:type="dxa"/>
            <w:shd w:val="clear" w:color="auto" w:fill="F7CAAC"/>
          </w:tcPr>
          <w:p w14:paraId="5033C1A1" w14:textId="77777777" w:rsidR="00BD26BB" w:rsidRDefault="00BD26BB" w:rsidP="00495DC8">
            <w:pPr>
              <w:jc w:val="both"/>
              <w:rPr>
                <w:b/>
              </w:rPr>
            </w:pPr>
            <w:r>
              <w:rPr>
                <w:b/>
              </w:rPr>
              <w:t>Rozsah studijního předmětu</w:t>
            </w:r>
          </w:p>
        </w:tc>
        <w:tc>
          <w:tcPr>
            <w:tcW w:w="1701" w:type="dxa"/>
            <w:gridSpan w:val="2"/>
          </w:tcPr>
          <w:p w14:paraId="6C981D18" w14:textId="77777777" w:rsidR="00BD26BB" w:rsidRDefault="00BD26BB" w:rsidP="00495DC8">
            <w:pPr>
              <w:jc w:val="both"/>
            </w:pPr>
            <w:r>
              <w:t xml:space="preserve">28p – 28s </w:t>
            </w:r>
          </w:p>
        </w:tc>
        <w:tc>
          <w:tcPr>
            <w:tcW w:w="889" w:type="dxa"/>
            <w:shd w:val="clear" w:color="auto" w:fill="F7CAAC"/>
          </w:tcPr>
          <w:p w14:paraId="22A1193B" w14:textId="77777777" w:rsidR="00BD26BB" w:rsidRDefault="00BD26BB" w:rsidP="00495DC8">
            <w:pPr>
              <w:jc w:val="both"/>
              <w:rPr>
                <w:b/>
              </w:rPr>
            </w:pPr>
            <w:r>
              <w:rPr>
                <w:b/>
              </w:rPr>
              <w:t xml:space="preserve">hod. </w:t>
            </w:r>
          </w:p>
        </w:tc>
        <w:tc>
          <w:tcPr>
            <w:tcW w:w="816" w:type="dxa"/>
          </w:tcPr>
          <w:p w14:paraId="1951BB7C" w14:textId="24012CE2" w:rsidR="00BD26BB" w:rsidRDefault="00BD26BB" w:rsidP="00495DC8">
            <w:pPr>
              <w:jc w:val="both"/>
            </w:pPr>
            <w:del w:id="2547" w:author="Matyas Adam" w:date="2018-11-16T12:51:00Z">
              <w:r w:rsidDel="0090717C">
                <w:delText>56</w:delText>
              </w:r>
            </w:del>
            <w:ins w:id="2548" w:author="Matyas Adam" w:date="2018-11-16T12:51:00Z">
              <w:del w:id="2549" w:author="PS" w:date="2018-11-25T14:19:00Z">
                <w:r w:rsidDel="00616BB2">
                  <w:delText>4</w:delText>
                </w:r>
              </w:del>
            </w:ins>
            <w:ins w:id="2550" w:author="PS" w:date="2018-11-25T14:19:00Z">
              <w:r w:rsidR="00616BB2">
                <w:t>56</w:t>
              </w:r>
            </w:ins>
          </w:p>
        </w:tc>
        <w:tc>
          <w:tcPr>
            <w:tcW w:w="2156" w:type="dxa"/>
            <w:shd w:val="clear" w:color="auto" w:fill="F7CAAC"/>
          </w:tcPr>
          <w:p w14:paraId="6F924FB9" w14:textId="77777777" w:rsidR="00BD26BB" w:rsidRDefault="00BD26BB" w:rsidP="00495DC8">
            <w:pPr>
              <w:jc w:val="both"/>
              <w:rPr>
                <w:b/>
              </w:rPr>
            </w:pPr>
            <w:r>
              <w:rPr>
                <w:b/>
              </w:rPr>
              <w:t>kreditů</w:t>
            </w:r>
          </w:p>
        </w:tc>
        <w:tc>
          <w:tcPr>
            <w:tcW w:w="1207" w:type="dxa"/>
            <w:gridSpan w:val="2"/>
          </w:tcPr>
          <w:p w14:paraId="5B095794" w14:textId="77777777" w:rsidR="00BD26BB" w:rsidRDefault="00BD26BB" w:rsidP="00495DC8">
            <w:pPr>
              <w:jc w:val="both"/>
            </w:pPr>
            <w:r>
              <w:t>6</w:t>
            </w:r>
          </w:p>
        </w:tc>
      </w:tr>
      <w:tr w:rsidR="00BD26BB" w14:paraId="27E67F1F" w14:textId="77777777" w:rsidTr="00495DC8">
        <w:tc>
          <w:tcPr>
            <w:tcW w:w="3086" w:type="dxa"/>
            <w:shd w:val="clear" w:color="auto" w:fill="F7CAAC"/>
          </w:tcPr>
          <w:p w14:paraId="74271294" w14:textId="77777777" w:rsidR="00BD26BB" w:rsidRDefault="00BD26BB" w:rsidP="00495DC8">
            <w:pPr>
              <w:jc w:val="both"/>
              <w:rPr>
                <w:b/>
                <w:sz w:val="22"/>
              </w:rPr>
            </w:pPr>
            <w:r>
              <w:rPr>
                <w:b/>
              </w:rPr>
              <w:t>Prerekvizity, korekvizity, ekvivalence</w:t>
            </w:r>
          </w:p>
        </w:tc>
        <w:tc>
          <w:tcPr>
            <w:tcW w:w="6769" w:type="dxa"/>
            <w:gridSpan w:val="7"/>
          </w:tcPr>
          <w:p w14:paraId="1A00B32D" w14:textId="77777777" w:rsidR="00BD26BB" w:rsidRDefault="00BD26BB" w:rsidP="00495DC8">
            <w:pPr>
              <w:jc w:val="both"/>
            </w:pPr>
          </w:p>
        </w:tc>
      </w:tr>
      <w:tr w:rsidR="00BD26BB" w14:paraId="026CB87D" w14:textId="77777777" w:rsidTr="00495DC8">
        <w:tc>
          <w:tcPr>
            <w:tcW w:w="3086" w:type="dxa"/>
            <w:shd w:val="clear" w:color="auto" w:fill="F7CAAC"/>
          </w:tcPr>
          <w:p w14:paraId="50A77D76" w14:textId="77777777" w:rsidR="00BD26BB" w:rsidRDefault="00BD26BB" w:rsidP="00495DC8">
            <w:pPr>
              <w:jc w:val="both"/>
              <w:rPr>
                <w:b/>
              </w:rPr>
            </w:pPr>
            <w:r>
              <w:rPr>
                <w:b/>
              </w:rPr>
              <w:t>Způsob ověření studijních výsledků</w:t>
            </w:r>
          </w:p>
        </w:tc>
        <w:tc>
          <w:tcPr>
            <w:tcW w:w="3406" w:type="dxa"/>
            <w:gridSpan w:val="4"/>
          </w:tcPr>
          <w:p w14:paraId="4484F05C" w14:textId="77777777" w:rsidR="00BD26BB" w:rsidRDefault="00BD26BB" w:rsidP="00495DC8">
            <w:pPr>
              <w:jc w:val="both"/>
            </w:pPr>
            <w:del w:id="2551" w:author="Matyas Adam" w:date="2018-11-16T12:51:00Z">
              <w:r w:rsidDel="0090717C">
                <w:delText>klz</w:delText>
              </w:r>
            </w:del>
            <w:ins w:id="2552" w:author="Matyas Adam" w:date="2018-11-16T12:51:00Z">
              <w:r>
                <w:t>Klasifikovaný zápočet</w:t>
              </w:r>
            </w:ins>
          </w:p>
        </w:tc>
        <w:tc>
          <w:tcPr>
            <w:tcW w:w="2156" w:type="dxa"/>
            <w:shd w:val="clear" w:color="auto" w:fill="F7CAAC"/>
          </w:tcPr>
          <w:p w14:paraId="3B05C0C1" w14:textId="77777777" w:rsidR="00BD26BB" w:rsidRDefault="00BD26BB" w:rsidP="00495DC8">
            <w:pPr>
              <w:jc w:val="both"/>
              <w:rPr>
                <w:b/>
              </w:rPr>
            </w:pPr>
            <w:r>
              <w:rPr>
                <w:b/>
              </w:rPr>
              <w:t>Forma výuky</w:t>
            </w:r>
          </w:p>
        </w:tc>
        <w:tc>
          <w:tcPr>
            <w:tcW w:w="1207" w:type="dxa"/>
            <w:gridSpan w:val="2"/>
          </w:tcPr>
          <w:p w14:paraId="5C234B1E" w14:textId="77777777" w:rsidR="00616BB2" w:rsidRDefault="00BD26BB" w:rsidP="00495DC8">
            <w:pPr>
              <w:jc w:val="both"/>
              <w:rPr>
                <w:ins w:id="2553" w:author="PS" w:date="2018-11-25T14:19:00Z"/>
              </w:rPr>
            </w:pPr>
            <w:ins w:id="2554" w:author="Matyas Adam" w:date="2018-11-16T12:51:00Z">
              <w:del w:id="2555" w:author="PS" w:date="2018-11-25T14:19:00Z">
                <w:r w:rsidDel="00616BB2">
                  <w:delText>P, S</w:delText>
                </w:r>
              </w:del>
            </w:ins>
            <w:ins w:id="2556" w:author="PS" w:date="2018-11-25T14:19:00Z">
              <w:r w:rsidR="00616BB2">
                <w:t>přednášky</w:t>
              </w:r>
            </w:ins>
          </w:p>
          <w:p w14:paraId="66C082F4" w14:textId="5E2AE460" w:rsidR="00BD26BB" w:rsidRDefault="00616BB2" w:rsidP="00495DC8">
            <w:pPr>
              <w:jc w:val="both"/>
            </w:pPr>
            <w:ins w:id="2557" w:author="PS" w:date="2018-11-25T14:19:00Z">
              <w:r>
                <w:t>semináře</w:t>
              </w:r>
            </w:ins>
            <w:del w:id="2558" w:author="Matyas Adam" w:date="2018-11-16T12:51:00Z">
              <w:r w:rsidR="00BD26BB" w:rsidDel="0090717C">
                <w:delText>S</w:delText>
              </w:r>
            </w:del>
          </w:p>
        </w:tc>
      </w:tr>
      <w:tr w:rsidR="00BD26BB" w14:paraId="08C54726" w14:textId="77777777" w:rsidTr="00495DC8">
        <w:tc>
          <w:tcPr>
            <w:tcW w:w="3086" w:type="dxa"/>
            <w:shd w:val="clear" w:color="auto" w:fill="F7CAAC"/>
          </w:tcPr>
          <w:p w14:paraId="1FEE51D4" w14:textId="510594D1" w:rsidR="00BD26BB" w:rsidRDefault="00BD26BB" w:rsidP="00495DC8">
            <w:pPr>
              <w:jc w:val="both"/>
              <w:rPr>
                <w:b/>
              </w:rPr>
            </w:pPr>
            <w:r>
              <w:rPr>
                <w:b/>
              </w:rPr>
              <w:t>Forma způsobu ověření studijních výsledků a další požadavky na studenta</w:t>
            </w:r>
          </w:p>
        </w:tc>
        <w:tc>
          <w:tcPr>
            <w:tcW w:w="6769" w:type="dxa"/>
            <w:gridSpan w:val="7"/>
            <w:tcBorders>
              <w:bottom w:val="nil"/>
            </w:tcBorders>
          </w:tcPr>
          <w:p w14:paraId="14C5F143" w14:textId="77777777" w:rsidR="00BD26BB" w:rsidRDefault="00BD26BB" w:rsidP="00495DC8">
            <w:pPr>
              <w:jc w:val="both"/>
            </w:pPr>
            <w:ins w:id="2559" w:author="Matyas Adam" w:date="2018-11-16T12:51:00Z">
              <w:r w:rsidRPr="008F2967">
                <w:t>Aktivní účast na seminářích (80%), domácí příprava, písemný test.</w:t>
              </w:r>
            </w:ins>
          </w:p>
        </w:tc>
      </w:tr>
      <w:tr w:rsidR="00BD26BB" w14:paraId="2C6D5355" w14:textId="77777777" w:rsidTr="00495DC8">
        <w:trPr>
          <w:trHeight w:val="554"/>
        </w:trPr>
        <w:tc>
          <w:tcPr>
            <w:tcW w:w="9855" w:type="dxa"/>
            <w:gridSpan w:val="8"/>
            <w:tcBorders>
              <w:top w:val="nil"/>
            </w:tcBorders>
          </w:tcPr>
          <w:p w14:paraId="13472BF0" w14:textId="77777777" w:rsidR="00BD26BB" w:rsidRDefault="00BD26BB" w:rsidP="00495DC8">
            <w:pPr>
              <w:jc w:val="both"/>
            </w:pPr>
            <w:del w:id="2560" w:author="Matyas Adam" w:date="2018-11-16T12:51:00Z">
              <w:r w:rsidRPr="008F2967" w:rsidDel="0090717C">
                <w:delText>Aktivní účast na seminářích (80%), domácí příprava, písemný test.</w:delText>
              </w:r>
            </w:del>
          </w:p>
        </w:tc>
      </w:tr>
      <w:tr w:rsidR="00BD26BB" w14:paraId="6E6EE63A" w14:textId="77777777" w:rsidTr="00495DC8">
        <w:trPr>
          <w:trHeight w:val="197"/>
        </w:trPr>
        <w:tc>
          <w:tcPr>
            <w:tcW w:w="3086" w:type="dxa"/>
            <w:tcBorders>
              <w:top w:val="nil"/>
            </w:tcBorders>
            <w:shd w:val="clear" w:color="auto" w:fill="F7CAAC"/>
          </w:tcPr>
          <w:p w14:paraId="79229FBE" w14:textId="77777777" w:rsidR="00BD26BB" w:rsidRDefault="00BD26BB" w:rsidP="00495DC8">
            <w:pPr>
              <w:jc w:val="both"/>
              <w:rPr>
                <w:b/>
              </w:rPr>
            </w:pPr>
            <w:r>
              <w:rPr>
                <w:b/>
              </w:rPr>
              <w:t>Garant předmětu</w:t>
            </w:r>
          </w:p>
        </w:tc>
        <w:tc>
          <w:tcPr>
            <w:tcW w:w="6769" w:type="dxa"/>
            <w:gridSpan w:val="7"/>
            <w:tcBorders>
              <w:top w:val="nil"/>
            </w:tcBorders>
          </w:tcPr>
          <w:p w14:paraId="4057413F" w14:textId="77777777" w:rsidR="00BD26BB" w:rsidRDefault="00BD26BB" w:rsidP="00495DC8">
            <w:pPr>
              <w:jc w:val="both"/>
            </w:pPr>
            <w:r w:rsidRPr="008F2967">
              <w:t xml:space="preserve">Mgr. et Mgr. Kateřina Pitrová, </w:t>
            </w:r>
            <w:r>
              <w:t xml:space="preserve">Ph.D., </w:t>
            </w:r>
            <w:r w:rsidRPr="008F2967">
              <w:t>BBA</w:t>
            </w:r>
          </w:p>
        </w:tc>
      </w:tr>
      <w:tr w:rsidR="00BD26BB" w14:paraId="17BE8DEC" w14:textId="77777777" w:rsidTr="00495DC8">
        <w:trPr>
          <w:trHeight w:val="243"/>
        </w:trPr>
        <w:tc>
          <w:tcPr>
            <w:tcW w:w="3086" w:type="dxa"/>
            <w:tcBorders>
              <w:top w:val="nil"/>
            </w:tcBorders>
            <w:shd w:val="clear" w:color="auto" w:fill="F7CAAC"/>
          </w:tcPr>
          <w:p w14:paraId="2F831ED4" w14:textId="77777777" w:rsidR="00BD26BB" w:rsidRDefault="00BD26BB" w:rsidP="00495DC8">
            <w:pPr>
              <w:jc w:val="both"/>
              <w:rPr>
                <w:b/>
              </w:rPr>
            </w:pPr>
            <w:r>
              <w:rPr>
                <w:b/>
              </w:rPr>
              <w:t>Zapojení garanta do výuky předmětu</w:t>
            </w:r>
          </w:p>
        </w:tc>
        <w:tc>
          <w:tcPr>
            <w:tcW w:w="6769" w:type="dxa"/>
            <w:gridSpan w:val="7"/>
            <w:tcBorders>
              <w:top w:val="nil"/>
            </w:tcBorders>
          </w:tcPr>
          <w:p w14:paraId="54428A40" w14:textId="77777777" w:rsidR="00BD26BB" w:rsidRDefault="00BD26BB" w:rsidP="00495DC8">
            <w:pPr>
              <w:jc w:val="both"/>
            </w:pPr>
            <w:r w:rsidRPr="00D4222D">
              <w:t xml:space="preserve">Garant stanovuje koncepci předmětu, podílí se na přednáškách v rozsahu </w:t>
            </w:r>
            <w:r>
              <w:t>100</w:t>
            </w:r>
            <w:r w:rsidRPr="00D4222D">
              <w:t xml:space="preserve"> % a dále stanovuje koncepci cvičení a dohlíží na jejich jednotné vedení.</w:t>
            </w:r>
          </w:p>
        </w:tc>
      </w:tr>
      <w:tr w:rsidR="00BD26BB" w14:paraId="1C337510" w14:textId="77777777" w:rsidTr="00495DC8">
        <w:tc>
          <w:tcPr>
            <w:tcW w:w="3086" w:type="dxa"/>
            <w:shd w:val="clear" w:color="auto" w:fill="F7CAAC"/>
          </w:tcPr>
          <w:p w14:paraId="045753F4" w14:textId="77777777" w:rsidR="00BD26BB" w:rsidRDefault="00BD26BB" w:rsidP="00495DC8">
            <w:pPr>
              <w:jc w:val="both"/>
              <w:rPr>
                <w:b/>
              </w:rPr>
            </w:pPr>
            <w:r>
              <w:rPr>
                <w:b/>
              </w:rPr>
              <w:t>Vyučující</w:t>
            </w:r>
          </w:p>
        </w:tc>
        <w:tc>
          <w:tcPr>
            <w:tcW w:w="6769" w:type="dxa"/>
            <w:gridSpan w:val="7"/>
            <w:tcBorders>
              <w:bottom w:val="nil"/>
            </w:tcBorders>
          </w:tcPr>
          <w:p w14:paraId="253C7A7B" w14:textId="77777777" w:rsidR="00BD26BB" w:rsidRDefault="00BD26BB" w:rsidP="00495DC8">
            <w:pPr>
              <w:jc w:val="both"/>
            </w:pPr>
            <w:r w:rsidRPr="008F2967">
              <w:t xml:space="preserve">Mgr. et Mgr. Kateřina Pitrová, </w:t>
            </w:r>
            <w:r>
              <w:t xml:space="preserve">Ph.D., </w:t>
            </w:r>
            <w:r w:rsidRPr="008F2967">
              <w:t>BBA</w:t>
            </w:r>
            <w:ins w:id="2561" w:author="Jiří Lehejček [2]" w:date="2018-11-14T22:38:00Z">
              <w:r>
                <w:t xml:space="preserve"> – přednášky, semináře (100 %)</w:t>
              </w:r>
            </w:ins>
          </w:p>
        </w:tc>
      </w:tr>
      <w:tr w:rsidR="00BD26BB" w14:paraId="19E0FCC1" w14:textId="77777777" w:rsidTr="00495DC8">
        <w:trPr>
          <w:trHeight w:val="554"/>
        </w:trPr>
        <w:tc>
          <w:tcPr>
            <w:tcW w:w="9855" w:type="dxa"/>
            <w:gridSpan w:val="8"/>
            <w:tcBorders>
              <w:top w:val="nil"/>
            </w:tcBorders>
          </w:tcPr>
          <w:p w14:paraId="7D1E9903" w14:textId="77777777" w:rsidR="00BD26BB" w:rsidRDefault="00BD26BB" w:rsidP="00495DC8">
            <w:pPr>
              <w:jc w:val="both"/>
            </w:pPr>
          </w:p>
        </w:tc>
      </w:tr>
      <w:tr w:rsidR="00BD26BB" w14:paraId="723C27BA" w14:textId="77777777" w:rsidTr="00495DC8">
        <w:tc>
          <w:tcPr>
            <w:tcW w:w="3086" w:type="dxa"/>
            <w:shd w:val="clear" w:color="auto" w:fill="F7CAAC"/>
          </w:tcPr>
          <w:p w14:paraId="674D4AE8" w14:textId="77777777" w:rsidR="00BD26BB" w:rsidRDefault="00BD26BB" w:rsidP="00495DC8">
            <w:pPr>
              <w:jc w:val="both"/>
              <w:rPr>
                <w:b/>
              </w:rPr>
            </w:pPr>
            <w:r>
              <w:rPr>
                <w:b/>
              </w:rPr>
              <w:t>Stručná anotace předmětu</w:t>
            </w:r>
          </w:p>
        </w:tc>
        <w:tc>
          <w:tcPr>
            <w:tcW w:w="6769" w:type="dxa"/>
            <w:gridSpan w:val="7"/>
            <w:tcBorders>
              <w:bottom w:val="nil"/>
            </w:tcBorders>
          </w:tcPr>
          <w:p w14:paraId="1B3F9B79" w14:textId="77777777" w:rsidR="00BD26BB" w:rsidRDefault="00BD26BB" w:rsidP="00495DC8">
            <w:pPr>
              <w:jc w:val="both"/>
            </w:pPr>
          </w:p>
        </w:tc>
      </w:tr>
      <w:tr w:rsidR="00BD26BB" w14:paraId="68262180" w14:textId="77777777" w:rsidTr="00495DC8">
        <w:trPr>
          <w:trHeight w:val="3938"/>
        </w:trPr>
        <w:tc>
          <w:tcPr>
            <w:tcW w:w="9855" w:type="dxa"/>
            <w:gridSpan w:val="8"/>
            <w:tcBorders>
              <w:top w:val="nil"/>
              <w:bottom w:val="single" w:sz="12" w:space="0" w:color="auto"/>
            </w:tcBorders>
          </w:tcPr>
          <w:p w14:paraId="08CD024F" w14:textId="77777777" w:rsidR="00BD26BB" w:rsidRDefault="00BD26BB" w:rsidP="00495DC8">
            <w:pPr>
              <w:pStyle w:val="Normlnweb"/>
              <w:spacing w:before="0" w:beforeAutospacing="0" w:after="0" w:afterAutospacing="0"/>
              <w:jc w:val="both"/>
              <w:rPr>
                <w:ins w:id="2562" w:author="Matyas Adam" w:date="2018-11-16T12:52:00Z"/>
                <w:sz w:val="20"/>
                <w:szCs w:val="20"/>
                <w:lang w:val="en-GB"/>
              </w:rPr>
            </w:pPr>
            <w:r w:rsidRPr="00EC0123">
              <w:rPr>
                <w:sz w:val="20"/>
                <w:szCs w:val="20"/>
                <w:lang w:val="en-GB"/>
              </w:rPr>
              <w:t>The aim of this course is to handle current global issues with the interdisciplinary approach based on adult education and security. The improvement of all language skills – listening, reading, speaking and writing, and the use of IT are also interconnected in this course. This subject looks into global issues that affect everyone and aims to show how most issues are inter-related. The issues discussed range from modern history, trade, poverty and globalization, to human rights, geopolitics, the environment, and much more.</w:t>
            </w:r>
          </w:p>
          <w:p w14:paraId="3BDE4E5E" w14:textId="77777777" w:rsidR="00BD26BB" w:rsidRDefault="00BD26BB" w:rsidP="00495DC8">
            <w:pPr>
              <w:pStyle w:val="Normlnweb"/>
              <w:spacing w:before="0" w:beforeAutospacing="0" w:after="0" w:afterAutospacing="0"/>
              <w:jc w:val="both"/>
              <w:rPr>
                <w:ins w:id="2563" w:author="Matyas Adam" w:date="2018-11-16T12:52:00Z"/>
                <w:sz w:val="20"/>
                <w:szCs w:val="20"/>
                <w:lang w:val="en-GB"/>
              </w:rPr>
            </w:pPr>
          </w:p>
          <w:p w14:paraId="5A71326E" w14:textId="77777777" w:rsidR="00BD26BB" w:rsidRPr="0090717C" w:rsidRDefault="00BD26BB" w:rsidP="00495DC8">
            <w:pPr>
              <w:pStyle w:val="Normlnweb"/>
              <w:spacing w:before="0" w:beforeAutospacing="0" w:after="0" w:afterAutospacing="0"/>
              <w:jc w:val="both"/>
              <w:rPr>
                <w:sz w:val="20"/>
                <w:szCs w:val="20"/>
                <w:u w:val="single"/>
                <w:lang w:val="en-GB"/>
                <w:rPrChange w:id="2564" w:author="Matyas Adam" w:date="2018-11-16T12:52:00Z">
                  <w:rPr>
                    <w:sz w:val="20"/>
                    <w:szCs w:val="20"/>
                    <w:lang w:val="en-GB"/>
                  </w:rPr>
                </w:rPrChange>
              </w:rPr>
            </w:pPr>
            <w:ins w:id="2565" w:author="Matyas Adam" w:date="2018-11-16T12:52:00Z">
              <w:r w:rsidRPr="0090717C">
                <w:rPr>
                  <w:sz w:val="20"/>
                  <w:szCs w:val="20"/>
                  <w:u w:val="single"/>
                  <w:lang w:val="en-GB"/>
                  <w:rPrChange w:id="2566" w:author="Matyas Adam" w:date="2018-11-16T12:52:00Z">
                    <w:rPr>
                      <w:sz w:val="20"/>
                      <w:szCs w:val="20"/>
                      <w:lang w:val="en-GB"/>
                    </w:rPr>
                  </w:rPrChange>
                </w:rPr>
                <w:t>Main topics:</w:t>
              </w:r>
            </w:ins>
          </w:p>
          <w:p w14:paraId="43A88E56" w14:textId="77777777" w:rsidR="00BD26BB" w:rsidRPr="00EC0123" w:rsidRDefault="00BD26BB" w:rsidP="00BD26BB">
            <w:pPr>
              <w:pStyle w:val="Normlnweb"/>
              <w:numPr>
                <w:ilvl w:val="0"/>
                <w:numId w:val="16"/>
              </w:numPr>
              <w:spacing w:before="0" w:beforeAutospacing="0" w:after="0" w:afterAutospacing="0"/>
              <w:jc w:val="both"/>
              <w:rPr>
                <w:sz w:val="20"/>
                <w:szCs w:val="20"/>
                <w:lang w:val="en-GB"/>
              </w:rPr>
            </w:pPr>
            <w:r w:rsidRPr="00EC0123">
              <w:rPr>
                <w:sz w:val="20"/>
                <w:szCs w:val="20"/>
                <w:lang w:val="en-GB"/>
              </w:rPr>
              <w:t>Modern History Consequences</w:t>
            </w:r>
            <w:r>
              <w:rPr>
                <w:sz w:val="20"/>
                <w:szCs w:val="20"/>
                <w:lang w:val="en-GB"/>
              </w:rPr>
              <w:t>.</w:t>
            </w:r>
          </w:p>
          <w:p w14:paraId="3469540E" w14:textId="77777777" w:rsidR="00BD26BB" w:rsidRPr="00EC0123" w:rsidRDefault="00BD26BB">
            <w:pPr>
              <w:pStyle w:val="Normlnweb"/>
              <w:numPr>
                <w:ilvl w:val="0"/>
                <w:numId w:val="78"/>
              </w:numPr>
              <w:spacing w:before="0" w:beforeAutospacing="0" w:after="0" w:afterAutospacing="0"/>
              <w:jc w:val="both"/>
              <w:rPr>
                <w:sz w:val="20"/>
                <w:szCs w:val="20"/>
                <w:lang w:val="en-GB"/>
              </w:rPr>
              <w:pPrChange w:id="2567" w:author="PS" w:date="2018-11-25T14:19:00Z">
                <w:pPr>
                  <w:pStyle w:val="Normlnweb"/>
                  <w:numPr>
                    <w:numId w:val="16"/>
                  </w:numPr>
                  <w:tabs>
                    <w:tab w:val="num" w:pos="720"/>
                  </w:tabs>
                  <w:spacing w:before="0" w:beforeAutospacing="0" w:after="0" w:afterAutospacing="0"/>
                  <w:ind w:left="720" w:hanging="360"/>
                  <w:jc w:val="both"/>
                </w:pPr>
              </w:pPrChange>
            </w:pPr>
            <w:r w:rsidRPr="00EC0123">
              <w:rPr>
                <w:sz w:val="20"/>
                <w:szCs w:val="20"/>
                <w:lang w:val="en-GB"/>
              </w:rPr>
              <w:t>In Great Britain</w:t>
            </w:r>
            <w:r>
              <w:rPr>
                <w:sz w:val="20"/>
                <w:szCs w:val="20"/>
                <w:lang w:val="en-GB"/>
              </w:rPr>
              <w:t>.</w:t>
            </w:r>
          </w:p>
          <w:p w14:paraId="47CA7C9F" w14:textId="77777777" w:rsidR="00BD26BB" w:rsidRPr="00EC0123" w:rsidRDefault="00BD26BB">
            <w:pPr>
              <w:pStyle w:val="Normlnweb"/>
              <w:numPr>
                <w:ilvl w:val="0"/>
                <w:numId w:val="78"/>
              </w:numPr>
              <w:spacing w:before="0" w:beforeAutospacing="0" w:after="0" w:afterAutospacing="0"/>
              <w:jc w:val="both"/>
              <w:rPr>
                <w:sz w:val="20"/>
                <w:szCs w:val="20"/>
                <w:lang w:val="en-GB"/>
              </w:rPr>
              <w:pPrChange w:id="2568" w:author="PS" w:date="2018-11-25T14:19:00Z">
                <w:pPr>
                  <w:pStyle w:val="Normlnweb"/>
                  <w:numPr>
                    <w:numId w:val="16"/>
                  </w:numPr>
                  <w:tabs>
                    <w:tab w:val="num" w:pos="720"/>
                  </w:tabs>
                  <w:spacing w:before="0" w:beforeAutospacing="0" w:after="0" w:afterAutospacing="0"/>
                  <w:ind w:left="720" w:hanging="360"/>
                  <w:jc w:val="both"/>
                </w:pPr>
              </w:pPrChange>
            </w:pPr>
            <w:r w:rsidRPr="00EC0123">
              <w:rPr>
                <w:sz w:val="20"/>
                <w:szCs w:val="20"/>
                <w:lang w:val="en-GB"/>
              </w:rPr>
              <w:t>In France</w:t>
            </w:r>
            <w:r>
              <w:rPr>
                <w:sz w:val="20"/>
                <w:szCs w:val="20"/>
                <w:lang w:val="en-GB"/>
              </w:rPr>
              <w:t>.</w:t>
            </w:r>
          </w:p>
          <w:p w14:paraId="3E1BA9F1" w14:textId="77777777" w:rsidR="00BD26BB" w:rsidRPr="00EC0123" w:rsidRDefault="00BD26BB">
            <w:pPr>
              <w:pStyle w:val="Normlnweb"/>
              <w:numPr>
                <w:ilvl w:val="0"/>
                <w:numId w:val="78"/>
              </w:numPr>
              <w:spacing w:before="0" w:beforeAutospacing="0" w:after="0" w:afterAutospacing="0"/>
              <w:jc w:val="both"/>
              <w:rPr>
                <w:sz w:val="20"/>
                <w:szCs w:val="20"/>
                <w:lang w:val="en-GB"/>
              </w:rPr>
              <w:pPrChange w:id="2569" w:author="PS" w:date="2018-11-25T14:19:00Z">
                <w:pPr>
                  <w:pStyle w:val="Normlnweb"/>
                  <w:numPr>
                    <w:numId w:val="16"/>
                  </w:numPr>
                  <w:tabs>
                    <w:tab w:val="num" w:pos="720"/>
                  </w:tabs>
                  <w:spacing w:before="0" w:beforeAutospacing="0" w:after="0" w:afterAutospacing="0"/>
                  <w:ind w:left="720" w:hanging="360"/>
                  <w:jc w:val="both"/>
                </w:pPr>
              </w:pPrChange>
            </w:pPr>
            <w:r w:rsidRPr="00EC0123">
              <w:rPr>
                <w:sz w:val="20"/>
                <w:szCs w:val="20"/>
                <w:lang w:val="en-GB"/>
              </w:rPr>
              <w:t>In Germany</w:t>
            </w:r>
            <w:r>
              <w:rPr>
                <w:sz w:val="20"/>
                <w:szCs w:val="20"/>
                <w:lang w:val="en-GB"/>
              </w:rPr>
              <w:t>.</w:t>
            </w:r>
          </w:p>
          <w:p w14:paraId="465355A5" w14:textId="77777777" w:rsidR="00BD26BB" w:rsidRPr="00EC0123" w:rsidRDefault="00BD26BB">
            <w:pPr>
              <w:pStyle w:val="Normlnweb"/>
              <w:numPr>
                <w:ilvl w:val="0"/>
                <w:numId w:val="78"/>
              </w:numPr>
              <w:spacing w:before="0" w:beforeAutospacing="0" w:after="0" w:afterAutospacing="0"/>
              <w:jc w:val="both"/>
              <w:rPr>
                <w:sz w:val="20"/>
                <w:szCs w:val="20"/>
                <w:lang w:val="en-GB"/>
              </w:rPr>
              <w:pPrChange w:id="2570" w:author="PS" w:date="2018-11-25T14:19:00Z">
                <w:pPr>
                  <w:pStyle w:val="Normlnweb"/>
                  <w:numPr>
                    <w:numId w:val="16"/>
                  </w:numPr>
                  <w:tabs>
                    <w:tab w:val="num" w:pos="720"/>
                  </w:tabs>
                  <w:spacing w:before="0" w:beforeAutospacing="0" w:after="0" w:afterAutospacing="0"/>
                  <w:ind w:left="720" w:hanging="360"/>
                  <w:jc w:val="both"/>
                </w:pPr>
              </w:pPrChange>
            </w:pPr>
            <w:r w:rsidRPr="00EC0123">
              <w:rPr>
                <w:sz w:val="20"/>
                <w:szCs w:val="20"/>
                <w:lang w:val="en-GB"/>
              </w:rPr>
              <w:t>In the USA</w:t>
            </w:r>
            <w:r>
              <w:rPr>
                <w:sz w:val="20"/>
                <w:szCs w:val="20"/>
                <w:lang w:val="en-GB"/>
              </w:rPr>
              <w:t>.</w:t>
            </w:r>
          </w:p>
          <w:p w14:paraId="060985A5" w14:textId="77777777" w:rsidR="00BD26BB" w:rsidRPr="00EC0123" w:rsidRDefault="00BD26BB">
            <w:pPr>
              <w:pStyle w:val="Normlnweb"/>
              <w:numPr>
                <w:ilvl w:val="0"/>
                <w:numId w:val="78"/>
              </w:numPr>
              <w:spacing w:before="0" w:beforeAutospacing="0" w:after="0" w:afterAutospacing="0"/>
              <w:jc w:val="both"/>
              <w:rPr>
                <w:sz w:val="20"/>
                <w:szCs w:val="20"/>
                <w:lang w:val="en-GB"/>
              </w:rPr>
              <w:pPrChange w:id="2571" w:author="PS" w:date="2018-11-25T14:19:00Z">
                <w:pPr>
                  <w:pStyle w:val="Normlnweb"/>
                  <w:numPr>
                    <w:numId w:val="16"/>
                  </w:numPr>
                  <w:tabs>
                    <w:tab w:val="num" w:pos="720"/>
                  </w:tabs>
                  <w:spacing w:before="0" w:beforeAutospacing="0" w:after="0" w:afterAutospacing="0"/>
                  <w:ind w:left="720" w:hanging="360"/>
                  <w:jc w:val="both"/>
                </w:pPr>
              </w:pPrChange>
            </w:pPr>
            <w:r w:rsidRPr="00EC0123">
              <w:rPr>
                <w:sz w:val="20"/>
                <w:szCs w:val="20"/>
                <w:lang w:val="en-GB"/>
              </w:rPr>
              <w:t>In Our Country</w:t>
            </w:r>
            <w:r>
              <w:rPr>
                <w:sz w:val="20"/>
                <w:szCs w:val="20"/>
                <w:lang w:val="en-GB"/>
              </w:rPr>
              <w:t>.</w:t>
            </w:r>
          </w:p>
          <w:p w14:paraId="3658B13B" w14:textId="77777777" w:rsidR="00BD26BB" w:rsidRPr="00EC0123" w:rsidRDefault="00BD26BB">
            <w:pPr>
              <w:pStyle w:val="Normlnweb"/>
              <w:numPr>
                <w:ilvl w:val="0"/>
                <w:numId w:val="78"/>
              </w:numPr>
              <w:spacing w:before="0" w:beforeAutospacing="0" w:after="0" w:afterAutospacing="0"/>
              <w:jc w:val="both"/>
              <w:rPr>
                <w:sz w:val="20"/>
                <w:szCs w:val="20"/>
                <w:lang w:val="en-GB"/>
              </w:rPr>
              <w:pPrChange w:id="2572" w:author="PS" w:date="2018-11-25T14:19:00Z">
                <w:pPr>
                  <w:pStyle w:val="Normlnweb"/>
                  <w:numPr>
                    <w:numId w:val="16"/>
                  </w:numPr>
                  <w:tabs>
                    <w:tab w:val="num" w:pos="720"/>
                  </w:tabs>
                  <w:spacing w:before="0" w:beforeAutospacing="0" w:after="0" w:afterAutospacing="0"/>
                  <w:ind w:left="720" w:hanging="360"/>
                  <w:jc w:val="both"/>
                </w:pPr>
              </w:pPrChange>
            </w:pPr>
            <w:r w:rsidRPr="00EC0123">
              <w:rPr>
                <w:sz w:val="20"/>
                <w:szCs w:val="20"/>
                <w:lang w:val="en-GB"/>
              </w:rPr>
              <w:t>Economy and Society</w:t>
            </w:r>
            <w:r>
              <w:rPr>
                <w:sz w:val="20"/>
                <w:szCs w:val="20"/>
                <w:lang w:val="en-GB"/>
              </w:rPr>
              <w:t>.</w:t>
            </w:r>
          </w:p>
          <w:p w14:paraId="0393F74F" w14:textId="77777777" w:rsidR="00BD26BB" w:rsidRPr="00EC0123" w:rsidRDefault="00BD26BB">
            <w:pPr>
              <w:pStyle w:val="Normlnweb"/>
              <w:numPr>
                <w:ilvl w:val="0"/>
                <w:numId w:val="78"/>
              </w:numPr>
              <w:spacing w:before="0" w:beforeAutospacing="0" w:after="0" w:afterAutospacing="0"/>
              <w:jc w:val="both"/>
              <w:rPr>
                <w:sz w:val="20"/>
                <w:szCs w:val="20"/>
                <w:lang w:val="en-GB"/>
              </w:rPr>
              <w:pPrChange w:id="2573" w:author="PS" w:date="2018-11-25T14:19:00Z">
                <w:pPr>
                  <w:pStyle w:val="Normlnweb"/>
                  <w:numPr>
                    <w:numId w:val="16"/>
                  </w:numPr>
                  <w:tabs>
                    <w:tab w:val="num" w:pos="720"/>
                  </w:tabs>
                  <w:spacing w:before="0" w:beforeAutospacing="0" w:after="0" w:afterAutospacing="0"/>
                  <w:ind w:left="720" w:hanging="360"/>
                  <w:jc w:val="both"/>
                </w:pPr>
              </w:pPrChange>
            </w:pPr>
            <w:r w:rsidRPr="00EC0123">
              <w:rPr>
                <w:sz w:val="20"/>
                <w:szCs w:val="20"/>
                <w:lang w:val="en-GB"/>
              </w:rPr>
              <w:t>Economic Expansion</w:t>
            </w:r>
            <w:r>
              <w:rPr>
                <w:sz w:val="20"/>
                <w:szCs w:val="20"/>
                <w:lang w:val="en-GB"/>
              </w:rPr>
              <w:t>.</w:t>
            </w:r>
          </w:p>
          <w:p w14:paraId="5E834121" w14:textId="77777777" w:rsidR="00BD26BB" w:rsidRPr="00EC0123" w:rsidRDefault="00BD26BB">
            <w:pPr>
              <w:pStyle w:val="Normlnweb"/>
              <w:numPr>
                <w:ilvl w:val="0"/>
                <w:numId w:val="78"/>
              </w:numPr>
              <w:spacing w:before="0" w:beforeAutospacing="0" w:after="0" w:afterAutospacing="0"/>
              <w:jc w:val="both"/>
              <w:rPr>
                <w:sz w:val="20"/>
                <w:szCs w:val="20"/>
                <w:lang w:val="en-GB"/>
              </w:rPr>
              <w:pPrChange w:id="2574" w:author="PS" w:date="2018-11-25T14:19:00Z">
                <w:pPr>
                  <w:pStyle w:val="Normlnweb"/>
                  <w:numPr>
                    <w:numId w:val="16"/>
                  </w:numPr>
                  <w:tabs>
                    <w:tab w:val="num" w:pos="720"/>
                  </w:tabs>
                  <w:spacing w:before="0" w:beforeAutospacing="0" w:after="0" w:afterAutospacing="0"/>
                  <w:ind w:left="720" w:hanging="360"/>
                  <w:jc w:val="both"/>
                </w:pPr>
              </w:pPrChange>
            </w:pPr>
            <w:r w:rsidRPr="00EC0123">
              <w:rPr>
                <w:sz w:val="20"/>
                <w:szCs w:val="20"/>
                <w:lang w:val="en-GB"/>
              </w:rPr>
              <w:t>New Commodities</w:t>
            </w:r>
            <w:r>
              <w:rPr>
                <w:sz w:val="20"/>
                <w:szCs w:val="20"/>
                <w:lang w:val="en-GB"/>
              </w:rPr>
              <w:t>.</w:t>
            </w:r>
          </w:p>
          <w:p w14:paraId="6C666800" w14:textId="77777777" w:rsidR="00BD26BB" w:rsidRPr="00EC0123" w:rsidRDefault="00BD26BB">
            <w:pPr>
              <w:pStyle w:val="Normlnweb"/>
              <w:numPr>
                <w:ilvl w:val="0"/>
                <w:numId w:val="78"/>
              </w:numPr>
              <w:spacing w:before="0" w:beforeAutospacing="0" w:after="0" w:afterAutospacing="0"/>
              <w:jc w:val="both"/>
              <w:rPr>
                <w:sz w:val="20"/>
                <w:szCs w:val="20"/>
                <w:lang w:val="en-GB"/>
              </w:rPr>
              <w:pPrChange w:id="2575" w:author="PS" w:date="2018-11-25T14:19:00Z">
                <w:pPr>
                  <w:pStyle w:val="Normlnweb"/>
                  <w:numPr>
                    <w:numId w:val="16"/>
                  </w:numPr>
                  <w:tabs>
                    <w:tab w:val="num" w:pos="720"/>
                  </w:tabs>
                  <w:spacing w:before="0" w:beforeAutospacing="0" w:after="0" w:afterAutospacing="0"/>
                  <w:ind w:left="720" w:hanging="360"/>
                  <w:jc w:val="both"/>
                </w:pPr>
              </w:pPrChange>
            </w:pPr>
            <w:r w:rsidRPr="00EC0123">
              <w:rPr>
                <w:sz w:val="20"/>
                <w:szCs w:val="20"/>
                <w:lang w:val="en-GB"/>
              </w:rPr>
              <w:t>New Technologies</w:t>
            </w:r>
            <w:r>
              <w:rPr>
                <w:sz w:val="20"/>
                <w:szCs w:val="20"/>
                <w:lang w:val="en-GB"/>
              </w:rPr>
              <w:t>.</w:t>
            </w:r>
          </w:p>
          <w:p w14:paraId="2FB0C01D" w14:textId="77777777" w:rsidR="00BD26BB" w:rsidRPr="00EC0123" w:rsidRDefault="00BD26BB">
            <w:pPr>
              <w:pStyle w:val="Normlnweb"/>
              <w:numPr>
                <w:ilvl w:val="0"/>
                <w:numId w:val="78"/>
              </w:numPr>
              <w:spacing w:before="0" w:beforeAutospacing="0" w:after="0" w:afterAutospacing="0"/>
              <w:jc w:val="both"/>
              <w:rPr>
                <w:sz w:val="20"/>
                <w:szCs w:val="20"/>
                <w:lang w:val="en-GB"/>
              </w:rPr>
              <w:pPrChange w:id="2576" w:author="PS" w:date="2018-11-25T14:19:00Z">
                <w:pPr>
                  <w:pStyle w:val="Normlnweb"/>
                  <w:numPr>
                    <w:numId w:val="16"/>
                  </w:numPr>
                  <w:tabs>
                    <w:tab w:val="num" w:pos="720"/>
                  </w:tabs>
                  <w:spacing w:before="0" w:beforeAutospacing="0" w:after="0" w:afterAutospacing="0"/>
                  <w:ind w:left="720" w:hanging="360"/>
                  <w:jc w:val="both"/>
                </w:pPr>
              </w:pPrChange>
            </w:pPr>
            <w:r w:rsidRPr="00EC0123">
              <w:rPr>
                <w:sz w:val="20"/>
                <w:szCs w:val="20"/>
                <w:lang w:val="en-GB"/>
              </w:rPr>
              <w:t>Population Growth</w:t>
            </w:r>
            <w:r>
              <w:rPr>
                <w:sz w:val="20"/>
                <w:szCs w:val="20"/>
                <w:lang w:val="en-GB"/>
              </w:rPr>
              <w:t>.</w:t>
            </w:r>
          </w:p>
          <w:p w14:paraId="2AC6D29B" w14:textId="77777777" w:rsidR="00BD26BB" w:rsidRPr="00EC0123" w:rsidRDefault="00BD26BB">
            <w:pPr>
              <w:pStyle w:val="Normlnweb"/>
              <w:numPr>
                <w:ilvl w:val="0"/>
                <w:numId w:val="78"/>
              </w:numPr>
              <w:spacing w:before="0" w:beforeAutospacing="0" w:after="0" w:afterAutospacing="0"/>
              <w:jc w:val="both"/>
              <w:rPr>
                <w:sz w:val="20"/>
                <w:szCs w:val="20"/>
                <w:lang w:val="en-GB"/>
              </w:rPr>
              <w:pPrChange w:id="2577" w:author="PS" w:date="2018-11-25T14:19:00Z">
                <w:pPr>
                  <w:pStyle w:val="Normlnweb"/>
                  <w:numPr>
                    <w:numId w:val="16"/>
                  </w:numPr>
                  <w:tabs>
                    <w:tab w:val="num" w:pos="720"/>
                  </w:tabs>
                  <w:spacing w:before="0" w:beforeAutospacing="0" w:after="0" w:afterAutospacing="0"/>
                  <w:ind w:left="720" w:hanging="360"/>
                  <w:jc w:val="both"/>
                </w:pPr>
              </w:pPrChange>
            </w:pPr>
            <w:r w:rsidRPr="00EC0123">
              <w:rPr>
                <w:sz w:val="20"/>
                <w:szCs w:val="20"/>
                <w:lang w:val="en-GB"/>
              </w:rPr>
              <w:t>Climate Change</w:t>
            </w:r>
            <w:r>
              <w:rPr>
                <w:sz w:val="20"/>
                <w:szCs w:val="20"/>
                <w:lang w:val="en-GB"/>
              </w:rPr>
              <w:t>.</w:t>
            </w:r>
          </w:p>
          <w:p w14:paraId="288A5562" w14:textId="77777777" w:rsidR="00BD26BB" w:rsidRDefault="00BD26BB">
            <w:pPr>
              <w:pStyle w:val="Normlnweb"/>
              <w:numPr>
                <w:ilvl w:val="0"/>
                <w:numId w:val="78"/>
              </w:numPr>
              <w:spacing w:before="0" w:beforeAutospacing="0" w:after="0" w:afterAutospacing="0"/>
              <w:jc w:val="both"/>
              <w:rPr>
                <w:sz w:val="20"/>
                <w:szCs w:val="20"/>
                <w:lang w:val="en-GB"/>
              </w:rPr>
              <w:pPrChange w:id="2578" w:author="PS" w:date="2018-11-25T14:19:00Z">
                <w:pPr>
                  <w:pStyle w:val="Normlnweb"/>
                  <w:numPr>
                    <w:numId w:val="16"/>
                  </w:numPr>
                  <w:tabs>
                    <w:tab w:val="num" w:pos="720"/>
                  </w:tabs>
                  <w:spacing w:before="0" w:beforeAutospacing="0" w:after="0" w:afterAutospacing="0"/>
                  <w:ind w:left="720" w:hanging="360"/>
                  <w:jc w:val="both"/>
                </w:pPr>
              </w:pPrChange>
            </w:pPr>
            <w:r w:rsidRPr="00EC0123">
              <w:rPr>
                <w:sz w:val="20"/>
                <w:szCs w:val="20"/>
                <w:lang w:val="en-GB"/>
              </w:rPr>
              <w:t>Human Rights</w:t>
            </w:r>
            <w:r>
              <w:rPr>
                <w:sz w:val="20"/>
                <w:szCs w:val="20"/>
                <w:lang w:val="en-GB"/>
              </w:rPr>
              <w:t>.</w:t>
            </w:r>
          </w:p>
          <w:p w14:paraId="5DFA589B" w14:textId="77777777" w:rsidR="00BD26BB" w:rsidRPr="00EC0123" w:rsidRDefault="00BD26BB">
            <w:pPr>
              <w:pStyle w:val="Normlnweb"/>
              <w:numPr>
                <w:ilvl w:val="0"/>
                <w:numId w:val="78"/>
              </w:numPr>
              <w:spacing w:before="0" w:beforeAutospacing="0" w:after="0" w:afterAutospacing="0"/>
              <w:jc w:val="both"/>
              <w:rPr>
                <w:sz w:val="20"/>
                <w:szCs w:val="20"/>
                <w:lang w:val="en-GB"/>
              </w:rPr>
              <w:pPrChange w:id="2579" w:author="PS" w:date="2018-11-25T14:19:00Z">
                <w:pPr>
                  <w:pStyle w:val="Normlnweb"/>
                  <w:numPr>
                    <w:numId w:val="16"/>
                  </w:numPr>
                  <w:tabs>
                    <w:tab w:val="num" w:pos="720"/>
                  </w:tabs>
                  <w:spacing w:before="0" w:beforeAutospacing="0" w:after="0" w:afterAutospacing="0"/>
                  <w:ind w:left="720" w:hanging="360"/>
                  <w:jc w:val="both"/>
                </w:pPr>
              </w:pPrChange>
            </w:pPr>
            <w:r w:rsidRPr="00EC0123">
              <w:rPr>
                <w:sz w:val="20"/>
                <w:szCs w:val="20"/>
                <w:lang w:val="en-GB"/>
              </w:rPr>
              <w:t>Food and Water Security</w:t>
            </w:r>
            <w:r>
              <w:rPr>
                <w:sz w:val="20"/>
                <w:szCs w:val="20"/>
                <w:lang w:val="en-GB"/>
              </w:rPr>
              <w:t>.</w:t>
            </w:r>
          </w:p>
        </w:tc>
      </w:tr>
      <w:tr w:rsidR="00BD26BB" w14:paraId="0FB07222" w14:textId="77777777" w:rsidTr="00495DC8">
        <w:trPr>
          <w:trHeight w:val="265"/>
        </w:trPr>
        <w:tc>
          <w:tcPr>
            <w:tcW w:w="3653" w:type="dxa"/>
            <w:gridSpan w:val="2"/>
            <w:tcBorders>
              <w:top w:val="nil"/>
            </w:tcBorders>
            <w:shd w:val="clear" w:color="auto" w:fill="F7CAAC"/>
          </w:tcPr>
          <w:p w14:paraId="19E01A9F" w14:textId="77777777" w:rsidR="00BD26BB" w:rsidRDefault="00BD26BB" w:rsidP="00495DC8">
            <w:pPr>
              <w:jc w:val="both"/>
            </w:pPr>
            <w:r>
              <w:rPr>
                <w:b/>
              </w:rPr>
              <w:t>Studijní literatura a studijní pomůcky</w:t>
            </w:r>
          </w:p>
        </w:tc>
        <w:tc>
          <w:tcPr>
            <w:tcW w:w="6202" w:type="dxa"/>
            <w:gridSpan w:val="6"/>
            <w:tcBorders>
              <w:top w:val="nil"/>
              <w:bottom w:val="nil"/>
            </w:tcBorders>
          </w:tcPr>
          <w:p w14:paraId="456A078C" w14:textId="77777777" w:rsidR="00BD26BB" w:rsidRDefault="00BD26BB" w:rsidP="00495DC8">
            <w:pPr>
              <w:jc w:val="both"/>
            </w:pPr>
          </w:p>
        </w:tc>
      </w:tr>
      <w:tr w:rsidR="00BD26BB" w14:paraId="409C112C" w14:textId="77777777" w:rsidTr="00495DC8">
        <w:trPr>
          <w:trHeight w:val="1497"/>
        </w:trPr>
        <w:tc>
          <w:tcPr>
            <w:tcW w:w="9855" w:type="dxa"/>
            <w:gridSpan w:val="8"/>
            <w:tcBorders>
              <w:top w:val="nil"/>
            </w:tcBorders>
          </w:tcPr>
          <w:p w14:paraId="7F1747E2" w14:textId="77777777" w:rsidR="00BD26BB" w:rsidRDefault="00BD26BB" w:rsidP="00495DC8">
            <w:pPr>
              <w:jc w:val="both"/>
              <w:rPr>
                <w:b/>
              </w:rPr>
            </w:pPr>
            <w:r w:rsidRPr="009A32D6">
              <w:rPr>
                <w:b/>
              </w:rPr>
              <w:t>Doporučená</w:t>
            </w:r>
            <w:ins w:id="2580" w:author="Matyas Adam" w:date="2018-11-17T00:00:00Z">
              <w:r>
                <w:rPr>
                  <w:b/>
                </w:rPr>
                <w:t xml:space="preserve"> literatura</w:t>
              </w:r>
            </w:ins>
            <w:r>
              <w:rPr>
                <w:b/>
              </w:rPr>
              <w:t>:</w:t>
            </w:r>
          </w:p>
          <w:p w14:paraId="3B2D9885" w14:textId="77777777" w:rsidR="00BD26BB" w:rsidRPr="00D8768A" w:rsidRDefault="00BD26BB">
            <w:pPr>
              <w:ind w:left="38"/>
              <w:jc w:val="both"/>
              <w:rPr>
                <w:b/>
                <w:color w:val="000000" w:themeColor="text1"/>
                <w:rPrChange w:id="2581" w:author="Matyas Adam" w:date="2018-11-17T00:00:00Z">
                  <w:rPr>
                    <w:b/>
                  </w:rPr>
                </w:rPrChange>
              </w:rPr>
              <w:pPrChange w:id="2582" w:author="PS" w:date="2018-11-25T14:21:00Z">
                <w:pPr>
                  <w:jc w:val="both"/>
                </w:pPr>
              </w:pPrChange>
            </w:pPr>
            <w:r w:rsidRPr="00EC0123">
              <w:rPr>
                <w:lang w:val="en-GB"/>
              </w:rPr>
              <w:t>HARDING, K., LANE</w:t>
            </w:r>
            <w:r w:rsidRPr="00D8768A">
              <w:rPr>
                <w:color w:val="000000" w:themeColor="text1"/>
                <w:lang w:val="en-GB"/>
                <w:rPrChange w:id="2583" w:author="Matyas Adam" w:date="2018-11-17T00:00:00Z">
                  <w:rPr>
                    <w:lang w:val="en-GB"/>
                  </w:rPr>
                </w:rPrChange>
              </w:rPr>
              <w:t xml:space="preserve">, A. </w:t>
            </w:r>
            <w:r w:rsidRPr="00D8768A">
              <w:rPr>
                <w:color w:val="000000" w:themeColor="text1"/>
                <w:rPrChange w:id="2584" w:author="Matyas Adam" w:date="2018-11-17T00:00:00Z">
                  <w:rPr/>
                </w:rPrChange>
              </w:rPr>
              <w:fldChar w:fldCharType="begin"/>
            </w:r>
            <w:r w:rsidRPr="00D8768A">
              <w:rPr>
                <w:color w:val="000000" w:themeColor="text1"/>
                <w:rPrChange w:id="2585" w:author="Matyas Adam" w:date="2018-11-17T00:00:00Z">
                  <w:rPr/>
                </w:rPrChange>
              </w:rPr>
              <w:instrText xml:space="preserve"> HYPERLINK "https://elt.oup.com/catalogue/items/global/business_esp/international_express/intermediate/9780194597869?cc=cz&amp;selLanguage=cs&amp;mode=hub" </w:instrText>
            </w:r>
            <w:r w:rsidRPr="00D8768A">
              <w:rPr>
                <w:color w:val="000000" w:themeColor="text1"/>
                <w:rPrChange w:id="2586" w:author="Matyas Adam" w:date="2018-11-17T00:00:00Z">
                  <w:rPr>
                    <w:rStyle w:val="Hypertextovodkaz"/>
                    <w:lang w:val="en-GB"/>
                  </w:rPr>
                </w:rPrChange>
              </w:rPr>
              <w:fldChar w:fldCharType="separate"/>
            </w:r>
            <w:r w:rsidRPr="00D8768A">
              <w:rPr>
                <w:rStyle w:val="Hypertextovodkaz"/>
                <w:i/>
                <w:color w:val="000000" w:themeColor="text1"/>
                <w:u w:val="none"/>
                <w:lang w:val="en-GB"/>
                <w:rPrChange w:id="2587" w:author="Matyas Adam" w:date="2018-11-17T00:00:00Z">
                  <w:rPr>
                    <w:rStyle w:val="Hypertextovodkaz"/>
                    <w:i/>
                    <w:lang w:val="en-GB"/>
                  </w:rPr>
                </w:rPrChange>
              </w:rPr>
              <w:t xml:space="preserve">International Express Intermediate. </w:t>
            </w:r>
            <w:r w:rsidRPr="00D8768A">
              <w:rPr>
                <w:rStyle w:val="Hypertextovodkaz"/>
                <w:color w:val="000000" w:themeColor="text1"/>
                <w:u w:val="none"/>
                <w:lang w:val="en-GB"/>
                <w:rPrChange w:id="2588" w:author="Matyas Adam" w:date="2018-11-17T00:00:00Z">
                  <w:rPr>
                    <w:rStyle w:val="Hypertextovodkaz"/>
                    <w:lang w:val="en-GB"/>
                  </w:rPr>
                </w:rPrChange>
              </w:rPr>
              <w:t>Student's Book Pack</w:t>
            </w:r>
            <w:r w:rsidRPr="00D8768A">
              <w:rPr>
                <w:rStyle w:val="Hypertextovodkaz"/>
                <w:color w:val="000000" w:themeColor="text1"/>
                <w:u w:val="none"/>
                <w:lang w:val="en-GB"/>
                <w:rPrChange w:id="2589" w:author="Matyas Adam" w:date="2018-11-17T00:00:00Z">
                  <w:rPr>
                    <w:rStyle w:val="Hypertextovodkaz"/>
                    <w:lang w:val="en-GB"/>
                  </w:rPr>
                </w:rPrChange>
              </w:rPr>
              <w:fldChar w:fldCharType="end"/>
            </w:r>
            <w:r w:rsidRPr="00D8768A">
              <w:rPr>
                <w:rStyle w:val="Hypertextovodkaz"/>
                <w:i/>
                <w:color w:val="000000" w:themeColor="text1"/>
                <w:u w:val="none"/>
                <w:lang w:val="en-GB"/>
                <w:rPrChange w:id="2590" w:author="Matyas Adam" w:date="2018-11-17T00:00:00Z">
                  <w:rPr>
                    <w:rStyle w:val="Hypertextovodkaz"/>
                    <w:i/>
                    <w:lang w:val="en-GB"/>
                  </w:rPr>
                </w:rPrChange>
              </w:rPr>
              <w:t>,</w:t>
            </w:r>
            <w:r w:rsidRPr="00D8768A">
              <w:rPr>
                <w:rStyle w:val="Hypertextovodkaz"/>
                <w:color w:val="000000" w:themeColor="text1"/>
                <w:u w:val="none"/>
                <w:lang w:val="en-GB"/>
                <w:rPrChange w:id="2591" w:author="Matyas Adam" w:date="2018-11-17T00:00:00Z">
                  <w:rPr>
                    <w:rStyle w:val="Hypertextovodkaz"/>
                    <w:lang w:val="en-GB"/>
                  </w:rPr>
                </w:rPrChange>
              </w:rPr>
              <w:t xml:space="preserve">Third Edition. Oxford: OUP, 2014. </w:t>
            </w:r>
            <w:r w:rsidRPr="00D8768A">
              <w:rPr>
                <w:color w:val="000000" w:themeColor="text1"/>
                <w:lang w:val="en-GB"/>
                <w:rPrChange w:id="2592" w:author="Matyas Adam" w:date="2018-11-17T00:00:00Z">
                  <w:rPr>
                    <w:lang w:val="en-GB"/>
                  </w:rPr>
                </w:rPrChange>
              </w:rPr>
              <w:t>Paperback + DVD-ROM</w:t>
            </w:r>
            <w:r w:rsidRPr="00D8768A">
              <w:rPr>
                <w:rStyle w:val="Hypertextovodkaz"/>
                <w:color w:val="000000" w:themeColor="text1"/>
                <w:u w:val="none"/>
                <w:lang w:val="en-GB"/>
                <w:rPrChange w:id="2593" w:author="Matyas Adam" w:date="2018-11-17T00:00:00Z">
                  <w:rPr>
                    <w:rStyle w:val="Hypertextovodkaz"/>
                    <w:lang w:val="en-GB"/>
                  </w:rPr>
                </w:rPrChange>
              </w:rPr>
              <w:t xml:space="preserve">. ISBN </w:t>
            </w:r>
            <w:r w:rsidRPr="00D8768A">
              <w:rPr>
                <w:rStyle w:val="isbntableisbn"/>
                <w:rFonts w:eastAsiaTheme="majorEastAsia"/>
                <w:color w:val="000000" w:themeColor="text1"/>
                <w:lang w:val="en-GB"/>
                <w:rPrChange w:id="2594" w:author="Matyas Adam" w:date="2018-11-17T00:00:00Z">
                  <w:rPr>
                    <w:rStyle w:val="isbntableisbn"/>
                    <w:rFonts w:eastAsiaTheme="majorEastAsia"/>
                    <w:lang w:val="en-GB"/>
                  </w:rPr>
                </w:rPrChange>
              </w:rPr>
              <w:t>978-0-19-459786-9.</w:t>
            </w:r>
          </w:p>
          <w:p w14:paraId="5F41040D" w14:textId="77777777" w:rsidR="00BD26BB" w:rsidRPr="00D8768A" w:rsidRDefault="00BD26BB">
            <w:pPr>
              <w:pStyle w:val="Normlnweb"/>
              <w:spacing w:before="0" w:beforeAutospacing="0" w:after="0" w:afterAutospacing="0"/>
              <w:ind w:left="38"/>
              <w:rPr>
                <w:b/>
                <w:color w:val="000000" w:themeColor="text1"/>
                <w:sz w:val="20"/>
                <w:szCs w:val="20"/>
                <w:rPrChange w:id="2595" w:author="Matyas Adam" w:date="2018-11-17T00:00:00Z">
                  <w:rPr>
                    <w:b/>
                    <w:sz w:val="20"/>
                    <w:szCs w:val="20"/>
                  </w:rPr>
                </w:rPrChange>
              </w:rPr>
              <w:pPrChange w:id="2596" w:author="PS" w:date="2018-11-25T14:21:00Z">
                <w:pPr>
                  <w:pStyle w:val="Normlnweb"/>
                </w:pPr>
              </w:pPrChange>
            </w:pPr>
            <w:r w:rsidRPr="00D8768A">
              <w:rPr>
                <w:color w:val="000000" w:themeColor="text1"/>
                <w:sz w:val="20"/>
                <w:szCs w:val="20"/>
                <w:rPrChange w:id="2597" w:author="Matyas Adam" w:date="2018-11-17T00:00:00Z">
                  <w:rPr>
                    <w:sz w:val="20"/>
                    <w:szCs w:val="20"/>
                  </w:rPr>
                </w:rPrChange>
              </w:rPr>
              <w:t xml:space="preserve">CLANDFIELD, L. </w:t>
            </w:r>
            <w:r w:rsidRPr="00D8768A">
              <w:rPr>
                <w:i/>
                <w:color w:val="000000" w:themeColor="text1"/>
                <w:sz w:val="20"/>
                <w:szCs w:val="20"/>
                <w:rPrChange w:id="2598" w:author="Matyas Adam" w:date="2018-11-17T00:00:00Z">
                  <w:rPr>
                    <w:i/>
                    <w:sz w:val="20"/>
                    <w:szCs w:val="20"/>
                  </w:rPr>
                </w:rPrChange>
              </w:rPr>
              <w:t>Global.</w:t>
            </w:r>
            <w:r w:rsidRPr="00D8768A">
              <w:rPr>
                <w:color w:val="000000" w:themeColor="text1"/>
                <w:sz w:val="20"/>
                <w:szCs w:val="20"/>
                <w:rPrChange w:id="2599" w:author="Matyas Adam" w:date="2018-11-17T00:00:00Z">
                  <w:rPr>
                    <w:sz w:val="20"/>
                    <w:szCs w:val="20"/>
                  </w:rPr>
                </w:rPrChange>
              </w:rPr>
              <w:t xml:space="preserve"> Oxford: Macmillan Education, 2010. ISBN 978-0-230-03309-2.</w:t>
            </w:r>
          </w:p>
          <w:p w14:paraId="5C45497A" w14:textId="77777777" w:rsidR="00BD26BB" w:rsidRPr="00D8768A" w:rsidRDefault="00BD26BB">
            <w:pPr>
              <w:pStyle w:val="Normlnweb"/>
              <w:spacing w:before="0" w:beforeAutospacing="0" w:after="0" w:afterAutospacing="0"/>
              <w:ind w:left="38"/>
              <w:rPr>
                <w:color w:val="000000" w:themeColor="text1"/>
                <w:sz w:val="20"/>
                <w:szCs w:val="20"/>
                <w:rPrChange w:id="2600" w:author="Matyas Adam" w:date="2018-11-17T00:00:00Z">
                  <w:rPr>
                    <w:sz w:val="20"/>
                    <w:szCs w:val="20"/>
                  </w:rPr>
                </w:rPrChange>
              </w:rPr>
              <w:pPrChange w:id="2601" w:author="PS" w:date="2018-11-25T14:21:00Z">
                <w:pPr>
                  <w:pStyle w:val="Normlnweb"/>
                </w:pPr>
              </w:pPrChange>
            </w:pPr>
            <w:r w:rsidRPr="00D8768A">
              <w:rPr>
                <w:color w:val="000000" w:themeColor="text1"/>
                <w:sz w:val="20"/>
                <w:szCs w:val="20"/>
                <w:rPrChange w:id="2602" w:author="Matyas Adam" w:date="2018-11-17T00:00:00Z">
                  <w:rPr>
                    <w:sz w:val="20"/>
                    <w:szCs w:val="20"/>
                  </w:rPr>
                </w:rPrChange>
              </w:rPr>
              <w:t xml:space="preserve">EVANS, V., DOOLEY, J., GARZA, V. </w:t>
            </w:r>
            <w:r w:rsidRPr="00D8768A">
              <w:rPr>
                <w:i/>
                <w:color w:val="000000" w:themeColor="text1"/>
                <w:sz w:val="20"/>
                <w:szCs w:val="20"/>
                <w:rPrChange w:id="2603" w:author="Matyas Adam" w:date="2018-11-17T00:00:00Z">
                  <w:rPr>
                    <w:i/>
                    <w:sz w:val="20"/>
                    <w:szCs w:val="20"/>
                  </w:rPr>
                </w:rPrChange>
              </w:rPr>
              <w:t>Tourism.</w:t>
            </w:r>
            <w:r w:rsidRPr="00D8768A">
              <w:rPr>
                <w:color w:val="000000" w:themeColor="text1"/>
                <w:sz w:val="20"/>
                <w:szCs w:val="20"/>
                <w:rPrChange w:id="2604" w:author="Matyas Adam" w:date="2018-11-17T00:00:00Z">
                  <w:rPr>
                    <w:sz w:val="20"/>
                    <w:szCs w:val="20"/>
                  </w:rPr>
                </w:rPrChange>
              </w:rPr>
              <w:t xml:space="preserve"> Newbury: Express Publishing, 2011. ISBN 978-0-85777-558-0.</w:t>
            </w:r>
          </w:p>
          <w:p w14:paraId="6920B698" w14:textId="77777777" w:rsidR="00BD26BB" w:rsidRPr="00D8768A" w:rsidRDefault="00BD26BB">
            <w:pPr>
              <w:ind w:left="38"/>
              <w:jc w:val="both"/>
              <w:rPr>
                <w:color w:val="000000" w:themeColor="text1"/>
                <w:rPrChange w:id="2605" w:author="Matyas Adam" w:date="2018-11-17T00:00:00Z">
                  <w:rPr/>
                </w:rPrChange>
              </w:rPr>
              <w:pPrChange w:id="2606" w:author="PS" w:date="2018-11-25T14:21:00Z">
                <w:pPr>
                  <w:jc w:val="both"/>
                </w:pPr>
              </w:pPrChange>
            </w:pPr>
            <w:r w:rsidRPr="00D8768A">
              <w:rPr>
                <w:color w:val="000000" w:themeColor="text1"/>
                <w:rPrChange w:id="2607" w:author="Matyas Adam" w:date="2018-11-17T00:00:00Z">
                  <w:rPr/>
                </w:rPrChange>
              </w:rPr>
              <w:t xml:space="preserve">GLENDINNING, E. H., LANSFORD, L., POHL, A. </w:t>
            </w:r>
            <w:r w:rsidRPr="00D8768A">
              <w:rPr>
                <w:i/>
                <w:color w:val="000000" w:themeColor="text1"/>
                <w:rPrChange w:id="2608" w:author="Matyas Adam" w:date="2018-11-17T00:00:00Z">
                  <w:rPr>
                    <w:i/>
                  </w:rPr>
                </w:rPrChange>
              </w:rPr>
              <w:t>Technology for Engineering and Applied Sciences.</w:t>
            </w:r>
            <w:r w:rsidRPr="00D8768A">
              <w:rPr>
                <w:color w:val="000000" w:themeColor="text1"/>
                <w:rPrChange w:id="2609" w:author="Matyas Adam" w:date="2018-11-17T00:00:00Z">
                  <w:rPr/>
                </w:rPrChange>
              </w:rPr>
              <w:t xml:space="preserve"> Oxford: OUP, 2013. ISBN 978-019-4569736.</w:t>
            </w:r>
          </w:p>
          <w:p w14:paraId="2709C6ED" w14:textId="77777777" w:rsidR="00BD26BB" w:rsidRPr="00D8768A" w:rsidRDefault="00BD26BB">
            <w:pPr>
              <w:ind w:left="38"/>
              <w:jc w:val="both"/>
              <w:rPr>
                <w:ins w:id="2610" w:author="Matyas Adam" w:date="2018-11-16T12:53:00Z"/>
                <w:color w:val="000000" w:themeColor="text1"/>
                <w:rPrChange w:id="2611" w:author="Matyas Adam" w:date="2018-11-17T00:00:00Z">
                  <w:rPr>
                    <w:ins w:id="2612" w:author="Matyas Adam" w:date="2018-11-16T12:53:00Z"/>
                  </w:rPr>
                </w:rPrChange>
              </w:rPr>
              <w:pPrChange w:id="2613" w:author="PS" w:date="2018-11-25T14:21:00Z">
                <w:pPr>
                  <w:jc w:val="both"/>
                </w:pPr>
              </w:pPrChange>
            </w:pPr>
            <w:r w:rsidRPr="00D8768A">
              <w:rPr>
                <w:color w:val="000000" w:themeColor="text1"/>
                <w:rPrChange w:id="2614" w:author="Matyas Adam" w:date="2018-11-17T00:00:00Z">
                  <w:rPr/>
                </w:rPrChange>
              </w:rPr>
              <w:t xml:space="preserve">On-line aktuální zdroje: www.bbc.com, </w:t>
            </w:r>
            <w:r w:rsidRPr="00D8768A">
              <w:rPr>
                <w:color w:val="000000" w:themeColor="text1"/>
                <w:rPrChange w:id="2615" w:author="Matyas Adam" w:date="2018-11-17T00:00:00Z">
                  <w:rPr/>
                </w:rPrChange>
              </w:rPr>
              <w:fldChar w:fldCharType="begin"/>
            </w:r>
            <w:r w:rsidRPr="00D8768A">
              <w:rPr>
                <w:color w:val="000000" w:themeColor="text1"/>
                <w:rPrChange w:id="2616" w:author="Matyas Adam" w:date="2018-11-17T00:00:00Z">
                  <w:rPr/>
                </w:rPrChange>
              </w:rPr>
              <w:instrText xml:space="preserve"> HYPERLINK "http://www.dw.com" </w:instrText>
            </w:r>
            <w:r w:rsidRPr="00D8768A">
              <w:rPr>
                <w:color w:val="000000" w:themeColor="text1"/>
                <w:rPrChange w:id="2617" w:author="Matyas Adam" w:date="2018-11-17T00:00:00Z">
                  <w:rPr>
                    <w:rStyle w:val="Hypertextovodkaz"/>
                  </w:rPr>
                </w:rPrChange>
              </w:rPr>
              <w:fldChar w:fldCharType="separate"/>
            </w:r>
            <w:r w:rsidRPr="00D8768A">
              <w:rPr>
                <w:rStyle w:val="Hypertextovodkaz"/>
                <w:color w:val="000000" w:themeColor="text1"/>
                <w:u w:val="none"/>
                <w:rPrChange w:id="2618" w:author="Matyas Adam" w:date="2018-11-17T00:00:00Z">
                  <w:rPr>
                    <w:rStyle w:val="Hypertextovodkaz"/>
                  </w:rPr>
                </w:rPrChange>
              </w:rPr>
              <w:t>www.dw.com</w:t>
            </w:r>
            <w:r w:rsidRPr="00D8768A">
              <w:rPr>
                <w:rStyle w:val="Hypertextovodkaz"/>
                <w:color w:val="000000" w:themeColor="text1"/>
                <w:u w:val="none"/>
                <w:rPrChange w:id="2619" w:author="Matyas Adam" w:date="2018-11-17T00:00:00Z">
                  <w:rPr>
                    <w:rStyle w:val="Hypertextovodkaz"/>
                  </w:rPr>
                </w:rPrChange>
              </w:rPr>
              <w:fldChar w:fldCharType="end"/>
            </w:r>
            <w:r w:rsidRPr="00D8768A">
              <w:rPr>
                <w:color w:val="000000" w:themeColor="text1"/>
                <w:rPrChange w:id="2620" w:author="Matyas Adam" w:date="2018-11-17T00:00:00Z">
                  <w:rPr/>
                </w:rPrChange>
              </w:rPr>
              <w:t>, www.breakingnewsenglish.com apod.</w:t>
            </w:r>
          </w:p>
          <w:p w14:paraId="3D21468B" w14:textId="77777777" w:rsidR="00BD26BB" w:rsidRDefault="00BD26BB">
            <w:pPr>
              <w:ind w:left="322" w:hanging="322"/>
              <w:jc w:val="both"/>
              <w:pPrChange w:id="2621" w:author="Matyas Adam" w:date="2018-11-16T12:52:00Z">
                <w:pPr>
                  <w:jc w:val="both"/>
                </w:pPr>
              </w:pPrChange>
            </w:pPr>
            <w:ins w:id="2622" w:author="Matyas Adam" w:date="2018-11-16T12:53:00Z">
              <w:r w:rsidRPr="00F571E4">
                <w:rPr>
                  <w:rPrChange w:id="2623" w:author="Matyas Adam" w:date="2018-11-16T12:57:00Z">
                    <w:rPr>
                      <w:rFonts w:ascii="UTB Text" w:hAnsi="UTB Text" w:cs="Arial"/>
                      <w:color w:val="222222"/>
                      <w:sz w:val="19"/>
                      <w:szCs w:val="19"/>
                    </w:rPr>
                  </w:rPrChange>
                </w:rPr>
                <w:t>Materiály dostupné v e-learningovém kurzu předmětu v LMS Moodle na </w:t>
              </w:r>
              <w:r w:rsidRPr="00F571E4">
                <w:fldChar w:fldCharType="begin"/>
              </w:r>
              <w:r>
                <w:instrText xml:space="preserve"> HYPERLINK "http://vyuka.flkr.utb.cz/" \t "_blank" </w:instrText>
              </w:r>
              <w:r w:rsidRPr="00F571E4">
                <w:fldChar w:fldCharType="separate"/>
              </w:r>
              <w:r w:rsidRPr="00F571E4">
                <w:rPr>
                  <w:rPrChange w:id="2624" w:author="Matyas Adam" w:date="2018-11-16T12:57:00Z">
                    <w:rPr>
                      <w:rFonts w:ascii="UTB Text" w:hAnsi="UTB Text" w:cs="Arial"/>
                      <w:sz w:val="19"/>
                      <w:szCs w:val="19"/>
                    </w:rPr>
                  </w:rPrChange>
                </w:rPr>
                <w:t>http://vyuka.flkr.utb.cz</w:t>
              </w:r>
              <w:r w:rsidRPr="00F571E4">
                <w:rPr>
                  <w:rPrChange w:id="2625" w:author="Matyas Adam" w:date="2018-11-16T12:57:00Z">
                    <w:rPr>
                      <w:rFonts w:ascii="UTB Text" w:hAnsi="UTB Text" w:cs="Arial"/>
                      <w:sz w:val="19"/>
                      <w:szCs w:val="19"/>
                    </w:rPr>
                  </w:rPrChange>
                </w:rPr>
                <w:fldChar w:fldCharType="end"/>
              </w:r>
            </w:ins>
            <w:ins w:id="2626" w:author="Matyas Adam" w:date="2018-11-17T00:00:00Z">
              <w:r>
                <w:t>-</w:t>
              </w:r>
            </w:ins>
          </w:p>
        </w:tc>
      </w:tr>
      <w:tr w:rsidR="00BD26BB" w14:paraId="7480A8B0"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E4B942F" w14:textId="77777777" w:rsidR="00BD26BB" w:rsidRDefault="00BD26BB" w:rsidP="00495DC8">
            <w:pPr>
              <w:jc w:val="center"/>
              <w:rPr>
                <w:b/>
              </w:rPr>
            </w:pPr>
            <w:r>
              <w:rPr>
                <w:b/>
              </w:rPr>
              <w:t>Informace ke kombinované nebo distanční formě</w:t>
            </w:r>
          </w:p>
        </w:tc>
      </w:tr>
      <w:tr w:rsidR="00BD26BB" w14:paraId="5DF83F85" w14:textId="77777777" w:rsidTr="00495DC8">
        <w:tc>
          <w:tcPr>
            <w:tcW w:w="4787" w:type="dxa"/>
            <w:gridSpan w:val="3"/>
            <w:tcBorders>
              <w:top w:val="single" w:sz="2" w:space="0" w:color="auto"/>
            </w:tcBorders>
            <w:shd w:val="clear" w:color="auto" w:fill="F7CAAC"/>
          </w:tcPr>
          <w:p w14:paraId="06D44B12" w14:textId="77777777" w:rsidR="00BD26BB" w:rsidRDefault="00BD26BB" w:rsidP="00495DC8">
            <w:pPr>
              <w:jc w:val="both"/>
            </w:pPr>
            <w:r>
              <w:rPr>
                <w:b/>
              </w:rPr>
              <w:t>Rozsah konzultací (soustředění)</w:t>
            </w:r>
          </w:p>
        </w:tc>
        <w:tc>
          <w:tcPr>
            <w:tcW w:w="889" w:type="dxa"/>
            <w:tcBorders>
              <w:top w:val="single" w:sz="2" w:space="0" w:color="auto"/>
            </w:tcBorders>
          </w:tcPr>
          <w:p w14:paraId="1950B102" w14:textId="77777777" w:rsidR="00BD26BB" w:rsidRDefault="00BD26BB" w:rsidP="00495DC8">
            <w:pPr>
              <w:jc w:val="both"/>
            </w:pPr>
          </w:p>
        </w:tc>
        <w:tc>
          <w:tcPr>
            <w:tcW w:w="4179" w:type="dxa"/>
            <w:gridSpan w:val="4"/>
            <w:tcBorders>
              <w:top w:val="single" w:sz="2" w:space="0" w:color="auto"/>
            </w:tcBorders>
            <w:shd w:val="clear" w:color="auto" w:fill="F7CAAC"/>
          </w:tcPr>
          <w:p w14:paraId="47A3476F" w14:textId="77777777" w:rsidR="00BD26BB" w:rsidRDefault="00BD26BB" w:rsidP="00495DC8">
            <w:pPr>
              <w:jc w:val="both"/>
              <w:rPr>
                <w:b/>
              </w:rPr>
            </w:pPr>
            <w:r>
              <w:rPr>
                <w:b/>
              </w:rPr>
              <w:t xml:space="preserve">hodin </w:t>
            </w:r>
          </w:p>
        </w:tc>
      </w:tr>
      <w:tr w:rsidR="00BD26BB" w14:paraId="64963E00" w14:textId="77777777" w:rsidTr="00495DC8">
        <w:tc>
          <w:tcPr>
            <w:tcW w:w="9855" w:type="dxa"/>
            <w:gridSpan w:val="8"/>
            <w:shd w:val="clear" w:color="auto" w:fill="F7CAAC"/>
          </w:tcPr>
          <w:p w14:paraId="17A9B520" w14:textId="77777777" w:rsidR="00BD26BB" w:rsidRDefault="00BD26BB" w:rsidP="00495DC8">
            <w:pPr>
              <w:jc w:val="both"/>
              <w:rPr>
                <w:b/>
              </w:rPr>
            </w:pPr>
            <w:r>
              <w:rPr>
                <w:b/>
              </w:rPr>
              <w:t>Informace o způsobu kontaktu s vyučujícím</w:t>
            </w:r>
          </w:p>
        </w:tc>
      </w:tr>
      <w:tr w:rsidR="00BD26BB" w14:paraId="02D27E5A" w14:textId="77777777" w:rsidTr="00495DC8">
        <w:trPr>
          <w:trHeight w:val="204"/>
        </w:trPr>
        <w:tc>
          <w:tcPr>
            <w:tcW w:w="9855" w:type="dxa"/>
            <w:gridSpan w:val="8"/>
          </w:tcPr>
          <w:p w14:paraId="72D57ABC" w14:textId="77777777" w:rsidR="00BD26BB" w:rsidRDefault="00BD26BB" w:rsidP="00495DC8">
            <w:pPr>
              <w:jc w:val="both"/>
            </w:pPr>
          </w:p>
        </w:tc>
      </w:tr>
    </w:tbl>
    <w:p w14:paraId="60460681" w14:textId="77777777" w:rsidR="00BD26BB" w:rsidDel="0090717C" w:rsidRDefault="00BD26BB">
      <w:pPr>
        <w:spacing w:after="160" w:line="259" w:lineRule="auto"/>
        <w:rPr>
          <w:del w:id="2627" w:author="Matyas Adam" w:date="2018-11-16T12:53:00Z"/>
        </w:rPr>
      </w:pPr>
    </w:p>
    <w:p w14:paraId="79746B76" w14:textId="77777777" w:rsidR="00BD26BB" w:rsidDel="0090717C" w:rsidRDefault="00BD26BB">
      <w:pPr>
        <w:spacing w:after="160" w:line="259" w:lineRule="auto"/>
        <w:rPr>
          <w:del w:id="2628" w:author="Matyas Adam" w:date="2018-11-16T12:53:00Z"/>
        </w:rPr>
      </w:pPr>
    </w:p>
    <w:p w14:paraId="024B9498" w14:textId="77777777" w:rsidR="00BD26BB" w:rsidRDefault="00BD26BB">
      <w:pPr>
        <w:spacing w:after="160" w:line="259" w:lineRule="auto"/>
      </w:pPr>
      <w:del w:id="2629" w:author="Matyas Adam" w:date="2018-11-16T12:53:00Z">
        <w:r w:rsidDel="0090717C">
          <w:br w:type="page"/>
        </w:r>
      </w:del>
    </w:p>
    <w:tbl>
      <w:tblPr>
        <w:tblW w:w="9855" w:type="dxa"/>
        <w:tblInd w:w="-38" w:type="dxa"/>
        <w:tblBorders>
          <w:top w:val="single" w:sz="4" w:space="0" w:color="000000"/>
          <w:left w:val="single" w:sz="4" w:space="0" w:color="000000"/>
          <w:bottom w:val="double" w:sz="4" w:space="0" w:color="000000"/>
          <w:right w:val="single" w:sz="4" w:space="0" w:color="000000"/>
          <w:insideH w:val="double" w:sz="4" w:space="0" w:color="000000"/>
          <w:insideV w:val="single" w:sz="4" w:space="0" w:color="000000"/>
        </w:tblBorders>
        <w:tblCellMar>
          <w:left w:w="70" w:type="dxa"/>
          <w:right w:w="70" w:type="dxa"/>
        </w:tblCellMar>
        <w:tblLook w:val="01E0" w:firstRow="1" w:lastRow="1" w:firstColumn="1" w:lastColumn="1" w:noHBand="0" w:noVBand="0"/>
      </w:tblPr>
      <w:tblGrid>
        <w:gridCol w:w="3086"/>
        <w:gridCol w:w="568"/>
        <w:gridCol w:w="1133"/>
        <w:gridCol w:w="889"/>
        <w:gridCol w:w="816"/>
        <w:gridCol w:w="2156"/>
        <w:gridCol w:w="539"/>
        <w:gridCol w:w="668"/>
      </w:tblGrid>
      <w:tr w:rsidR="00BD26BB" w14:paraId="3E6C1F3D" w14:textId="77777777" w:rsidTr="00495DC8">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28902F1C" w14:textId="77777777" w:rsidR="00BD26BB" w:rsidRDefault="00BD26BB" w:rsidP="00495DC8">
            <w:pPr>
              <w:jc w:val="both"/>
              <w:rPr>
                <w:b/>
                <w:sz w:val="28"/>
              </w:rPr>
            </w:pPr>
            <w:r>
              <w:rPr>
                <w:b/>
                <w:sz w:val="28"/>
              </w:rPr>
              <w:t>B-III – Charakteristika studijního předmětu</w:t>
            </w:r>
          </w:p>
        </w:tc>
      </w:tr>
      <w:tr w:rsidR="00BD26BB" w14:paraId="02531BB4" w14:textId="77777777" w:rsidTr="00495DC8">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54F73E60" w14:textId="77777777" w:rsidR="00BD26BB" w:rsidRDefault="00BD26BB" w:rsidP="00495DC8">
            <w:pPr>
              <w:jc w:val="both"/>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14:paraId="2C20D333" w14:textId="77777777" w:rsidR="00BD26BB" w:rsidRPr="002D7853" w:rsidRDefault="00BD26BB" w:rsidP="00495DC8">
            <w:pPr>
              <w:jc w:val="both"/>
              <w:rPr>
                <w:b/>
              </w:rPr>
            </w:pPr>
            <w:r w:rsidRPr="002D7853">
              <w:rPr>
                <w:b/>
              </w:rPr>
              <w:t>Human Geography</w:t>
            </w:r>
          </w:p>
        </w:tc>
      </w:tr>
      <w:tr w:rsidR="00BD26BB" w14:paraId="1A93DA89"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95A8981" w14:textId="77777777" w:rsidR="00BD26BB" w:rsidRDefault="00BD26BB" w:rsidP="00495DC8">
            <w:pPr>
              <w:jc w:val="both"/>
              <w:rPr>
                <w:b/>
              </w:rPr>
            </w:pPr>
            <w:r>
              <w:rPr>
                <w:b/>
              </w:rPr>
              <w:t>Typ předmětu</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3159EDC9" w14:textId="77777777" w:rsidR="00BD26BB" w:rsidRDefault="00BD26BB" w:rsidP="00495DC8">
            <w:pPr>
              <w:jc w:val="both"/>
            </w:pPr>
            <w:r>
              <w:t>Povinný, PZ</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62041348" w14:textId="77777777" w:rsidR="00BD26BB" w:rsidRDefault="00BD26BB" w:rsidP="00495DC8">
            <w:pPr>
              <w:jc w:val="both"/>
            </w:pPr>
            <w:r>
              <w:rPr>
                <w:b/>
              </w:rPr>
              <w:t>doporučený ročník / semestr</w:t>
            </w:r>
          </w:p>
        </w:tc>
        <w:tc>
          <w:tcPr>
            <w:tcW w:w="668" w:type="dxa"/>
            <w:tcBorders>
              <w:top w:val="single" w:sz="4" w:space="0" w:color="000000"/>
              <w:left w:val="single" w:sz="4" w:space="0" w:color="000000"/>
              <w:bottom w:val="single" w:sz="4" w:space="0" w:color="000000"/>
              <w:right w:val="single" w:sz="4" w:space="0" w:color="000000"/>
            </w:tcBorders>
            <w:shd w:val="clear" w:color="auto" w:fill="auto"/>
          </w:tcPr>
          <w:p w14:paraId="51649423" w14:textId="77777777" w:rsidR="00BD26BB" w:rsidRDefault="00BD26BB" w:rsidP="00495DC8">
            <w:pPr>
              <w:jc w:val="both"/>
            </w:pPr>
            <w:r>
              <w:t>3/ZS</w:t>
            </w:r>
          </w:p>
        </w:tc>
      </w:tr>
      <w:tr w:rsidR="00BD26BB" w14:paraId="4379DA21"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53368C0" w14:textId="77777777" w:rsidR="00BD26BB" w:rsidRDefault="00BD26BB" w:rsidP="00495DC8">
            <w:pPr>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14:paraId="10466352" w14:textId="77777777" w:rsidR="00BD26BB" w:rsidRDefault="00BD26BB" w:rsidP="00495DC8">
            <w:pPr>
              <w:jc w:val="both"/>
            </w:pPr>
            <w:r w:rsidRPr="004D286D">
              <w:t xml:space="preserve">28p – 28s </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14:paraId="775D04E5" w14:textId="77777777" w:rsidR="00BD26BB" w:rsidRDefault="00BD26BB" w:rsidP="00495DC8">
            <w:pPr>
              <w:jc w:val="both"/>
              <w:rPr>
                <w:b/>
              </w:rPr>
            </w:pPr>
            <w:r>
              <w:rPr>
                <w:b/>
              </w:rPr>
              <w:t xml:space="preserve">hod. </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4691C9AA" w14:textId="2B89C23D" w:rsidR="00BD26BB" w:rsidRDefault="00BD26BB" w:rsidP="00495DC8">
            <w:pPr>
              <w:jc w:val="both"/>
            </w:pPr>
            <w:del w:id="2630" w:author="Matyas Adam" w:date="2018-11-16T12:53:00Z">
              <w:r w:rsidDel="00F571E4">
                <w:delText>56</w:delText>
              </w:r>
            </w:del>
            <w:ins w:id="2631" w:author="Matyas Adam" w:date="2018-11-16T12:53:00Z">
              <w:del w:id="2632" w:author="PS" w:date="2018-11-25T14:21:00Z">
                <w:r w:rsidDel="00616BB2">
                  <w:delText>4</w:delText>
                </w:r>
              </w:del>
            </w:ins>
            <w:ins w:id="2633" w:author="PS" w:date="2018-11-25T14:21:00Z">
              <w:r w:rsidR="00616BB2">
                <w:t>56</w:t>
              </w:r>
            </w:ins>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61F25DFD" w14:textId="77777777" w:rsidR="00BD26BB" w:rsidRDefault="00BD26BB" w:rsidP="00495DC8">
            <w:pPr>
              <w:jc w:val="both"/>
              <w:rPr>
                <w:b/>
              </w:rPr>
            </w:pPr>
            <w:r>
              <w:rPr>
                <w:b/>
              </w:rPr>
              <w:t>kreditů</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2A0CADF2" w14:textId="77777777" w:rsidR="00BD26BB" w:rsidRDefault="00BD26BB" w:rsidP="00495DC8">
            <w:pPr>
              <w:jc w:val="both"/>
            </w:pPr>
            <w:r>
              <w:t>6</w:t>
            </w:r>
          </w:p>
        </w:tc>
      </w:tr>
      <w:tr w:rsidR="00BD26BB" w14:paraId="718927E9"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4B20D30" w14:textId="77777777" w:rsidR="00BD26BB" w:rsidRDefault="00BD26BB" w:rsidP="00495DC8">
            <w:pPr>
              <w:jc w:val="both"/>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2DB0C52D" w14:textId="77777777" w:rsidR="00BD26BB" w:rsidRDefault="00BD26BB" w:rsidP="00495DC8">
            <w:pPr>
              <w:jc w:val="both"/>
            </w:pPr>
          </w:p>
        </w:tc>
      </w:tr>
      <w:tr w:rsidR="00BD26BB" w14:paraId="16B8353D"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5CD0A4F" w14:textId="77777777" w:rsidR="00BD26BB" w:rsidRDefault="00BD26BB" w:rsidP="00495DC8">
            <w:pPr>
              <w:jc w:val="both"/>
              <w:rPr>
                <w:b/>
              </w:rPr>
            </w:pPr>
            <w:r>
              <w:rPr>
                <w:b/>
              </w:rPr>
              <w:t>Způsob ověření studijních výsledků</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16114B7F" w14:textId="77777777" w:rsidR="00BD26BB" w:rsidRDefault="00BD26BB" w:rsidP="00495DC8">
            <w:pPr>
              <w:jc w:val="both"/>
            </w:pPr>
            <w:r>
              <w:t>Zápočet, zkouška</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308A15F6" w14:textId="77777777" w:rsidR="00BD26BB" w:rsidRDefault="00BD26BB" w:rsidP="00495DC8">
            <w:pPr>
              <w:jc w:val="both"/>
              <w:rPr>
                <w:b/>
              </w:rPr>
            </w:pPr>
            <w:r>
              <w:rPr>
                <w:b/>
              </w:rPr>
              <w:t>Forma výuky</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5F3DEBDE" w14:textId="77777777" w:rsidR="00BD26BB" w:rsidRDefault="00BD26BB" w:rsidP="00495DC8">
            <w:pPr>
              <w:jc w:val="both"/>
              <w:rPr>
                <w:ins w:id="2634" w:author="PS" w:date="2018-11-25T14:22:00Z"/>
              </w:rPr>
            </w:pPr>
            <w:del w:id="2635" w:author="Matyas Adam" w:date="2018-11-16T12:53:00Z">
              <w:r w:rsidDel="00F571E4">
                <w:delText>Přednášky, cvičení</w:delText>
              </w:r>
            </w:del>
            <w:ins w:id="2636" w:author="Matyas Adam" w:date="2018-11-16T12:53:00Z">
              <w:del w:id="2637" w:author="PS" w:date="2018-11-25T14:22:00Z">
                <w:r w:rsidDel="00616BB2">
                  <w:delText>P, S</w:delText>
                </w:r>
              </w:del>
            </w:ins>
            <w:ins w:id="2638" w:author="PS" w:date="2018-11-25T14:22:00Z">
              <w:r w:rsidR="00616BB2">
                <w:t>přednášky</w:t>
              </w:r>
            </w:ins>
          </w:p>
          <w:p w14:paraId="3C795B81" w14:textId="291A376F" w:rsidR="00616BB2" w:rsidRDefault="00616BB2" w:rsidP="00495DC8">
            <w:pPr>
              <w:jc w:val="both"/>
            </w:pPr>
            <w:ins w:id="2639" w:author="PS" w:date="2018-11-25T14:22:00Z">
              <w:r>
                <w:t>semináře</w:t>
              </w:r>
            </w:ins>
          </w:p>
        </w:tc>
      </w:tr>
      <w:tr w:rsidR="00BD26BB" w14:paraId="511309F4"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3DF22AD" w14:textId="658E8F3E" w:rsidR="00BD26BB" w:rsidRDefault="00BD26BB" w:rsidP="00495DC8">
            <w:pPr>
              <w:jc w:val="both"/>
              <w:rPr>
                <w:b/>
              </w:rPr>
            </w:pPr>
            <w:r>
              <w:rPr>
                <w:b/>
              </w:rPr>
              <w:t>Forma způsobu ověření studijních výsledků a další požadavky na studenta</w:t>
            </w:r>
          </w:p>
        </w:tc>
        <w:tc>
          <w:tcPr>
            <w:tcW w:w="6769" w:type="dxa"/>
            <w:gridSpan w:val="7"/>
            <w:tcBorders>
              <w:top w:val="single" w:sz="4" w:space="0" w:color="000000"/>
              <w:left w:val="single" w:sz="4" w:space="0" w:color="000000"/>
              <w:right w:val="single" w:sz="4" w:space="0" w:color="000000"/>
            </w:tcBorders>
            <w:shd w:val="clear" w:color="auto" w:fill="auto"/>
          </w:tcPr>
          <w:p w14:paraId="1242258F" w14:textId="77777777" w:rsidR="00BD26BB" w:rsidDel="00F571E4" w:rsidRDefault="00BD26BB" w:rsidP="00495DC8">
            <w:pPr>
              <w:jc w:val="both"/>
              <w:rPr>
                <w:del w:id="2640" w:author="Matyas Adam" w:date="2018-11-16T12:54:00Z"/>
              </w:rPr>
            </w:pPr>
            <w:del w:id="2641" w:author="Matyas Adam" w:date="2018-11-16T12:54:00Z">
              <w:r w:rsidDel="00F571E4">
                <w:delText>Způsob zakončení předmětu – zkouška</w:delText>
              </w:r>
            </w:del>
          </w:p>
          <w:p w14:paraId="0EA7A935" w14:textId="77777777" w:rsidR="00BD26BB" w:rsidRDefault="00BD26BB" w:rsidP="00495DC8">
            <w:pPr>
              <w:jc w:val="both"/>
            </w:pPr>
            <w:r>
              <w:t>Požadavky na zápočet – zpracování průběžných úkolů dle požadavků vyučujícího, 80% aktivní účast na seminářích</w:t>
            </w:r>
            <w:ins w:id="2642" w:author="Matyas Adam" w:date="2018-11-16T12:54:00Z">
              <w:r>
                <w:t xml:space="preserve"> Požadavky na </w:t>
              </w:r>
            </w:ins>
            <w:del w:id="2643" w:author="Matyas Adam" w:date="2018-11-16T12:54:00Z">
              <w:r w:rsidDel="00F571E4">
                <w:delText xml:space="preserve">, </w:delText>
              </w:r>
            </w:del>
            <w:ins w:id="2644" w:author="Matyas Adam" w:date="2018-11-16T12:54:00Z">
              <w:r>
                <w:t xml:space="preserve">zkoušku - </w:t>
              </w:r>
            </w:ins>
            <w:r>
              <w:t>ústní/praktické ověření znalostí/dovedností předmětu v rozsahu znalostí přednášek a seminářů.</w:t>
            </w:r>
          </w:p>
        </w:tc>
      </w:tr>
      <w:tr w:rsidR="00BD26BB" w14:paraId="404E7D5F" w14:textId="77777777" w:rsidTr="00495DC8">
        <w:trPr>
          <w:trHeight w:val="554"/>
        </w:trPr>
        <w:tc>
          <w:tcPr>
            <w:tcW w:w="9855" w:type="dxa"/>
            <w:gridSpan w:val="8"/>
            <w:tcBorders>
              <w:left w:val="single" w:sz="4" w:space="0" w:color="000000"/>
              <w:bottom w:val="single" w:sz="4" w:space="0" w:color="000000"/>
              <w:right w:val="single" w:sz="4" w:space="0" w:color="000000"/>
            </w:tcBorders>
            <w:shd w:val="clear" w:color="auto" w:fill="auto"/>
          </w:tcPr>
          <w:p w14:paraId="6271BC37" w14:textId="77777777" w:rsidR="00BD26BB" w:rsidRDefault="00BD26BB" w:rsidP="00495DC8">
            <w:pPr>
              <w:jc w:val="both"/>
            </w:pPr>
          </w:p>
        </w:tc>
      </w:tr>
      <w:tr w:rsidR="00BD26BB" w14:paraId="586E13D8" w14:textId="77777777" w:rsidTr="00495DC8">
        <w:trPr>
          <w:trHeight w:val="197"/>
        </w:trPr>
        <w:tc>
          <w:tcPr>
            <w:tcW w:w="3086" w:type="dxa"/>
            <w:tcBorders>
              <w:left w:val="single" w:sz="4" w:space="0" w:color="000000"/>
              <w:bottom w:val="single" w:sz="4" w:space="0" w:color="000000"/>
              <w:right w:val="single" w:sz="4" w:space="0" w:color="000000"/>
            </w:tcBorders>
            <w:shd w:val="clear" w:color="auto" w:fill="F7CAAC"/>
          </w:tcPr>
          <w:p w14:paraId="1E2C74DD" w14:textId="77777777" w:rsidR="00BD26BB" w:rsidRDefault="00BD26BB" w:rsidP="00495DC8">
            <w:pPr>
              <w:jc w:val="both"/>
              <w:rPr>
                <w:b/>
              </w:rPr>
            </w:pPr>
            <w:r>
              <w:rPr>
                <w:b/>
              </w:rPr>
              <w:t>Garant předmětu</w:t>
            </w:r>
          </w:p>
        </w:tc>
        <w:tc>
          <w:tcPr>
            <w:tcW w:w="6769" w:type="dxa"/>
            <w:gridSpan w:val="7"/>
            <w:tcBorders>
              <w:left w:val="single" w:sz="4" w:space="0" w:color="000000"/>
              <w:bottom w:val="single" w:sz="4" w:space="0" w:color="000000"/>
              <w:right w:val="single" w:sz="4" w:space="0" w:color="000000"/>
            </w:tcBorders>
            <w:shd w:val="clear" w:color="auto" w:fill="auto"/>
          </w:tcPr>
          <w:p w14:paraId="2A8C0379" w14:textId="77777777" w:rsidR="00BD26BB" w:rsidRDefault="00BD26BB" w:rsidP="00495DC8">
            <w:pPr>
              <w:jc w:val="both"/>
            </w:pPr>
            <w:ins w:id="2645" w:author="Matyas Adam" w:date="2018-11-17T00:31:00Z">
              <w:r>
                <w:t>p</w:t>
              </w:r>
            </w:ins>
            <w:del w:id="2646" w:author="Matyas Adam" w:date="2018-11-17T00:31:00Z">
              <w:r w:rsidDel="004B4E44">
                <w:delText>P</w:delText>
              </w:r>
            </w:del>
            <w:r>
              <w:t>rof. RNDr. Peter Chrastina, Ph</w:t>
            </w:r>
            <w:ins w:id="2647" w:author="Matyas Adam" w:date="2018-11-17T00:31:00Z">
              <w:r>
                <w:t>.</w:t>
              </w:r>
            </w:ins>
            <w:r>
              <w:t>D.</w:t>
            </w:r>
          </w:p>
        </w:tc>
      </w:tr>
      <w:tr w:rsidR="00BD26BB" w14:paraId="4B535C6C" w14:textId="77777777" w:rsidTr="00495DC8">
        <w:trPr>
          <w:trHeight w:val="243"/>
        </w:trPr>
        <w:tc>
          <w:tcPr>
            <w:tcW w:w="3086" w:type="dxa"/>
            <w:tcBorders>
              <w:left w:val="single" w:sz="4" w:space="0" w:color="000000"/>
              <w:bottom w:val="single" w:sz="4" w:space="0" w:color="000000"/>
              <w:right w:val="single" w:sz="4" w:space="0" w:color="000000"/>
            </w:tcBorders>
            <w:shd w:val="clear" w:color="auto" w:fill="F7CAAC"/>
          </w:tcPr>
          <w:p w14:paraId="11FC2BF9" w14:textId="77777777" w:rsidR="00BD26BB" w:rsidRDefault="00BD26BB" w:rsidP="00495DC8">
            <w:pPr>
              <w:jc w:val="both"/>
              <w:rPr>
                <w:b/>
              </w:rPr>
            </w:pPr>
            <w:r>
              <w:rPr>
                <w:b/>
              </w:rPr>
              <w:t>Zapojení garanta do výuky předmětu</w:t>
            </w:r>
          </w:p>
        </w:tc>
        <w:tc>
          <w:tcPr>
            <w:tcW w:w="6769" w:type="dxa"/>
            <w:gridSpan w:val="7"/>
            <w:tcBorders>
              <w:left w:val="single" w:sz="4" w:space="0" w:color="000000"/>
              <w:bottom w:val="single" w:sz="4" w:space="0" w:color="000000"/>
              <w:right w:val="single" w:sz="4" w:space="0" w:color="000000"/>
            </w:tcBorders>
            <w:shd w:val="clear" w:color="auto" w:fill="auto"/>
          </w:tcPr>
          <w:p w14:paraId="122FB585" w14:textId="77777777" w:rsidR="00BD26BB" w:rsidRDefault="00BD26BB" w:rsidP="00495DC8">
            <w:pPr>
              <w:jc w:val="both"/>
            </w:pPr>
            <w:r w:rsidRPr="00D4222D">
              <w:t xml:space="preserve">Garant stanovuje koncepci předmětu, podílí se na přednáškách v rozsahu </w:t>
            </w:r>
            <w:r>
              <w:t>100</w:t>
            </w:r>
            <w:r w:rsidRPr="00D4222D">
              <w:t xml:space="preserve"> % a dále stanovuje koncepci cvičení a dohlíží na jejich jednotné vedení.</w:t>
            </w:r>
          </w:p>
        </w:tc>
      </w:tr>
      <w:tr w:rsidR="00BD26BB" w14:paraId="4CF72054"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80D8269" w14:textId="77777777" w:rsidR="00BD26BB" w:rsidRDefault="00BD26BB" w:rsidP="00495DC8">
            <w:pPr>
              <w:jc w:val="both"/>
              <w:rPr>
                <w:b/>
              </w:rPr>
            </w:pPr>
            <w:r>
              <w:rPr>
                <w:b/>
              </w:rPr>
              <w:t>Vyučující</w:t>
            </w:r>
          </w:p>
        </w:tc>
        <w:tc>
          <w:tcPr>
            <w:tcW w:w="6769" w:type="dxa"/>
            <w:gridSpan w:val="7"/>
            <w:tcBorders>
              <w:top w:val="single" w:sz="4" w:space="0" w:color="000000"/>
              <w:left w:val="single" w:sz="4" w:space="0" w:color="000000"/>
              <w:right w:val="single" w:sz="4" w:space="0" w:color="000000"/>
            </w:tcBorders>
            <w:shd w:val="clear" w:color="auto" w:fill="auto"/>
          </w:tcPr>
          <w:p w14:paraId="1950D48F" w14:textId="77777777" w:rsidR="00BD26BB" w:rsidRDefault="00BD26BB" w:rsidP="00495DC8">
            <w:pPr>
              <w:jc w:val="both"/>
            </w:pPr>
            <w:ins w:id="2648" w:author="Matyas Adam" w:date="2018-11-17T00:31:00Z">
              <w:r>
                <w:t>p</w:t>
              </w:r>
            </w:ins>
            <w:ins w:id="2649" w:author="Matyas Adam" w:date="2018-11-16T12:54:00Z">
              <w:r>
                <w:t>rof. RNDr. Peter Chrastina, Ph</w:t>
              </w:r>
            </w:ins>
            <w:ins w:id="2650" w:author="Matyas Adam" w:date="2018-11-17T00:31:00Z">
              <w:r>
                <w:t>.</w:t>
              </w:r>
            </w:ins>
            <w:ins w:id="2651" w:author="Matyas Adam" w:date="2018-11-16T12:54:00Z">
              <w:r>
                <w:t>D. – přednášky, semináře (100 %)</w:t>
              </w:r>
            </w:ins>
          </w:p>
        </w:tc>
      </w:tr>
      <w:tr w:rsidR="00BD26BB" w14:paraId="7D2147E3" w14:textId="77777777" w:rsidTr="00495DC8">
        <w:trPr>
          <w:trHeight w:val="554"/>
        </w:trPr>
        <w:tc>
          <w:tcPr>
            <w:tcW w:w="9855" w:type="dxa"/>
            <w:gridSpan w:val="8"/>
            <w:tcBorders>
              <w:left w:val="single" w:sz="4" w:space="0" w:color="000000"/>
              <w:bottom w:val="single" w:sz="4" w:space="0" w:color="000000"/>
              <w:right w:val="single" w:sz="4" w:space="0" w:color="000000"/>
            </w:tcBorders>
            <w:shd w:val="clear" w:color="auto" w:fill="auto"/>
          </w:tcPr>
          <w:p w14:paraId="3FA02110" w14:textId="77777777" w:rsidR="00BD26BB" w:rsidRDefault="00BD26BB" w:rsidP="00495DC8">
            <w:pPr>
              <w:jc w:val="both"/>
            </w:pPr>
            <w:del w:id="2652" w:author="Matyas Adam" w:date="2018-11-16T12:54:00Z">
              <w:r w:rsidDel="00F571E4">
                <w:delText>prof. RNDr. Peter Chrastina, PhD.</w:delText>
              </w:r>
            </w:del>
            <w:ins w:id="2653" w:author="Jiří Lehejček [2]" w:date="2018-11-14T22:38:00Z">
              <w:del w:id="2654" w:author="Matyas Adam" w:date="2018-11-16T12:54:00Z">
                <w:r w:rsidDel="00F571E4">
                  <w:delText xml:space="preserve"> – přednášky, semináře (100 %)</w:delText>
                </w:r>
              </w:del>
            </w:ins>
          </w:p>
        </w:tc>
      </w:tr>
      <w:tr w:rsidR="00BD26BB" w14:paraId="7F91E146"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0CFD0F2" w14:textId="77777777" w:rsidR="00BD26BB" w:rsidRDefault="00BD26BB" w:rsidP="00495DC8">
            <w:pPr>
              <w:jc w:val="both"/>
              <w:rPr>
                <w:b/>
              </w:rPr>
            </w:pPr>
            <w:r>
              <w:rPr>
                <w:b/>
              </w:rPr>
              <w:t>Stručná anotace předmětu</w:t>
            </w:r>
          </w:p>
        </w:tc>
        <w:tc>
          <w:tcPr>
            <w:tcW w:w="6769" w:type="dxa"/>
            <w:gridSpan w:val="7"/>
            <w:tcBorders>
              <w:top w:val="single" w:sz="4" w:space="0" w:color="000000"/>
              <w:left w:val="single" w:sz="4" w:space="0" w:color="000000"/>
              <w:right w:val="single" w:sz="4" w:space="0" w:color="000000"/>
            </w:tcBorders>
            <w:shd w:val="clear" w:color="auto" w:fill="auto"/>
          </w:tcPr>
          <w:p w14:paraId="3F8F8298" w14:textId="77777777" w:rsidR="00BD26BB" w:rsidRDefault="00BD26BB" w:rsidP="00495DC8">
            <w:pPr>
              <w:jc w:val="both"/>
            </w:pPr>
          </w:p>
        </w:tc>
      </w:tr>
      <w:tr w:rsidR="00BD26BB" w14:paraId="2982F124" w14:textId="77777777" w:rsidTr="00495DC8">
        <w:trPr>
          <w:trHeight w:val="3938"/>
        </w:trPr>
        <w:tc>
          <w:tcPr>
            <w:tcW w:w="9855" w:type="dxa"/>
            <w:gridSpan w:val="8"/>
            <w:tcBorders>
              <w:left w:val="single" w:sz="4" w:space="0" w:color="000000"/>
              <w:bottom w:val="single" w:sz="12" w:space="0" w:color="000000"/>
              <w:right w:val="single" w:sz="4" w:space="0" w:color="000000"/>
            </w:tcBorders>
            <w:shd w:val="clear" w:color="auto" w:fill="auto"/>
          </w:tcPr>
          <w:p w14:paraId="1A7C40DB" w14:textId="77777777" w:rsidR="00BD26BB" w:rsidRDefault="00BD26BB" w:rsidP="00495DC8">
            <w:pPr>
              <w:jc w:val="both"/>
              <w:rPr>
                <w:ins w:id="2655" w:author="Matyas Adam" w:date="2018-11-16T12:54:00Z"/>
              </w:rPr>
            </w:pPr>
            <w:r>
              <w:t>The aim of the subject is to acquire comptences in the contemporary human geography with focus on environmental aspects of regional development. The subject is taught in English.</w:t>
            </w:r>
          </w:p>
          <w:p w14:paraId="2BD0BFF1" w14:textId="77777777" w:rsidR="00BD26BB" w:rsidRDefault="00BD26BB" w:rsidP="00495DC8">
            <w:pPr>
              <w:jc w:val="both"/>
              <w:rPr>
                <w:ins w:id="2656" w:author="Matyas Adam" w:date="2018-11-16T12:54:00Z"/>
              </w:rPr>
            </w:pPr>
          </w:p>
          <w:p w14:paraId="026044BD" w14:textId="77777777" w:rsidR="00BD26BB" w:rsidRPr="00F571E4" w:rsidDel="00F571E4" w:rsidRDefault="00BD26BB" w:rsidP="00495DC8">
            <w:pPr>
              <w:jc w:val="both"/>
              <w:rPr>
                <w:del w:id="2657" w:author="Matyas Adam" w:date="2018-11-16T12:54:00Z"/>
                <w:u w:val="single"/>
                <w:rPrChange w:id="2658" w:author="Matyas Adam" w:date="2018-11-16T12:54:00Z">
                  <w:rPr>
                    <w:del w:id="2659" w:author="Matyas Adam" w:date="2018-11-16T12:54:00Z"/>
                  </w:rPr>
                </w:rPrChange>
              </w:rPr>
            </w:pPr>
            <w:ins w:id="2660" w:author="Matyas Adam" w:date="2018-11-16T12:54:00Z">
              <w:r w:rsidRPr="00F571E4">
                <w:rPr>
                  <w:u w:val="single"/>
                  <w:rPrChange w:id="2661" w:author="Matyas Adam" w:date="2018-11-16T12:54:00Z">
                    <w:rPr/>
                  </w:rPrChange>
                </w:rPr>
                <w:t>Main topics:</w:t>
              </w:r>
            </w:ins>
          </w:p>
          <w:p w14:paraId="4239C560" w14:textId="77777777" w:rsidR="00BD26BB" w:rsidRDefault="00BD26BB" w:rsidP="00495DC8">
            <w:pPr>
              <w:jc w:val="both"/>
            </w:pPr>
          </w:p>
          <w:p w14:paraId="3D55CEFE" w14:textId="766850F9" w:rsidR="00BD26BB" w:rsidRDefault="00BD26BB">
            <w:pPr>
              <w:pStyle w:val="Odstavecseseznamem"/>
              <w:numPr>
                <w:ilvl w:val="0"/>
                <w:numId w:val="79"/>
              </w:numPr>
              <w:suppressAutoHyphens w:val="0"/>
              <w:jc w:val="both"/>
              <w:pPrChange w:id="2662" w:author="PS" w:date="2018-11-25T14:21:00Z">
                <w:pPr>
                  <w:pStyle w:val="Odstavecseseznamem"/>
                  <w:numPr>
                    <w:numId w:val="17"/>
                  </w:numPr>
                  <w:tabs>
                    <w:tab w:val="num" w:pos="720"/>
                  </w:tabs>
                  <w:suppressAutoHyphens w:val="0"/>
                  <w:ind w:hanging="360"/>
                  <w:jc w:val="both"/>
                </w:pPr>
              </w:pPrChange>
            </w:pPr>
            <w:r>
              <w:t>Current state-of-the-art in human geographical research</w:t>
            </w:r>
            <w:ins w:id="2663" w:author="PS" w:date="2018-11-25T14:21:00Z">
              <w:r w:rsidR="00616BB2">
                <w:t>.</w:t>
              </w:r>
            </w:ins>
          </w:p>
          <w:p w14:paraId="1FF2ABF6" w14:textId="1AF74CBB" w:rsidR="00BD26BB" w:rsidRDefault="00BD26BB">
            <w:pPr>
              <w:pStyle w:val="Odstavecseseznamem"/>
              <w:numPr>
                <w:ilvl w:val="0"/>
                <w:numId w:val="79"/>
              </w:numPr>
              <w:suppressAutoHyphens w:val="0"/>
              <w:jc w:val="both"/>
              <w:pPrChange w:id="2664" w:author="PS" w:date="2018-11-25T14:21:00Z">
                <w:pPr>
                  <w:pStyle w:val="Odstavecseseznamem"/>
                  <w:numPr>
                    <w:numId w:val="17"/>
                  </w:numPr>
                  <w:tabs>
                    <w:tab w:val="num" w:pos="720"/>
                  </w:tabs>
                  <w:suppressAutoHyphens w:val="0"/>
                  <w:ind w:hanging="360"/>
                  <w:jc w:val="both"/>
                </w:pPr>
              </w:pPrChange>
            </w:pPr>
            <w:r>
              <w:t>Regional geography and human geography – the links</w:t>
            </w:r>
            <w:ins w:id="2665" w:author="PS" w:date="2018-11-25T14:21:00Z">
              <w:r w:rsidR="00616BB2">
                <w:t>.</w:t>
              </w:r>
            </w:ins>
          </w:p>
          <w:p w14:paraId="3BBBACFF" w14:textId="1C47678B" w:rsidR="00BD26BB" w:rsidRDefault="00BD26BB">
            <w:pPr>
              <w:pStyle w:val="Odstavecseseznamem"/>
              <w:numPr>
                <w:ilvl w:val="0"/>
                <w:numId w:val="79"/>
              </w:numPr>
              <w:suppressAutoHyphens w:val="0"/>
              <w:jc w:val="both"/>
              <w:pPrChange w:id="2666" w:author="PS" w:date="2018-11-25T14:21:00Z">
                <w:pPr>
                  <w:pStyle w:val="Odstavecseseznamem"/>
                  <w:numPr>
                    <w:numId w:val="17"/>
                  </w:numPr>
                  <w:tabs>
                    <w:tab w:val="num" w:pos="720"/>
                  </w:tabs>
                  <w:suppressAutoHyphens w:val="0"/>
                  <w:ind w:hanging="360"/>
                  <w:jc w:val="both"/>
                </w:pPr>
              </w:pPrChange>
            </w:pPr>
            <w:r>
              <w:t>Economic geography – overview</w:t>
            </w:r>
            <w:ins w:id="2667" w:author="PS" w:date="2018-11-25T14:21:00Z">
              <w:r w:rsidR="00616BB2">
                <w:t>.</w:t>
              </w:r>
            </w:ins>
          </w:p>
          <w:p w14:paraId="29E8880F" w14:textId="7A5C0F84" w:rsidR="00BD26BB" w:rsidRDefault="00BD26BB">
            <w:pPr>
              <w:pStyle w:val="Odstavecseseznamem"/>
              <w:numPr>
                <w:ilvl w:val="0"/>
                <w:numId w:val="79"/>
              </w:numPr>
              <w:suppressAutoHyphens w:val="0"/>
              <w:jc w:val="both"/>
              <w:pPrChange w:id="2668" w:author="PS" w:date="2018-11-25T14:21:00Z">
                <w:pPr>
                  <w:pStyle w:val="Odstavecseseznamem"/>
                  <w:numPr>
                    <w:numId w:val="17"/>
                  </w:numPr>
                  <w:tabs>
                    <w:tab w:val="num" w:pos="720"/>
                  </w:tabs>
                  <w:suppressAutoHyphens w:val="0"/>
                  <w:ind w:hanging="360"/>
                  <w:jc w:val="both"/>
                </w:pPr>
              </w:pPrChange>
            </w:pPr>
            <w:r>
              <w:t>Spaces of flows and new concepts in regional development theories related to human geography</w:t>
            </w:r>
            <w:ins w:id="2669" w:author="PS" w:date="2018-11-25T14:21:00Z">
              <w:r w:rsidR="00616BB2">
                <w:t>.</w:t>
              </w:r>
            </w:ins>
          </w:p>
          <w:p w14:paraId="58B85D9F" w14:textId="38CC3ADB" w:rsidR="00BD26BB" w:rsidRDefault="00BD26BB">
            <w:pPr>
              <w:pStyle w:val="Odstavecseseznamem"/>
              <w:numPr>
                <w:ilvl w:val="0"/>
                <w:numId w:val="79"/>
              </w:numPr>
              <w:suppressAutoHyphens w:val="0"/>
              <w:jc w:val="both"/>
              <w:pPrChange w:id="2670" w:author="PS" w:date="2018-11-25T14:21:00Z">
                <w:pPr>
                  <w:pStyle w:val="Odstavecseseznamem"/>
                  <w:numPr>
                    <w:numId w:val="17"/>
                  </w:numPr>
                  <w:tabs>
                    <w:tab w:val="num" w:pos="720"/>
                  </w:tabs>
                  <w:suppressAutoHyphens w:val="0"/>
                  <w:ind w:hanging="360"/>
                  <w:jc w:val="both"/>
                </w:pPr>
              </w:pPrChange>
            </w:pPr>
            <w:r>
              <w:t>Demography and contemporary cities</w:t>
            </w:r>
            <w:ins w:id="2671" w:author="PS" w:date="2018-11-25T14:21:00Z">
              <w:r w:rsidR="00616BB2">
                <w:t>.</w:t>
              </w:r>
            </w:ins>
          </w:p>
          <w:p w14:paraId="33EC831D" w14:textId="0DFABFCC" w:rsidR="00BD26BB" w:rsidRDefault="00BD26BB">
            <w:pPr>
              <w:pStyle w:val="Odstavecseseznamem"/>
              <w:numPr>
                <w:ilvl w:val="0"/>
                <w:numId w:val="79"/>
              </w:numPr>
              <w:suppressAutoHyphens w:val="0"/>
              <w:jc w:val="both"/>
              <w:pPrChange w:id="2672" w:author="PS" w:date="2018-11-25T14:21:00Z">
                <w:pPr>
                  <w:pStyle w:val="Odstavecseseznamem"/>
                  <w:numPr>
                    <w:numId w:val="17"/>
                  </w:numPr>
                  <w:tabs>
                    <w:tab w:val="num" w:pos="720"/>
                  </w:tabs>
                  <w:suppressAutoHyphens w:val="0"/>
                  <w:ind w:hanging="360"/>
                  <w:jc w:val="both"/>
                </w:pPr>
              </w:pPrChange>
            </w:pPr>
            <w:r>
              <w:t>The geography of agriculture</w:t>
            </w:r>
            <w:ins w:id="2673" w:author="PS" w:date="2018-11-25T14:21:00Z">
              <w:r w:rsidR="00616BB2">
                <w:t>.</w:t>
              </w:r>
            </w:ins>
          </w:p>
          <w:p w14:paraId="136ECE06" w14:textId="679CBF96" w:rsidR="00BD26BB" w:rsidRDefault="00BD26BB">
            <w:pPr>
              <w:pStyle w:val="Odstavecseseznamem"/>
              <w:numPr>
                <w:ilvl w:val="0"/>
                <w:numId w:val="79"/>
              </w:numPr>
              <w:suppressAutoHyphens w:val="0"/>
              <w:jc w:val="both"/>
              <w:pPrChange w:id="2674" w:author="PS" w:date="2018-11-25T14:21:00Z">
                <w:pPr>
                  <w:pStyle w:val="Odstavecseseznamem"/>
                  <w:numPr>
                    <w:numId w:val="17"/>
                  </w:numPr>
                  <w:tabs>
                    <w:tab w:val="num" w:pos="720"/>
                  </w:tabs>
                  <w:suppressAutoHyphens w:val="0"/>
                  <w:ind w:hanging="360"/>
                  <w:jc w:val="both"/>
                </w:pPr>
              </w:pPrChange>
            </w:pPr>
            <w:r>
              <w:t>The geography of industry and land resources</w:t>
            </w:r>
            <w:ins w:id="2675" w:author="PS" w:date="2018-11-25T14:21:00Z">
              <w:r w:rsidR="00616BB2">
                <w:t>.</w:t>
              </w:r>
            </w:ins>
          </w:p>
          <w:p w14:paraId="1CE27188" w14:textId="036ECC77" w:rsidR="00BD26BB" w:rsidRDefault="00BD26BB">
            <w:pPr>
              <w:pStyle w:val="Odstavecseseznamem"/>
              <w:numPr>
                <w:ilvl w:val="0"/>
                <w:numId w:val="79"/>
              </w:numPr>
              <w:suppressAutoHyphens w:val="0"/>
              <w:jc w:val="both"/>
              <w:pPrChange w:id="2676" w:author="PS" w:date="2018-11-25T14:21:00Z">
                <w:pPr>
                  <w:pStyle w:val="Odstavecseseznamem"/>
                  <w:numPr>
                    <w:numId w:val="17"/>
                  </w:numPr>
                  <w:tabs>
                    <w:tab w:val="num" w:pos="720"/>
                  </w:tabs>
                  <w:suppressAutoHyphens w:val="0"/>
                  <w:ind w:hanging="360"/>
                  <w:jc w:val="both"/>
                </w:pPr>
              </w:pPrChange>
            </w:pPr>
            <w:r>
              <w:t>The geography of services</w:t>
            </w:r>
            <w:ins w:id="2677" w:author="PS" w:date="2018-11-25T14:21:00Z">
              <w:r w:rsidR="00616BB2">
                <w:t>.</w:t>
              </w:r>
            </w:ins>
          </w:p>
          <w:p w14:paraId="362A2E79" w14:textId="4CA6A515" w:rsidR="00BD26BB" w:rsidRDefault="00BD26BB">
            <w:pPr>
              <w:pStyle w:val="Odstavecseseznamem"/>
              <w:numPr>
                <w:ilvl w:val="0"/>
                <w:numId w:val="79"/>
              </w:numPr>
              <w:suppressAutoHyphens w:val="0"/>
              <w:jc w:val="both"/>
              <w:pPrChange w:id="2678" w:author="PS" w:date="2018-11-25T14:21:00Z">
                <w:pPr>
                  <w:pStyle w:val="Odstavecseseznamem"/>
                  <w:numPr>
                    <w:numId w:val="17"/>
                  </w:numPr>
                  <w:tabs>
                    <w:tab w:val="num" w:pos="720"/>
                  </w:tabs>
                  <w:suppressAutoHyphens w:val="0"/>
                  <w:ind w:hanging="360"/>
                  <w:jc w:val="both"/>
                </w:pPr>
              </w:pPrChange>
            </w:pPr>
            <w:r>
              <w:t>The geography of advanced services</w:t>
            </w:r>
            <w:ins w:id="2679" w:author="PS" w:date="2018-11-25T14:21:00Z">
              <w:r w:rsidR="00616BB2">
                <w:t>.</w:t>
              </w:r>
            </w:ins>
          </w:p>
          <w:p w14:paraId="0B45970D" w14:textId="3017E4C8" w:rsidR="00BD26BB" w:rsidRDefault="00BD26BB">
            <w:pPr>
              <w:pStyle w:val="Odstavecseseznamem"/>
              <w:numPr>
                <w:ilvl w:val="0"/>
                <w:numId w:val="79"/>
              </w:numPr>
              <w:suppressAutoHyphens w:val="0"/>
              <w:jc w:val="both"/>
              <w:pPrChange w:id="2680" w:author="PS" w:date="2018-11-25T14:21:00Z">
                <w:pPr>
                  <w:pStyle w:val="Odstavecseseznamem"/>
                  <w:numPr>
                    <w:numId w:val="17"/>
                  </w:numPr>
                  <w:tabs>
                    <w:tab w:val="num" w:pos="720"/>
                  </w:tabs>
                  <w:suppressAutoHyphens w:val="0"/>
                  <w:ind w:hanging="360"/>
                  <w:jc w:val="both"/>
                </w:pPr>
              </w:pPrChange>
            </w:pPr>
            <w:r>
              <w:t>Tourism</w:t>
            </w:r>
            <w:ins w:id="2681" w:author="PS" w:date="2018-11-25T14:21:00Z">
              <w:r w:rsidR="00616BB2">
                <w:t>.</w:t>
              </w:r>
            </w:ins>
          </w:p>
          <w:p w14:paraId="07C07EF4" w14:textId="1FB09171" w:rsidR="00BD26BB" w:rsidRDefault="00BD26BB">
            <w:pPr>
              <w:pStyle w:val="Odstavecseseznamem"/>
              <w:numPr>
                <w:ilvl w:val="0"/>
                <w:numId w:val="79"/>
              </w:numPr>
              <w:suppressAutoHyphens w:val="0"/>
              <w:jc w:val="both"/>
              <w:pPrChange w:id="2682" w:author="PS" w:date="2018-11-25T14:21:00Z">
                <w:pPr>
                  <w:pStyle w:val="Odstavecseseznamem"/>
                  <w:numPr>
                    <w:numId w:val="17"/>
                  </w:numPr>
                  <w:tabs>
                    <w:tab w:val="num" w:pos="720"/>
                  </w:tabs>
                  <w:suppressAutoHyphens w:val="0"/>
                  <w:ind w:hanging="360"/>
                  <w:jc w:val="both"/>
                </w:pPr>
              </w:pPrChange>
            </w:pPr>
            <w:r>
              <w:t>Technology and its impact to human geography</w:t>
            </w:r>
            <w:ins w:id="2683" w:author="PS" w:date="2018-11-25T14:21:00Z">
              <w:r w:rsidR="00616BB2">
                <w:t>.</w:t>
              </w:r>
            </w:ins>
          </w:p>
          <w:p w14:paraId="7ED31713" w14:textId="53C86C26" w:rsidR="00BD26BB" w:rsidRDefault="00BD26BB">
            <w:pPr>
              <w:pStyle w:val="Odstavecseseznamem"/>
              <w:numPr>
                <w:ilvl w:val="0"/>
                <w:numId w:val="79"/>
              </w:numPr>
              <w:suppressAutoHyphens w:val="0"/>
              <w:jc w:val="both"/>
              <w:pPrChange w:id="2684" w:author="PS" w:date="2018-11-25T14:21:00Z">
                <w:pPr>
                  <w:pStyle w:val="Odstavecseseznamem"/>
                  <w:numPr>
                    <w:numId w:val="17"/>
                  </w:numPr>
                  <w:tabs>
                    <w:tab w:val="num" w:pos="720"/>
                  </w:tabs>
                  <w:suppressAutoHyphens w:val="0"/>
                  <w:ind w:hanging="360"/>
                  <w:jc w:val="both"/>
                </w:pPr>
              </w:pPrChange>
            </w:pPr>
            <w:r>
              <w:t>Sustainable development</w:t>
            </w:r>
            <w:ins w:id="2685" w:author="PS" w:date="2018-11-25T14:21:00Z">
              <w:r w:rsidR="00616BB2">
                <w:t>.</w:t>
              </w:r>
            </w:ins>
          </w:p>
          <w:p w14:paraId="03293C33" w14:textId="4AE9CE50" w:rsidR="00BD26BB" w:rsidRDefault="00BD26BB">
            <w:pPr>
              <w:pStyle w:val="Odstavecseseznamem"/>
              <w:numPr>
                <w:ilvl w:val="0"/>
                <w:numId w:val="79"/>
              </w:numPr>
              <w:suppressAutoHyphens w:val="0"/>
              <w:jc w:val="both"/>
              <w:pPrChange w:id="2686" w:author="PS" w:date="2018-11-25T14:21:00Z">
                <w:pPr>
                  <w:pStyle w:val="Odstavecseseznamem"/>
                  <w:numPr>
                    <w:numId w:val="17"/>
                  </w:numPr>
                  <w:tabs>
                    <w:tab w:val="num" w:pos="720"/>
                  </w:tabs>
                  <w:suppressAutoHyphens w:val="0"/>
                  <w:ind w:hanging="360"/>
                  <w:jc w:val="both"/>
                </w:pPr>
              </w:pPrChange>
            </w:pPr>
            <w:r>
              <w:t>Data and information sources in human geography</w:t>
            </w:r>
            <w:ins w:id="2687" w:author="PS" w:date="2018-11-25T14:21:00Z">
              <w:r w:rsidR="00616BB2">
                <w:t>.</w:t>
              </w:r>
            </w:ins>
          </w:p>
          <w:p w14:paraId="5FF73396" w14:textId="069CAB1B" w:rsidR="00BD26BB" w:rsidRDefault="00BD26BB">
            <w:pPr>
              <w:pStyle w:val="Odstavecseseznamem"/>
              <w:numPr>
                <w:ilvl w:val="0"/>
                <w:numId w:val="79"/>
              </w:numPr>
              <w:suppressAutoHyphens w:val="0"/>
              <w:jc w:val="both"/>
              <w:pPrChange w:id="2688" w:author="PS" w:date="2018-11-25T14:21:00Z">
                <w:pPr>
                  <w:pStyle w:val="Odstavecseseznamem"/>
                  <w:numPr>
                    <w:numId w:val="17"/>
                  </w:numPr>
                  <w:tabs>
                    <w:tab w:val="num" w:pos="720"/>
                  </w:tabs>
                  <w:suppressAutoHyphens w:val="0"/>
                  <w:ind w:hanging="360"/>
                  <w:jc w:val="both"/>
                </w:pPr>
              </w:pPrChange>
            </w:pPr>
            <w:r>
              <w:t>New trends and topics in human geography – gender geographies, cyberspace</w:t>
            </w:r>
            <w:ins w:id="2689" w:author="PS" w:date="2018-11-25T14:21:00Z">
              <w:r w:rsidR="00616BB2">
                <w:t>.</w:t>
              </w:r>
            </w:ins>
          </w:p>
        </w:tc>
      </w:tr>
      <w:tr w:rsidR="00BD26BB" w14:paraId="225513B3" w14:textId="77777777" w:rsidTr="00495DC8">
        <w:trPr>
          <w:trHeight w:val="265"/>
        </w:trPr>
        <w:tc>
          <w:tcPr>
            <w:tcW w:w="3654" w:type="dxa"/>
            <w:gridSpan w:val="2"/>
            <w:tcBorders>
              <w:left w:val="single" w:sz="4" w:space="0" w:color="000000"/>
              <w:bottom w:val="single" w:sz="4" w:space="0" w:color="000000"/>
              <w:right w:val="single" w:sz="4" w:space="0" w:color="000000"/>
            </w:tcBorders>
            <w:shd w:val="clear" w:color="auto" w:fill="F7CAAC"/>
          </w:tcPr>
          <w:p w14:paraId="1F69AEEC" w14:textId="77777777" w:rsidR="00BD26BB" w:rsidRDefault="00BD26BB" w:rsidP="00495DC8">
            <w:pPr>
              <w:jc w:val="both"/>
            </w:pPr>
            <w:r>
              <w:rPr>
                <w:b/>
              </w:rPr>
              <w:t>Studijní literatura a studijní pomůcky</w:t>
            </w:r>
          </w:p>
        </w:tc>
        <w:tc>
          <w:tcPr>
            <w:tcW w:w="6201" w:type="dxa"/>
            <w:gridSpan w:val="6"/>
            <w:tcBorders>
              <w:left w:val="single" w:sz="4" w:space="0" w:color="000000"/>
              <w:right w:val="single" w:sz="4" w:space="0" w:color="000000"/>
            </w:tcBorders>
            <w:shd w:val="clear" w:color="auto" w:fill="auto"/>
          </w:tcPr>
          <w:p w14:paraId="34685A18" w14:textId="77777777" w:rsidR="00BD26BB" w:rsidRDefault="00BD26BB" w:rsidP="00495DC8">
            <w:pPr>
              <w:jc w:val="both"/>
            </w:pPr>
          </w:p>
        </w:tc>
      </w:tr>
      <w:tr w:rsidR="00BD26BB" w14:paraId="355DEEC8" w14:textId="77777777" w:rsidTr="00495DC8">
        <w:trPr>
          <w:trHeight w:val="1497"/>
        </w:trPr>
        <w:tc>
          <w:tcPr>
            <w:tcW w:w="9855" w:type="dxa"/>
            <w:gridSpan w:val="8"/>
            <w:tcBorders>
              <w:left w:val="single" w:sz="4" w:space="0" w:color="000000"/>
              <w:bottom w:val="single" w:sz="4" w:space="0" w:color="000000"/>
              <w:right w:val="single" w:sz="4" w:space="0" w:color="000000"/>
            </w:tcBorders>
            <w:shd w:val="clear" w:color="auto" w:fill="auto"/>
          </w:tcPr>
          <w:p w14:paraId="34E190B8" w14:textId="77777777" w:rsidR="00BD26BB" w:rsidRDefault="00BD26BB">
            <w:pPr>
              <w:ind w:left="322" w:hanging="284"/>
              <w:jc w:val="both"/>
              <w:pPrChange w:id="2690" w:author="Matyas Adam" w:date="2018-11-16T12:55:00Z">
                <w:pPr>
                  <w:jc w:val="both"/>
                </w:pPr>
              </w:pPrChange>
            </w:pPr>
            <w:r>
              <w:rPr>
                <w:b/>
              </w:rPr>
              <w:t>Povinná literatura</w:t>
            </w:r>
            <w:ins w:id="2691" w:author="Matyas Adam" w:date="2018-11-16T12:56:00Z">
              <w:r>
                <w:rPr>
                  <w:b/>
                </w:rPr>
                <w:t>:</w:t>
              </w:r>
            </w:ins>
          </w:p>
          <w:p w14:paraId="4C79C2C0" w14:textId="77777777" w:rsidR="00BD26BB" w:rsidRDefault="00BD26BB">
            <w:pPr>
              <w:ind w:left="38"/>
              <w:jc w:val="both"/>
              <w:pPrChange w:id="2692" w:author="PS" w:date="2018-11-25T14:22:00Z">
                <w:pPr>
                  <w:pStyle w:val="Odstavecseseznamem"/>
                  <w:numPr>
                    <w:numId w:val="24"/>
                  </w:numPr>
                  <w:tabs>
                    <w:tab w:val="num" w:pos="720"/>
                  </w:tabs>
                  <w:ind w:hanging="360"/>
                  <w:jc w:val="both"/>
                </w:pPr>
              </w:pPrChange>
            </w:pPr>
            <w:r>
              <w:t xml:space="preserve">BLAŽEK, </w:t>
            </w:r>
            <w:del w:id="2693" w:author="Matyas Adam" w:date="2018-11-16T12:55:00Z">
              <w:r w:rsidDel="00F571E4">
                <w:delText xml:space="preserve">Jiří </w:delText>
              </w:r>
            </w:del>
            <w:ins w:id="2694" w:author="Matyas Adam" w:date="2018-11-16T12:55:00Z">
              <w:r>
                <w:t>J.</w:t>
              </w:r>
            </w:ins>
            <w:del w:id="2695" w:author="Matyas Adam" w:date="2018-11-16T12:55:00Z">
              <w:r w:rsidDel="00F571E4">
                <w:delText xml:space="preserve">a David </w:delText>
              </w:r>
            </w:del>
            <w:ins w:id="2696" w:author="Matyas Adam" w:date="2018-11-16T12:55:00Z">
              <w:r>
                <w:t xml:space="preserve">, </w:t>
              </w:r>
            </w:ins>
            <w:r>
              <w:t>UHLÍŘ</w:t>
            </w:r>
            <w:ins w:id="2697" w:author="Matyas Adam" w:date="2018-11-16T12:55:00Z">
              <w:r>
                <w:t>, D</w:t>
              </w:r>
            </w:ins>
            <w:r>
              <w:t xml:space="preserve">. </w:t>
            </w:r>
            <w:r w:rsidRPr="00F571E4">
              <w:rPr>
                <w:i/>
                <w:rPrChange w:id="2698" w:author="Matyas Adam" w:date="2018-11-16T12:56:00Z">
                  <w:rPr/>
                </w:rPrChange>
              </w:rPr>
              <w:t>Teorie regionálního rozvoje: nástin, kritika, implikace.</w:t>
            </w:r>
            <w:r>
              <w:t xml:space="preserve"> Vyd. 2., přeprac. a rozš. Praha: Karolinum, 2011, 342 s. ISBN 978-80-246-1974-3.</w:t>
            </w:r>
          </w:p>
          <w:p w14:paraId="76312CC5" w14:textId="77777777" w:rsidR="00BD26BB" w:rsidRDefault="00BD26BB">
            <w:pPr>
              <w:ind w:left="38"/>
              <w:jc w:val="both"/>
              <w:pPrChange w:id="2699" w:author="PS" w:date="2018-11-25T14:22:00Z">
                <w:pPr>
                  <w:pStyle w:val="Odstavecseseznamem"/>
                  <w:numPr>
                    <w:numId w:val="24"/>
                  </w:numPr>
                  <w:tabs>
                    <w:tab w:val="num" w:pos="720"/>
                  </w:tabs>
                  <w:ind w:hanging="360"/>
                  <w:jc w:val="both"/>
                </w:pPr>
              </w:pPrChange>
            </w:pPr>
            <w:r>
              <w:t xml:space="preserve">CLOKE, </w:t>
            </w:r>
            <w:del w:id="2700" w:author="Matyas Adam" w:date="2018-11-16T12:55:00Z">
              <w:r w:rsidDel="00F571E4">
                <w:delText xml:space="preserve">Paul </w:delText>
              </w:r>
            </w:del>
            <w:ins w:id="2701" w:author="Matyas Adam" w:date="2018-11-16T12:55:00Z">
              <w:r>
                <w:t xml:space="preserve">P. </w:t>
              </w:r>
            </w:ins>
            <w:r>
              <w:t xml:space="preserve">J., </w:t>
            </w:r>
            <w:del w:id="2702" w:author="Matyas Adam" w:date="2018-11-16T12:55:00Z">
              <w:r w:rsidDel="00F571E4">
                <w:delText xml:space="preserve">Phil </w:delText>
              </w:r>
            </w:del>
            <w:r>
              <w:t>CRANG</w:t>
            </w:r>
            <w:ins w:id="2703" w:author="Matyas Adam" w:date="2018-11-16T12:55:00Z">
              <w:r>
                <w:t xml:space="preserve">, P., </w:t>
              </w:r>
            </w:ins>
            <w:del w:id="2704" w:author="Matyas Adam" w:date="2018-11-16T12:55:00Z">
              <w:r w:rsidDel="00F571E4">
                <w:delText xml:space="preserve"> a Mark </w:delText>
              </w:r>
            </w:del>
            <w:r>
              <w:t>GOODWIN</w:t>
            </w:r>
            <w:ins w:id="2705" w:author="Matyas Adam" w:date="2018-11-16T12:55:00Z">
              <w:r>
                <w:t xml:space="preserve"> M</w:t>
              </w:r>
            </w:ins>
            <w:r>
              <w:t xml:space="preserve">. </w:t>
            </w:r>
            <w:r w:rsidRPr="00F571E4">
              <w:rPr>
                <w:i/>
                <w:rPrChange w:id="2706" w:author="Matyas Adam" w:date="2018-11-16T12:56:00Z">
                  <w:rPr/>
                </w:rPrChange>
              </w:rPr>
              <w:t>Introducing human geographies</w:t>
            </w:r>
            <w:r>
              <w:t>. 3rd ed. Milton Park, Abingdon, Oxon: Routledge, 2013, xxviii, 1055 s. ISBN 978-0-415-82663-1.</w:t>
            </w:r>
          </w:p>
          <w:p w14:paraId="578F666B" w14:textId="77777777" w:rsidR="00BD26BB" w:rsidRDefault="00BD26BB">
            <w:pPr>
              <w:ind w:left="38"/>
              <w:jc w:val="both"/>
              <w:pPrChange w:id="2707" w:author="PS" w:date="2018-11-25T14:22:00Z">
                <w:pPr>
                  <w:pStyle w:val="Odstavecseseznamem"/>
                  <w:numPr>
                    <w:numId w:val="24"/>
                  </w:numPr>
                  <w:tabs>
                    <w:tab w:val="num" w:pos="720"/>
                  </w:tabs>
                  <w:ind w:hanging="360"/>
                  <w:jc w:val="both"/>
                </w:pPr>
              </w:pPrChange>
            </w:pPr>
            <w:r>
              <w:t xml:space="preserve">KOURTIT, </w:t>
            </w:r>
            <w:del w:id="2708" w:author="Matyas Adam" w:date="2018-11-16T12:55:00Z">
              <w:r w:rsidDel="00F571E4">
                <w:delText>Karima</w:delText>
              </w:r>
            </w:del>
            <w:ins w:id="2709" w:author="Matyas Adam" w:date="2018-11-16T12:55:00Z">
              <w:r>
                <w:t>K.</w:t>
              </w:r>
            </w:ins>
            <w:r>
              <w:t xml:space="preserve">, </w:t>
            </w:r>
            <w:del w:id="2710" w:author="Matyas Adam" w:date="2018-11-16T12:55:00Z">
              <w:r w:rsidDel="00F571E4">
                <w:delText xml:space="preserve">Peter </w:delText>
              </w:r>
            </w:del>
            <w:r>
              <w:t>NIJKAMP</w:t>
            </w:r>
            <w:ins w:id="2711" w:author="Matyas Adam" w:date="2018-11-16T12:55:00Z">
              <w:r>
                <w:t xml:space="preserve">, P., </w:t>
              </w:r>
            </w:ins>
            <w:del w:id="2712" w:author="Matyas Adam" w:date="2018-11-16T12:55:00Z">
              <w:r w:rsidDel="00F571E4">
                <w:delText xml:space="preserve"> a R. J. </w:delText>
              </w:r>
            </w:del>
            <w:r>
              <w:t>STIMSON</w:t>
            </w:r>
            <w:ins w:id="2713" w:author="Matyas Adam" w:date="2018-11-16T12:55:00Z">
              <w:r>
                <w:t>, R. J</w:t>
              </w:r>
            </w:ins>
            <w:r>
              <w:t xml:space="preserve">. </w:t>
            </w:r>
            <w:r w:rsidRPr="00F571E4">
              <w:rPr>
                <w:i/>
                <w:rPrChange w:id="2714" w:author="Matyas Adam" w:date="2018-11-16T12:56:00Z">
                  <w:rPr/>
                </w:rPrChange>
              </w:rPr>
              <w:t>Applied regional growth and innovation models.</w:t>
            </w:r>
            <w:r>
              <w:t xml:space="preserve"> Heidelberg: Springer, c2014, viii, 360 s. Advances in spatial science. ISBN 978-3-642-37818-8.</w:t>
            </w:r>
          </w:p>
          <w:p w14:paraId="33590398" w14:textId="77777777" w:rsidR="00BD26BB" w:rsidRDefault="00BD26BB">
            <w:pPr>
              <w:ind w:left="38"/>
              <w:jc w:val="both"/>
              <w:pPrChange w:id="2715" w:author="PS" w:date="2018-11-25T14:22:00Z">
                <w:pPr>
                  <w:pStyle w:val="Odstavecseseznamem"/>
                  <w:numPr>
                    <w:numId w:val="24"/>
                  </w:numPr>
                  <w:tabs>
                    <w:tab w:val="num" w:pos="720"/>
                  </w:tabs>
                  <w:ind w:hanging="360"/>
                  <w:jc w:val="both"/>
                </w:pPr>
              </w:pPrChange>
            </w:pPr>
            <w:r>
              <w:t>TOUŠEK, V</w:t>
            </w:r>
            <w:ins w:id="2716" w:author="Matyas Adam" w:date="2018-11-16T12:56:00Z">
              <w:r>
                <w:t xml:space="preserve">., </w:t>
              </w:r>
            </w:ins>
            <w:del w:id="2717" w:author="Matyas Adam" w:date="2018-11-16T12:56:00Z">
              <w:r w:rsidDel="00F571E4">
                <w:delText xml:space="preserve">áclav, Josef </w:delText>
              </w:r>
            </w:del>
            <w:r>
              <w:t>KUNC</w:t>
            </w:r>
            <w:ins w:id="2718" w:author="Matyas Adam" w:date="2018-11-16T12:56:00Z">
              <w:r>
                <w:t xml:space="preserve"> J., </w:t>
              </w:r>
            </w:ins>
            <w:del w:id="2719" w:author="Matyas Adam" w:date="2018-11-16T12:56:00Z">
              <w:r w:rsidDel="00F571E4">
                <w:delText xml:space="preserve"> a Jiří </w:delText>
              </w:r>
            </w:del>
            <w:r>
              <w:t>VYSTOUPIL</w:t>
            </w:r>
            <w:ins w:id="2720" w:author="Matyas Adam" w:date="2018-11-16T12:56:00Z">
              <w:r>
                <w:t xml:space="preserve"> J.</w:t>
              </w:r>
            </w:ins>
            <w:r>
              <w:t xml:space="preserve">. </w:t>
            </w:r>
            <w:r w:rsidRPr="00F571E4">
              <w:rPr>
                <w:i/>
                <w:rPrChange w:id="2721" w:author="Matyas Adam" w:date="2018-11-16T12:56:00Z">
                  <w:rPr/>
                </w:rPrChange>
              </w:rPr>
              <w:t>Ekonomická a sociální geografie.</w:t>
            </w:r>
            <w:r>
              <w:t xml:space="preserve"> Plzeň: Vydavatelství a nakladatelství Aleš Čeněk, 2008, 411 s. ISBN 978-80-7380-114-4.</w:t>
            </w:r>
          </w:p>
          <w:p w14:paraId="78EBA732" w14:textId="77777777" w:rsidR="00BD26BB" w:rsidRDefault="00BD26BB">
            <w:pPr>
              <w:ind w:left="38"/>
              <w:jc w:val="both"/>
              <w:rPr>
                <w:ins w:id="2722" w:author="Matyas Adam" w:date="2018-11-16T12:57:00Z"/>
              </w:rPr>
              <w:pPrChange w:id="2723" w:author="PS" w:date="2018-11-25T14:22:00Z">
                <w:pPr>
                  <w:pStyle w:val="Odstavecseseznamem"/>
                  <w:numPr>
                    <w:numId w:val="24"/>
                  </w:numPr>
                  <w:tabs>
                    <w:tab w:val="num" w:pos="720"/>
                  </w:tabs>
                  <w:ind w:hanging="360"/>
                  <w:jc w:val="both"/>
                </w:pPr>
              </w:pPrChange>
            </w:pPr>
            <w:r>
              <w:t>WOKOUN, R</w:t>
            </w:r>
            <w:del w:id="2724" w:author="Matyas Adam" w:date="2018-11-16T12:56:00Z">
              <w:r w:rsidDel="00F571E4">
                <w:delText>ené</w:delText>
              </w:r>
            </w:del>
            <w:r>
              <w:t xml:space="preserve">. </w:t>
            </w:r>
            <w:r w:rsidRPr="00F571E4">
              <w:rPr>
                <w:i/>
                <w:rPrChange w:id="2725" w:author="Matyas Adam" w:date="2018-11-16T12:56:00Z">
                  <w:rPr/>
                </w:rPrChange>
              </w:rPr>
              <w:t>Regionální rozvoj: (východiska regionálního rozvoje, regionální politika, teorie, strategie a programování).</w:t>
            </w:r>
            <w:r>
              <w:t xml:space="preserve"> Praha: Linde, 2008, 475 s. ISBN 978-80-7201-699-0. </w:t>
            </w:r>
          </w:p>
          <w:p w14:paraId="037A2639" w14:textId="77777777" w:rsidR="00BD26BB" w:rsidRPr="00233826" w:rsidRDefault="00BD26BB">
            <w:pPr>
              <w:ind w:left="322" w:hanging="284"/>
              <w:jc w:val="both"/>
              <w:pPrChange w:id="2726" w:author="Matyas Adam" w:date="2018-11-16T12:55:00Z">
                <w:pPr>
                  <w:pStyle w:val="Odstavecseseznamem"/>
                  <w:numPr>
                    <w:numId w:val="24"/>
                  </w:numPr>
                  <w:tabs>
                    <w:tab w:val="num" w:pos="720"/>
                  </w:tabs>
                  <w:ind w:hanging="360"/>
                  <w:jc w:val="both"/>
                </w:pPr>
              </w:pPrChange>
            </w:pPr>
            <w:ins w:id="2727" w:author="Matyas Adam" w:date="2018-11-16T12:57:00Z">
              <w:r w:rsidRPr="00A70703">
                <w:t>Materiály dostupné v e-learningovém kurzu předmětu v LMS Moodle na </w:t>
              </w:r>
              <w:r w:rsidRPr="00A70703">
                <w:fldChar w:fldCharType="begin"/>
              </w:r>
              <w:r>
                <w:instrText xml:space="preserve"> HYPERLINK "http://vyuka.flkr.utb.cz/" \t "_blank" </w:instrText>
              </w:r>
              <w:r w:rsidRPr="00A70703">
                <w:fldChar w:fldCharType="separate"/>
              </w:r>
              <w:r w:rsidRPr="00A70703">
                <w:t>http://vyuka.flkr.utb.cz</w:t>
              </w:r>
              <w:r w:rsidRPr="00A70703">
                <w:fldChar w:fldCharType="end"/>
              </w:r>
            </w:ins>
          </w:p>
          <w:p w14:paraId="00191255" w14:textId="77777777" w:rsidR="00BD26BB" w:rsidRDefault="00BD26BB">
            <w:pPr>
              <w:ind w:left="322" w:hanging="284"/>
              <w:jc w:val="both"/>
              <w:pPrChange w:id="2728" w:author="Matyas Adam" w:date="2018-11-16T12:55:00Z">
                <w:pPr>
                  <w:jc w:val="both"/>
                </w:pPr>
              </w:pPrChange>
            </w:pPr>
            <w:r>
              <w:rPr>
                <w:b/>
              </w:rPr>
              <w:t>Doporučená literatura</w:t>
            </w:r>
            <w:ins w:id="2729" w:author="Matyas Adam" w:date="2018-11-16T12:56:00Z">
              <w:r>
                <w:rPr>
                  <w:b/>
                </w:rPr>
                <w:t>:</w:t>
              </w:r>
            </w:ins>
          </w:p>
          <w:p w14:paraId="5CE0EE24" w14:textId="77777777" w:rsidR="00BD26BB" w:rsidRDefault="00BD26BB">
            <w:pPr>
              <w:ind w:left="38"/>
              <w:jc w:val="both"/>
              <w:pPrChange w:id="2730" w:author="PS" w:date="2018-11-25T14:22:00Z">
                <w:pPr>
                  <w:pStyle w:val="Odstavecseseznamem"/>
                  <w:numPr>
                    <w:numId w:val="24"/>
                  </w:numPr>
                  <w:tabs>
                    <w:tab w:val="num" w:pos="720"/>
                  </w:tabs>
                  <w:ind w:hanging="360"/>
                  <w:jc w:val="both"/>
                </w:pPr>
              </w:pPrChange>
            </w:pPr>
            <w:r>
              <w:t xml:space="preserve">JOERIN, </w:t>
            </w:r>
            <w:del w:id="2731" w:author="Matyas Adam" w:date="2018-11-16T12:56:00Z">
              <w:r w:rsidDel="00F571E4">
                <w:delText>Jona</w:delText>
              </w:r>
            </w:del>
            <w:ins w:id="2732" w:author="Matyas Adam" w:date="2018-11-16T12:56:00Z">
              <w:r>
                <w:t>J</w:t>
              </w:r>
            </w:ins>
            <w:del w:id="2733" w:author="Matyas Adam" w:date="2018-11-16T12:56:00Z">
              <w:r w:rsidDel="00F571E4">
                <w:delText>s</w:delText>
              </w:r>
            </w:del>
            <w:r>
              <w:t xml:space="preserve">., </w:t>
            </w:r>
            <w:del w:id="2734" w:author="Matyas Adam" w:date="2018-11-16T12:56:00Z">
              <w:r w:rsidDel="00F571E4">
                <w:delText xml:space="preserve">Rajib. </w:delText>
              </w:r>
            </w:del>
            <w:r>
              <w:t>SHAW</w:t>
            </w:r>
            <w:ins w:id="2735" w:author="Matyas Adam" w:date="2018-11-16T12:56:00Z">
              <w:r>
                <w:t>, R.</w:t>
              </w:r>
            </w:ins>
            <w:ins w:id="2736" w:author="Matyas Adam" w:date="2018-11-16T12:57:00Z">
              <w:r>
                <w:t>,</w:t>
              </w:r>
            </w:ins>
            <w:del w:id="2737" w:author="Matyas Adam" w:date="2018-11-16T12:57:00Z">
              <w:r w:rsidDel="00F571E4">
                <w:delText xml:space="preserve"> a</w:delText>
              </w:r>
            </w:del>
            <w:r>
              <w:t xml:space="preserve"> </w:t>
            </w:r>
            <w:del w:id="2738" w:author="Matyas Adam" w:date="2018-11-16T12:56:00Z">
              <w:r w:rsidDel="00F571E4">
                <w:delText xml:space="preserve">Ramasamy R. </w:delText>
              </w:r>
            </w:del>
            <w:r>
              <w:t>KRISHNAMURTHY</w:t>
            </w:r>
            <w:ins w:id="2739" w:author="Matyas Adam" w:date="2018-11-16T12:57:00Z">
              <w:r>
                <w:t>, R. R</w:t>
              </w:r>
            </w:ins>
            <w:r>
              <w:t xml:space="preserve">. </w:t>
            </w:r>
            <w:r w:rsidRPr="00F571E4">
              <w:rPr>
                <w:i/>
                <w:rPrChange w:id="2740" w:author="Matyas Adam" w:date="2018-11-16T12:57:00Z">
                  <w:rPr/>
                </w:rPrChange>
              </w:rPr>
              <w:t>Building resilient urban communities</w:t>
            </w:r>
            <w:r>
              <w:t xml:space="preserve">. Bingley, U.K.: Emerald, 2014, 1 online zdroj (xxv, 188 p.). Community, environment and disaster risk management. ISBN 9781783509065. </w:t>
            </w:r>
          </w:p>
          <w:p w14:paraId="3C1CBBD0" w14:textId="77777777" w:rsidR="00BD26BB" w:rsidRDefault="00BD26BB">
            <w:pPr>
              <w:ind w:left="38"/>
              <w:jc w:val="both"/>
              <w:pPrChange w:id="2741" w:author="PS" w:date="2018-11-25T14:22:00Z">
                <w:pPr>
                  <w:pStyle w:val="Odstavecseseznamem"/>
                  <w:numPr>
                    <w:numId w:val="24"/>
                  </w:numPr>
                  <w:tabs>
                    <w:tab w:val="num" w:pos="720"/>
                  </w:tabs>
                  <w:ind w:hanging="360"/>
                  <w:jc w:val="both"/>
                </w:pPr>
              </w:pPrChange>
            </w:pPr>
            <w:r>
              <w:t>KREJČÍ, T</w:t>
            </w:r>
            <w:del w:id="2742" w:author="Matyas Adam" w:date="2018-11-16T12:57:00Z">
              <w:r w:rsidDel="00F571E4">
                <w:delText>omáš</w:delText>
              </w:r>
            </w:del>
            <w:r>
              <w:t xml:space="preserve">. </w:t>
            </w:r>
            <w:r w:rsidRPr="00F571E4">
              <w:rPr>
                <w:i/>
                <w:rPrChange w:id="2743" w:author="Matyas Adam" w:date="2018-11-16T12:57:00Z">
                  <w:rPr/>
                </w:rPrChange>
              </w:rPr>
              <w:t>Regionální rozvoj: teorie, aplikace, regionalizace</w:t>
            </w:r>
            <w:r>
              <w:t>. V Brně: Mendelova univerzita, 2010, 155 s. ISBN 978-80-7375-414-3. Dostupné také z: http://toc.nkp.cz/NKC/201009/contents/nkc20102124036_1.pdf</w:t>
            </w:r>
          </w:p>
        </w:tc>
      </w:tr>
      <w:tr w:rsidR="00BD26BB" w14:paraId="274176F2" w14:textId="77777777" w:rsidTr="00495DC8">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6F9E4EC9" w14:textId="77777777" w:rsidR="00BD26BB" w:rsidRDefault="00BD26BB" w:rsidP="00495DC8">
            <w:pPr>
              <w:jc w:val="center"/>
              <w:rPr>
                <w:b/>
              </w:rPr>
            </w:pPr>
            <w:r>
              <w:rPr>
                <w:b/>
              </w:rPr>
              <w:t>Informace ke kombinované nebo distanční formě</w:t>
            </w:r>
          </w:p>
        </w:tc>
      </w:tr>
      <w:tr w:rsidR="00BD26BB" w14:paraId="3D9AEB33" w14:textId="77777777" w:rsidTr="00495DC8">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Pr>
          <w:p w14:paraId="157CFA8F" w14:textId="77777777" w:rsidR="00BD26BB" w:rsidRDefault="00BD26BB" w:rsidP="00495DC8">
            <w:pPr>
              <w:jc w:val="both"/>
            </w:pPr>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14:paraId="76A4EEDA" w14:textId="77777777" w:rsidR="00BD26BB" w:rsidRDefault="00BD26BB" w:rsidP="00495DC8">
            <w:pPr>
              <w:jc w:val="both"/>
            </w:pPr>
          </w:p>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14:paraId="306C1629" w14:textId="77777777" w:rsidR="00BD26BB" w:rsidRDefault="00BD26BB" w:rsidP="00495DC8">
            <w:pPr>
              <w:jc w:val="both"/>
              <w:rPr>
                <w:b/>
              </w:rPr>
            </w:pPr>
            <w:r>
              <w:rPr>
                <w:b/>
              </w:rPr>
              <w:t xml:space="preserve">hodin </w:t>
            </w:r>
          </w:p>
        </w:tc>
      </w:tr>
      <w:tr w:rsidR="00BD26BB" w14:paraId="1102FE12" w14:textId="77777777" w:rsidTr="00495DC8">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7B3DE83A" w14:textId="77777777" w:rsidR="00BD26BB" w:rsidRDefault="00BD26BB" w:rsidP="00495DC8">
            <w:pPr>
              <w:jc w:val="both"/>
              <w:rPr>
                <w:b/>
              </w:rPr>
            </w:pPr>
            <w:r>
              <w:rPr>
                <w:b/>
              </w:rPr>
              <w:t>Informace o způsobu kontaktu s vyučujícím</w:t>
            </w:r>
          </w:p>
        </w:tc>
      </w:tr>
      <w:tr w:rsidR="00BD26BB" w14:paraId="4E0A4BB5" w14:textId="77777777" w:rsidTr="00495DC8">
        <w:trPr>
          <w:trHeight w:val="425"/>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3AD9BBE6" w14:textId="77777777" w:rsidR="00BD26BB" w:rsidRDefault="00BD26BB" w:rsidP="00495DC8">
            <w:pPr>
              <w:jc w:val="both"/>
            </w:pPr>
          </w:p>
        </w:tc>
      </w:tr>
    </w:tbl>
    <w:p w14:paraId="7C0740D5" w14:textId="77777777" w:rsidR="00BD26BB" w:rsidRDefault="00BD26BB">
      <w:pPr>
        <w:spacing w:after="160" w:line="259" w:lineRule="auto"/>
      </w:pPr>
    </w:p>
    <w:p w14:paraId="3D4F22AA" w14:textId="77777777" w:rsidR="00BD26BB" w:rsidRDefault="00BD26BB">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20"/>
        <w:gridCol w:w="573"/>
        <w:gridCol w:w="1147"/>
        <w:gridCol w:w="899"/>
        <w:gridCol w:w="825"/>
        <w:gridCol w:w="2180"/>
        <w:gridCol w:w="545"/>
        <w:gridCol w:w="566"/>
      </w:tblGrid>
      <w:tr w:rsidR="00BD26BB" w:rsidRPr="003366ED" w14:paraId="169A8CE0" w14:textId="77777777" w:rsidTr="00495DC8">
        <w:tc>
          <w:tcPr>
            <w:tcW w:w="9747" w:type="dxa"/>
            <w:gridSpan w:val="8"/>
            <w:tcBorders>
              <w:bottom w:val="double" w:sz="4" w:space="0" w:color="auto"/>
            </w:tcBorders>
            <w:shd w:val="clear" w:color="auto" w:fill="BDD6EE"/>
          </w:tcPr>
          <w:p w14:paraId="1FF1B431" w14:textId="77777777" w:rsidR="00BD26BB" w:rsidRPr="003366ED" w:rsidRDefault="00BD26BB">
            <w:pPr>
              <w:spacing w:line="259" w:lineRule="auto"/>
              <w:rPr>
                <w:b/>
              </w:rPr>
              <w:pPrChange w:id="2744" w:author="Matyas Adam" w:date="2018-11-17T00:01:00Z">
                <w:pPr>
                  <w:spacing w:after="160" w:line="259" w:lineRule="auto"/>
                </w:pPr>
              </w:pPrChange>
            </w:pPr>
            <w:r w:rsidRPr="003366ED">
              <w:br w:type="page"/>
            </w:r>
            <w:r w:rsidRPr="003366ED">
              <w:rPr>
                <w:b/>
              </w:rPr>
              <w:t>B-III – Charakteristika studijního předmětu</w:t>
            </w:r>
          </w:p>
        </w:tc>
      </w:tr>
      <w:tr w:rsidR="00BD26BB" w:rsidRPr="003366ED" w14:paraId="1065A015" w14:textId="77777777" w:rsidTr="00495DC8">
        <w:tc>
          <w:tcPr>
            <w:tcW w:w="3086" w:type="dxa"/>
            <w:tcBorders>
              <w:top w:val="double" w:sz="4" w:space="0" w:color="auto"/>
            </w:tcBorders>
            <w:shd w:val="clear" w:color="auto" w:fill="F7CAAC"/>
          </w:tcPr>
          <w:p w14:paraId="421B3562" w14:textId="77777777" w:rsidR="00BD26BB" w:rsidRPr="003366ED" w:rsidRDefault="00BD26BB">
            <w:pPr>
              <w:spacing w:line="259" w:lineRule="auto"/>
              <w:rPr>
                <w:b/>
              </w:rPr>
              <w:pPrChange w:id="2745" w:author="Matyas Adam" w:date="2018-11-17T00:01:00Z">
                <w:pPr>
                  <w:spacing w:after="160" w:line="259" w:lineRule="auto"/>
                </w:pPr>
              </w:pPrChange>
            </w:pPr>
            <w:r w:rsidRPr="003366ED">
              <w:rPr>
                <w:b/>
              </w:rPr>
              <w:t>Název studijního předmětu</w:t>
            </w:r>
          </w:p>
        </w:tc>
        <w:tc>
          <w:tcPr>
            <w:tcW w:w="6661" w:type="dxa"/>
            <w:gridSpan w:val="7"/>
            <w:tcBorders>
              <w:top w:val="double" w:sz="4" w:space="0" w:color="auto"/>
            </w:tcBorders>
          </w:tcPr>
          <w:p w14:paraId="28DBB96F" w14:textId="77777777" w:rsidR="00BD26BB" w:rsidRPr="003366ED" w:rsidRDefault="00BD26BB">
            <w:pPr>
              <w:spacing w:line="259" w:lineRule="auto"/>
              <w:rPr>
                <w:b/>
              </w:rPr>
              <w:pPrChange w:id="2746" w:author="Matyas Adam" w:date="2018-11-17T00:01:00Z">
                <w:pPr>
                  <w:spacing w:after="160" w:line="259" w:lineRule="auto"/>
                </w:pPr>
              </w:pPrChange>
            </w:pPr>
            <w:r w:rsidRPr="003366ED">
              <w:rPr>
                <w:b/>
              </w:rPr>
              <w:t>Informatika</w:t>
            </w:r>
          </w:p>
        </w:tc>
      </w:tr>
      <w:tr w:rsidR="00BD26BB" w:rsidRPr="003366ED" w14:paraId="53143A38" w14:textId="77777777" w:rsidTr="00495DC8">
        <w:tc>
          <w:tcPr>
            <w:tcW w:w="3086" w:type="dxa"/>
            <w:shd w:val="clear" w:color="auto" w:fill="F7CAAC"/>
          </w:tcPr>
          <w:p w14:paraId="25BB076B" w14:textId="77777777" w:rsidR="00BD26BB" w:rsidRPr="003366ED" w:rsidRDefault="00BD26BB">
            <w:pPr>
              <w:spacing w:line="259" w:lineRule="auto"/>
              <w:rPr>
                <w:b/>
              </w:rPr>
              <w:pPrChange w:id="2747" w:author="Matyas Adam" w:date="2018-11-17T00:01:00Z">
                <w:pPr>
                  <w:spacing w:after="160" w:line="259" w:lineRule="auto"/>
                </w:pPr>
              </w:pPrChange>
            </w:pPr>
            <w:r w:rsidRPr="003366ED">
              <w:rPr>
                <w:b/>
              </w:rPr>
              <w:t>Typ předmětu</w:t>
            </w:r>
          </w:p>
        </w:tc>
        <w:tc>
          <w:tcPr>
            <w:tcW w:w="3406" w:type="dxa"/>
            <w:gridSpan w:val="4"/>
          </w:tcPr>
          <w:p w14:paraId="131859C8" w14:textId="77777777" w:rsidR="00BD26BB" w:rsidRPr="003366ED" w:rsidRDefault="00BD26BB">
            <w:pPr>
              <w:spacing w:line="259" w:lineRule="auto"/>
              <w:pPrChange w:id="2748" w:author="Matyas Adam" w:date="2018-11-17T00:01:00Z">
                <w:pPr>
                  <w:spacing w:after="160" w:line="259" w:lineRule="auto"/>
                </w:pPr>
              </w:pPrChange>
            </w:pPr>
            <w:r w:rsidRPr="003366ED">
              <w:t>Povinný</w:t>
            </w:r>
          </w:p>
        </w:tc>
        <w:tc>
          <w:tcPr>
            <w:tcW w:w="2695" w:type="dxa"/>
            <w:gridSpan w:val="2"/>
            <w:shd w:val="clear" w:color="auto" w:fill="F7CAAC"/>
          </w:tcPr>
          <w:p w14:paraId="28391331" w14:textId="77777777" w:rsidR="00BD26BB" w:rsidRPr="003366ED" w:rsidRDefault="00BD26BB">
            <w:pPr>
              <w:spacing w:line="259" w:lineRule="auto"/>
              <w:pPrChange w:id="2749" w:author="Matyas Adam" w:date="2018-11-17T00:01:00Z">
                <w:pPr>
                  <w:spacing w:after="160" w:line="259" w:lineRule="auto"/>
                </w:pPr>
              </w:pPrChange>
            </w:pPr>
            <w:r w:rsidRPr="003366ED">
              <w:rPr>
                <w:b/>
              </w:rPr>
              <w:t>doporučený ročník / semestr</w:t>
            </w:r>
          </w:p>
        </w:tc>
        <w:tc>
          <w:tcPr>
            <w:tcW w:w="560" w:type="dxa"/>
          </w:tcPr>
          <w:p w14:paraId="30A207DB" w14:textId="77777777" w:rsidR="00BD26BB" w:rsidRPr="003366ED" w:rsidRDefault="00BD26BB">
            <w:pPr>
              <w:spacing w:line="259" w:lineRule="auto"/>
              <w:pPrChange w:id="2750" w:author="Matyas Adam" w:date="2018-11-17T00:01:00Z">
                <w:pPr>
                  <w:spacing w:after="160" w:line="259" w:lineRule="auto"/>
                </w:pPr>
              </w:pPrChange>
            </w:pPr>
            <w:r w:rsidRPr="003366ED">
              <w:t>1/ZS</w:t>
            </w:r>
          </w:p>
        </w:tc>
      </w:tr>
      <w:tr w:rsidR="00BD26BB" w:rsidRPr="003366ED" w14:paraId="648470B8" w14:textId="77777777" w:rsidTr="00495DC8">
        <w:tc>
          <w:tcPr>
            <w:tcW w:w="3086" w:type="dxa"/>
            <w:shd w:val="clear" w:color="auto" w:fill="F7CAAC"/>
          </w:tcPr>
          <w:p w14:paraId="4A0A5221" w14:textId="77777777" w:rsidR="00BD26BB" w:rsidRPr="003366ED" w:rsidRDefault="00BD26BB">
            <w:pPr>
              <w:spacing w:line="259" w:lineRule="auto"/>
              <w:rPr>
                <w:b/>
              </w:rPr>
              <w:pPrChange w:id="2751" w:author="Matyas Adam" w:date="2018-11-17T00:01:00Z">
                <w:pPr>
                  <w:spacing w:after="160" w:line="259" w:lineRule="auto"/>
                </w:pPr>
              </w:pPrChange>
            </w:pPr>
            <w:r w:rsidRPr="003366ED">
              <w:rPr>
                <w:b/>
              </w:rPr>
              <w:t>Rozsah studijního předmětu</w:t>
            </w:r>
          </w:p>
        </w:tc>
        <w:tc>
          <w:tcPr>
            <w:tcW w:w="1701" w:type="dxa"/>
            <w:gridSpan w:val="2"/>
          </w:tcPr>
          <w:p w14:paraId="08FDA963" w14:textId="77777777" w:rsidR="00BD26BB" w:rsidRPr="003366ED" w:rsidRDefault="00BD26BB">
            <w:pPr>
              <w:spacing w:line="259" w:lineRule="auto"/>
              <w:pPrChange w:id="2752" w:author="Matyas Adam" w:date="2018-11-17T00:01:00Z">
                <w:pPr>
                  <w:spacing w:after="160" w:line="259" w:lineRule="auto"/>
                </w:pPr>
              </w:pPrChange>
            </w:pPr>
            <w:r w:rsidRPr="003366ED">
              <w:t>28p – 28</w:t>
            </w:r>
            <w:ins w:id="2753" w:author="Matyas Adam" w:date="2018-11-16T12:57:00Z">
              <w:r>
                <w:t>s</w:t>
              </w:r>
            </w:ins>
            <w:del w:id="2754" w:author="Matyas Adam" w:date="2018-11-16T12:57:00Z">
              <w:r w:rsidRPr="003366ED" w:rsidDel="00E01D62">
                <w:delText>c</w:delText>
              </w:r>
            </w:del>
          </w:p>
        </w:tc>
        <w:tc>
          <w:tcPr>
            <w:tcW w:w="889" w:type="dxa"/>
            <w:shd w:val="clear" w:color="auto" w:fill="F7CAAC"/>
          </w:tcPr>
          <w:p w14:paraId="0657F5F0" w14:textId="77777777" w:rsidR="00BD26BB" w:rsidRPr="003366ED" w:rsidRDefault="00BD26BB">
            <w:pPr>
              <w:spacing w:line="259" w:lineRule="auto"/>
              <w:rPr>
                <w:b/>
              </w:rPr>
              <w:pPrChange w:id="2755" w:author="Matyas Adam" w:date="2018-11-17T00:01:00Z">
                <w:pPr>
                  <w:spacing w:after="160" w:line="259" w:lineRule="auto"/>
                </w:pPr>
              </w:pPrChange>
            </w:pPr>
            <w:r w:rsidRPr="003366ED">
              <w:rPr>
                <w:b/>
              </w:rPr>
              <w:t xml:space="preserve">hod. </w:t>
            </w:r>
          </w:p>
        </w:tc>
        <w:tc>
          <w:tcPr>
            <w:tcW w:w="816" w:type="dxa"/>
          </w:tcPr>
          <w:p w14:paraId="7782A9C9" w14:textId="7BAC9718" w:rsidR="00BD26BB" w:rsidRPr="003366ED" w:rsidRDefault="00BD26BB">
            <w:pPr>
              <w:spacing w:line="259" w:lineRule="auto"/>
              <w:pPrChange w:id="2756" w:author="Matyas Adam" w:date="2018-11-17T00:01:00Z">
                <w:pPr>
                  <w:spacing w:after="160" w:line="259" w:lineRule="auto"/>
                </w:pPr>
              </w:pPrChange>
            </w:pPr>
            <w:del w:id="2757" w:author="Matyas Adam" w:date="2018-11-16T12:59:00Z">
              <w:r w:rsidRPr="003366ED" w:rsidDel="009F07D4">
                <w:delText>56</w:delText>
              </w:r>
            </w:del>
            <w:ins w:id="2758" w:author="Matyas Adam" w:date="2018-11-16T12:59:00Z">
              <w:del w:id="2759" w:author="PS" w:date="2018-11-25T14:22:00Z">
                <w:r w:rsidDel="00616BB2">
                  <w:delText>4</w:delText>
                </w:r>
              </w:del>
            </w:ins>
            <w:ins w:id="2760" w:author="PS" w:date="2018-11-25T14:22:00Z">
              <w:r w:rsidR="00616BB2">
                <w:t>56</w:t>
              </w:r>
            </w:ins>
          </w:p>
        </w:tc>
        <w:tc>
          <w:tcPr>
            <w:tcW w:w="2156" w:type="dxa"/>
            <w:shd w:val="clear" w:color="auto" w:fill="F7CAAC"/>
          </w:tcPr>
          <w:p w14:paraId="6AB88DA9" w14:textId="77777777" w:rsidR="00BD26BB" w:rsidRPr="003366ED" w:rsidRDefault="00BD26BB">
            <w:pPr>
              <w:spacing w:line="259" w:lineRule="auto"/>
              <w:rPr>
                <w:b/>
              </w:rPr>
              <w:pPrChange w:id="2761" w:author="Matyas Adam" w:date="2018-11-17T00:01:00Z">
                <w:pPr>
                  <w:spacing w:after="160" w:line="259" w:lineRule="auto"/>
                </w:pPr>
              </w:pPrChange>
            </w:pPr>
            <w:r w:rsidRPr="003366ED">
              <w:rPr>
                <w:b/>
              </w:rPr>
              <w:t>kreditů</w:t>
            </w:r>
          </w:p>
        </w:tc>
        <w:tc>
          <w:tcPr>
            <w:tcW w:w="1099" w:type="dxa"/>
            <w:gridSpan w:val="2"/>
          </w:tcPr>
          <w:p w14:paraId="451F8029" w14:textId="77777777" w:rsidR="00BD26BB" w:rsidRPr="003366ED" w:rsidRDefault="00BD26BB">
            <w:pPr>
              <w:spacing w:line="259" w:lineRule="auto"/>
              <w:pPrChange w:id="2762" w:author="Matyas Adam" w:date="2018-11-17T00:01:00Z">
                <w:pPr>
                  <w:spacing w:after="160" w:line="259" w:lineRule="auto"/>
                </w:pPr>
              </w:pPrChange>
            </w:pPr>
            <w:r w:rsidRPr="003366ED">
              <w:t>4</w:t>
            </w:r>
          </w:p>
        </w:tc>
      </w:tr>
      <w:tr w:rsidR="00BD26BB" w:rsidRPr="003366ED" w14:paraId="2BFBFF5B" w14:textId="77777777" w:rsidTr="00495DC8">
        <w:tc>
          <w:tcPr>
            <w:tcW w:w="3086" w:type="dxa"/>
            <w:shd w:val="clear" w:color="auto" w:fill="F7CAAC"/>
          </w:tcPr>
          <w:p w14:paraId="47E53C27" w14:textId="77777777" w:rsidR="00BD26BB" w:rsidRPr="003366ED" w:rsidRDefault="00BD26BB">
            <w:pPr>
              <w:spacing w:line="259" w:lineRule="auto"/>
              <w:rPr>
                <w:b/>
              </w:rPr>
              <w:pPrChange w:id="2763" w:author="Matyas Adam" w:date="2018-11-17T00:01:00Z">
                <w:pPr>
                  <w:spacing w:after="160" w:line="259" w:lineRule="auto"/>
                </w:pPr>
              </w:pPrChange>
            </w:pPr>
            <w:r w:rsidRPr="003366ED">
              <w:rPr>
                <w:b/>
              </w:rPr>
              <w:t>Prerekvizity, korekvizity, ekvivalence</w:t>
            </w:r>
          </w:p>
        </w:tc>
        <w:tc>
          <w:tcPr>
            <w:tcW w:w="6661" w:type="dxa"/>
            <w:gridSpan w:val="7"/>
          </w:tcPr>
          <w:p w14:paraId="404180EE" w14:textId="77777777" w:rsidR="00BD26BB" w:rsidRPr="003366ED" w:rsidRDefault="00BD26BB">
            <w:pPr>
              <w:spacing w:line="259" w:lineRule="auto"/>
              <w:pPrChange w:id="2764" w:author="Matyas Adam" w:date="2018-11-17T00:01:00Z">
                <w:pPr>
                  <w:spacing w:after="160" w:line="259" w:lineRule="auto"/>
                </w:pPr>
              </w:pPrChange>
            </w:pPr>
          </w:p>
        </w:tc>
      </w:tr>
      <w:tr w:rsidR="00BD26BB" w:rsidRPr="003366ED" w14:paraId="1AE1C9C7" w14:textId="77777777" w:rsidTr="00495DC8">
        <w:tc>
          <w:tcPr>
            <w:tcW w:w="3086" w:type="dxa"/>
            <w:shd w:val="clear" w:color="auto" w:fill="F7CAAC"/>
          </w:tcPr>
          <w:p w14:paraId="7D80182D" w14:textId="77777777" w:rsidR="00BD26BB" w:rsidRPr="003366ED" w:rsidRDefault="00BD26BB">
            <w:pPr>
              <w:spacing w:line="259" w:lineRule="auto"/>
              <w:rPr>
                <w:b/>
              </w:rPr>
              <w:pPrChange w:id="2765" w:author="Matyas Adam" w:date="2018-11-17T00:01:00Z">
                <w:pPr>
                  <w:spacing w:after="160" w:line="259" w:lineRule="auto"/>
                </w:pPr>
              </w:pPrChange>
            </w:pPr>
            <w:r w:rsidRPr="003366ED">
              <w:rPr>
                <w:b/>
              </w:rPr>
              <w:t>Způsob ověření studijních výsledků</w:t>
            </w:r>
          </w:p>
        </w:tc>
        <w:tc>
          <w:tcPr>
            <w:tcW w:w="3406" w:type="dxa"/>
            <w:gridSpan w:val="4"/>
          </w:tcPr>
          <w:p w14:paraId="362C798C" w14:textId="77777777" w:rsidR="00BD26BB" w:rsidRPr="003366ED" w:rsidRDefault="00BD26BB">
            <w:pPr>
              <w:spacing w:line="259" w:lineRule="auto"/>
              <w:pPrChange w:id="2766" w:author="Matyas Adam" w:date="2018-11-17T00:01:00Z">
                <w:pPr>
                  <w:spacing w:after="160" w:line="259" w:lineRule="auto"/>
                </w:pPr>
              </w:pPrChange>
            </w:pPr>
            <w:del w:id="2767" w:author="Matyas Adam" w:date="2018-11-16T12:57:00Z">
              <w:r w:rsidRPr="003366ED" w:rsidDel="00E01D62">
                <w:delText>z</w:delText>
              </w:r>
            </w:del>
            <w:ins w:id="2768" w:author="Matyas Adam" w:date="2018-11-16T12:57:00Z">
              <w:r>
                <w:t>Z</w:t>
              </w:r>
            </w:ins>
            <w:r w:rsidRPr="003366ED">
              <w:t>ápočet, zkouška</w:t>
            </w:r>
          </w:p>
        </w:tc>
        <w:tc>
          <w:tcPr>
            <w:tcW w:w="2156" w:type="dxa"/>
            <w:shd w:val="clear" w:color="auto" w:fill="F7CAAC"/>
          </w:tcPr>
          <w:p w14:paraId="633FCBCB" w14:textId="77777777" w:rsidR="00BD26BB" w:rsidRPr="003366ED" w:rsidRDefault="00BD26BB">
            <w:pPr>
              <w:spacing w:line="259" w:lineRule="auto"/>
              <w:rPr>
                <w:b/>
              </w:rPr>
              <w:pPrChange w:id="2769" w:author="Matyas Adam" w:date="2018-11-17T00:01:00Z">
                <w:pPr>
                  <w:spacing w:after="160" w:line="259" w:lineRule="auto"/>
                </w:pPr>
              </w:pPrChange>
            </w:pPr>
            <w:r w:rsidRPr="003366ED">
              <w:rPr>
                <w:b/>
              </w:rPr>
              <w:t>Forma výuky</w:t>
            </w:r>
          </w:p>
        </w:tc>
        <w:tc>
          <w:tcPr>
            <w:tcW w:w="1099" w:type="dxa"/>
            <w:gridSpan w:val="2"/>
          </w:tcPr>
          <w:p w14:paraId="217A2615" w14:textId="77777777" w:rsidR="00BD26BB" w:rsidRPr="003366ED" w:rsidDel="00E01D62" w:rsidRDefault="00BD26BB">
            <w:pPr>
              <w:spacing w:line="259" w:lineRule="auto"/>
              <w:rPr>
                <w:del w:id="2770" w:author="Matyas Adam" w:date="2018-11-16T12:57:00Z"/>
              </w:rPr>
              <w:pPrChange w:id="2771" w:author="Matyas Adam" w:date="2018-11-17T00:01:00Z">
                <w:pPr>
                  <w:spacing w:after="160" w:line="259" w:lineRule="auto"/>
                </w:pPr>
              </w:pPrChange>
            </w:pPr>
            <w:del w:id="2772" w:author="Matyas Adam" w:date="2018-11-16T12:57:00Z">
              <w:r w:rsidRPr="003366ED" w:rsidDel="00E01D62">
                <w:delText>přednášky</w:delText>
              </w:r>
            </w:del>
          </w:p>
          <w:p w14:paraId="1512BE81" w14:textId="77777777" w:rsidR="00BD26BB" w:rsidRDefault="00BD26BB">
            <w:pPr>
              <w:spacing w:line="259" w:lineRule="auto"/>
              <w:rPr>
                <w:ins w:id="2773" w:author="PS" w:date="2018-11-25T14:22:00Z"/>
              </w:rPr>
              <w:pPrChange w:id="2774" w:author="Matyas Adam" w:date="2018-11-17T00:01:00Z">
                <w:pPr>
                  <w:spacing w:after="160" w:line="259" w:lineRule="auto"/>
                </w:pPr>
              </w:pPrChange>
            </w:pPr>
            <w:del w:id="2775" w:author="Matyas Adam" w:date="2018-11-16T12:57:00Z">
              <w:r w:rsidRPr="003366ED" w:rsidDel="00E01D62">
                <w:delText>cvičení</w:delText>
              </w:r>
            </w:del>
            <w:ins w:id="2776" w:author="Matyas Adam" w:date="2018-11-16T12:57:00Z">
              <w:del w:id="2777" w:author="PS" w:date="2018-11-25T14:22:00Z">
                <w:r w:rsidDel="00616BB2">
                  <w:delText>P, S</w:delText>
                </w:r>
              </w:del>
            </w:ins>
            <w:ins w:id="2778" w:author="PS" w:date="2018-11-25T14:22:00Z">
              <w:r w:rsidR="00616BB2">
                <w:t>přednášky</w:t>
              </w:r>
            </w:ins>
          </w:p>
          <w:p w14:paraId="6613A65A" w14:textId="59EFDC87" w:rsidR="00616BB2" w:rsidRPr="003366ED" w:rsidRDefault="00616BB2">
            <w:pPr>
              <w:spacing w:line="259" w:lineRule="auto"/>
              <w:pPrChange w:id="2779" w:author="Matyas Adam" w:date="2018-11-17T00:01:00Z">
                <w:pPr>
                  <w:spacing w:after="160" w:line="259" w:lineRule="auto"/>
                </w:pPr>
              </w:pPrChange>
            </w:pPr>
            <w:ins w:id="2780" w:author="PS" w:date="2018-11-25T14:22:00Z">
              <w:r>
                <w:t>semináře</w:t>
              </w:r>
            </w:ins>
          </w:p>
        </w:tc>
      </w:tr>
      <w:tr w:rsidR="00BD26BB" w:rsidRPr="003366ED" w14:paraId="67A0DFEF" w14:textId="77777777" w:rsidTr="00495DC8">
        <w:tc>
          <w:tcPr>
            <w:tcW w:w="3086" w:type="dxa"/>
            <w:shd w:val="clear" w:color="auto" w:fill="F7CAAC"/>
          </w:tcPr>
          <w:p w14:paraId="63068D2A" w14:textId="0B2307D3" w:rsidR="00BD26BB" w:rsidRPr="003366ED" w:rsidRDefault="00BD26BB">
            <w:pPr>
              <w:spacing w:line="259" w:lineRule="auto"/>
              <w:rPr>
                <w:b/>
              </w:rPr>
              <w:pPrChange w:id="2781" w:author="Matyas Adam" w:date="2018-11-17T00:01:00Z">
                <w:pPr>
                  <w:spacing w:after="160" w:line="259" w:lineRule="auto"/>
                </w:pPr>
              </w:pPrChange>
            </w:pPr>
            <w:r w:rsidRPr="003366ED">
              <w:rPr>
                <w:b/>
              </w:rPr>
              <w:t>Forma způsobu ověření studijních výsledků a další požadavky na studenta</w:t>
            </w:r>
          </w:p>
        </w:tc>
        <w:tc>
          <w:tcPr>
            <w:tcW w:w="6661" w:type="dxa"/>
            <w:gridSpan w:val="7"/>
            <w:tcBorders>
              <w:bottom w:val="nil"/>
            </w:tcBorders>
          </w:tcPr>
          <w:p w14:paraId="0D62751A" w14:textId="16D581FD" w:rsidR="00BD26BB" w:rsidRPr="003366ED" w:rsidRDefault="00BD26BB">
            <w:pPr>
              <w:spacing w:line="259" w:lineRule="auto"/>
              <w:pPrChange w:id="2782" w:author="Matyas Adam" w:date="2018-11-17T00:01:00Z">
                <w:pPr>
                  <w:spacing w:after="160" w:line="259" w:lineRule="auto"/>
                </w:pPr>
              </w:pPrChange>
            </w:pPr>
            <w:r w:rsidRPr="003366ED">
              <w:t xml:space="preserve">Požadavky na zápočet – vypracování seminární práce dle požadavků vyučujícího, 80% aktivní účast na </w:t>
            </w:r>
            <w:del w:id="2783" w:author="PS" w:date="2018-11-25T14:23:00Z">
              <w:r w:rsidRPr="003366ED" w:rsidDel="00616BB2">
                <w:delText>cvičeních</w:delText>
              </w:r>
            </w:del>
            <w:ins w:id="2784" w:author="PS" w:date="2018-11-25T14:23:00Z">
              <w:r w:rsidR="00616BB2">
                <w:t>seminářích</w:t>
              </w:r>
            </w:ins>
            <w:r w:rsidRPr="003366ED">
              <w:t>.</w:t>
            </w:r>
          </w:p>
          <w:p w14:paraId="15332F0E" w14:textId="77777777" w:rsidR="00BD26BB" w:rsidRPr="003366ED" w:rsidRDefault="00BD26BB">
            <w:pPr>
              <w:spacing w:line="259" w:lineRule="auto"/>
              <w:pPrChange w:id="2785" w:author="Matyas Adam" w:date="2018-11-17T00:01:00Z">
                <w:pPr>
                  <w:spacing w:after="160" w:line="259" w:lineRule="auto"/>
                </w:pPr>
              </w:pPrChange>
            </w:pPr>
            <w:r w:rsidRPr="003366ED">
              <w:t>Požadavek na zkoušku</w:t>
            </w:r>
            <w:ins w:id="2786" w:author="Matyas Adam" w:date="2018-11-16T12:58:00Z">
              <w:r>
                <w:t xml:space="preserve"> -</w:t>
              </w:r>
            </w:ins>
            <w:del w:id="2787" w:author="Matyas Adam" w:date="2018-11-16T12:58:00Z">
              <w:r w:rsidRPr="003366ED" w:rsidDel="00E01D62">
                <w:delText>:</w:delText>
              </w:r>
            </w:del>
            <w:r w:rsidRPr="003366ED">
              <w:t xml:space="preserve"> závěre</w:t>
            </w:r>
            <w:r>
              <w:t>čné ověření studijních výsledků</w:t>
            </w:r>
            <w:r w:rsidRPr="003366ED">
              <w:t xml:space="preserve"> formou odborné rozpravy nad předloženou a kvalitně zpracovanou seminární prací s posouzením předepsané a konzultované formální úrovně, odborného řešení celé práce a odpovědí na otázky vztahující se k tematickým celkům. </w:t>
            </w:r>
          </w:p>
        </w:tc>
      </w:tr>
      <w:tr w:rsidR="00BD26BB" w:rsidRPr="003366ED" w14:paraId="3C017664" w14:textId="77777777" w:rsidTr="00495DC8">
        <w:trPr>
          <w:trHeight w:val="178"/>
        </w:trPr>
        <w:tc>
          <w:tcPr>
            <w:tcW w:w="9747" w:type="dxa"/>
            <w:gridSpan w:val="8"/>
            <w:tcBorders>
              <w:top w:val="nil"/>
            </w:tcBorders>
          </w:tcPr>
          <w:p w14:paraId="21BBC857" w14:textId="77777777" w:rsidR="00BD26BB" w:rsidRPr="003366ED" w:rsidRDefault="00BD26BB">
            <w:pPr>
              <w:spacing w:line="259" w:lineRule="auto"/>
              <w:pPrChange w:id="2788" w:author="Matyas Adam" w:date="2018-11-17T00:01:00Z">
                <w:pPr>
                  <w:spacing w:after="160" w:line="259" w:lineRule="auto"/>
                </w:pPr>
              </w:pPrChange>
            </w:pPr>
          </w:p>
        </w:tc>
      </w:tr>
      <w:tr w:rsidR="00BD26BB" w:rsidRPr="003366ED" w14:paraId="5F57FBD9" w14:textId="77777777" w:rsidTr="00495DC8">
        <w:trPr>
          <w:trHeight w:val="197"/>
        </w:trPr>
        <w:tc>
          <w:tcPr>
            <w:tcW w:w="3086" w:type="dxa"/>
            <w:tcBorders>
              <w:top w:val="nil"/>
            </w:tcBorders>
            <w:shd w:val="clear" w:color="auto" w:fill="F7CAAC"/>
          </w:tcPr>
          <w:p w14:paraId="1F27AA6E" w14:textId="77777777" w:rsidR="00BD26BB" w:rsidRPr="003366ED" w:rsidRDefault="00BD26BB">
            <w:pPr>
              <w:spacing w:line="259" w:lineRule="auto"/>
              <w:rPr>
                <w:b/>
              </w:rPr>
              <w:pPrChange w:id="2789" w:author="Matyas Adam" w:date="2018-11-17T00:01:00Z">
                <w:pPr>
                  <w:spacing w:after="160" w:line="259" w:lineRule="auto"/>
                </w:pPr>
              </w:pPrChange>
            </w:pPr>
            <w:r w:rsidRPr="003366ED">
              <w:rPr>
                <w:b/>
              </w:rPr>
              <w:t>Garant předmětu</w:t>
            </w:r>
          </w:p>
        </w:tc>
        <w:tc>
          <w:tcPr>
            <w:tcW w:w="6661" w:type="dxa"/>
            <w:gridSpan w:val="7"/>
            <w:tcBorders>
              <w:top w:val="nil"/>
            </w:tcBorders>
          </w:tcPr>
          <w:p w14:paraId="4FC1F81B" w14:textId="77777777" w:rsidR="00BD26BB" w:rsidRPr="003366ED" w:rsidRDefault="00BD26BB">
            <w:pPr>
              <w:spacing w:line="259" w:lineRule="auto"/>
              <w:pPrChange w:id="2790" w:author="Matyas Adam" w:date="2018-11-17T00:01:00Z">
                <w:pPr>
                  <w:spacing w:after="160" w:line="259" w:lineRule="auto"/>
                </w:pPr>
              </w:pPrChange>
            </w:pPr>
            <w:r w:rsidRPr="003366ED">
              <w:t>prof. Ing. Jiří Dvořák, DrSc.</w:t>
            </w:r>
          </w:p>
        </w:tc>
      </w:tr>
      <w:tr w:rsidR="00BD26BB" w:rsidRPr="003366ED" w14:paraId="79B95AF9" w14:textId="77777777" w:rsidTr="00495DC8">
        <w:trPr>
          <w:trHeight w:val="243"/>
        </w:trPr>
        <w:tc>
          <w:tcPr>
            <w:tcW w:w="3086" w:type="dxa"/>
            <w:tcBorders>
              <w:top w:val="nil"/>
            </w:tcBorders>
            <w:shd w:val="clear" w:color="auto" w:fill="F7CAAC"/>
          </w:tcPr>
          <w:p w14:paraId="4D659E14" w14:textId="77777777" w:rsidR="00BD26BB" w:rsidRPr="003366ED" w:rsidRDefault="00BD26BB">
            <w:pPr>
              <w:spacing w:line="259" w:lineRule="auto"/>
              <w:rPr>
                <w:b/>
              </w:rPr>
              <w:pPrChange w:id="2791" w:author="Matyas Adam" w:date="2018-11-17T00:01:00Z">
                <w:pPr>
                  <w:spacing w:after="160" w:line="259" w:lineRule="auto"/>
                </w:pPr>
              </w:pPrChange>
            </w:pPr>
            <w:r w:rsidRPr="003366ED">
              <w:rPr>
                <w:b/>
              </w:rPr>
              <w:t>Zapojení garanta do výuky předmětu</w:t>
            </w:r>
          </w:p>
        </w:tc>
        <w:tc>
          <w:tcPr>
            <w:tcW w:w="6661" w:type="dxa"/>
            <w:gridSpan w:val="7"/>
            <w:tcBorders>
              <w:top w:val="nil"/>
            </w:tcBorders>
          </w:tcPr>
          <w:p w14:paraId="4E6E54D5" w14:textId="0C2706AE" w:rsidR="00BD26BB" w:rsidRPr="003366ED" w:rsidRDefault="00BD26BB">
            <w:pPr>
              <w:spacing w:line="259" w:lineRule="auto"/>
              <w:pPrChange w:id="2792" w:author="PS" w:date="2018-11-25T14:23:00Z">
                <w:pPr>
                  <w:spacing w:after="160" w:line="259" w:lineRule="auto"/>
                </w:pPr>
              </w:pPrChange>
            </w:pPr>
            <w:r w:rsidRPr="003366ED">
              <w:t xml:space="preserve">Garant stanovuje koncepci předmětu, podílí se na přednáškách v rozsahu 100 % a dále stanovuje koncepci </w:t>
            </w:r>
            <w:del w:id="2793" w:author="PS" w:date="2018-11-25T14:23:00Z">
              <w:r w:rsidRPr="003366ED" w:rsidDel="00616BB2">
                <w:delText xml:space="preserve">cvičení </w:delText>
              </w:r>
            </w:del>
            <w:ins w:id="2794" w:author="PS" w:date="2018-11-25T14:23:00Z">
              <w:r w:rsidR="00616BB2">
                <w:t>semináře</w:t>
              </w:r>
              <w:r w:rsidR="00616BB2" w:rsidRPr="003366ED">
                <w:t xml:space="preserve"> </w:t>
              </w:r>
            </w:ins>
            <w:r w:rsidRPr="003366ED">
              <w:t>a dohlíží na jejich jednotné vedení.</w:t>
            </w:r>
          </w:p>
        </w:tc>
      </w:tr>
      <w:tr w:rsidR="00BD26BB" w:rsidRPr="003366ED" w14:paraId="213C69C4" w14:textId="77777777" w:rsidTr="00495DC8">
        <w:tc>
          <w:tcPr>
            <w:tcW w:w="3086" w:type="dxa"/>
            <w:shd w:val="clear" w:color="auto" w:fill="F7CAAC"/>
          </w:tcPr>
          <w:p w14:paraId="56E3FC5D" w14:textId="77777777" w:rsidR="00BD26BB" w:rsidRPr="003366ED" w:rsidRDefault="00BD26BB">
            <w:pPr>
              <w:spacing w:line="259" w:lineRule="auto"/>
              <w:rPr>
                <w:b/>
              </w:rPr>
              <w:pPrChange w:id="2795" w:author="Matyas Adam" w:date="2018-11-17T00:01:00Z">
                <w:pPr>
                  <w:spacing w:after="160" w:line="259" w:lineRule="auto"/>
                </w:pPr>
              </w:pPrChange>
            </w:pPr>
            <w:r w:rsidRPr="003366ED">
              <w:rPr>
                <w:b/>
              </w:rPr>
              <w:t>Vyučující</w:t>
            </w:r>
          </w:p>
        </w:tc>
        <w:tc>
          <w:tcPr>
            <w:tcW w:w="6661" w:type="dxa"/>
            <w:gridSpan w:val="7"/>
            <w:tcBorders>
              <w:bottom w:val="nil"/>
            </w:tcBorders>
          </w:tcPr>
          <w:p w14:paraId="03556A02" w14:textId="77777777" w:rsidR="00BD26BB" w:rsidRPr="003366ED" w:rsidRDefault="00BD26BB">
            <w:pPr>
              <w:spacing w:line="259" w:lineRule="auto"/>
              <w:pPrChange w:id="2796" w:author="Matyas Adam" w:date="2018-11-17T00:01:00Z">
                <w:pPr>
                  <w:spacing w:after="160" w:line="259" w:lineRule="auto"/>
                </w:pPr>
              </w:pPrChange>
            </w:pPr>
            <w:r w:rsidRPr="003366ED">
              <w:t xml:space="preserve">prof. Ing. Jiří Dvořák, DrSc. </w:t>
            </w:r>
            <w:ins w:id="2797" w:author="Matyas Adam" w:date="2018-11-17T02:33:00Z">
              <w:r w:rsidRPr="003366ED">
                <w:t>- přednášky</w:t>
              </w:r>
              <w:r>
                <w:t xml:space="preserve"> a semináře</w:t>
              </w:r>
              <w:r w:rsidRPr="003366ED">
                <w:t xml:space="preserve"> </w:t>
              </w:r>
            </w:ins>
            <w:r w:rsidRPr="003366ED">
              <w:t>(50 %</w:t>
            </w:r>
            <w:del w:id="2798" w:author="Matyas Adam" w:date="2018-11-17T02:33:00Z">
              <w:r w:rsidRPr="003366ED" w:rsidDel="00EC647B">
                <w:delText xml:space="preserve"> - přednášky</w:delText>
              </w:r>
            </w:del>
            <w:r w:rsidRPr="003366ED">
              <w:t>)</w:t>
            </w:r>
          </w:p>
          <w:p w14:paraId="7ED0899E" w14:textId="77777777" w:rsidR="00BD26BB" w:rsidRPr="003366ED" w:rsidRDefault="00BD26BB">
            <w:pPr>
              <w:spacing w:line="259" w:lineRule="auto"/>
              <w:pPrChange w:id="2799" w:author="Matyas Adam" w:date="2018-11-17T02:33:00Z">
                <w:pPr>
                  <w:spacing w:after="160" w:line="259" w:lineRule="auto"/>
                </w:pPr>
              </w:pPrChange>
            </w:pPr>
            <w:r w:rsidRPr="003366ED">
              <w:t xml:space="preserve">Ing. Jakub Rak, Ph.D. </w:t>
            </w:r>
            <w:ins w:id="2800" w:author="Matyas Adam" w:date="2018-11-17T02:33:00Z">
              <w:r w:rsidRPr="003366ED">
                <w:t>- přednášky</w:t>
              </w:r>
              <w:r>
                <w:t xml:space="preserve"> a semináře</w:t>
              </w:r>
              <w:r w:rsidRPr="003366ED">
                <w:t xml:space="preserve"> </w:t>
              </w:r>
            </w:ins>
            <w:r w:rsidRPr="003366ED">
              <w:t>(50 %</w:t>
            </w:r>
            <w:del w:id="2801" w:author="Matyas Adam" w:date="2018-11-17T02:33:00Z">
              <w:r w:rsidRPr="003366ED" w:rsidDel="00EC647B">
                <w:delText xml:space="preserve"> - přednášky</w:delText>
              </w:r>
            </w:del>
            <w:r w:rsidRPr="003366ED">
              <w:t>)</w:t>
            </w:r>
          </w:p>
        </w:tc>
      </w:tr>
      <w:tr w:rsidR="00BD26BB" w:rsidRPr="003366ED" w14:paraId="40C9E2FD" w14:textId="77777777" w:rsidTr="00495DC8">
        <w:trPr>
          <w:trHeight w:val="125"/>
        </w:trPr>
        <w:tc>
          <w:tcPr>
            <w:tcW w:w="9747" w:type="dxa"/>
            <w:gridSpan w:val="8"/>
            <w:tcBorders>
              <w:top w:val="nil"/>
            </w:tcBorders>
          </w:tcPr>
          <w:p w14:paraId="25B235E2" w14:textId="77777777" w:rsidR="00BD26BB" w:rsidRPr="003366ED" w:rsidRDefault="00BD26BB">
            <w:pPr>
              <w:spacing w:line="259" w:lineRule="auto"/>
              <w:pPrChange w:id="2802" w:author="Matyas Adam" w:date="2018-11-17T00:01:00Z">
                <w:pPr>
                  <w:spacing w:after="160" w:line="259" w:lineRule="auto"/>
                </w:pPr>
              </w:pPrChange>
            </w:pPr>
          </w:p>
        </w:tc>
      </w:tr>
      <w:tr w:rsidR="00BD26BB" w:rsidRPr="003366ED" w14:paraId="18E694E6" w14:textId="77777777" w:rsidTr="00495DC8">
        <w:tc>
          <w:tcPr>
            <w:tcW w:w="3086" w:type="dxa"/>
            <w:shd w:val="clear" w:color="auto" w:fill="F7CAAC"/>
          </w:tcPr>
          <w:p w14:paraId="1C15CD1E" w14:textId="77777777" w:rsidR="00BD26BB" w:rsidRPr="003366ED" w:rsidRDefault="00BD26BB">
            <w:pPr>
              <w:spacing w:line="259" w:lineRule="auto"/>
              <w:rPr>
                <w:b/>
              </w:rPr>
              <w:pPrChange w:id="2803" w:author="Matyas Adam" w:date="2018-11-17T00:01:00Z">
                <w:pPr>
                  <w:spacing w:after="160" w:line="259" w:lineRule="auto"/>
                </w:pPr>
              </w:pPrChange>
            </w:pPr>
            <w:r w:rsidRPr="003366ED">
              <w:rPr>
                <w:b/>
              </w:rPr>
              <w:t>Stručná anotace předmětu</w:t>
            </w:r>
          </w:p>
        </w:tc>
        <w:tc>
          <w:tcPr>
            <w:tcW w:w="6661" w:type="dxa"/>
            <w:gridSpan w:val="7"/>
            <w:tcBorders>
              <w:bottom w:val="nil"/>
            </w:tcBorders>
          </w:tcPr>
          <w:p w14:paraId="0B6ABD23" w14:textId="77777777" w:rsidR="00BD26BB" w:rsidRPr="003366ED" w:rsidRDefault="00BD26BB">
            <w:pPr>
              <w:spacing w:line="259" w:lineRule="auto"/>
              <w:pPrChange w:id="2804" w:author="Matyas Adam" w:date="2018-11-17T00:01:00Z">
                <w:pPr>
                  <w:spacing w:after="160" w:line="259" w:lineRule="auto"/>
                </w:pPr>
              </w:pPrChange>
            </w:pPr>
          </w:p>
        </w:tc>
      </w:tr>
      <w:tr w:rsidR="00BD26BB" w:rsidRPr="003366ED" w14:paraId="56FFCF7D" w14:textId="77777777" w:rsidTr="00495DC8">
        <w:trPr>
          <w:trHeight w:val="3401"/>
        </w:trPr>
        <w:tc>
          <w:tcPr>
            <w:tcW w:w="9747" w:type="dxa"/>
            <w:gridSpan w:val="8"/>
            <w:tcBorders>
              <w:top w:val="nil"/>
              <w:bottom w:val="single" w:sz="12" w:space="0" w:color="auto"/>
            </w:tcBorders>
          </w:tcPr>
          <w:p w14:paraId="60EB0356" w14:textId="77777777" w:rsidR="00BD26BB" w:rsidRDefault="00BD26BB">
            <w:pPr>
              <w:spacing w:line="259" w:lineRule="auto"/>
              <w:rPr>
                <w:ins w:id="2805" w:author="Matyas Adam" w:date="2018-11-17T00:01:00Z"/>
              </w:rPr>
              <w:pPrChange w:id="2806" w:author="Matyas Adam" w:date="2018-11-17T00:01:00Z">
                <w:pPr>
                  <w:spacing w:after="160" w:line="259" w:lineRule="auto"/>
                </w:pPr>
              </w:pPrChange>
            </w:pPr>
            <w:r w:rsidRPr="003366ED">
              <w:t>Cílem předmětu je seznámit studenty se základy teorie informace, v odpovídající formě s její návazností na základy kódovacích technik a bezpečnostních kódů.  Student bude schopen lépe pochopit princip přenosu informace a osvojí si metody návrhu efektivních, resp. bezpečnostních kódů.</w:t>
            </w:r>
          </w:p>
          <w:p w14:paraId="32EBD488" w14:textId="77777777" w:rsidR="00BD26BB" w:rsidRPr="003366ED" w:rsidRDefault="00BD26BB">
            <w:pPr>
              <w:spacing w:line="259" w:lineRule="auto"/>
              <w:pPrChange w:id="2807" w:author="Matyas Adam" w:date="2018-11-17T00:01:00Z">
                <w:pPr>
                  <w:spacing w:after="160" w:line="259" w:lineRule="auto"/>
                </w:pPr>
              </w:pPrChange>
            </w:pPr>
          </w:p>
          <w:p w14:paraId="1C453A87" w14:textId="77777777" w:rsidR="00BD26BB" w:rsidRPr="003366ED" w:rsidRDefault="00BD26BB">
            <w:pPr>
              <w:spacing w:line="259" w:lineRule="auto"/>
              <w:rPr>
                <w:u w:val="single"/>
              </w:rPr>
              <w:pPrChange w:id="2808" w:author="Matyas Adam" w:date="2018-11-17T00:01:00Z">
                <w:pPr>
                  <w:spacing w:after="160" w:line="259" w:lineRule="auto"/>
                </w:pPr>
              </w:pPrChange>
            </w:pPr>
            <w:r w:rsidRPr="003366ED">
              <w:rPr>
                <w:u w:val="single"/>
              </w:rPr>
              <w:t>Hlavní témata:</w:t>
            </w:r>
          </w:p>
          <w:p w14:paraId="26E30DB5" w14:textId="77777777" w:rsidR="00BD26BB" w:rsidRPr="003366ED" w:rsidRDefault="00BD26BB">
            <w:pPr>
              <w:numPr>
                <w:ilvl w:val="0"/>
                <w:numId w:val="80"/>
              </w:numPr>
              <w:spacing w:line="259" w:lineRule="auto"/>
              <w:pPrChange w:id="2809" w:author="PS" w:date="2018-11-25T14:23:00Z">
                <w:pPr>
                  <w:numPr>
                    <w:numId w:val="54"/>
                  </w:numPr>
                  <w:tabs>
                    <w:tab w:val="num" w:pos="360"/>
                    <w:tab w:val="num" w:pos="720"/>
                  </w:tabs>
                  <w:spacing w:after="160" w:line="259" w:lineRule="auto"/>
                  <w:ind w:left="720" w:hanging="720"/>
                </w:pPr>
              </w:pPrChange>
            </w:pPr>
            <w:r w:rsidRPr="003366ED">
              <w:t>Vznik a vývoj teorie informace.</w:t>
            </w:r>
          </w:p>
          <w:p w14:paraId="6F91A939" w14:textId="77777777" w:rsidR="00BD26BB" w:rsidRPr="003366ED" w:rsidRDefault="00BD26BB">
            <w:pPr>
              <w:numPr>
                <w:ilvl w:val="0"/>
                <w:numId w:val="80"/>
              </w:numPr>
              <w:spacing w:line="259" w:lineRule="auto"/>
              <w:pPrChange w:id="2810" w:author="PS" w:date="2018-11-25T14:23:00Z">
                <w:pPr>
                  <w:numPr>
                    <w:numId w:val="54"/>
                  </w:numPr>
                  <w:tabs>
                    <w:tab w:val="num" w:pos="360"/>
                    <w:tab w:val="num" w:pos="720"/>
                  </w:tabs>
                  <w:spacing w:after="160" w:line="259" w:lineRule="auto"/>
                  <w:ind w:left="720" w:hanging="720"/>
                </w:pPr>
              </w:pPrChange>
            </w:pPr>
            <w:r w:rsidRPr="003366ED">
              <w:t>Základy teorie pravděpodobnosti, náhodná veličina.</w:t>
            </w:r>
          </w:p>
          <w:p w14:paraId="4215F30E" w14:textId="77777777" w:rsidR="00BD26BB" w:rsidRPr="003366ED" w:rsidRDefault="00BD26BB">
            <w:pPr>
              <w:numPr>
                <w:ilvl w:val="0"/>
                <w:numId w:val="80"/>
              </w:numPr>
              <w:spacing w:line="259" w:lineRule="auto"/>
              <w:pPrChange w:id="2811" w:author="PS" w:date="2018-11-25T14:23:00Z">
                <w:pPr>
                  <w:numPr>
                    <w:numId w:val="54"/>
                  </w:numPr>
                  <w:tabs>
                    <w:tab w:val="num" w:pos="360"/>
                    <w:tab w:val="num" w:pos="720"/>
                  </w:tabs>
                  <w:spacing w:after="160" w:line="259" w:lineRule="auto"/>
                  <w:ind w:left="720" w:hanging="720"/>
                </w:pPr>
              </w:pPrChange>
            </w:pPr>
            <w:r w:rsidRPr="003366ED">
              <w:t>Číselné soustavy a operace v nich.</w:t>
            </w:r>
          </w:p>
          <w:p w14:paraId="5F1A49F5" w14:textId="77777777" w:rsidR="00BD26BB" w:rsidRPr="003366ED" w:rsidRDefault="00BD26BB">
            <w:pPr>
              <w:numPr>
                <w:ilvl w:val="0"/>
                <w:numId w:val="80"/>
              </w:numPr>
              <w:spacing w:line="259" w:lineRule="auto"/>
              <w:pPrChange w:id="2812" w:author="PS" w:date="2018-11-25T14:23:00Z">
                <w:pPr>
                  <w:numPr>
                    <w:numId w:val="54"/>
                  </w:numPr>
                  <w:tabs>
                    <w:tab w:val="num" w:pos="360"/>
                    <w:tab w:val="num" w:pos="720"/>
                  </w:tabs>
                  <w:spacing w:after="160" w:line="259" w:lineRule="auto"/>
                  <w:ind w:left="720" w:hanging="720"/>
                </w:pPr>
              </w:pPrChange>
            </w:pPr>
            <w:r w:rsidRPr="003366ED">
              <w:t>Pojem informace a entropie.</w:t>
            </w:r>
          </w:p>
          <w:p w14:paraId="0E942F19" w14:textId="77777777" w:rsidR="00BD26BB" w:rsidRPr="003366ED" w:rsidRDefault="00BD26BB">
            <w:pPr>
              <w:numPr>
                <w:ilvl w:val="0"/>
                <w:numId w:val="80"/>
              </w:numPr>
              <w:spacing w:line="259" w:lineRule="auto"/>
              <w:pPrChange w:id="2813" w:author="PS" w:date="2018-11-25T14:23:00Z">
                <w:pPr>
                  <w:numPr>
                    <w:numId w:val="54"/>
                  </w:numPr>
                  <w:tabs>
                    <w:tab w:val="num" w:pos="360"/>
                    <w:tab w:val="num" w:pos="720"/>
                  </w:tabs>
                  <w:spacing w:after="160" w:line="259" w:lineRule="auto"/>
                  <w:ind w:left="720" w:hanging="720"/>
                </w:pPr>
              </w:pPrChange>
            </w:pPr>
            <w:r w:rsidRPr="003366ED">
              <w:t>Zdroje zpráv a jejich vlastnosti.</w:t>
            </w:r>
          </w:p>
          <w:p w14:paraId="65DF858E" w14:textId="77777777" w:rsidR="00BD26BB" w:rsidRPr="003366ED" w:rsidRDefault="00BD26BB">
            <w:pPr>
              <w:numPr>
                <w:ilvl w:val="0"/>
                <w:numId w:val="80"/>
              </w:numPr>
              <w:spacing w:line="259" w:lineRule="auto"/>
              <w:pPrChange w:id="2814" w:author="PS" w:date="2018-11-25T14:23:00Z">
                <w:pPr>
                  <w:numPr>
                    <w:numId w:val="54"/>
                  </w:numPr>
                  <w:tabs>
                    <w:tab w:val="num" w:pos="360"/>
                    <w:tab w:val="num" w:pos="720"/>
                  </w:tabs>
                  <w:spacing w:after="160" w:line="259" w:lineRule="auto"/>
                  <w:ind w:left="720" w:hanging="720"/>
                </w:pPr>
              </w:pPrChange>
            </w:pPr>
            <w:r w:rsidRPr="003366ED">
              <w:t>Přenos informace.</w:t>
            </w:r>
          </w:p>
          <w:p w14:paraId="4B13909F" w14:textId="77777777" w:rsidR="00BD26BB" w:rsidRPr="003366ED" w:rsidRDefault="00BD26BB">
            <w:pPr>
              <w:numPr>
                <w:ilvl w:val="0"/>
                <w:numId w:val="80"/>
              </w:numPr>
              <w:spacing w:line="259" w:lineRule="auto"/>
              <w:pPrChange w:id="2815" w:author="PS" w:date="2018-11-25T14:23:00Z">
                <w:pPr>
                  <w:numPr>
                    <w:numId w:val="54"/>
                  </w:numPr>
                  <w:tabs>
                    <w:tab w:val="num" w:pos="360"/>
                    <w:tab w:val="num" w:pos="720"/>
                  </w:tabs>
                  <w:spacing w:after="160" w:line="259" w:lineRule="auto"/>
                  <w:ind w:left="720" w:hanging="720"/>
                </w:pPr>
              </w:pPrChange>
            </w:pPr>
            <w:r w:rsidRPr="003366ED">
              <w:t>Elementární teorie kódování.</w:t>
            </w:r>
          </w:p>
          <w:p w14:paraId="489FFD27" w14:textId="77777777" w:rsidR="00BD26BB" w:rsidRPr="003366ED" w:rsidRDefault="00BD26BB">
            <w:pPr>
              <w:numPr>
                <w:ilvl w:val="0"/>
                <w:numId w:val="80"/>
              </w:numPr>
              <w:spacing w:line="259" w:lineRule="auto"/>
              <w:pPrChange w:id="2816" w:author="PS" w:date="2018-11-25T14:23:00Z">
                <w:pPr>
                  <w:numPr>
                    <w:numId w:val="54"/>
                  </w:numPr>
                  <w:tabs>
                    <w:tab w:val="num" w:pos="360"/>
                    <w:tab w:val="num" w:pos="720"/>
                  </w:tabs>
                  <w:spacing w:after="160" w:line="259" w:lineRule="auto"/>
                  <w:ind w:left="720" w:hanging="720"/>
                </w:pPr>
              </w:pPrChange>
            </w:pPr>
            <w:r w:rsidRPr="003366ED">
              <w:t>Rovnoměrné a nerovnoměrné kódy.</w:t>
            </w:r>
          </w:p>
          <w:p w14:paraId="3CBF8F65" w14:textId="77777777" w:rsidR="00BD26BB" w:rsidRPr="003366ED" w:rsidRDefault="00BD26BB">
            <w:pPr>
              <w:numPr>
                <w:ilvl w:val="0"/>
                <w:numId w:val="80"/>
              </w:numPr>
              <w:spacing w:line="259" w:lineRule="auto"/>
              <w:pPrChange w:id="2817" w:author="PS" w:date="2018-11-25T14:23:00Z">
                <w:pPr>
                  <w:numPr>
                    <w:numId w:val="54"/>
                  </w:numPr>
                  <w:tabs>
                    <w:tab w:val="num" w:pos="360"/>
                    <w:tab w:val="num" w:pos="720"/>
                  </w:tabs>
                  <w:spacing w:after="160" w:line="259" w:lineRule="auto"/>
                  <w:ind w:left="720" w:hanging="720"/>
                </w:pPr>
              </w:pPrChange>
            </w:pPr>
            <w:r w:rsidRPr="003366ED">
              <w:t>Efektivní kódy.</w:t>
            </w:r>
          </w:p>
          <w:p w14:paraId="1BECE172" w14:textId="77777777" w:rsidR="00BD26BB" w:rsidRPr="003366ED" w:rsidRDefault="00BD26BB">
            <w:pPr>
              <w:numPr>
                <w:ilvl w:val="0"/>
                <w:numId w:val="80"/>
              </w:numPr>
              <w:spacing w:line="259" w:lineRule="auto"/>
              <w:pPrChange w:id="2818" w:author="PS" w:date="2018-11-25T14:23:00Z">
                <w:pPr>
                  <w:numPr>
                    <w:numId w:val="54"/>
                  </w:numPr>
                  <w:tabs>
                    <w:tab w:val="num" w:pos="360"/>
                    <w:tab w:val="num" w:pos="720"/>
                  </w:tabs>
                  <w:spacing w:after="160" w:line="259" w:lineRule="auto"/>
                  <w:ind w:left="720" w:hanging="720"/>
                </w:pPr>
              </w:pPrChange>
            </w:pPr>
            <w:r w:rsidRPr="003366ED">
              <w:t>Bezpečnostní kódy.</w:t>
            </w:r>
          </w:p>
          <w:p w14:paraId="69919E64" w14:textId="77777777" w:rsidR="00BD26BB" w:rsidRPr="003366ED" w:rsidRDefault="00BD26BB">
            <w:pPr>
              <w:numPr>
                <w:ilvl w:val="0"/>
                <w:numId w:val="80"/>
              </w:numPr>
              <w:spacing w:line="259" w:lineRule="auto"/>
              <w:pPrChange w:id="2819" w:author="PS" w:date="2018-11-25T14:23:00Z">
                <w:pPr>
                  <w:numPr>
                    <w:numId w:val="54"/>
                  </w:numPr>
                  <w:tabs>
                    <w:tab w:val="num" w:pos="360"/>
                    <w:tab w:val="num" w:pos="720"/>
                  </w:tabs>
                  <w:spacing w:after="160" w:line="259" w:lineRule="auto"/>
                  <w:ind w:left="720" w:hanging="720"/>
                </w:pPr>
              </w:pPrChange>
            </w:pPr>
            <w:r w:rsidRPr="003366ED">
              <w:t>Systematické kódy pro přenos zpráv.</w:t>
            </w:r>
          </w:p>
          <w:p w14:paraId="12764337" w14:textId="77777777" w:rsidR="00BD26BB" w:rsidRPr="003366ED" w:rsidRDefault="00BD26BB">
            <w:pPr>
              <w:numPr>
                <w:ilvl w:val="0"/>
                <w:numId w:val="80"/>
              </w:numPr>
              <w:spacing w:line="259" w:lineRule="auto"/>
              <w:pPrChange w:id="2820" w:author="PS" w:date="2018-11-25T14:23:00Z">
                <w:pPr>
                  <w:numPr>
                    <w:numId w:val="54"/>
                  </w:numPr>
                  <w:tabs>
                    <w:tab w:val="num" w:pos="360"/>
                    <w:tab w:val="num" w:pos="720"/>
                  </w:tabs>
                  <w:spacing w:after="160" w:line="259" w:lineRule="auto"/>
                  <w:ind w:left="720" w:hanging="720"/>
                </w:pPr>
              </w:pPrChange>
            </w:pPr>
            <w:r w:rsidRPr="003366ED">
              <w:t>Cyklické kódy.</w:t>
            </w:r>
          </w:p>
          <w:p w14:paraId="5DFD4323" w14:textId="77777777" w:rsidR="00BD26BB" w:rsidRPr="003366ED" w:rsidRDefault="00BD26BB">
            <w:pPr>
              <w:numPr>
                <w:ilvl w:val="0"/>
                <w:numId w:val="80"/>
              </w:numPr>
              <w:spacing w:line="259" w:lineRule="auto"/>
              <w:pPrChange w:id="2821" w:author="PS" w:date="2018-11-25T14:23:00Z">
                <w:pPr>
                  <w:numPr>
                    <w:numId w:val="54"/>
                  </w:numPr>
                  <w:tabs>
                    <w:tab w:val="num" w:pos="360"/>
                    <w:tab w:val="num" w:pos="720"/>
                  </w:tabs>
                  <w:spacing w:after="160" w:line="259" w:lineRule="auto"/>
                  <w:ind w:left="720" w:hanging="720"/>
                </w:pPr>
              </w:pPrChange>
            </w:pPr>
            <w:r w:rsidRPr="003366ED">
              <w:t>Kontrolní číslice u kódů běžného života.</w:t>
            </w:r>
          </w:p>
          <w:p w14:paraId="58056B5B" w14:textId="77777777" w:rsidR="00BD26BB" w:rsidRPr="003366ED" w:rsidDel="00E01D62" w:rsidRDefault="00BD26BB">
            <w:pPr>
              <w:numPr>
                <w:ilvl w:val="0"/>
                <w:numId w:val="45"/>
              </w:numPr>
              <w:spacing w:line="259" w:lineRule="auto"/>
              <w:rPr>
                <w:del w:id="2822" w:author="Matyas Adam" w:date="2018-11-16T12:58:00Z"/>
              </w:rPr>
              <w:pPrChange w:id="2823" w:author="Matyas Adam" w:date="2018-11-17T00:01:00Z">
                <w:pPr>
                  <w:numPr>
                    <w:numId w:val="54"/>
                  </w:numPr>
                  <w:tabs>
                    <w:tab w:val="num" w:pos="360"/>
                    <w:tab w:val="num" w:pos="720"/>
                  </w:tabs>
                  <w:spacing w:after="160" w:line="259" w:lineRule="auto"/>
                  <w:ind w:left="720" w:hanging="720"/>
                </w:pPr>
              </w:pPrChange>
            </w:pPr>
            <w:r w:rsidRPr="003366ED">
              <w:t>Dvourozměrné kódy.</w:t>
            </w:r>
          </w:p>
          <w:p w14:paraId="62F47380" w14:textId="77777777" w:rsidR="00BD26BB" w:rsidRPr="003366ED" w:rsidRDefault="00BD26BB">
            <w:pPr>
              <w:numPr>
                <w:ilvl w:val="0"/>
                <w:numId w:val="45"/>
              </w:numPr>
              <w:spacing w:line="259" w:lineRule="auto"/>
              <w:pPrChange w:id="2824" w:author="Matyas Adam" w:date="2018-11-17T00:01:00Z">
                <w:pPr>
                  <w:numPr>
                    <w:numId w:val="54"/>
                  </w:numPr>
                  <w:tabs>
                    <w:tab w:val="num" w:pos="360"/>
                    <w:tab w:val="num" w:pos="720"/>
                  </w:tabs>
                  <w:spacing w:after="160" w:line="259" w:lineRule="auto"/>
                  <w:ind w:left="720" w:hanging="720"/>
                </w:pPr>
              </w:pPrChange>
            </w:pPr>
          </w:p>
        </w:tc>
      </w:tr>
      <w:tr w:rsidR="00BD26BB" w:rsidRPr="003366ED" w14:paraId="6275E0B4" w14:textId="77777777" w:rsidTr="00495DC8">
        <w:trPr>
          <w:trHeight w:val="265"/>
        </w:trPr>
        <w:tc>
          <w:tcPr>
            <w:tcW w:w="3653" w:type="dxa"/>
            <w:gridSpan w:val="2"/>
            <w:tcBorders>
              <w:top w:val="nil"/>
            </w:tcBorders>
            <w:shd w:val="clear" w:color="auto" w:fill="F7CAAC"/>
          </w:tcPr>
          <w:p w14:paraId="2EC7CE05" w14:textId="77777777" w:rsidR="00BD26BB" w:rsidRPr="003366ED" w:rsidRDefault="00BD26BB" w:rsidP="00495DC8">
            <w:pPr>
              <w:spacing w:after="160" w:line="259" w:lineRule="auto"/>
            </w:pPr>
            <w:r w:rsidRPr="003366ED">
              <w:rPr>
                <w:b/>
              </w:rPr>
              <w:t>Studijní literatura a studijní pomůcky</w:t>
            </w:r>
          </w:p>
        </w:tc>
        <w:tc>
          <w:tcPr>
            <w:tcW w:w="6094" w:type="dxa"/>
            <w:gridSpan w:val="6"/>
            <w:tcBorders>
              <w:top w:val="nil"/>
              <w:bottom w:val="nil"/>
            </w:tcBorders>
          </w:tcPr>
          <w:p w14:paraId="423766F7" w14:textId="77777777" w:rsidR="00BD26BB" w:rsidRPr="003366ED" w:rsidRDefault="00BD26BB" w:rsidP="00495DC8">
            <w:pPr>
              <w:spacing w:after="160" w:line="259" w:lineRule="auto"/>
            </w:pPr>
          </w:p>
        </w:tc>
      </w:tr>
      <w:tr w:rsidR="00BD26BB" w:rsidRPr="003366ED" w14:paraId="4E96098E" w14:textId="77777777" w:rsidTr="00495DC8">
        <w:trPr>
          <w:trHeight w:val="1497"/>
        </w:trPr>
        <w:tc>
          <w:tcPr>
            <w:tcW w:w="9747" w:type="dxa"/>
            <w:gridSpan w:val="8"/>
            <w:tcBorders>
              <w:top w:val="nil"/>
            </w:tcBorders>
          </w:tcPr>
          <w:p w14:paraId="5F3A4476" w14:textId="77777777" w:rsidR="00BD26BB" w:rsidRPr="003366ED" w:rsidRDefault="00BD26BB">
            <w:pPr>
              <w:spacing w:line="259" w:lineRule="auto"/>
              <w:ind w:left="322" w:hanging="284"/>
              <w:rPr>
                <w:b/>
              </w:rPr>
              <w:pPrChange w:id="2825" w:author="Matyas Adam" w:date="2018-11-16T12:59:00Z">
                <w:pPr>
                  <w:spacing w:after="160" w:line="259" w:lineRule="auto"/>
                </w:pPr>
              </w:pPrChange>
            </w:pPr>
            <w:r w:rsidRPr="003366ED">
              <w:rPr>
                <w:b/>
              </w:rPr>
              <w:t>Povinná literatura:</w:t>
            </w:r>
          </w:p>
          <w:p w14:paraId="5961525C" w14:textId="77777777" w:rsidR="00BD26BB" w:rsidRPr="003366ED" w:rsidRDefault="00BD26BB">
            <w:pPr>
              <w:spacing w:line="259" w:lineRule="auto"/>
              <w:ind w:left="38"/>
              <w:pPrChange w:id="2826" w:author="PS" w:date="2018-11-25T14:23:00Z">
                <w:pPr>
                  <w:spacing w:after="160" w:line="259" w:lineRule="auto"/>
                </w:pPr>
              </w:pPrChange>
            </w:pPr>
            <w:r w:rsidRPr="003366ED">
              <w:t xml:space="preserve">ČAPEK, J. </w:t>
            </w:r>
            <w:r w:rsidRPr="003366ED">
              <w:rPr>
                <w:i/>
              </w:rPr>
              <w:t>Teoretické základy informatiky.</w:t>
            </w:r>
            <w:r w:rsidRPr="003366ED">
              <w:t>  Vyd. 3., upr., rozš. Pardubice : Univerzita Pardubice, 2013. 100 s.Nad názvem: Univerzita Pardubice, Fakulta ekonomicko-správní. ISBN 978-80-7395-574.</w:t>
            </w:r>
          </w:p>
          <w:p w14:paraId="05A1780E" w14:textId="77777777" w:rsidR="00BD26BB" w:rsidRPr="003366ED" w:rsidRDefault="00BD26BB">
            <w:pPr>
              <w:spacing w:line="259" w:lineRule="auto"/>
              <w:ind w:left="38"/>
              <w:pPrChange w:id="2827" w:author="PS" w:date="2018-11-25T14:23:00Z">
                <w:pPr>
                  <w:spacing w:after="160" w:line="259" w:lineRule="auto"/>
                </w:pPr>
              </w:pPrChange>
            </w:pPr>
            <w:r w:rsidRPr="003366ED">
              <w:t xml:space="preserve">Dannhoferová, Jana. </w:t>
            </w:r>
            <w:r w:rsidRPr="003366ED">
              <w:rPr>
                <w:i/>
              </w:rPr>
              <w:t>Microsoft PowerPoint: podrobná uživatelská příručka</w:t>
            </w:r>
            <w:r w:rsidRPr="003366ED">
              <w:t>. Vyd. 1. Brno: Computer Press, 2010. 400 s. Podrobná uživatelská příručka. ISBN 978-80-251-3076-6.</w:t>
            </w:r>
          </w:p>
          <w:p w14:paraId="1E876264" w14:textId="77777777" w:rsidR="00BD26BB" w:rsidRPr="003366ED" w:rsidRDefault="00BD26BB">
            <w:pPr>
              <w:spacing w:line="259" w:lineRule="auto"/>
              <w:ind w:left="38"/>
              <w:pPrChange w:id="2828" w:author="PS" w:date="2018-11-25T14:23:00Z">
                <w:pPr>
                  <w:spacing w:after="160" w:line="259" w:lineRule="auto"/>
                </w:pPr>
              </w:pPrChange>
            </w:pPr>
            <w:r w:rsidRPr="003366ED">
              <w:t xml:space="preserve">DOUCEK, P., MARYŠKA, M., NEDOMOVÁ, L. </w:t>
            </w:r>
            <w:r w:rsidRPr="003366ED">
              <w:rPr>
                <w:i/>
              </w:rPr>
              <w:t>Informační management v informační společnosti.</w:t>
            </w:r>
            <w:r w:rsidRPr="003366ED">
              <w:t xml:space="preserve"> 1. vyd. Praha: Professional Publishing, 2013, 264 s. ISBN 978-80-7431-097-3.</w:t>
            </w:r>
          </w:p>
          <w:p w14:paraId="4AD65DBC" w14:textId="77777777" w:rsidR="00BD26BB" w:rsidRPr="003366ED" w:rsidRDefault="00BD26BB">
            <w:pPr>
              <w:spacing w:line="259" w:lineRule="auto"/>
              <w:ind w:left="38"/>
              <w:pPrChange w:id="2829" w:author="PS" w:date="2018-11-25T14:23:00Z">
                <w:pPr>
                  <w:spacing w:after="160" w:line="259" w:lineRule="auto"/>
                </w:pPr>
              </w:pPrChange>
            </w:pPr>
            <w:r w:rsidRPr="003366ED">
              <w:t xml:space="preserve">GELETIČ, J. </w:t>
            </w:r>
            <w:r w:rsidRPr="003366ED">
              <w:rPr>
                <w:i/>
              </w:rPr>
              <w:t>Úvod do ArcGIS 10. 1</w:t>
            </w:r>
            <w:r w:rsidRPr="003366ED">
              <w:t>. vyd. Olomouc: Univerzita Palackého v Olomouci, 2013, 141 s. ISBN 978-80-244-3390-5</w:t>
            </w:r>
          </w:p>
          <w:p w14:paraId="1CD6D31C" w14:textId="77777777" w:rsidR="00BD26BB" w:rsidRPr="003366ED" w:rsidRDefault="00BD26BB">
            <w:pPr>
              <w:spacing w:line="259" w:lineRule="auto"/>
              <w:ind w:left="38"/>
              <w:pPrChange w:id="2830" w:author="PS" w:date="2018-11-25T14:23:00Z">
                <w:pPr>
                  <w:spacing w:after="160" w:line="259" w:lineRule="auto"/>
                </w:pPr>
              </w:pPrChange>
            </w:pPr>
            <w:r w:rsidRPr="003366ED">
              <w:t>PELIKÁN, Jan, HENZLER, Jiří a ČERNÝ, Michal. Matematické základy informatiky. Vyd. 1. Praha: Oeconomica, 2011. 265 s. Vysokoškolská učebnice. ISBN 978-80-245-1778-0.</w:t>
            </w:r>
          </w:p>
          <w:p w14:paraId="786D9C87" w14:textId="77777777" w:rsidR="00BD26BB" w:rsidRPr="003366ED" w:rsidRDefault="00BD26BB">
            <w:pPr>
              <w:spacing w:line="259" w:lineRule="auto"/>
              <w:ind w:left="38"/>
              <w:pPrChange w:id="2831" w:author="PS" w:date="2018-11-25T14:23:00Z">
                <w:pPr>
                  <w:spacing w:after="160" w:line="259" w:lineRule="auto"/>
                </w:pPr>
              </w:pPrChange>
            </w:pPr>
            <w:r w:rsidRPr="003366ED">
              <w:t xml:space="preserve">ŠVARCOVÁ, I., RAIN, T. </w:t>
            </w:r>
            <w:r w:rsidRPr="003366ED">
              <w:rPr>
                <w:i/>
              </w:rPr>
              <w:t xml:space="preserve">Informační management. </w:t>
            </w:r>
            <w:r w:rsidRPr="003366ED">
              <w:t>1. vyd. Praha: Alfa Nakladatelství, 2011, 183 s. ISBN 978-80-87197-40-0.</w:t>
            </w:r>
          </w:p>
          <w:p w14:paraId="201AF290" w14:textId="77777777" w:rsidR="00BD26BB" w:rsidRPr="003366ED" w:rsidRDefault="00BD26BB">
            <w:pPr>
              <w:spacing w:line="259" w:lineRule="auto"/>
              <w:ind w:left="322" w:hanging="284"/>
              <w:rPr>
                <w:b/>
              </w:rPr>
              <w:pPrChange w:id="2832" w:author="Matyas Adam" w:date="2018-11-16T12:59:00Z">
                <w:pPr>
                  <w:spacing w:after="160" w:line="259" w:lineRule="auto"/>
                </w:pPr>
              </w:pPrChange>
            </w:pPr>
            <w:r w:rsidRPr="003366ED">
              <w:rPr>
                <w:b/>
              </w:rPr>
              <w:t>Doporučená literatura:</w:t>
            </w:r>
          </w:p>
          <w:p w14:paraId="44D83A2E" w14:textId="77777777" w:rsidR="00BD26BB" w:rsidRPr="003366ED" w:rsidRDefault="00BD26BB">
            <w:pPr>
              <w:spacing w:line="259" w:lineRule="auto"/>
              <w:ind w:left="38"/>
              <w:pPrChange w:id="2833" w:author="PS" w:date="2018-11-25T14:23:00Z">
                <w:pPr>
                  <w:spacing w:after="160" w:line="259" w:lineRule="auto"/>
                </w:pPr>
              </w:pPrChange>
            </w:pPr>
            <w:r w:rsidRPr="003366ED">
              <w:t xml:space="preserve">ALENCAR, Marcelo S. Information theory [online]. New York, [New York] (222 East 46th Street, New York, NY 10017): Momentum Press, 2015. Communications and signal processing collection [cit. 2018-11-14]. ISBN 978-1-60650-529-8. Dostupné z: </w:t>
            </w:r>
            <w:r>
              <w:fldChar w:fldCharType="begin"/>
            </w:r>
            <w:r>
              <w:instrText xml:space="preserve"> HYPERLINK "https://ebookcentral.proquest.com/lib/natl-ebooks/detail.action?docID=1826004" </w:instrText>
            </w:r>
            <w:r>
              <w:fldChar w:fldCharType="separate"/>
            </w:r>
            <w:r w:rsidRPr="003366ED">
              <w:rPr>
                <w:rStyle w:val="Hypertextovodkaz"/>
              </w:rPr>
              <w:t>https://ebookcentral.proquest.com/lib/natl-ebooks/detail.action?docID=1826004</w:t>
            </w:r>
            <w:r>
              <w:rPr>
                <w:rStyle w:val="Hypertextovodkaz"/>
              </w:rPr>
              <w:fldChar w:fldCharType="end"/>
            </w:r>
            <w:r w:rsidRPr="003366ED">
              <w:t>.</w:t>
            </w:r>
          </w:p>
          <w:p w14:paraId="363CD592" w14:textId="77777777" w:rsidR="00BD26BB" w:rsidRPr="003366ED" w:rsidRDefault="00BD26BB">
            <w:pPr>
              <w:spacing w:line="259" w:lineRule="auto"/>
              <w:ind w:left="38"/>
              <w:pPrChange w:id="2834" w:author="PS" w:date="2018-11-25T14:23:00Z">
                <w:pPr>
                  <w:spacing w:after="160" w:line="259" w:lineRule="auto"/>
                </w:pPr>
              </w:pPrChange>
            </w:pPr>
            <w:r w:rsidRPr="003366ED">
              <w:t xml:space="preserve">DOUCEK, P. </w:t>
            </w:r>
            <w:r w:rsidRPr="003366ED">
              <w:rPr>
                <w:i/>
              </w:rPr>
              <w:t>Informační management</w:t>
            </w:r>
            <w:r w:rsidRPr="003366ED">
              <w:t>. 1. vyd. Praha: Professional Publishing, 2010, 251 s. ISBN 978-80-7431-010-2.</w:t>
            </w:r>
          </w:p>
          <w:p w14:paraId="56DA1A3B" w14:textId="77777777" w:rsidR="00BD26BB" w:rsidRPr="003366ED" w:rsidRDefault="00BD26BB">
            <w:pPr>
              <w:spacing w:line="259" w:lineRule="auto"/>
              <w:ind w:left="38"/>
              <w:pPrChange w:id="2835" w:author="PS" w:date="2018-11-25T14:23:00Z">
                <w:pPr>
                  <w:spacing w:after="160" w:line="259" w:lineRule="auto"/>
                </w:pPr>
              </w:pPrChange>
            </w:pPr>
            <w:r w:rsidRPr="003366ED">
              <w:t xml:space="preserve">JENSEN, J. R, JENSEN, R. R. </w:t>
            </w:r>
            <w:r w:rsidRPr="003366ED">
              <w:rPr>
                <w:i/>
              </w:rPr>
              <w:t>Introductory geographic information systems</w:t>
            </w:r>
            <w:r w:rsidRPr="003366ED">
              <w:t>. Boston: Pearson, c2013, xxvi, 400 s. ISBN 978-0-13-614776-3.</w:t>
            </w:r>
          </w:p>
          <w:p w14:paraId="082D1B42" w14:textId="77777777" w:rsidR="00BD26BB" w:rsidRPr="003366ED" w:rsidRDefault="00BD26BB">
            <w:pPr>
              <w:spacing w:line="259" w:lineRule="auto"/>
              <w:ind w:left="38"/>
              <w:pPrChange w:id="2836" w:author="PS" w:date="2018-11-25T14:23:00Z">
                <w:pPr>
                  <w:spacing w:after="160" w:line="259" w:lineRule="auto"/>
                </w:pPr>
              </w:pPrChange>
            </w:pPr>
            <w:r w:rsidRPr="003366ED">
              <w:t>GLEICK, James. Informace: historie, teorie, záplava. 1. vyd. v českém jazyce. Praha: Dokořán, 2013. 396 s. Zip; sv. 35. ISBN 978-80-7363-415-5.</w:t>
            </w:r>
          </w:p>
          <w:p w14:paraId="457B73F0" w14:textId="77777777" w:rsidR="00BD26BB" w:rsidRPr="003366ED" w:rsidRDefault="00BD26BB">
            <w:pPr>
              <w:spacing w:line="259" w:lineRule="auto"/>
              <w:ind w:left="38"/>
              <w:pPrChange w:id="2837" w:author="PS" w:date="2018-11-25T14:23:00Z">
                <w:pPr>
                  <w:spacing w:after="160" w:line="259" w:lineRule="auto"/>
                </w:pPr>
              </w:pPrChange>
            </w:pPr>
            <w:r w:rsidRPr="003366ED">
              <w:t xml:space="preserve">KONEČNÝ, J.; JANKOVÁ, M.; DVOŘÁK, J. Modelování procesů krizového řízení v kyberprostoru rizik informačních systémů. In: </w:t>
            </w:r>
            <w:r w:rsidRPr="003366ED">
              <w:rPr>
                <w:i/>
              </w:rPr>
              <w:t>Sborník příspěvků XXV. mezinárodní vědecké konference Expert Forensic Science Brno 2016</w:t>
            </w:r>
            <w:r w:rsidRPr="003366ED">
              <w:t>, 29. - 30. ledna 2016 v Brně. Brno: Ústav soudního inženýrství, VUT v Brně, 2016. s. 466-471. ISBN: 978-80-214-5321- 0.</w:t>
            </w:r>
          </w:p>
          <w:p w14:paraId="2C1BAA89" w14:textId="77777777" w:rsidR="00BD26BB" w:rsidRPr="003366ED" w:rsidRDefault="00BD26BB">
            <w:pPr>
              <w:spacing w:line="259" w:lineRule="auto"/>
              <w:ind w:left="38"/>
              <w:pPrChange w:id="2838" w:author="PS" w:date="2018-11-25T14:23:00Z">
                <w:pPr>
                  <w:spacing w:after="160" w:line="259" w:lineRule="auto"/>
                </w:pPr>
              </w:pPrChange>
            </w:pPr>
            <w:r w:rsidRPr="003366ED">
              <w:t xml:space="preserve">KRÖMER, A., MUSIAL, P., FOLWARCZNY, L. </w:t>
            </w:r>
            <w:r w:rsidRPr="003366ED">
              <w:rPr>
                <w:i/>
              </w:rPr>
              <w:t>Mapování rizik</w:t>
            </w:r>
            <w:r w:rsidRPr="003366ED">
              <w:t>. 1. vyd. V Ostravě: Sdružení požárního a bezpečnostního inženýrství, 2010, 126 s. ISBN 978-80-7385-086-9.</w:t>
            </w:r>
          </w:p>
          <w:p w14:paraId="3C6A1646" w14:textId="77777777" w:rsidR="00BD26BB" w:rsidRPr="003366ED" w:rsidRDefault="00BD26BB">
            <w:pPr>
              <w:spacing w:line="259" w:lineRule="auto"/>
              <w:ind w:left="38"/>
              <w:pPrChange w:id="2839" w:author="PS" w:date="2018-11-25T14:23:00Z">
                <w:pPr>
                  <w:spacing w:after="160" w:line="259" w:lineRule="auto"/>
                </w:pPr>
              </w:pPrChange>
            </w:pPr>
            <w:r w:rsidRPr="003366ED">
              <w:t xml:space="preserve">NOVOTNÁ, M, ČECHUROVÁ, M., BOUDA, J. </w:t>
            </w:r>
            <w:r w:rsidRPr="003366ED">
              <w:rPr>
                <w:i/>
              </w:rPr>
              <w:t>Geografické informační systémy ve školách</w:t>
            </w:r>
            <w:r w:rsidRPr="003366ED">
              <w:t>. Plzeň: Vydavatelství a nakladatelství Aleš Čeněk, 2012, 154 s. ISBN 978-80-7380-385-8.</w:t>
            </w:r>
          </w:p>
          <w:p w14:paraId="4CE5405D" w14:textId="77777777" w:rsidR="00BD26BB" w:rsidRPr="003366ED" w:rsidRDefault="00BD26BB">
            <w:pPr>
              <w:spacing w:line="259" w:lineRule="auto"/>
              <w:ind w:left="38"/>
              <w:pPrChange w:id="2840" w:author="PS" w:date="2018-11-25T14:23:00Z">
                <w:pPr>
                  <w:spacing w:after="160" w:line="259" w:lineRule="auto"/>
                </w:pPr>
              </w:pPrChange>
            </w:pPr>
            <w:r w:rsidRPr="003366ED">
              <w:t xml:space="preserve">PILNÝ, I. </w:t>
            </w:r>
            <w:r w:rsidRPr="003366ED">
              <w:rPr>
                <w:i/>
              </w:rPr>
              <w:t>Digitální ekonomika: žít nebo přežít.</w:t>
            </w:r>
            <w:r w:rsidRPr="003366ED">
              <w:t xml:space="preserve">   1. vydání.  Brno: BizBooks, 2016. 216 s. ISBN 978-80-265-0481-8.</w:t>
            </w:r>
          </w:p>
          <w:p w14:paraId="11E30DD3" w14:textId="77777777" w:rsidR="00BD26BB" w:rsidRPr="003366ED" w:rsidRDefault="00BD26BB">
            <w:pPr>
              <w:spacing w:line="259" w:lineRule="auto"/>
              <w:ind w:left="38"/>
              <w:pPrChange w:id="2841" w:author="PS" w:date="2018-11-25T14:23:00Z">
                <w:pPr>
                  <w:spacing w:after="160" w:line="259" w:lineRule="auto"/>
                </w:pPr>
              </w:pPrChange>
            </w:pPr>
            <w:r w:rsidRPr="003366ED">
              <w:t xml:space="preserve">STAIR, R. M, REYNOLDS, G. W. </w:t>
            </w:r>
            <w:r w:rsidRPr="003366ED">
              <w:rPr>
                <w:i/>
              </w:rPr>
              <w:t>Principles of information systems</w:t>
            </w:r>
            <w:r w:rsidRPr="003366ED">
              <w:t>. 10th ed. Boston: Course Technology Cengage Learning, c2012, xxvii, 676 s. ISBN 978-0-538-47829-8.</w:t>
            </w:r>
          </w:p>
        </w:tc>
      </w:tr>
      <w:tr w:rsidR="00BD26BB" w:rsidRPr="003366ED" w14:paraId="36B2F715" w14:textId="77777777" w:rsidTr="00495DC8">
        <w:tc>
          <w:tcPr>
            <w:tcW w:w="9747" w:type="dxa"/>
            <w:gridSpan w:val="8"/>
            <w:tcBorders>
              <w:top w:val="single" w:sz="12" w:space="0" w:color="auto"/>
              <w:left w:val="single" w:sz="2" w:space="0" w:color="auto"/>
              <w:bottom w:val="single" w:sz="2" w:space="0" w:color="auto"/>
              <w:right w:val="single" w:sz="2" w:space="0" w:color="auto"/>
            </w:tcBorders>
            <w:shd w:val="clear" w:color="auto" w:fill="F7CAAC"/>
          </w:tcPr>
          <w:p w14:paraId="6CF96560" w14:textId="77777777" w:rsidR="00BD26BB" w:rsidRPr="003366ED" w:rsidRDefault="00BD26BB" w:rsidP="00495DC8">
            <w:pPr>
              <w:spacing w:after="160" w:line="259" w:lineRule="auto"/>
              <w:rPr>
                <w:b/>
              </w:rPr>
            </w:pPr>
            <w:r w:rsidRPr="003366ED">
              <w:rPr>
                <w:b/>
              </w:rPr>
              <w:t>Informace ke kombinované nebo distanční formě</w:t>
            </w:r>
          </w:p>
        </w:tc>
      </w:tr>
      <w:tr w:rsidR="00BD26BB" w:rsidRPr="003366ED" w14:paraId="3CF62B3A" w14:textId="77777777" w:rsidTr="00495DC8">
        <w:tc>
          <w:tcPr>
            <w:tcW w:w="4787" w:type="dxa"/>
            <w:gridSpan w:val="3"/>
            <w:tcBorders>
              <w:top w:val="single" w:sz="2" w:space="0" w:color="auto"/>
            </w:tcBorders>
            <w:shd w:val="clear" w:color="auto" w:fill="F7CAAC"/>
          </w:tcPr>
          <w:p w14:paraId="0ABDA6FD" w14:textId="77777777" w:rsidR="00BD26BB" w:rsidRPr="003366ED" w:rsidRDefault="00BD26BB" w:rsidP="00495DC8">
            <w:pPr>
              <w:spacing w:after="160" w:line="259" w:lineRule="auto"/>
            </w:pPr>
            <w:r w:rsidRPr="003366ED">
              <w:rPr>
                <w:b/>
              </w:rPr>
              <w:t>Rozsah konzultací (soustředění)</w:t>
            </w:r>
          </w:p>
        </w:tc>
        <w:tc>
          <w:tcPr>
            <w:tcW w:w="889" w:type="dxa"/>
            <w:tcBorders>
              <w:top w:val="single" w:sz="2" w:space="0" w:color="auto"/>
            </w:tcBorders>
          </w:tcPr>
          <w:p w14:paraId="28BC00E4" w14:textId="77777777" w:rsidR="00BD26BB" w:rsidRPr="003366ED" w:rsidRDefault="00BD26BB" w:rsidP="00495DC8">
            <w:pPr>
              <w:spacing w:after="160" w:line="259" w:lineRule="auto"/>
            </w:pPr>
            <w:del w:id="2842" w:author="Matyas Adam" w:date="2018-11-17T00:01:00Z">
              <w:r w:rsidRPr="003366ED" w:rsidDel="008D4CF0">
                <w:delText>16</w:delText>
              </w:r>
            </w:del>
          </w:p>
        </w:tc>
        <w:tc>
          <w:tcPr>
            <w:tcW w:w="4071" w:type="dxa"/>
            <w:gridSpan w:val="4"/>
            <w:tcBorders>
              <w:top w:val="single" w:sz="2" w:space="0" w:color="auto"/>
            </w:tcBorders>
            <w:shd w:val="clear" w:color="auto" w:fill="F7CAAC"/>
          </w:tcPr>
          <w:p w14:paraId="4F7B0185" w14:textId="77777777" w:rsidR="00BD26BB" w:rsidRPr="003366ED" w:rsidRDefault="00BD26BB" w:rsidP="00495DC8">
            <w:pPr>
              <w:spacing w:after="160" w:line="259" w:lineRule="auto"/>
              <w:rPr>
                <w:b/>
              </w:rPr>
            </w:pPr>
            <w:r w:rsidRPr="003366ED">
              <w:rPr>
                <w:b/>
              </w:rPr>
              <w:t xml:space="preserve">hodin </w:t>
            </w:r>
          </w:p>
        </w:tc>
      </w:tr>
      <w:tr w:rsidR="00BD26BB" w:rsidRPr="003366ED" w14:paraId="51A5C26C" w14:textId="77777777" w:rsidTr="00495DC8">
        <w:tc>
          <w:tcPr>
            <w:tcW w:w="9747" w:type="dxa"/>
            <w:gridSpan w:val="8"/>
            <w:shd w:val="clear" w:color="auto" w:fill="F7CAAC"/>
          </w:tcPr>
          <w:p w14:paraId="4AE516BA" w14:textId="77777777" w:rsidR="00BD26BB" w:rsidRPr="003366ED" w:rsidRDefault="00BD26BB" w:rsidP="00495DC8">
            <w:pPr>
              <w:spacing w:after="160" w:line="259" w:lineRule="auto"/>
              <w:rPr>
                <w:b/>
              </w:rPr>
            </w:pPr>
            <w:r w:rsidRPr="003366ED">
              <w:rPr>
                <w:b/>
              </w:rPr>
              <w:t>Informace o způsobu kontaktu s vyučujícím</w:t>
            </w:r>
          </w:p>
        </w:tc>
      </w:tr>
      <w:tr w:rsidR="00BD26BB" w:rsidRPr="003366ED" w14:paraId="001FE13F" w14:textId="77777777" w:rsidTr="00495DC8">
        <w:trPr>
          <w:trHeight w:val="813"/>
        </w:trPr>
        <w:tc>
          <w:tcPr>
            <w:tcW w:w="9747" w:type="dxa"/>
            <w:gridSpan w:val="8"/>
          </w:tcPr>
          <w:p w14:paraId="5F2095CE" w14:textId="77777777" w:rsidR="00BD26BB" w:rsidRPr="003366ED" w:rsidRDefault="00BD26BB" w:rsidP="00495DC8">
            <w:pPr>
              <w:spacing w:after="160" w:line="259" w:lineRule="auto"/>
            </w:pPr>
            <w:del w:id="2843" w:author="Matyas Adam" w:date="2018-11-17T00:02:00Z">
              <w:r w:rsidRPr="003366ED" w:rsidDel="00097DDC">
                <w:delTex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delText>
              </w:r>
            </w:del>
          </w:p>
        </w:tc>
      </w:tr>
    </w:tbl>
    <w:p w14:paraId="6210E675" w14:textId="77777777" w:rsidR="00BD26BB" w:rsidRDefault="00BD26BB">
      <w:pPr>
        <w:spacing w:after="160" w:line="259" w:lineRule="auto"/>
      </w:pPr>
    </w:p>
    <w:p w14:paraId="3D65F5AA" w14:textId="77777777" w:rsidR="00BD26BB" w:rsidRDefault="00BD26BB">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6EA67F5F" w14:textId="77777777" w:rsidTr="00495DC8">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0B8E56D9" w14:textId="77777777" w:rsidR="00BD26BB" w:rsidRDefault="00BD26BB" w:rsidP="00495DC8">
            <w:pPr>
              <w:jc w:val="both"/>
              <w:rPr>
                <w:b/>
                <w:sz w:val="28"/>
              </w:rPr>
            </w:pPr>
            <w:r>
              <w:br w:type="page"/>
            </w:r>
            <w:r>
              <w:rPr>
                <w:b/>
                <w:sz w:val="28"/>
              </w:rPr>
              <w:t>B-III – Charakteristika studijního předmětu</w:t>
            </w:r>
          </w:p>
        </w:tc>
      </w:tr>
      <w:tr w:rsidR="00BD26BB" w14:paraId="520D0B8C" w14:textId="77777777" w:rsidTr="00495DC8">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047156BA" w14:textId="77777777" w:rsidR="00BD26BB" w:rsidRDefault="00BD26BB" w:rsidP="00495DC8">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14:paraId="0B18D0C0" w14:textId="77777777" w:rsidR="00BD26BB" w:rsidRPr="002D7853" w:rsidRDefault="00BD26BB" w:rsidP="00495DC8">
            <w:pPr>
              <w:jc w:val="both"/>
              <w:rPr>
                <w:b/>
              </w:rPr>
            </w:pPr>
            <w:r w:rsidRPr="002D7853">
              <w:rPr>
                <w:b/>
              </w:rPr>
              <w:t>Komunikace v environmentální bezpečnosti</w:t>
            </w:r>
          </w:p>
        </w:tc>
      </w:tr>
      <w:tr w:rsidR="00BD26BB" w14:paraId="2A0231CD"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980E3BB" w14:textId="77777777" w:rsidR="00BD26BB" w:rsidRDefault="00BD26BB" w:rsidP="00495DC8">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14:paraId="40AD7006" w14:textId="77777777" w:rsidR="00BD26BB" w:rsidRDefault="00BD26BB" w:rsidP="00495DC8">
            <w:pPr>
              <w:jc w:val="both"/>
            </w:pPr>
            <w:ins w:id="2844" w:author="Matyas Adam" w:date="2018-11-16T13:01:00Z">
              <w:r>
                <w:t>P</w:t>
              </w:r>
            </w:ins>
            <w:del w:id="2845" w:author="Matyas Adam" w:date="2018-11-16T13:01:00Z">
              <w:r w:rsidDel="00FF4C70">
                <w:delText>p</w:delText>
              </w:r>
            </w:del>
            <w:r>
              <w:t>ovinně volitelný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8AF7004" w14:textId="77777777" w:rsidR="00BD26BB" w:rsidRDefault="00BD26BB" w:rsidP="00495DC8">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14:paraId="5D69417D" w14:textId="77777777" w:rsidR="00BD26BB" w:rsidRDefault="00BD26BB" w:rsidP="00495DC8">
            <w:pPr>
              <w:jc w:val="both"/>
            </w:pPr>
            <w:r>
              <w:t>3/LS</w:t>
            </w:r>
          </w:p>
        </w:tc>
      </w:tr>
      <w:tr w:rsidR="00BD26BB" w14:paraId="1741FF1F"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13D53B3" w14:textId="77777777" w:rsidR="00BD26BB" w:rsidRDefault="00BD26BB" w:rsidP="00495DC8">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14:paraId="18C0C5C8" w14:textId="77777777" w:rsidR="00BD26BB" w:rsidRDefault="00BD26BB" w:rsidP="00495DC8">
            <w:pPr>
              <w:jc w:val="both"/>
            </w:pPr>
            <w:r>
              <w:t>20s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367055A2" w14:textId="77777777" w:rsidR="00BD26BB" w:rsidRDefault="00BD26BB" w:rsidP="00495DC8">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14:paraId="0E9208BD" w14:textId="26003E3C" w:rsidR="00BD26BB" w:rsidRDefault="00616BB2" w:rsidP="00495DC8">
            <w:pPr>
              <w:jc w:val="both"/>
            </w:pPr>
            <w:ins w:id="2846" w:author="PS" w:date="2018-11-25T14:24:00Z">
              <w:r>
                <w:t>20</w:t>
              </w:r>
            </w:ins>
            <w:del w:id="2847" w:author="Matyas Adam" w:date="2018-11-16T12:59:00Z">
              <w:r w:rsidR="00BD26BB" w:rsidDel="007E5247">
                <w:delText>20</w:delText>
              </w:r>
            </w:del>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1365E8D2" w14:textId="77777777" w:rsidR="00BD26BB" w:rsidRDefault="00BD26BB" w:rsidP="00495DC8">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14:paraId="47A16F92" w14:textId="77777777" w:rsidR="00BD26BB" w:rsidRDefault="00BD26BB" w:rsidP="00495DC8">
            <w:pPr>
              <w:jc w:val="both"/>
            </w:pPr>
            <w:r>
              <w:t>3</w:t>
            </w:r>
          </w:p>
        </w:tc>
      </w:tr>
      <w:tr w:rsidR="00BD26BB" w14:paraId="5808910C"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9E4FBE3" w14:textId="77777777" w:rsidR="00BD26BB" w:rsidRDefault="00BD26BB" w:rsidP="00495DC8">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40A01313" w14:textId="77777777" w:rsidR="00BD26BB" w:rsidRDefault="00BD26BB" w:rsidP="00495DC8">
            <w:pPr>
              <w:jc w:val="both"/>
            </w:pPr>
          </w:p>
        </w:tc>
      </w:tr>
      <w:tr w:rsidR="00BD26BB" w14:paraId="1D0780C2"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BB16EB2" w14:textId="77777777" w:rsidR="00BD26BB" w:rsidRDefault="00BD26BB" w:rsidP="00495DC8">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14:paraId="40F08DBD" w14:textId="77777777" w:rsidR="00BD26BB" w:rsidRDefault="00BD26BB" w:rsidP="00495DC8">
            <w:pPr>
              <w:jc w:val="both"/>
            </w:pPr>
            <w:ins w:id="2848" w:author="Matyas Adam" w:date="2018-11-16T12:59:00Z">
              <w:r>
                <w:t>K</w:t>
              </w:r>
            </w:ins>
            <w:del w:id="2849" w:author="Matyas Adam" w:date="2018-11-16T12:59:00Z">
              <w:r w:rsidDel="007E5247">
                <w:delText>k</w:delText>
              </w:r>
            </w:del>
            <w:r>
              <w:t>lasifikovaný zápočet</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77A54CA" w14:textId="77777777" w:rsidR="00BD26BB" w:rsidRDefault="00BD26BB" w:rsidP="00495DC8">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14:paraId="72EA0AEE" w14:textId="77777777" w:rsidR="00BD26BB" w:rsidRDefault="00BD26BB" w:rsidP="00495DC8">
            <w:pPr>
              <w:jc w:val="both"/>
              <w:rPr>
                <w:ins w:id="2850" w:author="PS" w:date="2018-11-25T14:24:00Z"/>
              </w:rPr>
            </w:pPr>
            <w:del w:id="2851" w:author="Matyas Adam" w:date="2018-11-16T12:59:00Z">
              <w:r w:rsidRPr="00812ECC" w:rsidDel="007E5247">
                <w:delText>Přednáška, seminář</w:delText>
              </w:r>
            </w:del>
            <w:ins w:id="2852" w:author="Matyas Adam" w:date="2018-11-16T12:59:00Z">
              <w:del w:id="2853" w:author="PS" w:date="2018-11-25T14:24:00Z">
                <w:r w:rsidDel="00616BB2">
                  <w:delText>P, S</w:delText>
                </w:r>
              </w:del>
            </w:ins>
            <w:ins w:id="2854" w:author="PS" w:date="2018-11-25T14:24:00Z">
              <w:r w:rsidR="00616BB2">
                <w:t>přednášky</w:t>
              </w:r>
            </w:ins>
          </w:p>
          <w:p w14:paraId="5B13AE03" w14:textId="2EC960C8" w:rsidR="00616BB2" w:rsidRDefault="00616BB2" w:rsidP="00495DC8">
            <w:pPr>
              <w:jc w:val="both"/>
            </w:pPr>
            <w:ins w:id="2855" w:author="PS" w:date="2018-11-25T14:24:00Z">
              <w:r>
                <w:t>semináře</w:t>
              </w:r>
            </w:ins>
          </w:p>
        </w:tc>
      </w:tr>
      <w:tr w:rsidR="00BD26BB" w14:paraId="7821A45E"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3E359E2" w14:textId="17B25090" w:rsidR="00BD26BB" w:rsidRDefault="00BD26BB" w:rsidP="00495DC8">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03FC10EA" w14:textId="7E92A288" w:rsidR="00BD26BB" w:rsidRDefault="00BD26BB" w:rsidP="00495DC8">
            <w:pPr>
              <w:jc w:val="both"/>
            </w:pPr>
            <w:r w:rsidRPr="00812ECC">
              <w:t>Zápočet v podobě písemného testu. Pro získání zápočtu je nutno dosáhnout úspěšnosti minimálně 60</w:t>
            </w:r>
            <w:ins w:id="2856" w:author="PS" w:date="2018-11-25T14:24:00Z">
              <w:r w:rsidR="00616BB2">
                <w:t xml:space="preserve"> </w:t>
              </w:r>
            </w:ins>
            <w:r w:rsidRPr="00812ECC">
              <w:t>%. Minimálně 80% účast na seminářích.</w:t>
            </w:r>
          </w:p>
        </w:tc>
      </w:tr>
      <w:tr w:rsidR="00BD26BB" w14:paraId="79A55F33" w14:textId="77777777" w:rsidTr="00495DC8">
        <w:trPr>
          <w:trHeight w:val="554"/>
        </w:trPr>
        <w:tc>
          <w:tcPr>
            <w:tcW w:w="9855" w:type="dxa"/>
            <w:gridSpan w:val="8"/>
            <w:tcBorders>
              <w:top w:val="nil"/>
              <w:left w:val="single" w:sz="4" w:space="0" w:color="auto"/>
              <w:bottom w:val="single" w:sz="4" w:space="0" w:color="auto"/>
              <w:right w:val="single" w:sz="4" w:space="0" w:color="auto"/>
            </w:tcBorders>
          </w:tcPr>
          <w:p w14:paraId="3DAB8F4D" w14:textId="77777777" w:rsidR="00BD26BB" w:rsidRDefault="00BD26BB" w:rsidP="00495DC8">
            <w:pPr>
              <w:jc w:val="both"/>
            </w:pPr>
          </w:p>
        </w:tc>
      </w:tr>
      <w:tr w:rsidR="00BD26BB" w14:paraId="2113441E" w14:textId="77777777" w:rsidTr="00495DC8">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58422CC0" w14:textId="77777777" w:rsidR="00BD26BB" w:rsidRDefault="00BD26BB" w:rsidP="00495DC8">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14:paraId="7DBB9A16" w14:textId="77777777" w:rsidR="00BD26BB" w:rsidRDefault="00BD26BB" w:rsidP="00495DC8">
            <w:pPr>
              <w:jc w:val="both"/>
            </w:pPr>
            <w:r>
              <w:t>Mgr. Veronika Kavková, Ph.D.</w:t>
            </w:r>
          </w:p>
        </w:tc>
      </w:tr>
      <w:tr w:rsidR="00BD26BB" w14:paraId="00741688" w14:textId="77777777" w:rsidTr="00495DC8">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7B28EBC4" w14:textId="77777777" w:rsidR="00BD26BB" w:rsidRDefault="00BD26BB" w:rsidP="00495DC8">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14:paraId="6BE9B93C" w14:textId="5C9E706C" w:rsidR="00BD26BB" w:rsidRDefault="00BD26BB" w:rsidP="00616BB2">
            <w:pPr>
              <w:jc w:val="both"/>
            </w:pPr>
            <w:r w:rsidRPr="00D4222D">
              <w:t xml:space="preserve">Garant stanovuje koncepci předmětu, podílí se na přednáškách v rozsahu </w:t>
            </w:r>
            <w:r>
              <w:t>100</w:t>
            </w:r>
            <w:r w:rsidRPr="00D4222D">
              <w:t xml:space="preserve"> % a dále stanovuje koncepci </w:t>
            </w:r>
            <w:del w:id="2857" w:author="PS" w:date="2018-11-25T14:24:00Z">
              <w:r w:rsidRPr="00D4222D" w:rsidDel="00616BB2">
                <w:delText xml:space="preserve">cvičení </w:delText>
              </w:r>
            </w:del>
            <w:ins w:id="2858" w:author="PS" w:date="2018-11-25T14:24:00Z">
              <w:r w:rsidR="00616BB2">
                <w:t>seminářů</w:t>
              </w:r>
              <w:r w:rsidR="00616BB2" w:rsidRPr="00D4222D">
                <w:t xml:space="preserve"> </w:t>
              </w:r>
            </w:ins>
            <w:r w:rsidRPr="00D4222D">
              <w:t>a dohlíží na jejich jednotné vedení.</w:t>
            </w:r>
          </w:p>
        </w:tc>
      </w:tr>
      <w:tr w:rsidR="00BD26BB" w14:paraId="3249A2F1"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09109E5" w14:textId="77777777" w:rsidR="00BD26BB" w:rsidRDefault="00BD26BB" w:rsidP="00495DC8">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14:paraId="5735494B" w14:textId="77777777" w:rsidR="00BD26BB" w:rsidRDefault="00BD26BB" w:rsidP="00495DC8">
            <w:pPr>
              <w:jc w:val="both"/>
            </w:pPr>
            <w:ins w:id="2859" w:author="Matyas Adam" w:date="2018-11-16T13:00:00Z">
              <w:r>
                <w:t>Mgr. Veronika Kavková, Ph.D. – přednášky, semináře (100 %)</w:t>
              </w:r>
            </w:ins>
          </w:p>
        </w:tc>
      </w:tr>
      <w:tr w:rsidR="00BD26BB" w14:paraId="730028C7" w14:textId="77777777" w:rsidTr="00495DC8">
        <w:trPr>
          <w:trHeight w:val="554"/>
        </w:trPr>
        <w:tc>
          <w:tcPr>
            <w:tcW w:w="9855" w:type="dxa"/>
            <w:gridSpan w:val="8"/>
            <w:tcBorders>
              <w:top w:val="nil"/>
              <w:left w:val="single" w:sz="4" w:space="0" w:color="auto"/>
              <w:bottom w:val="single" w:sz="4" w:space="0" w:color="auto"/>
              <w:right w:val="single" w:sz="4" w:space="0" w:color="auto"/>
            </w:tcBorders>
          </w:tcPr>
          <w:p w14:paraId="4DFCB6DD" w14:textId="77777777" w:rsidR="00BD26BB" w:rsidRDefault="00BD26BB" w:rsidP="00495DC8">
            <w:pPr>
              <w:jc w:val="both"/>
            </w:pPr>
            <w:del w:id="2860" w:author="Matyas Adam" w:date="2018-11-16T13:00:00Z">
              <w:r w:rsidDel="007E5247">
                <w:delText>Mgr. Veronika Kavková, Ph.D.</w:delText>
              </w:r>
            </w:del>
            <w:ins w:id="2861" w:author="Jiří Lehejček [2]" w:date="2018-11-14T22:38:00Z">
              <w:del w:id="2862" w:author="Matyas Adam" w:date="2018-11-16T13:00:00Z">
                <w:r w:rsidDel="007E5247">
                  <w:delText xml:space="preserve"> – přednášky, semináře (100 %)</w:delText>
                </w:r>
              </w:del>
            </w:ins>
          </w:p>
        </w:tc>
      </w:tr>
      <w:tr w:rsidR="00BD26BB" w14:paraId="18138C96"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8295B18" w14:textId="77777777" w:rsidR="00BD26BB" w:rsidRDefault="00BD26BB" w:rsidP="00495DC8">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14:paraId="15988ADA" w14:textId="77777777" w:rsidR="00BD26BB" w:rsidRDefault="00BD26BB" w:rsidP="00495DC8">
            <w:pPr>
              <w:jc w:val="both"/>
            </w:pPr>
          </w:p>
        </w:tc>
      </w:tr>
      <w:tr w:rsidR="00BD26BB" w14:paraId="4B9D0A5B" w14:textId="77777777" w:rsidTr="00495DC8">
        <w:trPr>
          <w:trHeight w:val="3938"/>
        </w:trPr>
        <w:tc>
          <w:tcPr>
            <w:tcW w:w="9855" w:type="dxa"/>
            <w:gridSpan w:val="8"/>
            <w:tcBorders>
              <w:top w:val="nil"/>
              <w:left w:val="single" w:sz="4" w:space="0" w:color="auto"/>
              <w:bottom w:val="single" w:sz="12" w:space="0" w:color="auto"/>
              <w:right w:val="single" w:sz="4" w:space="0" w:color="auto"/>
            </w:tcBorders>
          </w:tcPr>
          <w:p w14:paraId="41052398" w14:textId="77777777" w:rsidR="00BD26BB" w:rsidRDefault="00BD26BB" w:rsidP="00495DC8">
            <w:pPr>
              <w:jc w:val="both"/>
            </w:pPr>
            <w:r w:rsidRPr="00144780">
              <w:t>Cílem předmětu je získání poznatků a předpokladů studenta pro adekvátní komunikaci v krizových situacích.</w:t>
            </w:r>
          </w:p>
          <w:p w14:paraId="7D335488" w14:textId="77777777" w:rsidR="00BD26BB" w:rsidRDefault="00BD26BB" w:rsidP="00495DC8">
            <w:pPr>
              <w:jc w:val="both"/>
            </w:pPr>
            <w:r w:rsidRPr="00144780">
              <w:t>Studenti získají znalosti o základních principech krizové kom</w:t>
            </w:r>
            <w:r>
              <w:t>unikace platných ve všech spekt</w:t>
            </w:r>
            <w:r w:rsidRPr="00144780">
              <w:t>rech mimořádných</w:t>
            </w:r>
            <w:r>
              <w:t xml:space="preserve"> událostí i osobních zkušeností.</w:t>
            </w:r>
          </w:p>
          <w:p w14:paraId="353EEF33" w14:textId="77777777" w:rsidR="00BD26BB" w:rsidRDefault="00BD26BB" w:rsidP="00495DC8">
            <w:pPr>
              <w:jc w:val="both"/>
            </w:pPr>
          </w:p>
          <w:p w14:paraId="4A6B52DD" w14:textId="77777777" w:rsidR="00BD26BB" w:rsidRPr="007E5247" w:rsidRDefault="00BD26BB" w:rsidP="00495DC8">
            <w:pPr>
              <w:jc w:val="both"/>
              <w:rPr>
                <w:u w:val="single"/>
                <w:rPrChange w:id="2863" w:author="Matyas Adam" w:date="2018-11-16T13:00:00Z">
                  <w:rPr>
                    <w:b/>
                  </w:rPr>
                </w:rPrChange>
              </w:rPr>
            </w:pPr>
            <w:del w:id="2864" w:author="Matyas Adam" w:date="2018-11-16T13:00:00Z">
              <w:r w:rsidRPr="007E5247" w:rsidDel="007E5247">
                <w:rPr>
                  <w:u w:val="single"/>
                  <w:rPrChange w:id="2865" w:author="Matyas Adam" w:date="2018-11-16T13:00:00Z">
                    <w:rPr>
                      <w:b/>
                    </w:rPr>
                  </w:rPrChange>
                </w:rPr>
                <w:delText>Obsah předmětu:</w:delText>
              </w:r>
            </w:del>
            <w:ins w:id="2866" w:author="Matyas Adam" w:date="2018-11-16T13:00:00Z">
              <w:r w:rsidRPr="007E5247">
                <w:rPr>
                  <w:u w:val="single"/>
                  <w:rPrChange w:id="2867" w:author="Matyas Adam" w:date="2018-11-16T13:00:00Z">
                    <w:rPr>
                      <w:b/>
                    </w:rPr>
                  </w:rPrChange>
                </w:rPr>
                <w:t>Hlavní témata:</w:t>
              </w:r>
            </w:ins>
          </w:p>
          <w:p w14:paraId="1256D23D" w14:textId="38B5D21F" w:rsidR="00BD26BB" w:rsidRDefault="00BD26BB">
            <w:pPr>
              <w:pStyle w:val="Odstavecseseznamem"/>
              <w:numPr>
                <w:ilvl w:val="0"/>
                <w:numId w:val="81"/>
              </w:numPr>
              <w:suppressAutoHyphens w:val="0"/>
              <w:jc w:val="both"/>
              <w:pPrChange w:id="2868" w:author="PS" w:date="2018-11-25T14:24:00Z">
                <w:pPr>
                  <w:pStyle w:val="Odstavecseseznamem"/>
                  <w:numPr>
                    <w:numId w:val="15"/>
                  </w:numPr>
                  <w:tabs>
                    <w:tab w:val="num" w:pos="720"/>
                  </w:tabs>
                  <w:suppressAutoHyphens w:val="0"/>
                  <w:ind w:hanging="360"/>
                  <w:jc w:val="both"/>
                </w:pPr>
              </w:pPrChange>
            </w:pPr>
            <w:r>
              <w:t>Úvod do krizové komunikace</w:t>
            </w:r>
            <w:ins w:id="2869" w:author="PS" w:date="2018-11-25T14:24:00Z">
              <w:r w:rsidR="00616BB2">
                <w:t>.</w:t>
              </w:r>
            </w:ins>
          </w:p>
          <w:p w14:paraId="27CC1B7E" w14:textId="324ACFB2" w:rsidR="00BD26BB" w:rsidRDefault="00BD26BB">
            <w:pPr>
              <w:pStyle w:val="Odstavecseseznamem"/>
              <w:numPr>
                <w:ilvl w:val="0"/>
                <w:numId w:val="81"/>
              </w:numPr>
              <w:suppressAutoHyphens w:val="0"/>
              <w:jc w:val="both"/>
              <w:pPrChange w:id="2870" w:author="PS" w:date="2018-11-25T14:24:00Z">
                <w:pPr>
                  <w:pStyle w:val="Odstavecseseznamem"/>
                  <w:numPr>
                    <w:numId w:val="15"/>
                  </w:numPr>
                  <w:tabs>
                    <w:tab w:val="num" w:pos="720"/>
                  </w:tabs>
                  <w:suppressAutoHyphens w:val="0"/>
                  <w:ind w:hanging="360"/>
                  <w:jc w:val="both"/>
                </w:pPr>
              </w:pPrChange>
            </w:pPr>
            <w:r>
              <w:t>Úskalí a omezení krizové komunikace</w:t>
            </w:r>
            <w:ins w:id="2871" w:author="PS" w:date="2018-11-25T14:24:00Z">
              <w:r w:rsidR="00616BB2">
                <w:t>.</w:t>
              </w:r>
            </w:ins>
          </w:p>
          <w:p w14:paraId="5C47867D" w14:textId="59690B06" w:rsidR="00BD26BB" w:rsidRDefault="00BD26BB">
            <w:pPr>
              <w:pStyle w:val="Odstavecseseznamem"/>
              <w:numPr>
                <w:ilvl w:val="0"/>
                <w:numId w:val="81"/>
              </w:numPr>
              <w:suppressAutoHyphens w:val="0"/>
              <w:jc w:val="both"/>
              <w:pPrChange w:id="2872" w:author="PS" w:date="2018-11-25T14:24:00Z">
                <w:pPr>
                  <w:pStyle w:val="Odstavecseseznamem"/>
                  <w:numPr>
                    <w:numId w:val="15"/>
                  </w:numPr>
                  <w:tabs>
                    <w:tab w:val="num" w:pos="720"/>
                  </w:tabs>
                  <w:suppressAutoHyphens w:val="0"/>
                  <w:ind w:hanging="360"/>
                  <w:jc w:val="both"/>
                </w:pPr>
              </w:pPrChange>
            </w:pPr>
            <w:r>
              <w:t>Komunikační práce s veřejností a s</w:t>
            </w:r>
            <w:del w:id="2873" w:author="PS" w:date="2018-11-25T14:24:00Z">
              <w:r w:rsidDel="00616BB2">
                <w:delText xml:space="preserve"> </w:delText>
              </w:r>
            </w:del>
            <w:ins w:id="2874" w:author="PS" w:date="2018-11-25T14:24:00Z">
              <w:r w:rsidR="00616BB2">
                <w:t> </w:t>
              </w:r>
            </w:ins>
            <w:r>
              <w:t>médii</w:t>
            </w:r>
            <w:ins w:id="2875" w:author="PS" w:date="2018-11-25T14:24:00Z">
              <w:r w:rsidR="00616BB2">
                <w:t>.</w:t>
              </w:r>
            </w:ins>
          </w:p>
          <w:p w14:paraId="3EFF61D2" w14:textId="2DD8DB58" w:rsidR="00BD26BB" w:rsidRDefault="00BD26BB">
            <w:pPr>
              <w:pStyle w:val="Odstavecseseznamem"/>
              <w:numPr>
                <w:ilvl w:val="0"/>
                <w:numId w:val="81"/>
              </w:numPr>
              <w:suppressAutoHyphens w:val="0"/>
              <w:jc w:val="both"/>
              <w:pPrChange w:id="2876" w:author="PS" w:date="2018-11-25T14:24:00Z">
                <w:pPr>
                  <w:pStyle w:val="Odstavecseseznamem"/>
                  <w:numPr>
                    <w:numId w:val="15"/>
                  </w:numPr>
                  <w:tabs>
                    <w:tab w:val="num" w:pos="720"/>
                  </w:tabs>
                  <w:suppressAutoHyphens w:val="0"/>
                  <w:ind w:hanging="360"/>
                  <w:jc w:val="both"/>
                </w:pPr>
              </w:pPrChange>
            </w:pPr>
            <w:r>
              <w:t>Specifika krizové komunikace u složek IZS a systém posttraumatické péče</w:t>
            </w:r>
            <w:ins w:id="2877" w:author="PS" w:date="2018-11-25T14:24:00Z">
              <w:r w:rsidR="00616BB2">
                <w:t>.</w:t>
              </w:r>
            </w:ins>
          </w:p>
          <w:p w14:paraId="66588B28" w14:textId="7363839A" w:rsidR="00BD26BB" w:rsidRDefault="00BD26BB">
            <w:pPr>
              <w:pStyle w:val="Odstavecseseznamem"/>
              <w:numPr>
                <w:ilvl w:val="0"/>
                <w:numId w:val="81"/>
              </w:numPr>
              <w:suppressAutoHyphens w:val="0"/>
              <w:jc w:val="both"/>
              <w:pPrChange w:id="2878" w:author="PS" w:date="2018-11-25T14:24:00Z">
                <w:pPr>
                  <w:pStyle w:val="Odstavecseseznamem"/>
                  <w:numPr>
                    <w:numId w:val="15"/>
                  </w:numPr>
                  <w:tabs>
                    <w:tab w:val="num" w:pos="720"/>
                  </w:tabs>
                  <w:suppressAutoHyphens w:val="0"/>
                  <w:ind w:hanging="360"/>
                  <w:jc w:val="both"/>
                </w:pPr>
              </w:pPrChange>
            </w:pPr>
            <w:r>
              <w:t>Mimořádné události a krize a možnosti využití komunikačních technik</w:t>
            </w:r>
            <w:ins w:id="2879" w:author="PS" w:date="2018-11-25T14:24:00Z">
              <w:r w:rsidR="00616BB2">
                <w:t>.</w:t>
              </w:r>
            </w:ins>
          </w:p>
          <w:p w14:paraId="6DDF5D83" w14:textId="4BBC9378" w:rsidR="00BD26BB" w:rsidRDefault="00BD26BB">
            <w:pPr>
              <w:pStyle w:val="Odstavecseseznamem"/>
              <w:numPr>
                <w:ilvl w:val="0"/>
                <w:numId w:val="81"/>
              </w:numPr>
              <w:suppressAutoHyphens w:val="0"/>
              <w:jc w:val="both"/>
              <w:pPrChange w:id="2880" w:author="PS" w:date="2018-11-25T14:24:00Z">
                <w:pPr>
                  <w:pStyle w:val="Odstavecseseznamem"/>
                  <w:numPr>
                    <w:numId w:val="15"/>
                  </w:numPr>
                  <w:tabs>
                    <w:tab w:val="num" w:pos="720"/>
                  </w:tabs>
                  <w:suppressAutoHyphens w:val="0"/>
                  <w:ind w:hanging="360"/>
                  <w:jc w:val="both"/>
                </w:pPr>
              </w:pPrChange>
            </w:pPr>
            <w:r>
              <w:t>Psychologická první pomoc vnitřní</w:t>
            </w:r>
            <w:ins w:id="2881" w:author="PS" w:date="2018-11-25T14:24:00Z">
              <w:r w:rsidR="00616BB2">
                <w:t>.</w:t>
              </w:r>
            </w:ins>
          </w:p>
          <w:p w14:paraId="2D135E95" w14:textId="1C724B6C" w:rsidR="00BD26BB" w:rsidRDefault="00BD26BB">
            <w:pPr>
              <w:pStyle w:val="Odstavecseseznamem"/>
              <w:numPr>
                <w:ilvl w:val="0"/>
                <w:numId w:val="81"/>
              </w:numPr>
              <w:suppressAutoHyphens w:val="0"/>
              <w:jc w:val="both"/>
              <w:pPrChange w:id="2882" w:author="PS" w:date="2018-11-25T14:24:00Z">
                <w:pPr>
                  <w:pStyle w:val="Odstavecseseznamem"/>
                  <w:numPr>
                    <w:numId w:val="15"/>
                  </w:numPr>
                  <w:tabs>
                    <w:tab w:val="num" w:pos="720"/>
                  </w:tabs>
                  <w:suppressAutoHyphens w:val="0"/>
                  <w:ind w:hanging="360"/>
                  <w:jc w:val="both"/>
                </w:pPr>
              </w:pPrChange>
            </w:pPr>
            <w:r>
              <w:t>Psychická první pomoc vnější</w:t>
            </w:r>
            <w:ins w:id="2883" w:author="PS" w:date="2018-11-25T14:24:00Z">
              <w:r w:rsidR="00616BB2">
                <w:t>.</w:t>
              </w:r>
            </w:ins>
          </w:p>
          <w:p w14:paraId="5B20347F" w14:textId="67C42621" w:rsidR="00BD26BB" w:rsidRDefault="00BD26BB">
            <w:pPr>
              <w:pStyle w:val="Odstavecseseznamem"/>
              <w:numPr>
                <w:ilvl w:val="0"/>
                <w:numId w:val="81"/>
              </w:numPr>
              <w:suppressAutoHyphens w:val="0"/>
              <w:jc w:val="both"/>
              <w:pPrChange w:id="2884" w:author="PS" w:date="2018-11-25T14:24:00Z">
                <w:pPr>
                  <w:pStyle w:val="Odstavecseseznamem"/>
                  <w:numPr>
                    <w:numId w:val="15"/>
                  </w:numPr>
                  <w:tabs>
                    <w:tab w:val="num" w:pos="720"/>
                  </w:tabs>
                  <w:suppressAutoHyphens w:val="0"/>
                  <w:ind w:hanging="360"/>
                  <w:jc w:val="both"/>
                </w:pPr>
              </w:pPrChange>
            </w:pPr>
            <w:r>
              <w:t>Základní principy, zásady, modely krizové intervence</w:t>
            </w:r>
            <w:ins w:id="2885" w:author="PS" w:date="2018-11-25T14:24:00Z">
              <w:r w:rsidR="00616BB2">
                <w:t>.</w:t>
              </w:r>
            </w:ins>
            <w:r>
              <w:t xml:space="preserve"> </w:t>
            </w:r>
          </w:p>
          <w:p w14:paraId="7D8AD914" w14:textId="6AF7AD28" w:rsidR="00BD26BB" w:rsidRDefault="00BD26BB">
            <w:pPr>
              <w:pStyle w:val="Odstavecseseznamem"/>
              <w:numPr>
                <w:ilvl w:val="0"/>
                <w:numId w:val="81"/>
              </w:numPr>
              <w:suppressAutoHyphens w:val="0"/>
              <w:jc w:val="both"/>
              <w:pPrChange w:id="2886" w:author="PS" w:date="2018-11-25T14:24:00Z">
                <w:pPr>
                  <w:pStyle w:val="Odstavecseseznamem"/>
                  <w:numPr>
                    <w:numId w:val="15"/>
                  </w:numPr>
                  <w:tabs>
                    <w:tab w:val="num" w:pos="720"/>
                  </w:tabs>
                  <w:suppressAutoHyphens w:val="0"/>
                  <w:ind w:hanging="360"/>
                  <w:jc w:val="both"/>
                </w:pPr>
              </w:pPrChange>
            </w:pPr>
            <w:r>
              <w:t>Typy krizové intervence a jejich využití</w:t>
            </w:r>
            <w:ins w:id="2887" w:author="PS" w:date="2018-11-25T14:24:00Z">
              <w:r w:rsidR="00616BB2">
                <w:t>.</w:t>
              </w:r>
            </w:ins>
          </w:p>
          <w:p w14:paraId="52B6D883" w14:textId="3ABACA52" w:rsidR="00BD26BB" w:rsidRDefault="00BD26BB">
            <w:pPr>
              <w:pStyle w:val="Odstavecseseznamem"/>
              <w:numPr>
                <w:ilvl w:val="0"/>
                <w:numId w:val="81"/>
              </w:numPr>
              <w:suppressAutoHyphens w:val="0"/>
              <w:jc w:val="both"/>
              <w:pPrChange w:id="2888" w:author="PS" w:date="2018-11-25T14:24:00Z">
                <w:pPr>
                  <w:pStyle w:val="Odstavecseseznamem"/>
                  <w:numPr>
                    <w:numId w:val="15"/>
                  </w:numPr>
                  <w:tabs>
                    <w:tab w:val="num" w:pos="720"/>
                  </w:tabs>
                  <w:suppressAutoHyphens w:val="0"/>
                  <w:ind w:hanging="360"/>
                  <w:jc w:val="both"/>
                </w:pPr>
              </w:pPrChange>
            </w:pPr>
            <w:r>
              <w:t>Práce s agresivními jedinci</w:t>
            </w:r>
            <w:ins w:id="2889" w:author="PS" w:date="2018-11-25T14:24:00Z">
              <w:r w:rsidR="00616BB2">
                <w:t>.</w:t>
              </w:r>
            </w:ins>
          </w:p>
        </w:tc>
      </w:tr>
      <w:tr w:rsidR="00BD26BB" w14:paraId="2B4DCACC" w14:textId="77777777" w:rsidTr="00495DC8">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62A32D0F" w14:textId="77777777" w:rsidR="00BD26BB" w:rsidRDefault="00BD26BB" w:rsidP="00495DC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290476C9" w14:textId="77777777" w:rsidR="00BD26BB" w:rsidRDefault="00BD26BB" w:rsidP="00495DC8">
            <w:pPr>
              <w:jc w:val="both"/>
            </w:pPr>
          </w:p>
        </w:tc>
      </w:tr>
      <w:tr w:rsidR="00BD26BB" w14:paraId="61C4F0D5" w14:textId="77777777" w:rsidTr="00495DC8">
        <w:trPr>
          <w:trHeight w:val="1497"/>
        </w:trPr>
        <w:tc>
          <w:tcPr>
            <w:tcW w:w="9855" w:type="dxa"/>
            <w:gridSpan w:val="8"/>
            <w:tcBorders>
              <w:top w:val="nil"/>
              <w:left w:val="single" w:sz="4" w:space="0" w:color="auto"/>
              <w:bottom w:val="single" w:sz="4" w:space="0" w:color="auto"/>
              <w:right w:val="single" w:sz="4" w:space="0" w:color="auto"/>
            </w:tcBorders>
          </w:tcPr>
          <w:p w14:paraId="6269BC6A" w14:textId="77777777" w:rsidR="00BD26BB" w:rsidRPr="00144780" w:rsidRDefault="00BD26BB">
            <w:pPr>
              <w:ind w:left="322" w:hanging="284"/>
              <w:jc w:val="both"/>
              <w:rPr>
                <w:b/>
              </w:rPr>
              <w:pPrChange w:id="2890" w:author="Matyas Adam" w:date="2018-11-16T13:01:00Z">
                <w:pPr>
                  <w:jc w:val="both"/>
                </w:pPr>
              </w:pPrChange>
            </w:pPr>
            <w:r w:rsidRPr="00144780">
              <w:rPr>
                <w:b/>
              </w:rPr>
              <w:t>Povinná:</w:t>
            </w:r>
          </w:p>
          <w:p w14:paraId="0D6E1337" w14:textId="77777777" w:rsidR="00BD26BB" w:rsidRDefault="00BD26BB">
            <w:pPr>
              <w:ind w:left="38"/>
              <w:jc w:val="both"/>
              <w:rPr>
                <w:ins w:id="2891" w:author="Matyas Adam" w:date="2018-11-16T13:00:00Z"/>
              </w:rPr>
              <w:pPrChange w:id="2892" w:author="PS" w:date="2018-11-25T14:25:00Z">
                <w:pPr>
                  <w:jc w:val="both"/>
                </w:pPr>
              </w:pPrChange>
            </w:pPr>
            <w:r w:rsidRPr="00144780">
              <w:t xml:space="preserve">ŠPATENKOVÁ, </w:t>
            </w:r>
            <w:del w:id="2893" w:author="Matyas Adam" w:date="2018-11-16T13:00:00Z">
              <w:r w:rsidRPr="00144780" w:rsidDel="007E5247">
                <w:delText xml:space="preserve">Naděžda </w:delText>
              </w:r>
            </w:del>
            <w:ins w:id="2894" w:author="Matyas Adam" w:date="2018-11-16T13:00:00Z">
              <w:r w:rsidRPr="00144780">
                <w:t>N</w:t>
              </w:r>
              <w:r>
                <w:t xml:space="preserve">. </w:t>
              </w:r>
            </w:ins>
            <w:r w:rsidRPr="00144780">
              <w:t xml:space="preserve">a kol. </w:t>
            </w:r>
            <w:r w:rsidRPr="007E5247">
              <w:rPr>
                <w:i/>
                <w:rPrChange w:id="2895" w:author="Matyas Adam" w:date="2018-11-16T13:00:00Z">
                  <w:rPr/>
                </w:rPrChange>
              </w:rPr>
              <w:t>Krize a krizová intervence.</w:t>
            </w:r>
            <w:r w:rsidRPr="00144780">
              <w:t xml:space="preserve"> Vydání 1. Praha: Grada, 2017. 285 stran. Psyché. ISBN 978-80-247-5327-0.</w:t>
            </w:r>
          </w:p>
          <w:p w14:paraId="52E3DD40" w14:textId="77777777" w:rsidR="00BD26BB" w:rsidRDefault="00BD26BB">
            <w:pPr>
              <w:ind w:left="38"/>
              <w:jc w:val="both"/>
              <w:pPrChange w:id="2896" w:author="PS" w:date="2018-11-25T14:25:00Z">
                <w:pPr>
                  <w:jc w:val="both"/>
                </w:pPr>
              </w:pPrChange>
            </w:pPr>
            <w:ins w:id="2897" w:author="Matyas Adam" w:date="2018-11-16T13:00:00Z">
              <w:r w:rsidRPr="00A70703">
                <w:t>Materiály dostupné v e-learningovém kurzu předmětu v LMS Moodle na </w:t>
              </w:r>
              <w:r w:rsidRPr="00A70703">
                <w:fldChar w:fldCharType="begin"/>
              </w:r>
              <w:r>
                <w:instrText xml:space="preserve"> HYPERLINK "http://vyuka.flkr.utb.cz/" \t "_blank" </w:instrText>
              </w:r>
              <w:r w:rsidRPr="00A70703">
                <w:fldChar w:fldCharType="separate"/>
              </w:r>
              <w:r w:rsidRPr="00A70703">
                <w:t>http://vyuka.flkr.utb.cz</w:t>
              </w:r>
              <w:r w:rsidRPr="00A70703">
                <w:fldChar w:fldCharType="end"/>
              </w:r>
            </w:ins>
          </w:p>
          <w:p w14:paraId="0AABC9E7" w14:textId="77777777" w:rsidR="00BD26BB" w:rsidRDefault="00BD26BB">
            <w:pPr>
              <w:ind w:left="38"/>
              <w:jc w:val="both"/>
              <w:rPr>
                <w:b/>
              </w:rPr>
              <w:pPrChange w:id="2898" w:author="PS" w:date="2018-11-25T14:25:00Z">
                <w:pPr>
                  <w:jc w:val="both"/>
                </w:pPr>
              </w:pPrChange>
            </w:pPr>
            <w:r w:rsidRPr="00144780">
              <w:rPr>
                <w:b/>
              </w:rPr>
              <w:t>Doporučená:</w:t>
            </w:r>
          </w:p>
          <w:p w14:paraId="7B6D5ABC" w14:textId="77777777" w:rsidR="00BD26BB" w:rsidRPr="00144780" w:rsidRDefault="00BD26BB">
            <w:pPr>
              <w:ind w:left="38"/>
              <w:jc w:val="both"/>
              <w:pPrChange w:id="2899" w:author="PS" w:date="2018-11-25T14:25:00Z">
                <w:pPr>
                  <w:jc w:val="both"/>
                </w:pPr>
              </w:pPrChange>
            </w:pPr>
            <w:r w:rsidRPr="00144780">
              <w:t xml:space="preserve">BAŠTECKÁ, </w:t>
            </w:r>
            <w:del w:id="2900" w:author="Matyas Adam" w:date="2018-11-16T13:00:00Z">
              <w:r w:rsidRPr="00144780" w:rsidDel="007E5247">
                <w:delText xml:space="preserve">Bohumila </w:delText>
              </w:r>
            </w:del>
            <w:ins w:id="2901" w:author="Matyas Adam" w:date="2018-11-16T13:00:00Z">
              <w:r w:rsidRPr="00144780">
                <w:t>B</w:t>
              </w:r>
              <w:r>
                <w:t xml:space="preserve">. </w:t>
              </w:r>
            </w:ins>
            <w:r w:rsidRPr="00144780">
              <w:t xml:space="preserve">a kol. </w:t>
            </w:r>
            <w:r w:rsidRPr="007E5247">
              <w:rPr>
                <w:i/>
                <w:rPrChange w:id="2902" w:author="Matyas Adam" w:date="2018-11-16T13:00:00Z">
                  <w:rPr/>
                </w:rPrChange>
              </w:rPr>
              <w:t>Terénní krizová práce: psychosociální intervenční týmy</w:t>
            </w:r>
            <w:r w:rsidRPr="00144780">
              <w:t>. Vyd. 1. Praha: Grada, 2005. 299 s. Psyché. ISBN 80-247-0708-X.</w:t>
            </w:r>
          </w:p>
          <w:p w14:paraId="2D3EEADD" w14:textId="77777777" w:rsidR="00BD26BB" w:rsidRPr="00144780" w:rsidRDefault="00BD26BB">
            <w:pPr>
              <w:ind w:left="38"/>
              <w:jc w:val="both"/>
              <w:rPr>
                <w:b/>
              </w:rPr>
              <w:pPrChange w:id="2903" w:author="PS" w:date="2018-11-25T14:25:00Z">
                <w:pPr>
                  <w:jc w:val="both"/>
                </w:pPr>
              </w:pPrChange>
            </w:pPr>
            <w:r w:rsidRPr="00144780">
              <w:t xml:space="preserve">VODÁČKOVÁ, </w:t>
            </w:r>
            <w:del w:id="2904" w:author="Matyas Adam" w:date="2018-11-16T13:00:00Z">
              <w:r w:rsidRPr="00144780" w:rsidDel="007E5247">
                <w:delText xml:space="preserve">Daniela </w:delText>
              </w:r>
            </w:del>
            <w:ins w:id="2905" w:author="Matyas Adam" w:date="2018-11-16T13:00:00Z">
              <w:r w:rsidRPr="00144780">
                <w:t>D</w:t>
              </w:r>
              <w:r>
                <w:t>.</w:t>
              </w:r>
              <w:r w:rsidRPr="00144780">
                <w:t xml:space="preserve"> </w:t>
              </w:r>
            </w:ins>
            <w:r w:rsidRPr="00144780">
              <w:t xml:space="preserve">a kol. </w:t>
            </w:r>
            <w:r w:rsidRPr="007E5247">
              <w:rPr>
                <w:i/>
                <w:rPrChange w:id="2906" w:author="Matyas Adam" w:date="2018-11-16T13:00:00Z">
                  <w:rPr/>
                </w:rPrChange>
              </w:rPr>
              <w:t>Krizová intervence.</w:t>
            </w:r>
            <w:r w:rsidRPr="00144780">
              <w:t xml:space="preserve"> 3. vyd. Praha: Portál, 2012. 543 s. ISBN 978-80-262-0212-7.</w:t>
            </w:r>
          </w:p>
        </w:tc>
      </w:tr>
      <w:tr w:rsidR="00BD26BB" w14:paraId="59EB458E"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5B57FF55" w14:textId="77777777" w:rsidR="00BD26BB" w:rsidRDefault="00BD26BB" w:rsidP="00495DC8">
            <w:pPr>
              <w:jc w:val="center"/>
              <w:rPr>
                <w:b/>
              </w:rPr>
            </w:pPr>
            <w:r>
              <w:rPr>
                <w:b/>
              </w:rPr>
              <w:t>Informace ke kombinované nebo distanční formě</w:t>
            </w:r>
          </w:p>
        </w:tc>
      </w:tr>
      <w:tr w:rsidR="00BD26BB" w14:paraId="17DC6238" w14:textId="77777777" w:rsidTr="00495DC8">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31D84515" w14:textId="77777777" w:rsidR="00BD26BB" w:rsidRDefault="00BD26BB" w:rsidP="00495DC8">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50DF1111" w14:textId="77777777" w:rsidR="00BD26BB" w:rsidRDefault="00BD26BB" w:rsidP="00495DC8">
            <w:pPr>
              <w:jc w:val="both"/>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189E9C3C" w14:textId="77777777" w:rsidR="00BD26BB" w:rsidRDefault="00BD26BB" w:rsidP="00495DC8">
            <w:pPr>
              <w:jc w:val="both"/>
              <w:rPr>
                <w:b/>
              </w:rPr>
            </w:pPr>
            <w:r>
              <w:rPr>
                <w:b/>
              </w:rPr>
              <w:t xml:space="preserve">hodin </w:t>
            </w:r>
          </w:p>
        </w:tc>
      </w:tr>
      <w:tr w:rsidR="00BD26BB" w14:paraId="2617C39F" w14:textId="77777777" w:rsidTr="00495DC8">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7CB0CF90" w14:textId="77777777" w:rsidR="00BD26BB" w:rsidRDefault="00BD26BB" w:rsidP="00495DC8">
            <w:pPr>
              <w:jc w:val="both"/>
              <w:rPr>
                <w:b/>
              </w:rPr>
            </w:pPr>
            <w:r>
              <w:rPr>
                <w:b/>
              </w:rPr>
              <w:t>Informace o způsobu kontaktu s vyučujícím</w:t>
            </w:r>
          </w:p>
        </w:tc>
      </w:tr>
      <w:tr w:rsidR="00BD26BB" w14:paraId="55FE0512" w14:textId="77777777" w:rsidTr="00495DC8">
        <w:trPr>
          <w:trHeight w:val="362"/>
        </w:trPr>
        <w:tc>
          <w:tcPr>
            <w:tcW w:w="9855" w:type="dxa"/>
            <w:gridSpan w:val="8"/>
            <w:tcBorders>
              <w:top w:val="single" w:sz="4" w:space="0" w:color="auto"/>
              <w:left w:val="single" w:sz="4" w:space="0" w:color="auto"/>
              <w:bottom w:val="single" w:sz="4" w:space="0" w:color="auto"/>
              <w:right w:val="single" w:sz="4" w:space="0" w:color="auto"/>
            </w:tcBorders>
          </w:tcPr>
          <w:p w14:paraId="78B86B6C" w14:textId="77777777" w:rsidR="00BD26BB" w:rsidRDefault="00BD26BB" w:rsidP="00495DC8">
            <w:pPr>
              <w:jc w:val="both"/>
            </w:pPr>
          </w:p>
        </w:tc>
      </w:tr>
    </w:tbl>
    <w:p w14:paraId="0D1560AE" w14:textId="77777777" w:rsidR="00BD26BB" w:rsidRDefault="00BD26BB">
      <w:pPr>
        <w:spacing w:after="160" w:line="259" w:lineRule="auto"/>
      </w:pPr>
    </w:p>
    <w:p w14:paraId="082A9E39" w14:textId="77777777" w:rsidR="00BD26BB" w:rsidRDefault="00BD26BB">
      <w:pPr>
        <w:spacing w:after="160" w:line="259" w:lineRule="auto"/>
        <w:rPr>
          <w:ins w:id="2907" w:author="Jiří Lehejček [2]" w:date="2018-11-14T22:20:00Z"/>
        </w:rPr>
      </w:pPr>
    </w:p>
    <w:p w14:paraId="6604AE39" w14:textId="77777777" w:rsidR="00BD26BB" w:rsidRDefault="00BD26BB">
      <w:pPr>
        <w:spacing w:after="160" w:line="259" w:lineRule="auto"/>
        <w:rPr>
          <w:ins w:id="2908" w:author="Jiří Lehejček [2]" w:date="2018-11-14T22:20:00Z"/>
        </w:rPr>
      </w:pPr>
    </w:p>
    <w:p w14:paraId="5C9C9F6A" w14:textId="77777777" w:rsidR="00BD26BB" w:rsidRDefault="00BD26BB">
      <w:pPr>
        <w:spacing w:after="160" w:line="259" w:lineRule="auto"/>
        <w:rPr>
          <w:ins w:id="2909" w:author="Jiří Lehejček [2]" w:date="2018-11-14T22:20:00Z"/>
        </w:rPr>
      </w:pPr>
    </w:p>
    <w:p w14:paraId="7F9C961F" w14:textId="77777777" w:rsidR="00BD26BB" w:rsidRDefault="00BD26BB">
      <w:pPr>
        <w:spacing w:after="160" w:line="259" w:lineRule="auto"/>
        <w:rPr>
          <w:ins w:id="2910" w:author="Jiří Lehejček [2]" w:date="2018-11-14T22:20:00Z"/>
        </w:rPr>
      </w:pPr>
    </w:p>
    <w:tbl>
      <w:tblPr>
        <w:tblW w:w="985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084"/>
        <w:gridCol w:w="567"/>
        <w:gridCol w:w="1134"/>
        <w:gridCol w:w="889"/>
        <w:gridCol w:w="816"/>
        <w:gridCol w:w="2155"/>
        <w:gridCol w:w="539"/>
        <w:gridCol w:w="668"/>
      </w:tblGrid>
      <w:tr w:rsidR="00BD26BB" w14:paraId="45BDFDAA" w14:textId="77777777" w:rsidTr="00495DC8">
        <w:trPr>
          <w:ins w:id="2911" w:author="Jiří Lehejček [2]" w:date="2018-11-14T22:21:00Z"/>
        </w:trPr>
        <w:tc>
          <w:tcPr>
            <w:tcW w:w="9852"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353823B1" w14:textId="77777777" w:rsidR="00BD26BB" w:rsidRDefault="00BD26BB" w:rsidP="00495DC8">
            <w:pPr>
              <w:spacing w:line="256" w:lineRule="auto"/>
              <w:rPr>
                <w:ins w:id="2912" w:author="Jiří Lehejček [2]" w:date="2018-11-14T22:21:00Z"/>
                <w:b/>
                <w:sz w:val="28"/>
                <w:lang w:eastAsia="en-US"/>
              </w:rPr>
            </w:pPr>
            <w:ins w:id="2913" w:author="Jiří Lehejček [2]" w:date="2018-11-14T22:21:00Z">
              <w:r>
                <w:rPr>
                  <w:sz w:val="28"/>
                </w:rPr>
                <w:br w:type="page"/>
              </w:r>
              <w:r>
                <w:rPr>
                  <w:b/>
                  <w:sz w:val="28"/>
                  <w:lang w:eastAsia="en-US"/>
                </w:rPr>
                <w:t>B-III – Charakteristika studijního předmětu</w:t>
              </w:r>
            </w:ins>
          </w:p>
        </w:tc>
      </w:tr>
      <w:tr w:rsidR="00BD26BB" w14:paraId="16494A5E" w14:textId="77777777" w:rsidTr="00495DC8">
        <w:trPr>
          <w:ins w:id="2914" w:author="Jiří Lehejček [2]" w:date="2018-11-14T22:21:00Z"/>
        </w:trPr>
        <w:tc>
          <w:tcPr>
            <w:tcW w:w="3084" w:type="dxa"/>
            <w:tcBorders>
              <w:top w:val="double" w:sz="4" w:space="0" w:color="auto"/>
              <w:left w:val="single" w:sz="4" w:space="0" w:color="auto"/>
              <w:bottom w:val="single" w:sz="4" w:space="0" w:color="auto"/>
              <w:right w:val="single" w:sz="4" w:space="0" w:color="auto"/>
            </w:tcBorders>
            <w:shd w:val="clear" w:color="auto" w:fill="F7CAAC"/>
            <w:hideMark/>
          </w:tcPr>
          <w:p w14:paraId="24B93DB9" w14:textId="77777777" w:rsidR="00BD26BB" w:rsidRDefault="00BD26BB" w:rsidP="00495DC8">
            <w:pPr>
              <w:spacing w:line="256" w:lineRule="auto"/>
              <w:rPr>
                <w:ins w:id="2915" w:author="Jiří Lehejček [2]" w:date="2018-11-14T22:21:00Z"/>
                <w:b/>
                <w:lang w:eastAsia="en-US"/>
              </w:rPr>
            </w:pPr>
            <w:ins w:id="2916" w:author="Jiří Lehejček [2]" w:date="2018-11-14T22:21:00Z">
              <w:r>
                <w:rPr>
                  <w:b/>
                  <w:lang w:eastAsia="en-US"/>
                </w:rPr>
                <w:t>Název studijního předmětu</w:t>
              </w:r>
            </w:ins>
          </w:p>
        </w:tc>
        <w:tc>
          <w:tcPr>
            <w:tcW w:w="6768" w:type="dxa"/>
            <w:gridSpan w:val="7"/>
            <w:tcBorders>
              <w:top w:val="double" w:sz="4" w:space="0" w:color="auto"/>
              <w:left w:val="single" w:sz="4" w:space="0" w:color="auto"/>
              <w:bottom w:val="single" w:sz="4" w:space="0" w:color="auto"/>
              <w:right w:val="single" w:sz="4" w:space="0" w:color="auto"/>
            </w:tcBorders>
            <w:hideMark/>
          </w:tcPr>
          <w:p w14:paraId="7181A950" w14:textId="77777777" w:rsidR="00BD26BB" w:rsidRDefault="00BD26BB" w:rsidP="00495DC8">
            <w:pPr>
              <w:spacing w:line="256" w:lineRule="auto"/>
              <w:rPr>
                <w:ins w:id="2917" w:author="Jiří Lehejček [2]" w:date="2018-11-14T22:21:00Z"/>
                <w:b/>
                <w:lang w:eastAsia="en-US"/>
              </w:rPr>
            </w:pPr>
            <w:ins w:id="2918" w:author="Jiří Lehejček [2]" w:date="2018-11-14T22:21:00Z">
              <w:r>
                <w:rPr>
                  <w:b/>
                  <w:lang w:eastAsia="en-US"/>
                </w:rPr>
                <w:t>Komunikace s veřejností v ochraně přírody</w:t>
              </w:r>
            </w:ins>
          </w:p>
        </w:tc>
      </w:tr>
      <w:tr w:rsidR="00BD26BB" w14:paraId="3A407ECE" w14:textId="77777777" w:rsidTr="00495DC8">
        <w:trPr>
          <w:ins w:id="2919" w:author="Jiří Lehejček [2]" w:date="2018-11-14T22:21:00Z"/>
        </w:trPr>
        <w:tc>
          <w:tcPr>
            <w:tcW w:w="3084" w:type="dxa"/>
            <w:tcBorders>
              <w:top w:val="single" w:sz="4" w:space="0" w:color="auto"/>
              <w:left w:val="single" w:sz="4" w:space="0" w:color="auto"/>
              <w:bottom w:val="single" w:sz="4" w:space="0" w:color="auto"/>
              <w:right w:val="single" w:sz="4" w:space="0" w:color="auto"/>
            </w:tcBorders>
            <w:shd w:val="clear" w:color="auto" w:fill="F7CAAC"/>
            <w:hideMark/>
          </w:tcPr>
          <w:p w14:paraId="14B6A5A2" w14:textId="77777777" w:rsidR="00BD26BB" w:rsidRDefault="00BD26BB" w:rsidP="00495DC8">
            <w:pPr>
              <w:spacing w:line="256" w:lineRule="auto"/>
              <w:rPr>
                <w:ins w:id="2920" w:author="Jiří Lehejček [2]" w:date="2018-11-14T22:21:00Z"/>
                <w:b/>
                <w:lang w:eastAsia="en-US"/>
              </w:rPr>
            </w:pPr>
            <w:ins w:id="2921" w:author="Jiří Lehejček [2]" w:date="2018-11-14T22:21:00Z">
              <w:r>
                <w:rPr>
                  <w:b/>
                  <w:lang w:eastAsia="en-US"/>
                </w:rPr>
                <w:t>Typ předmětu</w:t>
              </w:r>
            </w:ins>
          </w:p>
        </w:tc>
        <w:tc>
          <w:tcPr>
            <w:tcW w:w="3406" w:type="dxa"/>
            <w:gridSpan w:val="4"/>
            <w:tcBorders>
              <w:top w:val="single" w:sz="4" w:space="0" w:color="auto"/>
              <w:left w:val="single" w:sz="4" w:space="0" w:color="auto"/>
              <w:bottom w:val="single" w:sz="4" w:space="0" w:color="auto"/>
              <w:right w:val="single" w:sz="4" w:space="0" w:color="auto"/>
            </w:tcBorders>
            <w:hideMark/>
          </w:tcPr>
          <w:p w14:paraId="3DFCF525" w14:textId="77777777" w:rsidR="00BD26BB" w:rsidRDefault="00BD26BB" w:rsidP="00495DC8">
            <w:pPr>
              <w:spacing w:line="256" w:lineRule="auto"/>
              <w:rPr>
                <w:ins w:id="2922" w:author="Jiří Lehejček [2]" w:date="2018-11-14T22:21:00Z"/>
                <w:lang w:eastAsia="en-US"/>
              </w:rPr>
            </w:pPr>
            <w:ins w:id="2923" w:author="Jiří Lehejček [2]" w:date="2018-11-14T22:21:00Z">
              <w:r>
                <w:rPr>
                  <w:lang w:eastAsia="en-US"/>
                </w:rPr>
                <w:t>Povinný</w:t>
              </w:r>
            </w:ins>
          </w:p>
        </w:tc>
        <w:tc>
          <w:tcPr>
            <w:tcW w:w="269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C55563F" w14:textId="77777777" w:rsidR="00BD26BB" w:rsidRDefault="00BD26BB" w:rsidP="00495DC8">
            <w:pPr>
              <w:spacing w:line="256" w:lineRule="auto"/>
              <w:rPr>
                <w:ins w:id="2924" w:author="Jiří Lehejček [2]" w:date="2018-11-14T22:21:00Z"/>
                <w:lang w:eastAsia="en-US"/>
              </w:rPr>
            </w:pPr>
            <w:ins w:id="2925" w:author="Jiří Lehejček [2]" w:date="2018-11-14T22:21:00Z">
              <w:r>
                <w:rPr>
                  <w:b/>
                  <w:lang w:eastAsia="en-US"/>
                </w:rPr>
                <w:t>doporučený ročník / semestr</w:t>
              </w:r>
            </w:ins>
          </w:p>
        </w:tc>
        <w:tc>
          <w:tcPr>
            <w:tcW w:w="668" w:type="dxa"/>
            <w:tcBorders>
              <w:top w:val="single" w:sz="4" w:space="0" w:color="auto"/>
              <w:left w:val="single" w:sz="4" w:space="0" w:color="auto"/>
              <w:bottom w:val="single" w:sz="4" w:space="0" w:color="auto"/>
              <w:right w:val="single" w:sz="4" w:space="0" w:color="auto"/>
            </w:tcBorders>
            <w:hideMark/>
          </w:tcPr>
          <w:p w14:paraId="60DA8581" w14:textId="77777777" w:rsidR="00BD26BB" w:rsidRDefault="00BD26BB" w:rsidP="00495DC8">
            <w:pPr>
              <w:spacing w:line="256" w:lineRule="auto"/>
              <w:rPr>
                <w:ins w:id="2926" w:author="Jiří Lehejček [2]" w:date="2018-11-14T22:21:00Z"/>
                <w:lang w:eastAsia="en-US"/>
              </w:rPr>
            </w:pPr>
            <w:ins w:id="2927" w:author="Jiří Lehejček [2]" w:date="2018-11-14T22:21:00Z">
              <w:r>
                <w:rPr>
                  <w:lang w:eastAsia="en-US"/>
                </w:rPr>
                <w:t>3/ZS</w:t>
              </w:r>
            </w:ins>
          </w:p>
        </w:tc>
      </w:tr>
      <w:tr w:rsidR="00BD26BB" w14:paraId="31E72F19" w14:textId="77777777" w:rsidTr="00495DC8">
        <w:trPr>
          <w:ins w:id="2928" w:author="Jiří Lehejček [2]" w:date="2018-11-14T22:21:00Z"/>
        </w:trPr>
        <w:tc>
          <w:tcPr>
            <w:tcW w:w="3084" w:type="dxa"/>
            <w:tcBorders>
              <w:top w:val="single" w:sz="4" w:space="0" w:color="auto"/>
              <w:left w:val="single" w:sz="4" w:space="0" w:color="auto"/>
              <w:bottom w:val="single" w:sz="4" w:space="0" w:color="auto"/>
              <w:right w:val="single" w:sz="4" w:space="0" w:color="auto"/>
            </w:tcBorders>
            <w:shd w:val="clear" w:color="auto" w:fill="F7CAAC"/>
            <w:hideMark/>
          </w:tcPr>
          <w:p w14:paraId="574D6F9D" w14:textId="77777777" w:rsidR="00BD26BB" w:rsidRDefault="00BD26BB" w:rsidP="00495DC8">
            <w:pPr>
              <w:spacing w:line="256" w:lineRule="auto"/>
              <w:rPr>
                <w:ins w:id="2929" w:author="Jiří Lehejček [2]" w:date="2018-11-14T22:21:00Z"/>
                <w:b/>
                <w:lang w:eastAsia="en-US"/>
              </w:rPr>
            </w:pPr>
            <w:ins w:id="2930" w:author="Jiří Lehejček [2]" w:date="2018-11-14T22:21:00Z">
              <w:r>
                <w:rPr>
                  <w:b/>
                  <w:lang w:eastAsia="en-US"/>
                </w:rPr>
                <w:t>Rozsah studijního předmětu</w:t>
              </w:r>
            </w:ins>
          </w:p>
        </w:tc>
        <w:tc>
          <w:tcPr>
            <w:tcW w:w="1701" w:type="dxa"/>
            <w:gridSpan w:val="2"/>
            <w:tcBorders>
              <w:top w:val="single" w:sz="4" w:space="0" w:color="auto"/>
              <w:left w:val="single" w:sz="4" w:space="0" w:color="auto"/>
              <w:bottom w:val="single" w:sz="4" w:space="0" w:color="auto"/>
              <w:right w:val="single" w:sz="4" w:space="0" w:color="auto"/>
            </w:tcBorders>
            <w:hideMark/>
          </w:tcPr>
          <w:p w14:paraId="50BFBE83" w14:textId="77777777" w:rsidR="00BD26BB" w:rsidRDefault="00BD26BB" w:rsidP="00495DC8">
            <w:pPr>
              <w:spacing w:line="256" w:lineRule="auto"/>
              <w:rPr>
                <w:ins w:id="2931" w:author="Jiří Lehejček [2]" w:date="2018-11-14T22:21:00Z"/>
                <w:lang w:eastAsia="en-US"/>
              </w:rPr>
            </w:pPr>
            <w:ins w:id="2932" w:author="Jiří Lehejček [2]" w:date="2018-11-14T22:21:00Z">
              <w:r>
                <w:rPr>
                  <w:lang w:eastAsia="en-US"/>
                </w:rPr>
                <w:t>14p</w:t>
              </w:r>
            </w:ins>
            <w:ins w:id="2933" w:author="Matyas Adam" w:date="2018-11-16T13:02:00Z">
              <w:r>
                <w:rPr>
                  <w:lang w:val="en-GB" w:eastAsia="en-US"/>
                </w:rPr>
                <w:t xml:space="preserve"> - </w:t>
              </w:r>
            </w:ins>
            <w:ins w:id="2934" w:author="Jiří Lehejček [2]" w:date="2018-11-14T22:21:00Z">
              <w:del w:id="2935" w:author="Matyas Adam" w:date="2018-11-16T13:02:00Z">
                <w:r w:rsidDel="00FF4C70">
                  <w:rPr>
                    <w:lang w:val="en-GB" w:eastAsia="en-US"/>
                  </w:rPr>
                  <w:delText>+</w:delText>
                </w:r>
              </w:del>
              <w:r>
                <w:rPr>
                  <w:lang w:eastAsia="en-US"/>
                </w:rPr>
                <w:t>14s</w:t>
              </w:r>
            </w:ins>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66FC97AE" w14:textId="77777777" w:rsidR="00BD26BB" w:rsidRDefault="00BD26BB" w:rsidP="00495DC8">
            <w:pPr>
              <w:spacing w:line="256" w:lineRule="auto"/>
              <w:rPr>
                <w:ins w:id="2936" w:author="Jiří Lehejček [2]" w:date="2018-11-14T22:21:00Z"/>
                <w:b/>
                <w:lang w:eastAsia="en-US"/>
              </w:rPr>
            </w:pPr>
            <w:ins w:id="2937" w:author="Jiří Lehejček [2]" w:date="2018-11-14T22:21:00Z">
              <w:r>
                <w:rPr>
                  <w:b/>
                  <w:lang w:eastAsia="en-US"/>
                </w:rPr>
                <w:t xml:space="preserve">hod. </w:t>
              </w:r>
            </w:ins>
          </w:p>
        </w:tc>
        <w:tc>
          <w:tcPr>
            <w:tcW w:w="816" w:type="dxa"/>
            <w:tcBorders>
              <w:top w:val="single" w:sz="4" w:space="0" w:color="auto"/>
              <w:left w:val="single" w:sz="4" w:space="0" w:color="auto"/>
              <w:bottom w:val="single" w:sz="4" w:space="0" w:color="auto"/>
              <w:right w:val="single" w:sz="4" w:space="0" w:color="auto"/>
            </w:tcBorders>
            <w:hideMark/>
          </w:tcPr>
          <w:p w14:paraId="0353E43A" w14:textId="69D5B10D" w:rsidR="00BD26BB" w:rsidRDefault="00BD26BB" w:rsidP="00495DC8">
            <w:pPr>
              <w:spacing w:line="256" w:lineRule="auto"/>
              <w:rPr>
                <w:ins w:id="2938" w:author="Jiří Lehejček [2]" w:date="2018-11-14T22:21:00Z"/>
                <w:lang w:eastAsia="en-US"/>
              </w:rPr>
            </w:pPr>
            <w:ins w:id="2939" w:author="Matyas Adam" w:date="2018-11-16T13:02:00Z">
              <w:del w:id="2940" w:author="PS" w:date="2018-11-25T14:25:00Z">
                <w:r w:rsidDel="00616BB2">
                  <w:rPr>
                    <w:lang w:eastAsia="en-US"/>
                  </w:rPr>
                  <w:delText>2</w:delText>
                </w:r>
              </w:del>
            </w:ins>
            <w:ins w:id="2941" w:author="PS" w:date="2018-11-25T14:25:00Z">
              <w:r w:rsidR="00616BB2">
                <w:rPr>
                  <w:lang w:eastAsia="en-US"/>
                </w:rPr>
                <w:t>28</w:t>
              </w:r>
            </w:ins>
          </w:p>
        </w:tc>
        <w:tc>
          <w:tcPr>
            <w:tcW w:w="2155" w:type="dxa"/>
            <w:tcBorders>
              <w:top w:val="single" w:sz="4" w:space="0" w:color="auto"/>
              <w:left w:val="single" w:sz="4" w:space="0" w:color="auto"/>
              <w:bottom w:val="single" w:sz="4" w:space="0" w:color="auto"/>
              <w:right w:val="single" w:sz="4" w:space="0" w:color="auto"/>
            </w:tcBorders>
            <w:shd w:val="clear" w:color="auto" w:fill="F7CAAC"/>
            <w:hideMark/>
          </w:tcPr>
          <w:p w14:paraId="44673BC5" w14:textId="77777777" w:rsidR="00BD26BB" w:rsidRDefault="00BD26BB" w:rsidP="00495DC8">
            <w:pPr>
              <w:spacing w:line="256" w:lineRule="auto"/>
              <w:rPr>
                <w:ins w:id="2942" w:author="Jiří Lehejček [2]" w:date="2018-11-14T22:21:00Z"/>
                <w:b/>
                <w:lang w:eastAsia="en-US"/>
              </w:rPr>
            </w:pPr>
            <w:ins w:id="2943" w:author="Jiří Lehejček [2]" w:date="2018-11-14T22:21:00Z">
              <w:r>
                <w:rPr>
                  <w:b/>
                  <w:lang w:eastAsia="en-US"/>
                </w:rPr>
                <w:t>Kreditů</w:t>
              </w:r>
            </w:ins>
          </w:p>
        </w:tc>
        <w:tc>
          <w:tcPr>
            <w:tcW w:w="1207" w:type="dxa"/>
            <w:gridSpan w:val="2"/>
            <w:tcBorders>
              <w:top w:val="single" w:sz="4" w:space="0" w:color="auto"/>
              <w:left w:val="single" w:sz="4" w:space="0" w:color="auto"/>
              <w:bottom w:val="single" w:sz="4" w:space="0" w:color="auto"/>
              <w:right w:val="single" w:sz="4" w:space="0" w:color="auto"/>
            </w:tcBorders>
          </w:tcPr>
          <w:p w14:paraId="476CBEF9" w14:textId="77777777" w:rsidR="00BD26BB" w:rsidRDefault="00BD26BB" w:rsidP="00495DC8">
            <w:pPr>
              <w:spacing w:line="256" w:lineRule="auto"/>
              <w:rPr>
                <w:ins w:id="2944" w:author="Jiří Lehejček [2]" w:date="2018-11-14T22:21:00Z"/>
                <w:lang w:eastAsia="en-US"/>
              </w:rPr>
            </w:pPr>
            <w:ins w:id="2945" w:author="Jiří Lehejček [2]" w:date="2018-11-14T22:21:00Z">
              <w:r>
                <w:rPr>
                  <w:lang w:eastAsia="en-US"/>
                </w:rPr>
                <w:t>4</w:t>
              </w:r>
            </w:ins>
          </w:p>
        </w:tc>
      </w:tr>
      <w:tr w:rsidR="00BD26BB" w14:paraId="174B89D8" w14:textId="77777777" w:rsidTr="00495DC8">
        <w:trPr>
          <w:ins w:id="2946" w:author="Jiří Lehejček [2]" w:date="2018-11-14T22:21:00Z"/>
        </w:trPr>
        <w:tc>
          <w:tcPr>
            <w:tcW w:w="3084" w:type="dxa"/>
            <w:tcBorders>
              <w:top w:val="single" w:sz="4" w:space="0" w:color="auto"/>
              <w:left w:val="single" w:sz="4" w:space="0" w:color="auto"/>
              <w:bottom w:val="single" w:sz="4" w:space="0" w:color="auto"/>
              <w:right w:val="single" w:sz="4" w:space="0" w:color="auto"/>
            </w:tcBorders>
            <w:shd w:val="clear" w:color="auto" w:fill="F7CAAC"/>
            <w:hideMark/>
          </w:tcPr>
          <w:p w14:paraId="0D06A75B" w14:textId="77777777" w:rsidR="00BD26BB" w:rsidRDefault="00BD26BB" w:rsidP="00495DC8">
            <w:pPr>
              <w:spacing w:line="256" w:lineRule="auto"/>
              <w:rPr>
                <w:ins w:id="2947" w:author="Jiří Lehejček [2]" w:date="2018-11-14T22:21:00Z"/>
                <w:b/>
                <w:lang w:eastAsia="en-US"/>
              </w:rPr>
            </w:pPr>
            <w:ins w:id="2948" w:author="Jiří Lehejček [2]" w:date="2018-11-14T22:21:00Z">
              <w:r>
                <w:rPr>
                  <w:b/>
                  <w:lang w:eastAsia="en-US"/>
                </w:rPr>
                <w:t>Prerekvizity, korekvizity, ekvivalence</w:t>
              </w:r>
            </w:ins>
          </w:p>
        </w:tc>
        <w:tc>
          <w:tcPr>
            <w:tcW w:w="6768" w:type="dxa"/>
            <w:gridSpan w:val="7"/>
            <w:tcBorders>
              <w:top w:val="single" w:sz="4" w:space="0" w:color="auto"/>
              <w:left w:val="single" w:sz="4" w:space="0" w:color="auto"/>
              <w:bottom w:val="single" w:sz="4" w:space="0" w:color="auto"/>
              <w:right w:val="single" w:sz="4" w:space="0" w:color="auto"/>
            </w:tcBorders>
          </w:tcPr>
          <w:p w14:paraId="534EF64B" w14:textId="77777777" w:rsidR="00BD26BB" w:rsidRDefault="00BD26BB" w:rsidP="00495DC8">
            <w:pPr>
              <w:spacing w:line="256" w:lineRule="auto"/>
              <w:rPr>
                <w:ins w:id="2949" w:author="Jiří Lehejček [2]" w:date="2018-11-14T22:21:00Z"/>
                <w:lang w:eastAsia="en-US"/>
              </w:rPr>
            </w:pPr>
          </w:p>
        </w:tc>
      </w:tr>
      <w:tr w:rsidR="00BD26BB" w14:paraId="59D0C753" w14:textId="77777777" w:rsidTr="00495DC8">
        <w:trPr>
          <w:ins w:id="2950" w:author="Jiří Lehejček [2]" w:date="2018-11-14T22:21:00Z"/>
        </w:trPr>
        <w:tc>
          <w:tcPr>
            <w:tcW w:w="3084" w:type="dxa"/>
            <w:tcBorders>
              <w:top w:val="single" w:sz="4" w:space="0" w:color="auto"/>
              <w:left w:val="single" w:sz="4" w:space="0" w:color="auto"/>
              <w:bottom w:val="single" w:sz="4" w:space="0" w:color="auto"/>
              <w:right w:val="single" w:sz="4" w:space="0" w:color="auto"/>
            </w:tcBorders>
            <w:shd w:val="clear" w:color="auto" w:fill="F7CAAC"/>
            <w:hideMark/>
          </w:tcPr>
          <w:p w14:paraId="47F3DAD7" w14:textId="77777777" w:rsidR="00BD26BB" w:rsidRDefault="00BD26BB" w:rsidP="00495DC8">
            <w:pPr>
              <w:spacing w:line="256" w:lineRule="auto"/>
              <w:rPr>
                <w:ins w:id="2951" w:author="Jiří Lehejček [2]" w:date="2018-11-14T22:21:00Z"/>
                <w:b/>
                <w:lang w:eastAsia="en-US"/>
              </w:rPr>
            </w:pPr>
            <w:ins w:id="2952" w:author="Jiří Lehejček [2]" w:date="2018-11-14T22:21:00Z">
              <w:r>
                <w:rPr>
                  <w:b/>
                  <w:lang w:eastAsia="en-US"/>
                </w:rPr>
                <w:t>Způsob ověření studijních výsledků</w:t>
              </w:r>
            </w:ins>
          </w:p>
        </w:tc>
        <w:tc>
          <w:tcPr>
            <w:tcW w:w="3406" w:type="dxa"/>
            <w:gridSpan w:val="4"/>
            <w:tcBorders>
              <w:top w:val="single" w:sz="4" w:space="0" w:color="auto"/>
              <w:left w:val="single" w:sz="4" w:space="0" w:color="auto"/>
              <w:bottom w:val="single" w:sz="4" w:space="0" w:color="auto"/>
              <w:right w:val="single" w:sz="4" w:space="0" w:color="auto"/>
            </w:tcBorders>
            <w:hideMark/>
          </w:tcPr>
          <w:p w14:paraId="711F4CDC" w14:textId="77777777" w:rsidR="00BD26BB" w:rsidRDefault="00BD26BB" w:rsidP="00495DC8">
            <w:pPr>
              <w:spacing w:line="256" w:lineRule="auto"/>
              <w:rPr>
                <w:ins w:id="2953" w:author="Jiří Lehejček [2]" w:date="2018-11-14T22:21:00Z"/>
                <w:lang w:eastAsia="en-US"/>
              </w:rPr>
            </w:pPr>
            <w:ins w:id="2954" w:author="Jiří Lehejček [2]" w:date="2018-11-14T22:21:00Z">
              <w:r>
                <w:rPr>
                  <w:lang w:eastAsia="en-US"/>
                </w:rPr>
                <w:t>Zápočet a zkouška</w:t>
              </w:r>
            </w:ins>
          </w:p>
        </w:tc>
        <w:tc>
          <w:tcPr>
            <w:tcW w:w="2155" w:type="dxa"/>
            <w:tcBorders>
              <w:top w:val="single" w:sz="4" w:space="0" w:color="auto"/>
              <w:left w:val="single" w:sz="4" w:space="0" w:color="auto"/>
              <w:bottom w:val="single" w:sz="4" w:space="0" w:color="auto"/>
              <w:right w:val="single" w:sz="4" w:space="0" w:color="auto"/>
            </w:tcBorders>
            <w:shd w:val="clear" w:color="auto" w:fill="F7CAAC"/>
            <w:hideMark/>
          </w:tcPr>
          <w:p w14:paraId="58D47D32" w14:textId="77777777" w:rsidR="00BD26BB" w:rsidRDefault="00BD26BB" w:rsidP="00495DC8">
            <w:pPr>
              <w:spacing w:line="256" w:lineRule="auto"/>
              <w:rPr>
                <w:ins w:id="2955" w:author="Jiří Lehejček [2]" w:date="2018-11-14T22:21:00Z"/>
                <w:b/>
                <w:lang w:eastAsia="en-US"/>
              </w:rPr>
            </w:pPr>
            <w:ins w:id="2956" w:author="Jiří Lehejček [2]" w:date="2018-11-14T22:21:00Z">
              <w:r>
                <w:rPr>
                  <w:b/>
                  <w:lang w:eastAsia="en-US"/>
                </w:rPr>
                <w:t>Forma výuky</w:t>
              </w:r>
            </w:ins>
          </w:p>
        </w:tc>
        <w:tc>
          <w:tcPr>
            <w:tcW w:w="1207" w:type="dxa"/>
            <w:gridSpan w:val="2"/>
            <w:tcBorders>
              <w:top w:val="single" w:sz="4" w:space="0" w:color="auto"/>
              <w:left w:val="single" w:sz="4" w:space="0" w:color="auto"/>
              <w:bottom w:val="single" w:sz="4" w:space="0" w:color="auto"/>
              <w:right w:val="single" w:sz="4" w:space="0" w:color="auto"/>
            </w:tcBorders>
            <w:hideMark/>
          </w:tcPr>
          <w:p w14:paraId="0C847DF6" w14:textId="77777777" w:rsidR="00616BB2" w:rsidRDefault="00BD26BB" w:rsidP="00495DC8">
            <w:pPr>
              <w:spacing w:line="256" w:lineRule="auto"/>
              <w:rPr>
                <w:ins w:id="2957" w:author="PS" w:date="2018-11-25T14:25:00Z"/>
                <w:lang w:eastAsia="en-US"/>
              </w:rPr>
            </w:pPr>
            <w:ins w:id="2958" w:author="Jiří Lehejček [2]" w:date="2018-11-14T22:21:00Z">
              <w:del w:id="2959" w:author="PS" w:date="2018-11-25T14:25:00Z">
                <w:r w:rsidDel="00616BB2">
                  <w:rPr>
                    <w:lang w:eastAsia="en-US"/>
                  </w:rPr>
                  <w:delText>P,</w:delText>
                </w:r>
              </w:del>
            </w:ins>
            <w:ins w:id="2960" w:author="Matyas Adam" w:date="2018-11-16T14:26:00Z">
              <w:del w:id="2961" w:author="PS" w:date="2018-11-25T14:25:00Z">
                <w:r w:rsidDel="00616BB2">
                  <w:rPr>
                    <w:lang w:eastAsia="en-US"/>
                  </w:rPr>
                  <w:delText xml:space="preserve"> </w:delText>
                </w:r>
              </w:del>
            </w:ins>
            <w:ins w:id="2962" w:author="Matyas Adam" w:date="2018-11-16T13:02:00Z">
              <w:del w:id="2963" w:author="PS" w:date="2018-11-25T14:25:00Z">
                <w:r w:rsidDel="00616BB2">
                  <w:rPr>
                    <w:lang w:eastAsia="en-US"/>
                  </w:rPr>
                  <w:delText>S</w:delText>
                </w:r>
              </w:del>
            </w:ins>
            <w:ins w:id="2964" w:author="PS" w:date="2018-11-25T14:25:00Z">
              <w:r w:rsidR="00616BB2">
                <w:rPr>
                  <w:lang w:eastAsia="en-US"/>
                </w:rPr>
                <w:t>přednášky</w:t>
              </w:r>
            </w:ins>
          </w:p>
          <w:p w14:paraId="6AD3C8F1" w14:textId="3EFA63D9" w:rsidR="00BD26BB" w:rsidRDefault="00616BB2" w:rsidP="00495DC8">
            <w:pPr>
              <w:spacing w:line="256" w:lineRule="auto"/>
              <w:rPr>
                <w:ins w:id="2965" w:author="Jiří Lehejček [2]" w:date="2018-11-14T22:21:00Z"/>
                <w:lang w:eastAsia="en-US"/>
              </w:rPr>
            </w:pPr>
            <w:ins w:id="2966" w:author="PS" w:date="2018-11-25T14:25:00Z">
              <w:r>
                <w:rPr>
                  <w:lang w:eastAsia="en-US"/>
                </w:rPr>
                <w:t>semináře</w:t>
              </w:r>
            </w:ins>
            <w:ins w:id="2967" w:author="Jiří Lehejček [2]" w:date="2018-11-14T22:21:00Z">
              <w:del w:id="2968" w:author="Matyas Adam" w:date="2018-11-16T13:02:00Z">
                <w:r w:rsidR="00BD26BB" w:rsidDel="00FF4C70">
                  <w:rPr>
                    <w:lang w:eastAsia="en-US"/>
                  </w:rPr>
                  <w:delText>s</w:delText>
                </w:r>
              </w:del>
            </w:ins>
          </w:p>
        </w:tc>
      </w:tr>
      <w:tr w:rsidR="00BD26BB" w14:paraId="2F281304" w14:textId="77777777" w:rsidTr="00495DC8">
        <w:trPr>
          <w:ins w:id="2969" w:author="Jiří Lehejček [2]" w:date="2018-11-14T22:21:00Z"/>
        </w:trPr>
        <w:tc>
          <w:tcPr>
            <w:tcW w:w="3084" w:type="dxa"/>
            <w:tcBorders>
              <w:top w:val="single" w:sz="4" w:space="0" w:color="auto"/>
              <w:left w:val="single" w:sz="4" w:space="0" w:color="auto"/>
              <w:bottom w:val="single" w:sz="4" w:space="0" w:color="auto"/>
              <w:right w:val="single" w:sz="4" w:space="0" w:color="auto"/>
            </w:tcBorders>
            <w:shd w:val="clear" w:color="auto" w:fill="F7CAAC"/>
            <w:hideMark/>
          </w:tcPr>
          <w:p w14:paraId="397BAC12" w14:textId="51E0FA97" w:rsidR="00BD26BB" w:rsidRDefault="00BD26BB" w:rsidP="00495DC8">
            <w:pPr>
              <w:spacing w:line="256" w:lineRule="auto"/>
              <w:rPr>
                <w:ins w:id="2970" w:author="Jiří Lehejček [2]" w:date="2018-11-14T22:21:00Z"/>
                <w:b/>
                <w:lang w:eastAsia="en-US"/>
              </w:rPr>
            </w:pPr>
            <w:ins w:id="2971" w:author="Jiří Lehejček [2]" w:date="2018-11-14T22:21:00Z">
              <w:r>
                <w:rPr>
                  <w:b/>
                  <w:lang w:eastAsia="en-US"/>
                </w:rPr>
                <w:t>Forma způsobu ověření studijních výsledků a další požadavky na studenta</w:t>
              </w:r>
            </w:ins>
          </w:p>
        </w:tc>
        <w:tc>
          <w:tcPr>
            <w:tcW w:w="6768" w:type="dxa"/>
            <w:gridSpan w:val="7"/>
            <w:tcBorders>
              <w:top w:val="single" w:sz="4" w:space="0" w:color="auto"/>
              <w:left w:val="single" w:sz="4" w:space="0" w:color="auto"/>
              <w:bottom w:val="nil"/>
              <w:right w:val="single" w:sz="4" w:space="0" w:color="auto"/>
            </w:tcBorders>
          </w:tcPr>
          <w:p w14:paraId="5884FE1D" w14:textId="77777777" w:rsidR="00BD26BB" w:rsidRDefault="00BD26BB" w:rsidP="00495DC8">
            <w:pPr>
              <w:spacing w:line="256" w:lineRule="auto"/>
              <w:rPr>
                <w:ins w:id="2972" w:author="Jiří Lehejček [2]" w:date="2018-11-14T22:21:00Z"/>
                <w:lang w:eastAsia="en-US"/>
              </w:rPr>
            </w:pPr>
            <w:ins w:id="2973" w:author="Jiří Lehejček [2]" w:date="2018-11-14T22:21:00Z">
              <w:r>
                <w:rPr>
                  <w:lang w:eastAsia="en-US"/>
                </w:rPr>
                <w:t>Aktivní účast na seminářích (80 %), domácí příprava, písemný test a ústní zkouška</w:t>
              </w:r>
            </w:ins>
          </w:p>
          <w:p w14:paraId="011574A2" w14:textId="77777777" w:rsidR="00BD26BB" w:rsidRDefault="00BD26BB" w:rsidP="00495DC8">
            <w:pPr>
              <w:spacing w:line="256" w:lineRule="auto"/>
              <w:rPr>
                <w:ins w:id="2974" w:author="Jiří Lehejček [2]" w:date="2018-11-14T22:21:00Z"/>
                <w:lang w:eastAsia="en-US"/>
              </w:rPr>
            </w:pPr>
          </w:p>
        </w:tc>
      </w:tr>
      <w:tr w:rsidR="00BD26BB" w14:paraId="33DBF6D7" w14:textId="77777777" w:rsidTr="00495DC8">
        <w:trPr>
          <w:trHeight w:val="228"/>
          <w:ins w:id="2975" w:author="Jiří Lehejček [2]" w:date="2018-11-14T22:21:00Z"/>
        </w:trPr>
        <w:tc>
          <w:tcPr>
            <w:tcW w:w="9852" w:type="dxa"/>
            <w:gridSpan w:val="8"/>
            <w:tcBorders>
              <w:top w:val="nil"/>
              <w:left w:val="single" w:sz="4" w:space="0" w:color="auto"/>
              <w:bottom w:val="single" w:sz="4" w:space="0" w:color="auto"/>
              <w:right w:val="single" w:sz="4" w:space="0" w:color="auto"/>
            </w:tcBorders>
            <w:hideMark/>
          </w:tcPr>
          <w:p w14:paraId="2F6E41B8" w14:textId="77777777" w:rsidR="00BD26BB" w:rsidRDefault="00BD26BB" w:rsidP="00495DC8">
            <w:pPr>
              <w:spacing w:line="256" w:lineRule="auto"/>
              <w:rPr>
                <w:ins w:id="2976" w:author="Jiří Lehejček [2]" w:date="2018-11-14T22:21:00Z"/>
                <w:lang w:eastAsia="en-US"/>
              </w:rPr>
            </w:pPr>
          </w:p>
        </w:tc>
      </w:tr>
      <w:tr w:rsidR="00BD26BB" w14:paraId="72CE5905" w14:textId="77777777" w:rsidTr="00495DC8">
        <w:trPr>
          <w:trHeight w:val="197"/>
          <w:ins w:id="2977" w:author="Jiří Lehejček [2]" w:date="2018-11-14T22:21:00Z"/>
        </w:trPr>
        <w:tc>
          <w:tcPr>
            <w:tcW w:w="3084" w:type="dxa"/>
            <w:tcBorders>
              <w:top w:val="nil"/>
              <w:left w:val="single" w:sz="4" w:space="0" w:color="auto"/>
              <w:bottom w:val="single" w:sz="4" w:space="0" w:color="auto"/>
              <w:right w:val="single" w:sz="4" w:space="0" w:color="auto"/>
            </w:tcBorders>
            <w:shd w:val="clear" w:color="auto" w:fill="F7CAAC"/>
            <w:hideMark/>
          </w:tcPr>
          <w:p w14:paraId="189960C6" w14:textId="77777777" w:rsidR="00BD26BB" w:rsidRDefault="00BD26BB" w:rsidP="00495DC8">
            <w:pPr>
              <w:spacing w:line="256" w:lineRule="auto"/>
              <w:rPr>
                <w:ins w:id="2978" w:author="Jiří Lehejček [2]" w:date="2018-11-14T22:21:00Z"/>
                <w:b/>
                <w:lang w:eastAsia="en-US"/>
              </w:rPr>
            </w:pPr>
            <w:ins w:id="2979" w:author="Jiří Lehejček [2]" w:date="2018-11-14T22:21:00Z">
              <w:r>
                <w:rPr>
                  <w:b/>
                  <w:lang w:eastAsia="en-US"/>
                </w:rPr>
                <w:t>Garant předmětu</w:t>
              </w:r>
            </w:ins>
          </w:p>
        </w:tc>
        <w:tc>
          <w:tcPr>
            <w:tcW w:w="6768" w:type="dxa"/>
            <w:gridSpan w:val="7"/>
            <w:tcBorders>
              <w:top w:val="nil"/>
              <w:left w:val="single" w:sz="4" w:space="0" w:color="auto"/>
              <w:bottom w:val="single" w:sz="4" w:space="0" w:color="auto"/>
              <w:right w:val="single" w:sz="4" w:space="0" w:color="auto"/>
            </w:tcBorders>
            <w:hideMark/>
          </w:tcPr>
          <w:p w14:paraId="4F2252C6" w14:textId="77777777" w:rsidR="00BD26BB" w:rsidRPr="00E45CC8" w:rsidRDefault="00BD26BB" w:rsidP="00495DC8">
            <w:pPr>
              <w:spacing w:line="256" w:lineRule="auto"/>
              <w:rPr>
                <w:ins w:id="2980" w:author="Jiří Lehejček [2]" w:date="2018-11-14T22:21:00Z"/>
                <w:lang w:eastAsia="en-US"/>
              </w:rPr>
            </w:pPr>
            <w:ins w:id="2981" w:author="Jiří Lehejček [2]" w:date="2018-11-14T22:21:00Z">
              <w:r w:rsidRPr="00BB1BEC">
                <w:rPr>
                  <w:bCs/>
                  <w:rPrChange w:id="2982" w:author="Matyas Adam" w:date="2018-11-17T00:02:00Z">
                    <w:rPr>
                      <w:b/>
                      <w:bCs/>
                    </w:rPr>
                  </w:rPrChange>
                </w:rPr>
                <w:t xml:space="preserve">Mgr. Veronika Kavková, Ph.D. </w:t>
              </w:r>
              <w:del w:id="2983" w:author="Matyas Adam" w:date="2018-11-17T00:02:00Z">
                <w:r w:rsidRPr="00BB1BEC" w:rsidDel="00BB1BEC">
                  <w:rPr>
                    <w:bCs/>
                    <w:rPrChange w:id="2984" w:author="Matyas Adam" w:date="2018-11-17T00:02:00Z">
                      <w:rPr>
                        <w:b/>
                        <w:bCs/>
                      </w:rPr>
                    </w:rPrChange>
                  </w:rPr>
                  <w:delText>(100 %)</w:delText>
                </w:r>
              </w:del>
            </w:ins>
          </w:p>
        </w:tc>
      </w:tr>
      <w:tr w:rsidR="00BD26BB" w14:paraId="4C599882" w14:textId="77777777" w:rsidTr="00495DC8">
        <w:trPr>
          <w:trHeight w:val="243"/>
          <w:ins w:id="2985" w:author="Jiří Lehejček [2]" w:date="2018-11-14T22:21:00Z"/>
        </w:trPr>
        <w:tc>
          <w:tcPr>
            <w:tcW w:w="3084" w:type="dxa"/>
            <w:tcBorders>
              <w:top w:val="nil"/>
              <w:left w:val="single" w:sz="4" w:space="0" w:color="auto"/>
              <w:bottom w:val="single" w:sz="4" w:space="0" w:color="auto"/>
              <w:right w:val="single" w:sz="4" w:space="0" w:color="auto"/>
            </w:tcBorders>
            <w:shd w:val="clear" w:color="auto" w:fill="F7CAAC"/>
            <w:hideMark/>
          </w:tcPr>
          <w:p w14:paraId="713A0A4D" w14:textId="77777777" w:rsidR="00BD26BB" w:rsidRDefault="00BD26BB" w:rsidP="00495DC8">
            <w:pPr>
              <w:spacing w:line="256" w:lineRule="auto"/>
              <w:rPr>
                <w:ins w:id="2986" w:author="Jiří Lehejček [2]" w:date="2018-11-14T22:21:00Z"/>
                <w:b/>
                <w:lang w:eastAsia="en-US"/>
              </w:rPr>
            </w:pPr>
            <w:ins w:id="2987" w:author="Jiří Lehejček [2]" w:date="2018-11-14T22:21:00Z">
              <w:r>
                <w:rPr>
                  <w:b/>
                  <w:lang w:eastAsia="en-US"/>
                </w:rPr>
                <w:t>Zapojení garanta do výuky předmětu</w:t>
              </w:r>
            </w:ins>
          </w:p>
        </w:tc>
        <w:tc>
          <w:tcPr>
            <w:tcW w:w="6768" w:type="dxa"/>
            <w:gridSpan w:val="7"/>
            <w:tcBorders>
              <w:top w:val="nil"/>
              <w:left w:val="single" w:sz="4" w:space="0" w:color="auto"/>
              <w:bottom w:val="single" w:sz="4" w:space="0" w:color="auto"/>
              <w:right w:val="single" w:sz="4" w:space="0" w:color="auto"/>
            </w:tcBorders>
            <w:hideMark/>
          </w:tcPr>
          <w:p w14:paraId="5AAA24FB" w14:textId="77777777" w:rsidR="00BD26BB" w:rsidRDefault="00BD26BB" w:rsidP="00495DC8">
            <w:pPr>
              <w:spacing w:line="256" w:lineRule="auto"/>
              <w:rPr>
                <w:ins w:id="2988" w:author="Jiří Lehejček [2]" w:date="2018-11-14T22:21:00Z"/>
                <w:lang w:eastAsia="en-US"/>
              </w:rPr>
            </w:pPr>
            <w:ins w:id="2989" w:author="Jiří Lehejček [2]" w:date="2018-11-14T22:21:00Z">
              <w:r w:rsidRPr="00E76AEC">
                <w:rPr>
                  <w:lang w:eastAsia="en-US"/>
                </w:rPr>
                <w:t xml:space="preserve">Garant stanovuje koncepci předmětu, podílí se na </w:t>
              </w:r>
              <w:r>
                <w:rPr>
                  <w:lang w:eastAsia="en-US"/>
                </w:rPr>
                <w:t>seminářích</w:t>
              </w:r>
              <w:r w:rsidRPr="00E76AEC">
                <w:rPr>
                  <w:lang w:eastAsia="en-US"/>
                </w:rPr>
                <w:t xml:space="preserve"> v rozsahu </w:t>
              </w:r>
              <w:r>
                <w:rPr>
                  <w:lang w:eastAsia="en-US"/>
                </w:rPr>
                <w:t>50</w:t>
              </w:r>
              <w:r w:rsidRPr="00E76AEC">
                <w:rPr>
                  <w:lang w:eastAsia="en-US"/>
                </w:rPr>
                <w:t xml:space="preserve"> </w:t>
              </w:r>
              <w:r>
                <w:rPr>
                  <w:lang w:val="en-GB" w:eastAsia="en-US"/>
                </w:rPr>
                <w:t>%</w:t>
              </w:r>
              <w:r>
                <w:rPr>
                  <w:lang w:eastAsia="en-US"/>
                </w:rPr>
                <w:t xml:space="preserve"> </w:t>
              </w:r>
              <w:r w:rsidRPr="00E76AEC">
                <w:rPr>
                  <w:lang w:eastAsia="en-US"/>
                </w:rPr>
                <w:t>a dohlíží na jejich jednotné vedení.</w:t>
              </w:r>
            </w:ins>
          </w:p>
        </w:tc>
      </w:tr>
      <w:tr w:rsidR="00BD26BB" w14:paraId="1935A705" w14:textId="77777777" w:rsidTr="00495DC8">
        <w:trPr>
          <w:ins w:id="2990" w:author="Jiří Lehejček [2]" w:date="2018-11-14T22:21:00Z"/>
        </w:trPr>
        <w:tc>
          <w:tcPr>
            <w:tcW w:w="3084" w:type="dxa"/>
            <w:tcBorders>
              <w:top w:val="single" w:sz="4" w:space="0" w:color="auto"/>
              <w:left w:val="single" w:sz="4" w:space="0" w:color="auto"/>
              <w:bottom w:val="single" w:sz="4" w:space="0" w:color="auto"/>
              <w:right w:val="single" w:sz="4" w:space="0" w:color="auto"/>
            </w:tcBorders>
            <w:shd w:val="clear" w:color="auto" w:fill="F7CAAC"/>
            <w:hideMark/>
          </w:tcPr>
          <w:p w14:paraId="243C9F93" w14:textId="77777777" w:rsidR="00BD26BB" w:rsidRDefault="00BD26BB" w:rsidP="00495DC8">
            <w:pPr>
              <w:spacing w:line="256" w:lineRule="auto"/>
              <w:rPr>
                <w:ins w:id="2991" w:author="Jiří Lehejček [2]" w:date="2018-11-14T22:21:00Z"/>
                <w:b/>
                <w:lang w:eastAsia="en-US"/>
              </w:rPr>
            </w:pPr>
            <w:ins w:id="2992" w:author="Jiří Lehejček [2]" w:date="2018-11-14T22:21:00Z">
              <w:r>
                <w:rPr>
                  <w:b/>
                  <w:lang w:eastAsia="en-US"/>
                </w:rPr>
                <w:t>Vyučující</w:t>
              </w:r>
            </w:ins>
          </w:p>
        </w:tc>
        <w:tc>
          <w:tcPr>
            <w:tcW w:w="6768" w:type="dxa"/>
            <w:gridSpan w:val="7"/>
            <w:tcBorders>
              <w:top w:val="single" w:sz="4" w:space="0" w:color="auto"/>
              <w:left w:val="single" w:sz="4" w:space="0" w:color="auto"/>
              <w:bottom w:val="nil"/>
              <w:right w:val="single" w:sz="4" w:space="0" w:color="auto"/>
            </w:tcBorders>
            <w:hideMark/>
          </w:tcPr>
          <w:p w14:paraId="44C296E7" w14:textId="77777777" w:rsidR="00BD26BB" w:rsidRDefault="00BD26BB" w:rsidP="00495DC8">
            <w:pPr>
              <w:spacing w:line="256" w:lineRule="auto"/>
              <w:rPr>
                <w:ins w:id="2993" w:author="Matyas Adam" w:date="2018-11-16T13:03:00Z"/>
                <w:lang w:eastAsia="en-US"/>
              </w:rPr>
            </w:pPr>
            <w:ins w:id="2994" w:author="Jiří Lehejček [2]" w:date="2018-11-14T22:21:00Z">
              <w:r>
                <w:rPr>
                  <w:lang w:eastAsia="en-US"/>
                </w:rPr>
                <w:t xml:space="preserve">Mgr. Veronika Kavková, Ph.D. </w:t>
              </w:r>
            </w:ins>
            <w:ins w:id="2995" w:author="Jiří Lehejček [2]" w:date="2018-11-14T22:38:00Z">
              <w:r>
                <w:t>– přednášky</w:t>
              </w:r>
            </w:ins>
            <w:ins w:id="2996" w:author="Matyas Adam" w:date="2018-11-16T13:03:00Z">
              <w:r>
                <w:t xml:space="preserve"> (50</w:t>
              </w:r>
              <w:r>
                <w:rPr>
                  <w:lang w:val="en-GB"/>
                </w:rPr>
                <w:t xml:space="preserve"> </w:t>
              </w:r>
              <w:r>
                <w:t>%)</w:t>
              </w:r>
            </w:ins>
            <w:ins w:id="2997" w:author="Jiří Lehejček [2]" w:date="2018-11-14T22:38:00Z">
              <w:r>
                <w:t>, semináře (</w:t>
              </w:r>
              <w:del w:id="2998" w:author="Matyas Adam" w:date="2018-11-16T13:03:00Z">
                <w:r w:rsidDel="00FF4C70">
                  <w:delText xml:space="preserve">100 </w:delText>
                </w:r>
              </w:del>
            </w:ins>
            <w:ins w:id="2999" w:author="Matyas Adam" w:date="2018-11-16T13:03:00Z">
              <w:r>
                <w:t>50</w:t>
              </w:r>
            </w:ins>
            <w:ins w:id="3000" w:author="Jiří Lehejček [2]" w:date="2018-11-14T22:38:00Z">
              <w:r>
                <w:t>%)</w:t>
              </w:r>
              <w:r>
                <w:rPr>
                  <w:lang w:eastAsia="en-US"/>
                </w:rPr>
                <w:t xml:space="preserve"> </w:t>
              </w:r>
            </w:ins>
            <w:ins w:id="3001" w:author="Jiří Lehejček [2]" w:date="2018-11-14T22:21:00Z">
              <w:del w:id="3002" w:author="Matyas Adam" w:date="2018-11-16T13:03:00Z">
                <w:r w:rsidDel="00FF4C70">
                  <w:rPr>
                    <w:lang w:eastAsia="en-US"/>
                  </w:rPr>
                  <w:delText xml:space="preserve">(50 </w:delText>
                </w:r>
                <w:r w:rsidDel="00FF4C70">
                  <w:rPr>
                    <w:lang w:val="en-GB" w:eastAsia="en-US"/>
                  </w:rPr>
                  <w:delText>%</w:delText>
                </w:r>
                <w:r w:rsidDel="00FF4C70">
                  <w:rPr>
                    <w:lang w:eastAsia="en-US"/>
                  </w:rPr>
                  <w:delText xml:space="preserve">) </w:delText>
                </w:r>
              </w:del>
            </w:ins>
          </w:p>
          <w:p w14:paraId="78240736" w14:textId="77777777" w:rsidR="00BD26BB" w:rsidRDefault="00BD26BB">
            <w:pPr>
              <w:spacing w:line="256" w:lineRule="auto"/>
              <w:rPr>
                <w:ins w:id="3003" w:author="Jiří Lehejček [2]" w:date="2018-11-14T22:21:00Z"/>
                <w:lang w:eastAsia="en-US"/>
              </w:rPr>
            </w:pPr>
            <w:ins w:id="3004" w:author="Jiří Lehejček [2]" w:date="2018-11-14T22:21:00Z">
              <w:del w:id="3005" w:author="Matyas Adam" w:date="2018-11-16T13:03:00Z">
                <w:r w:rsidDel="00FF4C70">
                  <w:rPr>
                    <w:lang w:eastAsia="en-US"/>
                  </w:rPr>
                  <w:delText xml:space="preserve">a </w:delText>
                </w:r>
              </w:del>
              <w:r>
                <w:rPr>
                  <w:lang w:eastAsia="en-US"/>
                </w:rPr>
                <w:t xml:space="preserve">Mgr. Matyáš Adam, Ph.D. </w:t>
              </w:r>
            </w:ins>
            <w:ins w:id="3006" w:author="Jiří Lehejček [2]" w:date="2018-11-14T22:38:00Z">
              <w:r>
                <w:t>– přednášky</w:t>
              </w:r>
            </w:ins>
            <w:ins w:id="3007" w:author="Matyas Adam" w:date="2018-11-16T13:03:00Z">
              <w:r>
                <w:t xml:space="preserve"> (50 %)</w:t>
              </w:r>
            </w:ins>
            <w:ins w:id="3008" w:author="Jiří Lehejček [2]" w:date="2018-11-14T22:38:00Z">
              <w:r>
                <w:t xml:space="preserve">, semináře </w:t>
              </w:r>
              <w:del w:id="3009" w:author="Matyas Adam" w:date="2018-11-16T13:03:00Z">
                <w:r w:rsidDel="00FF4C70">
                  <w:delText>(100 %)</w:delText>
                </w:r>
                <w:r w:rsidDel="00FF4C70">
                  <w:rPr>
                    <w:lang w:eastAsia="en-US"/>
                  </w:rPr>
                  <w:delText xml:space="preserve"> </w:delText>
                </w:r>
              </w:del>
            </w:ins>
            <w:ins w:id="3010" w:author="Jiří Lehejček [2]" w:date="2018-11-14T22:21:00Z">
              <w:r>
                <w:rPr>
                  <w:lang w:eastAsia="en-US"/>
                </w:rPr>
                <w:t xml:space="preserve">(50 </w:t>
              </w:r>
              <w:r>
                <w:rPr>
                  <w:lang w:val="en-GB" w:eastAsia="en-US"/>
                </w:rPr>
                <w:t>%</w:t>
              </w:r>
              <w:r>
                <w:rPr>
                  <w:lang w:eastAsia="en-US"/>
                </w:rPr>
                <w:t>)</w:t>
              </w:r>
            </w:ins>
          </w:p>
        </w:tc>
      </w:tr>
      <w:tr w:rsidR="00BD26BB" w14:paraId="6E3E7781" w14:textId="77777777" w:rsidTr="00495DC8">
        <w:trPr>
          <w:trHeight w:val="232"/>
          <w:ins w:id="3011" w:author="Jiří Lehejček [2]" w:date="2018-11-14T22:21:00Z"/>
        </w:trPr>
        <w:tc>
          <w:tcPr>
            <w:tcW w:w="9852" w:type="dxa"/>
            <w:gridSpan w:val="8"/>
            <w:tcBorders>
              <w:top w:val="nil"/>
              <w:left w:val="single" w:sz="4" w:space="0" w:color="auto"/>
              <w:bottom w:val="single" w:sz="4" w:space="0" w:color="auto"/>
              <w:right w:val="single" w:sz="4" w:space="0" w:color="auto"/>
            </w:tcBorders>
          </w:tcPr>
          <w:p w14:paraId="3A551CCB" w14:textId="77777777" w:rsidR="00BD26BB" w:rsidRDefault="00BD26BB" w:rsidP="00495DC8">
            <w:pPr>
              <w:spacing w:line="256" w:lineRule="auto"/>
              <w:rPr>
                <w:ins w:id="3012" w:author="Jiří Lehejček [2]" w:date="2018-11-14T22:21:00Z"/>
                <w:lang w:eastAsia="en-US"/>
              </w:rPr>
            </w:pPr>
          </w:p>
        </w:tc>
      </w:tr>
      <w:tr w:rsidR="00BD26BB" w14:paraId="7154437E" w14:textId="77777777" w:rsidTr="00495DC8">
        <w:trPr>
          <w:ins w:id="3013" w:author="Jiří Lehejček [2]" w:date="2018-11-14T22:21:00Z"/>
        </w:trPr>
        <w:tc>
          <w:tcPr>
            <w:tcW w:w="3084" w:type="dxa"/>
            <w:tcBorders>
              <w:top w:val="single" w:sz="4" w:space="0" w:color="auto"/>
              <w:left w:val="single" w:sz="4" w:space="0" w:color="auto"/>
              <w:bottom w:val="single" w:sz="4" w:space="0" w:color="auto"/>
              <w:right w:val="single" w:sz="4" w:space="0" w:color="auto"/>
            </w:tcBorders>
            <w:shd w:val="clear" w:color="auto" w:fill="F7CAAC"/>
            <w:hideMark/>
          </w:tcPr>
          <w:p w14:paraId="6D7B6EF2" w14:textId="77777777" w:rsidR="00BD26BB" w:rsidRDefault="00BD26BB" w:rsidP="00495DC8">
            <w:pPr>
              <w:spacing w:line="256" w:lineRule="auto"/>
              <w:rPr>
                <w:ins w:id="3014" w:author="Jiří Lehejček [2]" w:date="2018-11-14T22:21:00Z"/>
                <w:b/>
                <w:lang w:eastAsia="en-US"/>
              </w:rPr>
            </w:pPr>
            <w:ins w:id="3015" w:author="Jiří Lehejček [2]" w:date="2018-11-14T22:21:00Z">
              <w:r>
                <w:rPr>
                  <w:b/>
                  <w:lang w:eastAsia="en-US"/>
                </w:rPr>
                <w:t>Stručná anotace předmětu</w:t>
              </w:r>
            </w:ins>
          </w:p>
        </w:tc>
        <w:tc>
          <w:tcPr>
            <w:tcW w:w="6768" w:type="dxa"/>
            <w:gridSpan w:val="7"/>
            <w:tcBorders>
              <w:top w:val="single" w:sz="4" w:space="0" w:color="auto"/>
              <w:left w:val="single" w:sz="4" w:space="0" w:color="auto"/>
              <w:bottom w:val="nil"/>
              <w:right w:val="single" w:sz="4" w:space="0" w:color="auto"/>
            </w:tcBorders>
          </w:tcPr>
          <w:p w14:paraId="335C2716" w14:textId="77777777" w:rsidR="00BD26BB" w:rsidRDefault="00BD26BB" w:rsidP="00495DC8">
            <w:pPr>
              <w:spacing w:line="256" w:lineRule="auto"/>
              <w:rPr>
                <w:ins w:id="3016" w:author="Jiří Lehejček [2]" w:date="2018-11-14T22:21:00Z"/>
                <w:lang w:eastAsia="en-US"/>
              </w:rPr>
            </w:pPr>
          </w:p>
        </w:tc>
      </w:tr>
      <w:tr w:rsidR="00BD26BB" w14:paraId="77C3E73C" w14:textId="77777777" w:rsidTr="00495DC8">
        <w:trPr>
          <w:trHeight w:val="3938"/>
          <w:ins w:id="3017" w:author="Jiří Lehejček [2]" w:date="2018-11-14T22:21:00Z"/>
        </w:trPr>
        <w:tc>
          <w:tcPr>
            <w:tcW w:w="9852" w:type="dxa"/>
            <w:gridSpan w:val="8"/>
            <w:tcBorders>
              <w:top w:val="nil"/>
              <w:left w:val="single" w:sz="4" w:space="0" w:color="auto"/>
              <w:bottom w:val="single" w:sz="12" w:space="0" w:color="auto"/>
              <w:right w:val="single" w:sz="4" w:space="0" w:color="auto"/>
            </w:tcBorders>
            <w:hideMark/>
          </w:tcPr>
          <w:p w14:paraId="48AE2412" w14:textId="77777777" w:rsidR="00BD26BB" w:rsidRDefault="00BD26BB" w:rsidP="00495DC8">
            <w:pPr>
              <w:pStyle w:val="Odstavecseseznamem"/>
              <w:spacing w:line="256" w:lineRule="auto"/>
              <w:ind w:left="1485"/>
              <w:rPr>
                <w:ins w:id="3018" w:author="Jiří Lehejček [2]" w:date="2018-11-14T22:21:00Z"/>
                <w:rFonts w:ascii="Arial" w:hAnsi="Arial" w:cs="Arial"/>
                <w:color w:val="000000"/>
                <w:sz w:val="18"/>
                <w:szCs w:val="18"/>
                <w:shd w:val="clear" w:color="auto" w:fill="FFFFFF"/>
              </w:rPr>
            </w:pPr>
          </w:p>
          <w:p w14:paraId="5BAAA493" w14:textId="77777777" w:rsidR="00BD26BB" w:rsidRDefault="00BD26BB" w:rsidP="00495DC8">
            <w:pPr>
              <w:spacing w:line="256" w:lineRule="auto"/>
              <w:rPr>
                <w:ins w:id="3019" w:author="Matyas Adam" w:date="2018-11-16T13:04:00Z"/>
                <w:lang w:eastAsia="en-US"/>
              </w:rPr>
            </w:pPr>
            <w:ins w:id="3020" w:author="Jiří Lehejček [2]" w:date="2018-11-14T22:21:00Z">
              <w:r>
                <w:rPr>
                  <w:lang w:eastAsia="en-US"/>
                </w:rPr>
                <w:t>Cílem předmětu je seznámit studenty s důvody, proč je zapotřebí pracovat s veřejností při plánování péče o krajinu a realizace ochrany přírody. Efektivní ochrana přírody se bez spolupráce</w:t>
              </w:r>
              <w:del w:id="3021" w:author="Matyas Adam" w:date="2018-11-16T13:04:00Z">
                <w:r w:rsidDel="00FF4C70">
                  <w:rPr>
                    <w:lang w:eastAsia="en-US"/>
                  </w:rPr>
                  <w:delText>i</w:delText>
                </w:r>
              </w:del>
              <w:r>
                <w:rPr>
                  <w:lang w:eastAsia="en-US"/>
                </w:rPr>
                <w:t xml:space="preserve"> s </w:t>
              </w:r>
              <w:del w:id="3022" w:author="Matyas Adam" w:date="2018-11-16T13:04:00Z">
                <w:r w:rsidDel="00FF4C70">
                  <w:rPr>
                    <w:lang w:eastAsia="en-US"/>
                  </w:rPr>
                  <w:delText>těmito</w:delText>
                </w:r>
              </w:del>
            </w:ins>
            <w:ins w:id="3023" w:author="Matyas Adam" w:date="2018-11-16T13:04:00Z">
              <w:r>
                <w:rPr>
                  <w:lang w:eastAsia="en-US"/>
                </w:rPr>
                <w:t>jednotlivými</w:t>
              </w:r>
            </w:ins>
            <w:ins w:id="3024" w:author="Jiří Lehejček [2]" w:date="2018-11-14T22:21:00Z">
              <w:r>
                <w:rPr>
                  <w:lang w:eastAsia="en-US"/>
                </w:rPr>
                <w:t xml:space="preserve"> stakeholdry, kam patří např. členové </w:t>
              </w:r>
              <w:r w:rsidRPr="00F15FDC">
                <w:rPr>
                  <w:lang w:eastAsia="en-US"/>
                </w:rPr>
                <w:t>různých zájmových sdružení</w:t>
              </w:r>
              <w:r>
                <w:rPr>
                  <w:lang w:eastAsia="en-US"/>
                </w:rPr>
                <w:t xml:space="preserve"> (myslivců, rybářů ad.), obyvatelé a návštěvníci chráněných území, vlastníci pozemků, či představitelé místních správ, neobejde. Kurz studenty seznámí s technikami efektivní komunikace a postupů zapojování veřejnosti do řešení problémů, navazování dlouhodobého partnerství a představí praktické příklady zapojení veřejnosti do případů péče o životní prostředí a ochranu přírody</w:t>
              </w:r>
            </w:ins>
            <w:ins w:id="3025" w:author="Matyas Adam" w:date="2018-11-16T13:04:00Z">
              <w:r>
                <w:rPr>
                  <w:lang w:eastAsia="en-US"/>
                </w:rPr>
                <w:t>.</w:t>
              </w:r>
            </w:ins>
          </w:p>
          <w:p w14:paraId="3C7873AB" w14:textId="77777777" w:rsidR="00BD26BB" w:rsidRDefault="00BD26BB" w:rsidP="00495DC8">
            <w:pPr>
              <w:spacing w:line="256" w:lineRule="auto"/>
              <w:rPr>
                <w:ins w:id="3026" w:author="Matyas Adam" w:date="2018-11-16T13:04:00Z"/>
                <w:lang w:eastAsia="en-US"/>
              </w:rPr>
            </w:pPr>
          </w:p>
          <w:p w14:paraId="73FA3FE9" w14:textId="77777777" w:rsidR="00BD26BB" w:rsidRDefault="00BD26BB" w:rsidP="00495DC8">
            <w:pPr>
              <w:spacing w:line="256" w:lineRule="auto"/>
              <w:rPr>
                <w:ins w:id="3027" w:author="Matyas Adam" w:date="2018-11-16T13:05:00Z"/>
                <w:u w:val="single"/>
                <w:lang w:eastAsia="en-US"/>
              </w:rPr>
            </w:pPr>
            <w:ins w:id="3028" w:author="Matyas Adam" w:date="2018-11-16T13:04:00Z">
              <w:r w:rsidRPr="00FF4C70">
                <w:rPr>
                  <w:u w:val="single"/>
                  <w:lang w:eastAsia="en-US"/>
                  <w:rPrChange w:id="3029" w:author="Matyas Adam" w:date="2018-11-16T13:05:00Z">
                    <w:rPr>
                      <w:lang w:eastAsia="en-US"/>
                    </w:rPr>
                  </w:rPrChange>
                </w:rPr>
                <w:t>Hlavní témata:</w:t>
              </w:r>
            </w:ins>
          </w:p>
          <w:p w14:paraId="6272B0D9" w14:textId="4B171699" w:rsidR="00BD26BB" w:rsidRPr="008054AE" w:rsidRDefault="00BD26BB">
            <w:pPr>
              <w:pStyle w:val="Odstavecseseznamem"/>
              <w:numPr>
                <w:ilvl w:val="0"/>
                <w:numId w:val="82"/>
              </w:numPr>
              <w:suppressAutoHyphens w:val="0"/>
              <w:spacing w:line="256" w:lineRule="auto"/>
              <w:rPr>
                <w:ins w:id="3030" w:author="Matyas Adam" w:date="2018-11-16T13:05:00Z"/>
                <w:lang w:eastAsia="en-US"/>
                <w:rPrChange w:id="3031" w:author="Matyas Adam" w:date="2018-11-16T14:41:00Z">
                  <w:rPr>
                    <w:ins w:id="3032" w:author="Matyas Adam" w:date="2018-11-16T13:05:00Z"/>
                    <w:u w:val="single"/>
                    <w:lang w:eastAsia="en-US"/>
                  </w:rPr>
                </w:rPrChange>
              </w:rPr>
              <w:pPrChange w:id="3033" w:author="PS" w:date="2018-11-25T14:26:00Z">
                <w:pPr>
                  <w:spacing w:line="256" w:lineRule="auto"/>
                </w:pPr>
              </w:pPrChange>
            </w:pPr>
            <w:ins w:id="3034" w:author="Matyas Adam" w:date="2018-11-16T14:41:00Z">
              <w:r w:rsidRPr="008054AE">
                <w:rPr>
                  <w:lang w:eastAsia="en-US"/>
                  <w:rPrChange w:id="3035" w:author="Matyas Adam" w:date="2018-11-16T14:41:00Z">
                    <w:rPr>
                      <w:u w:val="single"/>
                      <w:lang w:eastAsia="en-US"/>
                    </w:rPr>
                  </w:rPrChange>
                </w:rPr>
                <w:t>Základní zásady efektivní komunikace</w:t>
              </w:r>
            </w:ins>
            <w:ins w:id="3036" w:author="PS" w:date="2018-11-25T14:27:00Z">
              <w:r w:rsidR="00616BB2">
                <w:rPr>
                  <w:lang w:eastAsia="en-US"/>
                </w:rPr>
                <w:t>.</w:t>
              </w:r>
            </w:ins>
          </w:p>
          <w:p w14:paraId="64F7618D" w14:textId="4FCAD3CF" w:rsidR="00BD26BB" w:rsidRDefault="00BD26BB">
            <w:pPr>
              <w:pStyle w:val="Odstavecseseznamem"/>
              <w:numPr>
                <w:ilvl w:val="0"/>
                <w:numId w:val="82"/>
              </w:numPr>
              <w:suppressAutoHyphens w:val="0"/>
              <w:spacing w:line="256" w:lineRule="auto"/>
              <w:rPr>
                <w:ins w:id="3037" w:author="Matyas Adam" w:date="2018-11-16T14:42:00Z"/>
                <w:lang w:eastAsia="en-US"/>
              </w:rPr>
              <w:pPrChange w:id="3038" w:author="PS" w:date="2018-11-25T14:26:00Z">
                <w:pPr>
                  <w:spacing w:line="256" w:lineRule="auto"/>
                </w:pPr>
              </w:pPrChange>
            </w:pPr>
            <w:ins w:id="3039" w:author="Matyas Adam" w:date="2018-11-16T14:42:00Z">
              <w:r>
                <w:rPr>
                  <w:lang w:eastAsia="en-US"/>
                </w:rPr>
                <w:t>Úspěšné vyjednávání, ř</w:t>
              </w:r>
              <w:r w:rsidRPr="008054AE">
                <w:rPr>
                  <w:lang w:eastAsia="en-US"/>
                  <w:rPrChange w:id="3040" w:author="Matyas Adam" w:date="2018-11-16T14:42:00Z">
                    <w:rPr>
                      <w:u w:val="single"/>
                      <w:lang w:eastAsia="en-US"/>
                    </w:rPr>
                  </w:rPrChange>
                </w:rPr>
                <w:t>ešení konfliktů</w:t>
              </w:r>
            </w:ins>
            <w:ins w:id="3041" w:author="PS" w:date="2018-11-25T14:27:00Z">
              <w:r w:rsidR="00616BB2">
                <w:rPr>
                  <w:lang w:eastAsia="en-US"/>
                </w:rPr>
                <w:t>.</w:t>
              </w:r>
            </w:ins>
          </w:p>
          <w:p w14:paraId="01664D92" w14:textId="332C7914" w:rsidR="00BD26BB" w:rsidRDefault="00BD26BB">
            <w:pPr>
              <w:pStyle w:val="Odstavecseseznamem"/>
              <w:numPr>
                <w:ilvl w:val="0"/>
                <w:numId w:val="82"/>
              </w:numPr>
              <w:suppressAutoHyphens w:val="0"/>
              <w:spacing w:line="256" w:lineRule="auto"/>
              <w:rPr>
                <w:ins w:id="3042" w:author="Matyas Adam" w:date="2018-11-16T14:44:00Z"/>
                <w:lang w:eastAsia="en-US"/>
              </w:rPr>
              <w:pPrChange w:id="3043" w:author="PS" w:date="2018-11-25T14:26:00Z">
                <w:pPr>
                  <w:spacing w:line="256" w:lineRule="auto"/>
                </w:pPr>
              </w:pPrChange>
            </w:pPr>
            <w:ins w:id="3044" w:author="Matyas Adam" w:date="2018-11-16T14:43:00Z">
              <w:r>
                <w:rPr>
                  <w:lang w:eastAsia="en-US"/>
                </w:rPr>
                <w:t>Analýza stakeholderů</w:t>
              </w:r>
            </w:ins>
            <w:ins w:id="3045" w:author="PS" w:date="2018-11-25T14:27:00Z">
              <w:r w:rsidR="00616BB2">
                <w:rPr>
                  <w:lang w:eastAsia="en-US"/>
                </w:rPr>
                <w:t>.</w:t>
              </w:r>
            </w:ins>
          </w:p>
          <w:p w14:paraId="4CBA8A5E" w14:textId="4C2DB5AD" w:rsidR="00BD26BB" w:rsidRDefault="00BD26BB">
            <w:pPr>
              <w:pStyle w:val="Odstavecseseznamem"/>
              <w:numPr>
                <w:ilvl w:val="0"/>
                <w:numId w:val="82"/>
              </w:numPr>
              <w:suppressAutoHyphens w:val="0"/>
              <w:spacing w:line="256" w:lineRule="auto"/>
              <w:rPr>
                <w:ins w:id="3046" w:author="Matyas Adam" w:date="2018-11-16T14:43:00Z"/>
                <w:lang w:eastAsia="en-US"/>
              </w:rPr>
              <w:pPrChange w:id="3047" w:author="PS" w:date="2018-11-25T14:26:00Z">
                <w:pPr>
                  <w:spacing w:line="256" w:lineRule="auto"/>
                </w:pPr>
              </w:pPrChange>
            </w:pPr>
            <w:ins w:id="3048" w:author="Matyas Adam" w:date="2018-11-16T14:44:00Z">
              <w:r>
                <w:rPr>
                  <w:lang w:eastAsia="en-US"/>
                </w:rPr>
                <w:t>Realizace plánů</w:t>
              </w:r>
            </w:ins>
            <w:ins w:id="3049" w:author="PS" w:date="2018-11-25T14:27:00Z">
              <w:r w:rsidR="00616BB2">
                <w:rPr>
                  <w:lang w:eastAsia="en-US"/>
                </w:rPr>
                <w:t>.</w:t>
              </w:r>
            </w:ins>
          </w:p>
          <w:p w14:paraId="2B5B180F" w14:textId="109F9DA5" w:rsidR="00BD26BB" w:rsidRDefault="00BD26BB">
            <w:pPr>
              <w:pStyle w:val="Odstavecseseznamem"/>
              <w:numPr>
                <w:ilvl w:val="0"/>
                <w:numId w:val="82"/>
              </w:numPr>
              <w:suppressAutoHyphens w:val="0"/>
              <w:spacing w:line="256" w:lineRule="auto"/>
              <w:rPr>
                <w:ins w:id="3050" w:author="PS" w:date="2018-11-25T14:27:00Z"/>
                <w:lang w:eastAsia="en-US"/>
              </w:rPr>
              <w:pPrChange w:id="3051" w:author="PS" w:date="2018-11-25T14:26:00Z">
                <w:pPr>
                  <w:spacing w:line="256" w:lineRule="auto"/>
                </w:pPr>
              </w:pPrChange>
            </w:pPr>
            <w:ins w:id="3052" w:author="Matyas Adam" w:date="2018-11-16T14:43:00Z">
              <w:r>
                <w:rPr>
                  <w:lang w:eastAsia="en-US"/>
                </w:rPr>
                <w:t>Komunikační strategie</w:t>
              </w:r>
            </w:ins>
            <w:ins w:id="3053" w:author="PS" w:date="2018-11-25T14:27:00Z">
              <w:r w:rsidR="00616BB2">
                <w:rPr>
                  <w:lang w:eastAsia="en-US"/>
                </w:rPr>
                <w:t>.</w:t>
              </w:r>
            </w:ins>
          </w:p>
          <w:p w14:paraId="37D67716" w14:textId="5937FEA6" w:rsidR="00616BB2" w:rsidRDefault="00616BB2">
            <w:pPr>
              <w:pStyle w:val="Odstavecseseznamem"/>
              <w:numPr>
                <w:ilvl w:val="0"/>
                <w:numId w:val="82"/>
              </w:numPr>
              <w:suppressAutoHyphens w:val="0"/>
              <w:spacing w:line="256" w:lineRule="auto"/>
              <w:rPr>
                <w:ins w:id="3054" w:author="Matyas Adam" w:date="2018-11-16T14:42:00Z"/>
                <w:lang w:eastAsia="en-US"/>
              </w:rPr>
              <w:pPrChange w:id="3055" w:author="PS" w:date="2018-11-25T14:26:00Z">
                <w:pPr>
                  <w:spacing w:line="256" w:lineRule="auto"/>
                </w:pPr>
              </w:pPrChange>
            </w:pPr>
            <w:ins w:id="3056" w:author="PS" w:date="2018-11-25T14:27:00Z">
              <w:r>
                <w:rPr>
                  <w:lang w:eastAsia="en-US"/>
                </w:rPr>
                <w:t>Práce s médii, úspěšná prezentace.</w:t>
              </w:r>
            </w:ins>
          </w:p>
          <w:p w14:paraId="60B6C992" w14:textId="3CAD65F7" w:rsidR="00BD26BB" w:rsidRPr="0015666E" w:rsidDel="00616BB2" w:rsidRDefault="00BD26BB">
            <w:pPr>
              <w:pStyle w:val="Odstavecseseznamem"/>
              <w:spacing w:line="256" w:lineRule="auto"/>
              <w:rPr>
                <w:ins w:id="3057" w:author="Jiří Lehejček [2]" w:date="2018-11-14T22:21:00Z"/>
                <w:del w:id="3058" w:author="PS" w:date="2018-11-25T14:27:00Z"/>
                <w:lang w:eastAsia="en-US"/>
              </w:rPr>
              <w:pPrChange w:id="3059" w:author="PS" w:date="2018-11-25T14:27:00Z">
                <w:pPr>
                  <w:spacing w:line="256" w:lineRule="auto"/>
                </w:pPr>
              </w:pPrChange>
            </w:pPr>
            <w:ins w:id="3060" w:author="Matyas Adam" w:date="2018-11-16T14:42:00Z">
              <w:del w:id="3061" w:author="PS" w:date="2018-11-25T14:27:00Z">
                <w:r w:rsidDel="00616BB2">
                  <w:rPr>
                    <w:lang w:eastAsia="en-US"/>
                  </w:rPr>
                  <w:delText>Práce s médii, úspěšná prezentac</w:delText>
                </w:r>
              </w:del>
            </w:ins>
            <w:ins w:id="3062" w:author="Matyas Adam" w:date="2018-11-16T14:44:00Z">
              <w:del w:id="3063" w:author="PS" w:date="2018-11-25T14:27:00Z">
                <w:r w:rsidDel="00616BB2">
                  <w:rPr>
                    <w:lang w:eastAsia="en-US"/>
                  </w:rPr>
                  <w:delText>e</w:delText>
                </w:r>
              </w:del>
            </w:ins>
          </w:p>
          <w:p w14:paraId="5F5FC2E0" w14:textId="77777777" w:rsidR="00BD26BB" w:rsidRDefault="00BD26BB">
            <w:pPr>
              <w:pStyle w:val="Odstavecseseznamem"/>
              <w:suppressAutoHyphens w:val="0"/>
              <w:spacing w:line="256" w:lineRule="auto"/>
              <w:rPr>
                <w:ins w:id="3064" w:author="Jiří Lehejček [2]" w:date="2018-11-14T22:21:00Z"/>
                <w:lang w:eastAsia="en-US"/>
              </w:rPr>
              <w:pPrChange w:id="3065" w:author="PS" w:date="2018-11-25T14:27:00Z">
                <w:pPr>
                  <w:spacing w:line="256" w:lineRule="auto"/>
                </w:pPr>
              </w:pPrChange>
            </w:pPr>
            <w:ins w:id="3066" w:author="Jiří Lehejček [2]" w:date="2018-11-14T22:21:00Z">
              <w:del w:id="3067" w:author="Matyas Adam" w:date="2018-11-16T14:44:00Z">
                <w:r w:rsidRPr="00F15FDC" w:rsidDel="008054AE">
                  <w:rPr>
                    <w:lang w:eastAsia="en-US"/>
                  </w:rPr>
                  <w:br/>
                </w:r>
              </w:del>
            </w:ins>
          </w:p>
        </w:tc>
      </w:tr>
      <w:tr w:rsidR="00BD26BB" w14:paraId="11780306" w14:textId="77777777" w:rsidTr="00495DC8">
        <w:trPr>
          <w:trHeight w:val="265"/>
          <w:ins w:id="3068" w:author="Jiří Lehejček [2]" w:date="2018-11-14T22:21:00Z"/>
        </w:trPr>
        <w:tc>
          <w:tcPr>
            <w:tcW w:w="3651" w:type="dxa"/>
            <w:gridSpan w:val="2"/>
            <w:tcBorders>
              <w:top w:val="nil"/>
              <w:left w:val="single" w:sz="4" w:space="0" w:color="auto"/>
              <w:bottom w:val="single" w:sz="4" w:space="0" w:color="auto"/>
              <w:right w:val="single" w:sz="4" w:space="0" w:color="auto"/>
            </w:tcBorders>
            <w:shd w:val="clear" w:color="auto" w:fill="F7CAAC"/>
            <w:hideMark/>
          </w:tcPr>
          <w:p w14:paraId="318ADD29" w14:textId="77777777" w:rsidR="00BD26BB" w:rsidRDefault="00BD26BB" w:rsidP="00495DC8">
            <w:pPr>
              <w:spacing w:line="256" w:lineRule="auto"/>
              <w:rPr>
                <w:ins w:id="3069" w:author="Jiří Lehejček [2]" w:date="2018-11-14T22:21:00Z"/>
                <w:lang w:eastAsia="en-US"/>
              </w:rPr>
            </w:pPr>
            <w:ins w:id="3070" w:author="Jiří Lehejček [2]" w:date="2018-11-14T22:21:00Z">
              <w:r>
                <w:rPr>
                  <w:b/>
                  <w:lang w:eastAsia="en-US"/>
                </w:rPr>
                <w:t>Studijní literatura a studijní pomůcky</w:t>
              </w:r>
            </w:ins>
          </w:p>
        </w:tc>
        <w:tc>
          <w:tcPr>
            <w:tcW w:w="6201" w:type="dxa"/>
            <w:gridSpan w:val="6"/>
            <w:tcBorders>
              <w:top w:val="nil"/>
              <w:left w:val="single" w:sz="4" w:space="0" w:color="auto"/>
              <w:bottom w:val="nil"/>
              <w:right w:val="single" w:sz="4" w:space="0" w:color="auto"/>
            </w:tcBorders>
          </w:tcPr>
          <w:p w14:paraId="37534B2E" w14:textId="77777777" w:rsidR="00BD26BB" w:rsidRDefault="00BD26BB" w:rsidP="00495DC8">
            <w:pPr>
              <w:spacing w:line="256" w:lineRule="auto"/>
              <w:rPr>
                <w:ins w:id="3071" w:author="Jiří Lehejček [2]" w:date="2018-11-14T22:21:00Z"/>
                <w:lang w:eastAsia="en-US"/>
              </w:rPr>
            </w:pPr>
          </w:p>
        </w:tc>
      </w:tr>
      <w:tr w:rsidR="00BD26BB" w14:paraId="12468419" w14:textId="77777777" w:rsidTr="00495DC8">
        <w:trPr>
          <w:trHeight w:val="1497"/>
          <w:ins w:id="3072" w:author="Jiří Lehejček [2]" w:date="2018-11-14T22:21:00Z"/>
        </w:trPr>
        <w:tc>
          <w:tcPr>
            <w:tcW w:w="9852" w:type="dxa"/>
            <w:gridSpan w:val="8"/>
            <w:tcBorders>
              <w:top w:val="nil"/>
              <w:left w:val="single" w:sz="4" w:space="0" w:color="auto"/>
              <w:bottom w:val="single" w:sz="4" w:space="0" w:color="auto"/>
              <w:right w:val="single" w:sz="4" w:space="0" w:color="auto"/>
            </w:tcBorders>
            <w:hideMark/>
          </w:tcPr>
          <w:p w14:paraId="4418B274" w14:textId="77777777" w:rsidR="00BD26BB" w:rsidRPr="00FF4C70" w:rsidRDefault="00BD26BB" w:rsidP="00495DC8">
            <w:pPr>
              <w:spacing w:line="256" w:lineRule="auto"/>
              <w:rPr>
                <w:ins w:id="3073" w:author="Jiří Lehejček [2]" w:date="2018-11-14T22:21:00Z"/>
                <w:b/>
                <w:lang w:eastAsia="en-US"/>
                <w:rPrChange w:id="3074" w:author="Matyas Adam" w:date="2018-11-16T13:05:00Z">
                  <w:rPr>
                    <w:ins w:id="3075" w:author="Jiří Lehejček [2]" w:date="2018-11-14T22:21:00Z"/>
                    <w:rFonts w:ascii="Arial" w:hAnsi="Arial" w:cs="Arial"/>
                    <w:color w:val="000000"/>
                    <w:sz w:val="18"/>
                    <w:szCs w:val="18"/>
                    <w:shd w:val="clear" w:color="auto" w:fill="FFFFFF"/>
                  </w:rPr>
                </w:rPrChange>
              </w:rPr>
            </w:pPr>
            <w:ins w:id="3076" w:author="Matyas Adam" w:date="2018-11-16T13:05:00Z">
              <w:r w:rsidRPr="00FF4C70">
                <w:rPr>
                  <w:b/>
                  <w:lang w:eastAsia="en-US"/>
                  <w:rPrChange w:id="3077" w:author="Matyas Adam" w:date="2018-11-16T13:05:00Z">
                    <w:rPr>
                      <w:rFonts w:ascii="Arial" w:hAnsi="Arial" w:cs="Arial"/>
                      <w:color w:val="000000"/>
                      <w:sz w:val="18"/>
                      <w:szCs w:val="18"/>
                      <w:shd w:val="clear" w:color="auto" w:fill="FFFFFF"/>
                    </w:rPr>
                  </w:rPrChange>
                </w:rPr>
                <w:t>Povinná literatura:</w:t>
              </w:r>
            </w:ins>
          </w:p>
          <w:p w14:paraId="0282EB9A" w14:textId="77777777" w:rsidR="00BD26BB" w:rsidRDefault="00BD26BB">
            <w:pPr>
              <w:spacing w:line="256" w:lineRule="auto"/>
              <w:ind w:left="322" w:hanging="322"/>
              <w:rPr>
                <w:ins w:id="3078" w:author="Matyas Adam" w:date="2018-11-16T14:46:00Z"/>
                <w:lang w:eastAsia="en-US"/>
              </w:rPr>
              <w:pPrChange w:id="3079" w:author="Matyas Adam" w:date="2018-11-16T13:05:00Z">
                <w:pPr>
                  <w:pStyle w:val="Normlnweb"/>
                  <w:shd w:val="clear" w:color="auto" w:fill="FFFFFF"/>
                </w:pPr>
              </w:pPrChange>
            </w:pPr>
            <w:ins w:id="3080" w:author="Jiří Lehejček [2]" w:date="2018-11-14T22:21:00Z">
              <w:r w:rsidRPr="00FF4C70">
                <w:rPr>
                  <w:caps/>
                  <w:lang w:eastAsia="en-US"/>
                  <w:rPrChange w:id="3081" w:author="Matyas Adam" w:date="2018-11-16T13:06:00Z">
                    <w:rPr>
                      <w:rFonts w:ascii="Arial" w:hAnsi="Arial" w:cs="Arial"/>
                      <w:color w:val="000000"/>
                      <w:sz w:val="18"/>
                      <w:szCs w:val="18"/>
                    </w:rPr>
                  </w:rPrChange>
                </w:rPr>
                <w:t>Elcome</w:t>
              </w:r>
              <w:r w:rsidRPr="00FF4C70">
                <w:rPr>
                  <w:lang w:eastAsia="en-US"/>
                  <w:rPrChange w:id="3082" w:author="Matyas Adam" w:date="2018-11-16T13:05:00Z">
                    <w:rPr>
                      <w:rFonts w:ascii="Arial" w:hAnsi="Arial" w:cs="Arial"/>
                      <w:color w:val="000000"/>
                      <w:sz w:val="18"/>
                      <w:szCs w:val="18"/>
                    </w:rPr>
                  </w:rPrChange>
                </w:rPr>
                <w:t>, D</w:t>
              </w:r>
              <w:del w:id="3083" w:author="Matyas Adam" w:date="2018-11-16T13:05:00Z">
                <w:r w:rsidRPr="00FF4C70" w:rsidDel="00FF4C70">
                  <w:rPr>
                    <w:lang w:eastAsia="en-US"/>
                    <w:rPrChange w:id="3084" w:author="Matyas Adam" w:date="2018-11-16T13:05:00Z">
                      <w:rPr>
                        <w:rFonts w:ascii="Arial" w:hAnsi="Arial" w:cs="Arial"/>
                        <w:color w:val="000000"/>
                        <w:sz w:val="18"/>
                        <w:szCs w:val="18"/>
                      </w:rPr>
                    </w:rPrChange>
                  </w:rPr>
                  <w:delText>avid</w:delText>
                </w:r>
              </w:del>
            </w:ins>
            <w:ins w:id="3085" w:author="Matyas Adam" w:date="2018-11-16T13:05:00Z">
              <w:r>
                <w:rPr>
                  <w:lang w:eastAsia="en-US"/>
                </w:rPr>
                <w:t>.</w:t>
              </w:r>
            </w:ins>
            <w:ins w:id="3086" w:author="Jiří Lehejček [2]" w:date="2018-11-14T22:21:00Z">
              <w:r w:rsidRPr="00FF4C70">
                <w:rPr>
                  <w:lang w:eastAsia="en-US"/>
                  <w:rPrChange w:id="3087" w:author="Matyas Adam" w:date="2018-11-16T13:05:00Z">
                    <w:rPr>
                      <w:rFonts w:ascii="Arial" w:hAnsi="Arial" w:cs="Arial"/>
                      <w:color w:val="000000"/>
                      <w:sz w:val="18"/>
                      <w:szCs w:val="18"/>
                    </w:rPr>
                  </w:rPrChange>
                </w:rPr>
                <w:t xml:space="preserve">, </w:t>
              </w:r>
              <w:r w:rsidRPr="00FF4C70">
                <w:rPr>
                  <w:caps/>
                  <w:lang w:eastAsia="en-US"/>
                  <w:rPrChange w:id="3088" w:author="Matyas Adam" w:date="2018-11-16T13:06:00Z">
                    <w:rPr>
                      <w:rFonts w:ascii="Arial" w:hAnsi="Arial" w:cs="Arial"/>
                      <w:color w:val="000000"/>
                      <w:sz w:val="18"/>
                      <w:szCs w:val="18"/>
                    </w:rPr>
                  </w:rPrChange>
                </w:rPr>
                <w:t>Bains</w:t>
              </w:r>
              <w:r w:rsidRPr="00FF4C70">
                <w:rPr>
                  <w:lang w:eastAsia="en-US"/>
                  <w:rPrChange w:id="3089" w:author="Matyas Adam" w:date="2018-11-16T13:05:00Z">
                    <w:rPr>
                      <w:rFonts w:ascii="Arial" w:hAnsi="Arial" w:cs="Arial"/>
                      <w:color w:val="000000"/>
                      <w:sz w:val="18"/>
                      <w:szCs w:val="18"/>
                    </w:rPr>
                  </w:rPrChange>
                </w:rPr>
                <w:t>, J</w:t>
              </w:r>
              <w:del w:id="3090" w:author="Matyas Adam" w:date="2018-11-16T13:05:00Z">
                <w:r w:rsidRPr="00FF4C70" w:rsidDel="00FF4C70">
                  <w:rPr>
                    <w:lang w:eastAsia="en-US"/>
                    <w:rPrChange w:id="3091" w:author="Matyas Adam" w:date="2018-11-16T13:05:00Z">
                      <w:rPr>
                        <w:rFonts w:ascii="Arial" w:hAnsi="Arial" w:cs="Arial"/>
                        <w:color w:val="000000"/>
                        <w:sz w:val="18"/>
                        <w:szCs w:val="18"/>
                      </w:rPr>
                    </w:rPrChange>
                  </w:rPr>
                  <w:delText>ohn</w:delText>
                </w:r>
              </w:del>
            </w:ins>
            <w:ins w:id="3092" w:author="Matyas Adam" w:date="2018-11-16T13:05:00Z">
              <w:r>
                <w:rPr>
                  <w:lang w:eastAsia="en-US"/>
                </w:rPr>
                <w:t>.</w:t>
              </w:r>
            </w:ins>
            <w:ins w:id="3093" w:author="Jiří Lehejček [2]" w:date="2018-11-14T22:21:00Z">
              <w:del w:id="3094" w:author="Matyas Adam" w:date="2018-11-16T13:05:00Z">
                <w:r w:rsidRPr="00FF4C70" w:rsidDel="00FF4C70">
                  <w:rPr>
                    <w:lang w:eastAsia="en-US"/>
                    <w:rPrChange w:id="3095" w:author="Matyas Adam" w:date="2018-11-16T13:05:00Z">
                      <w:rPr>
                        <w:rFonts w:ascii="Arial" w:hAnsi="Arial" w:cs="Arial"/>
                        <w:color w:val="000000"/>
                        <w:sz w:val="18"/>
                        <w:szCs w:val="18"/>
                      </w:rPr>
                    </w:rPrChange>
                  </w:rPr>
                  <w:delText>:</w:delText>
                </w:r>
              </w:del>
              <w:r w:rsidRPr="00FF4C70">
                <w:rPr>
                  <w:lang w:eastAsia="en-US"/>
                  <w:rPrChange w:id="3096" w:author="Matyas Adam" w:date="2018-11-16T13:05:00Z">
                    <w:rPr>
                      <w:rFonts w:ascii="Arial" w:hAnsi="Arial" w:cs="Arial"/>
                      <w:color w:val="000000"/>
                      <w:sz w:val="18"/>
                      <w:szCs w:val="18"/>
                    </w:rPr>
                  </w:rPrChange>
                </w:rPr>
                <w:t xml:space="preserve"> Cesta k úspěchu, IUCN, Český ekologický ústav, Praha 2000</w:t>
              </w:r>
            </w:ins>
          </w:p>
          <w:p w14:paraId="73953627" w14:textId="77777777" w:rsidR="00BD26BB" w:rsidRDefault="00BD26BB">
            <w:pPr>
              <w:spacing w:line="256" w:lineRule="auto"/>
              <w:ind w:left="322" w:hanging="322"/>
              <w:rPr>
                <w:ins w:id="3097" w:author="Matyas Adam" w:date="2018-11-16T14:46:00Z"/>
                <w:lang w:eastAsia="en-US"/>
              </w:rPr>
              <w:pPrChange w:id="3098" w:author="Matyas Adam" w:date="2018-11-16T13:05:00Z">
                <w:pPr>
                  <w:pStyle w:val="Normlnweb"/>
                  <w:shd w:val="clear" w:color="auto" w:fill="FFFFFF"/>
                </w:pPr>
              </w:pPrChange>
            </w:pPr>
            <w:ins w:id="3099" w:author="Matyas Adam" w:date="2018-11-16T14:46:00Z">
              <w:r w:rsidRPr="00A70703">
                <w:rPr>
                  <w:caps/>
                  <w:lang w:eastAsia="en-US"/>
                </w:rPr>
                <w:t>Hermann</w:t>
              </w:r>
              <w:r w:rsidRPr="00A70703">
                <w:rPr>
                  <w:lang w:eastAsia="en-US"/>
                </w:rPr>
                <w:t>, S</w:t>
              </w:r>
              <w:r>
                <w:rPr>
                  <w:lang w:eastAsia="en-US"/>
                </w:rPr>
                <w:t xml:space="preserve">. </w:t>
              </w:r>
              <w:r w:rsidRPr="00A70703">
                <w:rPr>
                  <w:lang w:eastAsia="en-US"/>
                </w:rPr>
                <w:t>Umění přesvědčit a vyjednávat, Grada Publishing, a.s., 2002</w:t>
              </w:r>
            </w:ins>
          </w:p>
          <w:p w14:paraId="3E4B73C0" w14:textId="77777777" w:rsidR="00BD26BB" w:rsidRPr="00FF4C70" w:rsidRDefault="00BD26BB">
            <w:pPr>
              <w:spacing w:line="256" w:lineRule="auto"/>
              <w:ind w:left="322" w:hanging="322"/>
              <w:rPr>
                <w:ins w:id="3100" w:author="Jiří Lehejček [2]" w:date="2018-11-14T22:21:00Z"/>
                <w:lang w:eastAsia="en-US"/>
                <w:rPrChange w:id="3101" w:author="Matyas Adam" w:date="2018-11-16T13:05:00Z">
                  <w:rPr>
                    <w:ins w:id="3102" w:author="Jiří Lehejček [2]" w:date="2018-11-14T22:21:00Z"/>
                    <w:rFonts w:ascii="Arial" w:hAnsi="Arial" w:cs="Arial"/>
                    <w:color w:val="000000"/>
                    <w:sz w:val="18"/>
                    <w:szCs w:val="18"/>
                  </w:rPr>
                </w:rPrChange>
              </w:rPr>
              <w:pPrChange w:id="3103" w:author="Matyas Adam" w:date="2018-11-16T13:05:00Z">
                <w:pPr>
                  <w:pStyle w:val="Normlnweb"/>
                  <w:shd w:val="clear" w:color="auto" w:fill="FFFFFF"/>
                </w:pPr>
              </w:pPrChange>
            </w:pPr>
            <w:ins w:id="3104" w:author="Matyas Adam" w:date="2018-11-16T14:46:00Z">
              <w:r>
                <w:rPr>
                  <w:lang w:eastAsia="en-US"/>
                </w:rPr>
                <w:t xml:space="preserve">JIŘINCOVÁ, B. Efektivní komunikace pro manažery, </w:t>
              </w:r>
            </w:ins>
            <w:ins w:id="3105" w:author="Matyas Adam" w:date="2018-11-16T14:47:00Z">
              <w:r w:rsidRPr="00A70703">
                <w:rPr>
                  <w:lang w:eastAsia="en-US"/>
                </w:rPr>
                <w:t>Grada Publishing, a.s.,</w:t>
              </w:r>
              <w:r>
                <w:rPr>
                  <w:lang w:eastAsia="en-US"/>
                </w:rPr>
                <w:t xml:space="preserve">2010. </w:t>
              </w:r>
              <w:r w:rsidRPr="00EB42D5">
                <w:rPr>
                  <w:lang w:eastAsia="en-US"/>
                  <w:rPrChange w:id="3106" w:author="Matyas Adam" w:date="2018-11-16T14:47:00Z">
                    <w:rPr>
                      <w:rStyle w:val="sx-text-light"/>
                      <w:rFonts w:ascii="Arial" w:hAnsi="Arial" w:cs="Arial"/>
                      <w:color w:val="666666"/>
                      <w:sz w:val="22"/>
                      <w:szCs w:val="22"/>
                      <w:shd w:val="clear" w:color="auto" w:fill="FBFBFA"/>
                    </w:rPr>
                  </w:rPrChange>
                </w:rPr>
                <w:t>ISBN: 978-80-247-1708-1</w:t>
              </w:r>
            </w:ins>
          </w:p>
          <w:p w14:paraId="6FA467C9" w14:textId="77777777" w:rsidR="00BD26BB" w:rsidRPr="00FF4C70" w:rsidDel="00EB42D5" w:rsidRDefault="00BD26BB">
            <w:pPr>
              <w:spacing w:line="256" w:lineRule="auto"/>
              <w:ind w:left="322" w:hanging="322"/>
              <w:rPr>
                <w:ins w:id="3107" w:author="Jiří Lehejček [2]" w:date="2018-11-14T22:21:00Z"/>
                <w:del w:id="3108" w:author="Matyas Adam" w:date="2018-11-16T14:45:00Z"/>
                <w:lang w:eastAsia="en-US"/>
                <w:rPrChange w:id="3109" w:author="Matyas Adam" w:date="2018-11-16T13:05:00Z">
                  <w:rPr>
                    <w:ins w:id="3110" w:author="Jiří Lehejček [2]" w:date="2018-11-14T22:21:00Z"/>
                    <w:del w:id="3111" w:author="Matyas Adam" w:date="2018-11-16T14:45:00Z"/>
                    <w:rFonts w:ascii="Arial" w:hAnsi="Arial" w:cs="Arial"/>
                    <w:color w:val="000000"/>
                    <w:sz w:val="18"/>
                    <w:szCs w:val="18"/>
                  </w:rPr>
                </w:rPrChange>
              </w:rPr>
              <w:pPrChange w:id="3112" w:author="Matyas Adam" w:date="2018-11-16T13:05:00Z">
                <w:pPr>
                  <w:pStyle w:val="Normlnweb"/>
                  <w:shd w:val="clear" w:color="auto" w:fill="FFFFFF"/>
                </w:pPr>
              </w:pPrChange>
            </w:pPr>
            <w:ins w:id="3113" w:author="Jiří Lehejček [2]" w:date="2018-11-14T22:21:00Z">
              <w:del w:id="3114" w:author="Matyas Adam" w:date="2018-11-16T14:45:00Z">
                <w:r w:rsidRPr="00FF4C70" w:rsidDel="00EB42D5">
                  <w:rPr>
                    <w:caps/>
                    <w:lang w:eastAsia="en-US"/>
                    <w:rPrChange w:id="3115" w:author="Matyas Adam" w:date="2018-11-16T13:06:00Z">
                      <w:rPr>
                        <w:rFonts w:ascii="Arial" w:hAnsi="Arial" w:cs="Arial"/>
                        <w:color w:val="000000"/>
                        <w:sz w:val="18"/>
                        <w:szCs w:val="18"/>
                      </w:rPr>
                    </w:rPrChange>
                  </w:rPr>
                  <w:delText xml:space="preserve">Reitschmiedová </w:delText>
                </w:r>
                <w:r w:rsidRPr="00FF4C70" w:rsidDel="00EB42D5">
                  <w:rPr>
                    <w:lang w:eastAsia="en-US"/>
                    <w:rPrChange w:id="3116" w:author="Matyas Adam" w:date="2018-11-16T13:05:00Z">
                      <w:rPr>
                        <w:rFonts w:ascii="Arial" w:hAnsi="Arial" w:cs="Arial"/>
                        <w:color w:val="000000"/>
                        <w:sz w:val="18"/>
                        <w:szCs w:val="18"/>
                      </w:rPr>
                    </w:rPrChange>
                  </w:rPr>
                  <w:delText>A</w:delText>
                </w:r>
              </w:del>
              <w:del w:id="3117" w:author="Matyas Adam" w:date="2018-11-16T13:05:00Z">
                <w:r w:rsidRPr="00FF4C70" w:rsidDel="00FF4C70">
                  <w:rPr>
                    <w:lang w:eastAsia="en-US"/>
                    <w:rPrChange w:id="3118" w:author="Matyas Adam" w:date="2018-11-16T13:05:00Z">
                      <w:rPr>
                        <w:rFonts w:ascii="Arial" w:hAnsi="Arial" w:cs="Arial"/>
                        <w:color w:val="000000"/>
                        <w:sz w:val="18"/>
                        <w:szCs w:val="18"/>
                      </w:rPr>
                    </w:rPrChange>
                  </w:rPr>
                  <w:delText>lena</w:delText>
                </w:r>
              </w:del>
              <w:del w:id="3119" w:author="Matyas Adam" w:date="2018-11-16T14:45:00Z">
                <w:r w:rsidRPr="00FF4C70" w:rsidDel="00EB42D5">
                  <w:rPr>
                    <w:lang w:eastAsia="en-US"/>
                    <w:rPrChange w:id="3120" w:author="Matyas Adam" w:date="2018-11-16T13:05:00Z">
                      <w:rPr>
                        <w:rFonts w:ascii="Arial" w:hAnsi="Arial" w:cs="Arial"/>
                        <w:color w:val="000000"/>
                        <w:sz w:val="18"/>
                        <w:szCs w:val="18"/>
                      </w:rPr>
                    </w:rPrChange>
                  </w:rPr>
                  <w:delText xml:space="preserve"> a kol.</w:delText>
                </w:r>
              </w:del>
              <w:del w:id="3121" w:author="Matyas Adam" w:date="2018-11-16T13:05:00Z">
                <w:r w:rsidRPr="00FF4C70" w:rsidDel="00FF4C70">
                  <w:rPr>
                    <w:lang w:eastAsia="en-US"/>
                    <w:rPrChange w:id="3122" w:author="Matyas Adam" w:date="2018-11-16T13:05:00Z">
                      <w:rPr>
                        <w:rFonts w:ascii="Arial" w:hAnsi="Arial" w:cs="Arial"/>
                        <w:color w:val="000000"/>
                        <w:sz w:val="18"/>
                        <w:szCs w:val="18"/>
                      </w:rPr>
                    </w:rPrChange>
                  </w:rPr>
                  <w:delText xml:space="preserve">: </w:delText>
                </w:r>
              </w:del>
              <w:del w:id="3123" w:author="Matyas Adam" w:date="2018-11-16T14:45:00Z">
                <w:r w:rsidRPr="00FF4C70" w:rsidDel="00EB42D5">
                  <w:rPr>
                    <w:lang w:eastAsia="en-US"/>
                    <w:rPrChange w:id="3124" w:author="Matyas Adam" w:date="2018-11-16T13:05:00Z">
                      <w:rPr>
                        <w:rFonts w:ascii="Arial" w:hAnsi="Arial" w:cs="Arial"/>
                        <w:color w:val="000000"/>
                        <w:sz w:val="18"/>
                        <w:szCs w:val="18"/>
                      </w:rPr>
                    </w:rPrChange>
                  </w:rPr>
                  <w:delText>Partnerství pro přírodu, Český ekologický ústav, Praha 2003</w:delText>
                </w:r>
              </w:del>
            </w:ins>
          </w:p>
          <w:p w14:paraId="112E7E76" w14:textId="77777777" w:rsidR="00BD26BB" w:rsidRPr="00FF4C70" w:rsidDel="00C147AB" w:rsidRDefault="00BD26BB">
            <w:pPr>
              <w:spacing w:line="256" w:lineRule="auto"/>
              <w:ind w:left="322" w:hanging="322"/>
              <w:rPr>
                <w:ins w:id="3125" w:author="Jiří Lehejček [2]" w:date="2018-11-14T22:21:00Z"/>
                <w:del w:id="3126" w:author="Matyas Adam" w:date="2018-11-16T13:08:00Z"/>
                <w:lang w:eastAsia="en-US"/>
                <w:rPrChange w:id="3127" w:author="Matyas Adam" w:date="2018-11-16T13:05:00Z">
                  <w:rPr>
                    <w:ins w:id="3128" w:author="Jiří Lehejček [2]" w:date="2018-11-14T22:21:00Z"/>
                    <w:del w:id="3129" w:author="Matyas Adam" w:date="2018-11-16T13:08:00Z"/>
                    <w:rFonts w:ascii="Arial" w:hAnsi="Arial" w:cs="Arial"/>
                    <w:color w:val="000000"/>
                    <w:sz w:val="18"/>
                    <w:szCs w:val="18"/>
                    <w:shd w:val="clear" w:color="auto" w:fill="FFFFFF"/>
                  </w:rPr>
                </w:rPrChange>
              </w:rPr>
              <w:pPrChange w:id="3130" w:author="Matyas Adam" w:date="2018-11-16T13:05:00Z">
                <w:pPr>
                  <w:spacing w:line="256" w:lineRule="auto"/>
                </w:pPr>
              </w:pPrChange>
            </w:pPr>
            <w:ins w:id="3131" w:author="Jiří Lehejček [2]" w:date="2018-11-14T22:21:00Z">
              <w:del w:id="3132" w:author="Matyas Adam" w:date="2018-11-16T13:08:00Z">
                <w:r w:rsidRPr="00FF4C70" w:rsidDel="00C147AB">
                  <w:rPr>
                    <w:lang w:eastAsia="en-US"/>
                    <w:rPrChange w:id="3133" w:author="Matyas Adam" w:date="2018-11-16T13:06:00Z">
                      <w:rPr>
                        <w:rFonts w:ascii="Arial" w:hAnsi="Arial" w:cs="Arial"/>
                        <w:color w:val="000000"/>
                        <w:sz w:val="18"/>
                        <w:szCs w:val="18"/>
                        <w:shd w:val="clear" w:color="auto" w:fill="FFFFFF"/>
                      </w:rPr>
                    </w:rPrChange>
                  </w:rPr>
                  <w:delText>Participation Works</w:delText>
                </w:r>
              </w:del>
              <w:del w:id="3134" w:author="Matyas Adam" w:date="2018-11-16T13:07:00Z">
                <w:r w:rsidRPr="00FF4C70" w:rsidDel="00FF4C70">
                  <w:rPr>
                    <w:lang w:eastAsia="en-US"/>
                    <w:rPrChange w:id="3135" w:author="Matyas Adam" w:date="2018-11-16T13:06:00Z">
                      <w:rPr>
                        <w:rFonts w:ascii="Arial" w:hAnsi="Arial" w:cs="Arial"/>
                        <w:color w:val="000000"/>
                        <w:sz w:val="18"/>
                        <w:szCs w:val="18"/>
                        <w:shd w:val="clear" w:color="auto" w:fill="FFFFFF"/>
                      </w:rPr>
                    </w:rPrChange>
                  </w:rPr>
                  <w:delText>!</w:delText>
                </w:r>
              </w:del>
              <w:del w:id="3136" w:author="Matyas Adam" w:date="2018-11-16T13:08:00Z">
                <w:r w:rsidRPr="00FF4C70" w:rsidDel="00C147AB">
                  <w:rPr>
                    <w:lang w:eastAsia="en-US"/>
                    <w:rPrChange w:id="3137" w:author="Matyas Adam" w:date="2018-11-16T13:05:00Z">
                      <w:rPr>
                        <w:rFonts w:ascii="Arial" w:hAnsi="Arial" w:cs="Arial"/>
                        <w:color w:val="000000"/>
                        <w:sz w:val="18"/>
                        <w:szCs w:val="18"/>
                        <w:shd w:val="clear" w:color="auto" w:fill="FFFFFF"/>
                      </w:rPr>
                    </w:rPrChange>
                  </w:rPr>
                  <w:delText xml:space="preserve"> 21 techniques of community participation for the 21st century, New Economics Foundation, ISBN 1 899407 17 0</w:delText>
                </w:r>
              </w:del>
            </w:ins>
          </w:p>
          <w:p w14:paraId="3FB632D5" w14:textId="77777777" w:rsidR="00BD26BB" w:rsidRPr="00FF4C70" w:rsidRDefault="00BD26BB">
            <w:pPr>
              <w:spacing w:line="256" w:lineRule="auto"/>
              <w:ind w:left="322" w:hanging="322"/>
              <w:rPr>
                <w:ins w:id="3138" w:author="Jiří Lehejček [2]" w:date="2018-11-14T22:21:00Z"/>
                <w:lang w:eastAsia="en-US"/>
                <w:rPrChange w:id="3139" w:author="Matyas Adam" w:date="2018-11-16T13:05:00Z">
                  <w:rPr>
                    <w:ins w:id="3140" w:author="Jiří Lehejček [2]" w:date="2018-11-14T22:21:00Z"/>
                    <w:rFonts w:ascii="Arial" w:hAnsi="Arial" w:cs="Arial"/>
                    <w:color w:val="000000"/>
                    <w:sz w:val="18"/>
                    <w:szCs w:val="18"/>
                    <w:shd w:val="clear" w:color="auto" w:fill="FFFFFF"/>
                  </w:rPr>
                </w:rPrChange>
              </w:rPr>
              <w:pPrChange w:id="3141" w:author="Matyas Adam" w:date="2018-11-16T13:05:00Z">
                <w:pPr>
                  <w:spacing w:line="256" w:lineRule="auto"/>
                </w:pPr>
              </w:pPrChange>
            </w:pPr>
            <w:ins w:id="3142" w:author="Jiří Lehejček [2]" w:date="2018-11-14T22:21:00Z">
              <w:r w:rsidRPr="00FF4C70">
                <w:rPr>
                  <w:caps/>
                  <w:lang w:eastAsia="en-US"/>
                  <w:rPrChange w:id="3143" w:author="Matyas Adam" w:date="2018-11-16T13:06:00Z">
                    <w:rPr>
                      <w:rFonts w:ascii="Arial" w:hAnsi="Arial" w:cs="Arial"/>
                      <w:color w:val="000000"/>
                      <w:sz w:val="18"/>
                      <w:szCs w:val="18"/>
                      <w:shd w:val="clear" w:color="auto" w:fill="FFFFFF"/>
                    </w:rPr>
                  </w:rPrChange>
                </w:rPr>
                <w:t xml:space="preserve">Lilley </w:t>
              </w:r>
              <w:r w:rsidRPr="00FF4C70">
                <w:rPr>
                  <w:lang w:eastAsia="en-US"/>
                  <w:rPrChange w:id="3144" w:author="Matyas Adam" w:date="2018-11-16T13:05:00Z">
                    <w:rPr>
                      <w:rFonts w:ascii="Arial" w:hAnsi="Arial" w:cs="Arial"/>
                      <w:color w:val="000000"/>
                      <w:sz w:val="18"/>
                      <w:szCs w:val="18"/>
                      <w:shd w:val="clear" w:color="auto" w:fill="FFFFFF"/>
                    </w:rPr>
                  </w:rPrChange>
                </w:rPr>
                <w:t>R</w:t>
              </w:r>
              <w:del w:id="3145" w:author="Matyas Adam" w:date="2018-11-16T13:06:00Z">
                <w:r w:rsidRPr="00FF4C70" w:rsidDel="00FF4C70">
                  <w:rPr>
                    <w:lang w:eastAsia="en-US"/>
                    <w:rPrChange w:id="3146" w:author="Matyas Adam" w:date="2018-11-16T13:05:00Z">
                      <w:rPr>
                        <w:rFonts w:ascii="Arial" w:hAnsi="Arial" w:cs="Arial"/>
                        <w:color w:val="000000"/>
                        <w:sz w:val="18"/>
                        <w:szCs w:val="18"/>
                        <w:shd w:val="clear" w:color="auto" w:fill="FFFFFF"/>
                      </w:rPr>
                    </w:rPrChange>
                  </w:rPr>
                  <w:delText>oy</w:delText>
                </w:r>
              </w:del>
            </w:ins>
            <w:ins w:id="3147" w:author="Matyas Adam" w:date="2018-11-16T13:06:00Z">
              <w:r>
                <w:rPr>
                  <w:lang w:eastAsia="en-US"/>
                </w:rPr>
                <w:t>.</w:t>
              </w:r>
            </w:ins>
            <w:ins w:id="3148" w:author="Jiří Lehejček [2]" w:date="2018-11-14T22:21:00Z">
              <w:del w:id="3149" w:author="Matyas Adam" w:date="2018-11-16T13:06:00Z">
                <w:r w:rsidRPr="00FF4C70" w:rsidDel="00FF4C70">
                  <w:rPr>
                    <w:lang w:eastAsia="en-US"/>
                    <w:rPrChange w:id="3150" w:author="Matyas Adam" w:date="2018-11-16T13:05:00Z">
                      <w:rPr>
                        <w:rFonts w:ascii="Arial" w:hAnsi="Arial" w:cs="Arial"/>
                        <w:color w:val="000000"/>
                        <w:sz w:val="18"/>
                        <w:szCs w:val="18"/>
                        <w:shd w:val="clear" w:color="auto" w:fill="FFFFFF"/>
                      </w:rPr>
                    </w:rPrChange>
                  </w:rPr>
                  <w:delText>:</w:delText>
                </w:r>
              </w:del>
              <w:r w:rsidRPr="00FF4C70">
                <w:rPr>
                  <w:lang w:eastAsia="en-US"/>
                  <w:rPrChange w:id="3151" w:author="Matyas Adam" w:date="2018-11-16T13:05:00Z">
                    <w:rPr>
                      <w:rFonts w:ascii="Arial" w:hAnsi="Arial" w:cs="Arial"/>
                      <w:color w:val="000000"/>
                      <w:sz w:val="18"/>
                      <w:szCs w:val="18"/>
                      <w:shd w:val="clear" w:color="auto" w:fill="FFFFFF"/>
                    </w:rPr>
                  </w:rPrChange>
                </w:rPr>
                <w:t xml:space="preserve"> Jak jednat s problematickými lidmi, CP Books, Brno 2005, ISBN: 80-251-0687-X</w:t>
              </w:r>
            </w:ins>
          </w:p>
          <w:p w14:paraId="4BC8F789" w14:textId="77777777" w:rsidR="00BD26BB" w:rsidRPr="00FF4C70" w:rsidRDefault="00BD26BB">
            <w:pPr>
              <w:spacing w:line="256" w:lineRule="auto"/>
              <w:ind w:left="322" w:hanging="322"/>
              <w:rPr>
                <w:ins w:id="3152" w:author="Jiří Lehejček [2]" w:date="2018-11-14T22:21:00Z"/>
                <w:lang w:eastAsia="en-US"/>
                <w:rPrChange w:id="3153" w:author="Matyas Adam" w:date="2018-11-16T13:05:00Z">
                  <w:rPr>
                    <w:ins w:id="3154" w:author="Jiří Lehejček [2]" w:date="2018-11-14T22:21:00Z"/>
                    <w:rFonts w:ascii="Arial" w:hAnsi="Arial" w:cs="Arial"/>
                    <w:color w:val="000000"/>
                    <w:sz w:val="18"/>
                    <w:szCs w:val="18"/>
                    <w:shd w:val="clear" w:color="auto" w:fill="FFFFFF"/>
                  </w:rPr>
                </w:rPrChange>
              </w:rPr>
              <w:pPrChange w:id="3155" w:author="Matyas Adam" w:date="2018-11-16T13:05:00Z">
                <w:pPr>
                  <w:spacing w:line="256" w:lineRule="auto"/>
                </w:pPr>
              </w:pPrChange>
            </w:pPr>
            <w:ins w:id="3156" w:author="Jiří Lehejček [2]" w:date="2018-11-14T22:21:00Z">
              <w:r w:rsidRPr="00FF4C70">
                <w:rPr>
                  <w:caps/>
                  <w:lang w:eastAsia="en-US"/>
                  <w:rPrChange w:id="3157" w:author="Matyas Adam" w:date="2018-11-16T13:06:00Z">
                    <w:rPr>
                      <w:rFonts w:ascii="Arial" w:hAnsi="Arial" w:cs="Arial"/>
                      <w:color w:val="000000"/>
                      <w:sz w:val="18"/>
                      <w:szCs w:val="18"/>
                      <w:shd w:val="clear" w:color="auto" w:fill="FFFFFF"/>
                    </w:rPr>
                  </w:rPrChange>
                </w:rPr>
                <w:t>Khelerová</w:t>
              </w:r>
              <w:r w:rsidRPr="00FF4C70">
                <w:rPr>
                  <w:lang w:eastAsia="en-US"/>
                  <w:rPrChange w:id="3158" w:author="Matyas Adam" w:date="2018-11-16T13:05:00Z">
                    <w:rPr>
                      <w:rFonts w:ascii="Arial" w:hAnsi="Arial" w:cs="Arial"/>
                      <w:color w:val="000000"/>
                      <w:sz w:val="18"/>
                      <w:szCs w:val="18"/>
                      <w:shd w:val="clear" w:color="auto" w:fill="FFFFFF"/>
                    </w:rPr>
                  </w:rPrChange>
                </w:rPr>
                <w:t>, V</w:t>
              </w:r>
              <w:del w:id="3159" w:author="Matyas Adam" w:date="2018-11-16T13:07:00Z">
                <w:r w:rsidRPr="00FF4C70" w:rsidDel="00FF4C70">
                  <w:rPr>
                    <w:lang w:eastAsia="en-US"/>
                    <w:rPrChange w:id="3160" w:author="Matyas Adam" w:date="2018-11-16T13:05:00Z">
                      <w:rPr>
                        <w:rFonts w:ascii="Arial" w:hAnsi="Arial" w:cs="Arial"/>
                        <w:color w:val="000000"/>
                        <w:sz w:val="18"/>
                        <w:szCs w:val="18"/>
                        <w:shd w:val="clear" w:color="auto" w:fill="FFFFFF"/>
                      </w:rPr>
                    </w:rPrChange>
                  </w:rPr>
                  <w:delText xml:space="preserve">ladimíra: </w:delText>
                </w:r>
              </w:del>
            </w:ins>
            <w:ins w:id="3161" w:author="Matyas Adam" w:date="2018-11-16T13:07:00Z">
              <w:r>
                <w:rPr>
                  <w:lang w:eastAsia="en-US"/>
                </w:rPr>
                <w:t xml:space="preserve">. </w:t>
              </w:r>
            </w:ins>
            <w:ins w:id="3162" w:author="Jiří Lehejček [2]" w:date="2018-11-14T22:21:00Z">
              <w:r w:rsidRPr="00FF4C70">
                <w:rPr>
                  <w:lang w:eastAsia="en-US"/>
                  <w:rPrChange w:id="3163" w:author="Matyas Adam" w:date="2018-11-16T13:05:00Z">
                    <w:rPr>
                      <w:rFonts w:ascii="Arial" w:hAnsi="Arial" w:cs="Arial"/>
                      <w:color w:val="000000"/>
                      <w:sz w:val="18"/>
                      <w:szCs w:val="18"/>
                      <w:shd w:val="clear" w:color="auto" w:fill="FFFFFF"/>
                    </w:rPr>
                  </w:rPrChange>
                </w:rPr>
                <w:t>Komunikační a obchodní dovednosti manažera, Grada Publishing, a.s., 2006, ISBN: 80-247-1677-1</w:t>
              </w:r>
            </w:ins>
          </w:p>
          <w:p w14:paraId="77CD1AA8" w14:textId="77777777" w:rsidR="00BD26BB" w:rsidRDefault="00BD26BB">
            <w:pPr>
              <w:spacing w:line="256" w:lineRule="auto"/>
              <w:ind w:left="322" w:hanging="322"/>
              <w:rPr>
                <w:ins w:id="3164" w:author="Matyas Adam" w:date="2018-11-16T13:08:00Z"/>
                <w:lang w:eastAsia="en-US"/>
              </w:rPr>
              <w:pPrChange w:id="3165" w:author="Matyas Adam" w:date="2018-11-16T13:05:00Z">
                <w:pPr>
                  <w:spacing w:line="256" w:lineRule="auto"/>
                </w:pPr>
              </w:pPrChange>
            </w:pPr>
            <w:ins w:id="3166" w:author="Jiří Lehejček [2]" w:date="2018-11-14T22:21:00Z">
              <w:del w:id="3167" w:author="Matyas Adam" w:date="2018-11-16T14:46:00Z">
                <w:r w:rsidRPr="00FF4C70" w:rsidDel="00EB42D5">
                  <w:rPr>
                    <w:caps/>
                    <w:lang w:eastAsia="en-US"/>
                    <w:rPrChange w:id="3168" w:author="Matyas Adam" w:date="2018-11-16T13:06:00Z">
                      <w:rPr>
                        <w:rFonts w:ascii="Arial" w:hAnsi="Arial" w:cs="Arial"/>
                        <w:color w:val="000000"/>
                        <w:sz w:val="18"/>
                        <w:szCs w:val="18"/>
                        <w:shd w:val="clear" w:color="auto" w:fill="FFFFFF"/>
                      </w:rPr>
                    </w:rPrChange>
                  </w:rPr>
                  <w:delText>Hermann</w:delText>
                </w:r>
                <w:r w:rsidRPr="00FF4C70" w:rsidDel="00EB42D5">
                  <w:rPr>
                    <w:lang w:eastAsia="en-US"/>
                    <w:rPrChange w:id="3169" w:author="Matyas Adam" w:date="2018-11-16T13:05:00Z">
                      <w:rPr>
                        <w:rFonts w:ascii="Arial" w:hAnsi="Arial" w:cs="Arial"/>
                        <w:color w:val="000000"/>
                        <w:sz w:val="18"/>
                        <w:szCs w:val="18"/>
                        <w:shd w:val="clear" w:color="auto" w:fill="FFFFFF"/>
                      </w:rPr>
                    </w:rPrChange>
                  </w:rPr>
                  <w:delText>, S</w:delText>
                </w:r>
              </w:del>
              <w:del w:id="3170" w:author="Matyas Adam" w:date="2018-11-16T13:06:00Z">
                <w:r w:rsidRPr="00FF4C70" w:rsidDel="00FF4C70">
                  <w:rPr>
                    <w:lang w:eastAsia="en-US"/>
                    <w:rPrChange w:id="3171" w:author="Matyas Adam" w:date="2018-11-16T13:05:00Z">
                      <w:rPr>
                        <w:rFonts w:ascii="Arial" w:hAnsi="Arial" w:cs="Arial"/>
                        <w:color w:val="000000"/>
                        <w:sz w:val="18"/>
                        <w:szCs w:val="18"/>
                        <w:shd w:val="clear" w:color="auto" w:fill="FFFFFF"/>
                      </w:rPr>
                    </w:rPrChange>
                  </w:rPr>
                  <w:delText xml:space="preserve">tanislav: </w:delText>
                </w:r>
              </w:del>
              <w:del w:id="3172" w:author="Matyas Adam" w:date="2018-11-16T14:46:00Z">
                <w:r w:rsidRPr="00FF4C70" w:rsidDel="00EB42D5">
                  <w:rPr>
                    <w:lang w:eastAsia="en-US"/>
                    <w:rPrChange w:id="3173" w:author="Matyas Adam" w:date="2018-11-16T13:05:00Z">
                      <w:rPr>
                        <w:rFonts w:ascii="Arial" w:hAnsi="Arial" w:cs="Arial"/>
                        <w:color w:val="000000"/>
                        <w:sz w:val="18"/>
                        <w:szCs w:val="18"/>
                        <w:shd w:val="clear" w:color="auto" w:fill="FFFFFF"/>
                      </w:rPr>
                    </w:rPrChange>
                  </w:rPr>
                  <w:delText>Umění přesvědčit a vyjednávat, Grada Publishing, a.s., 2002</w:delText>
                </w:r>
              </w:del>
            </w:ins>
            <w:ins w:id="3174" w:author="Matyas Adam" w:date="2018-11-16T14:46:00Z">
              <w:r w:rsidRPr="00A70703">
                <w:rPr>
                  <w:caps/>
                  <w:lang w:eastAsia="en-US"/>
                </w:rPr>
                <w:t xml:space="preserve">Reitschmiedová </w:t>
              </w:r>
              <w:r w:rsidRPr="00A70703">
                <w:rPr>
                  <w:lang w:eastAsia="en-US"/>
                </w:rPr>
                <w:t>A</w:t>
              </w:r>
              <w:r>
                <w:rPr>
                  <w:lang w:eastAsia="en-US"/>
                </w:rPr>
                <w:t>.</w:t>
              </w:r>
              <w:r w:rsidRPr="00A70703">
                <w:rPr>
                  <w:lang w:eastAsia="en-US"/>
                </w:rPr>
                <w:t xml:space="preserve"> a kol.</w:t>
              </w:r>
              <w:r>
                <w:rPr>
                  <w:lang w:eastAsia="en-US"/>
                </w:rPr>
                <w:t xml:space="preserve"> </w:t>
              </w:r>
              <w:r w:rsidRPr="00A70703">
                <w:rPr>
                  <w:lang w:eastAsia="en-US"/>
                </w:rPr>
                <w:t>Partnerství pro přírodu, Český ekologický ú</w:t>
              </w:r>
              <w:r>
                <w:rPr>
                  <w:lang w:eastAsia="en-US"/>
                </w:rPr>
                <w:t>stav, Praha 2003</w:t>
              </w:r>
            </w:ins>
          </w:p>
          <w:p w14:paraId="1284A1B6" w14:textId="77777777" w:rsidR="00BD26BB" w:rsidRDefault="00BD26BB">
            <w:pPr>
              <w:spacing w:line="256" w:lineRule="auto"/>
              <w:ind w:left="322" w:hanging="322"/>
              <w:rPr>
                <w:ins w:id="3175" w:author="Matyas Adam" w:date="2018-11-16T13:07:00Z"/>
                <w:lang w:eastAsia="en-US"/>
              </w:rPr>
              <w:pPrChange w:id="3176" w:author="Matyas Adam" w:date="2018-11-16T13:05:00Z">
                <w:pPr>
                  <w:spacing w:line="256" w:lineRule="auto"/>
                </w:pPr>
              </w:pPrChange>
            </w:pPr>
            <w:ins w:id="3177" w:author="Matyas Adam" w:date="2018-11-16T13:08:00Z">
              <w:r w:rsidRPr="00A70703">
                <w:t>Materiály dostupné v e-learningovém kurzu předmětu v LMS Moodle na </w:t>
              </w:r>
              <w:r w:rsidRPr="00A70703">
                <w:fldChar w:fldCharType="begin"/>
              </w:r>
              <w:r>
                <w:instrText xml:space="preserve"> HYPERLINK "http://vyuka.flkr.utb.cz/" \t "_blank" </w:instrText>
              </w:r>
              <w:r w:rsidRPr="00A70703">
                <w:fldChar w:fldCharType="separate"/>
              </w:r>
              <w:r w:rsidRPr="00A70703">
                <w:t>http://vyuka.flkr.utb.cz</w:t>
              </w:r>
              <w:r w:rsidRPr="00A70703">
                <w:fldChar w:fldCharType="end"/>
              </w:r>
            </w:ins>
          </w:p>
          <w:p w14:paraId="053C6E34" w14:textId="77777777" w:rsidR="00BD26BB" w:rsidRPr="00C147AB" w:rsidRDefault="00BD26BB">
            <w:pPr>
              <w:spacing w:line="256" w:lineRule="auto"/>
              <w:ind w:left="322" w:hanging="322"/>
              <w:rPr>
                <w:ins w:id="3178" w:author="Jiří Lehejček [2]" w:date="2018-11-14T22:21:00Z"/>
                <w:b/>
                <w:lang w:eastAsia="en-US"/>
                <w:rPrChange w:id="3179" w:author="Matyas Adam" w:date="2018-11-16T13:08:00Z">
                  <w:rPr>
                    <w:ins w:id="3180" w:author="Jiří Lehejček [2]" w:date="2018-11-14T22:21:00Z"/>
                    <w:rFonts w:ascii="Arial" w:hAnsi="Arial" w:cs="Arial"/>
                    <w:color w:val="000000"/>
                    <w:sz w:val="18"/>
                    <w:szCs w:val="18"/>
                    <w:shd w:val="clear" w:color="auto" w:fill="FFFFFF"/>
                  </w:rPr>
                </w:rPrChange>
              </w:rPr>
              <w:pPrChange w:id="3181" w:author="Matyas Adam" w:date="2018-11-16T13:05:00Z">
                <w:pPr>
                  <w:spacing w:line="256" w:lineRule="auto"/>
                </w:pPr>
              </w:pPrChange>
            </w:pPr>
            <w:ins w:id="3182" w:author="Matyas Adam" w:date="2018-11-16T13:07:00Z">
              <w:r w:rsidRPr="00C147AB">
                <w:rPr>
                  <w:b/>
                  <w:lang w:eastAsia="en-US"/>
                  <w:rPrChange w:id="3183" w:author="Matyas Adam" w:date="2018-11-16T13:08:00Z">
                    <w:rPr>
                      <w:lang w:eastAsia="en-US"/>
                    </w:rPr>
                  </w:rPrChange>
                </w:rPr>
                <w:t>Doporučená literatura:</w:t>
              </w:r>
            </w:ins>
          </w:p>
          <w:p w14:paraId="7A5C855F" w14:textId="77777777" w:rsidR="00BD26BB" w:rsidRDefault="00BD26BB">
            <w:pPr>
              <w:spacing w:line="256" w:lineRule="auto"/>
              <w:ind w:left="322" w:hanging="322"/>
              <w:rPr>
                <w:ins w:id="3184" w:author="Matyas Adam" w:date="2018-11-16T13:08:00Z"/>
                <w:lang w:eastAsia="en-US"/>
              </w:rPr>
              <w:pPrChange w:id="3185" w:author="Matyas Adam" w:date="2018-11-16T13:07:00Z">
                <w:pPr>
                  <w:ind w:left="322" w:hanging="284"/>
                  <w:jc w:val="both"/>
                </w:pPr>
              </w:pPrChange>
            </w:pPr>
            <w:ins w:id="3186" w:author="Jiří Lehejček [2]" w:date="2018-11-14T22:21:00Z">
              <w:r w:rsidRPr="00FF4C70">
                <w:rPr>
                  <w:caps/>
                  <w:lang w:eastAsia="en-US"/>
                  <w:rPrChange w:id="3187" w:author="Matyas Adam" w:date="2018-11-16T13:06:00Z">
                    <w:rPr>
                      <w:rFonts w:ascii="Arial" w:hAnsi="Arial" w:cs="Arial"/>
                      <w:color w:val="000000"/>
                      <w:sz w:val="18"/>
                      <w:szCs w:val="18"/>
                      <w:shd w:val="clear" w:color="auto" w:fill="FFFFFF"/>
                    </w:rPr>
                  </w:rPrChange>
                </w:rPr>
                <w:t>Hayes</w:t>
              </w:r>
              <w:r w:rsidRPr="00FF4C70">
                <w:rPr>
                  <w:lang w:eastAsia="en-US"/>
                  <w:rPrChange w:id="3188" w:author="Matyas Adam" w:date="2018-11-16T13:05:00Z">
                    <w:rPr>
                      <w:rFonts w:ascii="Arial" w:hAnsi="Arial" w:cs="Arial"/>
                      <w:color w:val="000000"/>
                      <w:sz w:val="18"/>
                      <w:szCs w:val="18"/>
                      <w:shd w:val="clear" w:color="auto" w:fill="FFFFFF"/>
                    </w:rPr>
                  </w:rPrChange>
                </w:rPr>
                <w:t>, N</w:t>
              </w:r>
              <w:del w:id="3189" w:author="Matyas Adam" w:date="2018-11-16T13:06:00Z">
                <w:r w:rsidRPr="00FF4C70" w:rsidDel="00FF4C70">
                  <w:rPr>
                    <w:lang w:eastAsia="en-US"/>
                    <w:rPrChange w:id="3190" w:author="Matyas Adam" w:date="2018-11-16T13:05:00Z">
                      <w:rPr>
                        <w:rFonts w:ascii="Arial" w:hAnsi="Arial" w:cs="Arial"/>
                        <w:color w:val="000000"/>
                        <w:sz w:val="18"/>
                        <w:szCs w:val="18"/>
                        <w:shd w:val="clear" w:color="auto" w:fill="FFFFFF"/>
                      </w:rPr>
                    </w:rPrChange>
                  </w:rPr>
                  <w:delText>icky</w:delText>
                </w:r>
              </w:del>
            </w:ins>
            <w:ins w:id="3191" w:author="Matyas Adam" w:date="2018-11-16T13:06:00Z">
              <w:r>
                <w:rPr>
                  <w:lang w:eastAsia="en-US"/>
                </w:rPr>
                <w:t>.</w:t>
              </w:r>
            </w:ins>
            <w:ins w:id="3192" w:author="Jiří Lehejček [2]" w:date="2018-11-14T22:21:00Z">
              <w:del w:id="3193" w:author="Matyas Adam" w:date="2018-11-16T13:06:00Z">
                <w:r w:rsidRPr="00FF4C70" w:rsidDel="00FF4C70">
                  <w:rPr>
                    <w:lang w:eastAsia="en-US"/>
                    <w:rPrChange w:id="3194" w:author="Matyas Adam" w:date="2018-11-16T13:05:00Z">
                      <w:rPr>
                        <w:rFonts w:ascii="Arial" w:hAnsi="Arial" w:cs="Arial"/>
                        <w:color w:val="000000"/>
                        <w:sz w:val="18"/>
                        <w:szCs w:val="18"/>
                        <w:shd w:val="clear" w:color="auto" w:fill="FFFFFF"/>
                      </w:rPr>
                    </w:rPrChange>
                  </w:rPr>
                  <w:delText>:</w:delText>
                </w:r>
              </w:del>
              <w:r w:rsidRPr="00FF4C70">
                <w:rPr>
                  <w:lang w:eastAsia="en-US"/>
                  <w:rPrChange w:id="3195" w:author="Matyas Adam" w:date="2018-11-16T13:05:00Z">
                    <w:rPr>
                      <w:rFonts w:ascii="Arial" w:hAnsi="Arial" w:cs="Arial"/>
                      <w:color w:val="000000"/>
                      <w:sz w:val="18"/>
                      <w:szCs w:val="18"/>
                      <w:shd w:val="clear" w:color="auto" w:fill="FFFFFF"/>
                    </w:rPr>
                  </w:rPrChange>
                </w:rPr>
                <w:t xml:space="preserve"> Psychologie týmové práce, Portál, s.r.o., Praha 2005, ISBN: 80-7178-983-6</w:t>
              </w:r>
            </w:ins>
            <w:ins w:id="3196" w:author="Matyas Adam" w:date="2018-11-16T13:08:00Z">
              <w:r>
                <w:rPr>
                  <w:lang w:eastAsia="en-US"/>
                </w:rPr>
                <w:t xml:space="preserve"> </w:t>
              </w:r>
            </w:ins>
          </w:p>
          <w:p w14:paraId="4A758E77" w14:textId="77777777" w:rsidR="00BD26BB" w:rsidRPr="00FF4C70" w:rsidDel="00C147AB" w:rsidRDefault="00BD26BB">
            <w:pPr>
              <w:spacing w:line="256" w:lineRule="auto"/>
              <w:rPr>
                <w:ins w:id="3197" w:author="Jiří Lehejček [2]" w:date="2018-11-14T22:21:00Z"/>
                <w:del w:id="3198" w:author="Matyas Adam" w:date="2018-11-16T13:08:00Z"/>
                <w:lang w:eastAsia="en-US"/>
                <w:rPrChange w:id="3199" w:author="Matyas Adam" w:date="2018-11-16T13:05:00Z">
                  <w:rPr>
                    <w:ins w:id="3200" w:author="Jiří Lehejček [2]" w:date="2018-11-14T22:21:00Z"/>
                    <w:del w:id="3201" w:author="Matyas Adam" w:date="2018-11-16T13:08:00Z"/>
                    <w:rFonts w:ascii="Arial" w:hAnsi="Arial" w:cs="Arial"/>
                    <w:color w:val="000000"/>
                    <w:sz w:val="18"/>
                    <w:szCs w:val="18"/>
                    <w:shd w:val="clear" w:color="auto" w:fill="FFFFFF"/>
                  </w:rPr>
                </w:rPrChange>
              </w:rPr>
            </w:pPr>
            <w:ins w:id="3202" w:author="Matyas Adam" w:date="2018-11-16T13:08:00Z">
              <w:r w:rsidRPr="00A70703">
                <w:rPr>
                  <w:lang w:eastAsia="en-US"/>
                </w:rPr>
                <w:t>Participation Works</w:t>
              </w:r>
              <w:r>
                <w:rPr>
                  <w:lang w:eastAsia="en-US"/>
                </w:rPr>
                <w:t>.</w:t>
              </w:r>
              <w:r w:rsidRPr="00A70703">
                <w:rPr>
                  <w:lang w:eastAsia="en-US"/>
                </w:rPr>
                <w:t xml:space="preserve"> 21 techniques of community participation for the 21st century, New Economics</w:t>
              </w:r>
              <w:r>
                <w:rPr>
                  <w:lang w:eastAsia="en-US"/>
                </w:rPr>
                <w:t xml:space="preserve"> Foundation, ISBN 1 899407 17 0</w:t>
              </w:r>
            </w:ins>
          </w:p>
          <w:p w14:paraId="1AE735F0" w14:textId="77777777" w:rsidR="00BD26BB" w:rsidRPr="00FF4C70" w:rsidDel="00FF4C70" w:rsidRDefault="00BD26BB">
            <w:pPr>
              <w:spacing w:line="256" w:lineRule="auto"/>
              <w:rPr>
                <w:ins w:id="3203" w:author="Jiří Lehejček [2]" w:date="2018-11-14T22:21:00Z"/>
                <w:del w:id="3204" w:author="Matyas Adam" w:date="2018-11-16T13:07:00Z"/>
                <w:lang w:eastAsia="en-US"/>
                <w:rPrChange w:id="3205" w:author="Matyas Adam" w:date="2018-11-16T13:05:00Z">
                  <w:rPr>
                    <w:ins w:id="3206" w:author="Jiří Lehejček [2]" w:date="2018-11-14T22:21:00Z"/>
                    <w:del w:id="3207" w:author="Matyas Adam" w:date="2018-11-16T13:07:00Z"/>
                    <w:rFonts w:ascii="Arial" w:hAnsi="Arial" w:cs="Arial"/>
                    <w:color w:val="000000"/>
                    <w:sz w:val="18"/>
                    <w:szCs w:val="18"/>
                    <w:shd w:val="clear" w:color="auto" w:fill="FFFFFF"/>
                  </w:rPr>
                </w:rPrChange>
              </w:rPr>
            </w:pPr>
            <w:ins w:id="3208" w:author="Jiří Lehejček [2]" w:date="2018-11-14T22:21:00Z">
              <w:del w:id="3209" w:author="Matyas Adam" w:date="2018-11-16T13:07:00Z">
                <w:r w:rsidRPr="00FF4C70" w:rsidDel="00FF4C70">
                  <w:rPr>
                    <w:lang w:eastAsia="en-US"/>
                    <w:rPrChange w:id="3210" w:author="Matyas Adam" w:date="2018-11-16T13:05:00Z">
                      <w:rPr>
                        <w:rFonts w:ascii="Arial" w:hAnsi="Arial" w:cs="Arial"/>
                        <w:color w:val="000000"/>
                        <w:sz w:val="18"/>
                        <w:szCs w:val="18"/>
                        <w:shd w:val="clear" w:color="auto" w:fill="FFFFFF"/>
                      </w:rPr>
                    </w:rPrChange>
                  </w:rPr>
                  <w:delText>Public Participation in Making Local Environmental Decisions, The Aarhus Convention Newcastle Workshop, Good Practice handbook, DETR 2000</w:delText>
                </w:r>
              </w:del>
            </w:ins>
          </w:p>
          <w:p w14:paraId="330CEF56" w14:textId="77777777" w:rsidR="00BD26BB" w:rsidRDefault="00BD26BB" w:rsidP="00616BB2">
            <w:pPr>
              <w:spacing w:line="256" w:lineRule="auto"/>
              <w:rPr>
                <w:ins w:id="3211" w:author="Jiří Lehejček [2]" w:date="2018-11-14T22:21:00Z"/>
                <w:lang w:eastAsia="en-US"/>
              </w:rPr>
            </w:pPr>
          </w:p>
        </w:tc>
      </w:tr>
      <w:tr w:rsidR="00BD26BB" w14:paraId="4443FFDB" w14:textId="77777777" w:rsidTr="00495DC8">
        <w:trPr>
          <w:ins w:id="3212" w:author="Jiří Lehejček [2]" w:date="2018-11-14T22:21:00Z"/>
        </w:trPr>
        <w:tc>
          <w:tcPr>
            <w:tcW w:w="9852"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36465BFE" w14:textId="77777777" w:rsidR="00BD26BB" w:rsidRDefault="00BD26BB" w:rsidP="00495DC8">
            <w:pPr>
              <w:spacing w:line="256" w:lineRule="auto"/>
              <w:rPr>
                <w:ins w:id="3213" w:author="Jiří Lehejček [2]" w:date="2018-11-14T22:21:00Z"/>
                <w:b/>
                <w:lang w:eastAsia="en-US"/>
              </w:rPr>
            </w:pPr>
            <w:ins w:id="3214" w:author="Jiří Lehejček [2]" w:date="2018-11-14T22:21:00Z">
              <w:r>
                <w:rPr>
                  <w:b/>
                  <w:lang w:eastAsia="en-US"/>
                </w:rPr>
                <w:t>Informace ke kombinované nebo distanční formě</w:t>
              </w:r>
            </w:ins>
          </w:p>
        </w:tc>
      </w:tr>
      <w:tr w:rsidR="00BD26BB" w14:paraId="73BBF173" w14:textId="77777777" w:rsidTr="00495DC8">
        <w:trPr>
          <w:ins w:id="3215" w:author="Jiří Lehejček [2]" w:date="2018-11-14T22:21:00Z"/>
        </w:trPr>
        <w:tc>
          <w:tcPr>
            <w:tcW w:w="4785"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7FBB5390" w14:textId="77777777" w:rsidR="00BD26BB" w:rsidRDefault="00BD26BB" w:rsidP="00495DC8">
            <w:pPr>
              <w:spacing w:line="256" w:lineRule="auto"/>
              <w:rPr>
                <w:ins w:id="3216" w:author="Jiří Lehejček [2]" w:date="2018-11-14T22:21:00Z"/>
                <w:lang w:eastAsia="en-US"/>
              </w:rPr>
            </w:pPr>
            <w:ins w:id="3217" w:author="Jiří Lehejček [2]" w:date="2018-11-14T22:21:00Z">
              <w:r>
                <w:rPr>
                  <w:b/>
                  <w:lang w:eastAsia="en-US"/>
                </w:rPr>
                <w:t>Rozsah konzultací (soustředění)</w:t>
              </w:r>
            </w:ins>
          </w:p>
        </w:tc>
        <w:tc>
          <w:tcPr>
            <w:tcW w:w="889" w:type="dxa"/>
            <w:tcBorders>
              <w:top w:val="single" w:sz="2" w:space="0" w:color="auto"/>
              <w:left w:val="single" w:sz="4" w:space="0" w:color="auto"/>
              <w:bottom w:val="single" w:sz="4" w:space="0" w:color="auto"/>
              <w:right w:val="single" w:sz="4" w:space="0" w:color="auto"/>
            </w:tcBorders>
          </w:tcPr>
          <w:p w14:paraId="5081C7CD" w14:textId="77777777" w:rsidR="00BD26BB" w:rsidRDefault="00BD26BB" w:rsidP="00495DC8">
            <w:pPr>
              <w:spacing w:line="256" w:lineRule="auto"/>
              <w:rPr>
                <w:ins w:id="3218" w:author="Jiří Lehejček [2]" w:date="2018-11-14T22:21:00Z"/>
                <w:lang w:eastAsia="en-US"/>
              </w:rPr>
            </w:pPr>
          </w:p>
        </w:tc>
        <w:tc>
          <w:tcPr>
            <w:tcW w:w="4178"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1DDAF37E" w14:textId="77777777" w:rsidR="00BD26BB" w:rsidRDefault="00BD26BB" w:rsidP="00495DC8">
            <w:pPr>
              <w:spacing w:line="256" w:lineRule="auto"/>
              <w:rPr>
                <w:ins w:id="3219" w:author="Jiří Lehejček [2]" w:date="2018-11-14T22:21:00Z"/>
                <w:b/>
                <w:lang w:eastAsia="en-US"/>
              </w:rPr>
            </w:pPr>
            <w:ins w:id="3220" w:author="Jiří Lehejček [2]" w:date="2018-11-14T22:21:00Z">
              <w:r>
                <w:rPr>
                  <w:b/>
                  <w:lang w:eastAsia="en-US"/>
                </w:rPr>
                <w:t xml:space="preserve">hodin </w:t>
              </w:r>
            </w:ins>
          </w:p>
        </w:tc>
      </w:tr>
      <w:tr w:rsidR="00BD26BB" w14:paraId="6186CA41" w14:textId="77777777" w:rsidTr="00495DC8">
        <w:trPr>
          <w:ins w:id="3221" w:author="Jiří Lehejček [2]" w:date="2018-11-14T22:21:00Z"/>
        </w:trPr>
        <w:tc>
          <w:tcPr>
            <w:tcW w:w="9852"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C2AD053" w14:textId="77777777" w:rsidR="00BD26BB" w:rsidRDefault="00BD26BB" w:rsidP="00495DC8">
            <w:pPr>
              <w:spacing w:line="256" w:lineRule="auto"/>
              <w:rPr>
                <w:ins w:id="3222" w:author="Jiří Lehejček [2]" w:date="2018-11-14T22:21:00Z"/>
                <w:b/>
                <w:lang w:eastAsia="en-US"/>
              </w:rPr>
            </w:pPr>
            <w:ins w:id="3223" w:author="Jiří Lehejček [2]" w:date="2018-11-14T22:21:00Z">
              <w:r>
                <w:rPr>
                  <w:b/>
                  <w:lang w:eastAsia="en-US"/>
                </w:rPr>
                <w:t>Informace o způsobu kontaktu s vyučujícím</w:t>
              </w:r>
            </w:ins>
          </w:p>
        </w:tc>
      </w:tr>
    </w:tbl>
    <w:p w14:paraId="0B0A121B" w14:textId="77777777" w:rsidR="00BD26BB" w:rsidRDefault="00BD26BB">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77DE22FA" w14:textId="77777777" w:rsidTr="00495DC8">
        <w:tc>
          <w:tcPr>
            <w:tcW w:w="9855" w:type="dxa"/>
            <w:gridSpan w:val="8"/>
            <w:tcBorders>
              <w:bottom w:val="double" w:sz="4" w:space="0" w:color="auto"/>
            </w:tcBorders>
            <w:shd w:val="clear" w:color="auto" w:fill="BDD6EE"/>
          </w:tcPr>
          <w:p w14:paraId="1C655E44" w14:textId="77777777" w:rsidR="00BD26BB" w:rsidRDefault="00BD26BB" w:rsidP="00495DC8">
            <w:pPr>
              <w:jc w:val="both"/>
              <w:rPr>
                <w:b/>
                <w:sz w:val="28"/>
              </w:rPr>
            </w:pPr>
            <w:r>
              <w:br w:type="page"/>
            </w:r>
            <w:r>
              <w:rPr>
                <w:b/>
                <w:sz w:val="28"/>
              </w:rPr>
              <w:t>B-III – Charakteristika studijního předmětu</w:t>
            </w:r>
          </w:p>
        </w:tc>
      </w:tr>
      <w:tr w:rsidR="00BD26BB" w14:paraId="750FF17B" w14:textId="77777777" w:rsidTr="00495DC8">
        <w:tc>
          <w:tcPr>
            <w:tcW w:w="3086" w:type="dxa"/>
            <w:tcBorders>
              <w:top w:val="double" w:sz="4" w:space="0" w:color="auto"/>
            </w:tcBorders>
            <w:shd w:val="clear" w:color="auto" w:fill="F7CAAC"/>
          </w:tcPr>
          <w:p w14:paraId="1FF0CD94" w14:textId="77777777" w:rsidR="00BD26BB" w:rsidRDefault="00BD26BB" w:rsidP="00495DC8">
            <w:pPr>
              <w:jc w:val="both"/>
              <w:rPr>
                <w:b/>
              </w:rPr>
            </w:pPr>
            <w:r>
              <w:rPr>
                <w:b/>
              </w:rPr>
              <w:t>Název studijního předmětu</w:t>
            </w:r>
          </w:p>
        </w:tc>
        <w:tc>
          <w:tcPr>
            <w:tcW w:w="6769" w:type="dxa"/>
            <w:gridSpan w:val="7"/>
            <w:tcBorders>
              <w:top w:val="double" w:sz="4" w:space="0" w:color="auto"/>
            </w:tcBorders>
          </w:tcPr>
          <w:p w14:paraId="740B6ADF" w14:textId="77777777" w:rsidR="00BD26BB" w:rsidRPr="002D7853" w:rsidRDefault="00BD26BB" w:rsidP="00495DC8">
            <w:pPr>
              <w:jc w:val="both"/>
              <w:rPr>
                <w:b/>
              </w:rPr>
            </w:pPr>
            <w:r w:rsidRPr="002D7853">
              <w:rPr>
                <w:b/>
              </w:rPr>
              <w:t>Krizový management a bezpečnostní systém České republiky</w:t>
            </w:r>
          </w:p>
        </w:tc>
      </w:tr>
      <w:tr w:rsidR="00BD26BB" w14:paraId="320894AF" w14:textId="77777777" w:rsidTr="00495DC8">
        <w:tc>
          <w:tcPr>
            <w:tcW w:w="3086" w:type="dxa"/>
            <w:shd w:val="clear" w:color="auto" w:fill="F7CAAC"/>
          </w:tcPr>
          <w:p w14:paraId="7FB00147" w14:textId="77777777" w:rsidR="00BD26BB" w:rsidRDefault="00BD26BB" w:rsidP="00495DC8">
            <w:pPr>
              <w:jc w:val="both"/>
              <w:rPr>
                <w:b/>
              </w:rPr>
            </w:pPr>
            <w:r>
              <w:rPr>
                <w:b/>
              </w:rPr>
              <w:t>Typ předmětu</w:t>
            </w:r>
          </w:p>
        </w:tc>
        <w:tc>
          <w:tcPr>
            <w:tcW w:w="3406" w:type="dxa"/>
            <w:gridSpan w:val="4"/>
          </w:tcPr>
          <w:p w14:paraId="1E2DFBE7" w14:textId="77777777" w:rsidR="00BD26BB" w:rsidRDefault="00BD26BB" w:rsidP="00495DC8">
            <w:pPr>
              <w:jc w:val="both"/>
            </w:pPr>
            <w:r>
              <w:t>Povinný.</w:t>
            </w:r>
          </w:p>
        </w:tc>
        <w:tc>
          <w:tcPr>
            <w:tcW w:w="2695" w:type="dxa"/>
            <w:gridSpan w:val="2"/>
            <w:shd w:val="clear" w:color="auto" w:fill="F7CAAC"/>
          </w:tcPr>
          <w:p w14:paraId="6525912D" w14:textId="77777777" w:rsidR="00BD26BB" w:rsidRDefault="00BD26BB" w:rsidP="00495DC8">
            <w:pPr>
              <w:jc w:val="both"/>
            </w:pPr>
            <w:r>
              <w:rPr>
                <w:b/>
              </w:rPr>
              <w:t>doporučený ročník / semestr</w:t>
            </w:r>
          </w:p>
        </w:tc>
        <w:tc>
          <w:tcPr>
            <w:tcW w:w="668" w:type="dxa"/>
          </w:tcPr>
          <w:p w14:paraId="6D3F5764" w14:textId="77777777" w:rsidR="00BD26BB" w:rsidRDefault="00BD26BB" w:rsidP="00495DC8">
            <w:pPr>
              <w:jc w:val="both"/>
            </w:pPr>
            <w:r>
              <w:t>1/LS</w:t>
            </w:r>
          </w:p>
        </w:tc>
      </w:tr>
      <w:tr w:rsidR="00BD26BB" w14:paraId="7E28A8A3" w14:textId="77777777" w:rsidTr="00495DC8">
        <w:tc>
          <w:tcPr>
            <w:tcW w:w="3086" w:type="dxa"/>
            <w:shd w:val="clear" w:color="auto" w:fill="F7CAAC"/>
          </w:tcPr>
          <w:p w14:paraId="0E3CD312" w14:textId="77777777" w:rsidR="00BD26BB" w:rsidRDefault="00BD26BB" w:rsidP="00495DC8">
            <w:pPr>
              <w:jc w:val="both"/>
              <w:rPr>
                <w:b/>
              </w:rPr>
            </w:pPr>
            <w:r>
              <w:rPr>
                <w:b/>
              </w:rPr>
              <w:t>Rozsah studijního předmětu</w:t>
            </w:r>
          </w:p>
        </w:tc>
        <w:tc>
          <w:tcPr>
            <w:tcW w:w="1701" w:type="dxa"/>
            <w:gridSpan w:val="2"/>
          </w:tcPr>
          <w:p w14:paraId="4E7A16AE" w14:textId="77777777" w:rsidR="00BD26BB" w:rsidRDefault="00BD26BB" w:rsidP="00495DC8">
            <w:pPr>
              <w:jc w:val="both"/>
            </w:pPr>
            <w:r>
              <w:t>28p – 14s</w:t>
            </w:r>
          </w:p>
        </w:tc>
        <w:tc>
          <w:tcPr>
            <w:tcW w:w="889" w:type="dxa"/>
            <w:shd w:val="clear" w:color="auto" w:fill="F7CAAC"/>
          </w:tcPr>
          <w:p w14:paraId="3CC4F371" w14:textId="77777777" w:rsidR="00BD26BB" w:rsidRDefault="00BD26BB" w:rsidP="00495DC8">
            <w:pPr>
              <w:jc w:val="both"/>
              <w:rPr>
                <w:b/>
              </w:rPr>
            </w:pPr>
            <w:r>
              <w:rPr>
                <w:b/>
              </w:rPr>
              <w:t xml:space="preserve">hod. </w:t>
            </w:r>
          </w:p>
        </w:tc>
        <w:tc>
          <w:tcPr>
            <w:tcW w:w="816" w:type="dxa"/>
          </w:tcPr>
          <w:p w14:paraId="6ABC14E8" w14:textId="34911F03" w:rsidR="00BD26BB" w:rsidRDefault="00BD26BB" w:rsidP="00495DC8">
            <w:pPr>
              <w:jc w:val="both"/>
            </w:pPr>
            <w:del w:id="3224" w:author="Matyas Adam" w:date="2018-11-16T14:48:00Z">
              <w:r w:rsidDel="00EB42D5">
                <w:delText>42</w:delText>
              </w:r>
            </w:del>
            <w:ins w:id="3225" w:author="Matyas Adam" w:date="2018-11-16T14:48:00Z">
              <w:del w:id="3226" w:author="PS" w:date="2018-11-25T14:28:00Z">
                <w:r w:rsidDel="0046661F">
                  <w:delText>3</w:delText>
                </w:r>
              </w:del>
            </w:ins>
            <w:ins w:id="3227" w:author="PS" w:date="2018-11-25T14:28:00Z">
              <w:r w:rsidR="0046661F">
                <w:t>42</w:t>
              </w:r>
            </w:ins>
          </w:p>
        </w:tc>
        <w:tc>
          <w:tcPr>
            <w:tcW w:w="2156" w:type="dxa"/>
            <w:shd w:val="clear" w:color="auto" w:fill="F7CAAC"/>
          </w:tcPr>
          <w:p w14:paraId="4C7B06D6" w14:textId="77777777" w:rsidR="00BD26BB" w:rsidRDefault="00BD26BB" w:rsidP="00495DC8">
            <w:pPr>
              <w:jc w:val="both"/>
              <w:rPr>
                <w:b/>
              </w:rPr>
            </w:pPr>
            <w:r>
              <w:rPr>
                <w:b/>
              </w:rPr>
              <w:t>kreditů</w:t>
            </w:r>
          </w:p>
        </w:tc>
        <w:tc>
          <w:tcPr>
            <w:tcW w:w="1207" w:type="dxa"/>
            <w:gridSpan w:val="2"/>
          </w:tcPr>
          <w:p w14:paraId="26C21191" w14:textId="77777777" w:rsidR="00BD26BB" w:rsidRDefault="00BD26BB" w:rsidP="00495DC8">
            <w:pPr>
              <w:jc w:val="both"/>
            </w:pPr>
            <w:r>
              <w:t>4</w:t>
            </w:r>
          </w:p>
        </w:tc>
      </w:tr>
      <w:tr w:rsidR="00BD26BB" w14:paraId="0D01DFAE" w14:textId="77777777" w:rsidTr="00495DC8">
        <w:tc>
          <w:tcPr>
            <w:tcW w:w="3086" w:type="dxa"/>
            <w:shd w:val="clear" w:color="auto" w:fill="F7CAAC"/>
          </w:tcPr>
          <w:p w14:paraId="78DA618F" w14:textId="77777777" w:rsidR="00BD26BB" w:rsidRDefault="00BD26BB" w:rsidP="00495DC8">
            <w:pPr>
              <w:jc w:val="both"/>
              <w:rPr>
                <w:b/>
                <w:sz w:val="22"/>
              </w:rPr>
            </w:pPr>
            <w:r>
              <w:rPr>
                <w:b/>
              </w:rPr>
              <w:t>Prerekvizity, korekvizity, ekvivalence</w:t>
            </w:r>
          </w:p>
        </w:tc>
        <w:tc>
          <w:tcPr>
            <w:tcW w:w="6769" w:type="dxa"/>
            <w:gridSpan w:val="7"/>
          </w:tcPr>
          <w:p w14:paraId="6CDD9DF6" w14:textId="77777777" w:rsidR="00BD26BB" w:rsidRDefault="00BD26BB" w:rsidP="00495DC8">
            <w:pPr>
              <w:jc w:val="both"/>
            </w:pPr>
          </w:p>
        </w:tc>
      </w:tr>
      <w:tr w:rsidR="00BD26BB" w14:paraId="188E6E26" w14:textId="77777777" w:rsidTr="00495DC8">
        <w:tc>
          <w:tcPr>
            <w:tcW w:w="3086" w:type="dxa"/>
            <w:shd w:val="clear" w:color="auto" w:fill="F7CAAC"/>
          </w:tcPr>
          <w:p w14:paraId="1BEECCB0" w14:textId="77777777" w:rsidR="00BD26BB" w:rsidRDefault="00BD26BB" w:rsidP="00495DC8">
            <w:pPr>
              <w:jc w:val="both"/>
              <w:rPr>
                <w:b/>
              </w:rPr>
            </w:pPr>
            <w:r>
              <w:rPr>
                <w:b/>
              </w:rPr>
              <w:t>Způsob ověření studijních výsledků</w:t>
            </w:r>
          </w:p>
        </w:tc>
        <w:tc>
          <w:tcPr>
            <w:tcW w:w="3406" w:type="dxa"/>
            <w:gridSpan w:val="4"/>
          </w:tcPr>
          <w:p w14:paraId="332F3170" w14:textId="77777777" w:rsidR="00BD26BB" w:rsidRDefault="00BD26BB" w:rsidP="00495DC8">
            <w:pPr>
              <w:jc w:val="both"/>
            </w:pPr>
            <w:r>
              <w:t>Zápočet, zkouška</w:t>
            </w:r>
            <w:del w:id="3228" w:author="Matyas Adam" w:date="2018-11-16T14:48:00Z">
              <w:r w:rsidDel="00EB42D5">
                <w:delText>.</w:delText>
              </w:r>
            </w:del>
          </w:p>
        </w:tc>
        <w:tc>
          <w:tcPr>
            <w:tcW w:w="2156" w:type="dxa"/>
            <w:shd w:val="clear" w:color="auto" w:fill="F7CAAC"/>
          </w:tcPr>
          <w:p w14:paraId="348863B0" w14:textId="77777777" w:rsidR="00BD26BB" w:rsidRDefault="00BD26BB" w:rsidP="00495DC8">
            <w:pPr>
              <w:jc w:val="both"/>
              <w:rPr>
                <w:b/>
              </w:rPr>
            </w:pPr>
            <w:r>
              <w:rPr>
                <w:b/>
              </w:rPr>
              <w:t>Forma výuky</w:t>
            </w:r>
          </w:p>
        </w:tc>
        <w:tc>
          <w:tcPr>
            <w:tcW w:w="1207" w:type="dxa"/>
            <w:gridSpan w:val="2"/>
          </w:tcPr>
          <w:p w14:paraId="6FA65739" w14:textId="77777777" w:rsidR="00BD26BB" w:rsidRDefault="00BD26BB" w:rsidP="00495DC8">
            <w:pPr>
              <w:jc w:val="both"/>
              <w:rPr>
                <w:ins w:id="3229" w:author="PS" w:date="2018-11-25T14:29:00Z"/>
              </w:rPr>
            </w:pPr>
            <w:del w:id="3230" w:author="Matyas Adam" w:date="2018-11-16T14:48:00Z">
              <w:r w:rsidDel="00EB42D5">
                <w:delText>Přednáška, seminář.</w:delText>
              </w:r>
            </w:del>
            <w:ins w:id="3231" w:author="Matyas Adam" w:date="2018-11-16T14:48:00Z">
              <w:del w:id="3232" w:author="PS" w:date="2018-11-25T14:29:00Z">
                <w:r w:rsidDel="0046661F">
                  <w:delText>P, S</w:delText>
                </w:r>
              </w:del>
            </w:ins>
            <w:ins w:id="3233" w:author="PS" w:date="2018-11-25T14:29:00Z">
              <w:r w:rsidR="0046661F">
                <w:t>přednášky</w:t>
              </w:r>
            </w:ins>
          </w:p>
          <w:p w14:paraId="6F653425" w14:textId="013DDC78" w:rsidR="0046661F" w:rsidRDefault="0046661F" w:rsidP="00495DC8">
            <w:pPr>
              <w:jc w:val="both"/>
            </w:pPr>
            <w:ins w:id="3234" w:author="PS" w:date="2018-11-25T14:29:00Z">
              <w:r>
                <w:t>semináře</w:t>
              </w:r>
            </w:ins>
          </w:p>
        </w:tc>
      </w:tr>
      <w:tr w:rsidR="00BD26BB" w14:paraId="3964543A" w14:textId="77777777" w:rsidTr="00495DC8">
        <w:tc>
          <w:tcPr>
            <w:tcW w:w="3086" w:type="dxa"/>
            <w:shd w:val="clear" w:color="auto" w:fill="F7CAAC"/>
          </w:tcPr>
          <w:p w14:paraId="2B246147" w14:textId="5B6D0AA2" w:rsidR="00BD26BB" w:rsidRDefault="00BD26BB" w:rsidP="00495DC8">
            <w:pPr>
              <w:jc w:val="both"/>
              <w:rPr>
                <w:b/>
              </w:rPr>
            </w:pPr>
            <w:r>
              <w:rPr>
                <w:b/>
              </w:rPr>
              <w:t>Forma způsobu ověření studijních výsledků a další požadavky na studenta</w:t>
            </w:r>
          </w:p>
        </w:tc>
        <w:tc>
          <w:tcPr>
            <w:tcW w:w="6769" w:type="dxa"/>
            <w:gridSpan w:val="7"/>
            <w:tcBorders>
              <w:bottom w:val="nil"/>
            </w:tcBorders>
          </w:tcPr>
          <w:p w14:paraId="2DB4A07C" w14:textId="77777777" w:rsidR="00BD26BB" w:rsidDel="002954D6" w:rsidRDefault="00BD26BB" w:rsidP="00495DC8">
            <w:pPr>
              <w:jc w:val="both"/>
              <w:rPr>
                <w:del w:id="3235" w:author="Matyas Adam" w:date="2018-11-16T14:48:00Z"/>
              </w:rPr>
            </w:pPr>
            <w:del w:id="3236" w:author="Matyas Adam" w:date="2018-11-16T14:48:00Z">
              <w:r w:rsidRPr="00897246" w:rsidDel="002954D6">
                <w:delText>Způsob zakončení předmětu</w:delText>
              </w:r>
              <w:r w:rsidDel="002954D6">
                <w:delText xml:space="preserve"> – písemná a ústní zkouška. </w:delText>
              </w:r>
            </w:del>
          </w:p>
          <w:p w14:paraId="057D77A9" w14:textId="77777777" w:rsidR="00BD26BB" w:rsidRDefault="00BD26BB" w:rsidP="00495DC8">
            <w:pPr>
              <w:jc w:val="both"/>
            </w:pPr>
            <w:r w:rsidRPr="00897246">
              <w:t>Požadavky na zápočet - vypracování seminární práce dle požadavků vyučujícího, 80% aktivní účast na seminářích</w:t>
            </w:r>
            <w:ins w:id="3237" w:author="Matyas Adam" w:date="2018-11-16T14:48:00Z">
              <w:r>
                <w:t>. Úspěšné složení zkoušky.</w:t>
              </w:r>
            </w:ins>
          </w:p>
        </w:tc>
      </w:tr>
      <w:tr w:rsidR="00BD26BB" w14:paraId="73F23F2C" w14:textId="77777777" w:rsidTr="00495DC8">
        <w:trPr>
          <w:trHeight w:val="554"/>
        </w:trPr>
        <w:tc>
          <w:tcPr>
            <w:tcW w:w="9855" w:type="dxa"/>
            <w:gridSpan w:val="8"/>
            <w:tcBorders>
              <w:top w:val="nil"/>
            </w:tcBorders>
          </w:tcPr>
          <w:p w14:paraId="590019FF" w14:textId="77777777" w:rsidR="00BD26BB" w:rsidRDefault="00BD26BB" w:rsidP="00495DC8">
            <w:pPr>
              <w:jc w:val="both"/>
            </w:pPr>
          </w:p>
        </w:tc>
      </w:tr>
      <w:tr w:rsidR="00BD26BB" w14:paraId="4DFF9C67" w14:textId="77777777" w:rsidTr="00495DC8">
        <w:trPr>
          <w:trHeight w:val="197"/>
        </w:trPr>
        <w:tc>
          <w:tcPr>
            <w:tcW w:w="3086" w:type="dxa"/>
            <w:tcBorders>
              <w:top w:val="nil"/>
            </w:tcBorders>
            <w:shd w:val="clear" w:color="auto" w:fill="F7CAAC"/>
          </w:tcPr>
          <w:p w14:paraId="2F6E7EA2" w14:textId="77777777" w:rsidR="00BD26BB" w:rsidRDefault="00BD26BB" w:rsidP="00495DC8">
            <w:pPr>
              <w:jc w:val="both"/>
              <w:rPr>
                <w:b/>
              </w:rPr>
            </w:pPr>
            <w:r>
              <w:rPr>
                <w:b/>
              </w:rPr>
              <w:t>Garant předmětu</w:t>
            </w:r>
          </w:p>
        </w:tc>
        <w:tc>
          <w:tcPr>
            <w:tcW w:w="6769" w:type="dxa"/>
            <w:gridSpan w:val="7"/>
            <w:tcBorders>
              <w:top w:val="nil"/>
            </w:tcBorders>
          </w:tcPr>
          <w:p w14:paraId="3CFCEC3C" w14:textId="77777777" w:rsidR="00BD26BB" w:rsidRDefault="00BD26BB" w:rsidP="00495DC8">
            <w:pPr>
              <w:jc w:val="both"/>
            </w:pPr>
            <w:r>
              <w:t xml:space="preserve">Mgr. Marek Tomaštík, Ph.D. </w:t>
            </w:r>
          </w:p>
        </w:tc>
      </w:tr>
      <w:tr w:rsidR="00BD26BB" w14:paraId="5CBC1D82" w14:textId="77777777" w:rsidTr="00495DC8">
        <w:trPr>
          <w:trHeight w:val="243"/>
        </w:trPr>
        <w:tc>
          <w:tcPr>
            <w:tcW w:w="3086" w:type="dxa"/>
            <w:tcBorders>
              <w:top w:val="nil"/>
            </w:tcBorders>
            <w:shd w:val="clear" w:color="auto" w:fill="F7CAAC"/>
          </w:tcPr>
          <w:p w14:paraId="621FF6C1" w14:textId="77777777" w:rsidR="00BD26BB" w:rsidRDefault="00BD26BB" w:rsidP="00495DC8">
            <w:pPr>
              <w:jc w:val="both"/>
              <w:rPr>
                <w:b/>
              </w:rPr>
            </w:pPr>
            <w:r>
              <w:rPr>
                <w:b/>
              </w:rPr>
              <w:t>Zapojení garanta do výuky předmětu</w:t>
            </w:r>
          </w:p>
        </w:tc>
        <w:tc>
          <w:tcPr>
            <w:tcW w:w="6769" w:type="dxa"/>
            <w:gridSpan w:val="7"/>
            <w:tcBorders>
              <w:top w:val="nil"/>
            </w:tcBorders>
          </w:tcPr>
          <w:p w14:paraId="7F4A340F" w14:textId="5FF5D88D" w:rsidR="00BD26BB" w:rsidRDefault="00BD26BB" w:rsidP="003F4DBB">
            <w:pPr>
              <w:jc w:val="both"/>
            </w:pPr>
            <w:r w:rsidRPr="00DB3747">
              <w:t xml:space="preserve">Garant se podílí na přednášení v rozsahu </w:t>
            </w:r>
            <w:del w:id="3238" w:author="PS" w:date="2018-11-25T14:29:00Z">
              <w:r w:rsidDel="003F4DBB">
                <w:delText>100</w:delText>
              </w:r>
              <w:r w:rsidRPr="00DB3747" w:rsidDel="003F4DBB">
                <w:delText xml:space="preserve"> </w:delText>
              </w:r>
            </w:del>
            <w:ins w:id="3239" w:author="PS" w:date="2018-11-25T14:29:00Z">
              <w:r w:rsidR="003F4DBB">
                <w:t>90</w:t>
              </w:r>
              <w:r w:rsidR="003F4DBB" w:rsidRPr="00DB3747">
                <w:t xml:space="preserve"> </w:t>
              </w:r>
            </w:ins>
            <w:r w:rsidRPr="00DB3747">
              <w:t xml:space="preserve">%, dále stanovuje koncepci </w:t>
            </w:r>
            <w:r>
              <w:t>předmětu.</w:t>
            </w:r>
          </w:p>
        </w:tc>
      </w:tr>
      <w:tr w:rsidR="00BD26BB" w14:paraId="382E1F20" w14:textId="77777777" w:rsidTr="00495DC8">
        <w:tc>
          <w:tcPr>
            <w:tcW w:w="3086" w:type="dxa"/>
            <w:shd w:val="clear" w:color="auto" w:fill="F7CAAC"/>
          </w:tcPr>
          <w:p w14:paraId="37C4DA05" w14:textId="77777777" w:rsidR="00BD26BB" w:rsidRDefault="00BD26BB" w:rsidP="00495DC8">
            <w:pPr>
              <w:jc w:val="both"/>
              <w:rPr>
                <w:b/>
              </w:rPr>
            </w:pPr>
            <w:r>
              <w:rPr>
                <w:b/>
              </w:rPr>
              <w:t>Vyučující</w:t>
            </w:r>
          </w:p>
        </w:tc>
        <w:tc>
          <w:tcPr>
            <w:tcW w:w="6769" w:type="dxa"/>
            <w:gridSpan w:val="7"/>
            <w:tcBorders>
              <w:bottom w:val="nil"/>
            </w:tcBorders>
          </w:tcPr>
          <w:p w14:paraId="38EB8DA2" w14:textId="77777777" w:rsidR="003F4DBB" w:rsidRDefault="003F4DBB" w:rsidP="003F4DBB">
            <w:pPr>
              <w:jc w:val="both"/>
              <w:rPr>
                <w:ins w:id="3240" w:author="PS" w:date="2018-11-25T14:30:00Z"/>
              </w:rPr>
            </w:pPr>
            <w:ins w:id="3241" w:author="PS" w:date="2018-11-25T14:30:00Z">
              <w:r>
                <w:t>Mgr. Marek Tomaštík, Ph.D. (přednášejícím vede semináře - 90 %),</w:t>
              </w:r>
            </w:ins>
          </w:p>
          <w:p w14:paraId="15ECCAD6" w14:textId="3FA54396" w:rsidR="00BD26BB" w:rsidRDefault="003F4DBB" w:rsidP="003F4DBB">
            <w:pPr>
              <w:jc w:val="both"/>
            </w:pPr>
            <w:ins w:id="3242" w:author="PS" w:date="2018-11-25T14:30:00Z">
              <w:r>
                <w:t>Ing. Robert Pekaj (přednášející, vede semináře - 10 %) – odborník z praxe</w:t>
              </w:r>
            </w:ins>
            <w:del w:id="3243" w:author="PS" w:date="2018-11-25T14:30:00Z">
              <w:r w:rsidR="00BD26BB" w:rsidDel="003F4DBB">
                <w:delText>Přednášky: Mgr. Marek Tomaštík, Ph.D.</w:delText>
              </w:r>
            </w:del>
            <w:ins w:id="3244" w:author="Jiří Lehejček [2]" w:date="2018-11-14T22:39:00Z">
              <w:del w:id="3245" w:author="PS" w:date="2018-11-25T14:30:00Z">
                <w:r w:rsidR="00BD26BB" w:rsidDel="003F4DBB">
                  <w:delText xml:space="preserve"> – přednášky, semináře (100 %)</w:delText>
                </w:r>
              </w:del>
            </w:ins>
          </w:p>
        </w:tc>
      </w:tr>
      <w:tr w:rsidR="00BD26BB" w14:paraId="5A1903A6" w14:textId="77777777" w:rsidTr="00495DC8">
        <w:trPr>
          <w:trHeight w:val="554"/>
        </w:trPr>
        <w:tc>
          <w:tcPr>
            <w:tcW w:w="9855" w:type="dxa"/>
            <w:gridSpan w:val="8"/>
            <w:tcBorders>
              <w:top w:val="nil"/>
            </w:tcBorders>
          </w:tcPr>
          <w:p w14:paraId="5C6CEEFB" w14:textId="77777777" w:rsidR="00BD26BB" w:rsidRDefault="00BD26BB" w:rsidP="00495DC8">
            <w:pPr>
              <w:jc w:val="both"/>
            </w:pPr>
          </w:p>
        </w:tc>
      </w:tr>
      <w:tr w:rsidR="00BD26BB" w14:paraId="19CF29F5" w14:textId="77777777" w:rsidTr="00495DC8">
        <w:tc>
          <w:tcPr>
            <w:tcW w:w="3086" w:type="dxa"/>
            <w:shd w:val="clear" w:color="auto" w:fill="F7CAAC"/>
          </w:tcPr>
          <w:p w14:paraId="0CADE9CC" w14:textId="77777777" w:rsidR="00BD26BB" w:rsidRDefault="00BD26BB" w:rsidP="00495DC8">
            <w:pPr>
              <w:jc w:val="both"/>
              <w:rPr>
                <w:b/>
              </w:rPr>
            </w:pPr>
            <w:r>
              <w:rPr>
                <w:b/>
              </w:rPr>
              <w:t>Stručná anotace předmětu</w:t>
            </w:r>
          </w:p>
        </w:tc>
        <w:tc>
          <w:tcPr>
            <w:tcW w:w="6769" w:type="dxa"/>
            <w:gridSpan w:val="7"/>
            <w:tcBorders>
              <w:bottom w:val="nil"/>
            </w:tcBorders>
          </w:tcPr>
          <w:p w14:paraId="06EEFF92" w14:textId="77777777" w:rsidR="00BD26BB" w:rsidRDefault="00BD26BB" w:rsidP="00495DC8">
            <w:pPr>
              <w:jc w:val="both"/>
            </w:pPr>
          </w:p>
        </w:tc>
      </w:tr>
      <w:tr w:rsidR="00BD26BB" w14:paraId="59883651" w14:textId="77777777" w:rsidTr="00495DC8">
        <w:trPr>
          <w:trHeight w:val="3938"/>
        </w:trPr>
        <w:tc>
          <w:tcPr>
            <w:tcW w:w="9855" w:type="dxa"/>
            <w:gridSpan w:val="8"/>
            <w:tcBorders>
              <w:top w:val="nil"/>
              <w:bottom w:val="single" w:sz="12" w:space="0" w:color="auto"/>
            </w:tcBorders>
          </w:tcPr>
          <w:p w14:paraId="3B894C09" w14:textId="77777777" w:rsidR="00BD26BB" w:rsidRDefault="00BD26BB" w:rsidP="00495DC8">
            <w:pPr>
              <w:jc w:val="both"/>
            </w:pPr>
            <w:r w:rsidRPr="00D32B1D">
              <w:t>Předmět seznamuje studenty se základy krizového managementu a bezpečnostního systému České republiky. Cílem předmětu je seznámit studenta s teorií a praxí krizového managementu jako uceleného souboru ověřených přístupů, názorů, nástrojů, zkušeností, doporučení a metod ke zvládání manažerských funkcí při řešení krizových situací. Dále se student seznámí s aplikací teorie krizového managementu do praxe zejména oblasti veřejné správy. Studenti dále budou seznámeni se základy obecné problematiky hrozeb, rizik, krizí a prevence. Důraz je kladen na komplexnost přístupu k vnitřní bezpečnosti, včetně definování bezpečnostního systému, jeho struktury, vymezení povinností, kompetencí a odpovědnosti jeho jednotlivých součástí.</w:t>
            </w:r>
            <w:r>
              <w:t xml:space="preserve"> Student </w:t>
            </w:r>
            <w:r w:rsidRPr="00E858D7">
              <w:t>získá základních informací o či</w:t>
            </w:r>
            <w:r>
              <w:t>nnosti bezpečnostních systémů ČR,</w:t>
            </w:r>
            <w:r w:rsidRPr="00E858D7">
              <w:t xml:space="preserve"> </w:t>
            </w:r>
            <w:r>
              <w:t xml:space="preserve">činností IZS ČR, </w:t>
            </w:r>
            <w:r w:rsidRPr="00E858D7">
              <w:t>krizového managementu</w:t>
            </w:r>
            <w:r>
              <w:t xml:space="preserve"> a </w:t>
            </w:r>
            <w:r w:rsidRPr="00E858D7">
              <w:t>kontroly krizového řízení ve veřejné správě.</w:t>
            </w:r>
          </w:p>
          <w:p w14:paraId="1D36B94F" w14:textId="77777777" w:rsidR="00BD26BB" w:rsidRDefault="00BD26BB" w:rsidP="00495DC8">
            <w:pPr>
              <w:jc w:val="both"/>
              <w:rPr>
                <w:ins w:id="3246" w:author="Matyas Adam" w:date="2018-11-16T14:49:00Z"/>
              </w:rPr>
            </w:pPr>
            <w:r>
              <w:t xml:space="preserve"> </w:t>
            </w:r>
          </w:p>
          <w:p w14:paraId="576FBC7A" w14:textId="77777777" w:rsidR="00BD26BB" w:rsidRPr="002954D6" w:rsidRDefault="00BD26BB" w:rsidP="00495DC8">
            <w:pPr>
              <w:jc w:val="both"/>
              <w:rPr>
                <w:u w:val="single"/>
                <w:rPrChange w:id="3247" w:author="Matyas Adam" w:date="2018-11-16T14:49:00Z">
                  <w:rPr/>
                </w:rPrChange>
              </w:rPr>
            </w:pPr>
            <w:ins w:id="3248" w:author="Matyas Adam" w:date="2018-11-16T14:49:00Z">
              <w:r w:rsidRPr="00A70703">
                <w:rPr>
                  <w:u w:val="single"/>
                </w:rPr>
                <w:t>Hlavní témata:</w:t>
              </w:r>
            </w:ins>
          </w:p>
          <w:p w14:paraId="749E77AC" w14:textId="77777777" w:rsidR="00BD26BB" w:rsidRDefault="00BD26BB">
            <w:pPr>
              <w:numPr>
                <w:ilvl w:val="0"/>
                <w:numId w:val="84"/>
              </w:numPr>
              <w:jc w:val="both"/>
              <w:pPrChange w:id="3249" w:author="PS" w:date="2018-11-25T14:31:00Z">
                <w:pPr>
                  <w:numPr>
                    <w:numId w:val="5"/>
                  </w:numPr>
                  <w:tabs>
                    <w:tab w:val="num" w:pos="720"/>
                  </w:tabs>
                  <w:ind w:left="720" w:hanging="360"/>
                  <w:jc w:val="both"/>
                </w:pPr>
              </w:pPrChange>
            </w:pPr>
            <w:r>
              <w:t xml:space="preserve">Úvod do problematiky krizového managementu. </w:t>
            </w:r>
          </w:p>
          <w:p w14:paraId="7E61FC23" w14:textId="77777777" w:rsidR="00BD26BB" w:rsidRDefault="00BD26BB">
            <w:pPr>
              <w:numPr>
                <w:ilvl w:val="0"/>
                <w:numId w:val="84"/>
              </w:numPr>
              <w:jc w:val="both"/>
              <w:pPrChange w:id="3250" w:author="PS" w:date="2018-11-25T14:31:00Z">
                <w:pPr>
                  <w:numPr>
                    <w:numId w:val="5"/>
                  </w:numPr>
                  <w:tabs>
                    <w:tab w:val="num" w:pos="720"/>
                  </w:tabs>
                  <w:ind w:left="720" w:hanging="360"/>
                  <w:jc w:val="both"/>
                </w:pPr>
              </w:pPrChange>
            </w:pPr>
            <w:r>
              <w:t xml:space="preserve">Krize a její vymezení. Systémové pojetí krizí. </w:t>
            </w:r>
            <w:r w:rsidRPr="00D57131">
              <w:t>Krizový management a jeho vývoj.</w:t>
            </w:r>
          </w:p>
          <w:p w14:paraId="1012D842" w14:textId="77777777" w:rsidR="00BD26BB" w:rsidRDefault="00BD26BB">
            <w:pPr>
              <w:numPr>
                <w:ilvl w:val="0"/>
                <w:numId w:val="84"/>
              </w:numPr>
              <w:jc w:val="both"/>
              <w:pPrChange w:id="3251" w:author="PS" w:date="2018-11-25T14:31:00Z">
                <w:pPr>
                  <w:numPr>
                    <w:numId w:val="5"/>
                  </w:numPr>
                  <w:tabs>
                    <w:tab w:val="num" w:pos="720"/>
                  </w:tabs>
                  <w:ind w:left="720" w:hanging="360"/>
                  <w:jc w:val="both"/>
                </w:pPr>
              </w:pPrChange>
            </w:pPr>
            <w:r>
              <w:t>Řízení krizí a rozvoj společnosti.</w:t>
            </w:r>
          </w:p>
          <w:p w14:paraId="3DFF1419" w14:textId="77777777" w:rsidR="00BD26BB" w:rsidRDefault="00BD26BB">
            <w:pPr>
              <w:numPr>
                <w:ilvl w:val="0"/>
                <w:numId w:val="84"/>
              </w:numPr>
              <w:pPrChange w:id="3252" w:author="PS" w:date="2018-11-25T14:31:00Z">
                <w:pPr>
                  <w:numPr>
                    <w:numId w:val="5"/>
                  </w:numPr>
                  <w:tabs>
                    <w:tab w:val="num" w:pos="720"/>
                  </w:tabs>
                  <w:ind w:left="720" w:hanging="360"/>
                </w:pPr>
              </w:pPrChange>
            </w:pPr>
            <w:r w:rsidRPr="00A0373E">
              <w:t>Bezpečnostní politika ČR a bezpečnostní hrozby a rizika na počátku 21.</w:t>
            </w:r>
            <w:r>
              <w:t xml:space="preserve"> </w:t>
            </w:r>
            <w:r w:rsidRPr="00A0373E">
              <w:t>století.</w:t>
            </w:r>
          </w:p>
          <w:p w14:paraId="7DB2DECA" w14:textId="77777777" w:rsidR="00BD26BB" w:rsidRDefault="00BD26BB">
            <w:pPr>
              <w:numPr>
                <w:ilvl w:val="0"/>
                <w:numId w:val="84"/>
              </w:numPr>
              <w:pPrChange w:id="3253" w:author="PS" w:date="2018-11-25T14:31:00Z">
                <w:pPr>
                  <w:numPr>
                    <w:numId w:val="5"/>
                  </w:numPr>
                  <w:tabs>
                    <w:tab w:val="num" w:pos="720"/>
                  </w:tabs>
                  <w:ind w:left="720" w:hanging="360"/>
                </w:pPr>
              </w:pPrChange>
            </w:pPr>
            <w:r>
              <w:t>Rozhodování v krizových situacích.</w:t>
            </w:r>
          </w:p>
          <w:p w14:paraId="5219F82C" w14:textId="77777777" w:rsidR="00BD26BB" w:rsidRDefault="00BD26BB">
            <w:pPr>
              <w:numPr>
                <w:ilvl w:val="0"/>
                <w:numId w:val="84"/>
              </w:numPr>
              <w:pPrChange w:id="3254" w:author="PS" w:date="2018-11-25T14:31:00Z">
                <w:pPr>
                  <w:numPr>
                    <w:numId w:val="5"/>
                  </w:numPr>
                  <w:tabs>
                    <w:tab w:val="num" w:pos="720"/>
                  </w:tabs>
                  <w:ind w:left="720" w:hanging="360"/>
                </w:pPr>
              </w:pPrChange>
            </w:pPr>
            <w:r w:rsidRPr="00A0373E">
              <w:t xml:space="preserve">Mezinárodní </w:t>
            </w:r>
            <w:r>
              <w:t xml:space="preserve">a etické </w:t>
            </w:r>
            <w:r w:rsidRPr="00A0373E">
              <w:t>aspekty krizového managementu.</w:t>
            </w:r>
          </w:p>
          <w:p w14:paraId="49529583" w14:textId="77777777" w:rsidR="00BD26BB" w:rsidRDefault="00BD26BB">
            <w:pPr>
              <w:numPr>
                <w:ilvl w:val="0"/>
                <w:numId w:val="84"/>
              </w:numPr>
              <w:pPrChange w:id="3255" w:author="PS" w:date="2018-11-25T14:31:00Z">
                <w:pPr>
                  <w:numPr>
                    <w:numId w:val="5"/>
                  </w:numPr>
                  <w:tabs>
                    <w:tab w:val="num" w:pos="720"/>
                  </w:tabs>
                  <w:ind w:left="720" w:hanging="360"/>
                </w:pPr>
              </w:pPrChange>
            </w:pPr>
            <w:r w:rsidRPr="00A0373E">
              <w:t>Úloha veřejné správy a legislativní rámec.</w:t>
            </w:r>
            <w:r>
              <w:t xml:space="preserve"> Bezpečnostní systém České republiky. </w:t>
            </w:r>
          </w:p>
          <w:p w14:paraId="003EA127" w14:textId="77777777" w:rsidR="00BD26BB" w:rsidRDefault="00BD26BB">
            <w:pPr>
              <w:numPr>
                <w:ilvl w:val="0"/>
                <w:numId w:val="84"/>
              </w:numPr>
              <w:pPrChange w:id="3256" w:author="PS" w:date="2018-11-25T14:31:00Z">
                <w:pPr>
                  <w:numPr>
                    <w:numId w:val="5"/>
                  </w:numPr>
                  <w:tabs>
                    <w:tab w:val="num" w:pos="720"/>
                  </w:tabs>
                  <w:ind w:left="720" w:hanging="360"/>
                </w:pPr>
              </w:pPrChange>
            </w:pPr>
            <w:r>
              <w:t>Integrovaný záchranný systém a poslání krizového řízení.</w:t>
            </w:r>
          </w:p>
          <w:p w14:paraId="7DB9117B" w14:textId="77777777" w:rsidR="00BD26BB" w:rsidRDefault="00BD26BB">
            <w:pPr>
              <w:numPr>
                <w:ilvl w:val="0"/>
                <w:numId w:val="84"/>
              </w:numPr>
              <w:pPrChange w:id="3257" w:author="PS" w:date="2018-11-25T14:31:00Z">
                <w:pPr>
                  <w:numPr>
                    <w:numId w:val="5"/>
                  </w:numPr>
                  <w:tabs>
                    <w:tab w:val="num" w:pos="720"/>
                  </w:tabs>
                  <w:ind w:left="720" w:hanging="360"/>
                </w:pPr>
              </w:pPrChange>
            </w:pPr>
            <w:r w:rsidRPr="00A0373E">
              <w:t>Vnitřní bezpečnost státu a úkoly Policie ČR</w:t>
            </w:r>
            <w:r>
              <w:t xml:space="preserve"> a AČR v</w:t>
            </w:r>
            <w:r w:rsidRPr="00A0373E">
              <w:t xml:space="preserve"> systému krizového řízení.</w:t>
            </w:r>
          </w:p>
          <w:p w14:paraId="3FE0A45B" w14:textId="77777777" w:rsidR="00BD26BB" w:rsidRDefault="00BD26BB">
            <w:pPr>
              <w:numPr>
                <w:ilvl w:val="0"/>
                <w:numId w:val="84"/>
              </w:numPr>
              <w:pPrChange w:id="3258" w:author="PS" w:date="2018-11-25T14:31:00Z">
                <w:pPr>
                  <w:numPr>
                    <w:numId w:val="5"/>
                  </w:numPr>
                  <w:tabs>
                    <w:tab w:val="num" w:pos="720"/>
                  </w:tabs>
                  <w:ind w:left="720" w:hanging="360"/>
                </w:pPr>
              </w:pPrChange>
            </w:pPr>
            <w:r>
              <w:t xml:space="preserve">Řešení nevojenských krizových situací. </w:t>
            </w:r>
          </w:p>
          <w:p w14:paraId="280E04E9" w14:textId="77777777" w:rsidR="00BD26BB" w:rsidRDefault="00BD26BB">
            <w:pPr>
              <w:numPr>
                <w:ilvl w:val="0"/>
                <w:numId w:val="84"/>
              </w:numPr>
              <w:pPrChange w:id="3259" w:author="PS" w:date="2018-11-25T14:31:00Z">
                <w:pPr>
                  <w:numPr>
                    <w:numId w:val="5"/>
                  </w:numPr>
                  <w:tabs>
                    <w:tab w:val="num" w:pos="720"/>
                  </w:tabs>
                  <w:ind w:left="720" w:hanging="360"/>
                </w:pPr>
              </w:pPrChange>
            </w:pPr>
            <w:r>
              <w:t xml:space="preserve">Financování krizového řízení ve veřejné správě. </w:t>
            </w:r>
          </w:p>
          <w:p w14:paraId="3CDF2DEB" w14:textId="77777777" w:rsidR="00BD26BB" w:rsidRDefault="00BD26BB">
            <w:pPr>
              <w:numPr>
                <w:ilvl w:val="0"/>
                <w:numId w:val="84"/>
              </w:numPr>
              <w:pPrChange w:id="3260" w:author="PS" w:date="2018-11-25T14:31:00Z">
                <w:pPr>
                  <w:numPr>
                    <w:numId w:val="5"/>
                  </w:numPr>
                  <w:tabs>
                    <w:tab w:val="num" w:pos="720"/>
                  </w:tabs>
                  <w:ind w:left="720" w:hanging="360"/>
                </w:pPr>
              </w:pPrChange>
            </w:pPr>
            <w:r>
              <w:t xml:space="preserve">Kontrola jako nástroj krizového řízení ve veřejné správě. </w:t>
            </w:r>
          </w:p>
          <w:p w14:paraId="58F170F4" w14:textId="77777777" w:rsidR="00BD26BB" w:rsidRDefault="00BD26BB">
            <w:pPr>
              <w:numPr>
                <w:ilvl w:val="0"/>
                <w:numId w:val="84"/>
              </w:numPr>
              <w:pPrChange w:id="3261" w:author="PS" w:date="2018-11-25T14:31:00Z">
                <w:pPr>
                  <w:numPr>
                    <w:numId w:val="5"/>
                  </w:numPr>
                  <w:tabs>
                    <w:tab w:val="num" w:pos="720"/>
                  </w:tabs>
                  <w:ind w:left="720" w:hanging="360"/>
                </w:pPr>
              </w:pPrChange>
            </w:pPr>
            <w:r>
              <w:t>Systém hospodářských</w:t>
            </w:r>
            <w:r w:rsidRPr="00A0373E">
              <w:t xml:space="preserve"> opatření pro krizové stavy.</w:t>
            </w:r>
          </w:p>
          <w:p w14:paraId="41871FA6" w14:textId="77777777" w:rsidR="00BD26BB" w:rsidRDefault="00BD26BB">
            <w:pPr>
              <w:numPr>
                <w:ilvl w:val="0"/>
                <w:numId w:val="84"/>
              </w:numPr>
              <w:pPrChange w:id="3262" w:author="PS" w:date="2018-11-25T14:31:00Z">
                <w:pPr>
                  <w:numPr>
                    <w:numId w:val="5"/>
                  </w:numPr>
                  <w:tabs>
                    <w:tab w:val="num" w:pos="720"/>
                  </w:tabs>
                  <w:ind w:left="720" w:hanging="360"/>
                </w:pPr>
              </w:pPrChange>
            </w:pPr>
            <w:r>
              <w:t>Krizová komunikace a komunikace rizika.</w:t>
            </w:r>
          </w:p>
          <w:p w14:paraId="77D6096E" w14:textId="77777777" w:rsidR="00BD26BB" w:rsidRDefault="00BD26BB" w:rsidP="00495DC8">
            <w:pPr>
              <w:jc w:val="both"/>
            </w:pPr>
          </w:p>
          <w:p w14:paraId="6934B0E7" w14:textId="77777777" w:rsidR="00BD26BB" w:rsidRPr="00AB0288" w:rsidRDefault="00BD26BB" w:rsidP="00495DC8">
            <w:pPr>
              <w:jc w:val="both"/>
              <w:rPr>
                <w:b/>
              </w:rPr>
            </w:pPr>
            <w:r w:rsidRPr="00AB0288">
              <w:rPr>
                <w:b/>
              </w:rPr>
              <w:t>Výstupní kompetence</w:t>
            </w:r>
          </w:p>
          <w:p w14:paraId="25737625" w14:textId="77777777" w:rsidR="00BD26BB" w:rsidRDefault="00BD26BB" w:rsidP="00495DC8">
            <w:pPr>
              <w:jc w:val="both"/>
            </w:pPr>
            <w:r w:rsidRPr="00DE5799">
              <w:t>Student dokáže určit stadium krize aktuální pro zvolený subjekt, zná fáze průběhu krize. Dokáže zpracovat mapu rizika dané organizace a zná a umí používat základní metody analýzy a snižování rizik. Zná bezpečnostní systém České republiky a krizové zákony, které aktivně umí využít.</w:t>
            </w:r>
          </w:p>
        </w:tc>
      </w:tr>
      <w:tr w:rsidR="00BD26BB" w14:paraId="242C98EE" w14:textId="77777777" w:rsidTr="00495DC8">
        <w:trPr>
          <w:trHeight w:val="265"/>
        </w:trPr>
        <w:tc>
          <w:tcPr>
            <w:tcW w:w="3653" w:type="dxa"/>
            <w:gridSpan w:val="2"/>
            <w:tcBorders>
              <w:top w:val="nil"/>
            </w:tcBorders>
            <w:shd w:val="clear" w:color="auto" w:fill="F7CAAC"/>
          </w:tcPr>
          <w:p w14:paraId="5998A933" w14:textId="77777777" w:rsidR="00BD26BB" w:rsidRDefault="00BD26BB" w:rsidP="00495DC8">
            <w:pPr>
              <w:jc w:val="both"/>
            </w:pPr>
            <w:r>
              <w:rPr>
                <w:b/>
              </w:rPr>
              <w:t>Studijní literatura a studijní pomůcky</w:t>
            </w:r>
          </w:p>
        </w:tc>
        <w:tc>
          <w:tcPr>
            <w:tcW w:w="6202" w:type="dxa"/>
            <w:gridSpan w:val="6"/>
            <w:tcBorders>
              <w:top w:val="nil"/>
              <w:bottom w:val="nil"/>
            </w:tcBorders>
          </w:tcPr>
          <w:p w14:paraId="509FF952" w14:textId="77777777" w:rsidR="00BD26BB" w:rsidRDefault="00BD26BB" w:rsidP="00495DC8">
            <w:pPr>
              <w:jc w:val="both"/>
            </w:pPr>
          </w:p>
        </w:tc>
      </w:tr>
      <w:tr w:rsidR="00BD26BB" w14:paraId="274466F2" w14:textId="77777777" w:rsidTr="00495DC8">
        <w:trPr>
          <w:trHeight w:val="1497"/>
        </w:trPr>
        <w:tc>
          <w:tcPr>
            <w:tcW w:w="9855" w:type="dxa"/>
            <w:gridSpan w:val="8"/>
            <w:tcBorders>
              <w:top w:val="nil"/>
            </w:tcBorders>
          </w:tcPr>
          <w:p w14:paraId="5DF3A9A4" w14:textId="77777777" w:rsidR="00BD26BB" w:rsidRPr="00DE5799" w:rsidRDefault="00BD26BB">
            <w:pPr>
              <w:ind w:left="322" w:hanging="284"/>
              <w:jc w:val="both"/>
              <w:rPr>
                <w:b/>
              </w:rPr>
              <w:pPrChange w:id="3263" w:author="Matyas Adam" w:date="2018-11-16T14:50:00Z">
                <w:pPr>
                  <w:jc w:val="both"/>
                </w:pPr>
              </w:pPrChange>
            </w:pPr>
            <w:r w:rsidRPr="00DE5799">
              <w:rPr>
                <w:b/>
              </w:rPr>
              <w:t>Povinná literatura:</w:t>
            </w:r>
          </w:p>
          <w:p w14:paraId="67BFE7D8" w14:textId="77777777" w:rsidR="00BD26BB" w:rsidRDefault="00BD26BB">
            <w:pPr>
              <w:ind w:left="38"/>
              <w:jc w:val="both"/>
              <w:rPr>
                <w:ins w:id="3264" w:author="Matyas Adam" w:date="2018-11-16T14:50:00Z"/>
                <w:color w:val="000000"/>
                <w:shd w:val="clear" w:color="auto" w:fill="FFFFFF"/>
              </w:rPr>
              <w:pPrChange w:id="3265" w:author="PS" w:date="2018-11-25T14:31:00Z">
                <w:pPr>
                  <w:jc w:val="both"/>
                </w:pPr>
              </w:pPrChange>
            </w:pPr>
            <w:ins w:id="3266" w:author="Matyas Adam" w:date="2018-11-16T14:50:00Z">
              <w:r w:rsidRPr="00DE5799">
                <w:rPr>
                  <w:color w:val="000000"/>
                  <w:shd w:val="clear" w:color="auto" w:fill="FFFFFF"/>
                </w:rPr>
                <w:t>ANTUŠÁK, E</w:t>
              </w:r>
              <w:r>
                <w:rPr>
                  <w:color w:val="000000"/>
                  <w:shd w:val="clear" w:color="auto" w:fill="FFFFFF"/>
                </w:rPr>
                <w:t>.</w:t>
              </w:r>
            </w:ins>
            <w:ins w:id="3267" w:author="Matyas Adam" w:date="2018-11-16T14:51:00Z">
              <w:r>
                <w:rPr>
                  <w:color w:val="000000"/>
                  <w:shd w:val="clear" w:color="auto" w:fill="FFFFFF"/>
                </w:rPr>
                <w:t xml:space="preserve">, </w:t>
              </w:r>
            </w:ins>
            <w:ins w:id="3268" w:author="Matyas Adam" w:date="2018-11-16T14:50:00Z">
              <w:r w:rsidRPr="00DE5799">
                <w:rPr>
                  <w:color w:val="000000"/>
                  <w:shd w:val="clear" w:color="auto" w:fill="FFFFFF"/>
                </w:rPr>
                <w:t>VILÁŠEK</w:t>
              </w:r>
            </w:ins>
            <w:ins w:id="3269" w:author="Matyas Adam" w:date="2018-11-16T14:51:00Z">
              <w:r>
                <w:rPr>
                  <w:color w:val="000000"/>
                  <w:shd w:val="clear" w:color="auto" w:fill="FFFFFF"/>
                </w:rPr>
                <w:t xml:space="preserve"> J</w:t>
              </w:r>
            </w:ins>
            <w:ins w:id="3270" w:author="Matyas Adam" w:date="2018-11-16T14:50:00Z">
              <w:r w:rsidRPr="00DE5799">
                <w:rPr>
                  <w:color w:val="000000"/>
                  <w:shd w:val="clear" w:color="auto" w:fill="FFFFFF"/>
                </w:rPr>
                <w:t>. </w:t>
              </w:r>
              <w:r w:rsidRPr="00DE5799">
                <w:rPr>
                  <w:i/>
                  <w:iCs/>
                  <w:color w:val="000000"/>
                </w:rPr>
                <w:t>Základy teorie krizového managementu</w:t>
              </w:r>
              <w:r w:rsidRPr="00DE5799">
                <w:rPr>
                  <w:color w:val="000000"/>
                  <w:shd w:val="clear" w:color="auto" w:fill="FFFFFF"/>
                </w:rPr>
                <w:t>. Praha: Univerzita Karlova v Praze, nakladatelství Kar</w:t>
              </w:r>
              <w:r>
                <w:rPr>
                  <w:color w:val="000000"/>
                  <w:shd w:val="clear" w:color="auto" w:fill="FFFFFF"/>
                </w:rPr>
                <w:t xml:space="preserve">olinum. </w:t>
              </w:r>
            </w:ins>
            <w:ins w:id="3271" w:author="Matyas Adam" w:date="2018-11-16T14:51:00Z">
              <w:r>
                <w:rPr>
                  <w:color w:val="000000"/>
                  <w:shd w:val="clear" w:color="auto" w:fill="FFFFFF"/>
                </w:rPr>
                <w:t xml:space="preserve">2016. </w:t>
              </w:r>
            </w:ins>
            <w:ins w:id="3272" w:author="Matyas Adam" w:date="2018-11-16T14:50:00Z">
              <w:r>
                <w:rPr>
                  <w:color w:val="000000"/>
                  <w:shd w:val="clear" w:color="auto" w:fill="FFFFFF"/>
                </w:rPr>
                <w:t>ISBN 978-80-246-3443-2.</w:t>
              </w:r>
            </w:ins>
          </w:p>
          <w:p w14:paraId="482E3F8E" w14:textId="77777777" w:rsidR="00BD26BB" w:rsidRPr="00D61E45" w:rsidRDefault="00BD26BB">
            <w:pPr>
              <w:ind w:left="38"/>
              <w:jc w:val="both"/>
              <w:rPr>
                <w:ins w:id="3273" w:author="Matyas Adam" w:date="2018-11-16T14:50:00Z"/>
                <w:rPrChange w:id="3274" w:author="Matyas Adam" w:date="2018-11-16T14:51:00Z">
                  <w:rPr>
                    <w:ins w:id="3275" w:author="Matyas Adam" w:date="2018-11-16T14:50:00Z"/>
                    <w:color w:val="000000"/>
                    <w:shd w:val="clear" w:color="auto" w:fill="FFFFFF"/>
                  </w:rPr>
                </w:rPrChange>
              </w:rPr>
              <w:pPrChange w:id="3276" w:author="PS" w:date="2018-11-25T14:31:00Z">
                <w:pPr>
                  <w:jc w:val="both"/>
                </w:pPr>
              </w:pPrChange>
            </w:pPr>
            <w:ins w:id="3277" w:author="Matyas Adam" w:date="2018-11-16T14:50:00Z">
              <w:r w:rsidRPr="00DE5799">
                <w:t>BALOG, M</w:t>
              </w:r>
            </w:ins>
            <w:ins w:id="3278" w:author="Matyas Adam" w:date="2018-11-16T14:51:00Z">
              <w:r>
                <w:t xml:space="preserve">., </w:t>
              </w:r>
            </w:ins>
            <w:ins w:id="3279" w:author="Matyas Adam" w:date="2018-11-16T14:50:00Z">
              <w:r w:rsidRPr="00DE5799">
                <w:t xml:space="preserve">LAJTOCH, </w:t>
              </w:r>
            </w:ins>
            <w:ins w:id="3280" w:author="Matyas Adam" w:date="2018-11-16T14:51:00Z">
              <w:r>
                <w:t>J.</w:t>
              </w:r>
            </w:ins>
            <w:ins w:id="3281" w:author="Matyas Adam" w:date="2018-11-16T14:50:00Z">
              <w:r w:rsidRPr="00DE5799">
                <w:t xml:space="preserve"> </w:t>
              </w:r>
              <w:r w:rsidRPr="00DE5799">
                <w:rPr>
                  <w:i/>
                </w:rPr>
                <w:t>Řízení rizik v samosprávě.</w:t>
              </w:r>
              <w:r w:rsidRPr="00DE5799">
                <w:t xml:space="preserve"> Vydání první. Brno: Tribun EU, s.r.o. </w:t>
              </w:r>
            </w:ins>
            <w:ins w:id="3282" w:author="Matyas Adam" w:date="2018-11-16T14:51:00Z">
              <w:r>
                <w:t>2016.</w:t>
              </w:r>
            </w:ins>
            <w:ins w:id="3283" w:author="Matyas Adam" w:date="2018-11-16T14:50:00Z">
              <w:r w:rsidRPr="00DE5799">
                <w:t>129</w:t>
              </w:r>
              <w:r>
                <w:t xml:space="preserve"> stran. ISBN 978-80-263-1155-3.</w:t>
              </w:r>
            </w:ins>
          </w:p>
          <w:p w14:paraId="31490E9E" w14:textId="022D7F58" w:rsidR="00BD26BB" w:rsidRPr="00DE5799" w:rsidDel="003F4DBB" w:rsidRDefault="00BD26BB">
            <w:pPr>
              <w:ind w:left="38"/>
              <w:jc w:val="both"/>
              <w:rPr>
                <w:ins w:id="3284" w:author="Matyas Adam" w:date="2018-11-16T14:50:00Z"/>
                <w:del w:id="3285" w:author="PS" w:date="2018-11-25T14:31:00Z"/>
                <w:color w:val="000000"/>
                <w:shd w:val="clear" w:color="auto" w:fill="FFFFFF"/>
              </w:rPr>
              <w:pPrChange w:id="3286" w:author="PS" w:date="2018-11-25T14:31:00Z">
                <w:pPr>
                  <w:ind w:left="322" w:hanging="284"/>
                  <w:jc w:val="both"/>
                </w:pPr>
              </w:pPrChange>
            </w:pPr>
            <w:ins w:id="3287" w:author="Matyas Adam" w:date="2018-11-16T14:50:00Z">
              <w:r w:rsidRPr="00D61E45">
                <w:rPr>
                  <w:caps/>
                  <w:color w:val="000000"/>
                  <w:shd w:val="clear" w:color="auto" w:fill="FFFFFF"/>
                  <w:rPrChange w:id="3288" w:author="Matyas Adam" w:date="2018-11-16T14:51:00Z">
                    <w:rPr>
                      <w:color w:val="000000"/>
                      <w:shd w:val="clear" w:color="auto" w:fill="FFFFFF"/>
                    </w:rPr>
                  </w:rPrChange>
                </w:rPr>
                <w:t>Crandall</w:t>
              </w:r>
              <w:r w:rsidRPr="00DE5799">
                <w:rPr>
                  <w:color w:val="000000"/>
                  <w:shd w:val="clear" w:color="auto" w:fill="FFFFFF"/>
                </w:rPr>
                <w:t xml:space="preserve"> </w:t>
              </w:r>
            </w:ins>
            <w:ins w:id="3289" w:author="Matyas Adam" w:date="2018-11-16T14:51:00Z">
              <w:r>
                <w:rPr>
                  <w:color w:val="000000"/>
                  <w:shd w:val="clear" w:color="auto" w:fill="FFFFFF"/>
                </w:rPr>
                <w:t>W.</w:t>
              </w:r>
            </w:ins>
            <w:ins w:id="3290" w:author="Matyas Adam" w:date="2018-11-16T14:52:00Z">
              <w:r>
                <w:rPr>
                  <w:color w:val="000000"/>
                  <w:shd w:val="clear" w:color="auto" w:fill="FFFFFF"/>
                </w:rPr>
                <w:t>,</w:t>
              </w:r>
            </w:ins>
            <w:ins w:id="3291" w:author="Matyas Adam" w:date="2018-11-16T14:50:00Z">
              <w:r w:rsidRPr="00DE5799">
                <w:rPr>
                  <w:color w:val="000000"/>
                  <w:shd w:val="clear" w:color="auto" w:fill="FFFFFF"/>
                </w:rPr>
                <w:t xml:space="preserve"> </w:t>
              </w:r>
              <w:r w:rsidRPr="00D61E45">
                <w:rPr>
                  <w:caps/>
                  <w:color w:val="000000"/>
                  <w:shd w:val="clear" w:color="auto" w:fill="FFFFFF"/>
                  <w:rPrChange w:id="3292" w:author="Matyas Adam" w:date="2018-11-16T14:51:00Z">
                    <w:rPr>
                      <w:color w:val="000000"/>
                      <w:shd w:val="clear" w:color="auto" w:fill="FFFFFF"/>
                    </w:rPr>
                  </w:rPrChange>
                </w:rPr>
                <w:t>Parnell</w:t>
              </w:r>
              <w:r w:rsidRPr="00DE5799">
                <w:rPr>
                  <w:color w:val="000000"/>
                  <w:shd w:val="clear" w:color="auto" w:fill="FFFFFF"/>
                </w:rPr>
                <w:t xml:space="preserve"> </w:t>
              </w:r>
            </w:ins>
            <w:ins w:id="3293" w:author="Matyas Adam" w:date="2018-11-16T14:52:00Z">
              <w:r>
                <w:rPr>
                  <w:color w:val="000000"/>
                  <w:shd w:val="clear" w:color="auto" w:fill="FFFFFF"/>
                </w:rPr>
                <w:t>J.</w:t>
              </w:r>
            </w:ins>
            <w:ins w:id="3294" w:author="Matyas Adam" w:date="2018-11-16T14:50:00Z">
              <w:r w:rsidRPr="00DE5799">
                <w:rPr>
                  <w:color w:val="000000"/>
                  <w:shd w:val="clear" w:color="auto" w:fill="FFFFFF"/>
                </w:rPr>
                <w:t xml:space="preserve"> A. a </w:t>
              </w:r>
              <w:r w:rsidRPr="00D61E45">
                <w:rPr>
                  <w:caps/>
                  <w:color w:val="000000"/>
                  <w:shd w:val="clear" w:color="auto" w:fill="FFFFFF"/>
                  <w:rPrChange w:id="3295" w:author="Matyas Adam" w:date="2018-11-16T14:51:00Z">
                    <w:rPr>
                      <w:color w:val="000000"/>
                      <w:shd w:val="clear" w:color="auto" w:fill="FFFFFF"/>
                    </w:rPr>
                  </w:rPrChange>
                </w:rPr>
                <w:t>Spillan</w:t>
              </w:r>
              <w:r w:rsidRPr="00DE5799">
                <w:rPr>
                  <w:color w:val="000000"/>
                  <w:shd w:val="clear" w:color="auto" w:fill="FFFFFF"/>
                </w:rPr>
                <w:t xml:space="preserve"> </w:t>
              </w:r>
            </w:ins>
            <w:ins w:id="3296" w:author="Matyas Adam" w:date="2018-11-16T14:52:00Z">
              <w:r>
                <w:rPr>
                  <w:color w:val="000000"/>
                  <w:shd w:val="clear" w:color="auto" w:fill="FFFFFF"/>
                </w:rPr>
                <w:t>J.</w:t>
              </w:r>
            </w:ins>
            <w:ins w:id="3297" w:author="Matyas Adam" w:date="2018-11-16T14:50:00Z">
              <w:r>
                <w:rPr>
                  <w:color w:val="000000"/>
                  <w:shd w:val="clear" w:color="auto" w:fill="FFFFFF"/>
                </w:rPr>
                <w:t xml:space="preserve"> E</w:t>
              </w:r>
              <w:r w:rsidRPr="00DE5799">
                <w:rPr>
                  <w:color w:val="000000"/>
                  <w:shd w:val="clear" w:color="auto" w:fill="FFFFFF"/>
                </w:rPr>
                <w:t>. </w:t>
              </w:r>
              <w:r w:rsidRPr="00DE5799">
                <w:rPr>
                  <w:i/>
                  <w:iCs/>
                  <w:color w:val="000000"/>
                </w:rPr>
                <w:t>Crisis management: leading in the new strategy landscape</w:t>
              </w:r>
              <w:r w:rsidRPr="00DE5799">
                <w:rPr>
                  <w:color w:val="000000"/>
                  <w:shd w:val="clear" w:color="auto" w:fill="FFFFFF"/>
                </w:rPr>
                <w:t xml:space="preserve">. Second edition. ed. Los Angeles: SAGE. </w:t>
              </w:r>
            </w:ins>
            <w:ins w:id="3298" w:author="Matyas Adam" w:date="2018-11-16T14:52:00Z">
              <w:r>
                <w:rPr>
                  <w:color w:val="000000"/>
                  <w:shd w:val="clear" w:color="auto" w:fill="FFFFFF"/>
                </w:rPr>
                <w:t>2014.</w:t>
              </w:r>
            </w:ins>
            <w:ins w:id="3299" w:author="Matyas Adam" w:date="2018-11-16T14:50:00Z">
              <w:r w:rsidRPr="00DE5799">
                <w:rPr>
                  <w:color w:val="000000"/>
                  <w:shd w:val="clear" w:color="auto" w:fill="FFFFFF"/>
                </w:rPr>
                <w:t> ISBN 978-1-4129-9168-1.</w:t>
              </w:r>
            </w:ins>
          </w:p>
          <w:p w14:paraId="5AC289AE" w14:textId="77777777" w:rsidR="00BD26BB" w:rsidRDefault="00BD26BB">
            <w:pPr>
              <w:ind w:left="38"/>
              <w:jc w:val="both"/>
              <w:rPr>
                <w:ins w:id="3300" w:author="Matyas Adam" w:date="2018-11-16T14:50:00Z"/>
                <w:color w:val="000000"/>
                <w:shd w:val="clear" w:color="auto" w:fill="FFFFFF"/>
              </w:rPr>
              <w:pPrChange w:id="3301" w:author="PS" w:date="2018-11-25T14:31:00Z">
                <w:pPr>
                  <w:jc w:val="both"/>
                </w:pPr>
              </w:pPrChange>
            </w:pPr>
          </w:p>
          <w:p w14:paraId="7428C095" w14:textId="77777777" w:rsidR="00BD26BB" w:rsidRPr="00632DC5" w:rsidRDefault="00BD26BB">
            <w:pPr>
              <w:ind w:left="38"/>
              <w:jc w:val="both"/>
              <w:rPr>
                <w:color w:val="000000"/>
                <w:shd w:val="clear" w:color="auto" w:fill="FFFFFF"/>
              </w:rPr>
              <w:pPrChange w:id="3302" w:author="PS" w:date="2018-11-25T14:31:00Z">
                <w:pPr>
                  <w:jc w:val="both"/>
                </w:pPr>
              </w:pPrChange>
            </w:pPr>
            <w:r w:rsidRPr="00632DC5">
              <w:rPr>
                <w:color w:val="000000"/>
                <w:shd w:val="clear" w:color="auto" w:fill="FFFFFF"/>
              </w:rPr>
              <w:t xml:space="preserve">MAREŠ, </w:t>
            </w:r>
            <w:del w:id="3303" w:author="Matyas Adam" w:date="2018-11-16T14:52:00Z">
              <w:r w:rsidRPr="00632DC5" w:rsidDel="00D61E45">
                <w:rPr>
                  <w:color w:val="000000"/>
                  <w:shd w:val="clear" w:color="auto" w:fill="FFFFFF"/>
                </w:rPr>
                <w:delText>Miroslav</w:delText>
              </w:r>
            </w:del>
            <w:ins w:id="3304" w:author="Matyas Adam" w:date="2018-11-16T14:52:00Z">
              <w:r w:rsidRPr="00632DC5">
                <w:rPr>
                  <w:color w:val="000000"/>
                  <w:shd w:val="clear" w:color="auto" w:fill="FFFFFF"/>
                </w:rPr>
                <w:t>M</w:t>
              </w:r>
              <w:r>
                <w:rPr>
                  <w:color w:val="000000"/>
                  <w:shd w:val="clear" w:color="auto" w:fill="FFFFFF"/>
                </w:rPr>
                <w:t>.</w:t>
              </w:r>
            </w:ins>
            <w:r w:rsidRPr="00632DC5">
              <w:rPr>
                <w:color w:val="000000"/>
                <w:shd w:val="clear" w:color="auto" w:fill="FFFFFF"/>
              </w:rPr>
              <w:t xml:space="preserve">, </w:t>
            </w:r>
            <w:del w:id="3305" w:author="Matyas Adam" w:date="2018-11-16T14:52:00Z">
              <w:r w:rsidRPr="00632DC5" w:rsidDel="00D61E45">
                <w:rPr>
                  <w:color w:val="000000"/>
                  <w:shd w:val="clear" w:color="auto" w:fill="FFFFFF"/>
                </w:rPr>
                <w:delText xml:space="preserve">Jaroslav </w:delText>
              </w:r>
            </w:del>
            <w:r w:rsidRPr="00632DC5">
              <w:rPr>
                <w:color w:val="000000"/>
                <w:shd w:val="clear" w:color="auto" w:fill="FFFFFF"/>
              </w:rPr>
              <w:t>REKTOŘÍK</w:t>
            </w:r>
            <w:ins w:id="3306" w:author="Matyas Adam" w:date="2018-11-16T14:52:00Z">
              <w:r>
                <w:rPr>
                  <w:color w:val="000000"/>
                  <w:shd w:val="clear" w:color="auto" w:fill="FFFFFF"/>
                </w:rPr>
                <w:t xml:space="preserve"> J., </w:t>
              </w:r>
            </w:ins>
            <w:del w:id="3307" w:author="Matyas Adam" w:date="2018-11-16T14:52:00Z">
              <w:r w:rsidRPr="00632DC5" w:rsidDel="00D61E45">
                <w:rPr>
                  <w:color w:val="000000"/>
                  <w:shd w:val="clear" w:color="auto" w:fill="FFFFFF"/>
                </w:rPr>
                <w:delText xml:space="preserve"> a Jan </w:delText>
              </w:r>
            </w:del>
            <w:r w:rsidRPr="00632DC5">
              <w:rPr>
                <w:color w:val="000000"/>
                <w:shd w:val="clear" w:color="auto" w:fill="FFFFFF"/>
              </w:rPr>
              <w:t>ŠELEŠOVSKÝ</w:t>
            </w:r>
            <w:ins w:id="3308" w:author="Matyas Adam" w:date="2018-11-16T14:52:00Z">
              <w:r>
                <w:rPr>
                  <w:color w:val="000000"/>
                  <w:shd w:val="clear" w:color="auto" w:fill="FFFFFF"/>
                </w:rPr>
                <w:t xml:space="preserve"> J.</w:t>
              </w:r>
            </w:ins>
            <w:del w:id="3309" w:author="Matyas Adam" w:date="2018-11-16T14:52:00Z">
              <w:r w:rsidRPr="00632DC5" w:rsidDel="00D61E45">
                <w:rPr>
                  <w:color w:val="000000"/>
                  <w:shd w:val="clear" w:color="auto" w:fill="FFFFFF"/>
                </w:rPr>
                <w:delText>.</w:delText>
              </w:r>
            </w:del>
            <w:r w:rsidRPr="00632DC5">
              <w:rPr>
                <w:color w:val="000000"/>
                <w:shd w:val="clear" w:color="auto" w:fill="FFFFFF"/>
              </w:rPr>
              <w:t xml:space="preserve"> </w:t>
            </w:r>
            <w:r w:rsidRPr="00632DC5">
              <w:rPr>
                <w:i/>
                <w:color w:val="000000"/>
                <w:shd w:val="clear" w:color="auto" w:fill="FFFFFF"/>
              </w:rPr>
              <w:t>Krizový management: případové bezpečnostní studie.</w:t>
            </w:r>
            <w:r w:rsidRPr="00632DC5">
              <w:rPr>
                <w:color w:val="000000"/>
                <w:shd w:val="clear" w:color="auto" w:fill="FFFFFF"/>
              </w:rPr>
              <w:t xml:space="preserve"> Praha: Ekopress, 2013, 237 s. ISBN 978-80-86929-92-7.</w:t>
            </w:r>
          </w:p>
          <w:p w14:paraId="5A71154E" w14:textId="77777777" w:rsidR="00BD26BB" w:rsidRPr="00632DC5" w:rsidRDefault="00BD26BB">
            <w:pPr>
              <w:ind w:left="38"/>
              <w:jc w:val="both"/>
              <w:rPr>
                <w:color w:val="000000"/>
                <w:shd w:val="clear" w:color="auto" w:fill="FFFFFF"/>
              </w:rPr>
              <w:pPrChange w:id="3310" w:author="PS" w:date="2018-11-25T14:31:00Z">
                <w:pPr>
                  <w:jc w:val="both"/>
                </w:pPr>
              </w:pPrChange>
            </w:pPr>
            <w:r w:rsidRPr="00632DC5">
              <w:rPr>
                <w:color w:val="000000"/>
                <w:shd w:val="clear" w:color="auto" w:fill="FFFFFF"/>
              </w:rPr>
              <w:t xml:space="preserve">REKTOŘÍK, </w:t>
            </w:r>
            <w:del w:id="3311" w:author="Matyas Adam" w:date="2018-11-16T14:54:00Z">
              <w:r w:rsidRPr="00632DC5" w:rsidDel="00D61E45">
                <w:rPr>
                  <w:color w:val="000000"/>
                  <w:shd w:val="clear" w:color="auto" w:fill="FFFFFF"/>
                </w:rPr>
                <w:delText xml:space="preserve">Jaroslav </w:delText>
              </w:r>
            </w:del>
            <w:ins w:id="3312" w:author="Matyas Adam" w:date="2018-11-16T14:54:00Z">
              <w:r w:rsidRPr="00632DC5">
                <w:rPr>
                  <w:color w:val="000000"/>
                  <w:shd w:val="clear" w:color="auto" w:fill="FFFFFF"/>
                </w:rPr>
                <w:t>J</w:t>
              </w:r>
              <w:r>
                <w:rPr>
                  <w:color w:val="000000"/>
                  <w:shd w:val="clear" w:color="auto" w:fill="FFFFFF"/>
                </w:rPr>
                <w:t>.,</w:t>
              </w:r>
            </w:ins>
            <w:del w:id="3313" w:author="Matyas Adam" w:date="2018-11-16T14:54:00Z">
              <w:r w:rsidRPr="00632DC5" w:rsidDel="00D61E45">
                <w:rPr>
                  <w:color w:val="000000"/>
                  <w:shd w:val="clear" w:color="auto" w:fill="FFFFFF"/>
                </w:rPr>
                <w:delText>a Jaroslav</w:delText>
              </w:r>
            </w:del>
            <w:r w:rsidRPr="00632DC5">
              <w:rPr>
                <w:color w:val="000000"/>
                <w:shd w:val="clear" w:color="auto" w:fill="FFFFFF"/>
              </w:rPr>
              <w:t xml:space="preserve"> HLAVÁČ</w:t>
            </w:r>
            <w:ins w:id="3314" w:author="Matyas Adam" w:date="2018-11-16T14:54:00Z">
              <w:r>
                <w:rPr>
                  <w:color w:val="000000"/>
                  <w:shd w:val="clear" w:color="auto" w:fill="FFFFFF"/>
                </w:rPr>
                <w:t>, J.</w:t>
              </w:r>
            </w:ins>
            <w:r w:rsidRPr="00632DC5">
              <w:rPr>
                <w:color w:val="000000"/>
                <w:shd w:val="clear" w:color="auto" w:fill="FFFFFF"/>
              </w:rPr>
              <w:t xml:space="preserve">. </w:t>
            </w:r>
            <w:r w:rsidRPr="00632DC5">
              <w:rPr>
                <w:i/>
                <w:color w:val="000000"/>
                <w:shd w:val="clear" w:color="auto" w:fill="FFFFFF"/>
              </w:rPr>
              <w:t>Ekonomika a řízení odvětví technické infrastruktury: teoretická část, odvětvová část.</w:t>
            </w:r>
            <w:r w:rsidRPr="00632DC5">
              <w:rPr>
                <w:color w:val="000000"/>
                <w:shd w:val="clear" w:color="auto" w:fill="FFFFFF"/>
              </w:rPr>
              <w:t xml:space="preserve"> Praha: Ekopress, 2012, 209 s. ISBN 978-80-86929-79-8.</w:t>
            </w:r>
          </w:p>
          <w:p w14:paraId="3F4B30DF" w14:textId="77777777" w:rsidR="00BD26BB" w:rsidRDefault="00BD26BB">
            <w:pPr>
              <w:ind w:left="38"/>
              <w:jc w:val="both"/>
              <w:rPr>
                <w:color w:val="000000"/>
                <w:shd w:val="clear" w:color="auto" w:fill="FFFFFF"/>
              </w:rPr>
              <w:pPrChange w:id="3315" w:author="PS" w:date="2018-11-25T14:31:00Z">
                <w:pPr>
                  <w:jc w:val="both"/>
                </w:pPr>
              </w:pPrChange>
            </w:pPr>
            <w:r w:rsidRPr="00632DC5">
              <w:rPr>
                <w:color w:val="000000"/>
                <w:shd w:val="clear" w:color="auto" w:fill="FFFFFF"/>
              </w:rPr>
              <w:t xml:space="preserve">REKTOŘÍK, </w:t>
            </w:r>
            <w:del w:id="3316" w:author="Matyas Adam" w:date="2018-11-16T14:54:00Z">
              <w:r w:rsidRPr="00632DC5" w:rsidDel="00D61E45">
                <w:rPr>
                  <w:color w:val="000000"/>
                  <w:shd w:val="clear" w:color="auto" w:fill="FFFFFF"/>
                </w:rPr>
                <w:delText>Jaroslav</w:delText>
              </w:r>
            </w:del>
            <w:ins w:id="3317" w:author="Matyas Adam" w:date="2018-11-16T14:54:00Z">
              <w:r w:rsidRPr="00632DC5">
                <w:rPr>
                  <w:color w:val="000000"/>
                  <w:shd w:val="clear" w:color="auto" w:fill="FFFFFF"/>
                </w:rPr>
                <w:t>J</w:t>
              </w:r>
              <w:r>
                <w:rPr>
                  <w:color w:val="000000"/>
                  <w:shd w:val="clear" w:color="auto" w:fill="FFFFFF"/>
                </w:rPr>
                <w:t>.</w:t>
              </w:r>
            </w:ins>
            <w:r w:rsidRPr="00632DC5">
              <w:rPr>
                <w:color w:val="000000"/>
                <w:shd w:val="clear" w:color="auto" w:fill="FFFFFF"/>
              </w:rPr>
              <w:t xml:space="preserve">. </w:t>
            </w:r>
            <w:r w:rsidRPr="00632DC5">
              <w:rPr>
                <w:i/>
                <w:color w:val="000000"/>
                <w:shd w:val="clear" w:color="auto" w:fill="FFFFFF"/>
              </w:rPr>
              <w:t>Krizový management ve veřejné správě: teorie a praxe.</w:t>
            </w:r>
            <w:r w:rsidRPr="00632DC5">
              <w:rPr>
                <w:color w:val="000000"/>
                <w:shd w:val="clear" w:color="auto" w:fill="FFFFFF"/>
              </w:rPr>
              <w:t xml:space="preserve"> Praha: Ekopress, 2004, 249 s. ISBN 80-86119-83-1.</w:t>
            </w:r>
          </w:p>
          <w:p w14:paraId="429EA531" w14:textId="77777777" w:rsidR="00BD26BB" w:rsidRPr="00DE5799" w:rsidDel="002954D6" w:rsidRDefault="00BD26BB">
            <w:pPr>
              <w:ind w:left="38"/>
              <w:jc w:val="both"/>
              <w:rPr>
                <w:del w:id="3318" w:author="Matyas Adam" w:date="2018-11-16T14:50:00Z"/>
                <w:color w:val="000000"/>
                <w:shd w:val="clear" w:color="auto" w:fill="FFFFFF"/>
              </w:rPr>
              <w:pPrChange w:id="3319" w:author="PS" w:date="2018-11-25T14:31:00Z">
                <w:pPr>
                  <w:jc w:val="both"/>
                </w:pPr>
              </w:pPrChange>
            </w:pPr>
            <w:del w:id="3320" w:author="Matyas Adam" w:date="2018-11-16T14:50:00Z">
              <w:r w:rsidRPr="00DE5799" w:rsidDel="002954D6">
                <w:rPr>
                  <w:color w:val="000000"/>
                  <w:shd w:val="clear" w:color="auto" w:fill="FFFFFF"/>
                </w:rPr>
                <w:delText>Crandall William, Parnell John A. a Spillan John E. 2014. </w:delText>
              </w:r>
              <w:r w:rsidRPr="00DE5799" w:rsidDel="002954D6">
                <w:rPr>
                  <w:i/>
                  <w:iCs/>
                  <w:color w:val="000000"/>
                </w:rPr>
                <w:delText>Crisis management: leading in the new strategy landscape</w:delText>
              </w:r>
              <w:r w:rsidRPr="00DE5799" w:rsidDel="002954D6">
                <w:rPr>
                  <w:color w:val="000000"/>
                  <w:shd w:val="clear" w:color="auto" w:fill="FFFFFF"/>
                </w:rPr>
                <w:delText>. Second edition. ed. Los Angeles: SAGE.  ISBN 978-1-4129-9168-1.</w:delText>
              </w:r>
            </w:del>
          </w:p>
          <w:p w14:paraId="5B341BE5" w14:textId="77777777" w:rsidR="00BD26BB" w:rsidRPr="00DE5799" w:rsidDel="00D61E45" w:rsidRDefault="00BD26BB">
            <w:pPr>
              <w:ind w:left="38"/>
              <w:jc w:val="both"/>
              <w:rPr>
                <w:del w:id="3321" w:author="Matyas Adam" w:date="2018-11-16T14:56:00Z"/>
                <w:color w:val="000000"/>
                <w:shd w:val="clear" w:color="auto" w:fill="FFFFFF"/>
              </w:rPr>
              <w:pPrChange w:id="3322" w:author="PS" w:date="2018-11-25T14:31:00Z">
                <w:pPr>
                  <w:jc w:val="both"/>
                </w:pPr>
              </w:pPrChange>
            </w:pPr>
            <w:del w:id="3323" w:author="Matyas Adam" w:date="2018-11-16T14:56:00Z">
              <w:r w:rsidRPr="00DE5799" w:rsidDel="00D61E45">
                <w:rPr>
                  <w:color w:val="000000"/>
                  <w:shd w:val="clear" w:color="auto" w:fill="FFFFFF"/>
                </w:rPr>
                <w:delText xml:space="preserve">ŠENOVSKÝ, </w:delText>
              </w:r>
            </w:del>
            <w:del w:id="3324" w:author="Matyas Adam" w:date="2018-11-16T14:53:00Z">
              <w:r w:rsidRPr="00DE5799" w:rsidDel="00D61E45">
                <w:rPr>
                  <w:color w:val="000000"/>
                  <w:shd w:val="clear" w:color="auto" w:fill="FFFFFF"/>
                </w:rPr>
                <w:delText>Pavel. 2015.</w:delText>
              </w:r>
            </w:del>
            <w:del w:id="3325" w:author="Matyas Adam" w:date="2018-11-16T14:56:00Z">
              <w:r w:rsidRPr="00DE5799" w:rsidDel="00D61E45">
                <w:rPr>
                  <w:color w:val="000000"/>
                  <w:shd w:val="clear" w:color="auto" w:fill="FFFFFF"/>
                </w:rPr>
                <w:delText> </w:delText>
              </w:r>
              <w:r w:rsidRPr="00DE5799" w:rsidDel="00D61E45">
                <w:rPr>
                  <w:i/>
                  <w:iCs/>
                  <w:color w:val="000000"/>
                </w:rPr>
                <w:delText>Bezpečnost občanů a rizika v území</w:delText>
              </w:r>
              <w:r w:rsidRPr="00DE5799" w:rsidDel="00D61E45">
                <w:rPr>
                  <w:color w:val="000000"/>
                  <w:shd w:val="clear" w:color="auto" w:fill="FFFFFF"/>
                </w:rPr>
                <w:delText>. V Ostravě: Sdružení požárního a bezpečnostního inženýrství. Spektrum (Sdružení požárního a bezpečnostního inženýrství). ISBN 978-80-7385-172-9.</w:delText>
              </w:r>
            </w:del>
          </w:p>
          <w:p w14:paraId="791F0AE3" w14:textId="77777777" w:rsidR="00BD26BB" w:rsidRPr="00DE5799" w:rsidDel="002954D6" w:rsidRDefault="00BD26BB">
            <w:pPr>
              <w:ind w:left="38"/>
              <w:jc w:val="both"/>
              <w:rPr>
                <w:del w:id="3326" w:author="Matyas Adam" w:date="2018-11-16T14:50:00Z"/>
              </w:rPr>
              <w:pPrChange w:id="3327" w:author="PS" w:date="2018-11-25T14:31:00Z">
                <w:pPr>
                  <w:jc w:val="both"/>
                </w:pPr>
              </w:pPrChange>
            </w:pPr>
            <w:del w:id="3328" w:author="Matyas Adam" w:date="2018-11-16T14:50:00Z">
              <w:r w:rsidRPr="00DE5799" w:rsidDel="002954D6">
                <w:delText xml:space="preserve">BALOG, Michal a LAJTOCH, Jiří. 2016. </w:delText>
              </w:r>
              <w:r w:rsidRPr="00DE5799" w:rsidDel="002954D6">
                <w:rPr>
                  <w:i/>
                </w:rPr>
                <w:delText>Řízení rizik v samosprávě.</w:delText>
              </w:r>
              <w:r w:rsidRPr="00DE5799" w:rsidDel="002954D6">
                <w:delText xml:space="preserve"> Vydání první. Brno: Tribun EU, s.r.o. 129 stran. ISBN 978-80-263-1155-3.</w:delText>
              </w:r>
            </w:del>
          </w:p>
          <w:p w14:paraId="36F1997B" w14:textId="77777777" w:rsidR="00BD26BB" w:rsidDel="00D61E45" w:rsidRDefault="00BD26BB">
            <w:pPr>
              <w:ind w:left="38"/>
              <w:jc w:val="both"/>
              <w:rPr>
                <w:del w:id="3329" w:author="Matyas Adam" w:date="2018-11-16T14:52:00Z"/>
              </w:rPr>
              <w:pPrChange w:id="3330" w:author="PS" w:date="2018-11-25T14:31:00Z">
                <w:pPr>
                  <w:jc w:val="both"/>
                </w:pPr>
              </w:pPrChange>
            </w:pPr>
            <w:del w:id="3331" w:author="Matyas Adam" w:date="2018-11-16T14:52:00Z">
              <w:r w:rsidRPr="00DE5799" w:rsidDel="00D61E45">
                <w:delText xml:space="preserve">PROCHÁZKOVÁ, Dana, ed. 2016. </w:delText>
              </w:r>
              <w:r w:rsidRPr="00DE5799" w:rsidDel="00D61E45">
                <w:rPr>
                  <w:i/>
                </w:rPr>
                <w:delText>Rizika podnikových a územních procesů a poznatky pro krizové řízení [DVD-ROM]</w:delText>
              </w:r>
              <w:r w:rsidRPr="00DE5799" w:rsidDel="00D61E45">
                <w:delText>. Praha: ČVUT v Praze, Fakulta dopravní. ISBN 978-80-01-06033-9.</w:delText>
              </w:r>
            </w:del>
          </w:p>
          <w:p w14:paraId="6D99D6A0" w14:textId="77777777" w:rsidR="00BD26BB" w:rsidRPr="00DE5799" w:rsidDel="002954D6" w:rsidRDefault="00BD26BB">
            <w:pPr>
              <w:ind w:left="38"/>
              <w:jc w:val="both"/>
              <w:rPr>
                <w:del w:id="3332" w:author="Matyas Adam" w:date="2018-11-16T14:50:00Z"/>
                <w:color w:val="000000"/>
                <w:shd w:val="clear" w:color="auto" w:fill="FFFFFF"/>
              </w:rPr>
              <w:pPrChange w:id="3333" w:author="PS" w:date="2018-11-25T14:31:00Z">
                <w:pPr>
                  <w:jc w:val="both"/>
                </w:pPr>
              </w:pPrChange>
            </w:pPr>
            <w:del w:id="3334" w:author="Matyas Adam" w:date="2018-11-16T14:50:00Z">
              <w:r w:rsidRPr="00DE5799" w:rsidDel="002954D6">
                <w:rPr>
                  <w:color w:val="000000"/>
                  <w:shd w:val="clear" w:color="auto" w:fill="FFFFFF"/>
                </w:rPr>
                <w:delText>ANTUŠÁK, Emil a Josef VILÁŠEK, 2016. </w:delText>
              </w:r>
              <w:r w:rsidRPr="00DE5799" w:rsidDel="002954D6">
                <w:rPr>
                  <w:i/>
                  <w:iCs/>
                  <w:color w:val="000000"/>
                </w:rPr>
                <w:delText>Základy teorie krizového managementu</w:delText>
              </w:r>
              <w:r w:rsidRPr="00DE5799" w:rsidDel="002954D6">
                <w:rPr>
                  <w:color w:val="000000"/>
                  <w:shd w:val="clear" w:color="auto" w:fill="FFFFFF"/>
                </w:rPr>
                <w:delText>. Praha: Univerzita Karlova v Praze, nakladatelství Karolinum. ISBN 978-80-246-3443-2.</w:delText>
              </w:r>
            </w:del>
          </w:p>
          <w:p w14:paraId="41CBBB40" w14:textId="77777777" w:rsidR="00BD26BB" w:rsidRDefault="00BD26BB">
            <w:pPr>
              <w:ind w:left="38"/>
              <w:jc w:val="both"/>
              <w:rPr>
                <w:ins w:id="3335" w:author="Matyas Adam" w:date="2018-11-16T14:56:00Z"/>
              </w:rPr>
              <w:pPrChange w:id="3336" w:author="PS" w:date="2018-11-25T14:31:00Z">
                <w:pPr>
                  <w:jc w:val="both"/>
                </w:pPr>
              </w:pPrChange>
            </w:pPr>
            <w:r w:rsidRPr="00DE5799">
              <w:t xml:space="preserve">SMEJKAL, </w:t>
            </w:r>
            <w:del w:id="3337" w:author="Matyas Adam" w:date="2018-11-16T14:54:00Z">
              <w:r w:rsidRPr="00DE5799" w:rsidDel="00D61E45">
                <w:delText xml:space="preserve">Vladimír </w:delText>
              </w:r>
            </w:del>
            <w:ins w:id="3338" w:author="Matyas Adam" w:date="2018-11-16T14:54:00Z">
              <w:r w:rsidRPr="00DE5799">
                <w:t>V</w:t>
              </w:r>
              <w:r>
                <w:t xml:space="preserve">., </w:t>
              </w:r>
            </w:ins>
            <w:del w:id="3339" w:author="Matyas Adam" w:date="2018-11-16T14:54:00Z">
              <w:r w:rsidRPr="00DE5799" w:rsidDel="00D61E45">
                <w:delText>a R</w:delText>
              </w:r>
            </w:del>
            <w:ins w:id="3340" w:author="Matyas Adam" w:date="2018-11-16T14:54:00Z">
              <w:r>
                <w:t>R</w:t>
              </w:r>
            </w:ins>
            <w:r w:rsidRPr="00DE5799">
              <w:t xml:space="preserve">AIS, </w:t>
            </w:r>
            <w:del w:id="3341" w:author="Matyas Adam" w:date="2018-11-16T14:54:00Z">
              <w:r w:rsidRPr="00DE5799" w:rsidDel="00D61E45">
                <w:delText>Karel</w:delText>
              </w:r>
            </w:del>
            <w:ins w:id="3342" w:author="Matyas Adam" w:date="2018-11-16T14:54:00Z">
              <w:r>
                <w:t>K</w:t>
              </w:r>
            </w:ins>
            <w:r w:rsidRPr="00DE5799">
              <w:t>.</w:t>
            </w:r>
            <w:del w:id="3343" w:author="Matyas Adam" w:date="2018-11-16T14:53:00Z">
              <w:r w:rsidRPr="00DE5799" w:rsidDel="00D61E45">
                <w:delText xml:space="preserve"> 2013</w:delText>
              </w:r>
            </w:del>
            <w:r w:rsidRPr="00DE5799">
              <w:t xml:space="preserve">. </w:t>
            </w:r>
            <w:r w:rsidRPr="00DE5799">
              <w:rPr>
                <w:i/>
              </w:rPr>
              <w:t>Řízení rizik ve firmách a jiných organizacích.</w:t>
            </w:r>
            <w:r w:rsidRPr="00DE5799">
              <w:t xml:space="preserve">. 4., aktualiz. a rozš. vyd. Praha: Grada. </w:t>
            </w:r>
            <w:ins w:id="3344" w:author="Matyas Adam" w:date="2018-11-16T14:53:00Z">
              <w:r>
                <w:t xml:space="preserve">2013. </w:t>
              </w:r>
            </w:ins>
            <w:r w:rsidRPr="00DE5799">
              <w:t>483 s. ISBN 978-80-247-4644-9.</w:t>
            </w:r>
          </w:p>
          <w:p w14:paraId="3FDB5B4B" w14:textId="77777777" w:rsidR="00BD26BB" w:rsidRPr="00D61E45" w:rsidRDefault="00BD26BB">
            <w:pPr>
              <w:ind w:left="38"/>
              <w:jc w:val="both"/>
              <w:rPr>
                <w:ins w:id="3345" w:author="Matyas Adam" w:date="2018-11-16T14:50:00Z"/>
                <w:color w:val="000000"/>
                <w:shd w:val="clear" w:color="auto" w:fill="FFFFFF"/>
                <w:rPrChange w:id="3346" w:author="Matyas Adam" w:date="2018-11-16T14:56:00Z">
                  <w:rPr>
                    <w:ins w:id="3347" w:author="Matyas Adam" w:date="2018-11-16T14:50:00Z"/>
                  </w:rPr>
                </w:rPrChange>
              </w:rPr>
              <w:pPrChange w:id="3348" w:author="PS" w:date="2018-11-25T14:31:00Z">
                <w:pPr>
                  <w:jc w:val="both"/>
                </w:pPr>
              </w:pPrChange>
            </w:pPr>
            <w:ins w:id="3349" w:author="Matyas Adam" w:date="2018-11-16T14:56:00Z">
              <w:r w:rsidRPr="00DE5799">
                <w:rPr>
                  <w:color w:val="000000"/>
                  <w:shd w:val="clear" w:color="auto" w:fill="FFFFFF"/>
                </w:rPr>
                <w:t xml:space="preserve">ŠENOVSKÝ, </w:t>
              </w:r>
              <w:r>
                <w:rPr>
                  <w:color w:val="000000"/>
                  <w:shd w:val="clear" w:color="auto" w:fill="FFFFFF"/>
                </w:rPr>
                <w:t>P.</w:t>
              </w:r>
              <w:r w:rsidRPr="00DE5799">
                <w:rPr>
                  <w:color w:val="000000"/>
                  <w:shd w:val="clear" w:color="auto" w:fill="FFFFFF"/>
                </w:rPr>
                <w:t> </w:t>
              </w:r>
              <w:r w:rsidRPr="00DE5799">
                <w:rPr>
                  <w:i/>
                  <w:iCs/>
                  <w:color w:val="000000"/>
                </w:rPr>
                <w:t>Bezpečnost občanů a rizika v území</w:t>
              </w:r>
              <w:r w:rsidRPr="00DE5799">
                <w:rPr>
                  <w:color w:val="000000"/>
                  <w:shd w:val="clear" w:color="auto" w:fill="FFFFFF"/>
                </w:rPr>
                <w:t xml:space="preserve">. V Ostravě: Sdružení požárního a bezpečnostního inženýrství. Spektrum (Sdružení požárního a bezpečnostního inženýrství). </w:t>
              </w:r>
              <w:r>
                <w:rPr>
                  <w:color w:val="000000"/>
                  <w:shd w:val="clear" w:color="auto" w:fill="FFFFFF"/>
                </w:rPr>
                <w:t>2015. ISBN 978-80-7385-172-9.</w:t>
              </w:r>
            </w:ins>
          </w:p>
          <w:p w14:paraId="5D4A2C4D" w14:textId="77777777" w:rsidR="00BD26BB" w:rsidRDefault="00BD26BB">
            <w:pPr>
              <w:spacing w:line="256" w:lineRule="auto"/>
              <w:ind w:left="38"/>
              <w:rPr>
                <w:ins w:id="3350" w:author="PS" w:date="2018-11-25T14:31:00Z"/>
              </w:rPr>
              <w:pPrChange w:id="3351" w:author="PS" w:date="2018-11-25T14:31:00Z">
                <w:pPr>
                  <w:jc w:val="both"/>
                </w:pPr>
              </w:pPrChange>
            </w:pPr>
            <w:ins w:id="3352" w:author="Matyas Adam" w:date="2018-11-16T14:50:00Z">
              <w:r w:rsidRPr="00A70703">
                <w:t>Materiály dostupné v e-learningovém kurzu předmětu v LMS Moodle na </w:t>
              </w:r>
              <w:r w:rsidRPr="00A70703">
                <w:fldChar w:fldCharType="begin"/>
              </w:r>
              <w:r>
                <w:instrText xml:space="preserve"> HYPERLINK "http://vyuka.flkr.utb.cz/" \t "_blank" </w:instrText>
              </w:r>
              <w:r w:rsidRPr="00A70703">
                <w:fldChar w:fldCharType="separate"/>
              </w:r>
              <w:r w:rsidRPr="00A70703">
                <w:t>http://vyuka.flkr.utb.cz</w:t>
              </w:r>
              <w:r w:rsidRPr="00A70703">
                <w:fldChar w:fldCharType="end"/>
              </w:r>
            </w:ins>
          </w:p>
          <w:p w14:paraId="267B16EE" w14:textId="77777777" w:rsidR="003F4DBB" w:rsidRPr="00DE5799" w:rsidRDefault="003F4DBB">
            <w:pPr>
              <w:spacing w:line="256" w:lineRule="auto"/>
              <w:ind w:left="38"/>
              <w:rPr>
                <w:lang w:eastAsia="en-US"/>
              </w:rPr>
              <w:pPrChange w:id="3353" w:author="PS" w:date="2018-11-25T14:31:00Z">
                <w:pPr>
                  <w:jc w:val="both"/>
                </w:pPr>
              </w:pPrChange>
            </w:pPr>
          </w:p>
          <w:p w14:paraId="019280EF" w14:textId="77777777" w:rsidR="00BD26BB" w:rsidRPr="00DE5799" w:rsidRDefault="00BD26BB">
            <w:pPr>
              <w:ind w:left="322" w:hanging="284"/>
              <w:jc w:val="both"/>
              <w:rPr>
                <w:b/>
              </w:rPr>
              <w:pPrChange w:id="3354" w:author="Matyas Adam" w:date="2018-11-16T14:50:00Z">
                <w:pPr>
                  <w:jc w:val="both"/>
                </w:pPr>
              </w:pPrChange>
            </w:pPr>
            <w:r w:rsidRPr="00DE5799">
              <w:rPr>
                <w:b/>
              </w:rPr>
              <w:t>Doporučená literatura</w:t>
            </w:r>
            <w:ins w:id="3355" w:author="Matyas Adam" w:date="2018-11-16T14:57:00Z">
              <w:r>
                <w:rPr>
                  <w:b/>
                </w:rPr>
                <w:t>:</w:t>
              </w:r>
            </w:ins>
          </w:p>
          <w:p w14:paraId="6C690712" w14:textId="77777777" w:rsidR="00BD26BB" w:rsidRPr="00D61E45" w:rsidRDefault="00BD26BB">
            <w:pPr>
              <w:ind w:left="38"/>
              <w:jc w:val="both"/>
              <w:rPr>
                <w:ins w:id="3356" w:author="Matyas Adam" w:date="2018-11-16T14:53:00Z"/>
                <w:color w:val="000000"/>
                <w:shd w:val="clear" w:color="auto" w:fill="FFFFFF"/>
                <w:rPrChange w:id="3357" w:author="Matyas Adam" w:date="2018-11-16T14:53:00Z">
                  <w:rPr>
                    <w:ins w:id="3358" w:author="Matyas Adam" w:date="2018-11-16T14:53:00Z"/>
                  </w:rPr>
                </w:rPrChange>
              </w:rPr>
              <w:pPrChange w:id="3359" w:author="PS" w:date="2018-11-25T14:31:00Z">
                <w:pPr>
                  <w:jc w:val="both"/>
                </w:pPr>
              </w:pPrChange>
            </w:pPr>
            <w:ins w:id="3360" w:author="Matyas Adam" w:date="2018-11-16T14:53:00Z">
              <w:r w:rsidRPr="00DE5799">
                <w:rPr>
                  <w:color w:val="000000"/>
                  <w:shd w:val="clear" w:color="auto" w:fill="FFFFFF"/>
                </w:rPr>
                <w:t>AUSTIN, R</w:t>
              </w:r>
            </w:ins>
            <w:ins w:id="3361" w:author="Matyas Adam" w:date="2018-11-16T14:54:00Z">
              <w:r>
                <w:rPr>
                  <w:color w:val="000000"/>
                  <w:shd w:val="clear" w:color="auto" w:fill="FFFFFF"/>
                </w:rPr>
                <w:t xml:space="preserve">. </w:t>
              </w:r>
            </w:ins>
            <w:ins w:id="3362" w:author="Matyas Adam" w:date="2018-11-16T14:53:00Z">
              <w:r w:rsidRPr="00DE5799">
                <w:rPr>
                  <w:color w:val="000000"/>
                  <w:shd w:val="clear" w:color="auto" w:fill="FFFFFF"/>
                </w:rPr>
                <w:t>F., DISERA</w:t>
              </w:r>
            </w:ins>
            <w:ins w:id="3363" w:author="Matyas Adam" w:date="2018-11-16T14:54:00Z">
              <w:r>
                <w:rPr>
                  <w:color w:val="000000"/>
                  <w:shd w:val="clear" w:color="auto" w:fill="FFFFFF"/>
                </w:rPr>
                <w:t xml:space="preserve"> D. P., </w:t>
              </w:r>
            </w:ins>
            <w:ins w:id="3364" w:author="Matyas Adam" w:date="2018-11-16T14:53:00Z">
              <w:r w:rsidRPr="00DE5799">
                <w:rPr>
                  <w:color w:val="000000"/>
                  <w:shd w:val="clear" w:color="auto" w:fill="FFFFFF"/>
                </w:rPr>
                <w:t>BROOKS</w:t>
              </w:r>
            </w:ins>
            <w:ins w:id="3365" w:author="Matyas Adam" w:date="2018-11-16T14:54:00Z">
              <w:r>
                <w:rPr>
                  <w:color w:val="000000"/>
                  <w:shd w:val="clear" w:color="auto" w:fill="FFFFFF"/>
                </w:rPr>
                <w:t xml:space="preserve"> T. J</w:t>
              </w:r>
            </w:ins>
            <w:ins w:id="3366" w:author="Matyas Adam" w:date="2018-11-16T14:53:00Z">
              <w:r w:rsidRPr="00DE5799">
                <w:rPr>
                  <w:color w:val="000000"/>
                  <w:shd w:val="clear" w:color="auto" w:fill="FFFFFF"/>
                </w:rPr>
                <w:t>. </w:t>
              </w:r>
              <w:r w:rsidRPr="00DE5799">
                <w:rPr>
                  <w:i/>
                  <w:iCs/>
                  <w:color w:val="000000"/>
                </w:rPr>
                <w:t>GIS for critical infrastructure protection</w:t>
              </w:r>
              <w:r w:rsidRPr="00DE5799">
                <w:rPr>
                  <w:color w:val="000000"/>
                  <w:shd w:val="clear" w:color="auto" w:fill="FFFFFF"/>
                </w:rPr>
                <w:t>. Boca Rat</w:t>
              </w:r>
              <w:r>
                <w:rPr>
                  <w:color w:val="000000"/>
                  <w:shd w:val="clear" w:color="auto" w:fill="FFFFFF"/>
                </w:rPr>
                <w:t xml:space="preserve">on, FL. </w:t>
              </w:r>
            </w:ins>
            <w:ins w:id="3367" w:author="Matyas Adam" w:date="2018-11-16T14:54:00Z">
              <w:r>
                <w:rPr>
                  <w:color w:val="000000"/>
                  <w:shd w:val="clear" w:color="auto" w:fill="FFFFFF"/>
                </w:rPr>
                <w:t xml:space="preserve">2016 </w:t>
              </w:r>
            </w:ins>
            <w:ins w:id="3368" w:author="Matyas Adam" w:date="2018-11-16T14:53:00Z">
              <w:r>
                <w:rPr>
                  <w:color w:val="000000"/>
                  <w:shd w:val="clear" w:color="auto" w:fill="FFFFFF"/>
                </w:rPr>
                <w:t>ISBN 978-1-4665-9934-5.</w:t>
              </w:r>
            </w:ins>
          </w:p>
          <w:p w14:paraId="14412ADD" w14:textId="77777777" w:rsidR="00BD26BB" w:rsidRPr="00DE5799" w:rsidRDefault="00BD26BB">
            <w:pPr>
              <w:ind w:left="38"/>
              <w:jc w:val="both"/>
              <w:pPrChange w:id="3369" w:author="PS" w:date="2018-11-25T14:31:00Z">
                <w:pPr>
                  <w:jc w:val="both"/>
                </w:pPr>
              </w:pPrChange>
            </w:pPr>
            <w:r w:rsidRPr="00DE5799">
              <w:t>ČASTORÁL, Z</w:t>
            </w:r>
            <w:del w:id="3370" w:author="Matyas Adam" w:date="2018-11-16T14:55:00Z">
              <w:r w:rsidRPr="00DE5799" w:rsidDel="00D61E45">
                <w:delText>deněk. 2017</w:delText>
              </w:r>
            </w:del>
            <w:r w:rsidRPr="00DE5799">
              <w:t xml:space="preserve">. </w:t>
            </w:r>
            <w:r w:rsidRPr="00DE5799">
              <w:rPr>
                <w:i/>
              </w:rPr>
              <w:t>Management rizik v současných podmínkách.</w:t>
            </w:r>
            <w:r w:rsidRPr="00DE5799">
              <w:t xml:space="preserve"> Vydání I. Praha: Univerzita Jana Amose Komenského. </w:t>
            </w:r>
            <w:ins w:id="3371" w:author="Matyas Adam" w:date="2018-11-16T14:55:00Z">
              <w:r>
                <w:t xml:space="preserve">2017. </w:t>
              </w:r>
            </w:ins>
            <w:r w:rsidRPr="00DE5799">
              <w:t>268 stran. ISBN 978-80-7452-132-4.</w:t>
            </w:r>
          </w:p>
          <w:p w14:paraId="23161FE7" w14:textId="77777777" w:rsidR="00BD26BB" w:rsidRPr="00DE5799" w:rsidRDefault="00BD26BB">
            <w:pPr>
              <w:ind w:left="38"/>
              <w:jc w:val="both"/>
              <w:rPr>
                <w:color w:val="000000"/>
                <w:shd w:val="clear" w:color="auto" w:fill="FFFFFF"/>
              </w:rPr>
              <w:pPrChange w:id="3372" w:author="PS" w:date="2018-11-25T14:31:00Z">
                <w:pPr>
                  <w:jc w:val="both"/>
                </w:pPr>
              </w:pPrChange>
            </w:pPr>
            <w:r w:rsidRPr="00DE5799">
              <w:rPr>
                <w:i/>
                <w:iCs/>
                <w:color w:val="000000"/>
              </w:rPr>
              <w:t>Krizová legislativa (soubor zákonů)</w:t>
            </w:r>
            <w:del w:id="3373" w:author="Matyas Adam" w:date="2018-11-16T14:55:00Z">
              <w:r w:rsidRPr="00DE5799" w:rsidDel="00D61E45">
                <w:rPr>
                  <w:color w:val="000000"/>
                  <w:shd w:val="clear" w:color="auto" w:fill="FFFFFF"/>
                </w:rPr>
                <w:delText>, 2016</w:delText>
              </w:r>
            </w:del>
            <w:r w:rsidRPr="00DE5799">
              <w:rPr>
                <w:color w:val="000000"/>
                <w:shd w:val="clear" w:color="auto" w:fill="FFFFFF"/>
              </w:rPr>
              <w:t>. Plzeň: Vydavatelství a nakladatelství Aleš Čeněk.</w:t>
            </w:r>
            <w:ins w:id="3374" w:author="Matyas Adam" w:date="2018-11-16T14:55:00Z">
              <w:r>
                <w:rPr>
                  <w:color w:val="000000"/>
                  <w:shd w:val="clear" w:color="auto" w:fill="FFFFFF"/>
                </w:rPr>
                <w:t xml:space="preserve"> 2016.</w:t>
              </w:r>
            </w:ins>
            <w:r w:rsidRPr="00DE5799">
              <w:rPr>
                <w:color w:val="000000"/>
                <w:shd w:val="clear" w:color="auto" w:fill="FFFFFF"/>
              </w:rPr>
              <w:t xml:space="preserve"> ISBN 978-80-7380-627-9.</w:t>
            </w:r>
          </w:p>
          <w:p w14:paraId="22D29C90" w14:textId="77777777" w:rsidR="00BD26BB" w:rsidRPr="00DE5799" w:rsidDel="00D61E45" w:rsidRDefault="00BD26BB">
            <w:pPr>
              <w:ind w:left="38"/>
              <w:jc w:val="both"/>
              <w:rPr>
                <w:del w:id="3375" w:author="Matyas Adam" w:date="2018-11-16T14:53:00Z"/>
                <w:color w:val="000000"/>
                <w:shd w:val="clear" w:color="auto" w:fill="FFFFFF"/>
              </w:rPr>
              <w:pPrChange w:id="3376" w:author="PS" w:date="2018-11-25T14:31:00Z">
                <w:pPr>
                  <w:jc w:val="both"/>
                </w:pPr>
              </w:pPrChange>
            </w:pPr>
            <w:del w:id="3377" w:author="Matyas Adam" w:date="2018-11-16T14:53:00Z">
              <w:r w:rsidRPr="00DE5799" w:rsidDel="00D61E45">
                <w:rPr>
                  <w:color w:val="000000"/>
                  <w:shd w:val="clear" w:color="auto" w:fill="FFFFFF"/>
                </w:rPr>
                <w:delText>AUSTIN, Robert F., David P. DISERA a Talbot J. BROOKS, 2016. </w:delText>
              </w:r>
              <w:r w:rsidRPr="00DE5799" w:rsidDel="00D61E45">
                <w:rPr>
                  <w:i/>
                  <w:iCs/>
                  <w:color w:val="000000"/>
                </w:rPr>
                <w:delText>GIS for critical infrastructure protection</w:delText>
              </w:r>
              <w:r w:rsidRPr="00DE5799" w:rsidDel="00D61E45">
                <w:rPr>
                  <w:color w:val="000000"/>
                  <w:shd w:val="clear" w:color="auto" w:fill="FFFFFF"/>
                </w:rPr>
                <w:delText>. Boca Raton, FL. ISBN 978-1-4665-9934-5.</w:delText>
              </w:r>
            </w:del>
          </w:p>
          <w:p w14:paraId="04CD0A45" w14:textId="77777777" w:rsidR="00BD26BB" w:rsidRPr="00DE5799" w:rsidDel="00D61E45" w:rsidRDefault="00BD26BB">
            <w:pPr>
              <w:ind w:left="38"/>
              <w:jc w:val="both"/>
              <w:rPr>
                <w:del w:id="3378" w:author="Matyas Adam" w:date="2018-11-16T14:53:00Z"/>
              </w:rPr>
              <w:pPrChange w:id="3379" w:author="PS" w:date="2018-11-25T14:31:00Z">
                <w:pPr>
                  <w:jc w:val="both"/>
                </w:pPr>
              </w:pPrChange>
            </w:pPr>
            <w:del w:id="3380" w:author="Matyas Adam" w:date="2018-11-16T14:53:00Z">
              <w:r w:rsidRPr="00DE5799" w:rsidDel="00D61E45">
                <w:rPr>
                  <w:color w:val="000000"/>
                  <w:shd w:val="clear" w:color="auto" w:fill="FFFFFF"/>
                </w:rPr>
                <w:delText>ŠÍN, Robin, 2017. </w:delText>
              </w:r>
              <w:r w:rsidRPr="00DE5799" w:rsidDel="00D61E45">
                <w:rPr>
                  <w:i/>
                  <w:iCs/>
                  <w:color w:val="000000"/>
                </w:rPr>
                <w:delText>Medicína katastrof</w:delText>
              </w:r>
              <w:r w:rsidRPr="00DE5799" w:rsidDel="00D61E45">
                <w:rPr>
                  <w:color w:val="000000"/>
                  <w:shd w:val="clear" w:color="auto" w:fill="FFFFFF"/>
                </w:rPr>
                <w:delText>. Praha: Galén. ISBN 978-80-7492-295-4.</w:delText>
              </w:r>
            </w:del>
          </w:p>
          <w:p w14:paraId="490FB742" w14:textId="77777777" w:rsidR="00BD26BB" w:rsidRPr="00DE5799" w:rsidRDefault="00BD26BB">
            <w:pPr>
              <w:ind w:left="38"/>
              <w:jc w:val="both"/>
              <w:pPrChange w:id="3381" w:author="PS" w:date="2018-11-25T14:31:00Z">
                <w:pPr>
                  <w:jc w:val="both"/>
                </w:pPr>
              </w:pPrChange>
            </w:pPr>
            <w:r w:rsidRPr="00DE5799">
              <w:t>KAFKA, T</w:t>
            </w:r>
            <w:del w:id="3382" w:author="Matyas Adam" w:date="2018-11-16T14:55:00Z">
              <w:r w:rsidRPr="00DE5799" w:rsidDel="00D61E45">
                <w:delText>omáš. 2009</w:delText>
              </w:r>
            </w:del>
            <w:r w:rsidRPr="00DE5799">
              <w:t xml:space="preserve">. </w:t>
            </w:r>
            <w:r w:rsidRPr="00DE5799">
              <w:rPr>
                <w:i/>
              </w:rPr>
              <w:t>Průvodce pro interní audit a risk management.</w:t>
            </w:r>
            <w:r w:rsidRPr="00DE5799">
              <w:t xml:space="preserve"> Vyd. 1. Praha: C.H. Beck. </w:t>
            </w:r>
            <w:ins w:id="3383" w:author="Matyas Adam" w:date="2018-11-16T14:55:00Z">
              <w:r>
                <w:t xml:space="preserve">2009. </w:t>
              </w:r>
            </w:ins>
            <w:r w:rsidRPr="00DE5799">
              <w:t>xvii, 167 s. C.H. Beck pro praxi. ISBN 978-80-7400-121-5.</w:t>
            </w:r>
          </w:p>
          <w:p w14:paraId="7AF62FAC" w14:textId="77777777" w:rsidR="00BD26BB" w:rsidRDefault="00BD26BB">
            <w:pPr>
              <w:ind w:left="38"/>
              <w:jc w:val="both"/>
              <w:rPr>
                <w:ins w:id="3384" w:author="Matyas Adam" w:date="2018-11-16T14:52:00Z"/>
                <w:color w:val="000000"/>
                <w:shd w:val="clear" w:color="auto" w:fill="FFFFFF"/>
              </w:rPr>
              <w:pPrChange w:id="3385" w:author="PS" w:date="2018-11-25T14:31:00Z">
                <w:pPr>
                  <w:jc w:val="both"/>
                </w:pPr>
              </w:pPrChange>
            </w:pPr>
            <w:r w:rsidRPr="00DE5799">
              <w:rPr>
                <w:color w:val="000000"/>
                <w:shd w:val="clear" w:color="auto" w:fill="FFFFFF"/>
              </w:rPr>
              <w:t xml:space="preserve">LINDAUER, </w:t>
            </w:r>
            <w:del w:id="3386" w:author="Matyas Adam" w:date="2018-11-16T14:56:00Z">
              <w:r w:rsidRPr="00DE5799" w:rsidDel="00D61E45">
                <w:rPr>
                  <w:color w:val="000000"/>
                  <w:shd w:val="clear" w:color="auto" w:fill="FFFFFF"/>
                </w:rPr>
                <w:delText>Roman,</w:delText>
              </w:r>
            </w:del>
            <w:ins w:id="3387" w:author="Matyas Adam" w:date="2018-11-16T14:56:00Z">
              <w:r>
                <w:rPr>
                  <w:color w:val="000000"/>
                  <w:shd w:val="clear" w:color="auto" w:fill="FFFFFF"/>
                </w:rPr>
                <w:t>R.</w:t>
              </w:r>
            </w:ins>
            <w:del w:id="3388" w:author="Matyas Adam" w:date="2018-11-16T14:56:00Z">
              <w:r w:rsidRPr="00DE5799" w:rsidDel="00D61E45">
                <w:rPr>
                  <w:color w:val="000000"/>
                  <w:shd w:val="clear" w:color="auto" w:fill="FFFFFF"/>
                </w:rPr>
                <w:delText xml:space="preserve"> 2017.</w:delText>
              </w:r>
            </w:del>
            <w:r w:rsidRPr="00DE5799">
              <w:rPr>
                <w:color w:val="000000"/>
                <w:shd w:val="clear" w:color="auto" w:fill="FFFFFF"/>
              </w:rPr>
              <w:t> </w:t>
            </w:r>
            <w:r w:rsidRPr="00DE5799">
              <w:rPr>
                <w:i/>
                <w:iCs/>
                <w:color w:val="000000"/>
              </w:rPr>
              <w:t>Modern risk management remarks</w:t>
            </w:r>
            <w:r w:rsidRPr="00DE5799">
              <w:rPr>
                <w:color w:val="000000"/>
                <w:shd w:val="clear" w:color="auto" w:fill="FFFFFF"/>
              </w:rPr>
              <w:t xml:space="preserve">. Prague: Oeconomica, nakladatelství VŠE. </w:t>
            </w:r>
            <w:ins w:id="3389" w:author="Matyas Adam" w:date="2018-11-16T14:56:00Z">
              <w:r>
                <w:rPr>
                  <w:color w:val="000000"/>
                  <w:shd w:val="clear" w:color="auto" w:fill="FFFFFF"/>
                </w:rPr>
                <w:t xml:space="preserve">2017. </w:t>
              </w:r>
            </w:ins>
            <w:r w:rsidRPr="00DE5799">
              <w:rPr>
                <w:color w:val="000000"/>
                <w:shd w:val="clear" w:color="auto" w:fill="FFFFFF"/>
              </w:rPr>
              <w:t>ISBN 978-80-245-2206-7.</w:t>
            </w:r>
          </w:p>
          <w:p w14:paraId="518FCB60" w14:textId="77777777" w:rsidR="00BD26BB" w:rsidRDefault="00BD26BB">
            <w:pPr>
              <w:ind w:left="38"/>
              <w:jc w:val="both"/>
              <w:rPr>
                <w:ins w:id="3390" w:author="Matyas Adam" w:date="2018-11-16T14:53:00Z"/>
              </w:rPr>
              <w:pPrChange w:id="3391" w:author="PS" w:date="2018-11-25T14:31:00Z">
                <w:pPr>
                  <w:ind w:left="322" w:hanging="284"/>
                  <w:jc w:val="both"/>
                </w:pPr>
              </w:pPrChange>
            </w:pPr>
            <w:ins w:id="3392" w:author="Matyas Adam" w:date="2018-11-16T14:52:00Z">
              <w:r w:rsidRPr="00DE5799">
                <w:t xml:space="preserve">PROCHÁZKOVÁ, </w:t>
              </w:r>
            </w:ins>
            <w:ins w:id="3393" w:author="Matyas Adam" w:date="2018-11-16T14:56:00Z">
              <w:r>
                <w:t>D.</w:t>
              </w:r>
            </w:ins>
            <w:ins w:id="3394" w:author="Matyas Adam" w:date="2018-11-16T14:52:00Z">
              <w:r w:rsidRPr="00DE5799">
                <w:t xml:space="preserve"> ed. </w:t>
              </w:r>
              <w:r w:rsidRPr="00DE5799">
                <w:rPr>
                  <w:i/>
                </w:rPr>
                <w:t>Rizika podnikových a územních procesů a poznatky pro krizové řízení [DVD-ROM]</w:t>
              </w:r>
              <w:r w:rsidRPr="00DE5799">
                <w:t>. Praha: ČVUT v Praze, Fakulta dopravní.</w:t>
              </w:r>
            </w:ins>
            <w:ins w:id="3395" w:author="Matyas Adam" w:date="2018-11-16T14:56:00Z">
              <w:r>
                <w:t xml:space="preserve"> 2016.</w:t>
              </w:r>
            </w:ins>
            <w:ins w:id="3396" w:author="Matyas Adam" w:date="2018-11-16T14:52:00Z">
              <w:r w:rsidRPr="00DE5799">
                <w:t xml:space="preserve"> ISBN 978-80-01-06033-9.</w:t>
              </w:r>
            </w:ins>
          </w:p>
          <w:p w14:paraId="1479FF50" w14:textId="77777777" w:rsidR="00BD26BB" w:rsidRPr="00D61E45" w:rsidRDefault="00BD26BB">
            <w:pPr>
              <w:ind w:left="38"/>
              <w:jc w:val="both"/>
              <w:rPr>
                <w:rPrChange w:id="3397" w:author="Matyas Adam" w:date="2018-11-16T14:53:00Z">
                  <w:rPr>
                    <w:rFonts w:asciiTheme="minorHAnsi" w:hAnsiTheme="minorHAnsi"/>
                  </w:rPr>
                </w:rPrChange>
              </w:rPr>
              <w:pPrChange w:id="3398" w:author="PS" w:date="2018-11-25T14:31:00Z">
                <w:pPr>
                  <w:jc w:val="both"/>
                </w:pPr>
              </w:pPrChange>
            </w:pPr>
            <w:ins w:id="3399" w:author="Matyas Adam" w:date="2018-11-16T14:53:00Z">
              <w:r w:rsidRPr="00DE5799">
                <w:rPr>
                  <w:color w:val="000000"/>
                  <w:shd w:val="clear" w:color="auto" w:fill="FFFFFF"/>
                </w:rPr>
                <w:t xml:space="preserve">ŠÍN, </w:t>
              </w:r>
            </w:ins>
            <w:ins w:id="3400" w:author="Matyas Adam" w:date="2018-11-16T14:56:00Z">
              <w:r>
                <w:rPr>
                  <w:color w:val="000000"/>
                  <w:shd w:val="clear" w:color="auto" w:fill="FFFFFF"/>
                </w:rPr>
                <w:t>R</w:t>
              </w:r>
            </w:ins>
            <w:ins w:id="3401" w:author="Matyas Adam" w:date="2018-11-16T14:53:00Z">
              <w:r w:rsidRPr="00DE5799">
                <w:rPr>
                  <w:color w:val="000000"/>
                  <w:shd w:val="clear" w:color="auto" w:fill="FFFFFF"/>
                </w:rPr>
                <w:t>. </w:t>
              </w:r>
              <w:r w:rsidRPr="00DE5799">
                <w:rPr>
                  <w:i/>
                  <w:iCs/>
                  <w:color w:val="000000"/>
                </w:rPr>
                <w:t>Medicína katastrof</w:t>
              </w:r>
              <w:r w:rsidRPr="00DE5799">
                <w:rPr>
                  <w:color w:val="000000"/>
                  <w:shd w:val="clear" w:color="auto" w:fill="FFFFFF"/>
                </w:rPr>
                <w:t xml:space="preserve">. Praha: Galén. </w:t>
              </w:r>
            </w:ins>
            <w:ins w:id="3402" w:author="Matyas Adam" w:date="2018-11-16T14:56:00Z">
              <w:r>
                <w:rPr>
                  <w:color w:val="000000"/>
                  <w:shd w:val="clear" w:color="auto" w:fill="FFFFFF"/>
                </w:rPr>
                <w:t xml:space="preserve">2017. </w:t>
              </w:r>
            </w:ins>
            <w:ins w:id="3403" w:author="Matyas Adam" w:date="2018-11-16T14:53:00Z">
              <w:r w:rsidRPr="00DE5799">
                <w:rPr>
                  <w:color w:val="000000"/>
                  <w:shd w:val="clear" w:color="auto" w:fill="FFFFFF"/>
                </w:rPr>
                <w:t>ISBN 978-80-7492-295-4.</w:t>
              </w:r>
            </w:ins>
          </w:p>
        </w:tc>
      </w:tr>
      <w:tr w:rsidR="00BD26BB" w14:paraId="335A27E9"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62E2550" w14:textId="77777777" w:rsidR="00BD26BB" w:rsidRDefault="00BD26BB" w:rsidP="00495DC8">
            <w:pPr>
              <w:jc w:val="center"/>
              <w:rPr>
                <w:b/>
              </w:rPr>
            </w:pPr>
            <w:r>
              <w:rPr>
                <w:b/>
              </w:rPr>
              <w:t>Informace ke kombinované nebo distanční formě</w:t>
            </w:r>
          </w:p>
        </w:tc>
      </w:tr>
      <w:tr w:rsidR="00BD26BB" w14:paraId="6A0FB8B9" w14:textId="77777777" w:rsidTr="00495DC8">
        <w:tc>
          <w:tcPr>
            <w:tcW w:w="4787" w:type="dxa"/>
            <w:gridSpan w:val="3"/>
            <w:tcBorders>
              <w:top w:val="single" w:sz="2" w:space="0" w:color="auto"/>
            </w:tcBorders>
            <w:shd w:val="clear" w:color="auto" w:fill="F7CAAC"/>
          </w:tcPr>
          <w:p w14:paraId="24B9D1D0" w14:textId="77777777" w:rsidR="00BD26BB" w:rsidRDefault="00BD26BB" w:rsidP="00495DC8">
            <w:pPr>
              <w:jc w:val="both"/>
            </w:pPr>
            <w:r>
              <w:rPr>
                <w:b/>
              </w:rPr>
              <w:t>Rozsah konzultací (soustředění)</w:t>
            </w:r>
          </w:p>
        </w:tc>
        <w:tc>
          <w:tcPr>
            <w:tcW w:w="889" w:type="dxa"/>
            <w:tcBorders>
              <w:top w:val="single" w:sz="2" w:space="0" w:color="auto"/>
            </w:tcBorders>
          </w:tcPr>
          <w:p w14:paraId="07B2ECEF" w14:textId="77777777" w:rsidR="00BD26BB" w:rsidRDefault="00BD26BB" w:rsidP="00495DC8">
            <w:pPr>
              <w:jc w:val="both"/>
            </w:pPr>
            <w:del w:id="3404" w:author="Matyas Adam" w:date="2018-11-17T00:03:00Z">
              <w:r w:rsidDel="000A328D">
                <w:delText>20</w:delText>
              </w:r>
            </w:del>
          </w:p>
        </w:tc>
        <w:tc>
          <w:tcPr>
            <w:tcW w:w="4179" w:type="dxa"/>
            <w:gridSpan w:val="4"/>
            <w:tcBorders>
              <w:top w:val="single" w:sz="2" w:space="0" w:color="auto"/>
            </w:tcBorders>
            <w:shd w:val="clear" w:color="auto" w:fill="F7CAAC"/>
          </w:tcPr>
          <w:p w14:paraId="76385487" w14:textId="77777777" w:rsidR="00BD26BB" w:rsidRDefault="00BD26BB" w:rsidP="00495DC8">
            <w:pPr>
              <w:jc w:val="both"/>
              <w:rPr>
                <w:b/>
              </w:rPr>
            </w:pPr>
            <w:r>
              <w:rPr>
                <w:b/>
              </w:rPr>
              <w:t xml:space="preserve">hodin </w:t>
            </w:r>
          </w:p>
        </w:tc>
      </w:tr>
      <w:tr w:rsidR="00BD26BB" w14:paraId="2D763BDA" w14:textId="77777777" w:rsidTr="00495DC8">
        <w:tc>
          <w:tcPr>
            <w:tcW w:w="9855" w:type="dxa"/>
            <w:gridSpan w:val="8"/>
            <w:shd w:val="clear" w:color="auto" w:fill="F7CAAC"/>
          </w:tcPr>
          <w:p w14:paraId="782E90CF" w14:textId="77777777" w:rsidR="00BD26BB" w:rsidRDefault="00BD26BB" w:rsidP="00495DC8">
            <w:pPr>
              <w:jc w:val="both"/>
              <w:rPr>
                <w:b/>
              </w:rPr>
            </w:pPr>
            <w:r>
              <w:rPr>
                <w:b/>
              </w:rPr>
              <w:t>Informace o způsobu kontaktu s vyučujícím</w:t>
            </w:r>
          </w:p>
        </w:tc>
      </w:tr>
      <w:tr w:rsidR="00BD26BB" w14:paraId="3BDE58C5" w14:textId="77777777" w:rsidTr="00495DC8">
        <w:trPr>
          <w:trHeight w:val="393"/>
        </w:trPr>
        <w:tc>
          <w:tcPr>
            <w:tcW w:w="9855" w:type="dxa"/>
            <w:gridSpan w:val="8"/>
          </w:tcPr>
          <w:p w14:paraId="2BE2EE57" w14:textId="77777777" w:rsidR="00BD26BB" w:rsidRDefault="00BD26BB" w:rsidP="00495DC8">
            <w:pPr>
              <w:jc w:val="both"/>
            </w:pPr>
            <w:del w:id="3405" w:author="Matyas Adam" w:date="2018-11-17T00:03:00Z">
              <w:r w:rsidDel="000A328D">
                <w:delText>Podle Vnitřního předpisu FLKŘ má každý akademický pracovník stanoveny konzultační hodiny v rozsahu 2h týdně.</w:delText>
              </w:r>
            </w:del>
          </w:p>
        </w:tc>
      </w:tr>
    </w:tbl>
    <w:p w14:paraId="5C005D40" w14:textId="77777777" w:rsidR="00BD26BB" w:rsidRDefault="00BD26BB">
      <w:pPr>
        <w:spacing w:after="160" w:line="259" w:lineRule="auto"/>
      </w:pPr>
    </w:p>
    <w:p w14:paraId="1506385E" w14:textId="77777777" w:rsidR="00BD26BB" w:rsidRDefault="00BD26BB">
      <w:pPr>
        <w:spacing w:after="160" w:line="259" w:lineRule="auto"/>
      </w:pPr>
      <w:r>
        <w:br w:type="page"/>
      </w:r>
    </w:p>
    <w:tbl>
      <w:tblPr>
        <w:tblW w:w="97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413"/>
        <w:gridCol w:w="743"/>
        <w:gridCol w:w="539"/>
        <w:gridCol w:w="560"/>
      </w:tblGrid>
      <w:tr w:rsidR="00BD26BB" w14:paraId="5270A072" w14:textId="77777777" w:rsidTr="00495DC8">
        <w:tc>
          <w:tcPr>
            <w:tcW w:w="9747" w:type="dxa"/>
            <w:gridSpan w:val="9"/>
            <w:tcBorders>
              <w:bottom w:val="double" w:sz="4" w:space="0" w:color="auto"/>
            </w:tcBorders>
            <w:shd w:val="clear" w:color="auto" w:fill="BDD6EE"/>
          </w:tcPr>
          <w:p w14:paraId="2AAD3901" w14:textId="77777777" w:rsidR="00BD26BB" w:rsidRDefault="00BD26BB" w:rsidP="00495DC8">
            <w:pPr>
              <w:jc w:val="both"/>
              <w:rPr>
                <w:b/>
                <w:sz w:val="28"/>
              </w:rPr>
            </w:pPr>
            <w:r>
              <w:br w:type="page"/>
            </w:r>
            <w:r>
              <w:rPr>
                <w:b/>
                <w:sz w:val="28"/>
              </w:rPr>
              <w:t>B-III – Charakteristika studijního předmětu</w:t>
            </w:r>
          </w:p>
        </w:tc>
      </w:tr>
      <w:tr w:rsidR="00BD26BB" w14:paraId="383A9D73" w14:textId="77777777" w:rsidTr="00495DC8">
        <w:tc>
          <w:tcPr>
            <w:tcW w:w="3086" w:type="dxa"/>
            <w:tcBorders>
              <w:top w:val="double" w:sz="4" w:space="0" w:color="auto"/>
            </w:tcBorders>
            <w:shd w:val="clear" w:color="auto" w:fill="F7CAAC"/>
          </w:tcPr>
          <w:p w14:paraId="45C82163" w14:textId="77777777" w:rsidR="00BD26BB" w:rsidRDefault="00BD26BB" w:rsidP="00495DC8">
            <w:pPr>
              <w:jc w:val="both"/>
              <w:rPr>
                <w:b/>
              </w:rPr>
            </w:pPr>
            <w:r>
              <w:rPr>
                <w:b/>
              </w:rPr>
              <w:t>Název studijního předmětu</w:t>
            </w:r>
          </w:p>
        </w:tc>
        <w:tc>
          <w:tcPr>
            <w:tcW w:w="6661" w:type="dxa"/>
            <w:gridSpan w:val="8"/>
            <w:tcBorders>
              <w:top w:val="double" w:sz="4" w:space="0" w:color="auto"/>
            </w:tcBorders>
          </w:tcPr>
          <w:p w14:paraId="29B5A2FD" w14:textId="77777777" w:rsidR="00BD26BB" w:rsidRPr="00D056B8" w:rsidRDefault="00BD26BB" w:rsidP="00495DC8">
            <w:pPr>
              <w:jc w:val="both"/>
              <w:rPr>
                <w:b/>
              </w:rPr>
            </w:pPr>
            <w:r>
              <w:rPr>
                <w:b/>
              </w:rPr>
              <w:t>K</w:t>
            </w:r>
            <w:r w:rsidRPr="00D056B8">
              <w:rPr>
                <w:b/>
              </w:rPr>
              <w:t>ybernetick</w:t>
            </w:r>
            <w:r>
              <w:rPr>
                <w:b/>
              </w:rPr>
              <w:t>á bezpečnost</w:t>
            </w:r>
            <w:r w:rsidRPr="00D056B8">
              <w:rPr>
                <w:b/>
              </w:rPr>
              <w:tab/>
            </w:r>
            <w:r w:rsidRPr="00D056B8">
              <w:rPr>
                <w:b/>
              </w:rPr>
              <w:tab/>
            </w:r>
          </w:p>
        </w:tc>
      </w:tr>
      <w:tr w:rsidR="00BD26BB" w14:paraId="4E5FF421" w14:textId="77777777" w:rsidTr="00495DC8">
        <w:tc>
          <w:tcPr>
            <w:tcW w:w="3086" w:type="dxa"/>
            <w:shd w:val="clear" w:color="auto" w:fill="F7CAAC"/>
          </w:tcPr>
          <w:p w14:paraId="3BB720F1" w14:textId="77777777" w:rsidR="00BD26BB" w:rsidRDefault="00BD26BB" w:rsidP="00495DC8">
            <w:pPr>
              <w:jc w:val="both"/>
              <w:rPr>
                <w:b/>
              </w:rPr>
            </w:pPr>
            <w:r>
              <w:rPr>
                <w:b/>
              </w:rPr>
              <w:t>Typ předmětu</w:t>
            </w:r>
          </w:p>
        </w:tc>
        <w:tc>
          <w:tcPr>
            <w:tcW w:w="3406" w:type="dxa"/>
            <w:gridSpan w:val="4"/>
          </w:tcPr>
          <w:p w14:paraId="7B77810F" w14:textId="77777777" w:rsidR="00BD26BB" w:rsidRDefault="00BD26BB" w:rsidP="00495DC8">
            <w:pPr>
              <w:jc w:val="both"/>
            </w:pPr>
            <w:ins w:id="3406" w:author="Matyas Adam" w:date="2018-11-16T14:57:00Z">
              <w:r>
                <w:t>P</w:t>
              </w:r>
            </w:ins>
            <w:del w:id="3407" w:author="Matyas Adam" w:date="2018-11-16T14:57:00Z">
              <w:r w:rsidDel="00757EBA">
                <w:delText>p</w:delText>
              </w:r>
            </w:del>
            <w:r>
              <w:t>ovinně volitelný</w:t>
            </w:r>
          </w:p>
        </w:tc>
        <w:tc>
          <w:tcPr>
            <w:tcW w:w="2695" w:type="dxa"/>
            <w:gridSpan w:val="3"/>
            <w:shd w:val="clear" w:color="auto" w:fill="F7CAAC"/>
          </w:tcPr>
          <w:p w14:paraId="329F0F8A" w14:textId="77777777" w:rsidR="00BD26BB" w:rsidRDefault="00BD26BB" w:rsidP="00495DC8">
            <w:pPr>
              <w:jc w:val="both"/>
            </w:pPr>
            <w:r>
              <w:rPr>
                <w:b/>
              </w:rPr>
              <w:t>doporučený ročník / semestr</w:t>
            </w:r>
          </w:p>
        </w:tc>
        <w:tc>
          <w:tcPr>
            <w:tcW w:w="560" w:type="dxa"/>
          </w:tcPr>
          <w:p w14:paraId="1B23FAF9" w14:textId="77777777" w:rsidR="00BD26BB" w:rsidRDefault="00BD26BB" w:rsidP="00495DC8">
            <w:pPr>
              <w:jc w:val="both"/>
            </w:pPr>
            <w:r>
              <w:t>2/LS</w:t>
            </w:r>
          </w:p>
        </w:tc>
      </w:tr>
      <w:tr w:rsidR="00BD26BB" w14:paraId="195A6630" w14:textId="77777777" w:rsidTr="00495DC8">
        <w:tc>
          <w:tcPr>
            <w:tcW w:w="3086" w:type="dxa"/>
            <w:shd w:val="clear" w:color="auto" w:fill="F7CAAC"/>
          </w:tcPr>
          <w:p w14:paraId="52256F60" w14:textId="77777777" w:rsidR="00BD26BB" w:rsidRDefault="00BD26BB" w:rsidP="00495DC8">
            <w:pPr>
              <w:jc w:val="both"/>
              <w:rPr>
                <w:b/>
              </w:rPr>
            </w:pPr>
            <w:r>
              <w:rPr>
                <w:b/>
              </w:rPr>
              <w:t>Rozsah studijního předmětu</w:t>
            </w:r>
          </w:p>
        </w:tc>
        <w:tc>
          <w:tcPr>
            <w:tcW w:w="1701" w:type="dxa"/>
            <w:gridSpan w:val="2"/>
          </w:tcPr>
          <w:p w14:paraId="012EAA78" w14:textId="7208B286" w:rsidR="00BD26BB" w:rsidRDefault="00BD26BB" w:rsidP="003F4DBB">
            <w:r>
              <w:t xml:space="preserve">28p – </w:t>
            </w:r>
            <w:del w:id="3408" w:author="PS" w:date="2018-11-25T14:32:00Z">
              <w:r w:rsidDel="003F4DBB">
                <w:delText xml:space="preserve">28s </w:delText>
              </w:r>
            </w:del>
            <w:ins w:id="3409" w:author="PS" w:date="2018-11-25T14:32:00Z">
              <w:r w:rsidR="003F4DBB">
                <w:t xml:space="preserve">28c </w:t>
              </w:r>
            </w:ins>
          </w:p>
        </w:tc>
        <w:tc>
          <w:tcPr>
            <w:tcW w:w="889" w:type="dxa"/>
            <w:shd w:val="clear" w:color="auto" w:fill="F7CAAC"/>
          </w:tcPr>
          <w:p w14:paraId="764E62FB" w14:textId="77777777" w:rsidR="00BD26BB" w:rsidRDefault="00BD26BB" w:rsidP="00495DC8">
            <w:pPr>
              <w:jc w:val="both"/>
              <w:rPr>
                <w:b/>
              </w:rPr>
            </w:pPr>
            <w:r>
              <w:rPr>
                <w:b/>
              </w:rPr>
              <w:t xml:space="preserve">hod. </w:t>
            </w:r>
          </w:p>
        </w:tc>
        <w:tc>
          <w:tcPr>
            <w:tcW w:w="816" w:type="dxa"/>
          </w:tcPr>
          <w:p w14:paraId="38382987" w14:textId="4D04B1A4" w:rsidR="00BD26BB" w:rsidRDefault="00BD26BB" w:rsidP="00495DC8">
            <w:pPr>
              <w:jc w:val="both"/>
            </w:pPr>
            <w:del w:id="3410" w:author="Matyas Adam" w:date="2018-11-16T14:57:00Z">
              <w:r w:rsidDel="00757EBA">
                <w:delText>40</w:delText>
              </w:r>
            </w:del>
            <w:ins w:id="3411" w:author="Matyas Adam" w:date="2018-11-16T14:57:00Z">
              <w:del w:id="3412" w:author="PS" w:date="2018-11-25T14:31:00Z">
                <w:r w:rsidDel="003F4DBB">
                  <w:delText>4</w:delText>
                </w:r>
              </w:del>
            </w:ins>
            <w:ins w:id="3413" w:author="PS" w:date="2018-11-25T14:31:00Z">
              <w:r w:rsidR="003F4DBB">
                <w:t>56</w:t>
              </w:r>
            </w:ins>
          </w:p>
        </w:tc>
        <w:tc>
          <w:tcPr>
            <w:tcW w:w="2156" w:type="dxa"/>
            <w:gridSpan w:val="2"/>
            <w:shd w:val="clear" w:color="auto" w:fill="F7CAAC"/>
          </w:tcPr>
          <w:p w14:paraId="5D9DE619" w14:textId="77777777" w:rsidR="00BD26BB" w:rsidRDefault="00BD26BB" w:rsidP="00495DC8">
            <w:pPr>
              <w:jc w:val="both"/>
              <w:rPr>
                <w:b/>
              </w:rPr>
            </w:pPr>
            <w:r>
              <w:rPr>
                <w:b/>
              </w:rPr>
              <w:t>kreditů</w:t>
            </w:r>
          </w:p>
        </w:tc>
        <w:tc>
          <w:tcPr>
            <w:tcW w:w="1099" w:type="dxa"/>
            <w:gridSpan w:val="2"/>
          </w:tcPr>
          <w:p w14:paraId="0D9146EB" w14:textId="77777777" w:rsidR="00BD26BB" w:rsidRDefault="00BD26BB" w:rsidP="00495DC8">
            <w:pPr>
              <w:jc w:val="both"/>
            </w:pPr>
            <w:r>
              <w:t>4</w:t>
            </w:r>
          </w:p>
        </w:tc>
      </w:tr>
      <w:tr w:rsidR="00BD26BB" w14:paraId="1C4543EF" w14:textId="77777777" w:rsidTr="00495DC8">
        <w:tc>
          <w:tcPr>
            <w:tcW w:w="3086" w:type="dxa"/>
            <w:shd w:val="clear" w:color="auto" w:fill="F7CAAC"/>
          </w:tcPr>
          <w:p w14:paraId="3C0EF77C" w14:textId="77777777" w:rsidR="00BD26BB" w:rsidRDefault="00BD26BB" w:rsidP="00495DC8">
            <w:pPr>
              <w:jc w:val="both"/>
              <w:rPr>
                <w:b/>
                <w:sz w:val="22"/>
              </w:rPr>
            </w:pPr>
            <w:r>
              <w:rPr>
                <w:b/>
              </w:rPr>
              <w:t>Prerekvizity, korekvizity, ekvivalence</w:t>
            </w:r>
          </w:p>
        </w:tc>
        <w:tc>
          <w:tcPr>
            <w:tcW w:w="6661" w:type="dxa"/>
            <w:gridSpan w:val="8"/>
          </w:tcPr>
          <w:p w14:paraId="253924CB" w14:textId="77777777" w:rsidR="00BD26BB" w:rsidRDefault="00BD26BB" w:rsidP="00495DC8">
            <w:pPr>
              <w:jc w:val="both"/>
            </w:pPr>
          </w:p>
        </w:tc>
      </w:tr>
      <w:tr w:rsidR="00BD26BB" w14:paraId="6B56338D" w14:textId="77777777" w:rsidTr="00495DC8">
        <w:tc>
          <w:tcPr>
            <w:tcW w:w="3086" w:type="dxa"/>
            <w:shd w:val="clear" w:color="auto" w:fill="F7CAAC"/>
          </w:tcPr>
          <w:p w14:paraId="284BE68A" w14:textId="77777777" w:rsidR="00BD26BB" w:rsidRDefault="00BD26BB" w:rsidP="00495DC8">
            <w:pPr>
              <w:jc w:val="both"/>
              <w:rPr>
                <w:b/>
              </w:rPr>
            </w:pPr>
            <w:r>
              <w:rPr>
                <w:b/>
              </w:rPr>
              <w:t>Způsob ověření studijních výsledků</w:t>
            </w:r>
          </w:p>
        </w:tc>
        <w:tc>
          <w:tcPr>
            <w:tcW w:w="3406" w:type="dxa"/>
            <w:gridSpan w:val="4"/>
          </w:tcPr>
          <w:p w14:paraId="02D81740" w14:textId="77777777" w:rsidR="00BD26BB" w:rsidRDefault="00BD26BB" w:rsidP="00495DC8">
            <w:pPr>
              <w:jc w:val="both"/>
            </w:pPr>
            <w:r>
              <w:t>Zápočet</w:t>
            </w:r>
            <w:r w:rsidRPr="005A7887">
              <w:t>, zk</w:t>
            </w:r>
            <w:r>
              <w:t>ouška</w:t>
            </w:r>
            <w:del w:id="3414" w:author="Matyas Adam" w:date="2018-11-16T14:57:00Z">
              <w:r w:rsidDel="00757EBA">
                <w:delText>.</w:delText>
              </w:r>
            </w:del>
          </w:p>
        </w:tc>
        <w:tc>
          <w:tcPr>
            <w:tcW w:w="1413" w:type="dxa"/>
            <w:shd w:val="clear" w:color="auto" w:fill="F7CAAC"/>
          </w:tcPr>
          <w:p w14:paraId="3700A0EE" w14:textId="77777777" w:rsidR="00BD26BB" w:rsidRDefault="00BD26BB" w:rsidP="00495DC8">
            <w:pPr>
              <w:jc w:val="both"/>
              <w:rPr>
                <w:b/>
              </w:rPr>
            </w:pPr>
            <w:r>
              <w:rPr>
                <w:b/>
              </w:rPr>
              <w:t>Forma výuky</w:t>
            </w:r>
          </w:p>
        </w:tc>
        <w:tc>
          <w:tcPr>
            <w:tcW w:w="1842" w:type="dxa"/>
            <w:gridSpan w:val="3"/>
          </w:tcPr>
          <w:p w14:paraId="2E2AAA86" w14:textId="77777777" w:rsidR="00BD26BB" w:rsidDel="00757EBA" w:rsidRDefault="00BD26BB" w:rsidP="00495DC8">
            <w:pPr>
              <w:rPr>
                <w:del w:id="3415" w:author="Matyas Adam" w:date="2018-11-16T14:57:00Z"/>
              </w:rPr>
            </w:pPr>
            <w:del w:id="3416" w:author="Matyas Adam" w:date="2018-11-16T14:57:00Z">
              <w:r w:rsidDel="00757EBA">
                <w:delText>přednášky</w:delText>
              </w:r>
            </w:del>
          </w:p>
          <w:p w14:paraId="1F54EDDA" w14:textId="77777777" w:rsidR="00BD26BB" w:rsidRDefault="00BD26BB" w:rsidP="00495DC8">
            <w:pPr>
              <w:rPr>
                <w:ins w:id="3417" w:author="PS" w:date="2018-11-25T14:32:00Z"/>
              </w:rPr>
            </w:pPr>
            <w:del w:id="3418" w:author="Matyas Adam" w:date="2018-11-16T14:57:00Z">
              <w:r w:rsidDel="00757EBA">
                <w:delText>semináře</w:delText>
              </w:r>
            </w:del>
            <w:ins w:id="3419" w:author="Matyas Adam" w:date="2018-11-16T14:57:00Z">
              <w:del w:id="3420" w:author="PS" w:date="2018-11-25T14:32:00Z">
                <w:r w:rsidDel="003F4DBB">
                  <w:delText>P, S</w:delText>
                </w:r>
              </w:del>
            </w:ins>
            <w:ins w:id="3421" w:author="PS" w:date="2018-11-25T14:32:00Z">
              <w:r w:rsidR="003F4DBB">
                <w:t>přednášky</w:t>
              </w:r>
            </w:ins>
          </w:p>
          <w:p w14:paraId="35DC9BEA" w14:textId="57876448" w:rsidR="003F4DBB" w:rsidRDefault="003F4DBB" w:rsidP="00495DC8">
            <w:ins w:id="3422" w:author="PS" w:date="2018-11-25T14:32:00Z">
              <w:r>
                <w:t>cvičení</w:t>
              </w:r>
            </w:ins>
          </w:p>
        </w:tc>
      </w:tr>
      <w:tr w:rsidR="00BD26BB" w14:paraId="226600CC" w14:textId="77777777" w:rsidTr="00495DC8">
        <w:tc>
          <w:tcPr>
            <w:tcW w:w="3086" w:type="dxa"/>
            <w:shd w:val="clear" w:color="auto" w:fill="F7CAAC"/>
          </w:tcPr>
          <w:p w14:paraId="6504965E" w14:textId="1835804A" w:rsidR="00BD26BB" w:rsidRDefault="00BD26BB" w:rsidP="00495DC8">
            <w:pPr>
              <w:jc w:val="both"/>
              <w:rPr>
                <w:b/>
              </w:rPr>
            </w:pPr>
            <w:r>
              <w:rPr>
                <w:b/>
              </w:rPr>
              <w:t>Forma způsobu ověření studijních výsledků a další požadavky na studenta</w:t>
            </w:r>
          </w:p>
        </w:tc>
        <w:tc>
          <w:tcPr>
            <w:tcW w:w="6661" w:type="dxa"/>
            <w:gridSpan w:val="8"/>
            <w:tcBorders>
              <w:bottom w:val="nil"/>
            </w:tcBorders>
          </w:tcPr>
          <w:p w14:paraId="7C096E95" w14:textId="77777777" w:rsidR="00BD26BB" w:rsidRDefault="00BD26BB" w:rsidP="00495DC8">
            <w:pPr>
              <w:jc w:val="both"/>
            </w:pPr>
            <w:r w:rsidRPr="003416AB">
              <w:t xml:space="preserve">Průběžné ověřování </w:t>
            </w:r>
            <w:r>
              <w:t xml:space="preserve">studijních výsledků </w:t>
            </w:r>
            <w:r w:rsidRPr="003416AB">
              <w:t>o zada</w:t>
            </w:r>
            <w:r>
              <w:t>ném a průběžně řešeném úkolu na </w:t>
            </w:r>
            <w:r w:rsidRPr="003416AB">
              <w:t>každém cvičení</w:t>
            </w:r>
            <w:r>
              <w:t xml:space="preserve">. </w:t>
            </w:r>
          </w:p>
          <w:p w14:paraId="10E4538D" w14:textId="77777777" w:rsidR="00BD26BB" w:rsidRDefault="00BD26BB" w:rsidP="00495DC8">
            <w:pPr>
              <w:jc w:val="both"/>
            </w:pPr>
            <w:r w:rsidRPr="002D0588">
              <w:t>Závěrečné ověření stud</w:t>
            </w:r>
            <w:r>
              <w:t>ijních výsledků v předmětu formou odborné rozpravy nad </w:t>
            </w:r>
            <w:r w:rsidRPr="002D0588">
              <w:t>předloženou a kvalitně zpracovanou</w:t>
            </w:r>
            <w:r>
              <w:t xml:space="preserve"> Případovou studií (souborem na </w:t>
            </w:r>
            <w:r w:rsidRPr="002D0588">
              <w:t xml:space="preserve">počítači v laboratoři) s posouzením předepsané a konzultované formální úrovně a aktivní účasti na povinných </w:t>
            </w:r>
            <w:r>
              <w:t>seminářích (zápočet) a rozpravy vedené k </w:t>
            </w:r>
            <w:r w:rsidRPr="002D0588">
              <w:t>odbornému řešení celé předložené Případov</w:t>
            </w:r>
            <w:r>
              <w:t>é studii  a položeným otázkám z </w:t>
            </w:r>
            <w:r w:rsidRPr="002D0588">
              <w:t>tematických celků z P a L (zkouška).</w:t>
            </w:r>
          </w:p>
        </w:tc>
      </w:tr>
      <w:tr w:rsidR="00BD26BB" w14:paraId="36FB73FC" w14:textId="77777777" w:rsidTr="00495DC8">
        <w:trPr>
          <w:trHeight w:val="554"/>
        </w:trPr>
        <w:tc>
          <w:tcPr>
            <w:tcW w:w="9747" w:type="dxa"/>
            <w:gridSpan w:val="9"/>
            <w:tcBorders>
              <w:top w:val="nil"/>
            </w:tcBorders>
          </w:tcPr>
          <w:p w14:paraId="3E394AE8" w14:textId="77777777" w:rsidR="00BD26BB" w:rsidRDefault="00BD26BB" w:rsidP="00495DC8">
            <w:pPr>
              <w:jc w:val="both"/>
            </w:pPr>
          </w:p>
        </w:tc>
      </w:tr>
      <w:tr w:rsidR="00BD26BB" w14:paraId="5C71335B" w14:textId="77777777" w:rsidTr="00495DC8">
        <w:trPr>
          <w:trHeight w:val="197"/>
        </w:trPr>
        <w:tc>
          <w:tcPr>
            <w:tcW w:w="3086" w:type="dxa"/>
            <w:tcBorders>
              <w:top w:val="nil"/>
            </w:tcBorders>
            <w:shd w:val="clear" w:color="auto" w:fill="F7CAAC"/>
          </w:tcPr>
          <w:p w14:paraId="679D4BE2" w14:textId="77777777" w:rsidR="00BD26BB" w:rsidRDefault="00BD26BB" w:rsidP="00495DC8">
            <w:pPr>
              <w:jc w:val="both"/>
              <w:rPr>
                <w:b/>
              </w:rPr>
            </w:pPr>
            <w:r>
              <w:rPr>
                <w:b/>
              </w:rPr>
              <w:t>Garant předmětu</w:t>
            </w:r>
          </w:p>
        </w:tc>
        <w:tc>
          <w:tcPr>
            <w:tcW w:w="6661" w:type="dxa"/>
            <w:gridSpan w:val="8"/>
            <w:tcBorders>
              <w:top w:val="nil"/>
            </w:tcBorders>
          </w:tcPr>
          <w:p w14:paraId="187505EE" w14:textId="77777777" w:rsidR="00BD26BB" w:rsidRDefault="00BD26BB" w:rsidP="00495DC8">
            <w:pPr>
              <w:jc w:val="both"/>
            </w:pPr>
            <w:r w:rsidRPr="005A7887">
              <w:t>prof. Ing. Jiří Dvořák, DrSc.</w:t>
            </w:r>
          </w:p>
        </w:tc>
      </w:tr>
      <w:tr w:rsidR="00BD26BB" w14:paraId="43752240" w14:textId="77777777" w:rsidTr="00495DC8">
        <w:trPr>
          <w:trHeight w:val="243"/>
        </w:trPr>
        <w:tc>
          <w:tcPr>
            <w:tcW w:w="3086" w:type="dxa"/>
            <w:tcBorders>
              <w:top w:val="nil"/>
            </w:tcBorders>
            <w:shd w:val="clear" w:color="auto" w:fill="F7CAAC"/>
          </w:tcPr>
          <w:p w14:paraId="7DCC173A" w14:textId="77777777" w:rsidR="00BD26BB" w:rsidRDefault="00BD26BB" w:rsidP="00495DC8">
            <w:pPr>
              <w:jc w:val="both"/>
              <w:rPr>
                <w:b/>
              </w:rPr>
            </w:pPr>
            <w:r>
              <w:rPr>
                <w:b/>
              </w:rPr>
              <w:t>Zapojení garanta do výuky předmětu</w:t>
            </w:r>
          </w:p>
        </w:tc>
        <w:tc>
          <w:tcPr>
            <w:tcW w:w="6661" w:type="dxa"/>
            <w:gridSpan w:val="8"/>
            <w:tcBorders>
              <w:top w:val="nil"/>
            </w:tcBorders>
          </w:tcPr>
          <w:p w14:paraId="19A3FEDD" w14:textId="77777777" w:rsidR="00BD26BB" w:rsidRDefault="00BD26BB" w:rsidP="00495DC8">
            <w:pPr>
              <w:jc w:val="both"/>
            </w:pPr>
            <w:r>
              <w:t>Garant stanovuje koncepci předmětu, podílí se na přednáškách v rozsahu 100 % a dále stanovuje koncepci cvičení a dohlíží na jejich jednotné vedení.</w:t>
            </w:r>
          </w:p>
        </w:tc>
      </w:tr>
      <w:tr w:rsidR="00BD26BB" w14:paraId="1154D16E" w14:textId="77777777" w:rsidTr="00495DC8">
        <w:tc>
          <w:tcPr>
            <w:tcW w:w="3086" w:type="dxa"/>
            <w:shd w:val="clear" w:color="auto" w:fill="F7CAAC"/>
          </w:tcPr>
          <w:p w14:paraId="7FAFD367" w14:textId="77777777" w:rsidR="00BD26BB" w:rsidRDefault="00BD26BB" w:rsidP="00495DC8">
            <w:pPr>
              <w:jc w:val="both"/>
              <w:rPr>
                <w:b/>
              </w:rPr>
            </w:pPr>
            <w:r>
              <w:rPr>
                <w:b/>
              </w:rPr>
              <w:t>Vyučující</w:t>
            </w:r>
          </w:p>
        </w:tc>
        <w:tc>
          <w:tcPr>
            <w:tcW w:w="6661" w:type="dxa"/>
            <w:gridSpan w:val="8"/>
            <w:tcBorders>
              <w:bottom w:val="nil"/>
            </w:tcBorders>
          </w:tcPr>
          <w:p w14:paraId="41B82A3E" w14:textId="77777777" w:rsidR="003F4DBB" w:rsidRDefault="003F4DBB" w:rsidP="003F4DBB">
            <w:pPr>
              <w:jc w:val="both"/>
              <w:rPr>
                <w:ins w:id="3423" w:author="PS" w:date="2018-11-25T14:33:00Z"/>
              </w:rPr>
            </w:pPr>
            <w:ins w:id="3424" w:author="PS" w:date="2018-11-25T14:33:00Z">
              <w:r w:rsidRPr="005A7887">
                <w:t>prof. Ing. Jiří Dvořák, DrSc.</w:t>
              </w:r>
              <w:r>
                <w:t xml:space="preserve"> (přednášející – 80 %)</w:t>
              </w:r>
            </w:ins>
          </w:p>
          <w:p w14:paraId="51396D41" w14:textId="77777777" w:rsidR="003F4DBB" w:rsidRDefault="003F4DBB" w:rsidP="003F4DBB">
            <w:pPr>
              <w:jc w:val="both"/>
              <w:rPr>
                <w:ins w:id="3425" w:author="PS" w:date="2018-11-25T14:33:00Z"/>
              </w:rPr>
            </w:pPr>
            <w:ins w:id="3426" w:author="PS" w:date="2018-11-25T14:33:00Z">
              <w:r>
                <w:t>Ing. Pavel Valášek (přednášející 10 %, vede cvičení)</w:t>
              </w:r>
            </w:ins>
          </w:p>
          <w:p w14:paraId="174E14AD" w14:textId="23214390" w:rsidR="00BD26BB" w:rsidDel="003F4DBB" w:rsidRDefault="003F4DBB" w:rsidP="003F4DBB">
            <w:pPr>
              <w:jc w:val="both"/>
              <w:rPr>
                <w:del w:id="3427" w:author="PS" w:date="2018-11-25T14:33:00Z"/>
              </w:rPr>
            </w:pPr>
            <w:ins w:id="3428" w:author="PS" w:date="2018-11-25T14:33:00Z">
              <w:r>
                <w:t>Ing. Petr Svoboda (přednášející 10 %, vede cvičení)</w:t>
              </w:r>
            </w:ins>
            <w:del w:id="3429" w:author="PS" w:date="2018-11-25T14:33:00Z">
              <w:r w:rsidR="00BD26BB" w:rsidRPr="005A7887" w:rsidDel="003F4DBB">
                <w:delText>prof. Ing. Jiří Dvořák, DrSc.</w:delText>
              </w:r>
              <w:r w:rsidR="00BD26BB" w:rsidDel="003F4DBB">
                <w:delText xml:space="preserve">  – přednášky (100 %)</w:delText>
              </w:r>
            </w:del>
          </w:p>
          <w:p w14:paraId="297BE6DF" w14:textId="6EA81846" w:rsidR="00BD26BB" w:rsidRDefault="00BD26BB" w:rsidP="00495DC8">
            <w:pPr>
              <w:jc w:val="both"/>
            </w:pPr>
            <w:del w:id="3430" w:author="PS" w:date="2018-11-25T14:33:00Z">
              <w:r w:rsidDel="003F4DBB">
                <w:delText>Ing. Pavel Valášek – cvičení (100 %)</w:delText>
              </w:r>
            </w:del>
          </w:p>
        </w:tc>
      </w:tr>
      <w:tr w:rsidR="00BD26BB" w14:paraId="7485301D" w14:textId="77777777" w:rsidTr="00495DC8">
        <w:trPr>
          <w:trHeight w:val="287"/>
        </w:trPr>
        <w:tc>
          <w:tcPr>
            <w:tcW w:w="9747" w:type="dxa"/>
            <w:gridSpan w:val="9"/>
            <w:tcBorders>
              <w:top w:val="nil"/>
            </w:tcBorders>
          </w:tcPr>
          <w:p w14:paraId="7DF32952" w14:textId="77777777" w:rsidR="00BD26BB" w:rsidRDefault="00BD26BB" w:rsidP="00495DC8">
            <w:pPr>
              <w:jc w:val="both"/>
            </w:pPr>
          </w:p>
        </w:tc>
      </w:tr>
      <w:tr w:rsidR="00BD26BB" w14:paraId="5ADFFD41" w14:textId="77777777" w:rsidTr="00495DC8">
        <w:tc>
          <w:tcPr>
            <w:tcW w:w="3086" w:type="dxa"/>
            <w:shd w:val="clear" w:color="auto" w:fill="F7CAAC"/>
          </w:tcPr>
          <w:p w14:paraId="3493B628" w14:textId="77777777" w:rsidR="00BD26BB" w:rsidRDefault="00BD26BB" w:rsidP="00495DC8">
            <w:pPr>
              <w:jc w:val="both"/>
              <w:rPr>
                <w:b/>
              </w:rPr>
            </w:pPr>
            <w:r>
              <w:rPr>
                <w:b/>
              </w:rPr>
              <w:t>Stručná anotace předmětu</w:t>
            </w:r>
          </w:p>
        </w:tc>
        <w:tc>
          <w:tcPr>
            <w:tcW w:w="6661" w:type="dxa"/>
            <w:gridSpan w:val="8"/>
            <w:tcBorders>
              <w:bottom w:val="nil"/>
            </w:tcBorders>
          </w:tcPr>
          <w:p w14:paraId="21BFEC7B" w14:textId="77777777" w:rsidR="00BD26BB" w:rsidRDefault="00BD26BB" w:rsidP="00495DC8">
            <w:pPr>
              <w:jc w:val="both"/>
            </w:pPr>
          </w:p>
        </w:tc>
      </w:tr>
      <w:tr w:rsidR="00BD26BB" w14:paraId="07201106" w14:textId="77777777" w:rsidTr="00495DC8">
        <w:trPr>
          <w:trHeight w:val="567"/>
        </w:trPr>
        <w:tc>
          <w:tcPr>
            <w:tcW w:w="9747" w:type="dxa"/>
            <w:gridSpan w:val="9"/>
            <w:tcBorders>
              <w:top w:val="nil"/>
              <w:bottom w:val="single" w:sz="12" w:space="0" w:color="auto"/>
            </w:tcBorders>
          </w:tcPr>
          <w:p w14:paraId="4B41D52B" w14:textId="77777777" w:rsidR="003F4DBB" w:rsidRDefault="003F4DBB" w:rsidP="003F4DBB">
            <w:pPr>
              <w:jc w:val="both"/>
              <w:rPr>
                <w:ins w:id="3431" w:author="PS" w:date="2018-11-25T14:32:00Z"/>
              </w:rPr>
            </w:pPr>
            <w:ins w:id="3432" w:author="PS" w:date="2018-11-25T14:32:00Z">
              <w:r>
                <w:t xml:space="preserve">bezpečnosti aplikovatelné pro praxi, zahrnující také informační a komunikační technologie (ICT - informační </w:t>
              </w:r>
              <w:r>
                <w:br/>
                <w:t xml:space="preserve">a kybernetická aktiva, která mají důležitou roli v informační a v perspektivní budoucí znalostní společnosti). Dále systémové vyjádření kybernetického modelu bezpečnosti pro reálný systém a k možné identifikaci zranitelných míst důležitých kybernetických a informačních aktiv. Pochopení logiky aplikací kybernetického zákona pro reálné prostředí jako kybernetického modelu a jeho dílčích podsystémů při vyjadřování a možném odhalování kybernetických útoků </w:t>
              </w:r>
              <w:r>
                <w:br/>
                <w:t xml:space="preserve">a odpovídající efektivní kybernetické obraně a vše v kyberprostoru aplikací moderní bezpečnosti s prostředky umělé inteligence roboto-technického prostředí znalostní společnosti. Důležitou součástí bude také pochopení role nutných systémových integrací prostředků bezpečnosti a ochrany obyvatelstva v kyberprostoru a předcházení jejich možného zneužívání v oblasti průmyslové, vojenské, ekonomické, logistické či vzdělávací ve snaze zabránit vzniku lokálních informačních a kybernetických válek (bezpilotních a autonomních inteligentních prostředků). </w:t>
              </w:r>
            </w:ins>
          </w:p>
          <w:p w14:paraId="379BB83A" w14:textId="77777777" w:rsidR="003F4DBB" w:rsidRDefault="003F4DBB" w:rsidP="003F4DBB">
            <w:pPr>
              <w:jc w:val="both"/>
              <w:rPr>
                <w:ins w:id="3433" w:author="PS" w:date="2018-11-25T14:32:00Z"/>
              </w:rPr>
            </w:pPr>
            <w:ins w:id="3434" w:author="PS" w:date="2018-11-25T14:32:00Z">
              <w:r>
                <w:t xml:space="preserve">Výklad se opírá o využívání vybraných teoretických základů a také slouží k získávání základní orientace studentů </w:t>
              </w:r>
              <w:r>
                <w:br/>
                <w:t>v současných zdrojích ve světě dynamiky informační a kybernetické bezpečnosti při užití inteligentních projektovaných prostředků systémy CAD a dalšími vhodnými programy v laboratoři kybernetické bezpečnosti.</w:t>
              </w:r>
            </w:ins>
          </w:p>
          <w:p w14:paraId="6BF7483C" w14:textId="77777777" w:rsidR="003F4DBB" w:rsidRDefault="003F4DBB" w:rsidP="003F4DBB">
            <w:pPr>
              <w:jc w:val="both"/>
              <w:rPr>
                <w:ins w:id="3435" w:author="PS" w:date="2018-11-25T14:32:00Z"/>
              </w:rPr>
            </w:pPr>
            <w:ins w:id="3436" w:author="PS" w:date="2018-11-25T14:32:00Z">
              <w:r>
                <w:t>Zadané individuální téma Případové studie bude vycházet z přednášek uvedených tematických celků a kapitoly budou postupně zpracovávány v laboratoři kybernetické bezpečnosti (LKB) vždy podle tematických celků na přednáškách (P) a vedených konzultacích se studenty na těchto laboratorních cvičeních (L).</w:t>
              </w:r>
            </w:ins>
          </w:p>
          <w:p w14:paraId="5E0386E5" w14:textId="3A7AA836" w:rsidR="00BD26BB" w:rsidDel="003F4DBB" w:rsidRDefault="00BD26BB" w:rsidP="00495DC8">
            <w:pPr>
              <w:jc w:val="both"/>
              <w:rPr>
                <w:del w:id="3437" w:author="PS" w:date="2018-11-25T14:32:00Z"/>
              </w:rPr>
            </w:pPr>
            <w:del w:id="3438" w:author="PS" w:date="2018-11-25T14:32:00Z">
              <w:r w:rsidDel="003F4DBB">
                <w:delText xml:space="preserve">Cílem předmětu je osvojení základních principů systémového a kybernetického přístupu k nově pojaté kybernetické bezpečnosti aplikovatelné pro praxi, zahrnující také informační a komunikační technologie (ICT - informační aktiva, která mají důležitou roli v informační a v perspektivní znalostní společnosti). Dále systémové vyjádření kybernetického modelu bezpečnosti pro reálný systém a k možné identifikaci zranitelných míst důležitých kybernetických a informačních aktiv. Pochopení logiky aplikací kybernetického zákona pro reálné prostředí jako kybernetického modelu a jeho dílčích podsystémů při vyjadřování a možném odhalování kybernetických útoků a také možného ovládání rizik pro krizová řešení v kyberprostoru aplikací bezpečnosti. Důležitou součástí bude také pochopení role nutných systémových integrací prostředků bezpečnosti v kyberprostoru a předcházení jejich možného zneužívání k průmyslové, vojenské, ekonomické (logistické) a politické špionáži podle analýz zdrojů světa. </w:delText>
              </w:r>
            </w:del>
          </w:p>
          <w:p w14:paraId="485AE8B1" w14:textId="5E17EC33" w:rsidR="00BD26BB" w:rsidDel="003F4DBB" w:rsidRDefault="00BD26BB" w:rsidP="00495DC8">
            <w:pPr>
              <w:jc w:val="both"/>
              <w:rPr>
                <w:del w:id="3439" w:author="PS" w:date="2018-11-25T14:32:00Z"/>
              </w:rPr>
            </w:pPr>
            <w:del w:id="3440" w:author="PS" w:date="2018-11-25T14:32:00Z">
              <w:r w:rsidDel="003F4DBB">
                <w:delText>Výklad se opírá o využívání vybraných teoretických základů a také slouží k získávání základní orientace studentů v současných zdrojích ve světě dynamiky informační a kybernetické bezpečnosti při užití inteligentních projektovaných prostředků systémy CAD a dalšími vhodnými programy v laboratoři kybernetické bezpečnosti.</w:delText>
              </w:r>
            </w:del>
          </w:p>
          <w:p w14:paraId="629D9E8C" w14:textId="0A1463B5" w:rsidR="00BD26BB" w:rsidDel="003F4DBB" w:rsidRDefault="00BD26BB" w:rsidP="00495DC8">
            <w:pPr>
              <w:jc w:val="both"/>
              <w:rPr>
                <w:ins w:id="3441" w:author="Matyas Adam" w:date="2018-11-16T14:57:00Z"/>
                <w:del w:id="3442" w:author="PS" w:date="2018-11-25T14:32:00Z"/>
              </w:rPr>
            </w:pPr>
            <w:del w:id="3443" w:author="PS" w:date="2018-11-25T14:32:00Z">
              <w:r w:rsidDel="003F4DBB">
                <w:delText>Zadané individuální téma Případové studie bude vycházet z přednášek uvedených tematických celků a kapitoly budou postupně zpracovávány v laboratoři kybernetické bezpečnosti vždy podle tematických celků na přednáškách a vedených konzultacích na těchto laboratorních cvičeních.</w:delText>
              </w:r>
            </w:del>
          </w:p>
          <w:p w14:paraId="53D84F4E" w14:textId="77777777" w:rsidR="00BD26BB" w:rsidRDefault="00BD26BB" w:rsidP="00495DC8">
            <w:pPr>
              <w:jc w:val="both"/>
            </w:pPr>
          </w:p>
          <w:p w14:paraId="2C673323" w14:textId="77777777" w:rsidR="00BD26BB" w:rsidRPr="00231636" w:rsidRDefault="00BD26BB" w:rsidP="00495DC8">
            <w:pPr>
              <w:jc w:val="both"/>
              <w:rPr>
                <w:u w:val="single"/>
              </w:rPr>
            </w:pPr>
            <w:r w:rsidRPr="00231636">
              <w:rPr>
                <w:u w:val="single"/>
              </w:rPr>
              <w:t>Hlavní témata:</w:t>
            </w:r>
          </w:p>
          <w:p w14:paraId="0E218A5A" w14:textId="77777777" w:rsidR="00BD26BB" w:rsidRDefault="00BD26BB">
            <w:pPr>
              <w:pStyle w:val="Odstavecseseznamem1"/>
              <w:numPr>
                <w:ilvl w:val="0"/>
                <w:numId w:val="85"/>
              </w:numPr>
              <w:jc w:val="both"/>
              <w:pPrChange w:id="3444" w:author="PS" w:date="2018-11-25T14:33:00Z">
                <w:pPr>
                  <w:pStyle w:val="Odstavecseseznamem1"/>
                  <w:numPr>
                    <w:numId w:val="27"/>
                  </w:numPr>
                  <w:tabs>
                    <w:tab w:val="num" w:pos="720"/>
                  </w:tabs>
                  <w:ind w:hanging="360"/>
                  <w:jc w:val="both"/>
                </w:pPr>
              </w:pPrChange>
            </w:pPr>
            <w:r>
              <w:t xml:space="preserve">Vymezení bezpečnosti. </w:t>
            </w:r>
          </w:p>
          <w:p w14:paraId="37C560DC" w14:textId="77777777" w:rsidR="00BD26BB" w:rsidRDefault="00BD26BB">
            <w:pPr>
              <w:pStyle w:val="Odstavecseseznamem1"/>
              <w:numPr>
                <w:ilvl w:val="0"/>
                <w:numId w:val="85"/>
              </w:numPr>
              <w:jc w:val="both"/>
              <w:pPrChange w:id="3445" w:author="PS" w:date="2018-11-25T14:33:00Z">
                <w:pPr>
                  <w:pStyle w:val="Odstavecseseznamem1"/>
                  <w:numPr>
                    <w:numId w:val="27"/>
                  </w:numPr>
                  <w:tabs>
                    <w:tab w:val="num" w:pos="720"/>
                  </w:tabs>
                  <w:ind w:hanging="360"/>
                  <w:jc w:val="both"/>
                </w:pPr>
              </w:pPrChange>
            </w:pPr>
            <w:r>
              <w:t>Teorie systémů</w:t>
            </w:r>
          </w:p>
          <w:p w14:paraId="2A219A4F" w14:textId="77777777" w:rsidR="00BD26BB" w:rsidRDefault="00BD26BB">
            <w:pPr>
              <w:pStyle w:val="Odstavecseseznamem1"/>
              <w:numPr>
                <w:ilvl w:val="0"/>
                <w:numId w:val="85"/>
              </w:numPr>
              <w:jc w:val="both"/>
              <w:pPrChange w:id="3446" w:author="PS" w:date="2018-11-25T14:33:00Z">
                <w:pPr>
                  <w:pStyle w:val="Odstavecseseznamem1"/>
                  <w:numPr>
                    <w:numId w:val="27"/>
                  </w:numPr>
                  <w:tabs>
                    <w:tab w:val="num" w:pos="720"/>
                  </w:tabs>
                  <w:ind w:hanging="360"/>
                  <w:jc w:val="both"/>
                </w:pPr>
              </w:pPrChange>
            </w:pPr>
            <w:r>
              <w:t>Teorie modelů a modelování</w:t>
            </w:r>
          </w:p>
          <w:p w14:paraId="66299FFD" w14:textId="77777777" w:rsidR="00BD26BB" w:rsidRDefault="00BD26BB">
            <w:pPr>
              <w:pStyle w:val="Odstavecseseznamem1"/>
              <w:numPr>
                <w:ilvl w:val="0"/>
                <w:numId w:val="85"/>
              </w:numPr>
              <w:jc w:val="both"/>
              <w:pPrChange w:id="3447" w:author="PS" w:date="2018-11-25T14:33:00Z">
                <w:pPr>
                  <w:pStyle w:val="Odstavecseseznamem1"/>
                  <w:numPr>
                    <w:numId w:val="27"/>
                  </w:numPr>
                  <w:tabs>
                    <w:tab w:val="num" w:pos="720"/>
                  </w:tabs>
                  <w:ind w:hanging="360"/>
                  <w:jc w:val="both"/>
                </w:pPr>
              </w:pPrChange>
            </w:pPr>
            <w:r>
              <w:t>Kybernetika a informatika.</w:t>
            </w:r>
          </w:p>
          <w:p w14:paraId="65EB9E33" w14:textId="77777777" w:rsidR="00BD26BB" w:rsidRDefault="00BD26BB">
            <w:pPr>
              <w:pStyle w:val="Odstavecseseznamem1"/>
              <w:numPr>
                <w:ilvl w:val="0"/>
                <w:numId w:val="85"/>
              </w:numPr>
              <w:jc w:val="both"/>
              <w:pPrChange w:id="3448" w:author="PS" w:date="2018-11-25T14:33:00Z">
                <w:pPr>
                  <w:pStyle w:val="Odstavecseseznamem1"/>
                  <w:numPr>
                    <w:numId w:val="27"/>
                  </w:numPr>
                  <w:tabs>
                    <w:tab w:val="num" w:pos="720"/>
                  </w:tabs>
                  <w:ind w:hanging="360"/>
                  <w:jc w:val="both"/>
                </w:pPr>
              </w:pPrChange>
            </w:pPr>
            <w:r>
              <w:t>Informační a kybernetická bezpečnost.</w:t>
            </w:r>
          </w:p>
          <w:p w14:paraId="1B20FCF2" w14:textId="77777777" w:rsidR="00BD26BB" w:rsidRDefault="00BD26BB">
            <w:pPr>
              <w:pStyle w:val="Odstavecseseznamem1"/>
              <w:numPr>
                <w:ilvl w:val="0"/>
                <w:numId w:val="85"/>
              </w:numPr>
              <w:jc w:val="both"/>
              <w:pPrChange w:id="3449" w:author="PS" w:date="2018-11-25T14:33:00Z">
                <w:pPr>
                  <w:pStyle w:val="Odstavecseseznamem1"/>
                  <w:numPr>
                    <w:numId w:val="27"/>
                  </w:numPr>
                  <w:tabs>
                    <w:tab w:val="num" w:pos="720"/>
                  </w:tabs>
                  <w:ind w:hanging="360"/>
                  <w:jc w:val="both"/>
                </w:pPr>
              </w:pPrChange>
            </w:pPr>
            <w:r>
              <w:t xml:space="preserve">Definování kybernetického prostoru. </w:t>
            </w:r>
          </w:p>
          <w:p w14:paraId="5B949166" w14:textId="77777777" w:rsidR="00BD26BB" w:rsidRDefault="00BD26BB">
            <w:pPr>
              <w:pStyle w:val="Odstavecseseznamem1"/>
              <w:numPr>
                <w:ilvl w:val="0"/>
                <w:numId w:val="85"/>
              </w:numPr>
              <w:jc w:val="both"/>
              <w:pPrChange w:id="3450" w:author="PS" w:date="2018-11-25T14:33:00Z">
                <w:pPr>
                  <w:pStyle w:val="Odstavecseseznamem1"/>
                  <w:numPr>
                    <w:numId w:val="27"/>
                  </w:numPr>
                  <w:tabs>
                    <w:tab w:val="num" w:pos="720"/>
                  </w:tabs>
                  <w:ind w:hanging="360"/>
                  <w:jc w:val="both"/>
                </w:pPr>
              </w:pPrChange>
            </w:pPr>
            <w:r>
              <w:t xml:space="preserve">Modelování kybernetického systému a kybernetické bezpečnosti. </w:t>
            </w:r>
          </w:p>
          <w:p w14:paraId="6D9AECD0" w14:textId="77777777" w:rsidR="00BD26BB" w:rsidRDefault="00BD26BB">
            <w:pPr>
              <w:pStyle w:val="Odstavecseseznamem1"/>
              <w:numPr>
                <w:ilvl w:val="0"/>
                <w:numId w:val="85"/>
              </w:numPr>
              <w:jc w:val="both"/>
              <w:pPrChange w:id="3451" w:author="PS" w:date="2018-11-25T14:33:00Z">
                <w:pPr>
                  <w:pStyle w:val="Odstavecseseznamem1"/>
                  <w:numPr>
                    <w:numId w:val="27"/>
                  </w:numPr>
                  <w:tabs>
                    <w:tab w:val="num" w:pos="720"/>
                  </w:tabs>
                  <w:ind w:hanging="360"/>
                  <w:jc w:val="both"/>
                </w:pPr>
              </w:pPrChange>
            </w:pPr>
            <w:r>
              <w:t xml:space="preserve">Kybernetický útok, obrana a bezpečnost. </w:t>
            </w:r>
          </w:p>
          <w:p w14:paraId="6B7BE3F1" w14:textId="77777777" w:rsidR="00BD26BB" w:rsidRDefault="00BD26BB">
            <w:pPr>
              <w:pStyle w:val="Odstavecseseznamem1"/>
              <w:numPr>
                <w:ilvl w:val="0"/>
                <w:numId w:val="85"/>
              </w:numPr>
              <w:jc w:val="both"/>
              <w:pPrChange w:id="3452" w:author="PS" w:date="2018-11-25T14:33:00Z">
                <w:pPr>
                  <w:pStyle w:val="Odstavecseseznamem1"/>
                  <w:numPr>
                    <w:numId w:val="27"/>
                  </w:numPr>
                  <w:tabs>
                    <w:tab w:val="num" w:pos="720"/>
                  </w:tabs>
                  <w:ind w:hanging="360"/>
                  <w:jc w:val="both"/>
                </w:pPr>
              </w:pPrChange>
            </w:pPr>
            <w:r>
              <w:t xml:space="preserve">Možnosti systémového rozpoznávání agresivního kyberprostoru. </w:t>
            </w:r>
          </w:p>
          <w:p w14:paraId="0AE48279" w14:textId="77777777" w:rsidR="00BD26BB" w:rsidRDefault="00BD26BB">
            <w:pPr>
              <w:pStyle w:val="Odstavecseseznamem1"/>
              <w:numPr>
                <w:ilvl w:val="0"/>
                <w:numId w:val="85"/>
              </w:numPr>
              <w:jc w:val="both"/>
              <w:pPrChange w:id="3453" w:author="PS" w:date="2018-11-25T14:33:00Z">
                <w:pPr>
                  <w:pStyle w:val="Odstavecseseznamem1"/>
                  <w:numPr>
                    <w:numId w:val="27"/>
                  </w:numPr>
                  <w:tabs>
                    <w:tab w:val="num" w:pos="720"/>
                  </w:tabs>
                  <w:ind w:hanging="360"/>
                  <w:jc w:val="both"/>
                </w:pPr>
              </w:pPrChange>
            </w:pPr>
            <w:r>
              <w:t>Zdroje světa o moderním pojetí informační a kybernetické bezpečnosti.</w:t>
            </w:r>
          </w:p>
          <w:p w14:paraId="7B6E216A" w14:textId="77777777" w:rsidR="00BD26BB" w:rsidRDefault="00BD26BB">
            <w:pPr>
              <w:pStyle w:val="Odstavecseseznamem1"/>
              <w:numPr>
                <w:ilvl w:val="0"/>
                <w:numId w:val="85"/>
              </w:numPr>
              <w:jc w:val="both"/>
              <w:pPrChange w:id="3454" w:author="PS" w:date="2018-11-25T14:33:00Z">
                <w:pPr>
                  <w:pStyle w:val="Odstavecseseznamem1"/>
                  <w:numPr>
                    <w:numId w:val="27"/>
                  </w:numPr>
                  <w:tabs>
                    <w:tab w:val="num" w:pos="720"/>
                  </w:tabs>
                  <w:ind w:hanging="360"/>
                  <w:jc w:val="both"/>
                </w:pPr>
              </w:pPrChange>
            </w:pPr>
            <w:r>
              <w:t xml:space="preserve">Ochrana informačních a kybernetických systémů a možnosti modelování a simulací.. </w:t>
            </w:r>
          </w:p>
          <w:p w14:paraId="4B04C7F5" w14:textId="77777777" w:rsidR="00BD26BB" w:rsidRDefault="00BD26BB">
            <w:pPr>
              <w:pStyle w:val="Odstavecseseznamem1"/>
              <w:numPr>
                <w:ilvl w:val="0"/>
                <w:numId w:val="85"/>
              </w:numPr>
              <w:pPrChange w:id="3455" w:author="PS" w:date="2018-11-25T14:33:00Z">
                <w:pPr>
                  <w:pStyle w:val="Odstavecseseznamem1"/>
                  <w:numPr>
                    <w:numId w:val="27"/>
                  </w:numPr>
                  <w:tabs>
                    <w:tab w:val="num" w:pos="720"/>
                  </w:tabs>
                  <w:ind w:hanging="360"/>
                </w:pPr>
              </w:pPrChange>
            </w:pPr>
            <w:r>
              <w:t>Vývoj a užití nových prostředků kybernetiky a jejich bezpečnosti.</w:t>
            </w:r>
          </w:p>
          <w:p w14:paraId="1177E3F0" w14:textId="77777777" w:rsidR="00BD26BB" w:rsidDel="000A328D" w:rsidRDefault="00BD26BB">
            <w:pPr>
              <w:pStyle w:val="Odstavecseseznamem1"/>
              <w:numPr>
                <w:ilvl w:val="0"/>
                <w:numId w:val="27"/>
              </w:numPr>
              <w:rPr>
                <w:del w:id="3456" w:author="Matyas Adam" w:date="2018-11-17T00:04:00Z"/>
              </w:rPr>
              <w:pPrChange w:id="3457" w:author="Matyas Adam" w:date="2018-11-17T00:04:00Z">
                <w:pPr>
                  <w:pStyle w:val="Odstavecseseznamem1"/>
                  <w:ind w:left="360"/>
                </w:pPr>
              </w:pPrChange>
            </w:pPr>
            <w:r>
              <w:t>Řešení projektu kybernetické bezpečnosti prostředky modelování (CAD a dalšími)</w:t>
            </w:r>
          </w:p>
          <w:p w14:paraId="3F70312C" w14:textId="77777777" w:rsidR="00BD26BB" w:rsidRDefault="00BD26BB">
            <w:pPr>
              <w:pStyle w:val="Odstavecseseznamem1"/>
              <w:numPr>
                <w:ilvl w:val="0"/>
                <w:numId w:val="85"/>
              </w:numPr>
              <w:rPr>
                <w:ins w:id="3458" w:author="Matyas Adam" w:date="2018-11-17T00:04:00Z"/>
              </w:rPr>
              <w:pPrChange w:id="3459" w:author="PS" w:date="2018-11-25T14:33:00Z">
                <w:pPr>
                  <w:pStyle w:val="Odstavecseseznamem1"/>
                  <w:numPr>
                    <w:numId w:val="27"/>
                  </w:numPr>
                  <w:tabs>
                    <w:tab w:val="num" w:pos="720"/>
                  </w:tabs>
                  <w:ind w:hanging="360"/>
                </w:pPr>
              </w:pPrChange>
            </w:pPr>
          </w:p>
          <w:p w14:paraId="4E1B4DA9" w14:textId="77777777" w:rsidR="00BD26BB" w:rsidDel="000A328D" w:rsidRDefault="00BD26BB" w:rsidP="00BD26BB">
            <w:pPr>
              <w:pStyle w:val="Odstavecseseznamem1"/>
              <w:numPr>
                <w:ilvl w:val="0"/>
                <w:numId w:val="27"/>
              </w:numPr>
              <w:rPr>
                <w:del w:id="3460" w:author="Matyas Adam" w:date="2018-11-17T00:04:00Z"/>
              </w:rPr>
            </w:pPr>
            <w:r>
              <w:t>Shrnutí látky předmětu a konzultace.</w:t>
            </w:r>
          </w:p>
          <w:p w14:paraId="087F1CB9" w14:textId="77777777" w:rsidR="00BD26BB" w:rsidDel="000A328D" w:rsidRDefault="00BD26BB">
            <w:pPr>
              <w:pStyle w:val="Odstavecseseznamem1"/>
              <w:numPr>
                <w:ilvl w:val="0"/>
                <w:numId w:val="27"/>
              </w:numPr>
              <w:rPr>
                <w:del w:id="3461" w:author="Matyas Adam" w:date="2018-11-17T00:04:00Z"/>
              </w:rPr>
              <w:pPrChange w:id="3462" w:author="Matyas Adam" w:date="2018-11-17T00:04:00Z">
                <w:pPr>
                  <w:pStyle w:val="Odstavecseseznamem1"/>
                  <w:ind w:left="360"/>
                </w:pPr>
              </w:pPrChange>
            </w:pPr>
          </w:p>
          <w:p w14:paraId="0F7D8DE5" w14:textId="77777777" w:rsidR="00BD26BB" w:rsidRDefault="00BD26BB">
            <w:pPr>
              <w:pStyle w:val="Odstavecseseznamem1"/>
              <w:numPr>
                <w:ilvl w:val="0"/>
                <w:numId w:val="85"/>
              </w:numPr>
              <w:pPrChange w:id="3463" w:author="PS" w:date="2018-11-25T14:33:00Z">
                <w:pPr>
                  <w:pStyle w:val="Odstavecseseznamem1"/>
                  <w:ind w:left="360"/>
                </w:pPr>
              </w:pPrChange>
            </w:pPr>
          </w:p>
          <w:p w14:paraId="5EB955DE" w14:textId="77777777" w:rsidR="00BD26BB" w:rsidRDefault="00BD26BB" w:rsidP="00495DC8">
            <w:pPr>
              <w:pStyle w:val="Odstavecseseznamem1"/>
              <w:ind w:left="360"/>
            </w:pPr>
          </w:p>
        </w:tc>
      </w:tr>
      <w:tr w:rsidR="00BD26BB" w14:paraId="6D2F3090" w14:textId="77777777" w:rsidTr="00495DC8">
        <w:trPr>
          <w:trHeight w:val="265"/>
        </w:trPr>
        <w:tc>
          <w:tcPr>
            <w:tcW w:w="3653" w:type="dxa"/>
            <w:gridSpan w:val="2"/>
            <w:tcBorders>
              <w:top w:val="nil"/>
            </w:tcBorders>
            <w:shd w:val="clear" w:color="auto" w:fill="F7CAAC"/>
          </w:tcPr>
          <w:p w14:paraId="7439D1D1" w14:textId="77777777" w:rsidR="00BD26BB" w:rsidRDefault="00BD26BB" w:rsidP="00495DC8">
            <w:pPr>
              <w:jc w:val="both"/>
            </w:pPr>
            <w:r>
              <w:rPr>
                <w:b/>
              </w:rPr>
              <w:t>Studijní literatura a studijní pomůcky</w:t>
            </w:r>
          </w:p>
        </w:tc>
        <w:tc>
          <w:tcPr>
            <w:tcW w:w="6094" w:type="dxa"/>
            <w:gridSpan w:val="7"/>
            <w:tcBorders>
              <w:top w:val="nil"/>
              <w:bottom w:val="nil"/>
            </w:tcBorders>
          </w:tcPr>
          <w:p w14:paraId="6933396E" w14:textId="77777777" w:rsidR="00BD26BB" w:rsidRDefault="00BD26BB" w:rsidP="00495DC8">
            <w:pPr>
              <w:jc w:val="both"/>
            </w:pPr>
          </w:p>
        </w:tc>
      </w:tr>
      <w:tr w:rsidR="00BD26BB" w:rsidRPr="00566287" w14:paraId="29740586" w14:textId="77777777" w:rsidTr="00495DC8">
        <w:trPr>
          <w:trHeight w:val="1497"/>
        </w:trPr>
        <w:tc>
          <w:tcPr>
            <w:tcW w:w="9747" w:type="dxa"/>
            <w:gridSpan w:val="9"/>
            <w:tcBorders>
              <w:top w:val="nil"/>
            </w:tcBorders>
          </w:tcPr>
          <w:p w14:paraId="4666EAF7" w14:textId="77777777" w:rsidR="00BD26BB" w:rsidRPr="00842712" w:rsidRDefault="00BD26BB">
            <w:pPr>
              <w:ind w:left="322" w:hanging="284"/>
              <w:rPr>
                <w:b/>
              </w:rPr>
              <w:pPrChange w:id="3464" w:author="Matyas Adam" w:date="2018-11-16T14:58:00Z">
                <w:pPr/>
              </w:pPrChange>
            </w:pPr>
            <w:r w:rsidRPr="00842712">
              <w:rPr>
                <w:b/>
              </w:rPr>
              <w:t>Povinná</w:t>
            </w:r>
            <w:r>
              <w:rPr>
                <w:b/>
              </w:rPr>
              <w:t xml:space="preserve"> literatura</w:t>
            </w:r>
            <w:r w:rsidRPr="00842712">
              <w:rPr>
                <w:b/>
              </w:rPr>
              <w:t>:</w:t>
            </w:r>
          </w:p>
          <w:p w14:paraId="7550D9DF" w14:textId="77777777" w:rsidR="00BD26BB" w:rsidRPr="00566287" w:rsidRDefault="00BD26BB">
            <w:pPr>
              <w:ind w:left="38"/>
              <w:pPrChange w:id="3465" w:author="PS" w:date="2018-11-25T14:34:00Z">
                <w:pPr/>
              </w:pPrChange>
            </w:pPr>
            <w:r w:rsidRPr="00566287">
              <w:t xml:space="preserve">ČAPEK, J. </w:t>
            </w:r>
            <w:r w:rsidRPr="00231636">
              <w:rPr>
                <w:i/>
              </w:rPr>
              <w:t>Teoretické základy informatiky : distanční opora.</w:t>
            </w:r>
            <w:r w:rsidRPr="00566287">
              <w:t xml:space="preserve">  Jan Čapek, Renáta Máchová.  Vyd. 3., upr., rozš. Pardubice : Univerzita Pardubice, 2013. 100 s.</w:t>
            </w:r>
            <w:r>
              <w:t xml:space="preserve"> </w:t>
            </w:r>
            <w:r w:rsidRPr="00566287">
              <w:t>ISBN 978-80-7395-574-8.</w:t>
            </w:r>
          </w:p>
          <w:p w14:paraId="39C33F8A" w14:textId="77777777" w:rsidR="00BD26BB" w:rsidRPr="00566287" w:rsidRDefault="00BD26BB">
            <w:pPr>
              <w:ind w:left="38"/>
              <w:pPrChange w:id="3466" w:author="PS" w:date="2018-11-25T14:34:00Z">
                <w:pPr/>
              </w:pPrChange>
            </w:pPr>
            <w:r w:rsidRPr="00566287">
              <w:t xml:space="preserve">ČECH, O. </w:t>
            </w:r>
            <w:r w:rsidRPr="00231636">
              <w:rPr>
                <w:i/>
              </w:rPr>
              <w:t>Nebezpečí kyberšikany : internet jako zbraň?</w:t>
            </w:r>
            <w:r w:rsidRPr="00566287">
              <w:t xml:space="preserve">  Vydání 1. České Budějovice : Theia - krizové centrum o.p.s., 2017. 131 stran, 4 nečíslované strany obrazových příloh. ISBN 978-80-904854-4-0.</w:t>
            </w:r>
          </w:p>
          <w:p w14:paraId="126970F8" w14:textId="77777777" w:rsidR="00BD26BB" w:rsidRPr="00566287" w:rsidRDefault="00BD26BB">
            <w:pPr>
              <w:ind w:left="38"/>
              <w:pPrChange w:id="3467" w:author="PS" w:date="2018-11-25T14:34:00Z">
                <w:pPr/>
              </w:pPrChange>
            </w:pPr>
            <w:r w:rsidRPr="00566287">
              <w:t xml:space="preserve">MAISNER, Martin. </w:t>
            </w:r>
            <w:r w:rsidRPr="00231636">
              <w:rPr>
                <w:i/>
              </w:rPr>
              <w:t>Zákon o kybernetické bezpečnosti: komentář. Vydání první.</w:t>
            </w:r>
            <w:r w:rsidRPr="00566287">
              <w:t xml:space="preserve"> Praha: Wolters Kluwer, 2015. xii, 219 stran. Komentáře Wolters Kluwer. ISBN 978-80-7478-817-8.</w:t>
            </w:r>
          </w:p>
          <w:p w14:paraId="721F99C8" w14:textId="77777777" w:rsidR="00BD26BB" w:rsidRPr="00566287" w:rsidRDefault="00BD26BB">
            <w:pPr>
              <w:ind w:left="38"/>
              <w:pPrChange w:id="3468" w:author="PS" w:date="2018-11-25T14:34:00Z">
                <w:pPr/>
              </w:pPrChange>
            </w:pPr>
            <w:r w:rsidRPr="00566287">
              <w:t xml:space="preserve">GLENNY, Misha. </w:t>
            </w:r>
            <w:r w:rsidRPr="00231636">
              <w:rPr>
                <w:i/>
              </w:rPr>
              <w:t>Temný trh: kyberzloději, kyberpolicisté a vy.</w:t>
            </w:r>
            <w:r w:rsidRPr="00566287">
              <w:t xml:space="preserve"> 1. vyd. v českém jazyce. Praha: Argo, 2013. 270 s. Zip; sv. 31. ISBN 978-80-7363-522-0.</w:t>
            </w:r>
          </w:p>
          <w:p w14:paraId="415B76A2" w14:textId="77777777" w:rsidR="00BD26BB" w:rsidRPr="00566287" w:rsidRDefault="00BD26BB">
            <w:pPr>
              <w:ind w:left="38"/>
              <w:pPrChange w:id="3469" w:author="PS" w:date="2018-11-25T14:34:00Z">
                <w:pPr/>
              </w:pPrChange>
            </w:pPr>
            <w:r w:rsidRPr="00566287">
              <w:t xml:space="preserve">HEICKERÖ, Roland. </w:t>
            </w:r>
            <w:r w:rsidRPr="00231636">
              <w:rPr>
                <w:i/>
              </w:rPr>
              <w:t>The dark sides of the Internet: on cyber threats and information warfare.</w:t>
            </w:r>
            <w:r w:rsidRPr="00566287">
              <w:t xml:space="preserve"> Frankfurt am Main: Peter Lang, 2013. 170 s. ISBN 978-3-631-62478-4.</w:t>
            </w:r>
          </w:p>
          <w:p w14:paraId="6CE2EAC2" w14:textId="77777777" w:rsidR="00BD26BB" w:rsidRPr="00566287" w:rsidRDefault="00BD26BB">
            <w:pPr>
              <w:ind w:left="38"/>
              <w:pPrChange w:id="3470" w:author="PS" w:date="2018-11-25T14:34:00Z">
                <w:pPr/>
              </w:pPrChange>
            </w:pPr>
            <w:r w:rsidRPr="00566287">
              <w:t xml:space="preserve">HRŮZA, Petr. </w:t>
            </w:r>
            <w:r w:rsidRPr="00231636">
              <w:rPr>
                <w:i/>
              </w:rPr>
              <w:t>Kybernetická bezpečnost. Vyd. 1</w:t>
            </w:r>
            <w:r w:rsidRPr="00566287">
              <w:t>. Brno: Univerzita obrany, 2012. 90 s. ISBN 978-80-7231-914-5.</w:t>
            </w:r>
          </w:p>
          <w:p w14:paraId="5855005F" w14:textId="77777777" w:rsidR="00BD26BB" w:rsidRPr="00566287" w:rsidRDefault="00BD26BB">
            <w:pPr>
              <w:ind w:left="38"/>
              <w:pPrChange w:id="3471" w:author="PS" w:date="2018-11-25T14:34:00Z">
                <w:pPr/>
              </w:pPrChange>
            </w:pPr>
            <w:r w:rsidRPr="00757EBA">
              <w:rPr>
                <w:caps/>
                <w:rPrChange w:id="3472" w:author="Matyas Adam" w:date="2018-11-16T14:58:00Z">
                  <w:rPr/>
                </w:rPrChange>
              </w:rPr>
              <w:t>Hrůza</w:t>
            </w:r>
            <w:r w:rsidRPr="00566287">
              <w:t xml:space="preserve">, Petr a kol. </w:t>
            </w:r>
            <w:r w:rsidRPr="00231636">
              <w:rPr>
                <w:i/>
              </w:rPr>
              <w:t xml:space="preserve">Kybernetická bezpečnost II. Vyd. 1. </w:t>
            </w:r>
            <w:r w:rsidRPr="00566287">
              <w:t>Brno: Univerzita obrany, 2013. 100 s. ISBN 978-80-7231-931-2.</w:t>
            </w:r>
          </w:p>
          <w:p w14:paraId="4FFC2BEE" w14:textId="77777777" w:rsidR="00BD26BB" w:rsidRPr="00566287" w:rsidRDefault="00BD26BB">
            <w:pPr>
              <w:ind w:left="38"/>
              <w:pPrChange w:id="3473" w:author="PS" w:date="2018-11-25T14:34:00Z">
                <w:pPr/>
              </w:pPrChange>
            </w:pPr>
            <w:r w:rsidRPr="00566287">
              <w:t xml:space="preserve">SMEJKAL, V. </w:t>
            </w:r>
            <w:r w:rsidRPr="00231636">
              <w:rPr>
                <w:i/>
              </w:rPr>
              <w:t>Kybernetická kriminalita.</w:t>
            </w:r>
            <w:r w:rsidRPr="00566287">
              <w:t xml:space="preserve">  Plzeň : Aleš Čeněk, 2015. 636 s.. ISBN 978-80-7380-501-2.</w:t>
            </w:r>
          </w:p>
          <w:p w14:paraId="182E2720" w14:textId="77777777" w:rsidR="00BD26BB" w:rsidRPr="00566287" w:rsidRDefault="00BD26BB">
            <w:pPr>
              <w:ind w:left="38"/>
              <w:pPrChange w:id="3474" w:author="PS" w:date="2018-11-25T14:34:00Z">
                <w:pPr/>
              </w:pPrChange>
            </w:pPr>
            <w:r w:rsidRPr="00566287">
              <w:t>Zákon č. 181/2014 Sb. o kybernetické bezpečnosti a o změně souvisejících zákonů (zákon o kybernetické bezpečnosti).</w:t>
            </w:r>
          </w:p>
          <w:p w14:paraId="3D9FAC0D" w14:textId="77777777" w:rsidR="00BD26BB" w:rsidRPr="00566287" w:rsidRDefault="00BD26BB">
            <w:pPr>
              <w:spacing w:before="60"/>
              <w:ind w:left="322" w:hanging="284"/>
              <w:pPrChange w:id="3475" w:author="Matyas Adam" w:date="2018-11-16T14:58:00Z">
                <w:pPr>
                  <w:spacing w:before="60"/>
                </w:pPr>
              </w:pPrChange>
            </w:pPr>
            <w:r w:rsidRPr="00842712">
              <w:rPr>
                <w:b/>
              </w:rPr>
              <w:t>Doporučená</w:t>
            </w:r>
            <w:r>
              <w:rPr>
                <w:b/>
              </w:rPr>
              <w:t xml:space="preserve"> literatura</w:t>
            </w:r>
            <w:r w:rsidRPr="00566287">
              <w:t>:</w:t>
            </w:r>
          </w:p>
          <w:p w14:paraId="319835C2" w14:textId="77777777" w:rsidR="00BD26BB" w:rsidRPr="00566287" w:rsidRDefault="00BD26BB">
            <w:pPr>
              <w:ind w:left="38"/>
              <w:rPr>
                <w:color w:val="000000"/>
              </w:rPr>
              <w:pPrChange w:id="3476" w:author="PS" w:date="2018-11-25T14:34:00Z">
                <w:pPr/>
              </w:pPrChange>
            </w:pPr>
            <w:r w:rsidRPr="00566287">
              <w:rPr>
                <w:color w:val="000000"/>
              </w:rPr>
              <w:t>DVOŘÁK, J.; KONEČNÝ, J.; JANKOVÁ, M. Kybernetická bezpečnost jako součást kyberprostoru moderní znalostní společnosti</w:t>
            </w:r>
            <w:r w:rsidRPr="00231636">
              <w:rPr>
                <w:i/>
                <w:color w:val="000000"/>
              </w:rPr>
              <w:t>. Soudní inženýrství</w:t>
            </w:r>
            <w:r w:rsidRPr="00566287">
              <w:rPr>
                <w:color w:val="000000"/>
              </w:rPr>
              <w:t>, 2017, č. 28, s. 59-64. ISSN: 1211-443X.</w:t>
            </w:r>
          </w:p>
          <w:p w14:paraId="37530E72" w14:textId="77777777" w:rsidR="00BD26BB" w:rsidRPr="00566287" w:rsidRDefault="00BD26BB">
            <w:pPr>
              <w:ind w:left="38"/>
              <w:pPrChange w:id="3477" w:author="PS" w:date="2018-11-25T14:34:00Z">
                <w:pPr/>
              </w:pPrChange>
            </w:pPr>
            <w:r w:rsidRPr="00566287">
              <w:t xml:space="preserve">KOHOUT, R. </w:t>
            </w:r>
            <w:r w:rsidRPr="00231636">
              <w:rPr>
                <w:i/>
              </w:rPr>
              <w:t>Internetem bezpečně.</w:t>
            </w:r>
            <w:r w:rsidRPr="00566287">
              <w:t xml:space="preserve">  Vydání: první.  Karlovy Vary : Biblio Karlovy Vary, z.s., 2017. 31 stran. ISBN 978-80-270-1148-3.</w:t>
            </w:r>
          </w:p>
          <w:p w14:paraId="085E0362" w14:textId="77777777" w:rsidR="00BD26BB" w:rsidRPr="00566287" w:rsidRDefault="00BD26BB">
            <w:pPr>
              <w:ind w:left="38"/>
              <w:pPrChange w:id="3478" w:author="PS" w:date="2018-11-25T14:34:00Z">
                <w:pPr/>
              </w:pPrChange>
            </w:pPr>
            <w:r w:rsidRPr="00566287">
              <w:t xml:space="preserve">KONEČNÝ, J.; JANKOVÁ, M.; DVOŘÁK, J. Modelling of Processes of Logistics in Cyberspace Security. In: </w:t>
            </w:r>
            <w:r w:rsidRPr="00A24D7D">
              <w:rPr>
                <w:i/>
              </w:rPr>
              <w:t>MATEC Web of Conferences 18th International Scientific Conference - LOGI 2017</w:t>
            </w:r>
            <w:r w:rsidRPr="00566287">
              <w:t xml:space="preserve">. ISSN 2261-236X. </w:t>
            </w:r>
          </w:p>
          <w:p w14:paraId="19B48385" w14:textId="77777777" w:rsidR="00BD26BB" w:rsidRPr="00566287" w:rsidRDefault="00BD26BB">
            <w:pPr>
              <w:ind w:left="38"/>
              <w:rPr>
                <w:color w:val="000000"/>
              </w:rPr>
              <w:pPrChange w:id="3479" w:author="PS" w:date="2018-11-25T14:34:00Z">
                <w:pPr/>
              </w:pPrChange>
            </w:pPr>
            <w:r w:rsidRPr="00566287">
              <w:rPr>
                <w:color w:val="000000"/>
              </w:rPr>
              <w:t xml:space="preserve">KONEČNÝ, J.; JANKOVÁ, M.; DVOŘÁK, J.; ŠULC, V. Modely systémově vymezených procesů pro kybernetickou bezpečnost. </w:t>
            </w:r>
            <w:r w:rsidRPr="00A24D7D">
              <w:rPr>
                <w:i/>
                <w:color w:val="000000"/>
              </w:rPr>
              <w:t>Soudní inženýrství,</w:t>
            </w:r>
            <w:r w:rsidRPr="00566287">
              <w:rPr>
                <w:color w:val="000000"/>
              </w:rPr>
              <w:t xml:space="preserve"> 2016, č. 27, s. 199-204. ISSN: 1211-443X. </w:t>
            </w:r>
          </w:p>
          <w:p w14:paraId="3D2652A5" w14:textId="77777777" w:rsidR="00BD26BB" w:rsidRPr="00566287" w:rsidRDefault="00BD26BB">
            <w:pPr>
              <w:ind w:left="38"/>
              <w:pPrChange w:id="3480" w:author="PS" w:date="2018-11-25T14:34:00Z">
                <w:pPr/>
              </w:pPrChange>
            </w:pPr>
            <w:r w:rsidRPr="00566287">
              <w:t xml:space="preserve">KOŽÍŠEK, Martin. První vydání.  Praha : Grada Publishing, 2016. 175 </w:t>
            </w:r>
            <w:r w:rsidRPr="00A24D7D">
              <w:rPr>
                <w:i/>
              </w:rPr>
              <w:t>Bezpečně n@ internetu : průvodce chováním ve světě online.</w:t>
            </w:r>
            <w:r w:rsidRPr="00566287">
              <w:t> stran. ISBN 978-80-247-5595-3.</w:t>
            </w:r>
          </w:p>
          <w:p w14:paraId="023D48CE" w14:textId="77777777" w:rsidR="00BD26BB" w:rsidRPr="00566287" w:rsidRDefault="00BD26BB">
            <w:pPr>
              <w:ind w:left="38"/>
              <w:pPrChange w:id="3481" w:author="PS" w:date="2018-11-25T14:34:00Z">
                <w:pPr/>
              </w:pPrChange>
            </w:pPr>
            <w:r w:rsidRPr="00566287">
              <w:t xml:space="preserve">STOWELL, L. </w:t>
            </w:r>
            <w:r w:rsidRPr="00A24D7D">
              <w:rPr>
                <w:i/>
              </w:rPr>
              <w:t xml:space="preserve">Bezpečně online.  </w:t>
            </w:r>
            <w:r w:rsidRPr="00566287">
              <w:t>Louie Stowell ; První české vydání.  Praha : Svojtka &amp; Co., s.r.o., 2017. 143 stran. Z angličtiny přeložila Kateřina Brouk. ISBN 978-80-256-2083-0.</w:t>
            </w:r>
          </w:p>
          <w:p w14:paraId="45B3A567" w14:textId="77777777" w:rsidR="00BD26BB" w:rsidRDefault="00BD26BB">
            <w:pPr>
              <w:ind w:left="38"/>
              <w:rPr>
                <w:ins w:id="3482" w:author="PS" w:date="2018-11-25T14:34:00Z"/>
              </w:rPr>
              <w:pPrChange w:id="3483" w:author="PS" w:date="2018-11-25T14:34:00Z">
                <w:pPr/>
              </w:pPrChange>
            </w:pPr>
            <w:r w:rsidRPr="00566287">
              <w:t>SVOBODNÝ PŘÍSTUP K INFORMACÍM : informatika, služby vytvářející důvěru, elektronické komunikace, egovernment, elektronické úkony a konverze dokumentů, informační systémy veřejné správy, kybernetická bezpečnost, základní registry, elektronická identifikace (od 1.7.2018) ; redakční uzávěrka 4.9.2017.  Ostrava : Sagit, 2017. 304 stran.  (Úplné znění ; 1212). Název z obálky. ISBN 978-80-7488-244-9.</w:t>
            </w:r>
          </w:p>
          <w:p w14:paraId="041EB78B" w14:textId="17DD3697" w:rsidR="00200898" w:rsidRPr="00566287" w:rsidRDefault="00200898">
            <w:pPr>
              <w:ind w:left="38"/>
              <w:pPrChange w:id="3484" w:author="PS" w:date="2018-11-25T14:34:00Z">
                <w:pPr/>
              </w:pPrChange>
            </w:pPr>
            <w:ins w:id="3485" w:author="PS" w:date="2018-11-25T14:34:00Z">
              <w:r>
                <w:t>Studijní materiály – LS Moodle (vyuka.flkr.utb.cz – kurz Kybernetická bezpečnost).</w:t>
              </w:r>
            </w:ins>
          </w:p>
        </w:tc>
      </w:tr>
      <w:tr w:rsidR="00BD26BB" w:rsidRPr="00566287" w14:paraId="45AFE3FC" w14:textId="77777777" w:rsidTr="00495DC8">
        <w:tc>
          <w:tcPr>
            <w:tcW w:w="9747" w:type="dxa"/>
            <w:gridSpan w:val="9"/>
            <w:tcBorders>
              <w:top w:val="single" w:sz="12" w:space="0" w:color="auto"/>
              <w:left w:val="single" w:sz="2" w:space="0" w:color="auto"/>
              <w:bottom w:val="single" w:sz="2" w:space="0" w:color="auto"/>
              <w:right w:val="single" w:sz="2" w:space="0" w:color="auto"/>
            </w:tcBorders>
            <w:shd w:val="clear" w:color="auto" w:fill="F7CAAC"/>
          </w:tcPr>
          <w:p w14:paraId="6304AEB9" w14:textId="77777777" w:rsidR="00BD26BB" w:rsidRPr="00566287" w:rsidRDefault="00BD26BB" w:rsidP="00495DC8">
            <w:pPr>
              <w:jc w:val="center"/>
            </w:pPr>
            <w:r w:rsidRPr="00566287">
              <w:t>Informace ke kombinované nebo distanční formě</w:t>
            </w:r>
          </w:p>
        </w:tc>
      </w:tr>
      <w:tr w:rsidR="00BD26BB" w14:paraId="16BFDEE7" w14:textId="77777777" w:rsidTr="00495DC8">
        <w:tc>
          <w:tcPr>
            <w:tcW w:w="4787" w:type="dxa"/>
            <w:gridSpan w:val="3"/>
            <w:tcBorders>
              <w:top w:val="single" w:sz="2" w:space="0" w:color="auto"/>
            </w:tcBorders>
            <w:shd w:val="clear" w:color="auto" w:fill="F7CAAC"/>
          </w:tcPr>
          <w:p w14:paraId="07CA0494" w14:textId="77777777" w:rsidR="00BD26BB" w:rsidRDefault="00BD26BB" w:rsidP="00495DC8">
            <w:pPr>
              <w:jc w:val="both"/>
            </w:pPr>
            <w:r>
              <w:rPr>
                <w:b/>
              </w:rPr>
              <w:t>Rozsah konzultací (soustředění)</w:t>
            </w:r>
          </w:p>
        </w:tc>
        <w:tc>
          <w:tcPr>
            <w:tcW w:w="889" w:type="dxa"/>
            <w:tcBorders>
              <w:top w:val="single" w:sz="2" w:space="0" w:color="auto"/>
            </w:tcBorders>
          </w:tcPr>
          <w:p w14:paraId="6C1E66EC" w14:textId="77777777" w:rsidR="00BD26BB" w:rsidRDefault="00BD26BB" w:rsidP="00495DC8">
            <w:pPr>
              <w:jc w:val="both"/>
            </w:pPr>
          </w:p>
        </w:tc>
        <w:tc>
          <w:tcPr>
            <w:tcW w:w="4071" w:type="dxa"/>
            <w:gridSpan w:val="5"/>
            <w:tcBorders>
              <w:top w:val="single" w:sz="2" w:space="0" w:color="auto"/>
            </w:tcBorders>
            <w:shd w:val="clear" w:color="auto" w:fill="F7CAAC"/>
          </w:tcPr>
          <w:p w14:paraId="655F5EAC" w14:textId="77777777" w:rsidR="00BD26BB" w:rsidRDefault="00BD26BB" w:rsidP="00495DC8">
            <w:pPr>
              <w:jc w:val="both"/>
              <w:rPr>
                <w:b/>
              </w:rPr>
            </w:pPr>
            <w:r>
              <w:rPr>
                <w:b/>
              </w:rPr>
              <w:t xml:space="preserve">hodin </w:t>
            </w:r>
          </w:p>
        </w:tc>
      </w:tr>
      <w:tr w:rsidR="00BD26BB" w14:paraId="28F7372E" w14:textId="77777777" w:rsidTr="00495DC8">
        <w:tc>
          <w:tcPr>
            <w:tcW w:w="9747" w:type="dxa"/>
            <w:gridSpan w:val="9"/>
            <w:shd w:val="clear" w:color="auto" w:fill="F7CAAC"/>
          </w:tcPr>
          <w:p w14:paraId="59D70567" w14:textId="77777777" w:rsidR="00BD26BB" w:rsidRDefault="00BD26BB" w:rsidP="00495DC8">
            <w:pPr>
              <w:jc w:val="both"/>
              <w:rPr>
                <w:b/>
              </w:rPr>
            </w:pPr>
            <w:r>
              <w:rPr>
                <w:b/>
              </w:rPr>
              <w:t>Informace o způsobu kontaktu s vyučujícím</w:t>
            </w:r>
          </w:p>
        </w:tc>
      </w:tr>
      <w:tr w:rsidR="00BD26BB" w14:paraId="42DDF450" w14:textId="77777777" w:rsidTr="00495DC8">
        <w:trPr>
          <w:trHeight w:val="434"/>
        </w:trPr>
        <w:tc>
          <w:tcPr>
            <w:tcW w:w="9747" w:type="dxa"/>
            <w:gridSpan w:val="9"/>
          </w:tcPr>
          <w:p w14:paraId="2F0CB5BB" w14:textId="77777777" w:rsidR="00BD26BB" w:rsidRDefault="00BD26BB" w:rsidP="00495DC8">
            <w:pPr>
              <w:jc w:val="both"/>
            </w:pPr>
          </w:p>
          <w:p w14:paraId="15A48E7E" w14:textId="77777777" w:rsidR="00BD26BB" w:rsidRDefault="00BD26BB" w:rsidP="00495DC8">
            <w:pPr>
              <w:jc w:val="both"/>
            </w:pPr>
          </w:p>
          <w:p w14:paraId="64FB3D28" w14:textId="77777777" w:rsidR="00BD26BB" w:rsidRDefault="00BD26BB" w:rsidP="00495DC8">
            <w:pPr>
              <w:jc w:val="both"/>
            </w:pPr>
          </w:p>
          <w:p w14:paraId="15660904" w14:textId="77777777" w:rsidR="00BD26BB" w:rsidRDefault="00BD26BB" w:rsidP="00495DC8">
            <w:pPr>
              <w:jc w:val="both"/>
            </w:pPr>
          </w:p>
          <w:p w14:paraId="06749DFF" w14:textId="77777777" w:rsidR="00BD26BB" w:rsidRDefault="00BD26BB" w:rsidP="00495DC8">
            <w:pPr>
              <w:jc w:val="both"/>
            </w:pPr>
          </w:p>
        </w:tc>
      </w:tr>
    </w:tbl>
    <w:p w14:paraId="57F26F23" w14:textId="77777777" w:rsidR="00BD26BB" w:rsidRDefault="00BD26BB">
      <w:pPr>
        <w:spacing w:after="160" w:line="259" w:lineRule="auto"/>
      </w:pPr>
    </w:p>
    <w:p w14:paraId="0A9E75E6" w14:textId="77777777" w:rsidR="00BD26BB" w:rsidRDefault="00BD26BB">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1885EA48" w14:textId="77777777" w:rsidTr="00495DC8">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7C1DA668" w14:textId="77777777" w:rsidR="00BD26BB" w:rsidRDefault="00BD26BB" w:rsidP="00495DC8">
            <w:pPr>
              <w:jc w:val="both"/>
              <w:rPr>
                <w:b/>
                <w:sz w:val="28"/>
              </w:rPr>
            </w:pPr>
            <w:r>
              <w:br w:type="page"/>
            </w:r>
            <w:r>
              <w:rPr>
                <w:b/>
                <w:sz w:val="28"/>
              </w:rPr>
              <w:t>B-III – Charakteristika studijního předmětu</w:t>
            </w:r>
          </w:p>
        </w:tc>
      </w:tr>
      <w:tr w:rsidR="00BD26BB" w14:paraId="26EC4A72" w14:textId="77777777" w:rsidTr="00495DC8">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6479816E" w14:textId="77777777" w:rsidR="00BD26BB" w:rsidRDefault="00BD26BB" w:rsidP="00495DC8">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14:paraId="2467386C" w14:textId="77777777" w:rsidR="00BD26BB" w:rsidRPr="002D7853" w:rsidRDefault="00BD26BB" w:rsidP="00495DC8">
            <w:pPr>
              <w:jc w:val="both"/>
              <w:rPr>
                <w:b/>
              </w:rPr>
            </w:pPr>
            <w:r w:rsidRPr="002D7853">
              <w:rPr>
                <w:b/>
              </w:rPr>
              <w:t>Legislativa v životním prostředí ČR</w:t>
            </w:r>
          </w:p>
        </w:tc>
      </w:tr>
      <w:tr w:rsidR="00BD26BB" w14:paraId="62C2D9D9"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1F0CEA1" w14:textId="77777777" w:rsidR="00BD26BB" w:rsidRDefault="00BD26BB" w:rsidP="00495DC8">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14:paraId="1E33E0D0" w14:textId="77777777" w:rsidR="00BD26BB" w:rsidRDefault="00BD26BB" w:rsidP="00495DC8">
            <w:pPr>
              <w:jc w:val="both"/>
            </w:pPr>
            <w:r>
              <w:t>povinný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7445BBC" w14:textId="77777777" w:rsidR="00BD26BB" w:rsidRDefault="00BD26BB" w:rsidP="00495DC8">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14:paraId="248022C6" w14:textId="77777777" w:rsidR="00BD26BB" w:rsidRDefault="00BD26BB" w:rsidP="00495DC8">
            <w:pPr>
              <w:jc w:val="both"/>
            </w:pPr>
            <w:r>
              <w:t>3/LS</w:t>
            </w:r>
          </w:p>
        </w:tc>
      </w:tr>
      <w:tr w:rsidR="00BD26BB" w14:paraId="5CA6D683"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82C4474" w14:textId="77777777" w:rsidR="00BD26BB" w:rsidRDefault="00BD26BB" w:rsidP="00495DC8">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14:paraId="054B0231" w14:textId="77777777" w:rsidR="00BD26BB" w:rsidRDefault="00BD26BB" w:rsidP="00495DC8">
            <w:pPr>
              <w:jc w:val="both"/>
            </w:pPr>
            <w:r>
              <w:t>20p</w:t>
            </w:r>
            <w:ins w:id="3486" w:author="Matyas Adam" w:date="2018-11-17T01:49:00Z">
              <w:r>
                <w:t xml:space="preserve"> </w:t>
              </w:r>
            </w:ins>
            <w:r>
              <w:t>-</w:t>
            </w:r>
            <w:ins w:id="3487" w:author="Matyas Adam" w:date="2018-11-17T01:49:00Z">
              <w:r>
                <w:t xml:space="preserve"> </w:t>
              </w:r>
            </w:ins>
            <w:r>
              <w:t>10s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299FC26E" w14:textId="77777777" w:rsidR="00BD26BB" w:rsidRDefault="00BD26BB" w:rsidP="00495DC8">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14:paraId="70F2CB60" w14:textId="40C5EF5F" w:rsidR="00BD26BB" w:rsidRDefault="00200898" w:rsidP="00495DC8">
            <w:pPr>
              <w:jc w:val="both"/>
            </w:pPr>
            <w:ins w:id="3488" w:author="PS" w:date="2018-11-25T14:36:00Z">
              <w:r>
                <w:t>30</w:t>
              </w:r>
            </w:ins>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2D7124C7" w14:textId="77777777" w:rsidR="00BD26BB" w:rsidRDefault="00BD26BB" w:rsidP="00495DC8">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14:paraId="689CA65B" w14:textId="77777777" w:rsidR="00BD26BB" w:rsidRDefault="00BD26BB" w:rsidP="00495DC8">
            <w:pPr>
              <w:jc w:val="both"/>
            </w:pPr>
            <w:r>
              <w:t>3</w:t>
            </w:r>
          </w:p>
        </w:tc>
      </w:tr>
      <w:tr w:rsidR="00BD26BB" w14:paraId="76B97185"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780372F" w14:textId="77777777" w:rsidR="00BD26BB" w:rsidRDefault="00BD26BB" w:rsidP="00495DC8">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5CD1C683" w14:textId="77777777" w:rsidR="00BD26BB" w:rsidRPr="00134CD4" w:rsidRDefault="00BD26BB" w:rsidP="00495DC8">
            <w:pPr>
              <w:jc w:val="both"/>
            </w:pPr>
            <w:ins w:id="3489" w:author="Jiří Lehejček [2]" w:date="2018-11-14T22:58:00Z">
              <w:r>
                <w:rPr>
                  <w:b/>
                </w:rPr>
                <w:t xml:space="preserve">Prerekvizity: </w:t>
              </w:r>
              <w:r>
                <w:t>Úvod do práva</w:t>
              </w:r>
            </w:ins>
          </w:p>
        </w:tc>
      </w:tr>
      <w:tr w:rsidR="00BD26BB" w14:paraId="18F03238"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344E4AA" w14:textId="77777777" w:rsidR="00BD26BB" w:rsidRDefault="00BD26BB" w:rsidP="00495DC8">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14:paraId="45053695" w14:textId="77777777" w:rsidR="00BD26BB" w:rsidRDefault="00BD26BB" w:rsidP="00495DC8">
            <w:pPr>
              <w:jc w:val="both"/>
            </w:pPr>
            <w:del w:id="3490" w:author="Matyas Adam" w:date="2018-11-16T14:59:00Z">
              <w:r w:rsidDel="00757EBA">
                <w:delText>klz</w:delText>
              </w:r>
            </w:del>
            <w:ins w:id="3491" w:author="Matyas Adam" w:date="2018-11-16T14:59:00Z">
              <w:r>
                <w:t>Klasifikovaný zápočet</w:t>
              </w:r>
            </w:ins>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740BD063" w14:textId="77777777" w:rsidR="00BD26BB" w:rsidRDefault="00BD26BB" w:rsidP="00495DC8">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14:paraId="4598644F" w14:textId="77777777" w:rsidR="00BD26BB" w:rsidRDefault="00BD26BB" w:rsidP="00495DC8">
            <w:pPr>
              <w:jc w:val="both"/>
              <w:rPr>
                <w:ins w:id="3492" w:author="PS" w:date="2018-11-25T14:36:00Z"/>
              </w:rPr>
            </w:pPr>
            <w:del w:id="3493" w:author="Matyas Adam" w:date="2018-11-16T14:59:00Z">
              <w:r w:rsidDel="00757EBA">
                <w:delText>Přednáška, seminář</w:delText>
              </w:r>
            </w:del>
            <w:ins w:id="3494" w:author="Matyas Adam" w:date="2018-11-16T14:59:00Z">
              <w:del w:id="3495" w:author="PS" w:date="2018-11-25T14:36:00Z">
                <w:r w:rsidDel="00200898">
                  <w:delText>P, S</w:delText>
                </w:r>
              </w:del>
            </w:ins>
            <w:ins w:id="3496" w:author="PS" w:date="2018-11-25T14:36:00Z">
              <w:r w:rsidR="00200898">
                <w:t>přednášky</w:t>
              </w:r>
            </w:ins>
          </w:p>
          <w:p w14:paraId="04465324" w14:textId="600D0FCB" w:rsidR="00200898" w:rsidRDefault="00200898" w:rsidP="00495DC8">
            <w:pPr>
              <w:jc w:val="both"/>
            </w:pPr>
            <w:ins w:id="3497" w:author="PS" w:date="2018-11-25T14:36:00Z">
              <w:r>
                <w:t>semináře</w:t>
              </w:r>
            </w:ins>
          </w:p>
        </w:tc>
      </w:tr>
      <w:tr w:rsidR="00BD26BB" w14:paraId="437FA548"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1C35347" w14:textId="024D06DD" w:rsidR="00BD26BB" w:rsidRDefault="00BD26BB" w:rsidP="00495DC8">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4D5EA8D4" w14:textId="77777777" w:rsidR="00BD26BB" w:rsidRDefault="00BD26BB" w:rsidP="00495DC8">
            <w:pPr>
              <w:jc w:val="both"/>
            </w:pPr>
            <w:r>
              <w:t>Písemný test a ústní zkouška</w:t>
            </w:r>
          </w:p>
        </w:tc>
      </w:tr>
      <w:tr w:rsidR="00BD26BB" w14:paraId="4BDC8E1E" w14:textId="77777777" w:rsidTr="00495DC8">
        <w:trPr>
          <w:trHeight w:val="554"/>
        </w:trPr>
        <w:tc>
          <w:tcPr>
            <w:tcW w:w="9855" w:type="dxa"/>
            <w:gridSpan w:val="8"/>
            <w:tcBorders>
              <w:top w:val="nil"/>
              <w:left w:val="single" w:sz="4" w:space="0" w:color="auto"/>
              <w:bottom w:val="single" w:sz="4" w:space="0" w:color="auto"/>
              <w:right w:val="single" w:sz="4" w:space="0" w:color="auto"/>
            </w:tcBorders>
          </w:tcPr>
          <w:p w14:paraId="12F493F3" w14:textId="77777777" w:rsidR="00BD26BB" w:rsidRDefault="00BD26BB" w:rsidP="00495DC8">
            <w:pPr>
              <w:jc w:val="both"/>
            </w:pPr>
          </w:p>
        </w:tc>
      </w:tr>
      <w:tr w:rsidR="00BD26BB" w14:paraId="2C88C4B8" w14:textId="77777777" w:rsidTr="00495DC8">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6745019E" w14:textId="77777777" w:rsidR="00BD26BB" w:rsidRDefault="00BD26BB" w:rsidP="00495DC8">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14:paraId="5D5BF9BE" w14:textId="77777777" w:rsidR="00BD26BB" w:rsidRDefault="00BD26BB" w:rsidP="00495DC8">
            <w:pPr>
              <w:jc w:val="both"/>
            </w:pPr>
            <w:r>
              <w:t>JUDr. Jaromír Maňásek</w:t>
            </w:r>
          </w:p>
        </w:tc>
      </w:tr>
      <w:tr w:rsidR="00BD26BB" w14:paraId="1D9FA267" w14:textId="77777777" w:rsidTr="00495DC8">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15EF8064" w14:textId="77777777" w:rsidR="00BD26BB" w:rsidRDefault="00BD26BB" w:rsidP="00495DC8">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14:paraId="201D42FD" w14:textId="77777777" w:rsidR="00BD26BB" w:rsidRDefault="00BD26BB" w:rsidP="00495DC8">
            <w:pPr>
              <w:jc w:val="both"/>
            </w:pPr>
            <w:r w:rsidRPr="00D4222D">
              <w:t xml:space="preserve">Garant stanovuje koncepci předmětu, podílí se na přednáškách v rozsahu </w:t>
            </w:r>
            <w:r>
              <w:t>100</w:t>
            </w:r>
            <w:r w:rsidRPr="00D4222D">
              <w:t xml:space="preserve"> % a dále stanovuje koncepci cvičení a dohlíží na jejich jednotné vedení.</w:t>
            </w:r>
          </w:p>
        </w:tc>
      </w:tr>
      <w:tr w:rsidR="00BD26BB" w14:paraId="67FB9657"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0260FA1" w14:textId="77777777" w:rsidR="00BD26BB" w:rsidRDefault="00BD26BB" w:rsidP="00495DC8">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14:paraId="1F324E89" w14:textId="77777777" w:rsidR="00BD26BB" w:rsidRDefault="00BD26BB" w:rsidP="00495DC8">
            <w:pPr>
              <w:jc w:val="both"/>
            </w:pPr>
            <w:r>
              <w:t>JUDr. Jaromír Maňásek</w:t>
            </w:r>
            <w:ins w:id="3498" w:author="Jiří Lehejček [2]" w:date="2018-11-14T22:39:00Z">
              <w:r>
                <w:t xml:space="preserve"> – přednášky, semináře (100 %)</w:t>
              </w:r>
            </w:ins>
          </w:p>
        </w:tc>
      </w:tr>
      <w:tr w:rsidR="00BD26BB" w14:paraId="184A3AE8" w14:textId="77777777" w:rsidTr="00495DC8">
        <w:trPr>
          <w:trHeight w:val="554"/>
        </w:trPr>
        <w:tc>
          <w:tcPr>
            <w:tcW w:w="9855" w:type="dxa"/>
            <w:gridSpan w:val="8"/>
            <w:tcBorders>
              <w:top w:val="nil"/>
              <w:left w:val="single" w:sz="4" w:space="0" w:color="auto"/>
              <w:bottom w:val="single" w:sz="4" w:space="0" w:color="auto"/>
              <w:right w:val="single" w:sz="4" w:space="0" w:color="auto"/>
            </w:tcBorders>
          </w:tcPr>
          <w:p w14:paraId="39C366C4" w14:textId="77777777" w:rsidR="00BD26BB" w:rsidRDefault="00BD26BB" w:rsidP="00495DC8">
            <w:pPr>
              <w:jc w:val="both"/>
            </w:pPr>
          </w:p>
        </w:tc>
      </w:tr>
      <w:tr w:rsidR="00BD26BB" w14:paraId="52E7760A"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2C2979E" w14:textId="77777777" w:rsidR="00BD26BB" w:rsidRDefault="00BD26BB" w:rsidP="00495DC8">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14:paraId="2E3F7139" w14:textId="77777777" w:rsidR="00BD26BB" w:rsidRDefault="00BD26BB" w:rsidP="00495DC8">
            <w:pPr>
              <w:jc w:val="both"/>
            </w:pPr>
          </w:p>
        </w:tc>
      </w:tr>
      <w:tr w:rsidR="00BD26BB" w14:paraId="521FD451" w14:textId="77777777" w:rsidTr="00495DC8">
        <w:trPr>
          <w:trHeight w:val="3459"/>
        </w:trPr>
        <w:tc>
          <w:tcPr>
            <w:tcW w:w="9855" w:type="dxa"/>
            <w:gridSpan w:val="8"/>
            <w:tcBorders>
              <w:top w:val="nil"/>
              <w:left w:val="single" w:sz="4" w:space="0" w:color="auto"/>
              <w:bottom w:val="single" w:sz="12" w:space="0" w:color="auto"/>
              <w:right w:val="single" w:sz="4" w:space="0" w:color="auto"/>
            </w:tcBorders>
          </w:tcPr>
          <w:p w14:paraId="14A851C6" w14:textId="77777777" w:rsidR="00BD26BB" w:rsidRDefault="00BD26BB" w:rsidP="00495DC8">
            <w:pPr>
              <w:jc w:val="both"/>
              <w:rPr>
                <w:ins w:id="3499" w:author="Matyas Adam" w:date="2018-11-17T00:04:00Z"/>
              </w:rPr>
            </w:pPr>
            <w:r>
              <w:t xml:space="preserve">Cílem předmětu je seznámit studenty s legislativou v životním prostředí v současné ČR v návaznosti na </w:t>
            </w:r>
            <w:del w:id="3500" w:author="Jiří Lehejček [2]" w:date="2018-11-14T22:59:00Z">
              <w:r w:rsidDel="00134CD4">
                <w:delText>Ú</w:delText>
              </w:r>
            </w:del>
            <w:ins w:id="3501" w:author="Jiří Lehejček [2]" w:date="2018-11-14T22:59:00Z">
              <w:r>
                <w:t>předmět ú</w:t>
              </w:r>
            </w:ins>
            <w:r>
              <w:t>vod do práva</w:t>
            </w:r>
            <w:ins w:id="3502" w:author="Jiří Lehejček [2]" w:date="2018-11-14T22:59:00Z">
              <w:r>
                <w:t xml:space="preserve"> a legislativ</w:t>
              </w:r>
            </w:ins>
            <w:ins w:id="3503" w:author="Matyas Adam" w:date="2018-11-16T15:00:00Z">
              <w:r>
                <w:t>y</w:t>
              </w:r>
            </w:ins>
            <w:ins w:id="3504" w:author="Jiří Lehejček [2]" w:date="2018-11-14T22:59:00Z">
              <w:del w:id="3505" w:author="Matyas Adam" w:date="2018-11-16T15:00:00Z">
                <w:r w:rsidDel="00757EBA">
                  <w:delText>u</w:delText>
                </w:r>
              </w:del>
              <w:r>
                <w:t xml:space="preserve"> EU</w:t>
              </w:r>
            </w:ins>
            <w:r>
              <w:t>.</w:t>
            </w:r>
          </w:p>
          <w:p w14:paraId="1855E13D" w14:textId="77777777" w:rsidR="00BD26BB" w:rsidRDefault="00BD26BB" w:rsidP="00495DC8">
            <w:pPr>
              <w:jc w:val="both"/>
              <w:rPr>
                <w:ins w:id="3506" w:author="Matyas Adam" w:date="2018-11-17T00:04:00Z"/>
              </w:rPr>
            </w:pPr>
          </w:p>
          <w:p w14:paraId="31AE9F80" w14:textId="77777777" w:rsidR="00BD26BB" w:rsidRPr="000A328D" w:rsidRDefault="00BD26BB" w:rsidP="00495DC8">
            <w:pPr>
              <w:jc w:val="both"/>
              <w:rPr>
                <w:u w:val="single"/>
                <w:rPrChange w:id="3507" w:author="Matyas Adam" w:date="2018-11-17T00:05:00Z">
                  <w:rPr/>
                </w:rPrChange>
              </w:rPr>
            </w:pPr>
            <w:ins w:id="3508" w:author="Matyas Adam" w:date="2018-11-17T00:05:00Z">
              <w:r w:rsidRPr="000A328D">
                <w:rPr>
                  <w:u w:val="single"/>
                  <w:rPrChange w:id="3509" w:author="Matyas Adam" w:date="2018-11-17T00:05:00Z">
                    <w:rPr/>
                  </w:rPrChange>
                </w:rPr>
                <w:t>Hlavní témata:</w:t>
              </w:r>
            </w:ins>
          </w:p>
          <w:p w14:paraId="1329D023" w14:textId="77777777" w:rsidR="00BD26BB" w:rsidRDefault="00BD26BB">
            <w:pPr>
              <w:pStyle w:val="Odstavecseseznamem"/>
              <w:numPr>
                <w:ilvl w:val="0"/>
                <w:numId w:val="86"/>
              </w:numPr>
              <w:suppressAutoHyphens w:val="0"/>
              <w:jc w:val="both"/>
              <w:pPrChange w:id="3510" w:author="PS" w:date="2018-11-25T14:36:00Z">
                <w:pPr>
                  <w:pStyle w:val="Odstavecseseznamem"/>
                  <w:numPr>
                    <w:numId w:val="28"/>
                  </w:numPr>
                  <w:tabs>
                    <w:tab w:val="num" w:pos="720"/>
                  </w:tabs>
                  <w:suppressAutoHyphens w:val="0"/>
                  <w:ind w:hanging="360"/>
                  <w:jc w:val="both"/>
                </w:pPr>
              </w:pPrChange>
            </w:pPr>
            <w:r>
              <w:t>Základní právní úprava v Ústavě a Listině základních práv a svobod.</w:t>
            </w:r>
          </w:p>
          <w:p w14:paraId="46229200" w14:textId="77777777" w:rsidR="00BD26BB" w:rsidRDefault="00BD26BB">
            <w:pPr>
              <w:pStyle w:val="Odstavecseseznamem"/>
              <w:numPr>
                <w:ilvl w:val="0"/>
                <w:numId w:val="86"/>
              </w:numPr>
              <w:suppressAutoHyphens w:val="0"/>
              <w:jc w:val="both"/>
              <w:pPrChange w:id="3511" w:author="PS" w:date="2018-11-25T14:36:00Z">
                <w:pPr>
                  <w:pStyle w:val="Odstavecseseznamem"/>
                  <w:numPr>
                    <w:numId w:val="28"/>
                  </w:numPr>
                  <w:tabs>
                    <w:tab w:val="num" w:pos="720"/>
                  </w:tabs>
                  <w:suppressAutoHyphens w:val="0"/>
                  <w:ind w:hanging="360"/>
                  <w:jc w:val="both"/>
                </w:pPr>
              </w:pPrChange>
            </w:pPr>
            <w:r>
              <w:t>Právo životního prostředí a morálka právních subjektů ve státě i obcích.</w:t>
            </w:r>
          </w:p>
          <w:p w14:paraId="3747E830" w14:textId="77777777" w:rsidR="00BD26BB" w:rsidRDefault="00BD26BB">
            <w:pPr>
              <w:pStyle w:val="Odstavecseseznamem"/>
              <w:numPr>
                <w:ilvl w:val="0"/>
                <w:numId w:val="86"/>
              </w:numPr>
              <w:suppressAutoHyphens w:val="0"/>
              <w:jc w:val="both"/>
              <w:pPrChange w:id="3512" w:author="PS" w:date="2018-11-25T14:36:00Z">
                <w:pPr>
                  <w:pStyle w:val="Odstavecseseznamem"/>
                  <w:numPr>
                    <w:numId w:val="28"/>
                  </w:numPr>
                  <w:tabs>
                    <w:tab w:val="num" w:pos="720"/>
                  </w:tabs>
                  <w:suppressAutoHyphens w:val="0"/>
                  <w:ind w:hanging="360"/>
                  <w:jc w:val="both"/>
                </w:pPr>
              </w:pPrChange>
            </w:pPr>
            <w:r>
              <w:t>Iniciátoři právních norem na ochranu životního prostředí.</w:t>
            </w:r>
          </w:p>
          <w:p w14:paraId="5CA33946" w14:textId="77777777" w:rsidR="00BD26BB" w:rsidRDefault="00BD26BB">
            <w:pPr>
              <w:pStyle w:val="Odstavecseseznamem"/>
              <w:numPr>
                <w:ilvl w:val="0"/>
                <w:numId w:val="86"/>
              </w:numPr>
              <w:suppressAutoHyphens w:val="0"/>
              <w:jc w:val="both"/>
              <w:pPrChange w:id="3513" w:author="PS" w:date="2018-11-25T14:36:00Z">
                <w:pPr>
                  <w:pStyle w:val="Odstavecseseznamem"/>
                  <w:numPr>
                    <w:numId w:val="28"/>
                  </w:numPr>
                  <w:tabs>
                    <w:tab w:val="num" w:pos="720"/>
                  </w:tabs>
                  <w:suppressAutoHyphens w:val="0"/>
                  <w:ind w:hanging="360"/>
                  <w:jc w:val="both"/>
                </w:pPr>
              </w:pPrChange>
            </w:pPr>
            <w:r>
              <w:t>Volební program vlády a hlavní body ochrany životního prostředí.</w:t>
            </w:r>
          </w:p>
          <w:p w14:paraId="7CD92956" w14:textId="77777777" w:rsidR="00BD26BB" w:rsidRDefault="00BD26BB">
            <w:pPr>
              <w:pStyle w:val="Odstavecseseznamem"/>
              <w:numPr>
                <w:ilvl w:val="0"/>
                <w:numId w:val="86"/>
              </w:numPr>
              <w:suppressAutoHyphens w:val="0"/>
              <w:jc w:val="both"/>
              <w:pPrChange w:id="3514" w:author="PS" w:date="2018-11-25T14:36:00Z">
                <w:pPr>
                  <w:pStyle w:val="Odstavecseseznamem"/>
                  <w:numPr>
                    <w:numId w:val="28"/>
                  </w:numPr>
                  <w:tabs>
                    <w:tab w:val="num" w:pos="720"/>
                  </w:tabs>
                  <w:suppressAutoHyphens w:val="0"/>
                  <w:ind w:hanging="360"/>
                  <w:jc w:val="both"/>
                </w:pPr>
              </w:pPrChange>
            </w:pPr>
            <w:r>
              <w:t>Nejdůležitější zákony práva životního prostředí ČR.</w:t>
            </w:r>
          </w:p>
          <w:p w14:paraId="3213D290" w14:textId="77777777" w:rsidR="00BD26BB" w:rsidRDefault="00BD26BB">
            <w:pPr>
              <w:pStyle w:val="Odstavecseseznamem"/>
              <w:numPr>
                <w:ilvl w:val="0"/>
                <w:numId w:val="86"/>
              </w:numPr>
              <w:suppressAutoHyphens w:val="0"/>
              <w:jc w:val="both"/>
              <w:pPrChange w:id="3515" w:author="PS" w:date="2018-11-25T14:36:00Z">
                <w:pPr>
                  <w:pStyle w:val="Odstavecseseznamem"/>
                  <w:numPr>
                    <w:numId w:val="28"/>
                  </w:numPr>
                  <w:tabs>
                    <w:tab w:val="num" w:pos="720"/>
                  </w:tabs>
                  <w:suppressAutoHyphens w:val="0"/>
                  <w:ind w:hanging="360"/>
                  <w:jc w:val="both"/>
                </w:pPr>
              </w:pPrChange>
            </w:pPr>
            <w:r>
              <w:t>Vztah krajů a obcí k životnímu prostředí a jejich povinnosti.</w:t>
            </w:r>
          </w:p>
          <w:p w14:paraId="3D819DC7" w14:textId="77777777" w:rsidR="00BD26BB" w:rsidRDefault="00BD26BB">
            <w:pPr>
              <w:pStyle w:val="Odstavecseseznamem"/>
              <w:numPr>
                <w:ilvl w:val="0"/>
                <w:numId w:val="86"/>
              </w:numPr>
              <w:suppressAutoHyphens w:val="0"/>
              <w:jc w:val="both"/>
              <w:pPrChange w:id="3516" w:author="PS" w:date="2018-11-25T14:36:00Z">
                <w:pPr>
                  <w:pStyle w:val="Odstavecseseznamem"/>
                  <w:numPr>
                    <w:numId w:val="28"/>
                  </w:numPr>
                  <w:tabs>
                    <w:tab w:val="num" w:pos="720"/>
                  </w:tabs>
                  <w:suppressAutoHyphens w:val="0"/>
                  <w:ind w:hanging="360"/>
                  <w:jc w:val="both"/>
                </w:pPr>
              </w:pPrChange>
            </w:pPr>
            <w:r>
              <w:t>Ministerstvo životního prostředí ČR a jeho hlavní činnosti.</w:t>
            </w:r>
          </w:p>
          <w:p w14:paraId="308EAF5D" w14:textId="77777777" w:rsidR="00BD26BB" w:rsidRDefault="00BD26BB">
            <w:pPr>
              <w:pStyle w:val="Odstavecseseznamem"/>
              <w:numPr>
                <w:ilvl w:val="0"/>
                <w:numId w:val="86"/>
              </w:numPr>
              <w:suppressAutoHyphens w:val="0"/>
              <w:jc w:val="both"/>
              <w:pPrChange w:id="3517" w:author="PS" w:date="2018-11-25T14:36:00Z">
                <w:pPr>
                  <w:pStyle w:val="Odstavecseseznamem"/>
                  <w:numPr>
                    <w:numId w:val="28"/>
                  </w:numPr>
                  <w:tabs>
                    <w:tab w:val="num" w:pos="720"/>
                  </w:tabs>
                  <w:suppressAutoHyphens w:val="0"/>
                  <w:ind w:hanging="360"/>
                  <w:jc w:val="both"/>
                </w:pPr>
              </w:pPrChange>
            </w:pPr>
            <w:r>
              <w:t>Ministerstvo zemědělství ČR a jeho hlavní činnosti.</w:t>
            </w:r>
          </w:p>
          <w:p w14:paraId="6CEA54FB" w14:textId="77777777" w:rsidR="00BD26BB" w:rsidRDefault="00BD26BB">
            <w:pPr>
              <w:pStyle w:val="Odstavecseseznamem"/>
              <w:numPr>
                <w:ilvl w:val="0"/>
                <w:numId w:val="86"/>
              </w:numPr>
              <w:suppressAutoHyphens w:val="0"/>
              <w:jc w:val="both"/>
              <w:pPrChange w:id="3518" w:author="PS" w:date="2018-11-25T14:36:00Z">
                <w:pPr>
                  <w:pStyle w:val="Odstavecseseznamem"/>
                  <w:numPr>
                    <w:numId w:val="28"/>
                  </w:numPr>
                  <w:tabs>
                    <w:tab w:val="num" w:pos="720"/>
                  </w:tabs>
                  <w:suppressAutoHyphens w:val="0"/>
                  <w:ind w:hanging="360"/>
                  <w:jc w:val="both"/>
                </w:pPr>
              </w:pPrChange>
            </w:pPr>
            <w:r>
              <w:t>Příroda ČR a současný zákon o ochraně krajiny a přírody.</w:t>
            </w:r>
          </w:p>
          <w:p w14:paraId="74CB04FC" w14:textId="77777777" w:rsidR="00BD26BB" w:rsidRDefault="00BD26BB">
            <w:pPr>
              <w:pStyle w:val="Odstavecseseznamem"/>
              <w:numPr>
                <w:ilvl w:val="0"/>
                <w:numId w:val="86"/>
              </w:numPr>
              <w:suppressAutoHyphens w:val="0"/>
              <w:jc w:val="both"/>
              <w:pPrChange w:id="3519" w:author="PS" w:date="2018-11-25T14:36:00Z">
                <w:pPr>
                  <w:pStyle w:val="Odstavecseseznamem"/>
                  <w:numPr>
                    <w:numId w:val="28"/>
                  </w:numPr>
                  <w:tabs>
                    <w:tab w:val="num" w:pos="720"/>
                  </w:tabs>
                  <w:suppressAutoHyphens w:val="0"/>
                  <w:ind w:hanging="360"/>
                  <w:jc w:val="both"/>
                </w:pPr>
              </w:pPrChange>
            </w:pPr>
            <w:r>
              <w:t>Význam a obsah zákona o životním prostředí v ČR.</w:t>
            </w:r>
          </w:p>
          <w:p w14:paraId="2B8B35A7" w14:textId="77777777" w:rsidR="00BD26BB" w:rsidRDefault="00BD26BB">
            <w:pPr>
              <w:pStyle w:val="Odstavecseseznamem"/>
              <w:numPr>
                <w:ilvl w:val="0"/>
                <w:numId w:val="86"/>
              </w:numPr>
              <w:suppressAutoHyphens w:val="0"/>
              <w:jc w:val="both"/>
              <w:pPrChange w:id="3520" w:author="PS" w:date="2018-11-25T14:36:00Z">
                <w:pPr>
                  <w:pStyle w:val="Odstavecseseznamem"/>
                  <w:numPr>
                    <w:numId w:val="28"/>
                  </w:numPr>
                  <w:tabs>
                    <w:tab w:val="num" w:pos="720"/>
                  </w:tabs>
                  <w:suppressAutoHyphens w:val="0"/>
                  <w:ind w:hanging="360"/>
                  <w:jc w:val="both"/>
                </w:pPr>
              </w:pPrChange>
            </w:pPr>
            <w:r>
              <w:t>Ochrana vod v současné ČR a zákon o vodách.</w:t>
            </w:r>
          </w:p>
          <w:p w14:paraId="1696161F" w14:textId="77777777" w:rsidR="00BD26BB" w:rsidRDefault="00BD26BB">
            <w:pPr>
              <w:pStyle w:val="Odstavecseseznamem"/>
              <w:numPr>
                <w:ilvl w:val="0"/>
                <w:numId w:val="86"/>
              </w:numPr>
              <w:suppressAutoHyphens w:val="0"/>
              <w:jc w:val="both"/>
              <w:pPrChange w:id="3521" w:author="PS" w:date="2018-11-25T14:36:00Z">
                <w:pPr>
                  <w:pStyle w:val="Odstavecseseznamem"/>
                  <w:numPr>
                    <w:numId w:val="28"/>
                  </w:numPr>
                  <w:tabs>
                    <w:tab w:val="num" w:pos="720"/>
                  </w:tabs>
                  <w:suppressAutoHyphens w:val="0"/>
                  <w:ind w:hanging="360"/>
                  <w:jc w:val="both"/>
                </w:pPr>
              </w:pPrChange>
            </w:pPr>
            <w:r>
              <w:t>Ochrana ovzduší v ČR a zákon o ochraně ovzduší.</w:t>
            </w:r>
          </w:p>
          <w:p w14:paraId="16DB5D8F" w14:textId="77777777" w:rsidR="00BD26BB" w:rsidRDefault="00BD26BB">
            <w:pPr>
              <w:pStyle w:val="Odstavecseseznamem"/>
              <w:numPr>
                <w:ilvl w:val="0"/>
                <w:numId w:val="86"/>
              </w:numPr>
              <w:suppressAutoHyphens w:val="0"/>
              <w:jc w:val="both"/>
              <w:pPrChange w:id="3522" w:author="PS" w:date="2018-11-25T14:36:00Z">
                <w:pPr>
                  <w:pStyle w:val="Odstavecseseznamem"/>
                  <w:numPr>
                    <w:numId w:val="28"/>
                  </w:numPr>
                  <w:tabs>
                    <w:tab w:val="num" w:pos="720"/>
                  </w:tabs>
                  <w:suppressAutoHyphens w:val="0"/>
                  <w:ind w:hanging="360"/>
                  <w:jc w:val="both"/>
                </w:pPr>
              </w:pPrChange>
            </w:pPr>
            <w:r>
              <w:t>Význam půdy a ochrana zemědělského půdního fondu ČR.</w:t>
            </w:r>
          </w:p>
          <w:p w14:paraId="78A0F68F" w14:textId="77777777" w:rsidR="00BD26BB" w:rsidRDefault="00BD26BB">
            <w:pPr>
              <w:pStyle w:val="Odstavecseseznamem"/>
              <w:numPr>
                <w:ilvl w:val="0"/>
                <w:numId w:val="86"/>
              </w:numPr>
              <w:suppressAutoHyphens w:val="0"/>
              <w:jc w:val="both"/>
              <w:pPrChange w:id="3523" w:author="PS" w:date="2018-11-25T14:36:00Z">
                <w:pPr>
                  <w:pStyle w:val="Odstavecseseznamem"/>
                  <w:numPr>
                    <w:numId w:val="28"/>
                  </w:numPr>
                  <w:tabs>
                    <w:tab w:val="num" w:pos="720"/>
                  </w:tabs>
                  <w:suppressAutoHyphens w:val="0"/>
                  <w:ind w:hanging="360"/>
                  <w:jc w:val="both"/>
                </w:pPr>
              </w:pPrChange>
            </w:pPr>
            <w:r>
              <w:t>Hlavní povinnosti obcí na svých územích ve vztahu k životnímu prostředí.</w:t>
            </w:r>
          </w:p>
        </w:tc>
      </w:tr>
      <w:tr w:rsidR="00BD26BB" w14:paraId="47EDD677" w14:textId="77777777" w:rsidTr="00495DC8">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2A2117BF" w14:textId="77777777" w:rsidR="00BD26BB" w:rsidRDefault="00BD26BB" w:rsidP="00495DC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5298B894" w14:textId="77777777" w:rsidR="00BD26BB" w:rsidRDefault="00BD26BB" w:rsidP="00495DC8">
            <w:pPr>
              <w:jc w:val="both"/>
            </w:pPr>
          </w:p>
        </w:tc>
      </w:tr>
      <w:tr w:rsidR="00BD26BB" w14:paraId="2C6F5F7B" w14:textId="77777777" w:rsidTr="00495DC8">
        <w:trPr>
          <w:trHeight w:val="1497"/>
        </w:trPr>
        <w:tc>
          <w:tcPr>
            <w:tcW w:w="9855" w:type="dxa"/>
            <w:gridSpan w:val="8"/>
            <w:tcBorders>
              <w:top w:val="nil"/>
              <w:left w:val="single" w:sz="4" w:space="0" w:color="auto"/>
              <w:bottom w:val="single" w:sz="4" w:space="0" w:color="auto"/>
              <w:right w:val="single" w:sz="4" w:space="0" w:color="auto"/>
            </w:tcBorders>
          </w:tcPr>
          <w:p w14:paraId="0A495EC3" w14:textId="77777777" w:rsidR="00BD26BB" w:rsidRDefault="00BD26BB">
            <w:pPr>
              <w:ind w:left="360" w:hanging="322"/>
              <w:rPr>
                <w:ins w:id="3524" w:author="Matyas Adam" w:date="2018-11-16T15:02:00Z"/>
                <w:rFonts w:hAnsi="Symbol"/>
                <w:sz w:val="24"/>
                <w:szCs w:val="24"/>
              </w:rPr>
              <w:pPrChange w:id="3525" w:author="Matyas Adam" w:date="2018-11-16T15:01:00Z">
                <w:pPr/>
              </w:pPrChange>
            </w:pPr>
            <w:ins w:id="3526" w:author="Matyas Adam" w:date="2018-11-16T15:02:00Z">
              <w:r>
                <w:rPr>
                  <w:b/>
                </w:rPr>
                <w:t>Povinná</w:t>
              </w:r>
              <w:r w:rsidRPr="0015666E">
                <w:rPr>
                  <w:b/>
                </w:rPr>
                <w:t xml:space="preserve"> lit</w:t>
              </w:r>
            </w:ins>
            <w:ins w:id="3527" w:author="Matyas Adam" w:date="2018-11-16T15:03:00Z">
              <w:r>
                <w:rPr>
                  <w:b/>
                </w:rPr>
                <w:t>e</w:t>
              </w:r>
            </w:ins>
            <w:ins w:id="3528" w:author="Matyas Adam" w:date="2018-11-16T15:02:00Z">
              <w:r w:rsidRPr="0015666E">
                <w:rPr>
                  <w:b/>
                </w:rPr>
                <w:t>r</w:t>
              </w:r>
            </w:ins>
            <w:ins w:id="3529" w:author="Matyas Adam" w:date="2018-11-16T15:03:00Z">
              <w:r>
                <w:rPr>
                  <w:b/>
                </w:rPr>
                <w:t>atu</w:t>
              </w:r>
            </w:ins>
            <w:ins w:id="3530" w:author="Matyas Adam" w:date="2018-11-16T15:02:00Z">
              <w:r w:rsidRPr="00C30854">
                <w:rPr>
                  <w:b/>
                  <w:rPrChange w:id="3531" w:author="Matyas Adam" w:date="2018-11-16T15:02:00Z">
                    <w:rPr>
                      <w:rFonts w:hAnsi="Symbol"/>
                      <w:sz w:val="24"/>
                      <w:szCs w:val="24"/>
                    </w:rPr>
                  </w:rPrChange>
                </w:rPr>
                <w:t>ra:</w:t>
              </w:r>
            </w:ins>
          </w:p>
          <w:p w14:paraId="3BC515EA" w14:textId="77777777" w:rsidR="00BD26BB" w:rsidRPr="00C30854" w:rsidRDefault="00BD26BB">
            <w:pPr>
              <w:ind w:left="360" w:hanging="322"/>
              <w:rPr>
                <w:ins w:id="3532" w:author="Matyas Adam" w:date="2018-11-16T15:03:00Z"/>
                <w:rPrChange w:id="3533" w:author="Matyas Adam" w:date="2018-11-16T15:03:00Z">
                  <w:rPr>
                    <w:ins w:id="3534" w:author="Matyas Adam" w:date="2018-11-16T15:03:00Z"/>
                    <w:rFonts w:hAnsi="Symbol"/>
                    <w:sz w:val="24"/>
                    <w:szCs w:val="24"/>
                  </w:rPr>
                </w:rPrChange>
              </w:rPr>
              <w:pPrChange w:id="3535" w:author="Matyas Adam" w:date="2018-11-16T15:01:00Z">
                <w:pPr/>
              </w:pPrChange>
            </w:pPr>
            <w:ins w:id="3536" w:author="Matyas Adam" w:date="2018-11-16T15:03:00Z">
              <w:r w:rsidRPr="002343C5">
                <w:t xml:space="preserve">Sb. </w:t>
              </w:r>
              <w:r w:rsidRPr="00A70703">
                <w:rPr>
                  <w:i/>
                  <w:iCs/>
                </w:rPr>
                <w:t>z. č. 114/1992 Sb., o ochraně krajiny a přírody</w:t>
              </w:r>
              <w:r w:rsidRPr="002343C5">
                <w:t xml:space="preserve">. </w:t>
              </w:r>
            </w:ins>
          </w:p>
          <w:p w14:paraId="12E678E5" w14:textId="77777777" w:rsidR="00BD26BB" w:rsidRPr="002343C5" w:rsidRDefault="00BD26BB">
            <w:pPr>
              <w:ind w:left="360" w:hanging="322"/>
              <w:pPrChange w:id="3537" w:author="Matyas Adam" w:date="2018-11-16T15:01:00Z">
                <w:pPr/>
              </w:pPrChange>
            </w:pPr>
            <w:del w:id="3538" w:author="Matyas Adam" w:date="2018-11-16T15:01:00Z">
              <w:r w:rsidRPr="0015666E" w:rsidDel="00757EBA">
                <w:rPr>
                  <w:rFonts w:hAnsi="Symbol"/>
                  <w:sz w:val="24"/>
                  <w:szCs w:val="24"/>
                </w:rPr>
                <w:delText></w:delText>
              </w:r>
              <w:r w:rsidRPr="00E45CC8" w:rsidDel="00757EBA">
                <w:rPr>
                  <w:sz w:val="24"/>
                  <w:szCs w:val="24"/>
                </w:rPr>
                <w:delText xml:space="preserve"> </w:delText>
              </w:r>
            </w:del>
            <w:del w:id="3539" w:author="Matyas Adam" w:date="2018-11-16T15:00:00Z">
              <w:r w:rsidRPr="00B90E02" w:rsidDel="00757EBA">
                <w:rPr>
                  <w:sz w:val="24"/>
                  <w:szCs w:val="24"/>
                </w:rPr>
                <w:delText xml:space="preserve"> </w:delText>
              </w:r>
            </w:del>
            <w:del w:id="3540" w:author="Matyas Adam" w:date="2018-11-16T15:01:00Z">
              <w:r w:rsidRPr="008957AF" w:rsidDel="00C30854">
                <w:rPr>
                  <w:b/>
                  <w:bCs/>
                </w:rPr>
                <w:delText>Doporučená:</w:delText>
              </w:r>
              <w:r w:rsidRPr="002343C5" w:rsidDel="00C30854">
                <w:delText xml:space="preserve"> </w:delText>
              </w:r>
            </w:del>
            <w:r w:rsidRPr="002343C5">
              <w:t xml:space="preserve">Ústavní zákon č. 2/1993 Sb. </w:t>
            </w:r>
            <w:r w:rsidRPr="0015666E">
              <w:rPr>
                <w:i/>
                <w:iCs/>
              </w:rPr>
              <w:t>Listina základních práv a svobod</w:t>
            </w:r>
            <w:r w:rsidRPr="002343C5">
              <w:t xml:space="preserve">. </w:t>
            </w:r>
          </w:p>
          <w:p w14:paraId="2EB8963A" w14:textId="77777777" w:rsidR="00BD26BB" w:rsidRDefault="00BD26BB">
            <w:pPr>
              <w:ind w:left="360" w:hanging="322"/>
              <w:rPr>
                <w:ins w:id="3541" w:author="Matyas Adam" w:date="2018-11-16T15:03:00Z"/>
              </w:rPr>
              <w:pPrChange w:id="3542" w:author="Matyas Adam" w:date="2018-11-16T15:01:00Z">
                <w:pPr/>
              </w:pPrChange>
            </w:pPr>
            <w:del w:id="3543" w:author="Matyas Adam" w:date="2018-11-16T15:01:00Z">
              <w:r w:rsidRPr="0015666E" w:rsidDel="00757EBA">
                <w:rPr>
                  <w:rFonts w:hAnsi="Symbol"/>
                </w:rPr>
                <w:delText></w:delText>
              </w:r>
              <w:r w:rsidRPr="002343C5" w:rsidDel="00757EBA">
                <w:delText xml:space="preserve">  </w:delText>
              </w:r>
              <w:r w:rsidRPr="0015666E" w:rsidDel="00C30854">
                <w:rPr>
                  <w:b/>
                  <w:bCs/>
                </w:rPr>
                <w:delText>Doporučená:</w:delText>
              </w:r>
              <w:r w:rsidRPr="002343C5" w:rsidDel="00C30854">
                <w:delText xml:space="preserve"> </w:delText>
              </w:r>
            </w:del>
            <w:r w:rsidRPr="002343C5">
              <w:t xml:space="preserve">Sb. </w:t>
            </w:r>
            <w:r w:rsidRPr="00757EBA">
              <w:rPr>
                <w:i/>
                <w:iCs/>
                <w:rPrChange w:id="3544" w:author="Matyas Adam" w:date="2018-11-16T15:01:00Z">
                  <w:rPr/>
                </w:rPrChange>
              </w:rPr>
              <w:t>ú.z. č. 1/1993 Sb., Ústava ČR</w:t>
            </w:r>
            <w:r w:rsidRPr="002343C5">
              <w:t xml:space="preserve">. </w:t>
            </w:r>
          </w:p>
          <w:p w14:paraId="7A67E8E9" w14:textId="77777777" w:rsidR="00BD26BB" w:rsidRDefault="00BD26BB" w:rsidP="00495DC8">
            <w:pPr>
              <w:ind w:left="360" w:hanging="322"/>
              <w:rPr>
                <w:ins w:id="3545" w:author="Matyas Adam" w:date="2018-11-16T15:04:00Z"/>
              </w:rPr>
            </w:pPr>
            <w:ins w:id="3546" w:author="Matyas Adam" w:date="2018-11-16T15:03:00Z">
              <w:r w:rsidRPr="002343C5">
                <w:t xml:space="preserve">Sb. </w:t>
              </w:r>
              <w:r w:rsidRPr="00A70703">
                <w:rPr>
                  <w:i/>
                  <w:iCs/>
                </w:rPr>
                <w:t>z. č. 17/1992 Sb., o životním prostředí</w:t>
              </w:r>
              <w:r w:rsidRPr="002343C5">
                <w:t xml:space="preserve">. </w:t>
              </w:r>
            </w:ins>
          </w:p>
          <w:p w14:paraId="7F5F3B89" w14:textId="77777777" w:rsidR="00BD26BB" w:rsidRDefault="00BD26BB">
            <w:pPr>
              <w:ind w:left="360" w:hanging="322"/>
              <w:rPr>
                <w:ins w:id="3547" w:author="Matyas Adam" w:date="2018-11-16T15:05:00Z"/>
              </w:rPr>
              <w:pPrChange w:id="3548" w:author="Matyas Adam" w:date="2018-11-16T15:01:00Z">
                <w:pPr/>
              </w:pPrChange>
            </w:pPr>
            <w:ins w:id="3549" w:author="Matyas Adam" w:date="2018-11-16T15:04:00Z">
              <w:r w:rsidRPr="002343C5">
                <w:t xml:space="preserve">Sb. </w:t>
              </w:r>
              <w:r w:rsidRPr="00A70703">
                <w:rPr>
                  <w:i/>
                  <w:iCs/>
                </w:rPr>
                <w:t>z. č. 123/1998 Sb., o právu na informace o životním prostředí</w:t>
              </w:r>
              <w:r w:rsidRPr="002343C5">
                <w:t xml:space="preserve">. </w:t>
              </w:r>
            </w:ins>
          </w:p>
          <w:p w14:paraId="037BF195" w14:textId="77777777" w:rsidR="00BD26BB" w:rsidRPr="002343C5" w:rsidRDefault="00BD26BB">
            <w:pPr>
              <w:ind w:left="322" w:hanging="284"/>
              <w:jc w:val="both"/>
              <w:pPrChange w:id="3550" w:author="Matyas Adam" w:date="2018-11-16T15:05:00Z">
                <w:pPr/>
              </w:pPrChange>
            </w:pPr>
            <w:ins w:id="3551" w:author="Matyas Adam" w:date="2018-11-16T15:05:00Z">
              <w:r w:rsidRPr="00A70703">
                <w:t>Materiály dostupné v e-learningovém kurzu předmětu v LMS Moodle na </w:t>
              </w:r>
              <w:r w:rsidRPr="00A70703">
                <w:fldChar w:fldCharType="begin"/>
              </w:r>
              <w:r>
                <w:instrText xml:space="preserve"> HYPERLINK "http://vyuka.flkr.utb.cz/" \t "_blank" </w:instrText>
              </w:r>
              <w:r w:rsidRPr="00A70703">
                <w:fldChar w:fldCharType="separate"/>
              </w:r>
              <w:r w:rsidRPr="00A70703">
                <w:t>http://vyuka.flkr.utb.cz</w:t>
              </w:r>
              <w:r w:rsidRPr="00A70703">
                <w:fldChar w:fldCharType="end"/>
              </w:r>
            </w:ins>
          </w:p>
          <w:p w14:paraId="44EF8984" w14:textId="77777777" w:rsidR="00BD26BB" w:rsidRPr="002343C5" w:rsidDel="00C30854" w:rsidRDefault="00BD26BB">
            <w:pPr>
              <w:ind w:left="360" w:hanging="322"/>
              <w:rPr>
                <w:del w:id="3552" w:author="Matyas Adam" w:date="2018-11-16T15:04:00Z"/>
              </w:rPr>
              <w:pPrChange w:id="3553" w:author="Matyas Adam" w:date="2018-11-16T15:01:00Z">
                <w:pPr/>
              </w:pPrChange>
            </w:pPr>
            <w:del w:id="3554" w:author="Matyas Adam" w:date="2018-11-16T15:01:00Z">
              <w:r w:rsidRPr="0015666E" w:rsidDel="00757EBA">
                <w:rPr>
                  <w:rFonts w:hAnsi="Symbol"/>
                </w:rPr>
                <w:delText></w:delText>
              </w:r>
              <w:r w:rsidRPr="002343C5" w:rsidDel="00757EBA">
                <w:delText xml:space="preserve">  </w:delText>
              </w:r>
              <w:r w:rsidRPr="0015666E" w:rsidDel="00C30854">
                <w:rPr>
                  <w:b/>
                  <w:bCs/>
                </w:rPr>
                <w:delText>Doporučená:</w:delText>
              </w:r>
              <w:r w:rsidRPr="002343C5" w:rsidDel="00C30854">
                <w:delText xml:space="preserve"> </w:delText>
              </w:r>
            </w:del>
            <w:del w:id="3555" w:author="Matyas Adam" w:date="2018-11-16T15:04:00Z">
              <w:r w:rsidRPr="002343C5" w:rsidDel="00C30854">
                <w:delText xml:space="preserve">www. </w:delText>
              </w:r>
              <w:r w:rsidRPr="00757EBA" w:rsidDel="00C30854">
                <w:rPr>
                  <w:i/>
                  <w:iCs/>
                  <w:rPrChange w:id="3556" w:author="Matyas Adam" w:date="2018-11-16T15:01:00Z">
                    <w:rPr/>
                  </w:rPrChange>
                </w:rPr>
                <w:delText>www stránky dalších ministerstev ČR</w:delText>
              </w:r>
              <w:r w:rsidRPr="002343C5" w:rsidDel="00C30854">
                <w:delText xml:space="preserve">. </w:delText>
              </w:r>
            </w:del>
          </w:p>
          <w:p w14:paraId="347B631F" w14:textId="77777777" w:rsidR="00BD26BB" w:rsidRPr="002343C5" w:rsidDel="00C30854" w:rsidRDefault="00BD26BB">
            <w:pPr>
              <w:ind w:left="360" w:hanging="322"/>
              <w:rPr>
                <w:del w:id="3557" w:author="Matyas Adam" w:date="2018-11-16T15:04:00Z"/>
              </w:rPr>
              <w:pPrChange w:id="3558" w:author="Matyas Adam" w:date="2018-11-16T15:01:00Z">
                <w:pPr/>
              </w:pPrChange>
            </w:pPr>
            <w:del w:id="3559" w:author="Matyas Adam" w:date="2018-11-16T15:01:00Z">
              <w:r w:rsidRPr="0015666E" w:rsidDel="00757EBA">
                <w:rPr>
                  <w:rFonts w:hAnsi="Symbol"/>
                </w:rPr>
                <w:delText></w:delText>
              </w:r>
              <w:r w:rsidRPr="002343C5" w:rsidDel="00757EBA">
                <w:delText xml:space="preserve">  </w:delText>
              </w:r>
              <w:r w:rsidRPr="0015666E" w:rsidDel="00C30854">
                <w:rPr>
                  <w:b/>
                  <w:bCs/>
                </w:rPr>
                <w:delText>Doporučená:</w:delText>
              </w:r>
              <w:r w:rsidRPr="002343C5" w:rsidDel="00C30854">
                <w:delText xml:space="preserve"> </w:delText>
              </w:r>
            </w:del>
            <w:del w:id="3560" w:author="Matyas Adam" w:date="2018-11-16T15:04:00Z">
              <w:r w:rsidRPr="002343C5" w:rsidDel="00C30854">
                <w:delText xml:space="preserve">www. </w:delText>
              </w:r>
              <w:r w:rsidRPr="00757EBA" w:rsidDel="00C30854">
                <w:rPr>
                  <w:i/>
                  <w:iCs/>
                  <w:rPrChange w:id="3561" w:author="Matyas Adam" w:date="2018-11-16T15:01:00Z">
                    <w:rPr/>
                  </w:rPrChange>
                </w:rPr>
                <w:delText>www stránky krajů dle výběru</w:delText>
              </w:r>
              <w:r w:rsidRPr="002343C5" w:rsidDel="00C30854">
                <w:delText xml:space="preserve">. </w:delText>
              </w:r>
            </w:del>
          </w:p>
          <w:p w14:paraId="7C9671C0" w14:textId="77777777" w:rsidR="00BD26BB" w:rsidRPr="002343C5" w:rsidDel="00C30854" w:rsidRDefault="00BD26BB">
            <w:pPr>
              <w:ind w:left="360" w:hanging="322"/>
              <w:rPr>
                <w:del w:id="3562" w:author="Matyas Adam" w:date="2018-11-16T15:04:00Z"/>
              </w:rPr>
              <w:pPrChange w:id="3563" w:author="Matyas Adam" w:date="2018-11-16T15:01:00Z">
                <w:pPr/>
              </w:pPrChange>
            </w:pPr>
            <w:del w:id="3564" w:author="Matyas Adam" w:date="2018-11-16T15:01:00Z">
              <w:r w:rsidRPr="0015666E" w:rsidDel="00757EBA">
                <w:rPr>
                  <w:rFonts w:hAnsi="Symbol"/>
                </w:rPr>
                <w:delText></w:delText>
              </w:r>
              <w:r w:rsidRPr="002343C5" w:rsidDel="00757EBA">
                <w:delText xml:space="preserve">  </w:delText>
              </w:r>
              <w:r w:rsidRPr="0015666E" w:rsidDel="00C30854">
                <w:rPr>
                  <w:b/>
                  <w:bCs/>
                </w:rPr>
                <w:delText>Doporučená:</w:delText>
              </w:r>
              <w:r w:rsidRPr="002343C5" w:rsidDel="00C30854">
                <w:delText xml:space="preserve"> </w:delText>
              </w:r>
            </w:del>
            <w:del w:id="3565" w:author="Matyas Adam" w:date="2018-11-16T15:04:00Z">
              <w:r w:rsidRPr="002343C5" w:rsidDel="00C30854">
                <w:delText xml:space="preserve">www. </w:delText>
              </w:r>
              <w:r w:rsidRPr="00757EBA" w:rsidDel="00C30854">
                <w:rPr>
                  <w:i/>
                  <w:iCs/>
                  <w:rPrChange w:id="3566" w:author="Matyas Adam" w:date="2018-11-16T15:01:00Z">
                    <w:rPr/>
                  </w:rPrChange>
                </w:rPr>
                <w:delText>www stránky obcí dle výběru</w:delText>
              </w:r>
              <w:r w:rsidRPr="002343C5" w:rsidDel="00C30854">
                <w:delText xml:space="preserve">. </w:delText>
              </w:r>
            </w:del>
          </w:p>
          <w:p w14:paraId="3296DC9F" w14:textId="77777777" w:rsidR="00BD26BB" w:rsidRPr="00C30854" w:rsidRDefault="00BD26BB">
            <w:pPr>
              <w:ind w:left="360" w:hanging="322"/>
              <w:rPr>
                <w:rFonts w:hAnsi="Symbol"/>
                <w:sz w:val="24"/>
                <w:szCs w:val="24"/>
                <w:rPrChange w:id="3567" w:author="Matyas Adam" w:date="2018-11-16T15:03:00Z">
                  <w:rPr/>
                </w:rPrChange>
              </w:rPr>
              <w:pPrChange w:id="3568" w:author="Matyas Adam" w:date="2018-11-16T15:01:00Z">
                <w:pPr/>
              </w:pPrChange>
            </w:pPr>
            <w:del w:id="3569" w:author="Matyas Adam" w:date="2018-11-16T15:01:00Z">
              <w:r w:rsidRPr="0015666E" w:rsidDel="00757EBA">
                <w:rPr>
                  <w:rFonts w:hAnsi="Symbol"/>
                </w:rPr>
                <w:delText></w:delText>
              </w:r>
              <w:r w:rsidRPr="002343C5" w:rsidDel="00757EBA">
                <w:delText xml:space="preserve">  </w:delText>
              </w:r>
              <w:r w:rsidRPr="0015666E" w:rsidDel="00C30854">
                <w:rPr>
                  <w:b/>
                  <w:bCs/>
                </w:rPr>
                <w:delText>Doporučená:</w:delText>
              </w:r>
              <w:r w:rsidRPr="002343C5" w:rsidDel="00C30854">
                <w:delText xml:space="preserve"> </w:delText>
              </w:r>
            </w:del>
            <w:del w:id="3570" w:author="Matyas Adam" w:date="2018-11-16T15:04:00Z">
              <w:r w:rsidRPr="002343C5" w:rsidDel="00C30854">
                <w:delText xml:space="preserve">www. </w:delText>
              </w:r>
              <w:r w:rsidRPr="0015666E" w:rsidDel="00C30854">
                <w:rPr>
                  <w:i/>
                  <w:iCs/>
                </w:rPr>
                <w:delText>www.eagri.cz</w:delText>
              </w:r>
              <w:r w:rsidRPr="002343C5" w:rsidDel="00C30854">
                <w:delText xml:space="preserve">. </w:delText>
              </w:r>
            </w:del>
            <w:ins w:id="3571" w:author="Matyas Adam" w:date="2018-11-16T15:03:00Z">
              <w:r>
                <w:rPr>
                  <w:b/>
                </w:rPr>
                <w:t>Doporučená</w:t>
              </w:r>
            </w:ins>
            <w:ins w:id="3572" w:author="Matyas Adam" w:date="2018-11-16T15:02:00Z">
              <w:r w:rsidRPr="00A70703">
                <w:rPr>
                  <w:b/>
                </w:rPr>
                <w:t xml:space="preserve"> lit</w:t>
              </w:r>
            </w:ins>
            <w:ins w:id="3573" w:author="Matyas Adam" w:date="2018-11-16T15:03:00Z">
              <w:r>
                <w:rPr>
                  <w:b/>
                </w:rPr>
                <w:t>e</w:t>
              </w:r>
            </w:ins>
            <w:ins w:id="3574" w:author="Matyas Adam" w:date="2018-11-16T15:02:00Z">
              <w:r>
                <w:rPr>
                  <w:b/>
                </w:rPr>
                <w:t>r</w:t>
              </w:r>
            </w:ins>
            <w:ins w:id="3575" w:author="Matyas Adam" w:date="2018-11-16T15:03:00Z">
              <w:r>
                <w:rPr>
                  <w:b/>
                </w:rPr>
                <w:t>atu</w:t>
              </w:r>
            </w:ins>
            <w:ins w:id="3576" w:author="Matyas Adam" w:date="2018-11-16T15:02:00Z">
              <w:r w:rsidRPr="00A70703">
                <w:rPr>
                  <w:b/>
                </w:rPr>
                <w:t>ra:</w:t>
              </w:r>
            </w:ins>
          </w:p>
          <w:p w14:paraId="609A7BA1" w14:textId="77777777" w:rsidR="00BD26BB" w:rsidRPr="002343C5" w:rsidRDefault="00BD26BB" w:rsidP="00495DC8">
            <w:pPr>
              <w:ind w:left="360" w:hanging="322"/>
              <w:rPr>
                <w:ins w:id="3577" w:author="Matyas Adam" w:date="2018-11-16T15:04:00Z"/>
              </w:rPr>
            </w:pPr>
            <w:ins w:id="3578" w:author="Matyas Adam" w:date="2018-11-16T15:04:00Z">
              <w:r w:rsidRPr="002343C5">
                <w:t xml:space="preserve">Sb. </w:t>
              </w:r>
              <w:r w:rsidRPr="00A70703">
                <w:rPr>
                  <w:i/>
                  <w:iCs/>
                </w:rPr>
                <w:t>z. č. 201/2012 Sb., o ochraně ovzduší</w:t>
              </w:r>
              <w:r w:rsidRPr="002343C5">
                <w:t xml:space="preserve">. </w:t>
              </w:r>
            </w:ins>
          </w:p>
          <w:p w14:paraId="2185AE5A" w14:textId="77777777" w:rsidR="00BD26BB" w:rsidRPr="002343C5" w:rsidRDefault="00BD26BB" w:rsidP="00495DC8">
            <w:pPr>
              <w:ind w:left="360" w:hanging="322"/>
              <w:rPr>
                <w:ins w:id="3579" w:author="Matyas Adam" w:date="2018-11-16T15:04:00Z"/>
              </w:rPr>
            </w:pPr>
            <w:ins w:id="3580" w:author="Matyas Adam" w:date="2018-11-16T15:04:00Z">
              <w:r w:rsidRPr="002343C5">
                <w:t xml:space="preserve">Sb. </w:t>
              </w:r>
              <w:r w:rsidRPr="00A70703">
                <w:rPr>
                  <w:i/>
                  <w:iCs/>
                </w:rPr>
                <w:t>z. č. 2/1969 Sb., o zřízení ministerstev a jiných ústředních orgánů státní správy</w:t>
              </w:r>
              <w:r w:rsidRPr="002343C5">
                <w:t xml:space="preserve">. </w:t>
              </w:r>
            </w:ins>
          </w:p>
          <w:p w14:paraId="207E6486" w14:textId="77777777" w:rsidR="00BD26BB" w:rsidRPr="002343C5" w:rsidRDefault="00BD26BB" w:rsidP="00495DC8">
            <w:pPr>
              <w:ind w:left="360" w:hanging="322"/>
              <w:rPr>
                <w:ins w:id="3581" w:author="Matyas Adam" w:date="2018-11-16T15:04:00Z"/>
              </w:rPr>
            </w:pPr>
            <w:ins w:id="3582" w:author="Matyas Adam" w:date="2018-11-16T15:04:00Z">
              <w:r w:rsidRPr="002343C5">
                <w:t xml:space="preserve">Sb. </w:t>
              </w:r>
              <w:r w:rsidRPr="00A70703">
                <w:rPr>
                  <w:i/>
                  <w:iCs/>
                </w:rPr>
                <w:t>z. č. 254/2001 Sb., o vodách</w:t>
              </w:r>
              <w:r w:rsidRPr="002343C5">
                <w:t xml:space="preserve">. </w:t>
              </w:r>
            </w:ins>
          </w:p>
          <w:p w14:paraId="2BE33A81" w14:textId="77777777" w:rsidR="00BD26BB" w:rsidRDefault="00BD26BB" w:rsidP="00495DC8">
            <w:pPr>
              <w:ind w:left="360" w:hanging="322"/>
              <w:rPr>
                <w:ins w:id="3583" w:author="Matyas Adam" w:date="2018-11-16T15:04:00Z"/>
              </w:rPr>
            </w:pPr>
            <w:ins w:id="3584" w:author="Matyas Adam" w:date="2018-11-16T15:04:00Z">
              <w:r w:rsidRPr="002343C5">
                <w:t xml:space="preserve">Sb. </w:t>
              </w:r>
              <w:r w:rsidRPr="00A70703">
                <w:rPr>
                  <w:i/>
                  <w:iCs/>
                </w:rPr>
                <w:t>z. č. 334/1992 Sb., o ochraně zemědělského půdního fondu</w:t>
              </w:r>
              <w:r w:rsidRPr="002343C5">
                <w:t xml:space="preserve">. </w:t>
              </w:r>
            </w:ins>
          </w:p>
          <w:p w14:paraId="474827D3" w14:textId="77777777" w:rsidR="00BD26BB" w:rsidRPr="002343C5" w:rsidRDefault="00BD26BB" w:rsidP="00495DC8">
            <w:pPr>
              <w:ind w:left="360" w:hanging="322"/>
              <w:rPr>
                <w:ins w:id="3585" w:author="Matyas Adam" w:date="2018-11-16T15:04:00Z"/>
              </w:rPr>
            </w:pPr>
            <w:ins w:id="3586" w:author="Matyas Adam" w:date="2018-11-16T15:04:00Z">
              <w:r w:rsidRPr="002343C5">
                <w:t xml:space="preserve">Sb. </w:t>
              </w:r>
              <w:r w:rsidRPr="00A70703">
                <w:rPr>
                  <w:i/>
                  <w:iCs/>
                </w:rPr>
                <w:t>z. č. 44/1988 Sb., o ochraně a využití nerostného bohatství</w:t>
              </w:r>
              <w:r w:rsidRPr="002343C5">
                <w:t xml:space="preserve">. </w:t>
              </w:r>
            </w:ins>
          </w:p>
          <w:p w14:paraId="362CB600" w14:textId="77777777" w:rsidR="00BD26BB" w:rsidRPr="002343C5" w:rsidRDefault="00BD26BB" w:rsidP="00495DC8">
            <w:pPr>
              <w:ind w:left="360" w:hanging="322"/>
              <w:rPr>
                <w:ins w:id="3587" w:author="Matyas Adam" w:date="2018-11-16T15:04:00Z"/>
              </w:rPr>
            </w:pPr>
            <w:ins w:id="3588" w:author="Matyas Adam" w:date="2018-11-16T15:04:00Z">
              <w:r w:rsidRPr="002343C5">
                <w:t xml:space="preserve">zákon č. 129/2000 Sb. o krajích. </w:t>
              </w:r>
              <w:r w:rsidRPr="00A70703">
                <w:rPr>
                  <w:i/>
                  <w:iCs/>
                </w:rPr>
                <w:t>zákon č. 129/2000 Sb. o krajích</w:t>
              </w:r>
              <w:r w:rsidRPr="002343C5">
                <w:t xml:space="preserve">. </w:t>
              </w:r>
            </w:ins>
          </w:p>
          <w:p w14:paraId="6C4EEA80" w14:textId="77777777" w:rsidR="00BD26BB" w:rsidRPr="002343C5" w:rsidRDefault="00BD26BB" w:rsidP="00495DC8">
            <w:pPr>
              <w:ind w:left="360" w:hanging="322"/>
              <w:rPr>
                <w:ins w:id="3589" w:author="Matyas Adam" w:date="2018-11-16T15:04:00Z"/>
              </w:rPr>
            </w:pPr>
            <w:ins w:id="3590" w:author="Matyas Adam" w:date="2018-11-16T15:04:00Z">
              <w:r w:rsidRPr="002343C5">
                <w:t xml:space="preserve">zákon č. 132/2000 Sb. o obcích. </w:t>
              </w:r>
              <w:r w:rsidRPr="00A70703">
                <w:rPr>
                  <w:i/>
                  <w:iCs/>
                </w:rPr>
                <w:t>zákon č. 132/2000 Sb. o obcích</w:t>
              </w:r>
              <w:r w:rsidRPr="002343C5">
                <w:t>.</w:t>
              </w:r>
            </w:ins>
          </w:p>
          <w:p w14:paraId="2A871BCD" w14:textId="77777777" w:rsidR="00BD26BB" w:rsidRPr="00E45CC8" w:rsidRDefault="00BD26BB" w:rsidP="00495DC8">
            <w:pPr>
              <w:ind w:left="360" w:hanging="322"/>
              <w:rPr>
                <w:ins w:id="3591" w:author="Matyas Adam" w:date="2018-11-16T15:04:00Z"/>
              </w:rPr>
            </w:pPr>
            <w:ins w:id="3592" w:author="Matyas Adam" w:date="2018-11-16T15:04:00Z">
              <w:r w:rsidRPr="0015666E">
                <w:t>Dostupné on</w:t>
              </w:r>
              <w:r w:rsidRPr="00E45CC8">
                <w:t>line zdroje:</w:t>
              </w:r>
            </w:ins>
          </w:p>
          <w:p w14:paraId="1C423F26" w14:textId="77777777" w:rsidR="00BD26BB" w:rsidRPr="002343C5" w:rsidRDefault="00BD26BB" w:rsidP="00495DC8">
            <w:pPr>
              <w:ind w:left="360" w:hanging="322"/>
              <w:rPr>
                <w:ins w:id="3593" w:author="Matyas Adam" w:date="2018-11-16T15:04:00Z"/>
              </w:rPr>
            </w:pPr>
            <w:ins w:id="3594" w:author="Matyas Adam" w:date="2018-11-16T15:04:00Z">
              <w:r w:rsidRPr="002343C5">
                <w:t xml:space="preserve">www. </w:t>
              </w:r>
              <w:r w:rsidRPr="00A70703">
                <w:rPr>
                  <w:i/>
                  <w:iCs/>
                </w:rPr>
                <w:t>www stránky dalších ministerstev ČR</w:t>
              </w:r>
              <w:r w:rsidRPr="002343C5">
                <w:t xml:space="preserve">. </w:t>
              </w:r>
            </w:ins>
          </w:p>
          <w:p w14:paraId="347D46B5" w14:textId="77777777" w:rsidR="00BD26BB" w:rsidRPr="002343C5" w:rsidRDefault="00BD26BB" w:rsidP="00495DC8">
            <w:pPr>
              <w:ind w:left="360" w:hanging="322"/>
              <w:rPr>
                <w:ins w:id="3595" w:author="Matyas Adam" w:date="2018-11-16T15:04:00Z"/>
              </w:rPr>
            </w:pPr>
            <w:ins w:id="3596" w:author="Matyas Adam" w:date="2018-11-16T15:04:00Z">
              <w:r w:rsidRPr="002343C5">
                <w:t xml:space="preserve">www. </w:t>
              </w:r>
              <w:r w:rsidRPr="00A70703">
                <w:rPr>
                  <w:i/>
                  <w:iCs/>
                </w:rPr>
                <w:t>www stránky krajů dle výběru</w:t>
              </w:r>
              <w:r w:rsidRPr="002343C5">
                <w:t xml:space="preserve">. </w:t>
              </w:r>
            </w:ins>
          </w:p>
          <w:p w14:paraId="450E668B" w14:textId="77777777" w:rsidR="00BD26BB" w:rsidRPr="002343C5" w:rsidRDefault="00BD26BB" w:rsidP="00495DC8">
            <w:pPr>
              <w:ind w:left="360" w:hanging="322"/>
              <w:rPr>
                <w:ins w:id="3597" w:author="Matyas Adam" w:date="2018-11-16T15:04:00Z"/>
              </w:rPr>
            </w:pPr>
            <w:ins w:id="3598" w:author="Matyas Adam" w:date="2018-11-16T15:04:00Z">
              <w:r w:rsidRPr="002343C5">
                <w:t xml:space="preserve">www. </w:t>
              </w:r>
              <w:r w:rsidRPr="00A70703">
                <w:rPr>
                  <w:i/>
                  <w:iCs/>
                </w:rPr>
                <w:t>www stránky obcí dle výběru</w:t>
              </w:r>
              <w:r w:rsidRPr="002343C5">
                <w:t xml:space="preserve">. </w:t>
              </w:r>
            </w:ins>
          </w:p>
          <w:p w14:paraId="5480C5B3" w14:textId="77777777" w:rsidR="00BD26BB" w:rsidRPr="00C30854" w:rsidRDefault="00BD26BB">
            <w:pPr>
              <w:ind w:left="360" w:hanging="322"/>
              <w:rPr>
                <w:ins w:id="3599" w:author="Matyas Adam" w:date="2018-11-16T15:04:00Z"/>
                <w:rPrChange w:id="3600" w:author="Matyas Adam" w:date="2018-11-16T15:04:00Z">
                  <w:rPr>
                    <w:ins w:id="3601" w:author="Matyas Adam" w:date="2018-11-16T15:04:00Z"/>
                    <w:rFonts w:hAnsi="Symbol"/>
                  </w:rPr>
                </w:rPrChange>
              </w:rPr>
              <w:pPrChange w:id="3602" w:author="Matyas Adam" w:date="2018-11-16T15:01:00Z">
                <w:pPr/>
              </w:pPrChange>
            </w:pPr>
            <w:ins w:id="3603" w:author="Matyas Adam" w:date="2018-11-16T15:04:00Z">
              <w:r w:rsidRPr="002343C5">
                <w:t xml:space="preserve">www. </w:t>
              </w:r>
              <w:r w:rsidRPr="00A70703">
                <w:rPr>
                  <w:i/>
                  <w:iCs/>
                </w:rPr>
                <w:t>www.eagri.cz</w:t>
              </w:r>
              <w:r w:rsidRPr="002343C5">
                <w:t xml:space="preserve">. </w:t>
              </w:r>
            </w:ins>
          </w:p>
          <w:p w14:paraId="6B2D50BF" w14:textId="77777777" w:rsidR="00BD26BB" w:rsidRPr="002343C5" w:rsidRDefault="00BD26BB">
            <w:pPr>
              <w:ind w:left="360" w:hanging="322"/>
              <w:pPrChange w:id="3604" w:author="Matyas Adam" w:date="2018-11-16T15:01:00Z">
                <w:pPr/>
              </w:pPrChange>
            </w:pPr>
            <w:del w:id="3605" w:author="Matyas Adam" w:date="2018-11-16T15:01:00Z">
              <w:r w:rsidRPr="0015666E" w:rsidDel="00757EBA">
                <w:rPr>
                  <w:rFonts w:hAnsi="Symbol"/>
                </w:rPr>
                <w:delText></w:delText>
              </w:r>
              <w:r w:rsidRPr="002343C5" w:rsidDel="00757EBA">
                <w:delText xml:space="preserve">  </w:delText>
              </w:r>
              <w:r w:rsidRPr="0015666E" w:rsidDel="00C30854">
                <w:rPr>
                  <w:b/>
                  <w:bCs/>
                </w:rPr>
                <w:delText>Doporučená:</w:delText>
              </w:r>
              <w:r w:rsidRPr="002343C5" w:rsidDel="00C30854">
                <w:delText xml:space="preserve"> </w:delText>
              </w:r>
            </w:del>
            <w:r w:rsidRPr="002343C5">
              <w:t xml:space="preserve">www. </w:t>
            </w:r>
            <w:r w:rsidRPr="0015666E">
              <w:rPr>
                <w:i/>
                <w:iCs/>
              </w:rPr>
              <w:t>www.mzp.cz</w:t>
            </w:r>
            <w:r w:rsidRPr="002343C5">
              <w:t xml:space="preserve">. </w:t>
            </w:r>
          </w:p>
          <w:p w14:paraId="447F9EBB" w14:textId="77777777" w:rsidR="00BD26BB" w:rsidRPr="002343C5" w:rsidRDefault="00BD26BB">
            <w:pPr>
              <w:ind w:left="360" w:hanging="322"/>
              <w:pPrChange w:id="3606" w:author="Matyas Adam" w:date="2018-11-16T15:01:00Z">
                <w:pPr/>
              </w:pPrChange>
            </w:pPr>
            <w:del w:id="3607" w:author="Matyas Adam" w:date="2018-11-16T15:01:00Z">
              <w:r w:rsidRPr="0015666E" w:rsidDel="00757EBA">
                <w:rPr>
                  <w:rFonts w:hAnsi="Symbol"/>
                </w:rPr>
                <w:delText></w:delText>
              </w:r>
              <w:r w:rsidRPr="002343C5" w:rsidDel="00757EBA">
                <w:delText xml:space="preserve">  </w:delText>
              </w:r>
              <w:r w:rsidRPr="0015666E" w:rsidDel="00C30854">
                <w:rPr>
                  <w:b/>
                  <w:bCs/>
                </w:rPr>
                <w:delText>Doporučená:</w:delText>
              </w:r>
              <w:r w:rsidRPr="002343C5" w:rsidDel="00C30854">
                <w:delText xml:space="preserve"> </w:delText>
              </w:r>
            </w:del>
            <w:r w:rsidRPr="002343C5">
              <w:t xml:space="preserve">www. </w:t>
            </w:r>
            <w:r w:rsidRPr="0015666E">
              <w:rPr>
                <w:i/>
                <w:iCs/>
              </w:rPr>
              <w:t>www.psp.cz</w:t>
            </w:r>
            <w:r w:rsidRPr="002343C5">
              <w:t xml:space="preserve">. </w:t>
            </w:r>
          </w:p>
          <w:p w14:paraId="6EF942C6" w14:textId="77777777" w:rsidR="00BD26BB" w:rsidRPr="002343C5" w:rsidRDefault="00BD26BB">
            <w:pPr>
              <w:ind w:left="360" w:hanging="322"/>
              <w:pPrChange w:id="3608" w:author="Matyas Adam" w:date="2018-11-16T15:01:00Z">
                <w:pPr/>
              </w:pPrChange>
            </w:pPr>
            <w:del w:id="3609" w:author="Matyas Adam" w:date="2018-11-16T15:01:00Z">
              <w:r w:rsidRPr="0015666E" w:rsidDel="00757EBA">
                <w:rPr>
                  <w:rFonts w:hAnsi="Symbol"/>
                </w:rPr>
                <w:delText></w:delText>
              </w:r>
              <w:r w:rsidRPr="002343C5" w:rsidDel="00757EBA">
                <w:delText xml:space="preserve">  </w:delText>
              </w:r>
              <w:r w:rsidRPr="0015666E" w:rsidDel="00C30854">
                <w:rPr>
                  <w:b/>
                  <w:bCs/>
                </w:rPr>
                <w:delText>Doporučená:</w:delText>
              </w:r>
              <w:r w:rsidRPr="002343C5" w:rsidDel="00C30854">
                <w:delText xml:space="preserve"> </w:delText>
              </w:r>
            </w:del>
            <w:r w:rsidRPr="002343C5">
              <w:t xml:space="preserve">www. </w:t>
            </w:r>
            <w:r w:rsidRPr="0015666E">
              <w:rPr>
                <w:i/>
                <w:iCs/>
              </w:rPr>
              <w:t>www.senat.cz</w:t>
            </w:r>
            <w:r w:rsidRPr="002343C5">
              <w:t xml:space="preserve">. </w:t>
            </w:r>
          </w:p>
          <w:p w14:paraId="6B8393C6" w14:textId="77777777" w:rsidR="00BD26BB" w:rsidRPr="002343C5" w:rsidRDefault="00BD26BB">
            <w:pPr>
              <w:ind w:left="360" w:hanging="322"/>
              <w:pPrChange w:id="3610" w:author="Matyas Adam" w:date="2018-11-16T15:01:00Z">
                <w:pPr/>
              </w:pPrChange>
            </w:pPr>
            <w:del w:id="3611" w:author="Matyas Adam" w:date="2018-11-16T15:01:00Z">
              <w:r w:rsidRPr="0015666E" w:rsidDel="00757EBA">
                <w:rPr>
                  <w:rFonts w:hAnsi="Symbol"/>
                </w:rPr>
                <w:delText></w:delText>
              </w:r>
              <w:r w:rsidRPr="002343C5" w:rsidDel="00757EBA">
                <w:delText xml:space="preserve">  </w:delText>
              </w:r>
              <w:r w:rsidRPr="0015666E" w:rsidDel="00C30854">
                <w:rPr>
                  <w:b/>
                  <w:bCs/>
                </w:rPr>
                <w:delText>Dopor</w:delText>
              </w:r>
              <w:r w:rsidRPr="00E45CC8" w:rsidDel="00C30854">
                <w:rPr>
                  <w:b/>
                  <w:bCs/>
                </w:rPr>
                <w:delText>učená:</w:delText>
              </w:r>
              <w:r w:rsidRPr="002343C5" w:rsidDel="00C30854">
                <w:delText xml:space="preserve"> </w:delText>
              </w:r>
            </w:del>
            <w:r w:rsidRPr="002343C5">
              <w:t xml:space="preserve">www. </w:t>
            </w:r>
            <w:r w:rsidRPr="0015666E">
              <w:rPr>
                <w:i/>
                <w:iCs/>
              </w:rPr>
              <w:t>www.vlada.cz</w:t>
            </w:r>
            <w:r w:rsidRPr="002343C5">
              <w:t xml:space="preserve">. </w:t>
            </w:r>
          </w:p>
          <w:p w14:paraId="31C8F7DC" w14:textId="77777777" w:rsidR="00BD26BB" w:rsidRPr="002343C5" w:rsidDel="00C30854" w:rsidRDefault="00BD26BB">
            <w:pPr>
              <w:ind w:left="360" w:hanging="322"/>
              <w:rPr>
                <w:del w:id="3612" w:author="Matyas Adam" w:date="2018-11-16T15:03:00Z"/>
              </w:rPr>
              <w:pPrChange w:id="3613" w:author="Matyas Adam" w:date="2018-11-16T15:01:00Z">
                <w:pPr/>
              </w:pPrChange>
            </w:pPr>
            <w:del w:id="3614" w:author="Matyas Adam" w:date="2018-11-16T15:01:00Z">
              <w:r w:rsidRPr="0015666E" w:rsidDel="00757EBA">
                <w:rPr>
                  <w:rFonts w:hAnsi="Symbol"/>
                </w:rPr>
                <w:delText></w:delText>
              </w:r>
              <w:r w:rsidRPr="002343C5" w:rsidDel="00757EBA">
                <w:delText xml:space="preserve">  </w:delText>
              </w:r>
              <w:r w:rsidRPr="0015666E" w:rsidDel="00C30854">
                <w:rPr>
                  <w:b/>
                  <w:bCs/>
                </w:rPr>
                <w:delText>Doporučená:</w:delText>
              </w:r>
              <w:r w:rsidRPr="002343C5" w:rsidDel="00C30854">
                <w:delText xml:space="preserve"> </w:delText>
              </w:r>
            </w:del>
            <w:del w:id="3615" w:author="Matyas Adam" w:date="2018-11-16T15:03:00Z">
              <w:r w:rsidRPr="002343C5" w:rsidDel="00C30854">
                <w:delText xml:space="preserve">Sb. </w:delText>
              </w:r>
              <w:r w:rsidRPr="00757EBA" w:rsidDel="00C30854">
                <w:rPr>
                  <w:i/>
                  <w:iCs/>
                  <w:rPrChange w:id="3616" w:author="Matyas Adam" w:date="2018-11-16T15:01:00Z">
                    <w:rPr/>
                  </w:rPrChange>
                </w:rPr>
                <w:delText>z. č. 114/1992 Sb., o ochraně krajiny a přírody</w:delText>
              </w:r>
              <w:r w:rsidRPr="002343C5" w:rsidDel="00C30854">
                <w:delText xml:space="preserve">. </w:delText>
              </w:r>
            </w:del>
          </w:p>
          <w:p w14:paraId="05D9802D" w14:textId="77777777" w:rsidR="00BD26BB" w:rsidRPr="002343C5" w:rsidDel="00C30854" w:rsidRDefault="00BD26BB">
            <w:pPr>
              <w:ind w:left="360" w:hanging="322"/>
              <w:rPr>
                <w:del w:id="3617" w:author="Matyas Adam" w:date="2018-11-16T15:04:00Z"/>
              </w:rPr>
              <w:pPrChange w:id="3618" w:author="Matyas Adam" w:date="2018-11-16T15:01:00Z">
                <w:pPr/>
              </w:pPrChange>
            </w:pPr>
            <w:del w:id="3619" w:author="Matyas Adam" w:date="2018-11-16T15:01:00Z">
              <w:r w:rsidRPr="0015666E" w:rsidDel="00757EBA">
                <w:rPr>
                  <w:rFonts w:hAnsi="Symbol"/>
                </w:rPr>
                <w:delText></w:delText>
              </w:r>
              <w:r w:rsidRPr="002343C5" w:rsidDel="00757EBA">
                <w:delText xml:space="preserve">  </w:delText>
              </w:r>
              <w:r w:rsidRPr="0015666E" w:rsidDel="00C30854">
                <w:rPr>
                  <w:b/>
                  <w:bCs/>
                </w:rPr>
                <w:delText>Doporučená:</w:delText>
              </w:r>
              <w:r w:rsidRPr="002343C5" w:rsidDel="00C30854">
                <w:delText xml:space="preserve"> </w:delText>
              </w:r>
            </w:del>
            <w:del w:id="3620" w:author="Matyas Adam" w:date="2018-11-16T15:04:00Z">
              <w:r w:rsidRPr="002343C5" w:rsidDel="00C30854">
                <w:delText xml:space="preserve">Sb. </w:delText>
              </w:r>
              <w:r w:rsidRPr="00757EBA" w:rsidDel="00C30854">
                <w:rPr>
                  <w:i/>
                  <w:iCs/>
                  <w:rPrChange w:id="3621" w:author="Matyas Adam" w:date="2018-11-16T15:01:00Z">
                    <w:rPr/>
                  </w:rPrChange>
                </w:rPr>
                <w:delText>z. č. 123/1998 Sb., o právu na informace o životním prostředí</w:delText>
              </w:r>
              <w:r w:rsidRPr="002343C5" w:rsidDel="00C30854">
                <w:delText xml:space="preserve">. </w:delText>
              </w:r>
            </w:del>
          </w:p>
          <w:p w14:paraId="0416FC3E" w14:textId="77777777" w:rsidR="00BD26BB" w:rsidRPr="002343C5" w:rsidDel="00C30854" w:rsidRDefault="00BD26BB">
            <w:pPr>
              <w:ind w:left="360" w:hanging="322"/>
              <w:rPr>
                <w:del w:id="3622" w:author="Matyas Adam" w:date="2018-11-16T15:03:00Z"/>
              </w:rPr>
              <w:pPrChange w:id="3623" w:author="Matyas Adam" w:date="2018-11-16T15:01:00Z">
                <w:pPr/>
              </w:pPrChange>
            </w:pPr>
            <w:del w:id="3624" w:author="Matyas Adam" w:date="2018-11-16T15:01:00Z">
              <w:r w:rsidRPr="0015666E" w:rsidDel="00757EBA">
                <w:rPr>
                  <w:rFonts w:hAnsi="Symbol"/>
                </w:rPr>
                <w:delText></w:delText>
              </w:r>
              <w:r w:rsidRPr="002343C5" w:rsidDel="00757EBA">
                <w:delText xml:space="preserve">  </w:delText>
              </w:r>
              <w:r w:rsidRPr="0015666E" w:rsidDel="00C30854">
                <w:rPr>
                  <w:b/>
                  <w:bCs/>
                </w:rPr>
                <w:delText>Doporučená:</w:delText>
              </w:r>
              <w:r w:rsidRPr="002343C5" w:rsidDel="00C30854">
                <w:delText xml:space="preserve"> </w:delText>
              </w:r>
            </w:del>
            <w:del w:id="3625" w:author="Matyas Adam" w:date="2018-11-16T15:03:00Z">
              <w:r w:rsidRPr="002343C5" w:rsidDel="00C30854">
                <w:delText xml:space="preserve">Sb. </w:delText>
              </w:r>
              <w:r w:rsidRPr="00757EBA" w:rsidDel="00C30854">
                <w:rPr>
                  <w:i/>
                  <w:iCs/>
                  <w:rPrChange w:id="3626" w:author="Matyas Adam" w:date="2018-11-16T15:01:00Z">
                    <w:rPr/>
                  </w:rPrChange>
                </w:rPr>
                <w:delText>z. č. 17/1992 Sb., o životním prostředí</w:delText>
              </w:r>
              <w:r w:rsidRPr="002343C5" w:rsidDel="00C30854">
                <w:delText xml:space="preserve">. </w:delText>
              </w:r>
            </w:del>
          </w:p>
          <w:p w14:paraId="00D78B5A" w14:textId="77777777" w:rsidR="00BD26BB" w:rsidRPr="002343C5" w:rsidDel="00C30854" w:rsidRDefault="00BD26BB">
            <w:pPr>
              <w:ind w:left="360" w:hanging="322"/>
              <w:rPr>
                <w:del w:id="3627" w:author="Matyas Adam" w:date="2018-11-16T15:04:00Z"/>
              </w:rPr>
              <w:pPrChange w:id="3628" w:author="Matyas Adam" w:date="2018-11-16T15:01:00Z">
                <w:pPr/>
              </w:pPrChange>
            </w:pPr>
            <w:del w:id="3629" w:author="Matyas Adam" w:date="2018-11-16T15:01:00Z">
              <w:r w:rsidRPr="0015666E" w:rsidDel="00757EBA">
                <w:rPr>
                  <w:rFonts w:hAnsi="Symbol"/>
                </w:rPr>
                <w:delText></w:delText>
              </w:r>
              <w:r w:rsidRPr="002343C5" w:rsidDel="00757EBA">
                <w:delText xml:space="preserve">  </w:delText>
              </w:r>
              <w:r w:rsidRPr="0015666E" w:rsidDel="00C30854">
                <w:rPr>
                  <w:b/>
                  <w:bCs/>
                </w:rPr>
                <w:delText>Doporučená:</w:delText>
              </w:r>
              <w:r w:rsidRPr="002343C5" w:rsidDel="00C30854">
                <w:delText xml:space="preserve"> </w:delText>
              </w:r>
            </w:del>
            <w:del w:id="3630" w:author="Matyas Adam" w:date="2018-11-16T15:04:00Z">
              <w:r w:rsidRPr="002343C5" w:rsidDel="00C30854">
                <w:delText xml:space="preserve">Sb. </w:delText>
              </w:r>
              <w:r w:rsidRPr="00757EBA" w:rsidDel="00C30854">
                <w:rPr>
                  <w:i/>
                  <w:iCs/>
                  <w:rPrChange w:id="3631" w:author="Matyas Adam" w:date="2018-11-16T15:01:00Z">
                    <w:rPr/>
                  </w:rPrChange>
                </w:rPr>
                <w:delText>z. č. 201/2012 Sb., o ochraně ovzduší</w:delText>
              </w:r>
              <w:r w:rsidRPr="002343C5" w:rsidDel="00C30854">
                <w:delText xml:space="preserve">. </w:delText>
              </w:r>
            </w:del>
          </w:p>
          <w:p w14:paraId="6809B158" w14:textId="77777777" w:rsidR="00BD26BB" w:rsidRPr="002343C5" w:rsidDel="00C30854" w:rsidRDefault="00BD26BB">
            <w:pPr>
              <w:ind w:left="360" w:hanging="322"/>
              <w:rPr>
                <w:del w:id="3632" w:author="Matyas Adam" w:date="2018-11-16T15:04:00Z"/>
              </w:rPr>
              <w:pPrChange w:id="3633" w:author="Matyas Adam" w:date="2018-11-16T15:01:00Z">
                <w:pPr/>
              </w:pPrChange>
            </w:pPr>
            <w:del w:id="3634" w:author="Matyas Adam" w:date="2018-11-16T15:01:00Z">
              <w:r w:rsidRPr="0015666E" w:rsidDel="00757EBA">
                <w:rPr>
                  <w:rFonts w:hAnsi="Symbol"/>
                </w:rPr>
                <w:delText></w:delText>
              </w:r>
              <w:r w:rsidRPr="002343C5" w:rsidDel="00757EBA">
                <w:delText xml:space="preserve">  </w:delText>
              </w:r>
              <w:r w:rsidRPr="0015666E" w:rsidDel="00C30854">
                <w:rPr>
                  <w:b/>
                  <w:bCs/>
                </w:rPr>
                <w:delText>Doporučená:</w:delText>
              </w:r>
              <w:r w:rsidRPr="002343C5" w:rsidDel="00C30854">
                <w:delText xml:space="preserve"> </w:delText>
              </w:r>
            </w:del>
            <w:del w:id="3635" w:author="Matyas Adam" w:date="2018-11-16T15:04:00Z">
              <w:r w:rsidRPr="002343C5" w:rsidDel="00C30854">
                <w:delText xml:space="preserve">Sb. </w:delText>
              </w:r>
              <w:r w:rsidRPr="00757EBA" w:rsidDel="00C30854">
                <w:rPr>
                  <w:i/>
                  <w:iCs/>
                  <w:rPrChange w:id="3636" w:author="Matyas Adam" w:date="2018-11-16T15:01:00Z">
                    <w:rPr/>
                  </w:rPrChange>
                </w:rPr>
                <w:delText>z. č. 2/1969 Sb., o zřízení ministerstev a jiných ústředních orgánů státní správy</w:delText>
              </w:r>
              <w:r w:rsidRPr="002343C5" w:rsidDel="00C30854">
                <w:delText xml:space="preserve">. </w:delText>
              </w:r>
            </w:del>
          </w:p>
          <w:p w14:paraId="56E558E8" w14:textId="77777777" w:rsidR="00BD26BB" w:rsidRPr="002343C5" w:rsidDel="00C30854" w:rsidRDefault="00BD26BB">
            <w:pPr>
              <w:ind w:left="360" w:hanging="322"/>
              <w:rPr>
                <w:del w:id="3637" w:author="Matyas Adam" w:date="2018-11-16T15:04:00Z"/>
              </w:rPr>
              <w:pPrChange w:id="3638" w:author="Matyas Adam" w:date="2018-11-16T15:01:00Z">
                <w:pPr/>
              </w:pPrChange>
            </w:pPr>
            <w:del w:id="3639" w:author="Matyas Adam" w:date="2018-11-16T15:01:00Z">
              <w:r w:rsidRPr="0015666E" w:rsidDel="00757EBA">
                <w:rPr>
                  <w:rFonts w:hAnsi="Symbol"/>
                </w:rPr>
                <w:delText></w:delText>
              </w:r>
              <w:r w:rsidRPr="002343C5" w:rsidDel="00757EBA">
                <w:delText xml:space="preserve">  </w:delText>
              </w:r>
              <w:r w:rsidRPr="0015666E" w:rsidDel="00C30854">
                <w:rPr>
                  <w:b/>
                  <w:bCs/>
                </w:rPr>
                <w:delText>Doporučená:</w:delText>
              </w:r>
              <w:r w:rsidRPr="002343C5" w:rsidDel="00C30854">
                <w:delText xml:space="preserve"> </w:delText>
              </w:r>
            </w:del>
            <w:del w:id="3640" w:author="Matyas Adam" w:date="2018-11-16T15:04:00Z">
              <w:r w:rsidRPr="002343C5" w:rsidDel="00C30854">
                <w:delText xml:space="preserve">Sb. </w:delText>
              </w:r>
              <w:r w:rsidRPr="00757EBA" w:rsidDel="00C30854">
                <w:rPr>
                  <w:i/>
                  <w:iCs/>
                  <w:rPrChange w:id="3641" w:author="Matyas Adam" w:date="2018-11-16T15:01:00Z">
                    <w:rPr/>
                  </w:rPrChange>
                </w:rPr>
                <w:delText>z. č. 254/2001 Sb., o vodách</w:delText>
              </w:r>
              <w:r w:rsidRPr="002343C5" w:rsidDel="00C30854">
                <w:delText xml:space="preserve">. </w:delText>
              </w:r>
            </w:del>
          </w:p>
          <w:p w14:paraId="37909CB7" w14:textId="77777777" w:rsidR="00BD26BB" w:rsidRPr="002343C5" w:rsidDel="00C30854" w:rsidRDefault="00BD26BB">
            <w:pPr>
              <w:ind w:left="360" w:hanging="322"/>
              <w:rPr>
                <w:del w:id="3642" w:author="Matyas Adam" w:date="2018-11-16T15:04:00Z"/>
              </w:rPr>
              <w:pPrChange w:id="3643" w:author="Matyas Adam" w:date="2018-11-16T15:01:00Z">
                <w:pPr/>
              </w:pPrChange>
            </w:pPr>
            <w:del w:id="3644" w:author="Matyas Adam" w:date="2018-11-16T15:01:00Z">
              <w:r w:rsidRPr="0015666E" w:rsidDel="00757EBA">
                <w:rPr>
                  <w:rFonts w:hAnsi="Symbol"/>
                </w:rPr>
                <w:delText></w:delText>
              </w:r>
              <w:r w:rsidRPr="002343C5" w:rsidDel="00757EBA">
                <w:delText xml:space="preserve">  </w:delText>
              </w:r>
              <w:r w:rsidRPr="0015666E" w:rsidDel="00C30854">
                <w:rPr>
                  <w:b/>
                  <w:bCs/>
                </w:rPr>
                <w:delText>Doporučená:</w:delText>
              </w:r>
              <w:r w:rsidRPr="002343C5" w:rsidDel="00C30854">
                <w:delText xml:space="preserve"> </w:delText>
              </w:r>
            </w:del>
            <w:del w:id="3645" w:author="Matyas Adam" w:date="2018-11-16T15:04:00Z">
              <w:r w:rsidRPr="002343C5" w:rsidDel="00C30854">
                <w:delText xml:space="preserve">Sb. </w:delText>
              </w:r>
              <w:r w:rsidRPr="00757EBA" w:rsidDel="00C30854">
                <w:rPr>
                  <w:i/>
                  <w:iCs/>
                  <w:rPrChange w:id="3646" w:author="Matyas Adam" w:date="2018-11-16T15:01:00Z">
                    <w:rPr/>
                  </w:rPrChange>
                </w:rPr>
                <w:delText>z. č. 334/1992 Sb., o ochraně zemědělského půdního fondu</w:delText>
              </w:r>
              <w:r w:rsidRPr="002343C5" w:rsidDel="00C30854">
                <w:delText xml:space="preserve">. </w:delText>
              </w:r>
            </w:del>
          </w:p>
          <w:p w14:paraId="41D8E98E" w14:textId="77777777" w:rsidR="00BD26BB" w:rsidRPr="002343C5" w:rsidDel="00C30854" w:rsidRDefault="00BD26BB">
            <w:pPr>
              <w:ind w:left="360" w:hanging="322"/>
              <w:rPr>
                <w:del w:id="3647" w:author="Matyas Adam" w:date="2018-11-16T15:04:00Z"/>
              </w:rPr>
              <w:pPrChange w:id="3648" w:author="Matyas Adam" w:date="2018-11-16T15:01:00Z">
                <w:pPr/>
              </w:pPrChange>
            </w:pPr>
            <w:del w:id="3649" w:author="Matyas Adam" w:date="2018-11-16T15:01:00Z">
              <w:r w:rsidRPr="0015666E" w:rsidDel="00757EBA">
                <w:rPr>
                  <w:rFonts w:hAnsi="Symbol"/>
                </w:rPr>
                <w:delText></w:delText>
              </w:r>
              <w:r w:rsidRPr="002343C5" w:rsidDel="00757EBA">
                <w:delText xml:space="preserve">  </w:delText>
              </w:r>
              <w:r w:rsidRPr="0015666E" w:rsidDel="00C30854">
                <w:rPr>
                  <w:b/>
                  <w:bCs/>
                </w:rPr>
                <w:delText>Doporučená:</w:delText>
              </w:r>
              <w:r w:rsidRPr="002343C5" w:rsidDel="00C30854">
                <w:delText xml:space="preserve"> </w:delText>
              </w:r>
            </w:del>
            <w:del w:id="3650" w:author="Matyas Adam" w:date="2018-11-16T15:04:00Z">
              <w:r w:rsidRPr="002343C5" w:rsidDel="00C30854">
                <w:delText xml:space="preserve">Sb. </w:delText>
              </w:r>
              <w:r w:rsidRPr="00757EBA" w:rsidDel="00C30854">
                <w:rPr>
                  <w:i/>
                  <w:iCs/>
                  <w:rPrChange w:id="3651" w:author="Matyas Adam" w:date="2018-11-16T15:01:00Z">
                    <w:rPr/>
                  </w:rPrChange>
                </w:rPr>
                <w:delText>z. č. 44/1988 Sb., o ochraně a využití nerostného bohatství</w:delText>
              </w:r>
              <w:r w:rsidRPr="002343C5" w:rsidDel="00C30854">
                <w:delText xml:space="preserve">. </w:delText>
              </w:r>
            </w:del>
          </w:p>
          <w:p w14:paraId="3984B498" w14:textId="77777777" w:rsidR="00BD26BB" w:rsidRPr="002343C5" w:rsidDel="00C30854" w:rsidRDefault="00BD26BB">
            <w:pPr>
              <w:ind w:left="360" w:hanging="322"/>
              <w:rPr>
                <w:del w:id="3652" w:author="Matyas Adam" w:date="2018-11-16T15:04:00Z"/>
              </w:rPr>
              <w:pPrChange w:id="3653" w:author="Matyas Adam" w:date="2018-11-16T15:01:00Z">
                <w:pPr/>
              </w:pPrChange>
            </w:pPr>
            <w:del w:id="3654" w:author="Matyas Adam" w:date="2018-11-16T15:01:00Z">
              <w:r w:rsidRPr="0015666E" w:rsidDel="00757EBA">
                <w:rPr>
                  <w:rFonts w:hAnsi="Symbol"/>
                </w:rPr>
                <w:delText></w:delText>
              </w:r>
              <w:r w:rsidRPr="002343C5" w:rsidDel="00757EBA">
                <w:delText xml:space="preserve">  </w:delText>
              </w:r>
              <w:r w:rsidRPr="0015666E" w:rsidDel="00C30854">
                <w:rPr>
                  <w:b/>
                  <w:bCs/>
                </w:rPr>
                <w:delText>Doporučená:</w:delText>
              </w:r>
              <w:r w:rsidRPr="002343C5" w:rsidDel="00C30854">
                <w:delText xml:space="preserve"> </w:delText>
              </w:r>
            </w:del>
            <w:del w:id="3655" w:author="Matyas Adam" w:date="2018-11-16T15:04:00Z">
              <w:r w:rsidRPr="002343C5" w:rsidDel="00C30854">
                <w:delText xml:space="preserve">zákon č. 129/2000 Sb. o krajích. </w:delText>
              </w:r>
              <w:r w:rsidRPr="0015666E" w:rsidDel="00C30854">
                <w:rPr>
                  <w:i/>
                  <w:iCs/>
                </w:rPr>
                <w:delText>zákon č. 129/2000 Sb. o krajích</w:delText>
              </w:r>
              <w:r w:rsidRPr="002343C5" w:rsidDel="00C30854">
                <w:delText xml:space="preserve">. </w:delText>
              </w:r>
            </w:del>
          </w:p>
          <w:p w14:paraId="3310F40D" w14:textId="77777777" w:rsidR="00BD26BB" w:rsidRDefault="00BD26BB">
            <w:pPr>
              <w:ind w:left="38"/>
              <w:pPrChange w:id="3656" w:author="Matyas Adam" w:date="2018-11-16T15:01:00Z">
                <w:pPr/>
              </w:pPrChange>
            </w:pPr>
            <w:del w:id="3657" w:author="Matyas Adam" w:date="2018-11-16T15:01:00Z">
              <w:r w:rsidRPr="0015666E" w:rsidDel="00C30854">
                <w:rPr>
                  <w:rFonts w:hAnsi="Symbol"/>
                </w:rPr>
                <w:delText></w:delText>
              </w:r>
              <w:r w:rsidRPr="002343C5" w:rsidDel="00C30854">
                <w:delText xml:space="preserve">  </w:delText>
              </w:r>
              <w:r w:rsidRPr="0015666E" w:rsidDel="00C30854">
                <w:rPr>
                  <w:b/>
                  <w:bCs/>
                </w:rPr>
                <w:delText>Doporučená:</w:delText>
              </w:r>
              <w:r w:rsidRPr="002343C5" w:rsidDel="00C30854">
                <w:delText xml:space="preserve"> </w:delText>
              </w:r>
            </w:del>
            <w:del w:id="3658" w:author="Matyas Adam" w:date="2018-11-16T15:04:00Z">
              <w:r w:rsidRPr="002343C5" w:rsidDel="00C30854">
                <w:delText xml:space="preserve">zákon č. 132/2000 Sb. o obcích. </w:delText>
              </w:r>
              <w:r w:rsidRPr="0015666E" w:rsidDel="00C30854">
                <w:rPr>
                  <w:i/>
                  <w:iCs/>
                </w:rPr>
                <w:delText>zákon č. 132/2000 Sb. o obcí</w:delText>
              </w:r>
              <w:r w:rsidRPr="00E45CC8" w:rsidDel="00C30854">
                <w:rPr>
                  <w:i/>
                  <w:iCs/>
                </w:rPr>
                <w:delText>ch</w:delText>
              </w:r>
              <w:r w:rsidRPr="002343C5" w:rsidDel="00C30854">
                <w:delText xml:space="preserve">. </w:delText>
              </w:r>
            </w:del>
          </w:p>
        </w:tc>
      </w:tr>
      <w:tr w:rsidR="00BD26BB" w14:paraId="1427EEDE"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47AEB378" w14:textId="77777777" w:rsidR="00BD26BB" w:rsidRDefault="00BD26BB" w:rsidP="00495DC8">
            <w:pPr>
              <w:jc w:val="center"/>
              <w:rPr>
                <w:b/>
              </w:rPr>
            </w:pPr>
            <w:r>
              <w:rPr>
                <w:b/>
              </w:rPr>
              <w:t>Informace ke kombinované nebo distanční formě</w:t>
            </w:r>
          </w:p>
        </w:tc>
      </w:tr>
      <w:tr w:rsidR="00BD26BB" w14:paraId="2A7EE318" w14:textId="77777777" w:rsidTr="00495DC8">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5B03802E" w14:textId="77777777" w:rsidR="00BD26BB" w:rsidRDefault="00BD26BB" w:rsidP="00495DC8">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30595421" w14:textId="77777777" w:rsidR="00BD26BB" w:rsidRDefault="00BD26BB" w:rsidP="00495DC8">
            <w:pPr>
              <w:jc w:val="both"/>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6DFD53A5" w14:textId="77777777" w:rsidR="00BD26BB" w:rsidRDefault="00BD26BB" w:rsidP="00495DC8">
            <w:pPr>
              <w:jc w:val="both"/>
              <w:rPr>
                <w:b/>
              </w:rPr>
            </w:pPr>
            <w:r>
              <w:rPr>
                <w:b/>
              </w:rPr>
              <w:t xml:space="preserve">hodin </w:t>
            </w:r>
          </w:p>
        </w:tc>
      </w:tr>
      <w:tr w:rsidR="00BD26BB" w14:paraId="467044F4" w14:textId="77777777" w:rsidTr="00495DC8">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60DAD6D3" w14:textId="77777777" w:rsidR="00BD26BB" w:rsidRDefault="00BD26BB" w:rsidP="00495DC8">
            <w:pPr>
              <w:jc w:val="both"/>
              <w:rPr>
                <w:b/>
              </w:rPr>
            </w:pPr>
            <w:r>
              <w:rPr>
                <w:b/>
              </w:rPr>
              <w:t>Informace o způsobu kontaktu s vyučujícím</w:t>
            </w:r>
          </w:p>
        </w:tc>
      </w:tr>
      <w:tr w:rsidR="00BD26BB" w14:paraId="3D4230B4" w14:textId="77777777" w:rsidTr="00495DC8">
        <w:trPr>
          <w:trHeight w:val="375"/>
        </w:trPr>
        <w:tc>
          <w:tcPr>
            <w:tcW w:w="9855" w:type="dxa"/>
            <w:gridSpan w:val="8"/>
            <w:tcBorders>
              <w:top w:val="single" w:sz="4" w:space="0" w:color="auto"/>
              <w:left w:val="single" w:sz="4" w:space="0" w:color="auto"/>
              <w:bottom w:val="single" w:sz="4" w:space="0" w:color="auto"/>
              <w:right w:val="single" w:sz="4" w:space="0" w:color="auto"/>
            </w:tcBorders>
          </w:tcPr>
          <w:p w14:paraId="5C12187C" w14:textId="77777777" w:rsidR="00BD26BB" w:rsidRDefault="00BD26BB" w:rsidP="00495DC8">
            <w:pPr>
              <w:jc w:val="both"/>
            </w:pPr>
          </w:p>
        </w:tc>
      </w:tr>
    </w:tbl>
    <w:p w14:paraId="2F533332" w14:textId="77777777" w:rsidR="00BD26BB" w:rsidRDefault="00BD26BB">
      <w:pPr>
        <w:spacing w:after="160" w:line="259" w:lineRule="auto"/>
      </w:pPr>
    </w:p>
    <w:p w14:paraId="25DFDBC8" w14:textId="77777777" w:rsidR="00BD26BB" w:rsidRDefault="00BD26BB">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3B29985C" w14:textId="77777777" w:rsidTr="00495DC8">
        <w:tc>
          <w:tcPr>
            <w:tcW w:w="9855" w:type="dxa"/>
            <w:gridSpan w:val="8"/>
            <w:tcBorders>
              <w:bottom w:val="double" w:sz="4" w:space="0" w:color="auto"/>
            </w:tcBorders>
            <w:shd w:val="clear" w:color="auto" w:fill="BDD6EE"/>
          </w:tcPr>
          <w:p w14:paraId="17FF6099" w14:textId="77777777" w:rsidR="00BD26BB" w:rsidRDefault="00BD26BB" w:rsidP="00495DC8">
            <w:pPr>
              <w:jc w:val="both"/>
              <w:rPr>
                <w:b/>
                <w:sz w:val="28"/>
              </w:rPr>
            </w:pPr>
            <w:r>
              <w:br w:type="page"/>
            </w:r>
            <w:r>
              <w:rPr>
                <w:b/>
                <w:sz w:val="28"/>
              </w:rPr>
              <w:t>B-III – Charakteristika studijního předmětu</w:t>
            </w:r>
          </w:p>
        </w:tc>
      </w:tr>
      <w:tr w:rsidR="00BD26BB" w14:paraId="7FE2E7F3" w14:textId="77777777" w:rsidTr="00495DC8">
        <w:tc>
          <w:tcPr>
            <w:tcW w:w="3086" w:type="dxa"/>
            <w:tcBorders>
              <w:top w:val="double" w:sz="4" w:space="0" w:color="auto"/>
            </w:tcBorders>
            <w:shd w:val="clear" w:color="auto" w:fill="F7CAAC"/>
          </w:tcPr>
          <w:p w14:paraId="45C6E5E7" w14:textId="77777777" w:rsidR="00BD26BB" w:rsidRDefault="00BD26BB" w:rsidP="00495DC8">
            <w:pPr>
              <w:jc w:val="both"/>
              <w:rPr>
                <w:b/>
              </w:rPr>
            </w:pPr>
            <w:r>
              <w:rPr>
                <w:b/>
              </w:rPr>
              <w:t>Název studijního předmětu</w:t>
            </w:r>
          </w:p>
        </w:tc>
        <w:tc>
          <w:tcPr>
            <w:tcW w:w="6769" w:type="dxa"/>
            <w:gridSpan w:val="7"/>
            <w:tcBorders>
              <w:top w:val="double" w:sz="4" w:space="0" w:color="auto"/>
            </w:tcBorders>
          </w:tcPr>
          <w:p w14:paraId="7A6E98A5" w14:textId="19D89473" w:rsidR="00BD26BB" w:rsidRPr="00727397" w:rsidRDefault="00BD26BB" w:rsidP="00495DC8">
            <w:pPr>
              <w:jc w:val="both"/>
              <w:rPr>
                <w:b/>
                <w:rPrChange w:id="3659" w:author="PS" w:date="2018-11-25T14:40:00Z">
                  <w:rPr/>
                </w:rPrChange>
              </w:rPr>
            </w:pPr>
            <w:r w:rsidRPr="00727397">
              <w:rPr>
                <w:b/>
                <w:rPrChange w:id="3660" w:author="PS" w:date="2018-11-25T14:40:00Z">
                  <w:rPr/>
                </w:rPrChange>
              </w:rPr>
              <w:t>Matematika I</w:t>
            </w:r>
            <w:ins w:id="3661" w:author="PS" w:date="2018-11-25T14:40:00Z">
              <w:r w:rsidR="00727397" w:rsidRPr="00727397">
                <w:rPr>
                  <w:b/>
                  <w:rPrChange w:id="3662" w:author="PS" w:date="2018-11-25T14:40:00Z">
                    <w:rPr/>
                  </w:rPrChange>
                </w:rPr>
                <w:t>.</w:t>
              </w:r>
            </w:ins>
          </w:p>
        </w:tc>
      </w:tr>
      <w:tr w:rsidR="00BD26BB" w14:paraId="7A08E98D" w14:textId="77777777" w:rsidTr="00495DC8">
        <w:tc>
          <w:tcPr>
            <w:tcW w:w="3086" w:type="dxa"/>
            <w:shd w:val="clear" w:color="auto" w:fill="F7CAAC"/>
          </w:tcPr>
          <w:p w14:paraId="3EE958C7" w14:textId="77777777" w:rsidR="00BD26BB" w:rsidRDefault="00BD26BB" w:rsidP="00495DC8">
            <w:pPr>
              <w:jc w:val="both"/>
              <w:rPr>
                <w:b/>
              </w:rPr>
            </w:pPr>
            <w:r>
              <w:rPr>
                <w:b/>
              </w:rPr>
              <w:t>Typ předmětu</w:t>
            </w:r>
          </w:p>
        </w:tc>
        <w:tc>
          <w:tcPr>
            <w:tcW w:w="3406" w:type="dxa"/>
            <w:gridSpan w:val="4"/>
          </w:tcPr>
          <w:p w14:paraId="18FF9BBE" w14:textId="77777777" w:rsidR="00BD26BB" w:rsidRPr="005F2CFE" w:rsidRDefault="00BD26BB" w:rsidP="00495DC8">
            <w:pPr>
              <w:pStyle w:val="FormtovanvHTML"/>
              <w:shd w:val="clear" w:color="auto" w:fill="FFFFFF"/>
              <w:rPr>
                <w:rFonts w:ascii="Times New Roman" w:hAnsi="Times New Roman"/>
                <w:color w:val="000000"/>
              </w:rPr>
            </w:pPr>
            <w:r>
              <w:rPr>
                <w:rFonts w:ascii="Times New Roman" w:hAnsi="Times New Roman"/>
              </w:rPr>
              <w:t>Povinně volitelný</w:t>
            </w:r>
          </w:p>
        </w:tc>
        <w:tc>
          <w:tcPr>
            <w:tcW w:w="2695" w:type="dxa"/>
            <w:gridSpan w:val="2"/>
            <w:shd w:val="clear" w:color="auto" w:fill="F7CAAC"/>
          </w:tcPr>
          <w:p w14:paraId="21068C83" w14:textId="77777777" w:rsidR="00BD26BB" w:rsidRDefault="00BD26BB" w:rsidP="00495DC8">
            <w:pPr>
              <w:jc w:val="both"/>
            </w:pPr>
            <w:r>
              <w:rPr>
                <w:b/>
              </w:rPr>
              <w:t>doporučený ročník / semestr</w:t>
            </w:r>
          </w:p>
        </w:tc>
        <w:tc>
          <w:tcPr>
            <w:tcW w:w="668" w:type="dxa"/>
          </w:tcPr>
          <w:p w14:paraId="134931D1" w14:textId="77777777" w:rsidR="00BD26BB" w:rsidRDefault="00BD26BB" w:rsidP="00495DC8">
            <w:pPr>
              <w:jc w:val="both"/>
            </w:pPr>
            <w:r>
              <w:t>1/ZS</w:t>
            </w:r>
          </w:p>
        </w:tc>
      </w:tr>
      <w:tr w:rsidR="00BD26BB" w14:paraId="2A693501" w14:textId="77777777" w:rsidTr="00495DC8">
        <w:tc>
          <w:tcPr>
            <w:tcW w:w="3086" w:type="dxa"/>
            <w:shd w:val="clear" w:color="auto" w:fill="F7CAAC"/>
          </w:tcPr>
          <w:p w14:paraId="42F4C321" w14:textId="77777777" w:rsidR="00BD26BB" w:rsidRDefault="00BD26BB" w:rsidP="00495DC8">
            <w:pPr>
              <w:jc w:val="both"/>
              <w:rPr>
                <w:b/>
              </w:rPr>
            </w:pPr>
            <w:r>
              <w:rPr>
                <w:b/>
              </w:rPr>
              <w:t>Rozsah studijního předmětu</w:t>
            </w:r>
          </w:p>
        </w:tc>
        <w:tc>
          <w:tcPr>
            <w:tcW w:w="1701" w:type="dxa"/>
            <w:gridSpan w:val="2"/>
          </w:tcPr>
          <w:p w14:paraId="42EE9B09" w14:textId="72603E29" w:rsidR="00BD26BB" w:rsidRDefault="00BD26BB" w:rsidP="00200898">
            <w:pPr>
              <w:jc w:val="both"/>
            </w:pPr>
            <w:r>
              <w:t xml:space="preserve">28p </w:t>
            </w:r>
            <w:del w:id="3663" w:author="PS" w:date="2018-11-25T14:37:00Z">
              <w:r w:rsidDel="00200898">
                <w:delText>-</w:delText>
              </w:r>
            </w:del>
            <w:ins w:id="3664" w:author="PS" w:date="2018-11-25T14:37:00Z">
              <w:r w:rsidR="00200898">
                <w:t>–</w:t>
              </w:r>
            </w:ins>
            <w:r>
              <w:t xml:space="preserve"> </w:t>
            </w:r>
            <w:del w:id="3665" w:author="PS" w:date="2018-11-25T14:37:00Z">
              <w:r w:rsidDel="00200898">
                <w:delText>28s</w:delText>
              </w:r>
            </w:del>
            <w:ins w:id="3666" w:author="PS" w:date="2018-11-25T14:37:00Z">
              <w:r w:rsidR="00200898">
                <w:t>28c</w:t>
              </w:r>
            </w:ins>
          </w:p>
        </w:tc>
        <w:tc>
          <w:tcPr>
            <w:tcW w:w="889" w:type="dxa"/>
            <w:shd w:val="clear" w:color="auto" w:fill="F7CAAC"/>
          </w:tcPr>
          <w:p w14:paraId="56BE7E23" w14:textId="77777777" w:rsidR="00BD26BB" w:rsidRDefault="00BD26BB" w:rsidP="00495DC8">
            <w:pPr>
              <w:jc w:val="both"/>
              <w:rPr>
                <w:b/>
              </w:rPr>
            </w:pPr>
            <w:r>
              <w:rPr>
                <w:b/>
              </w:rPr>
              <w:t xml:space="preserve">hod. </w:t>
            </w:r>
          </w:p>
        </w:tc>
        <w:tc>
          <w:tcPr>
            <w:tcW w:w="816" w:type="dxa"/>
          </w:tcPr>
          <w:p w14:paraId="64F9E4B2" w14:textId="4CB04502" w:rsidR="00BD26BB" w:rsidRDefault="00BD26BB" w:rsidP="00495DC8">
            <w:pPr>
              <w:jc w:val="both"/>
            </w:pPr>
            <w:ins w:id="3667" w:author="Matyas Adam" w:date="2018-11-17T01:51:00Z">
              <w:del w:id="3668" w:author="PS" w:date="2018-11-25T14:36:00Z">
                <w:r w:rsidDel="00200898">
                  <w:delText>4</w:delText>
                </w:r>
              </w:del>
            </w:ins>
            <w:ins w:id="3669" w:author="PS" w:date="2018-11-25T14:36:00Z">
              <w:r w:rsidR="00200898">
                <w:t>56</w:t>
              </w:r>
            </w:ins>
          </w:p>
        </w:tc>
        <w:tc>
          <w:tcPr>
            <w:tcW w:w="2156" w:type="dxa"/>
            <w:shd w:val="clear" w:color="auto" w:fill="F7CAAC"/>
          </w:tcPr>
          <w:p w14:paraId="61C774A7" w14:textId="77777777" w:rsidR="00BD26BB" w:rsidRDefault="00BD26BB" w:rsidP="00495DC8">
            <w:pPr>
              <w:jc w:val="both"/>
              <w:rPr>
                <w:b/>
              </w:rPr>
            </w:pPr>
            <w:r>
              <w:rPr>
                <w:b/>
              </w:rPr>
              <w:t>kreditů</w:t>
            </w:r>
          </w:p>
        </w:tc>
        <w:tc>
          <w:tcPr>
            <w:tcW w:w="1207" w:type="dxa"/>
            <w:gridSpan w:val="2"/>
          </w:tcPr>
          <w:p w14:paraId="3BD30B67" w14:textId="77777777" w:rsidR="00BD26BB" w:rsidRDefault="00BD26BB" w:rsidP="00495DC8">
            <w:pPr>
              <w:jc w:val="both"/>
            </w:pPr>
            <w:r>
              <w:t>5</w:t>
            </w:r>
          </w:p>
        </w:tc>
      </w:tr>
      <w:tr w:rsidR="00BD26BB" w14:paraId="4178B0C7" w14:textId="77777777" w:rsidTr="00495DC8">
        <w:tc>
          <w:tcPr>
            <w:tcW w:w="3086" w:type="dxa"/>
            <w:shd w:val="clear" w:color="auto" w:fill="F7CAAC"/>
          </w:tcPr>
          <w:p w14:paraId="21231EE3" w14:textId="77777777" w:rsidR="00BD26BB" w:rsidRDefault="00BD26BB" w:rsidP="00495DC8">
            <w:pPr>
              <w:jc w:val="both"/>
              <w:rPr>
                <w:b/>
                <w:sz w:val="22"/>
              </w:rPr>
            </w:pPr>
            <w:r>
              <w:rPr>
                <w:b/>
              </w:rPr>
              <w:t>Prerekvizity, korekvizity, ekvivalence</w:t>
            </w:r>
          </w:p>
        </w:tc>
        <w:tc>
          <w:tcPr>
            <w:tcW w:w="6769" w:type="dxa"/>
            <w:gridSpan w:val="7"/>
          </w:tcPr>
          <w:p w14:paraId="5B64B4CB" w14:textId="77777777" w:rsidR="00BD26BB" w:rsidRDefault="00BD26BB" w:rsidP="00495DC8">
            <w:pPr>
              <w:jc w:val="both"/>
            </w:pPr>
          </w:p>
        </w:tc>
      </w:tr>
      <w:tr w:rsidR="00BD26BB" w14:paraId="16E833F8" w14:textId="77777777" w:rsidTr="00495DC8">
        <w:tc>
          <w:tcPr>
            <w:tcW w:w="3086" w:type="dxa"/>
            <w:shd w:val="clear" w:color="auto" w:fill="F7CAAC"/>
          </w:tcPr>
          <w:p w14:paraId="4E22A4C0" w14:textId="77777777" w:rsidR="00BD26BB" w:rsidRDefault="00BD26BB" w:rsidP="00495DC8">
            <w:pPr>
              <w:jc w:val="both"/>
              <w:rPr>
                <w:b/>
              </w:rPr>
            </w:pPr>
            <w:r>
              <w:rPr>
                <w:b/>
              </w:rPr>
              <w:t>Způsob ověření studijních výsledků</w:t>
            </w:r>
          </w:p>
        </w:tc>
        <w:tc>
          <w:tcPr>
            <w:tcW w:w="3406" w:type="dxa"/>
            <w:gridSpan w:val="4"/>
          </w:tcPr>
          <w:p w14:paraId="22172727" w14:textId="77777777" w:rsidR="00BD26BB" w:rsidRPr="00164753" w:rsidRDefault="00BD26BB" w:rsidP="00495DC8">
            <w:pPr>
              <w:jc w:val="both"/>
            </w:pPr>
            <w:r w:rsidRPr="00164753">
              <w:rPr>
                <w:rFonts w:eastAsia="SimSun"/>
                <w:lang w:eastAsia="zh-CN" w:bidi="hi-IN"/>
              </w:rPr>
              <w:t>Zápo</w:t>
            </w:r>
            <w:r w:rsidRPr="00164753">
              <w:rPr>
                <w:rFonts w:eastAsia="SimSun" w:cs="TimesNewRoman"/>
                <w:lang w:eastAsia="zh-CN" w:bidi="hi-IN"/>
              </w:rPr>
              <w:t>č</w:t>
            </w:r>
            <w:r w:rsidRPr="00164753">
              <w:rPr>
                <w:rFonts w:eastAsia="SimSun"/>
                <w:lang w:eastAsia="zh-CN" w:bidi="hi-IN"/>
              </w:rPr>
              <w:t>et, zkouška</w:t>
            </w:r>
          </w:p>
        </w:tc>
        <w:tc>
          <w:tcPr>
            <w:tcW w:w="2156" w:type="dxa"/>
            <w:shd w:val="clear" w:color="auto" w:fill="F7CAAC"/>
          </w:tcPr>
          <w:p w14:paraId="6D45CEFE" w14:textId="77777777" w:rsidR="00BD26BB" w:rsidRDefault="00BD26BB" w:rsidP="00495DC8">
            <w:pPr>
              <w:jc w:val="both"/>
              <w:rPr>
                <w:b/>
              </w:rPr>
            </w:pPr>
            <w:r>
              <w:rPr>
                <w:b/>
              </w:rPr>
              <w:t>Forma výuky</w:t>
            </w:r>
          </w:p>
        </w:tc>
        <w:tc>
          <w:tcPr>
            <w:tcW w:w="1207" w:type="dxa"/>
            <w:gridSpan w:val="2"/>
          </w:tcPr>
          <w:p w14:paraId="6663A99F" w14:textId="77777777" w:rsidR="00BD26BB" w:rsidRDefault="00BD26BB" w:rsidP="00495DC8">
            <w:pPr>
              <w:jc w:val="both"/>
              <w:rPr>
                <w:ins w:id="3670" w:author="PS" w:date="2018-11-25T14:37:00Z"/>
              </w:rPr>
            </w:pPr>
            <w:del w:id="3671" w:author="Matyas Adam" w:date="2018-11-16T15:05:00Z">
              <w:r w:rsidDel="00C30854">
                <w:delText>Přednáška, seminář</w:delText>
              </w:r>
            </w:del>
            <w:ins w:id="3672" w:author="Matyas Adam" w:date="2018-11-16T15:05:00Z">
              <w:del w:id="3673" w:author="PS" w:date="2018-11-25T14:37:00Z">
                <w:r w:rsidDel="00200898">
                  <w:delText>P, S</w:delText>
                </w:r>
              </w:del>
            </w:ins>
            <w:ins w:id="3674" w:author="PS" w:date="2018-11-25T14:37:00Z">
              <w:r w:rsidR="00200898">
                <w:t>přednášky</w:t>
              </w:r>
            </w:ins>
          </w:p>
          <w:p w14:paraId="2A22DF96" w14:textId="78406E94" w:rsidR="00200898" w:rsidRDefault="00200898" w:rsidP="00495DC8">
            <w:pPr>
              <w:jc w:val="both"/>
            </w:pPr>
            <w:ins w:id="3675" w:author="PS" w:date="2018-11-25T14:37:00Z">
              <w:r>
                <w:t>cvičení</w:t>
              </w:r>
            </w:ins>
          </w:p>
        </w:tc>
      </w:tr>
      <w:tr w:rsidR="00BD26BB" w14:paraId="23B9B7EE" w14:textId="77777777" w:rsidTr="00495DC8">
        <w:tc>
          <w:tcPr>
            <w:tcW w:w="3086" w:type="dxa"/>
            <w:shd w:val="clear" w:color="auto" w:fill="F7CAAC"/>
          </w:tcPr>
          <w:p w14:paraId="651E6697" w14:textId="186F1334" w:rsidR="00BD26BB" w:rsidRDefault="00BD26BB" w:rsidP="00495DC8">
            <w:pPr>
              <w:jc w:val="both"/>
              <w:rPr>
                <w:b/>
              </w:rPr>
            </w:pPr>
            <w:r>
              <w:rPr>
                <w:b/>
              </w:rPr>
              <w:t>Forma způsobu ověření studijních výsledků a další požadavky na studenta</w:t>
            </w:r>
          </w:p>
        </w:tc>
        <w:tc>
          <w:tcPr>
            <w:tcW w:w="6769" w:type="dxa"/>
            <w:gridSpan w:val="7"/>
            <w:tcBorders>
              <w:bottom w:val="nil"/>
            </w:tcBorders>
          </w:tcPr>
          <w:p w14:paraId="5A52A338" w14:textId="77777777" w:rsidR="00BD26BB" w:rsidRDefault="00BD26BB" w:rsidP="00495DC8">
            <w:pPr>
              <w:jc w:val="both"/>
              <w:rPr>
                <w:ins w:id="3676" w:author="Matyas Adam" w:date="2018-11-16T15:06:00Z"/>
              </w:rPr>
            </w:pPr>
            <w:ins w:id="3677" w:author="Matyas Adam" w:date="2018-11-16T15:06:00Z">
              <w:r>
                <w:t>Zápočet</w:t>
              </w:r>
              <w:r w:rsidRPr="007E623A">
                <w:t>: K udělení zápočtu je nutno</w:t>
              </w:r>
              <w:r>
                <w:t xml:space="preserve"> úspěšně zvládnout </w:t>
              </w:r>
              <w:r w:rsidRPr="007E623A">
                <w:t>dvě zápočtové písemné práce a splnit 80</w:t>
              </w:r>
              <w:r>
                <w:t>%</w:t>
              </w:r>
              <w:r w:rsidRPr="007E623A">
                <w:t xml:space="preserve"> účast na cvičeních.</w:t>
              </w:r>
            </w:ins>
          </w:p>
          <w:p w14:paraId="2F4C788E" w14:textId="77777777" w:rsidR="00BD26BB" w:rsidRDefault="00BD26BB" w:rsidP="00495DC8">
            <w:pPr>
              <w:jc w:val="both"/>
            </w:pPr>
            <w:ins w:id="3678" w:author="Matyas Adam" w:date="2018-11-16T15:06:00Z">
              <w:r w:rsidRPr="003C2BF2">
                <w:t xml:space="preserve">Zkouška: </w:t>
              </w:r>
              <w:r>
                <w:t xml:space="preserve">Je vyžadována </w:t>
              </w:r>
              <w:r w:rsidRPr="003C2BF2">
                <w:t>znalost látky z probíraných tematických okruhů</w:t>
              </w:r>
              <w:r>
                <w:t>, forma je písemná.</w:t>
              </w:r>
            </w:ins>
          </w:p>
        </w:tc>
      </w:tr>
      <w:tr w:rsidR="00BD26BB" w14:paraId="508BBEAC" w14:textId="77777777" w:rsidTr="00495DC8">
        <w:trPr>
          <w:trHeight w:val="554"/>
        </w:trPr>
        <w:tc>
          <w:tcPr>
            <w:tcW w:w="9855" w:type="dxa"/>
            <w:gridSpan w:val="8"/>
            <w:tcBorders>
              <w:top w:val="nil"/>
            </w:tcBorders>
          </w:tcPr>
          <w:p w14:paraId="26D1DEDC" w14:textId="77777777" w:rsidR="00BD26BB" w:rsidDel="00C30854" w:rsidRDefault="00BD26BB" w:rsidP="00495DC8">
            <w:pPr>
              <w:jc w:val="both"/>
              <w:rPr>
                <w:del w:id="3679" w:author="Matyas Adam" w:date="2018-11-16T15:06:00Z"/>
              </w:rPr>
            </w:pPr>
            <w:del w:id="3680" w:author="Matyas Adam" w:date="2018-11-16T15:06:00Z">
              <w:r w:rsidDel="00C30854">
                <w:delText>Zápočet</w:delText>
              </w:r>
              <w:r w:rsidRPr="007E623A" w:rsidDel="00C30854">
                <w:delText>: K udělení zápočtu je nutno</w:delText>
              </w:r>
              <w:r w:rsidDel="00C30854">
                <w:delText xml:space="preserve"> úspěšně zvládnout </w:delText>
              </w:r>
              <w:r w:rsidRPr="007E623A" w:rsidDel="00C30854">
                <w:delText>dvě zápočtové písemné práce a splnit 80</w:delText>
              </w:r>
              <w:r w:rsidDel="00C30854">
                <w:delText>%</w:delText>
              </w:r>
              <w:r w:rsidRPr="007E623A" w:rsidDel="00C30854">
                <w:delText xml:space="preserve"> účast na cvičeních.</w:delText>
              </w:r>
            </w:del>
          </w:p>
          <w:p w14:paraId="5C5F56A4" w14:textId="77777777" w:rsidR="00BD26BB" w:rsidRDefault="00BD26BB" w:rsidP="00495DC8">
            <w:pPr>
              <w:jc w:val="both"/>
            </w:pPr>
            <w:del w:id="3681" w:author="Matyas Adam" w:date="2018-11-16T15:06:00Z">
              <w:r w:rsidRPr="003C2BF2" w:rsidDel="00C30854">
                <w:delText xml:space="preserve">Zkouška: </w:delText>
              </w:r>
              <w:r w:rsidDel="00C30854">
                <w:delText xml:space="preserve">Je vyžadována </w:delText>
              </w:r>
              <w:r w:rsidRPr="003C2BF2" w:rsidDel="00C30854">
                <w:delText>znalost látky z probíraných tematických okruhů</w:delText>
              </w:r>
              <w:r w:rsidDel="00C30854">
                <w:delText>, forma je písemná.</w:delText>
              </w:r>
            </w:del>
          </w:p>
        </w:tc>
      </w:tr>
      <w:tr w:rsidR="00BD26BB" w14:paraId="23A0B0CE" w14:textId="77777777" w:rsidTr="00495DC8">
        <w:trPr>
          <w:trHeight w:val="197"/>
        </w:trPr>
        <w:tc>
          <w:tcPr>
            <w:tcW w:w="3086" w:type="dxa"/>
            <w:tcBorders>
              <w:top w:val="nil"/>
            </w:tcBorders>
            <w:shd w:val="clear" w:color="auto" w:fill="F7CAAC"/>
          </w:tcPr>
          <w:p w14:paraId="1C1EB84F" w14:textId="77777777" w:rsidR="00BD26BB" w:rsidRDefault="00BD26BB" w:rsidP="00495DC8">
            <w:pPr>
              <w:jc w:val="both"/>
              <w:rPr>
                <w:b/>
              </w:rPr>
            </w:pPr>
            <w:r>
              <w:rPr>
                <w:b/>
              </w:rPr>
              <w:t>Garant předmětu</w:t>
            </w:r>
          </w:p>
        </w:tc>
        <w:tc>
          <w:tcPr>
            <w:tcW w:w="6769" w:type="dxa"/>
            <w:gridSpan w:val="7"/>
            <w:tcBorders>
              <w:top w:val="nil"/>
            </w:tcBorders>
          </w:tcPr>
          <w:p w14:paraId="619170C9" w14:textId="77777777" w:rsidR="00BD26BB" w:rsidRPr="004158DD" w:rsidRDefault="00BD26BB" w:rsidP="00495DC8">
            <w:pPr>
              <w:pStyle w:val="FormtovanvHTML"/>
              <w:shd w:val="clear" w:color="auto" w:fill="FFFFFF"/>
              <w:rPr>
                <w:rFonts w:ascii="Times New Roman" w:hAnsi="Times New Roman"/>
                <w:color w:val="000000"/>
              </w:rPr>
            </w:pPr>
            <w:del w:id="3682" w:author="Jiří Lehejček [2]" w:date="2018-11-14T22:39:00Z">
              <w:r w:rsidDel="005B6157">
                <w:rPr>
                  <w:rFonts w:ascii="Times New Roman" w:hAnsi="Times New Roman"/>
                </w:rPr>
                <w:delText>RNDr. Lenka Kozáková</w:delText>
              </w:r>
            </w:del>
            <w:ins w:id="3683" w:author="Jiří Lehejček [2]" w:date="2018-11-14T22:39:00Z">
              <w:r>
                <w:rPr>
                  <w:rFonts w:ascii="Times New Roman" w:hAnsi="Times New Roman"/>
                </w:rPr>
                <w:t>Ing. Pavel Martinek</w:t>
              </w:r>
            </w:ins>
            <w:r w:rsidRPr="004158DD">
              <w:rPr>
                <w:rFonts w:ascii="Times New Roman" w:hAnsi="Times New Roman"/>
              </w:rPr>
              <w:t>, Ph.D.</w:t>
            </w:r>
          </w:p>
        </w:tc>
      </w:tr>
      <w:tr w:rsidR="00BD26BB" w14:paraId="67299D63" w14:textId="77777777" w:rsidTr="00495DC8">
        <w:trPr>
          <w:trHeight w:val="243"/>
        </w:trPr>
        <w:tc>
          <w:tcPr>
            <w:tcW w:w="3086" w:type="dxa"/>
            <w:tcBorders>
              <w:top w:val="nil"/>
            </w:tcBorders>
            <w:shd w:val="clear" w:color="auto" w:fill="F7CAAC"/>
          </w:tcPr>
          <w:p w14:paraId="66AB83E2" w14:textId="77777777" w:rsidR="00BD26BB" w:rsidRDefault="00BD26BB" w:rsidP="00495DC8">
            <w:pPr>
              <w:jc w:val="both"/>
              <w:rPr>
                <w:b/>
              </w:rPr>
            </w:pPr>
            <w:r>
              <w:rPr>
                <w:b/>
              </w:rPr>
              <w:t>Zapojení garanta do výuky předmětu</w:t>
            </w:r>
          </w:p>
        </w:tc>
        <w:tc>
          <w:tcPr>
            <w:tcW w:w="6769" w:type="dxa"/>
            <w:gridSpan w:val="7"/>
            <w:tcBorders>
              <w:top w:val="nil"/>
            </w:tcBorders>
          </w:tcPr>
          <w:p w14:paraId="5CEF6604" w14:textId="77777777" w:rsidR="00BD26BB" w:rsidRDefault="00BD26BB" w:rsidP="00495DC8">
            <w:pPr>
              <w:jc w:val="both"/>
            </w:pPr>
            <w:r w:rsidRPr="00D4222D">
              <w:t xml:space="preserve">Garant stanovuje koncepci předmětu, podílí se na přednáškách v rozsahu </w:t>
            </w:r>
            <w:r>
              <w:t>100</w:t>
            </w:r>
            <w:r w:rsidRPr="00D4222D">
              <w:t xml:space="preserve"> % a dále stanovuje koncepci cvičení a dohlíží na jejich jednotné vedení.</w:t>
            </w:r>
          </w:p>
        </w:tc>
      </w:tr>
      <w:tr w:rsidR="00BD26BB" w14:paraId="3099D61B" w14:textId="77777777" w:rsidTr="00495DC8">
        <w:tc>
          <w:tcPr>
            <w:tcW w:w="3086" w:type="dxa"/>
            <w:shd w:val="clear" w:color="auto" w:fill="F7CAAC"/>
          </w:tcPr>
          <w:p w14:paraId="4287DB6C" w14:textId="77777777" w:rsidR="00BD26BB" w:rsidRDefault="00BD26BB" w:rsidP="00495DC8">
            <w:pPr>
              <w:jc w:val="both"/>
              <w:rPr>
                <w:b/>
              </w:rPr>
            </w:pPr>
            <w:r>
              <w:rPr>
                <w:b/>
              </w:rPr>
              <w:t>Vyučující</w:t>
            </w:r>
          </w:p>
        </w:tc>
        <w:tc>
          <w:tcPr>
            <w:tcW w:w="6769" w:type="dxa"/>
            <w:gridSpan w:val="7"/>
            <w:tcBorders>
              <w:bottom w:val="nil"/>
            </w:tcBorders>
          </w:tcPr>
          <w:p w14:paraId="22085579" w14:textId="77777777" w:rsidR="00200898" w:rsidRDefault="00200898" w:rsidP="00200898">
            <w:pPr>
              <w:jc w:val="both"/>
              <w:rPr>
                <w:ins w:id="3684" w:author="PS" w:date="2018-11-25T14:37:00Z"/>
              </w:rPr>
            </w:pPr>
            <w:ins w:id="3685" w:author="PS" w:date="2018-11-25T14:37:00Z">
              <w:r w:rsidRPr="004158DD">
                <w:t>Ing. Pavel Martinek, Ph.D.</w:t>
              </w:r>
              <w:r>
                <w:t xml:space="preserve"> (přednášející – 100 %)</w:t>
              </w:r>
            </w:ins>
          </w:p>
          <w:p w14:paraId="34C3D395" w14:textId="77777777" w:rsidR="00200898" w:rsidRDefault="00200898" w:rsidP="00200898">
            <w:pPr>
              <w:jc w:val="both"/>
              <w:rPr>
                <w:ins w:id="3686" w:author="PS" w:date="2018-11-25T14:37:00Z"/>
              </w:rPr>
            </w:pPr>
            <w:ins w:id="3687" w:author="PS" w:date="2018-11-25T14:37:00Z">
              <w:r>
                <w:t>RNDr. Martin Fajkus, Ph.D. (vede cvičení)</w:t>
              </w:r>
            </w:ins>
          </w:p>
          <w:p w14:paraId="70F98CC2" w14:textId="5798BFB0" w:rsidR="00BD26BB" w:rsidRDefault="00200898" w:rsidP="00200898">
            <w:pPr>
              <w:jc w:val="both"/>
            </w:pPr>
            <w:ins w:id="3688" w:author="PS" w:date="2018-11-25T14:37:00Z">
              <w:r>
                <w:t>RNDr. Lenka Kozáková, Ph.D. (vede cvičení)</w:t>
              </w:r>
            </w:ins>
            <w:ins w:id="3689" w:author="Matyas Adam" w:date="2018-11-16T15:06:00Z">
              <w:del w:id="3690" w:author="PS" w:date="2018-11-25T14:37:00Z">
                <w:r w:rsidR="00BD26BB" w:rsidDel="00200898">
                  <w:delText>Ing. Pavel Martinek, Ph.D. – přednášky, semináře (100 %)</w:delText>
                </w:r>
              </w:del>
            </w:ins>
          </w:p>
        </w:tc>
      </w:tr>
      <w:tr w:rsidR="00BD26BB" w14:paraId="3F008BED" w14:textId="77777777" w:rsidTr="00495DC8">
        <w:trPr>
          <w:trHeight w:val="554"/>
        </w:trPr>
        <w:tc>
          <w:tcPr>
            <w:tcW w:w="9855" w:type="dxa"/>
            <w:gridSpan w:val="8"/>
            <w:tcBorders>
              <w:top w:val="nil"/>
            </w:tcBorders>
          </w:tcPr>
          <w:p w14:paraId="18B78561" w14:textId="77777777" w:rsidR="00BD26BB" w:rsidDel="00C30854" w:rsidRDefault="00BD26BB" w:rsidP="00495DC8">
            <w:pPr>
              <w:jc w:val="both"/>
              <w:rPr>
                <w:del w:id="3691" w:author="Matyas Adam" w:date="2018-11-16T15:06:00Z"/>
              </w:rPr>
            </w:pPr>
            <w:ins w:id="3692" w:author="Jiří Lehejček [2]" w:date="2018-11-14T22:40:00Z">
              <w:del w:id="3693" w:author="Matyas Adam" w:date="2018-11-16T15:06:00Z">
                <w:r w:rsidDel="00C30854">
                  <w:delText>Ing. Pavel Martinek, Ph.D. – přednášky, semináře (100 %)</w:delText>
                </w:r>
              </w:del>
            </w:ins>
            <w:del w:id="3694" w:author="Matyas Adam" w:date="2018-11-16T15:06:00Z">
              <w:r w:rsidDel="00C30854">
                <w:delText>RNDr. Martin Fajkus, Ph.D.</w:delText>
              </w:r>
            </w:del>
          </w:p>
          <w:p w14:paraId="53849D39" w14:textId="77777777" w:rsidR="00BD26BB" w:rsidDel="005B6157" w:rsidRDefault="00BD26BB" w:rsidP="00495DC8">
            <w:pPr>
              <w:jc w:val="both"/>
              <w:rPr>
                <w:del w:id="3695" w:author="Jiří Lehejček [2]" w:date="2018-11-14T22:40:00Z"/>
              </w:rPr>
            </w:pPr>
            <w:del w:id="3696" w:author="Jiří Lehejček [2]" w:date="2018-11-14T22:40:00Z">
              <w:r w:rsidDel="005B6157">
                <w:delText>RNDr. Lenka Kozáková, Ph.D.</w:delText>
              </w:r>
            </w:del>
          </w:p>
          <w:p w14:paraId="21907C62" w14:textId="77777777" w:rsidR="00BD26BB" w:rsidRDefault="00BD26BB" w:rsidP="00495DC8">
            <w:pPr>
              <w:jc w:val="both"/>
            </w:pPr>
            <w:del w:id="3697" w:author="Jiří Lehejček [2]" w:date="2018-11-14T22:40:00Z">
              <w:r w:rsidRPr="004158DD" w:rsidDel="005B6157">
                <w:delText>Ing. Pavel Martinek, Ph.D</w:delText>
              </w:r>
              <w:r w:rsidDel="005B6157">
                <w:delText>.</w:delText>
              </w:r>
            </w:del>
          </w:p>
        </w:tc>
      </w:tr>
      <w:tr w:rsidR="00BD26BB" w14:paraId="5B37A50E" w14:textId="77777777" w:rsidTr="00495DC8">
        <w:tc>
          <w:tcPr>
            <w:tcW w:w="3086" w:type="dxa"/>
            <w:shd w:val="clear" w:color="auto" w:fill="F7CAAC"/>
          </w:tcPr>
          <w:p w14:paraId="1304D226" w14:textId="77777777" w:rsidR="00BD26BB" w:rsidRDefault="00BD26BB" w:rsidP="00495DC8">
            <w:pPr>
              <w:jc w:val="both"/>
              <w:rPr>
                <w:b/>
              </w:rPr>
            </w:pPr>
            <w:r>
              <w:rPr>
                <w:b/>
              </w:rPr>
              <w:t>Stručná anotace předmětu</w:t>
            </w:r>
          </w:p>
        </w:tc>
        <w:tc>
          <w:tcPr>
            <w:tcW w:w="6769" w:type="dxa"/>
            <w:gridSpan w:val="7"/>
            <w:tcBorders>
              <w:bottom w:val="nil"/>
            </w:tcBorders>
          </w:tcPr>
          <w:p w14:paraId="3AFEC77C" w14:textId="77777777" w:rsidR="00BD26BB" w:rsidRDefault="00BD26BB" w:rsidP="00495DC8">
            <w:pPr>
              <w:jc w:val="both"/>
            </w:pPr>
          </w:p>
        </w:tc>
      </w:tr>
      <w:tr w:rsidR="00BD26BB" w14:paraId="341E267C" w14:textId="77777777" w:rsidTr="00495DC8">
        <w:trPr>
          <w:trHeight w:val="3938"/>
        </w:trPr>
        <w:tc>
          <w:tcPr>
            <w:tcW w:w="9855" w:type="dxa"/>
            <w:gridSpan w:val="8"/>
            <w:tcBorders>
              <w:top w:val="nil"/>
              <w:bottom w:val="single" w:sz="12" w:space="0" w:color="auto"/>
            </w:tcBorders>
          </w:tcPr>
          <w:p w14:paraId="20D61E11" w14:textId="77777777" w:rsidR="00200898" w:rsidRDefault="00200898" w:rsidP="00200898">
            <w:pPr>
              <w:autoSpaceDE w:val="0"/>
              <w:autoSpaceDN w:val="0"/>
              <w:adjustRightInd w:val="0"/>
              <w:jc w:val="both"/>
              <w:rPr>
                <w:ins w:id="3698" w:author="PS" w:date="2018-11-25T14:38:00Z"/>
                <w:rFonts w:cs="Calibri"/>
              </w:rPr>
            </w:pPr>
            <w:ins w:id="3699" w:author="PS" w:date="2018-11-25T14:38:00Z">
              <w:r>
                <w:rPr>
                  <w:rFonts w:cs="Calibri"/>
                </w:rPr>
                <w:t>V první části kurzu se studenti budou zabývat diferenciálním počtem funkce jedné reálné proměnné. V této části se studenti naučí pracovat s pojmy funkce, limita a derivace. Pomocí derivace se naučí popisovat vlastnosti reálných funkcí, určovat jejich extrémy a kreslit grafy.</w:t>
              </w:r>
            </w:ins>
          </w:p>
          <w:p w14:paraId="514C44BD" w14:textId="77777777" w:rsidR="00200898" w:rsidRDefault="00200898" w:rsidP="00200898">
            <w:pPr>
              <w:autoSpaceDE w:val="0"/>
              <w:autoSpaceDN w:val="0"/>
              <w:adjustRightInd w:val="0"/>
              <w:jc w:val="both"/>
              <w:rPr>
                <w:ins w:id="3700" w:author="PS" w:date="2018-11-25T14:38:00Z"/>
                <w:rFonts w:cs="Calibri"/>
              </w:rPr>
            </w:pPr>
            <w:ins w:id="3701" w:author="PS" w:date="2018-11-25T14:38:00Z">
              <w:r>
                <w:rPr>
                  <w:rFonts w:cs="Calibri"/>
                </w:rPr>
                <w:t xml:space="preserve">V druhé části tohoto kurzu se studenti seznámí s integrálním počtem. Naučí se základní integrační metody, integrovat některé speciální typy funkcí a vypočítat určitý integrál. </w:t>
              </w:r>
            </w:ins>
          </w:p>
          <w:p w14:paraId="75F5D7B1" w14:textId="77777777" w:rsidR="00200898" w:rsidRDefault="00200898" w:rsidP="00200898">
            <w:pPr>
              <w:autoSpaceDE w:val="0"/>
              <w:autoSpaceDN w:val="0"/>
              <w:adjustRightInd w:val="0"/>
              <w:jc w:val="both"/>
              <w:rPr>
                <w:ins w:id="3702" w:author="PS" w:date="2018-11-25T14:38:00Z"/>
                <w:rFonts w:cs="Calibri"/>
              </w:rPr>
            </w:pPr>
            <w:ins w:id="3703" w:author="PS" w:date="2018-11-25T14:38:00Z">
              <w:r>
                <w:rPr>
                  <w:rFonts w:cs="Calibri"/>
                </w:rPr>
                <w:t>Cílem předmětu je také poukázat na aplikace diferenciálního a integrálního počtu funkce jedné proměnné v geometrii, fyzice a ekonomii.</w:t>
              </w:r>
            </w:ins>
          </w:p>
          <w:p w14:paraId="73609F54" w14:textId="77777777" w:rsidR="00200898" w:rsidRDefault="00200898" w:rsidP="00200898">
            <w:pPr>
              <w:autoSpaceDE w:val="0"/>
              <w:autoSpaceDN w:val="0"/>
              <w:adjustRightInd w:val="0"/>
              <w:jc w:val="both"/>
              <w:rPr>
                <w:ins w:id="3704" w:author="PS" w:date="2018-11-25T14:38:00Z"/>
                <w:rFonts w:cs="Calibri"/>
              </w:rPr>
            </w:pPr>
          </w:p>
          <w:p w14:paraId="5CCD476F" w14:textId="77777777" w:rsidR="00200898" w:rsidRDefault="00200898" w:rsidP="00200898">
            <w:pPr>
              <w:autoSpaceDE w:val="0"/>
              <w:autoSpaceDN w:val="0"/>
              <w:adjustRightInd w:val="0"/>
              <w:jc w:val="both"/>
              <w:rPr>
                <w:ins w:id="3705" w:author="PS" w:date="2018-11-25T14:38:00Z"/>
                <w:u w:val="single"/>
              </w:rPr>
            </w:pPr>
            <w:ins w:id="3706" w:author="PS" w:date="2018-11-25T14:38:00Z">
              <w:r>
                <w:rPr>
                  <w:u w:val="single"/>
                </w:rPr>
                <w:t>Hlavní témata:</w:t>
              </w:r>
            </w:ins>
          </w:p>
          <w:p w14:paraId="4A3A5925" w14:textId="77777777" w:rsidR="00200898" w:rsidRDefault="00200898">
            <w:pPr>
              <w:numPr>
                <w:ilvl w:val="0"/>
                <w:numId w:val="88"/>
              </w:numPr>
              <w:ind w:left="720" w:hanging="360"/>
              <w:rPr>
                <w:ins w:id="3707" w:author="PS" w:date="2018-11-25T14:38:00Z"/>
              </w:rPr>
              <w:pPrChange w:id="3708" w:author="PS" w:date="2018-11-25T14:38:00Z">
                <w:pPr>
                  <w:numPr>
                    <w:numId w:val="9"/>
                  </w:numPr>
                  <w:tabs>
                    <w:tab w:val="num" w:pos="0"/>
                  </w:tabs>
                  <w:ind w:left="720" w:hanging="360"/>
                </w:pPr>
              </w:pPrChange>
            </w:pPr>
            <w:ins w:id="3709" w:author="PS" w:date="2018-11-25T14:38:00Z">
              <w:r>
                <w:t>Úvod do studia předmětu Matematika.</w:t>
              </w:r>
            </w:ins>
          </w:p>
          <w:p w14:paraId="3B7AC8E4" w14:textId="77777777" w:rsidR="00200898" w:rsidRPr="00AA37CB" w:rsidRDefault="00200898">
            <w:pPr>
              <w:numPr>
                <w:ilvl w:val="0"/>
                <w:numId w:val="88"/>
              </w:numPr>
              <w:ind w:left="720" w:hanging="360"/>
              <w:rPr>
                <w:ins w:id="3710" w:author="PS" w:date="2018-11-25T14:38:00Z"/>
              </w:rPr>
              <w:pPrChange w:id="3711" w:author="PS" w:date="2018-11-25T14:38:00Z">
                <w:pPr>
                  <w:numPr>
                    <w:numId w:val="9"/>
                  </w:numPr>
                  <w:tabs>
                    <w:tab w:val="num" w:pos="0"/>
                  </w:tabs>
                  <w:ind w:left="720" w:hanging="360"/>
                </w:pPr>
              </w:pPrChange>
            </w:pPr>
            <w:ins w:id="3712" w:author="PS" w:date="2018-11-25T14:38:00Z">
              <w:r w:rsidRPr="00AA37CB">
                <w:t>Základy výrokové logiky.</w:t>
              </w:r>
            </w:ins>
          </w:p>
          <w:p w14:paraId="7079B49B" w14:textId="77777777" w:rsidR="00200898" w:rsidRPr="00AA37CB" w:rsidRDefault="00200898">
            <w:pPr>
              <w:numPr>
                <w:ilvl w:val="0"/>
                <w:numId w:val="88"/>
              </w:numPr>
              <w:ind w:left="720" w:hanging="360"/>
              <w:rPr>
                <w:ins w:id="3713" w:author="PS" w:date="2018-11-25T14:38:00Z"/>
              </w:rPr>
              <w:pPrChange w:id="3714" w:author="PS" w:date="2018-11-25T14:38:00Z">
                <w:pPr>
                  <w:numPr>
                    <w:numId w:val="9"/>
                  </w:numPr>
                  <w:tabs>
                    <w:tab w:val="num" w:pos="0"/>
                  </w:tabs>
                  <w:ind w:left="720" w:hanging="360"/>
                </w:pPr>
              </w:pPrChange>
            </w:pPr>
            <w:ins w:id="3715" w:author="PS" w:date="2018-11-25T14:38:00Z">
              <w:r w:rsidRPr="00AA37CB">
                <w:rPr>
                  <w:color w:val="000000"/>
                  <w:shd w:val="clear" w:color="auto" w:fill="FFFFFF"/>
                </w:rPr>
                <w:t>Množiny, operace s množinami, kartézský součin, zobrazení.</w:t>
              </w:r>
            </w:ins>
          </w:p>
          <w:p w14:paraId="0812A017" w14:textId="77777777" w:rsidR="00200898" w:rsidRPr="00AA37CB" w:rsidRDefault="00200898">
            <w:pPr>
              <w:numPr>
                <w:ilvl w:val="0"/>
                <w:numId w:val="88"/>
              </w:numPr>
              <w:ind w:left="720" w:hanging="360"/>
              <w:rPr>
                <w:ins w:id="3716" w:author="PS" w:date="2018-11-25T14:38:00Z"/>
              </w:rPr>
              <w:pPrChange w:id="3717" w:author="PS" w:date="2018-11-25T14:38:00Z">
                <w:pPr>
                  <w:numPr>
                    <w:numId w:val="9"/>
                  </w:numPr>
                  <w:tabs>
                    <w:tab w:val="num" w:pos="0"/>
                  </w:tabs>
                  <w:ind w:left="720" w:hanging="360"/>
                </w:pPr>
              </w:pPrChange>
            </w:pPr>
            <w:ins w:id="3718" w:author="PS" w:date="2018-11-25T14:38:00Z">
              <w:r w:rsidRPr="00AA37CB">
                <w:t xml:space="preserve">Reálná funkce jedné reálné proměnné, definiční obor, obor hodnot, graf, vlastnosti funkcí. </w:t>
              </w:r>
            </w:ins>
          </w:p>
          <w:p w14:paraId="4D94368C" w14:textId="77777777" w:rsidR="00200898" w:rsidRPr="00AA37CB" w:rsidRDefault="00200898">
            <w:pPr>
              <w:numPr>
                <w:ilvl w:val="0"/>
                <w:numId w:val="88"/>
              </w:numPr>
              <w:ind w:left="720" w:hanging="360"/>
              <w:rPr>
                <w:ins w:id="3719" w:author="PS" w:date="2018-11-25T14:38:00Z"/>
              </w:rPr>
              <w:pPrChange w:id="3720" w:author="PS" w:date="2018-11-25T14:38:00Z">
                <w:pPr>
                  <w:numPr>
                    <w:numId w:val="9"/>
                  </w:numPr>
                  <w:tabs>
                    <w:tab w:val="num" w:pos="0"/>
                  </w:tabs>
                  <w:ind w:left="720" w:hanging="360"/>
                </w:pPr>
              </w:pPrChange>
            </w:pPr>
            <w:ins w:id="3721" w:author="PS" w:date="2018-11-25T14:38:00Z">
              <w:r w:rsidRPr="00AA37CB">
                <w:t>Algebraické a transcendentní funkce.</w:t>
              </w:r>
            </w:ins>
          </w:p>
          <w:p w14:paraId="49FD686F" w14:textId="77777777" w:rsidR="00200898" w:rsidRPr="00AA37CB" w:rsidRDefault="00200898">
            <w:pPr>
              <w:numPr>
                <w:ilvl w:val="0"/>
                <w:numId w:val="88"/>
              </w:numPr>
              <w:ind w:left="720" w:hanging="360"/>
              <w:rPr>
                <w:ins w:id="3722" w:author="PS" w:date="2018-11-25T14:38:00Z"/>
              </w:rPr>
              <w:pPrChange w:id="3723" w:author="PS" w:date="2018-11-25T14:38:00Z">
                <w:pPr>
                  <w:numPr>
                    <w:numId w:val="9"/>
                  </w:numPr>
                  <w:tabs>
                    <w:tab w:val="num" w:pos="0"/>
                  </w:tabs>
                  <w:ind w:left="720" w:hanging="360"/>
                </w:pPr>
              </w:pPrChange>
            </w:pPr>
            <w:ins w:id="3724" w:author="PS" w:date="2018-11-25T14:38:00Z">
              <w:r w:rsidRPr="00AA37CB">
                <w:t>Limita funkce, nevlastní limita, limita v nevlastním bodě, věty o limitách, asymptoty, spojitost funkce.</w:t>
              </w:r>
            </w:ins>
          </w:p>
          <w:p w14:paraId="199C406B" w14:textId="77777777" w:rsidR="00200898" w:rsidRPr="00AA37CB" w:rsidRDefault="00200898">
            <w:pPr>
              <w:numPr>
                <w:ilvl w:val="0"/>
                <w:numId w:val="88"/>
              </w:numPr>
              <w:ind w:left="720" w:hanging="360"/>
              <w:rPr>
                <w:ins w:id="3725" w:author="PS" w:date="2018-11-25T14:38:00Z"/>
              </w:rPr>
              <w:pPrChange w:id="3726" w:author="PS" w:date="2018-11-25T14:38:00Z">
                <w:pPr>
                  <w:numPr>
                    <w:numId w:val="9"/>
                  </w:numPr>
                  <w:tabs>
                    <w:tab w:val="num" w:pos="0"/>
                  </w:tabs>
                  <w:ind w:left="720" w:hanging="360"/>
                </w:pPr>
              </w:pPrChange>
            </w:pPr>
            <w:ins w:id="3727" w:author="PS" w:date="2018-11-25T14:38:00Z">
              <w:r w:rsidRPr="00AA37CB">
                <w:t>Derivace funkce, výpočet derivace, diferenciál, derivace vyšších řádů. L´Hospitalovo pravidlo.</w:t>
              </w:r>
            </w:ins>
          </w:p>
          <w:p w14:paraId="1A601766" w14:textId="77777777" w:rsidR="00200898" w:rsidRDefault="00200898">
            <w:pPr>
              <w:numPr>
                <w:ilvl w:val="0"/>
                <w:numId w:val="88"/>
              </w:numPr>
              <w:ind w:left="720" w:hanging="360"/>
              <w:rPr>
                <w:ins w:id="3728" w:author="PS" w:date="2018-11-25T14:38:00Z"/>
              </w:rPr>
              <w:pPrChange w:id="3729" w:author="PS" w:date="2018-11-25T14:38:00Z">
                <w:pPr>
                  <w:numPr>
                    <w:numId w:val="9"/>
                  </w:numPr>
                  <w:tabs>
                    <w:tab w:val="num" w:pos="0"/>
                  </w:tabs>
                  <w:ind w:left="720" w:hanging="360"/>
                </w:pPr>
              </w:pPrChange>
            </w:pPr>
            <w:ins w:id="3730" w:author="PS" w:date="2018-11-25T14:38:00Z">
              <w:r w:rsidRPr="00AA37CB">
                <w:t>Extrémy funkce, intervaly monotónnosti, konvexnost</w:t>
              </w:r>
              <w:r>
                <w:t>, konkávnost, inflexní body.</w:t>
              </w:r>
            </w:ins>
          </w:p>
          <w:p w14:paraId="736E6550" w14:textId="77777777" w:rsidR="00200898" w:rsidRDefault="00200898">
            <w:pPr>
              <w:numPr>
                <w:ilvl w:val="0"/>
                <w:numId w:val="88"/>
              </w:numPr>
              <w:ind w:left="720" w:hanging="360"/>
              <w:rPr>
                <w:ins w:id="3731" w:author="PS" w:date="2018-11-25T14:38:00Z"/>
              </w:rPr>
              <w:pPrChange w:id="3732" w:author="PS" w:date="2018-11-25T14:38:00Z">
                <w:pPr>
                  <w:numPr>
                    <w:numId w:val="9"/>
                  </w:numPr>
                  <w:tabs>
                    <w:tab w:val="num" w:pos="0"/>
                  </w:tabs>
                  <w:ind w:left="720" w:hanging="360"/>
                </w:pPr>
              </w:pPrChange>
            </w:pPr>
            <w:ins w:id="3733" w:author="PS" w:date="2018-11-25T14:38:00Z">
              <w:r>
                <w:t>Aplikace diferenciálního počtu ve fyzice a v ekonomii.</w:t>
              </w:r>
            </w:ins>
          </w:p>
          <w:p w14:paraId="6D31B648" w14:textId="77777777" w:rsidR="00200898" w:rsidRDefault="00200898">
            <w:pPr>
              <w:numPr>
                <w:ilvl w:val="0"/>
                <w:numId w:val="88"/>
              </w:numPr>
              <w:ind w:left="720" w:hanging="360"/>
              <w:rPr>
                <w:ins w:id="3734" w:author="PS" w:date="2018-11-25T14:38:00Z"/>
              </w:rPr>
              <w:pPrChange w:id="3735" w:author="PS" w:date="2018-11-25T14:38:00Z">
                <w:pPr>
                  <w:numPr>
                    <w:numId w:val="9"/>
                  </w:numPr>
                  <w:tabs>
                    <w:tab w:val="num" w:pos="0"/>
                  </w:tabs>
                  <w:ind w:left="720" w:hanging="360"/>
                </w:pPr>
              </w:pPrChange>
            </w:pPr>
            <w:ins w:id="3736" w:author="PS" w:date="2018-11-25T14:38:00Z">
              <w:r>
                <w:t>Primitivní funkce, neurčitý integrál, metoda přímé integrace.</w:t>
              </w:r>
            </w:ins>
          </w:p>
          <w:p w14:paraId="272ACAB0" w14:textId="77777777" w:rsidR="00200898" w:rsidRDefault="00200898">
            <w:pPr>
              <w:numPr>
                <w:ilvl w:val="0"/>
                <w:numId w:val="88"/>
              </w:numPr>
              <w:ind w:left="720" w:hanging="360"/>
              <w:rPr>
                <w:ins w:id="3737" w:author="PS" w:date="2018-11-25T14:38:00Z"/>
              </w:rPr>
              <w:pPrChange w:id="3738" w:author="PS" w:date="2018-11-25T14:38:00Z">
                <w:pPr>
                  <w:numPr>
                    <w:numId w:val="9"/>
                  </w:numPr>
                  <w:tabs>
                    <w:tab w:val="num" w:pos="0"/>
                  </w:tabs>
                  <w:ind w:left="720" w:hanging="360"/>
                </w:pPr>
              </w:pPrChange>
            </w:pPr>
            <w:ins w:id="3739" w:author="PS" w:date="2018-11-25T14:38:00Z">
              <w:r>
                <w:t>Metoda per partes, substituční metoda.</w:t>
              </w:r>
            </w:ins>
          </w:p>
          <w:p w14:paraId="2FAE9662" w14:textId="77777777" w:rsidR="00200898" w:rsidRDefault="00200898">
            <w:pPr>
              <w:numPr>
                <w:ilvl w:val="0"/>
                <w:numId w:val="88"/>
              </w:numPr>
              <w:ind w:left="720" w:hanging="360"/>
              <w:rPr>
                <w:ins w:id="3740" w:author="PS" w:date="2018-11-25T14:38:00Z"/>
              </w:rPr>
              <w:pPrChange w:id="3741" w:author="PS" w:date="2018-11-25T14:38:00Z">
                <w:pPr>
                  <w:numPr>
                    <w:numId w:val="9"/>
                  </w:numPr>
                  <w:tabs>
                    <w:tab w:val="num" w:pos="0"/>
                  </w:tabs>
                  <w:ind w:left="720" w:hanging="360"/>
                </w:pPr>
              </w:pPrChange>
            </w:pPr>
            <w:ins w:id="3742" w:author="PS" w:date="2018-11-25T14:38:00Z">
              <w:r>
                <w:t>Integrace racionálních, iracionálních a goniometrických funkcí.</w:t>
              </w:r>
            </w:ins>
          </w:p>
          <w:p w14:paraId="57CBFC46" w14:textId="77777777" w:rsidR="00200898" w:rsidRDefault="00200898">
            <w:pPr>
              <w:numPr>
                <w:ilvl w:val="0"/>
                <w:numId w:val="88"/>
              </w:numPr>
              <w:ind w:firstLine="322"/>
              <w:rPr>
                <w:ins w:id="3743" w:author="PS" w:date="2018-11-25T14:38:00Z"/>
              </w:rPr>
              <w:pPrChange w:id="3744" w:author="PS" w:date="2018-11-25T14:38:00Z">
                <w:pPr>
                  <w:numPr>
                    <w:numId w:val="9"/>
                  </w:numPr>
                  <w:tabs>
                    <w:tab w:val="num" w:pos="0"/>
                  </w:tabs>
                </w:pPr>
              </w:pPrChange>
            </w:pPr>
            <w:ins w:id="3745" w:author="PS" w:date="2018-11-25T14:38:00Z">
              <w:r>
                <w:t>Definice určitého integrálu, jeho vlastnosti a výpočet.</w:t>
              </w:r>
            </w:ins>
          </w:p>
          <w:p w14:paraId="4799FEFE" w14:textId="77777777" w:rsidR="00200898" w:rsidRDefault="00200898">
            <w:pPr>
              <w:numPr>
                <w:ilvl w:val="0"/>
                <w:numId w:val="88"/>
              </w:numPr>
              <w:ind w:firstLine="322"/>
              <w:rPr>
                <w:ins w:id="3746" w:author="PS" w:date="2018-11-25T14:38:00Z"/>
              </w:rPr>
              <w:pPrChange w:id="3747" w:author="PS" w:date="2018-11-25T14:38:00Z">
                <w:pPr>
                  <w:numPr>
                    <w:numId w:val="9"/>
                  </w:numPr>
                  <w:tabs>
                    <w:tab w:val="num" w:pos="0"/>
                  </w:tabs>
                </w:pPr>
              </w:pPrChange>
            </w:pPr>
            <w:ins w:id="3748" w:author="PS" w:date="2018-11-25T14:38:00Z">
              <w:r>
                <w:t>Geometrické, fyzikální a ekonomické aplikace určitého integrálu.</w:t>
              </w:r>
            </w:ins>
          </w:p>
          <w:p w14:paraId="00C3EF18" w14:textId="75A13BA2" w:rsidR="00BD26BB" w:rsidRPr="00DA0976" w:rsidDel="00200898" w:rsidRDefault="00BD26BB">
            <w:pPr>
              <w:autoSpaceDE w:val="0"/>
              <w:autoSpaceDN w:val="0"/>
              <w:adjustRightInd w:val="0"/>
              <w:ind w:left="398"/>
              <w:jc w:val="both"/>
              <w:rPr>
                <w:del w:id="3749" w:author="PS" w:date="2018-11-25T14:38:00Z"/>
                <w:rFonts w:cs="Calibri"/>
              </w:rPr>
              <w:pPrChange w:id="3750" w:author="PS" w:date="2018-11-25T14:39:00Z">
                <w:pPr>
                  <w:numPr>
                    <w:numId w:val="9"/>
                  </w:numPr>
                  <w:tabs>
                    <w:tab w:val="num" w:pos="0"/>
                  </w:tabs>
                  <w:autoSpaceDE w:val="0"/>
                  <w:autoSpaceDN w:val="0"/>
                  <w:adjustRightInd w:val="0"/>
                  <w:jc w:val="both"/>
                </w:pPr>
              </w:pPrChange>
            </w:pPr>
            <w:del w:id="3751" w:author="PS" w:date="2018-11-25T14:38:00Z">
              <w:r w:rsidRPr="00DA0976" w:rsidDel="00200898">
                <w:rPr>
                  <w:rFonts w:cs="Calibri"/>
                </w:rPr>
                <w:delText>V první části kurzu se studenti budou zabývat diferenciálním počtem funkce jedné reálné proměnné. V této části se studenti naučí pracovat s pojmy funkce, limita a derivace. Pomocí derivace se naučí popisovat vlastnosti reálných funkcí, určovat jejich extrémy a kreslit grafy.</w:delText>
              </w:r>
            </w:del>
          </w:p>
          <w:p w14:paraId="77B8197F" w14:textId="4579B0CF" w:rsidR="00BD26BB" w:rsidRPr="00DA0976" w:rsidDel="00200898" w:rsidRDefault="00BD26BB">
            <w:pPr>
              <w:autoSpaceDE w:val="0"/>
              <w:autoSpaceDN w:val="0"/>
              <w:adjustRightInd w:val="0"/>
              <w:ind w:left="398"/>
              <w:jc w:val="both"/>
              <w:rPr>
                <w:del w:id="3752" w:author="PS" w:date="2018-11-25T14:38:00Z"/>
                <w:rFonts w:cs="Calibri"/>
              </w:rPr>
              <w:pPrChange w:id="3753" w:author="PS" w:date="2018-11-25T14:39:00Z">
                <w:pPr>
                  <w:numPr>
                    <w:numId w:val="9"/>
                  </w:numPr>
                  <w:tabs>
                    <w:tab w:val="num" w:pos="0"/>
                  </w:tabs>
                  <w:autoSpaceDE w:val="0"/>
                  <w:autoSpaceDN w:val="0"/>
                  <w:adjustRightInd w:val="0"/>
                  <w:jc w:val="both"/>
                </w:pPr>
              </w:pPrChange>
            </w:pPr>
            <w:del w:id="3754" w:author="PS" w:date="2018-11-25T14:38:00Z">
              <w:r w:rsidRPr="00DA0976" w:rsidDel="00200898">
                <w:rPr>
                  <w:rFonts w:cs="Calibri"/>
                </w:rPr>
                <w:delText xml:space="preserve">V druhé části tohoto kurzu se studenti seznámí s integrálním počtem. Naučí se základní integrační metody, integrovat některé speciální typy funkcí a vypočítat určitý integrál. </w:delText>
              </w:r>
            </w:del>
          </w:p>
          <w:p w14:paraId="6CB71CAA" w14:textId="04BB3593" w:rsidR="00BD26BB" w:rsidDel="00200898" w:rsidRDefault="00BD26BB">
            <w:pPr>
              <w:autoSpaceDE w:val="0"/>
              <w:autoSpaceDN w:val="0"/>
              <w:adjustRightInd w:val="0"/>
              <w:ind w:left="398"/>
              <w:jc w:val="both"/>
              <w:rPr>
                <w:ins w:id="3755" w:author="Matyas Adam" w:date="2018-11-16T15:06:00Z"/>
                <w:del w:id="3756" w:author="PS" w:date="2018-11-25T14:38:00Z"/>
                <w:rFonts w:cs="Calibri"/>
              </w:rPr>
              <w:pPrChange w:id="3757" w:author="PS" w:date="2018-11-25T14:39:00Z">
                <w:pPr>
                  <w:numPr>
                    <w:numId w:val="9"/>
                  </w:numPr>
                  <w:tabs>
                    <w:tab w:val="num" w:pos="0"/>
                  </w:tabs>
                  <w:autoSpaceDE w:val="0"/>
                  <w:autoSpaceDN w:val="0"/>
                  <w:adjustRightInd w:val="0"/>
                  <w:jc w:val="both"/>
                </w:pPr>
              </w:pPrChange>
            </w:pPr>
            <w:del w:id="3758" w:author="PS" w:date="2018-11-25T14:38:00Z">
              <w:r w:rsidRPr="00DA0976" w:rsidDel="00200898">
                <w:rPr>
                  <w:rFonts w:cs="Calibri"/>
                </w:rPr>
                <w:delText>Cílem předmětu je také poukázat na aplikace diferenciálního a integrálního počtu funkce jedné proměnné v geometrii, fyzice a ekonomii.</w:delText>
              </w:r>
            </w:del>
          </w:p>
          <w:p w14:paraId="47D390FB" w14:textId="1D02FE81" w:rsidR="00BD26BB" w:rsidDel="00200898" w:rsidRDefault="00BD26BB">
            <w:pPr>
              <w:autoSpaceDE w:val="0"/>
              <w:autoSpaceDN w:val="0"/>
              <w:adjustRightInd w:val="0"/>
              <w:ind w:left="398"/>
              <w:jc w:val="both"/>
              <w:rPr>
                <w:ins w:id="3759" w:author="Matyas Adam" w:date="2018-11-16T15:06:00Z"/>
                <w:del w:id="3760" w:author="PS" w:date="2018-11-25T14:38:00Z"/>
                <w:rFonts w:cs="Calibri"/>
              </w:rPr>
              <w:pPrChange w:id="3761" w:author="PS" w:date="2018-11-25T14:39:00Z">
                <w:pPr>
                  <w:numPr>
                    <w:numId w:val="9"/>
                  </w:numPr>
                  <w:tabs>
                    <w:tab w:val="num" w:pos="0"/>
                  </w:tabs>
                  <w:autoSpaceDE w:val="0"/>
                  <w:autoSpaceDN w:val="0"/>
                  <w:adjustRightInd w:val="0"/>
                  <w:jc w:val="both"/>
                </w:pPr>
              </w:pPrChange>
            </w:pPr>
          </w:p>
          <w:p w14:paraId="1A6DC454" w14:textId="36A0E7B5" w:rsidR="00BD26BB" w:rsidRPr="00C30854" w:rsidDel="00200898" w:rsidRDefault="00BD26BB">
            <w:pPr>
              <w:autoSpaceDE w:val="0"/>
              <w:autoSpaceDN w:val="0"/>
              <w:adjustRightInd w:val="0"/>
              <w:ind w:left="398"/>
              <w:jc w:val="both"/>
              <w:rPr>
                <w:del w:id="3762" w:author="PS" w:date="2018-11-25T14:38:00Z"/>
                <w:rFonts w:cs="Calibri"/>
                <w:u w:val="single"/>
                <w:rPrChange w:id="3763" w:author="Matyas Adam" w:date="2018-11-16T15:06:00Z">
                  <w:rPr>
                    <w:del w:id="3764" w:author="PS" w:date="2018-11-25T14:38:00Z"/>
                    <w:rFonts w:cs="Calibri"/>
                  </w:rPr>
                </w:rPrChange>
              </w:rPr>
              <w:pPrChange w:id="3765" w:author="PS" w:date="2018-11-25T14:39:00Z">
                <w:pPr>
                  <w:numPr>
                    <w:numId w:val="9"/>
                  </w:numPr>
                  <w:tabs>
                    <w:tab w:val="num" w:pos="0"/>
                  </w:tabs>
                  <w:autoSpaceDE w:val="0"/>
                  <w:autoSpaceDN w:val="0"/>
                  <w:adjustRightInd w:val="0"/>
                  <w:jc w:val="both"/>
                </w:pPr>
              </w:pPrChange>
            </w:pPr>
            <w:ins w:id="3766" w:author="Matyas Adam" w:date="2018-11-16T15:06:00Z">
              <w:del w:id="3767" w:author="PS" w:date="2018-11-25T14:38:00Z">
                <w:r w:rsidRPr="00C30854" w:rsidDel="00200898">
                  <w:rPr>
                    <w:rFonts w:cs="Calibri"/>
                    <w:u w:val="single"/>
                    <w:rPrChange w:id="3768" w:author="Matyas Adam" w:date="2018-11-16T15:06:00Z">
                      <w:rPr>
                        <w:rFonts w:cs="Calibri"/>
                      </w:rPr>
                    </w:rPrChange>
                  </w:rPr>
                  <w:delText>Hlavní témata:</w:delText>
                </w:r>
              </w:del>
            </w:ins>
          </w:p>
          <w:p w14:paraId="00118783" w14:textId="55E5E617" w:rsidR="00BD26BB" w:rsidRPr="00DA0976" w:rsidDel="00200898" w:rsidRDefault="00BD26BB">
            <w:pPr>
              <w:pStyle w:val="Odstavecseseznamem"/>
              <w:suppressAutoHyphens w:val="0"/>
              <w:autoSpaceDE w:val="0"/>
              <w:autoSpaceDN w:val="0"/>
              <w:adjustRightInd w:val="0"/>
              <w:ind w:left="398"/>
              <w:jc w:val="both"/>
              <w:rPr>
                <w:del w:id="3769" w:author="PS" w:date="2018-11-25T14:38:00Z"/>
                <w:rFonts w:cs="Calibri"/>
              </w:rPr>
              <w:pPrChange w:id="3770" w:author="PS" w:date="2018-11-25T14:39:00Z">
                <w:pPr>
                  <w:pStyle w:val="Odstavecseseznamem"/>
                  <w:numPr>
                    <w:numId w:val="9"/>
                  </w:numPr>
                  <w:tabs>
                    <w:tab w:val="num" w:pos="0"/>
                  </w:tabs>
                  <w:suppressAutoHyphens w:val="0"/>
                  <w:autoSpaceDE w:val="0"/>
                  <w:autoSpaceDN w:val="0"/>
                  <w:adjustRightInd w:val="0"/>
                  <w:ind w:left="0" w:firstLine="398"/>
                  <w:jc w:val="both"/>
                </w:pPr>
              </w:pPrChange>
            </w:pPr>
            <w:del w:id="3771" w:author="PS" w:date="2018-11-25T14:38:00Z">
              <w:r w:rsidRPr="00DA0976" w:rsidDel="00200898">
                <w:rPr>
                  <w:rFonts w:cs="Calibri"/>
                </w:rPr>
                <w:delText>Úvod do studia předmětu Matematika I.</w:delText>
              </w:r>
            </w:del>
          </w:p>
          <w:p w14:paraId="3B885A86" w14:textId="6FB8EA4D" w:rsidR="00BD26BB" w:rsidRPr="00DA0976" w:rsidDel="00200898" w:rsidRDefault="00BD26BB">
            <w:pPr>
              <w:pStyle w:val="Odstavecseseznamem"/>
              <w:suppressAutoHyphens w:val="0"/>
              <w:autoSpaceDE w:val="0"/>
              <w:autoSpaceDN w:val="0"/>
              <w:adjustRightInd w:val="0"/>
              <w:ind w:left="398"/>
              <w:jc w:val="both"/>
              <w:rPr>
                <w:del w:id="3772" w:author="PS" w:date="2018-11-25T14:38:00Z"/>
                <w:rFonts w:cs="Calibri"/>
              </w:rPr>
              <w:pPrChange w:id="3773" w:author="PS" w:date="2018-11-25T14:39:00Z">
                <w:pPr>
                  <w:pStyle w:val="Odstavecseseznamem"/>
                  <w:numPr>
                    <w:numId w:val="9"/>
                  </w:numPr>
                  <w:tabs>
                    <w:tab w:val="num" w:pos="0"/>
                  </w:tabs>
                  <w:suppressAutoHyphens w:val="0"/>
                  <w:autoSpaceDE w:val="0"/>
                  <w:autoSpaceDN w:val="0"/>
                  <w:adjustRightInd w:val="0"/>
                  <w:ind w:left="0" w:firstLine="398"/>
                  <w:jc w:val="both"/>
                </w:pPr>
              </w:pPrChange>
            </w:pPr>
            <w:del w:id="3774" w:author="PS" w:date="2018-11-25T14:38:00Z">
              <w:r w:rsidRPr="00DA0976" w:rsidDel="00200898">
                <w:rPr>
                  <w:rFonts w:cs="Calibri"/>
                </w:rPr>
                <w:delText>Základy výrokové logiky, množiny.</w:delText>
              </w:r>
            </w:del>
          </w:p>
          <w:p w14:paraId="7905876A" w14:textId="697FB6B2" w:rsidR="00BD26BB" w:rsidRPr="00DA0976" w:rsidDel="00200898" w:rsidRDefault="00BD26BB">
            <w:pPr>
              <w:pStyle w:val="Odstavecseseznamem"/>
              <w:suppressAutoHyphens w:val="0"/>
              <w:autoSpaceDE w:val="0"/>
              <w:autoSpaceDN w:val="0"/>
              <w:adjustRightInd w:val="0"/>
              <w:ind w:left="398"/>
              <w:jc w:val="both"/>
              <w:rPr>
                <w:del w:id="3775" w:author="PS" w:date="2018-11-25T14:38:00Z"/>
                <w:rFonts w:cs="Calibri"/>
              </w:rPr>
              <w:pPrChange w:id="3776" w:author="PS" w:date="2018-11-25T14:39:00Z">
                <w:pPr>
                  <w:pStyle w:val="Odstavecseseznamem"/>
                  <w:numPr>
                    <w:numId w:val="9"/>
                  </w:numPr>
                  <w:tabs>
                    <w:tab w:val="num" w:pos="0"/>
                  </w:tabs>
                  <w:suppressAutoHyphens w:val="0"/>
                  <w:autoSpaceDE w:val="0"/>
                  <w:autoSpaceDN w:val="0"/>
                  <w:adjustRightInd w:val="0"/>
                  <w:ind w:left="0" w:firstLine="398"/>
                  <w:jc w:val="both"/>
                </w:pPr>
              </w:pPrChange>
            </w:pPr>
            <w:del w:id="3777" w:author="PS" w:date="2018-11-25T14:38:00Z">
              <w:r w:rsidRPr="00DA0976" w:rsidDel="00200898">
                <w:rPr>
                  <w:rFonts w:cs="Calibri"/>
                </w:rPr>
                <w:delText xml:space="preserve">Reálná funkce jedné reálné proměnné, definiční obor, obor hodnot, graf, vlastnosti funkcí. </w:delText>
              </w:r>
            </w:del>
          </w:p>
          <w:p w14:paraId="6428F8F3" w14:textId="6390CA0A" w:rsidR="00BD26BB" w:rsidRPr="00DA0976" w:rsidDel="00200898" w:rsidRDefault="00BD26BB">
            <w:pPr>
              <w:pStyle w:val="Odstavecseseznamem"/>
              <w:suppressAutoHyphens w:val="0"/>
              <w:autoSpaceDE w:val="0"/>
              <w:autoSpaceDN w:val="0"/>
              <w:adjustRightInd w:val="0"/>
              <w:ind w:left="398"/>
              <w:jc w:val="both"/>
              <w:rPr>
                <w:del w:id="3778" w:author="PS" w:date="2018-11-25T14:38:00Z"/>
                <w:rFonts w:cs="Calibri"/>
              </w:rPr>
              <w:pPrChange w:id="3779" w:author="PS" w:date="2018-11-25T14:39:00Z">
                <w:pPr>
                  <w:pStyle w:val="Odstavecseseznamem"/>
                  <w:numPr>
                    <w:numId w:val="9"/>
                  </w:numPr>
                  <w:tabs>
                    <w:tab w:val="num" w:pos="0"/>
                  </w:tabs>
                  <w:suppressAutoHyphens w:val="0"/>
                  <w:autoSpaceDE w:val="0"/>
                  <w:autoSpaceDN w:val="0"/>
                  <w:adjustRightInd w:val="0"/>
                  <w:ind w:left="0" w:firstLine="398"/>
                  <w:jc w:val="both"/>
                </w:pPr>
              </w:pPrChange>
            </w:pPr>
            <w:del w:id="3780" w:author="PS" w:date="2018-11-25T14:38:00Z">
              <w:r w:rsidRPr="00DA0976" w:rsidDel="00200898">
                <w:rPr>
                  <w:rFonts w:cs="Calibri"/>
                </w:rPr>
                <w:delText>Algebraické a transcendentní funkce.</w:delText>
              </w:r>
            </w:del>
          </w:p>
          <w:p w14:paraId="12E35D78" w14:textId="44A3D9BE" w:rsidR="00BD26BB" w:rsidRPr="00DA0976" w:rsidDel="00200898" w:rsidRDefault="00BD26BB">
            <w:pPr>
              <w:pStyle w:val="Odstavecseseznamem"/>
              <w:suppressAutoHyphens w:val="0"/>
              <w:autoSpaceDE w:val="0"/>
              <w:autoSpaceDN w:val="0"/>
              <w:adjustRightInd w:val="0"/>
              <w:ind w:left="398"/>
              <w:jc w:val="both"/>
              <w:rPr>
                <w:del w:id="3781" w:author="PS" w:date="2018-11-25T14:38:00Z"/>
                <w:rFonts w:cs="Calibri"/>
              </w:rPr>
              <w:pPrChange w:id="3782" w:author="PS" w:date="2018-11-25T14:39:00Z">
                <w:pPr>
                  <w:pStyle w:val="Odstavecseseznamem"/>
                  <w:numPr>
                    <w:numId w:val="9"/>
                  </w:numPr>
                  <w:tabs>
                    <w:tab w:val="num" w:pos="0"/>
                  </w:tabs>
                  <w:suppressAutoHyphens w:val="0"/>
                  <w:autoSpaceDE w:val="0"/>
                  <w:autoSpaceDN w:val="0"/>
                  <w:adjustRightInd w:val="0"/>
                  <w:ind w:left="0" w:firstLine="398"/>
                  <w:jc w:val="both"/>
                </w:pPr>
              </w:pPrChange>
            </w:pPr>
            <w:del w:id="3783" w:author="PS" w:date="2018-11-25T14:38:00Z">
              <w:r w:rsidRPr="00DA0976" w:rsidDel="00200898">
                <w:rPr>
                  <w:rFonts w:cs="Calibri"/>
                </w:rPr>
                <w:delText>Limita funkce, nevlastní limita, limita v nevlastním bodě, věty o limitách, asymptoty, spojitost funkce.</w:delText>
              </w:r>
            </w:del>
          </w:p>
          <w:p w14:paraId="37857A3E" w14:textId="5F312FB4" w:rsidR="00BD26BB" w:rsidRPr="00DA0976" w:rsidDel="00200898" w:rsidRDefault="00BD26BB">
            <w:pPr>
              <w:pStyle w:val="Odstavecseseznamem"/>
              <w:suppressAutoHyphens w:val="0"/>
              <w:autoSpaceDE w:val="0"/>
              <w:autoSpaceDN w:val="0"/>
              <w:adjustRightInd w:val="0"/>
              <w:ind w:left="398"/>
              <w:jc w:val="both"/>
              <w:rPr>
                <w:del w:id="3784" w:author="PS" w:date="2018-11-25T14:38:00Z"/>
                <w:rFonts w:cs="Calibri"/>
              </w:rPr>
              <w:pPrChange w:id="3785" w:author="PS" w:date="2018-11-25T14:39:00Z">
                <w:pPr>
                  <w:pStyle w:val="Odstavecseseznamem"/>
                  <w:numPr>
                    <w:numId w:val="9"/>
                  </w:numPr>
                  <w:tabs>
                    <w:tab w:val="num" w:pos="0"/>
                  </w:tabs>
                  <w:suppressAutoHyphens w:val="0"/>
                  <w:autoSpaceDE w:val="0"/>
                  <w:autoSpaceDN w:val="0"/>
                  <w:adjustRightInd w:val="0"/>
                  <w:ind w:left="0" w:firstLine="398"/>
                  <w:jc w:val="both"/>
                </w:pPr>
              </w:pPrChange>
            </w:pPr>
            <w:del w:id="3786" w:author="PS" w:date="2018-11-25T14:38:00Z">
              <w:r w:rsidRPr="00DA0976" w:rsidDel="00200898">
                <w:rPr>
                  <w:rFonts w:cs="Calibri"/>
                </w:rPr>
                <w:delText>Derivace funkce, výpočet derivace, diferenciál, derivace vyšších řádů. L´Hospitalovo pravidlo.</w:delText>
              </w:r>
            </w:del>
          </w:p>
          <w:p w14:paraId="16AF7877" w14:textId="7CFFFEE1" w:rsidR="00BD26BB" w:rsidRPr="00DA0976" w:rsidDel="00200898" w:rsidRDefault="00BD26BB">
            <w:pPr>
              <w:pStyle w:val="Odstavecseseznamem"/>
              <w:suppressAutoHyphens w:val="0"/>
              <w:autoSpaceDE w:val="0"/>
              <w:autoSpaceDN w:val="0"/>
              <w:adjustRightInd w:val="0"/>
              <w:ind w:left="398"/>
              <w:jc w:val="both"/>
              <w:rPr>
                <w:del w:id="3787" w:author="PS" w:date="2018-11-25T14:38:00Z"/>
                <w:rFonts w:cs="Calibri"/>
              </w:rPr>
              <w:pPrChange w:id="3788" w:author="PS" w:date="2018-11-25T14:39:00Z">
                <w:pPr>
                  <w:pStyle w:val="Odstavecseseznamem"/>
                  <w:numPr>
                    <w:numId w:val="9"/>
                  </w:numPr>
                  <w:tabs>
                    <w:tab w:val="num" w:pos="0"/>
                  </w:tabs>
                  <w:suppressAutoHyphens w:val="0"/>
                  <w:autoSpaceDE w:val="0"/>
                  <w:autoSpaceDN w:val="0"/>
                  <w:adjustRightInd w:val="0"/>
                  <w:ind w:left="0" w:firstLine="398"/>
                  <w:jc w:val="both"/>
                </w:pPr>
              </w:pPrChange>
            </w:pPr>
            <w:del w:id="3789" w:author="PS" w:date="2018-11-25T14:38:00Z">
              <w:r w:rsidRPr="00DA0976" w:rsidDel="00200898">
                <w:rPr>
                  <w:rFonts w:cs="Calibri"/>
                </w:rPr>
                <w:delText>Extrémy funkce, intervaly monotónnosti, konvexnost, konkávnost, inflexní body.</w:delText>
              </w:r>
            </w:del>
          </w:p>
          <w:p w14:paraId="64AD1BD5" w14:textId="03E1EC90" w:rsidR="00BD26BB" w:rsidRPr="00DA0976" w:rsidDel="00200898" w:rsidRDefault="00BD26BB">
            <w:pPr>
              <w:pStyle w:val="Odstavecseseznamem"/>
              <w:suppressAutoHyphens w:val="0"/>
              <w:autoSpaceDE w:val="0"/>
              <w:autoSpaceDN w:val="0"/>
              <w:adjustRightInd w:val="0"/>
              <w:ind w:left="398"/>
              <w:jc w:val="both"/>
              <w:rPr>
                <w:del w:id="3790" w:author="PS" w:date="2018-11-25T14:38:00Z"/>
                <w:rFonts w:cs="Calibri"/>
              </w:rPr>
              <w:pPrChange w:id="3791" w:author="PS" w:date="2018-11-25T14:39:00Z">
                <w:pPr>
                  <w:pStyle w:val="Odstavecseseznamem"/>
                  <w:numPr>
                    <w:numId w:val="9"/>
                  </w:numPr>
                  <w:tabs>
                    <w:tab w:val="num" w:pos="0"/>
                  </w:tabs>
                  <w:suppressAutoHyphens w:val="0"/>
                  <w:autoSpaceDE w:val="0"/>
                  <w:autoSpaceDN w:val="0"/>
                  <w:adjustRightInd w:val="0"/>
                  <w:ind w:left="0" w:firstLine="398"/>
                  <w:jc w:val="both"/>
                </w:pPr>
              </w:pPrChange>
            </w:pPr>
            <w:del w:id="3792" w:author="PS" w:date="2018-11-25T14:38:00Z">
              <w:r w:rsidRPr="00DA0976" w:rsidDel="00200898">
                <w:rPr>
                  <w:rFonts w:cs="Calibri"/>
                </w:rPr>
                <w:delText>Primitivní funkce, neurčitý integrál, integrace per partes, substituční metoda.</w:delText>
              </w:r>
            </w:del>
          </w:p>
          <w:p w14:paraId="6011B9D5" w14:textId="0D3CF64E" w:rsidR="00BD26BB" w:rsidRPr="00DA0976" w:rsidDel="00200898" w:rsidRDefault="00BD26BB">
            <w:pPr>
              <w:pStyle w:val="Odstavecseseznamem"/>
              <w:suppressAutoHyphens w:val="0"/>
              <w:autoSpaceDE w:val="0"/>
              <w:autoSpaceDN w:val="0"/>
              <w:adjustRightInd w:val="0"/>
              <w:ind w:left="398"/>
              <w:rPr>
                <w:del w:id="3793" w:author="PS" w:date="2018-11-25T14:38:00Z"/>
                <w:rFonts w:cs="Calibri"/>
              </w:rPr>
              <w:pPrChange w:id="3794" w:author="PS" w:date="2018-11-25T14:39:00Z">
                <w:pPr>
                  <w:pStyle w:val="Odstavecseseznamem"/>
                  <w:numPr>
                    <w:numId w:val="9"/>
                  </w:numPr>
                  <w:tabs>
                    <w:tab w:val="num" w:pos="0"/>
                  </w:tabs>
                  <w:suppressAutoHyphens w:val="0"/>
                  <w:autoSpaceDE w:val="0"/>
                  <w:autoSpaceDN w:val="0"/>
                  <w:adjustRightInd w:val="0"/>
                  <w:ind w:left="0" w:firstLine="398"/>
                </w:pPr>
              </w:pPrChange>
            </w:pPr>
            <w:del w:id="3795" w:author="PS" w:date="2018-11-25T14:38:00Z">
              <w:r w:rsidRPr="00DA0976" w:rsidDel="00200898">
                <w:rPr>
                  <w:rFonts w:cs="Calibri"/>
                </w:rPr>
                <w:delText>Integrace racionálních, iracionálních a goniometrických funkcí.</w:delText>
              </w:r>
            </w:del>
          </w:p>
          <w:p w14:paraId="2312F919" w14:textId="02BC3429" w:rsidR="00BD26BB" w:rsidRPr="00DA0976" w:rsidDel="00200898" w:rsidRDefault="00BD26BB">
            <w:pPr>
              <w:pStyle w:val="Odstavecseseznamem"/>
              <w:suppressAutoHyphens w:val="0"/>
              <w:autoSpaceDE w:val="0"/>
              <w:autoSpaceDN w:val="0"/>
              <w:adjustRightInd w:val="0"/>
              <w:ind w:left="398"/>
              <w:rPr>
                <w:del w:id="3796" w:author="PS" w:date="2018-11-25T14:38:00Z"/>
                <w:rFonts w:cs="Calibri"/>
              </w:rPr>
              <w:pPrChange w:id="3797" w:author="PS" w:date="2018-11-25T14:39:00Z">
                <w:pPr>
                  <w:pStyle w:val="Odstavecseseznamem"/>
                  <w:numPr>
                    <w:numId w:val="9"/>
                  </w:numPr>
                  <w:tabs>
                    <w:tab w:val="num" w:pos="0"/>
                  </w:tabs>
                  <w:suppressAutoHyphens w:val="0"/>
                  <w:autoSpaceDE w:val="0"/>
                  <w:autoSpaceDN w:val="0"/>
                  <w:adjustRightInd w:val="0"/>
                  <w:ind w:left="0" w:firstLine="398"/>
                </w:pPr>
              </w:pPrChange>
            </w:pPr>
            <w:del w:id="3798" w:author="PS" w:date="2018-11-25T14:38:00Z">
              <w:r w:rsidRPr="00DA0976" w:rsidDel="00200898">
                <w:rPr>
                  <w:rFonts w:cs="Calibri"/>
                </w:rPr>
                <w:delText>Definice určitého integrálu, jeho vlastnosti a výpočet.</w:delText>
              </w:r>
            </w:del>
          </w:p>
          <w:p w14:paraId="29EAE9F5" w14:textId="0929BA20" w:rsidR="00BD26BB" w:rsidRDefault="00BD26BB">
            <w:pPr>
              <w:ind w:left="398"/>
              <w:jc w:val="both"/>
              <w:pPrChange w:id="3799" w:author="PS" w:date="2018-11-25T14:39:00Z">
                <w:pPr>
                  <w:numPr>
                    <w:numId w:val="9"/>
                  </w:numPr>
                  <w:tabs>
                    <w:tab w:val="num" w:pos="0"/>
                  </w:tabs>
                  <w:ind w:firstLine="398"/>
                  <w:jc w:val="both"/>
                </w:pPr>
              </w:pPrChange>
            </w:pPr>
            <w:del w:id="3800" w:author="PS" w:date="2018-11-25T14:38:00Z">
              <w:r w:rsidRPr="00DA0976" w:rsidDel="00200898">
                <w:rPr>
                  <w:rFonts w:cs="Calibri"/>
                </w:rPr>
                <w:delText>Geometrické, fyzikální a ekonomické aplikace diferenciálního a integrálního počtu.</w:delText>
              </w:r>
            </w:del>
          </w:p>
        </w:tc>
      </w:tr>
      <w:tr w:rsidR="00BD26BB" w14:paraId="51C0CF40" w14:textId="77777777" w:rsidTr="00495DC8">
        <w:trPr>
          <w:trHeight w:val="265"/>
        </w:trPr>
        <w:tc>
          <w:tcPr>
            <w:tcW w:w="3653" w:type="dxa"/>
            <w:gridSpan w:val="2"/>
            <w:tcBorders>
              <w:top w:val="nil"/>
            </w:tcBorders>
            <w:shd w:val="clear" w:color="auto" w:fill="F7CAAC"/>
          </w:tcPr>
          <w:p w14:paraId="03B72BA8" w14:textId="77777777" w:rsidR="00BD26BB" w:rsidRDefault="00BD26BB" w:rsidP="00495DC8">
            <w:pPr>
              <w:jc w:val="both"/>
            </w:pPr>
            <w:r>
              <w:rPr>
                <w:b/>
              </w:rPr>
              <w:t>Studijní literatura a studijní pomůcky</w:t>
            </w:r>
          </w:p>
        </w:tc>
        <w:tc>
          <w:tcPr>
            <w:tcW w:w="6202" w:type="dxa"/>
            <w:gridSpan w:val="6"/>
            <w:tcBorders>
              <w:top w:val="nil"/>
              <w:bottom w:val="nil"/>
            </w:tcBorders>
          </w:tcPr>
          <w:p w14:paraId="25127FE2" w14:textId="77777777" w:rsidR="00BD26BB" w:rsidRDefault="00BD26BB" w:rsidP="00495DC8">
            <w:pPr>
              <w:jc w:val="both"/>
            </w:pPr>
          </w:p>
        </w:tc>
      </w:tr>
      <w:tr w:rsidR="00BD26BB" w14:paraId="0C98557E" w14:textId="77777777" w:rsidTr="00495DC8">
        <w:trPr>
          <w:trHeight w:val="425"/>
        </w:trPr>
        <w:tc>
          <w:tcPr>
            <w:tcW w:w="9855" w:type="dxa"/>
            <w:gridSpan w:val="8"/>
            <w:tcBorders>
              <w:top w:val="nil"/>
            </w:tcBorders>
          </w:tcPr>
          <w:p w14:paraId="6CDBB565" w14:textId="77777777" w:rsidR="00BD26BB" w:rsidRPr="00176110" w:rsidRDefault="00BD26BB">
            <w:pPr>
              <w:autoSpaceDE w:val="0"/>
              <w:autoSpaceDN w:val="0"/>
              <w:adjustRightInd w:val="0"/>
              <w:ind w:left="322" w:hanging="284"/>
              <w:jc w:val="both"/>
              <w:rPr>
                <w:rFonts w:cs="Calibri"/>
                <w:b/>
              </w:rPr>
              <w:pPrChange w:id="3801" w:author="Matyas Adam" w:date="2018-11-17T00:06:00Z">
                <w:pPr>
                  <w:autoSpaceDE w:val="0"/>
                  <w:autoSpaceDN w:val="0"/>
                  <w:adjustRightInd w:val="0"/>
                  <w:jc w:val="both"/>
                </w:pPr>
              </w:pPrChange>
            </w:pPr>
            <w:del w:id="3802" w:author="Matyas Adam" w:date="2018-11-16T15:07:00Z">
              <w:r w:rsidRPr="00176110" w:rsidDel="00C30854">
                <w:rPr>
                  <w:rFonts w:cs="Calibri"/>
                  <w:b/>
                </w:rPr>
                <w:delText xml:space="preserve">Základní </w:delText>
              </w:r>
            </w:del>
            <w:ins w:id="3803" w:author="Matyas Adam" w:date="2018-11-16T15:07:00Z">
              <w:r>
                <w:rPr>
                  <w:rFonts w:cs="Calibri"/>
                  <w:b/>
                </w:rPr>
                <w:t>Povinná</w:t>
              </w:r>
              <w:r w:rsidRPr="00176110">
                <w:rPr>
                  <w:rFonts w:cs="Calibri"/>
                  <w:b/>
                </w:rPr>
                <w:t xml:space="preserve"> </w:t>
              </w:r>
            </w:ins>
            <w:r w:rsidRPr="00176110">
              <w:rPr>
                <w:rFonts w:cs="Calibri"/>
                <w:b/>
              </w:rPr>
              <w:t>literatura</w:t>
            </w:r>
            <w:r>
              <w:rPr>
                <w:rFonts w:cs="Calibri"/>
                <w:b/>
              </w:rPr>
              <w:t>:</w:t>
            </w:r>
          </w:p>
          <w:p w14:paraId="43CADA27" w14:textId="77777777" w:rsidR="00BD26BB" w:rsidRPr="00062F30" w:rsidRDefault="00BD26BB">
            <w:pPr>
              <w:autoSpaceDE w:val="0"/>
              <w:autoSpaceDN w:val="0"/>
              <w:adjustRightInd w:val="0"/>
              <w:ind w:left="38"/>
              <w:jc w:val="both"/>
              <w:rPr>
                <w:rFonts w:cs="Calibri"/>
                <w:color w:val="000000" w:themeColor="text1"/>
                <w:rPrChange w:id="3804" w:author="Matyas Adam" w:date="2018-11-17T00:05:00Z">
                  <w:rPr>
                    <w:rFonts w:cs="Calibri"/>
                  </w:rPr>
                </w:rPrChange>
              </w:rPr>
              <w:pPrChange w:id="3805" w:author="PS" w:date="2018-11-25T14:39:00Z">
                <w:pPr>
                  <w:autoSpaceDE w:val="0"/>
                  <w:autoSpaceDN w:val="0"/>
                  <w:adjustRightInd w:val="0"/>
                  <w:jc w:val="both"/>
                </w:pPr>
              </w:pPrChange>
            </w:pPr>
            <w:del w:id="3806" w:author="Matyas Adam" w:date="2018-11-16T15:06:00Z">
              <w:r w:rsidRPr="00C30854" w:rsidDel="00C30854">
                <w:rPr>
                  <w:rFonts w:cs="Calibri"/>
                  <w:caps/>
                  <w:rPrChange w:id="3807" w:author="Matyas Adam" w:date="2018-11-16T15:07:00Z">
                    <w:rPr>
                      <w:rFonts w:cs="Calibri"/>
                    </w:rPr>
                  </w:rPrChange>
                </w:rPr>
                <w:delText xml:space="preserve">[1] </w:delText>
              </w:r>
            </w:del>
            <w:r w:rsidRPr="00C30854">
              <w:rPr>
                <w:rFonts w:cs="Calibri"/>
                <w:caps/>
                <w:rPrChange w:id="3808" w:author="Matyas Adam" w:date="2018-11-16T15:07:00Z">
                  <w:rPr>
                    <w:rFonts w:cs="Calibri"/>
                  </w:rPr>
                </w:rPrChange>
              </w:rPr>
              <w:t>Ostravský, J., Polášek, V.:</w:t>
            </w:r>
            <w:r w:rsidRPr="00176110">
              <w:rPr>
                <w:rFonts w:cs="Calibri"/>
              </w:rPr>
              <w:t xml:space="preserve"> </w:t>
            </w:r>
            <w:r w:rsidRPr="00176110">
              <w:rPr>
                <w:rFonts w:cs="Calibri"/>
                <w:i/>
              </w:rPr>
              <w:t>Diferenciální a integrální počet funkce jedné proměnné – vybrané statě, skriptum</w:t>
            </w:r>
            <w:r w:rsidRPr="00176110">
              <w:rPr>
                <w:rFonts w:cs="Calibri"/>
              </w:rPr>
              <w:t xml:space="preserve"> FAI </w:t>
            </w:r>
            <w:r w:rsidRPr="00062F30">
              <w:rPr>
                <w:rFonts w:cs="Calibri"/>
                <w:color w:val="000000" w:themeColor="text1"/>
                <w:rPrChange w:id="3809" w:author="Matyas Adam" w:date="2018-11-17T00:05:00Z">
                  <w:rPr>
                    <w:rFonts w:cs="Calibri"/>
                  </w:rPr>
                </w:rPrChange>
              </w:rPr>
              <w:t xml:space="preserve">UTB Zlín 2011. </w:t>
            </w:r>
            <w:r w:rsidRPr="00062F30">
              <w:rPr>
                <w:color w:val="000000" w:themeColor="text1"/>
                <w:rPrChange w:id="3810" w:author="Matyas Adam" w:date="2018-11-17T00:05:00Z">
                  <w:rPr/>
                </w:rPrChange>
              </w:rPr>
              <w:fldChar w:fldCharType="begin"/>
            </w:r>
            <w:r w:rsidRPr="00062F30">
              <w:rPr>
                <w:color w:val="000000" w:themeColor="text1"/>
                <w:rPrChange w:id="3811" w:author="Matyas Adam" w:date="2018-11-17T00:05:00Z">
                  <w:rPr/>
                </w:rPrChange>
              </w:rPr>
              <w:instrText xml:space="preserve"> HYPERLINK "http://digilib.k.utb.cz/handle/10563/18586" </w:instrText>
            </w:r>
            <w:r w:rsidRPr="00062F30">
              <w:rPr>
                <w:color w:val="000000" w:themeColor="text1"/>
                <w:rPrChange w:id="3812" w:author="Matyas Adam" w:date="2018-11-17T00:05:00Z">
                  <w:rPr>
                    <w:rStyle w:val="Hypertextovodkaz"/>
                    <w:rFonts w:cs="Calibri"/>
                  </w:rPr>
                </w:rPrChange>
              </w:rPr>
              <w:fldChar w:fldCharType="separate"/>
            </w:r>
            <w:r w:rsidRPr="00062F30">
              <w:rPr>
                <w:rStyle w:val="Hypertextovodkaz"/>
                <w:rFonts w:cs="Calibri"/>
                <w:color w:val="000000" w:themeColor="text1"/>
                <w:u w:val="none"/>
                <w:rPrChange w:id="3813" w:author="Matyas Adam" w:date="2018-11-17T00:05:00Z">
                  <w:rPr>
                    <w:rStyle w:val="Hypertextovodkaz"/>
                    <w:rFonts w:cs="Calibri"/>
                  </w:rPr>
                </w:rPrChange>
              </w:rPr>
              <w:t>http://digilib.k.utb.cz/handle/10563/18586</w:t>
            </w:r>
            <w:r w:rsidRPr="00062F30">
              <w:rPr>
                <w:rStyle w:val="Hypertextovodkaz"/>
                <w:rFonts w:cs="Calibri"/>
                <w:color w:val="000000" w:themeColor="text1"/>
                <w:u w:val="none"/>
                <w:rPrChange w:id="3814" w:author="Matyas Adam" w:date="2018-11-17T00:05:00Z">
                  <w:rPr>
                    <w:rStyle w:val="Hypertextovodkaz"/>
                    <w:rFonts w:cs="Calibri"/>
                  </w:rPr>
                </w:rPrChange>
              </w:rPr>
              <w:fldChar w:fldCharType="end"/>
            </w:r>
          </w:p>
          <w:p w14:paraId="581FEAC0" w14:textId="77777777" w:rsidR="00BD26BB" w:rsidRPr="00062F30" w:rsidRDefault="00BD26BB">
            <w:pPr>
              <w:autoSpaceDE w:val="0"/>
              <w:autoSpaceDN w:val="0"/>
              <w:adjustRightInd w:val="0"/>
              <w:ind w:left="38"/>
              <w:jc w:val="both"/>
              <w:rPr>
                <w:rFonts w:cs="Calibri"/>
                <w:color w:val="000000" w:themeColor="text1"/>
                <w:rPrChange w:id="3815" w:author="Matyas Adam" w:date="2018-11-17T00:05:00Z">
                  <w:rPr>
                    <w:rFonts w:cs="Calibri"/>
                  </w:rPr>
                </w:rPrChange>
              </w:rPr>
              <w:pPrChange w:id="3816" w:author="PS" w:date="2018-11-25T14:39:00Z">
                <w:pPr>
                  <w:autoSpaceDE w:val="0"/>
                  <w:autoSpaceDN w:val="0"/>
                  <w:adjustRightInd w:val="0"/>
                  <w:jc w:val="both"/>
                </w:pPr>
              </w:pPrChange>
            </w:pPr>
            <w:del w:id="3817" w:author="Matyas Adam" w:date="2018-11-16T15:06:00Z">
              <w:r w:rsidRPr="00062F30" w:rsidDel="00C30854">
                <w:rPr>
                  <w:rFonts w:cs="Calibri"/>
                  <w:caps/>
                  <w:color w:val="000000" w:themeColor="text1"/>
                  <w:rPrChange w:id="3818" w:author="Matyas Adam" w:date="2018-11-17T00:05:00Z">
                    <w:rPr>
                      <w:rFonts w:cs="Calibri"/>
                    </w:rPr>
                  </w:rPrChange>
                </w:rPr>
                <w:delText xml:space="preserve">[2] </w:delText>
              </w:r>
            </w:del>
            <w:r w:rsidRPr="00062F30">
              <w:rPr>
                <w:rFonts w:cs="Calibri"/>
                <w:caps/>
                <w:color w:val="000000" w:themeColor="text1"/>
                <w:rPrChange w:id="3819" w:author="Matyas Adam" w:date="2018-11-17T00:05:00Z">
                  <w:rPr>
                    <w:rFonts w:cs="Calibri"/>
                  </w:rPr>
                </w:rPrChange>
              </w:rPr>
              <w:t>Kuben, J., Šarmanová, P.:</w:t>
            </w:r>
            <w:r w:rsidRPr="00062F30">
              <w:rPr>
                <w:rFonts w:cs="Calibri"/>
                <w:color w:val="000000" w:themeColor="text1"/>
                <w:rPrChange w:id="3820" w:author="Matyas Adam" w:date="2018-11-17T00:05:00Z">
                  <w:rPr>
                    <w:rFonts w:cs="Calibri"/>
                  </w:rPr>
                </w:rPrChange>
              </w:rPr>
              <w:t xml:space="preserve"> </w:t>
            </w:r>
            <w:r w:rsidRPr="00062F30">
              <w:rPr>
                <w:rFonts w:cs="Calibri"/>
                <w:i/>
                <w:color w:val="000000" w:themeColor="text1"/>
                <w:rPrChange w:id="3821" w:author="Matyas Adam" w:date="2018-11-17T00:05:00Z">
                  <w:rPr>
                    <w:rFonts w:cs="Calibri"/>
                    <w:i/>
                  </w:rPr>
                </w:rPrChange>
              </w:rPr>
              <w:t>Diferenciální počet funkcí jedné proměnné</w:t>
            </w:r>
            <w:r w:rsidRPr="00062F30">
              <w:rPr>
                <w:rFonts w:cs="Calibri"/>
                <w:color w:val="000000" w:themeColor="text1"/>
                <w:rPrChange w:id="3822" w:author="Matyas Adam" w:date="2018-11-17T00:05:00Z">
                  <w:rPr>
                    <w:rFonts w:cs="Calibri"/>
                  </w:rPr>
                </w:rPrChange>
              </w:rPr>
              <w:t xml:space="preserve">, </w:t>
            </w:r>
            <w:r w:rsidRPr="00062F30">
              <w:rPr>
                <w:color w:val="000000" w:themeColor="text1"/>
                <w:rPrChange w:id="3823" w:author="Matyas Adam" w:date="2018-11-17T00:05:00Z">
                  <w:rPr/>
                </w:rPrChange>
              </w:rPr>
              <w:fldChar w:fldCharType="begin"/>
            </w:r>
            <w:r w:rsidRPr="00062F30">
              <w:rPr>
                <w:color w:val="000000" w:themeColor="text1"/>
                <w:rPrChange w:id="3824" w:author="Matyas Adam" w:date="2018-11-17T00:05:00Z">
                  <w:rPr/>
                </w:rPrChange>
              </w:rPr>
              <w:instrText xml:space="preserve"> HYPERLINK "http://homel.vsb.cz/~s1a64/cd/index.htm" </w:instrText>
            </w:r>
            <w:r w:rsidRPr="00062F30">
              <w:rPr>
                <w:color w:val="000000" w:themeColor="text1"/>
                <w:rPrChange w:id="3825" w:author="Matyas Adam" w:date="2018-11-17T00:05:00Z">
                  <w:rPr>
                    <w:rStyle w:val="Hypertextovodkaz"/>
                    <w:rFonts w:cs="Calibri"/>
                  </w:rPr>
                </w:rPrChange>
              </w:rPr>
              <w:fldChar w:fldCharType="separate"/>
            </w:r>
            <w:r w:rsidRPr="00062F30">
              <w:rPr>
                <w:rStyle w:val="Hypertextovodkaz"/>
                <w:rFonts w:cs="Calibri"/>
                <w:color w:val="000000" w:themeColor="text1"/>
                <w:u w:val="none"/>
                <w:rPrChange w:id="3826" w:author="Matyas Adam" w:date="2018-11-17T00:05:00Z">
                  <w:rPr>
                    <w:rStyle w:val="Hypertextovodkaz"/>
                    <w:rFonts w:cs="Calibri"/>
                  </w:rPr>
                </w:rPrChange>
              </w:rPr>
              <w:t>http://homel.vsb.cz/~s1a64/cd/index.htm</w:t>
            </w:r>
            <w:r w:rsidRPr="00062F30">
              <w:rPr>
                <w:rStyle w:val="Hypertextovodkaz"/>
                <w:rFonts w:cs="Calibri"/>
                <w:color w:val="000000" w:themeColor="text1"/>
                <w:u w:val="none"/>
                <w:rPrChange w:id="3827" w:author="Matyas Adam" w:date="2018-11-17T00:05:00Z">
                  <w:rPr>
                    <w:rStyle w:val="Hypertextovodkaz"/>
                    <w:rFonts w:cs="Calibri"/>
                  </w:rPr>
                </w:rPrChange>
              </w:rPr>
              <w:fldChar w:fldCharType="end"/>
            </w:r>
          </w:p>
          <w:p w14:paraId="5B7DA6C2" w14:textId="77777777" w:rsidR="00BD26BB" w:rsidRPr="00062F30" w:rsidRDefault="00BD26BB">
            <w:pPr>
              <w:autoSpaceDE w:val="0"/>
              <w:autoSpaceDN w:val="0"/>
              <w:adjustRightInd w:val="0"/>
              <w:ind w:left="38"/>
              <w:jc w:val="both"/>
              <w:rPr>
                <w:rFonts w:cs="Calibri"/>
                <w:color w:val="000000" w:themeColor="text1"/>
                <w:rPrChange w:id="3828" w:author="Matyas Adam" w:date="2018-11-17T00:05:00Z">
                  <w:rPr>
                    <w:rFonts w:cs="Calibri"/>
                  </w:rPr>
                </w:rPrChange>
              </w:rPr>
              <w:pPrChange w:id="3829" w:author="PS" w:date="2018-11-25T14:39:00Z">
                <w:pPr>
                  <w:autoSpaceDE w:val="0"/>
                  <w:autoSpaceDN w:val="0"/>
                  <w:adjustRightInd w:val="0"/>
                  <w:jc w:val="both"/>
                </w:pPr>
              </w:pPrChange>
            </w:pPr>
            <w:del w:id="3830" w:author="Matyas Adam" w:date="2018-11-16T15:06:00Z">
              <w:r w:rsidRPr="00062F30" w:rsidDel="00C30854">
                <w:rPr>
                  <w:rFonts w:cs="Calibri"/>
                  <w:caps/>
                  <w:color w:val="000000" w:themeColor="text1"/>
                  <w:rPrChange w:id="3831" w:author="Matyas Adam" w:date="2018-11-17T00:05:00Z">
                    <w:rPr>
                      <w:rFonts w:cs="Calibri"/>
                    </w:rPr>
                  </w:rPrChange>
                </w:rPr>
                <w:delText xml:space="preserve">[3] </w:delText>
              </w:r>
            </w:del>
            <w:r w:rsidRPr="00062F30">
              <w:rPr>
                <w:rFonts w:cs="Calibri"/>
                <w:caps/>
                <w:color w:val="000000" w:themeColor="text1"/>
                <w:rPrChange w:id="3832" w:author="Matyas Adam" w:date="2018-11-17T00:05:00Z">
                  <w:rPr>
                    <w:rFonts w:cs="Calibri"/>
                  </w:rPr>
                </w:rPrChange>
              </w:rPr>
              <w:t>Matejdes, M</w:t>
            </w:r>
            <w:r w:rsidRPr="00062F30">
              <w:rPr>
                <w:rFonts w:cs="Calibri"/>
                <w:color w:val="000000" w:themeColor="text1"/>
                <w:rPrChange w:id="3833" w:author="Matyas Adam" w:date="2018-11-17T00:05:00Z">
                  <w:rPr>
                    <w:rFonts w:cs="Calibri"/>
                  </w:rPr>
                </w:rPrChange>
              </w:rPr>
              <w:t xml:space="preserve">.: </w:t>
            </w:r>
            <w:r w:rsidRPr="00062F30">
              <w:rPr>
                <w:rFonts w:cs="Calibri"/>
                <w:i/>
                <w:color w:val="000000" w:themeColor="text1"/>
                <w:rPrChange w:id="3834" w:author="Matyas Adam" w:date="2018-11-17T00:05:00Z">
                  <w:rPr>
                    <w:rFonts w:cs="Calibri"/>
                    <w:i/>
                  </w:rPr>
                </w:rPrChange>
              </w:rPr>
              <w:t>Aplikovaná matematika</w:t>
            </w:r>
            <w:r w:rsidRPr="00062F30">
              <w:rPr>
                <w:rFonts w:cs="Calibri"/>
                <w:color w:val="000000" w:themeColor="text1"/>
                <w:rPrChange w:id="3835" w:author="Matyas Adam" w:date="2018-11-17T00:05:00Z">
                  <w:rPr>
                    <w:rFonts w:cs="Calibri"/>
                  </w:rPr>
                </w:rPrChange>
              </w:rPr>
              <w:t>, MAT-CENTRUM, Zvolen 2005</w:t>
            </w:r>
          </w:p>
          <w:p w14:paraId="7E73469A" w14:textId="77777777" w:rsidR="00BD26BB" w:rsidRPr="00062F30" w:rsidRDefault="00BD26BB">
            <w:pPr>
              <w:autoSpaceDE w:val="0"/>
              <w:autoSpaceDN w:val="0"/>
              <w:adjustRightInd w:val="0"/>
              <w:ind w:left="38"/>
              <w:rPr>
                <w:color w:val="000000" w:themeColor="text1"/>
                <w:rPrChange w:id="3836" w:author="Matyas Adam" w:date="2018-11-17T00:05:00Z">
                  <w:rPr/>
                </w:rPrChange>
              </w:rPr>
              <w:pPrChange w:id="3837" w:author="PS" w:date="2018-11-25T14:39:00Z">
                <w:pPr>
                  <w:autoSpaceDE w:val="0"/>
                  <w:autoSpaceDN w:val="0"/>
                  <w:adjustRightInd w:val="0"/>
                </w:pPr>
              </w:pPrChange>
            </w:pPr>
            <w:del w:id="3838" w:author="Matyas Adam" w:date="2018-11-16T15:06:00Z">
              <w:r w:rsidRPr="00062F30" w:rsidDel="00C30854">
                <w:rPr>
                  <w:rFonts w:cs="Calibri"/>
                  <w:caps/>
                  <w:color w:val="000000" w:themeColor="text1"/>
                  <w:rPrChange w:id="3839" w:author="Matyas Adam" w:date="2018-11-17T00:05:00Z">
                    <w:rPr>
                      <w:rFonts w:cs="Calibri"/>
                    </w:rPr>
                  </w:rPrChange>
                </w:rPr>
                <w:delText xml:space="preserve">[4] </w:delText>
              </w:r>
            </w:del>
            <w:r w:rsidRPr="00062F30">
              <w:rPr>
                <w:rFonts w:cs="Calibri"/>
                <w:caps/>
                <w:color w:val="000000" w:themeColor="text1"/>
                <w:rPrChange w:id="3840" w:author="Matyas Adam" w:date="2018-11-17T00:05:00Z">
                  <w:rPr>
                    <w:rFonts w:cs="Calibri"/>
                  </w:rPr>
                </w:rPrChange>
              </w:rPr>
              <w:t>Burda, P., Havelek, R.,Hradecká, R., Kreml, P.:</w:t>
            </w:r>
            <w:r w:rsidRPr="00062F30">
              <w:rPr>
                <w:rFonts w:cs="Calibri"/>
                <w:color w:val="000000" w:themeColor="text1"/>
                <w:rPrChange w:id="3841" w:author="Matyas Adam" w:date="2018-11-17T00:05:00Z">
                  <w:rPr>
                    <w:rFonts w:cs="Calibri"/>
                  </w:rPr>
                </w:rPrChange>
              </w:rPr>
              <w:t xml:space="preserve"> </w:t>
            </w:r>
            <w:r w:rsidRPr="00062F30">
              <w:rPr>
                <w:rFonts w:cs="Calibri"/>
                <w:i/>
                <w:iCs/>
                <w:color w:val="000000" w:themeColor="text1"/>
                <w:rPrChange w:id="3842" w:author="Matyas Adam" w:date="2018-11-17T00:05:00Z">
                  <w:rPr>
                    <w:rFonts w:cs="Calibri"/>
                    <w:i/>
                    <w:iCs/>
                  </w:rPr>
                </w:rPrChange>
              </w:rPr>
              <w:t xml:space="preserve">Matematika </w:t>
            </w:r>
            <w:ins w:id="3843" w:author="Matyas Adam" w:date="2018-11-16T15:08:00Z">
              <w:r w:rsidRPr="00062F30">
                <w:rPr>
                  <w:rFonts w:cs="Calibri"/>
                  <w:i/>
                  <w:iCs/>
                  <w:color w:val="000000" w:themeColor="text1"/>
                  <w:rPrChange w:id="3844" w:author="Matyas Adam" w:date="2018-11-17T00:05:00Z">
                    <w:rPr>
                      <w:rFonts w:cs="Calibri"/>
                      <w:i/>
                      <w:iCs/>
                    </w:rPr>
                  </w:rPrChange>
                </w:rPr>
                <w:t xml:space="preserve">I </w:t>
              </w:r>
            </w:ins>
            <w:del w:id="3845" w:author="Matyas Adam" w:date="2018-11-16T15:07:00Z">
              <w:r w:rsidRPr="00062F30" w:rsidDel="00C30854">
                <w:rPr>
                  <w:rFonts w:cs="Calibri"/>
                  <w:i/>
                  <w:iCs/>
                  <w:color w:val="000000" w:themeColor="text1"/>
                  <w:rPrChange w:id="3846" w:author="Matyas Adam" w:date="2018-11-17T00:05:00Z">
                    <w:rPr>
                      <w:rFonts w:cs="Calibri"/>
                      <w:i/>
                      <w:iCs/>
                    </w:rPr>
                  </w:rPrChange>
                </w:rPr>
                <w:delText xml:space="preserve">I </w:delText>
              </w:r>
            </w:del>
            <w:r w:rsidRPr="00062F30">
              <w:rPr>
                <w:color w:val="000000" w:themeColor="text1"/>
                <w:rPrChange w:id="3847" w:author="Matyas Adam" w:date="2018-11-17T00:05:00Z">
                  <w:rPr/>
                </w:rPrChange>
              </w:rPr>
              <w:fldChar w:fldCharType="begin"/>
            </w:r>
            <w:r w:rsidRPr="00062F30">
              <w:rPr>
                <w:color w:val="000000" w:themeColor="text1"/>
                <w:rPrChange w:id="3848" w:author="Matyas Adam" w:date="2018-11-17T00:05:00Z">
                  <w:rPr/>
                </w:rPrChange>
              </w:rPr>
              <w:instrText xml:space="preserve"> HYPERLINK "http://www.studopory.vsb.cz./studijnimaterialy/MatematikaI/MI.html" </w:instrText>
            </w:r>
            <w:r w:rsidRPr="00062F30">
              <w:rPr>
                <w:color w:val="000000" w:themeColor="text1"/>
                <w:rPrChange w:id="3849" w:author="Matyas Adam" w:date="2018-11-17T00:05:00Z">
                  <w:rPr>
                    <w:rStyle w:val="Hypertextovodkaz"/>
                  </w:rPr>
                </w:rPrChange>
              </w:rPr>
              <w:fldChar w:fldCharType="separate"/>
            </w:r>
            <w:r w:rsidRPr="00062F30">
              <w:rPr>
                <w:rStyle w:val="Hypertextovodkaz"/>
                <w:color w:val="000000" w:themeColor="text1"/>
                <w:u w:val="none"/>
                <w:rPrChange w:id="3850" w:author="Matyas Adam" w:date="2018-11-17T00:05:00Z">
                  <w:rPr>
                    <w:rStyle w:val="Hypertextovodkaz"/>
                  </w:rPr>
                </w:rPrChange>
              </w:rPr>
              <w:t>http://www.studopory.vsb.cz./studijnimaterialy/MatematikaI/MI.html</w:t>
            </w:r>
            <w:r w:rsidRPr="00062F30">
              <w:rPr>
                <w:rStyle w:val="Hypertextovodkaz"/>
                <w:color w:val="000000" w:themeColor="text1"/>
                <w:u w:val="none"/>
                <w:rPrChange w:id="3851" w:author="Matyas Adam" w:date="2018-11-17T00:05:00Z">
                  <w:rPr>
                    <w:rStyle w:val="Hypertextovodkaz"/>
                  </w:rPr>
                </w:rPrChange>
              </w:rPr>
              <w:fldChar w:fldCharType="end"/>
            </w:r>
          </w:p>
          <w:p w14:paraId="276871E4" w14:textId="77777777" w:rsidR="00BD26BB" w:rsidRPr="00062F30" w:rsidDel="00C30854" w:rsidRDefault="00BD26BB">
            <w:pPr>
              <w:autoSpaceDE w:val="0"/>
              <w:autoSpaceDN w:val="0"/>
              <w:adjustRightInd w:val="0"/>
              <w:ind w:left="38"/>
              <w:rPr>
                <w:del w:id="3852" w:author="Matyas Adam" w:date="2018-11-16T15:08:00Z"/>
                <w:rFonts w:cs="Calibri"/>
                <w:color w:val="000000" w:themeColor="text1"/>
                <w:rPrChange w:id="3853" w:author="Matyas Adam" w:date="2018-11-17T00:05:00Z">
                  <w:rPr>
                    <w:del w:id="3854" w:author="Matyas Adam" w:date="2018-11-16T15:08:00Z"/>
                    <w:rFonts w:cs="Calibri"/>
                  </w:rPr>
                </w:rPrChange>
              </w:rPr>
              <w:pPrChange w:id="3855" w:author="PS" w:date="2018-11-25T14:39:00Z">
                <w:pPr>
                  <w:autoSpaceDE w:val="0"/>
                  <w:autoSpaceDN w:val="0"/>
                  <w:adjustRightInd w:val="0"/>
                </w:pPr>
              </w:pPrChange>
            </w:pPr>
            <w:del w:id="3856" w:author="Matyas Adam" w:date="2018-11-16T15:06:00Z">
              <w:r w:rsidRPr="00062F30" w:rsidDel="00C30854">
                <w:rPr>
                  <w:rFonts w:cs="Calibri"/>
                  <w:caps/>
                  <w:color w:val="000000" w:themeColor="text1"/>
                  <w:rPrChange w:id="3857" w:author="Matyas Adam" w:date="2018-11-17T00:05:00Z">
                    <w:rPr>
                      <w:rFonts w:cs="Calibri"/>
                    </w:rPr>
                  </w:rPrChange>
                </w:rPr>
                <w:delText xml:space="preserve">[5] </w:delText>
              </w:r>
            </w:del>
            <w:r w:rsidRPr="00062F30">
              <w:rPr>
                <w:rFonts w:cs="Calibri"/>
                <w:caps/>
                <w:color w:val="000000" w:themeColor="text1"/>
                <w:rPrChange w:id="3858" w:author="Matyas Adam" w:date="2018-11-17T00:05:00Z">
                  <w:rPr>
                    <w:rFonts w:cs="Calibri"/>
                  </w:rPr>
                </w:rPrChange>
              </w:rPr>
              <w:t>Hošková, Š., Kuben, J., Račková, P.:</w:t>
            </w:r>
            <w:r w:rsidRPr="00062F30">
              <w:rPr>
                <w:rFonts w:cs="Calibri"/>
                <w:color w:val="000000" w:themeColor="text1"/>
                <w:rPrChange w:id="3859" w:author="Matyas Adam" w:date="2018-11-17T00:05:00Z">
                  <w:rPr>
                    <w:rFonts w:cs="Calibri"/>
                  </w:rPr>
                </w:rPrChange>
              </w:rPr>
              <w:t xml:space="preserve"> </w:t>
            </w:r>
            <w:r w:rsidRPr="00062F30">
              <w:rPr>
                <w:rFonts w:cs="Calibri"/>
                <w:i/>
                <w:color w:val="000000" w:themeColor="text1"/>
                <w:rPrChange w:id="3860" w:author="Matyas Adam" w:date="2018-11-17T00:05:00Z">
                  <w:rPr>
                    <w:rFonts w:cs="Calibri"/>
                    <w:i/>
                  </w:rPr>
                </w:rPrChange>
              </w:rPr>
              <w:t xml:space="preserve">Integrální počet funkcí jedné proměnné, </w:t>
            </w:r>
            <w:r w:rsidRPr="00062F30">
              <w:rPr>
                <w:rFonts w:cs="Calibri"/>
                <w:color w:val="000000" w:themeColor="text1"/>
                <w:rPrChange w:id="3861" w:author="Matyas Adam" w:date="2018-11-17T00:05:00Z">
                  <w:rPr>
                    <w:rFonts w:cs="Calibri"/>
                  </w:rPr>
                </w:rPrChange>
              </w:rPr>
              <w:t>2006</w:t>
            </w:r>
            <w:ins w:id="3862" w:author="Matyas Adam" w:date="2018-11-16T15:08:00Z">
              <w:r w:rsidRPr="00062F30">
                <w:rPr>
                  <w:color w:val="000000" w:themeColor="text1"/>
                  <w:rPrChange w:id="3863" w:author="Matyas Adam" w:date="2018-11-17T00:05:00Z">
                    <w:rPr/>
                  </w:rPrChange>
                </w:rPr>
                <w:t xml:space="preserve"> </w:t>
              </w:r>
            </w:ins>
          </w:p>
          <w:p w14:paraId="6CE5F9B0" w14:textId="77777777" w:rsidR="00BD26BB" w:rsidRPr="00062F30" w:rsidRDefault="00BD26BB">
            <w:pPr>
              <w:autoSpaceDE w:val="0"/>
              <w:autoSpaceDN w:val="0"/>
              <w:adjustRightInd w:val="0"/>
              <w:ind w:left="38"/>
              <w:rPr>
                <w:rFonts w:cs="Calibri"/>
                <w:color w:val="000000" w:themeColor="text1"/>
                <w:rPrChange w:id="3864" w:author="Matyas Adam" w:date="2018-11-17T00:05:00Z">
                  <w:rPr>
                    <w:rFonts w:cs="Calibri"/>
                  </w:rPr>
                </w:rPrChange>
              </w:rPr>
              <w:pPrChange w:id="3865" w:author="PS" w:date="2018-11-25T14:39:00Z">
                <w:pPr>
                  <w:autoSpaceDE w:val="0"/>
                  <w:autoSpaceDN w:val="0"/>
                  <w:adjustRightInd w:val="0"/>
                </w:pPr>
              </w:pPrChange>
            </w:pPr>
            <w:r w:rsidRPr="00062F30">
              <w:rPr>
                <w:color w:val="000000" w:themeColor="text1"/>
                <w:rPrChange w:id="3866" w:author="Matyas Adam" w:date="2018-11-17T00:05:00Z">
                  <w:rPr/>
                </w:rPrChange>
              </w:rPr>
              <w:fldChar w:fldCharType="begin"/>
            </w:r>
            <w:r w:rsidRPr="00062F30">
              <w:rPr>
                <w:color w:val="000000" w:themeColor="text1"/>
                <w:rPrChange w:id="3867" w:author="Matyas Adam" w:date="2018-11-17T00:05:00Z">
                  <w:rPr/>
                </w:rPrChange>
              </w:rPr>
              <w:instrText xml:space="preserve"> HYPERLINK "http://www.am.vsb.cz/sarmanova/cd/pdf/print/ip.pdf" </w:instrText>
            </w:r>
            <w:r w:rsidRPr="00062F30">
              <w:rPr>
                <w:color w:val="000000" w:themeColor="text1"/>
                <w:rPrChange w:id="3868" w:author="Matyas Adam" w:date="2018-11-17T00:05:00Z">
                  <w:rPr>
                    <w:rStyle w:val="Hypertextovodkaz"/>
                    <w:rFonts w:cs="Calibri"/>
                  </w:rPr>
                </w:rPrChange>
              </w:rPr>
              <w:fldChar w:fldCharType="separate"/>
            </w:r>
            <w:r w:rsidRPr="00062F30">
              <w:rPr>
                <w:rStyle w:val="Hypertextovodkaz"/>
                <w:rFonts w:cs="Calibri"/>
                <w:color w:val="000000" w:themeColor="text1"/>
                <w:u w:val="none"/>
                <w:rPrChange w:id="3869" w:author="Matyas Adam" w:date="2018-11-17T00:05:00Z">
                  <w:rPr>
                    <w:rStyle w:val="Hypertextovodkaz"/>
                    <w:rFonts w:cs="Calibri"/>
                  </w:rPr>
                </w:rPrChange>
              </w:rPr>
              <w:t>http://www.am.vsb.cz/sarmanova/cd/pdf/print/ip.pdf</w:t>
            </w:r>
            <w:r w:rsidRPr="00062F30">
              <w:rPr>
                <w:rStyle w:val="Hypertextovodkaz"/>
                <w:rFonts w:cs="Calibri"/>
                <w:color w:val="000000" w:themeColor="text1"/>
                <w:u w:val="none"/>
                <w:rPrChange w:id="3870" w:author="Matyas Adam" w:date="2018-11-17T00:05:00Z">
                  <w:rPr>
                    <w:rStyle w:val="Hypertextovodkaz"/>
                    <w:rFonts w:cs="Calibri"/>
                  </w:rPr>
                </w:rPrChange>
              </w:rPr>
              <w:fldChar w:fldCharType="end"/>
            </w:r>
          </w:p>
          <w:p w14:paraId="4DA8C82D" w14:textId="77777777" w:rsidR="00BD26BB" w:rsidRPr="00062F30" w:rsidDel="00C30854" w:rsidRDefault="00BD26BB">
            <w:pPr>
              <w:ind w:left="38"/>
              <w:jc w:val="both"/>
              <w:rPr>
                <w:del w:id="3871" w:author="Matyas Adam" w:date="2018-11-16T15:07:00Z"/>
                <w:rStyle w:val="Hypertextovodkaz"/>
                <w:rFonts w:cs="Calibri"/>
                <w:color w:val="000000" w:themeColor="text1"/>
                <w:u w:val="none"/>
                <w:rPrChange w:id="3872" w:author="Matyas Adam" w:date="2018-11-17T00:05:00Z">
                  <w:rPr>
                    <w:del w:id="3873" w:author="Matyas Adam" w:date="2018-11-16T15:07:00Z"/>
                    <w:rStyle w:val="Hypertextovodkaz"/>
                    <w:rFonts w:cs="Calibri"/>
                  </w:rPr>
                </w:rPrChange>
              </w:rPr>
              <w:pPrChange w:id="3874" w:author="PS" w:date="2018-11-25T14:39:00Z">
                <w:pPr>
                  <w:autoSpaceDE w:val="0"/>
                  <w:autoSpaceDN w:val="0"/>
                  <w:adjustRightInd w:val="0"/>
                </w:pPr>
              </w:pPrChange>
            </w:pPr>
            <w:del w:id="3875" w:author="Matyas Adam" w:date="2018-11-16T15:06:00Z">
              <w:r w:rsidRPr="00062F30" w:rsidDel="00C30854">
                <w:rPr>
                  <w:rFonts w:cs="Calibri"/>
                  <w:caps/>
                  <w:color w:val="000000" w:themeColor="text1"/>
                  <w:rPrChange w:id="3876" w:author="Matyas Adam" w:date="2018-11-17T00:05:00Z">
                    <w:rPr>
                      <w:rFonts w:cs="Calibri"/>
                      <w:color w:val="0000FF"/>
                      <w:u w:val="single"/>
                    </w:rPr>
                  </w:rPrChange>
                </w:rPr>
                <w:delText xml:space="preserve">[6] </w:delText>
              </w:r>
            </w:del>
            <w:r w:rsidRPr="00062F30">
              <w:rPr>
                <w:rFonts w:cs="Calibri"/>
                <w:caps/>
                <w:color w:val="000000" w:themeColor="text1"/>
                <w:rPrChange w:id="3877" w:author="Matyas Adam" w:date="2018-11-17T00:05:00Z">
                  <w:rPr>
                    <w:rFonts w:cs="Calibri"/>
                  </w:rPr>
                </w:rPrChange>
              </w:rPr>
              <w:t>Kreml, P., Vlček, J., Volný, P., Krček, J., Poláček, J</w:t>
            </w:r>
            <w:r w:rsidRPr="00062F30">
              <w:rPr>
                <w:rFonts w:cs="Calibri"/>
                <w:color w:val="000000" w:themeColor="text1"/>
                <w:rPrChange w:id="3878" w:author="Matyas Adam" w:date="2018-11-17T00:05:00Z">
                  <w:rPr>
                    <w:rFonts w:cs="Calibri"/>
                  </w:rPr>
                </w:rPrChange>
              </w:rPr>
              <w:t xml:space="preserve">.: </w:t>
            </w:r>
            <w:r w:rsidRPr="00062F30">
              <w:rPr>
                <w:rFonts w:cs="Calibri"/>
                <w:i/>
                <w:color w:val="000000" w:themeColor="text1"/>
                <w:rPrChange w:id="3879" w:author="Matyas Adam" w:date="2018-11-17T00:05:00Z">
                  <w:rPr>
                    <w:rFonts w:cs="Calibri"/>
                    <w:i/>
                  </w:rPr>
                </w:rPrChange>
              </w:rPr>
              <w:t xml:space="preserve">Matematika II, </w:t>
            </w:r>
            <w:r w:rsidRPr="00062F30">
              <w:rPr>
                <w:rFonts w:cs="Calibri"/>
                <w:bCs/>
                <w:color w:val="000000" w:themeColor="text1"/>
                <w:rPrChange w:id="3880" w:author="Matyas Adam" w:date="2018-11-17T00:05:00Z">
                  <w:rPr>
                    <w:rFonts w:cs="Calibri"/>
                    <w:bCs/>
                    <w:color w:val="000000"/>
                  </w:rPr>
                </w:rPrChange>
              </w:rPr>
              <w:t>ISBN 978-80-248-1316-5,</w:t>
            </w:r>
            <w:r w:rsidRPr="00062F30">
              <w:rPr>
                <w:rFonts w:cs="Calibri"/>
                <w:color w:val="000000" w:themeColor="text1"/>
                <w:rPrChange w:id="3881" w:author="Matyas Adam" w:date="2018-11-17T00:05:00Z">
                  <w:rPr>
                    <w:rFonts w:cs="Calibri"/>
                  </w:rPr>
                </w:rPrChange>
              </w:rPr>
              <w:t xml:space="preserve"> </w:t>
            </w:r>
            <w:r w:rsidRPr="00062F30">
              <w:rPr>
                <w:color w:val="000000" w:themeColor="text1"/>
                <w:rPrChange w:id="3882" w:author="Matyas Adam" w:date="2018-11-17T00:05:00Z">
                  <w:rPr/>
                </w:rPrChange>
              </w:rPr>
              <w:fldChar w:fldCharType="begin"/>
            </w:r>
            <w:r w:rsidRPr="00062F30">
              <w:rPr>
                <w:color w:val="000000" w:themeColor="text1"/>
                <w:rPrChange w:id="3883" w:author="Matyas Adam" w:date="2018-11-17T00:05:00Z">
                  <w:rPr/>
                </w:rPrChange>
              </w:rPr>
              <w:instrText xml:space="preserve"> HYPERLINK "http://homen.vsb.cz/~kre40/esfmat2/" </w:instrText>
            </w:r>
            <w:r w:rsidRPr="00062F30">
              <w:rPr>
                <w:color w:val="000000" w:themeColor="text1"/>
                <w:rPrChange w:id="3884" w:author="Matyas Adam" w:date="2018-11-17T00:05:00Z">
                  <w:rPr>
                    <w:rStyle w:val="Hypertextovodkaz"/>
                    <w:rFonts w:cs="Calibri"/>
                  </w:rPr>
                </w:rPrChange>
              </w:rPr>
              <w:fldChar w:fldCharType="separate"/>
            </w:r>
            <w:r w:rsidRPr="00062F30">
              <w:rPr>
                <w:rStyle w:val="Hypertextovodkaz"/>
                <w:rFonts w:cs="Calibri"/>
                <w:color w:val="000000" w:themeColor="text1"/>
                <w:u w:val="none"/>
                <w:rPrChange w:id="3885" w:author="Matyas Adam" w:date="2018-11-17T00:05:00Z">
                  <w:rPr>
                    <w:rStyle w:val="Hypertextovodkaz"/>
                    <w:rFonts w:cs="Calibri"/>
                  </w:rPr>
                </w:rPrChange>
              </w:rPr>
              <w:t>http://homen.vsb.cz/~kre40/esfmat2/</w:t>
            </w:r>
            <w:r w:rsidRPr="00062F30">
              <w:rPr>
                <w:rStyle w:val="Hypertextovodkaz"/>
                <w:rFonts w:cs="Calibri"/>
                <w:color w:val="000000" w:themeColor="text1"/>
                <w:u w:val="none"/>
                <w:rPrChange w:id="3886" w:author="Matyas Adam" w:date="2018-11-17T00:05:00Z">
                  <w:rPr>
                    <w:rStyle w:val="Hypertextovodkaz"/>
                    <w:rFonts w:cs="Calibri"/>
                  </w:rPr>
                </w:rPrChange>
              </w:rPr>
              <w:fldChar w:fldCharType="end"/>
            </w:r>
          </w:p>
          <w:p w14:paraId="5F144E46" w14:textId="77777777" w:rsidR="00BD26BB" w:rsidRPr="00062F30" w:rsidRDefault="00BD26BB">
            <w:pPr>
              <w:autoSpaceDE w:val="0"/>
              <w:autoSpaceDN w:val="0"/>
              <w:adjustRightInd w:val="0"/>
              <w:ind w:left="38"/>
              <w:rPr>
                <w:ins w:id="3887" w:author="Matyas Adam" w:date="2018-11-16T15:08:00Z"/>
                <w:rStyle w:val="Hypertextovodkaz"/>
                <w:rFonts w:cs="Calibri"/>
                <w:color w:val="000000" w:themeColor="text1"/>
                <w:u w:val="none"/>
                <w:rPrChange w:id="3888" w:author="Matyas Adam" w:date="2018-11-17T00:05:00Z">
                  <w:rPr>
                    <w:ins w:id="3889" w:author="Matyas Adam" w:date="2018-11-16T15:08:00Z"/>
                    <w:rStyle w:val="Hypertextovodkaz"/>
                    <w:rFonts w:cs="Calibri"/>
                  </w:rPr>
                </w:rPrChange>
              </w:rPr>
              <w:pPrChange w:id="3890" w:author="PS" w:date="2018-11-25T14:39:00Z">
                <w:pPr>
                  <w:autoSpaceDE w:val="0"/>
                  <w:autoSpaceDN w:val="0"/>
                  <w:adjustRightInd w:val="0"/>
                  <w:jc w:val="both"/>
                </w:pPr>
              </w:pPrChange>
            </w:pPr>
          </w:p>
          <w:p w14:paraId="290BAACC" w14:textId="77777777" w:rsidR="00BD26BB" w:rsidRPr="0015666E" w:rsidRDefault="00BD26BB">
            <w:pPr>
              <w:ind w:left="322" w:hanging="284"/>
              <w:jc w:val="both"/>
              <w:pPrChange w:id="3891" w:author="Matyas Adam" w:date="2018-11-17T00:06:00Z">
                <w:pPr>
                  <w:autoSpaceDE w:val="0"/>
                  <w:autoSpaceDN w:val="0"/>
                  <w:adjustRightInd w:val="0"/>
                  <w:jc w:val="both"/>
                </w:pPr>
              </w:pPrChange>
            </w:pPr>
            <w:ins w:id="3892" w:author="Matyas Adam" w:date="2018-11-16T15:08:00Z">
              <w:r w:rsidRPr="00A70703">
                <w:t>Materiály dostupné v e-learningovém kurzu předmětu v LMS Moodle na </w:t>
              </w:r>
              <w:r w:rsidRPr="00A70703">
                <w:fldChar w:fldCharType="begin"/>
              </w:r>
              <w:r>
                <w:instrText xml:space="preserve"> HYPERLINK "http://vyuka.flkr.utb.cz/" \t "_blank" </w:instrText>
              </w:r>
              <w:r w:rsidRPr="00A70703">
                <w:fldChar w:fldCharType="separate"/>
              </w:r>
              <w:r w:rsidRPr="00A70703">
                <w:t>http://vyuka.flkr.utb.cz</w:t>
              </w:r>
              <w:r w:rsidRPr="00A70703">
                <w:fldChar w:fldCharType="end"/>
              </w:r>
            </w:ins>
          </w:p>
          <w:p w14:paraId="3FA42602" w14:textId="77777777" w:rsidR="00BD26BB" w:rsidRPr="00176110" w:rsidRDefault="00BD26BB">
            <w:pPr>
              <w:autoSpaceDE w:val="0"/>
              <w:autoSpaceDN w:val="0"/>
              <w:adjustRightInd w:val="0"/>
              <w:ind w:left="322" w:hanging="284"/>
              <w:jc w:val="both"/>
              <w:rPr>
                <w:rFonts w:cs="Calibri"/>
                <w:b/>
              </w:rPr>
              <w:pPrChange w:id="3893" w:author="Matyas Adam" w:date="2018-11-17T00:06:00Z">
                <w:pPr>
                  <w:autoSpaceDE w:val="0"/>
                  <w:autoSpaceDN w:val="0"/>
                  <w:adjustRightInd w:val="0"/>
                  <w:jc w:val="both"/>
                </w:pPr>
              </w:pPrChange>
            </w:pPr>
            <w:r w:rsidRPr="00176110">
              <w:rPr>
                <w:rFonts w:cs="Calibri"/>
                <w:b/>
              </w:rPr>
              <w:t>Doporučená literatura</w:t>
            </w:r>
            <w:r>
              <w:rPr>
                <w:rFonts w:cs="Calibri"/>
                <w:b/>
              </w:rPr>
              <w:t>:</w:t>
            </w:r>
          </w:p>
          <w:p w14:paraId="1752E2A9" w14:textId="77777777" w:rsidR="00BD26BB" w:rsidRPr="00176110" w:rsidDel="00062F30" w:rsidRDefault="00BD26BB">
            <w:pPr>
              <w:autoSpaceDE w:val="0"/>
              <w:autoSpaceDN w:val="0"/>
              <w:adjustRightInd w:val="0"/>
              <w:ind w:left="322" w:hanging="284"/>
              <w:rPr>
                <w:del w:id="3894" w:author="Matyas Adam" w:date="2018-11-17T00:06:00Z"/>
                <w:rFonts w:cs="Calibri"/>
              </w:rPr>
              <w:pPrChange w:id="3895" w:author="Matyas Adam" w:date="2018-11-17T00:06:00Z">
                <w:pPr>
                  <w:autoSpaceDE w:val="0"/>
                  <w:autoSpaceDN w:val="0"/>
                  <w:adjustRightInd w:val="0"/>
                </w:pPr>
              </w:pPrChange>
            </w:pPr>
            <w:del w:id="3896" w:author="Matyas Adam" w:date="2018-11-16T15:06:00Z">
              <w:r w:rsidRPr="00C30854" w:rsidDel="00C30854">
                <w:rPr>
                  <w:rFonts w:cs="Calibri"/>
                  <w:caps/>
                  <w:rPrChange w:id="3897" w:author="Matyas Adam" w:date="2018-11-16T15:07:00Z">
                    <w:rPr>
                      <w:rFonts w:cs="Calibri"/>
                    </w:rPr>
                  </w:rPrChange>
                </w:rPr>
                <w:delText xml:space="preserve">[1] </w:delText>
              </w:r>
            </w:del>
            <w:del w:id="3898" w:author="Matyas Adam" w:date="2018-11-17T00:06:00Z">
              <w:r w:rsidRPr="00C30854" w:rsidDel="00062F30">
                <w:rPr>
                  <w:rFonts w:cs="Calibri"/>
                  <w:caps/>
                  <w:rPrChange w:id="3899" w:author="Matyas Adam" w:date="2018-11-16T15:07:00Z">
                    <w:rPr>
                      <w:rFonts w:cs="Calibri"/>
                    </w:rPr>
                  </w:rPrChange>
                </w:rPr>
                <w:delText>Kluvánek, I., Mišík, L., Švec, M.:</w:delText>
              </w:r>
              <w:r w:rsidRPr="005754C1" w:rsidDel="00062F30">
                <w:rPr>
                  <w:rFonts w:cs="Calibri"/>
                  <w:i/>
                </w:rPr>
                <w:delText xml:space="preserve"> Matematika I</w:delText>
              </w:r>
              <w:r w:rsidRPr="00176110" w:rsidDel="00062F30">
                <w:rPr>
                  <w:rFonts w:cs="Calibri"/>
                </w:rPr>
                <w:delText>, SVTL Bratislava 1959.</w:delText>
              </w:r>
            </w:del>
          </w:p>
          <w:p w14:paraId="61CE2F41" w14:textId="77777777" w:rsidR="00BD26BB" w:rsidRPr="00176110" w:rsidRDefault="00BD26BB">
            <w:pPr>
              <w:autoSpaceDE w:val="0"/>
              <w:autoSpaceDN w:val="0"/>
              <w:adjustRightInd w:val="0"/>
              <w:ind w:left="322" w:hanging="284"/>
              <w:jc w:val="both"/>
              <w:rPr>
                <w:rFonts w:cs="Calibri"/>
              </w:rPr>
              <w:pPrChange w:id="3900" w:author="Matyas Adam" w:date="2018-11-17T00:06:00Z">
                <w:pPr>
                  <w:autoSpaceDE w:val="0"/>
                  <w:autoSpaceDN w:val="0"/>
                  <w:adjustRightInd w:val="0"/>
                  <w:jc w:val="both"/>
                </w:pPr>
              </w:pPrChange>
            </w:pPr>
            <w:del w:id="3901" w:author="Matyas Adam" w:date="2018-11-16T15:06:00Z">
              <w:r w:rsidRPr="00C30854" w:rsidDel="00C30854">
                <w:rPr>
                  <w:rFonts w:cs="Calibri"/>
                  <w:caps/>
                  <w:rPrChange w:id="3902" w:author="Matyas Adam" w:date="2018-11-16T15:07:00Z">
                    <w:rPr>
                      <w:rFonts w:cs="Calibri"/>
                    </w:rPr>
                  </w:rPrChange>
                </w:rPr>
                <w:delText xml:space="preserve">[2] </w:delText>
              </w:r>
            </w:del>
            <w:r w:rsidRPr="00C30854">
              <w:rPr>
                <w:rFonts w:cs="Calibri"/>
                <w:caps/>
                <w:rPrChange w:id="3903" w:author="Matyas Adam" w:date="2018-11-16T15:07:00Z">
                  <w:rPr>
                    <w:rFonts w:cs="Calibri"/>
                  </w:rPr>
                </w:rPrChange>
              </w:rPr>
              <w:t>Polák, J.:</w:t>
            </w:r>
            <w:r w:rsidRPr="005754C1">
              <w:rPr>
                <w:rFonts w:cs="Calibri"/>
                <w:i/>
              </w:rPr>
              <w:t xml:space="preserve"> Přehled středoškolské matematiky</w:t>
            </w:r>
            <w:r w:rsidRPr="00176110">
              <w:rPr>
                <w:rFonts w:cs="Calibri"/>
              </w:rPr>
              <w:t>, PROMETHEUS 1991.</w:t>
            </w:r>
          </w:p>
          <w:p w14:paraId="3DF7C3DA" w14:textId="77777777" w:rsidR="00BD26BB" w:rsidRPr="00176110" w:rsidRDefault="00BD26BB">
            <w:pPr>
              <w:autoSpaceDE w:val="0"/>
              <w:autoSpaceDN w:val="0"/>
              <w:adjustRightInd w:val="0"/>
              <w:ind w:left="322" w:hanging="284"/>
              <w:jc w:val="both"/>
              <w:rPr>
                <w:rFonts w:cs="Calibri"/>
              </w:rPr>
              <w:pPrChange w:id="3904" w:author="Matyas Adam" w:date="2018-11-17T00:06:00Z">
                <w:pPr>
                  <w:autoSpaceDE w:val="0"/>
                  <w:autoSpaceDN w:val="0"/>
                  <w:adjustRightInd w:val="0"/>
                  <w:jc w:val="both"/>
                </w:pPr>
              </w:pPrChange>
            </w:pPr>
            <w:del w:id="3905" w:author="Matyas Adam" w:date="2018-11-16T15:06:00Z">
              <w:r w:rsidRPr="00C30854" w:rsidDel="00C30854">
                <w:rPr>
                  <w:rFonts w:cs="Calibri"/>
                  <w:caps/>
                  <w:rPrChange w:id="3906" w:author="Matyas Adam" w:date="2018-11-16T15:07:00Z">
                    <w:rPr>
                      <w:rFonts w:cs="Calibri"/>
                    </w:rPr>
                  </w:rPrChange>
                </w:rPr>
                <w:delText xml:space="preserve">[3] </w:delText>
              </w:r>
            </w:del>
            <w:r w:rsidRPr="00C30854">
              <w:rPr>
                <w:rFonts w:cs="Calibri"/>
                <w:caps/>
                <w:rPrChange w:id="3907" w:author="Matyas Adam" w:date="2018-11-16T15:07:00Z">
                  <w:rPr>
                    <w:rFonts w:cs="Calibri"/>
                  </w:rPr>
                </w:rPrChange>
              </w:rPr>
              <w:t>Polák, J.:</w:t>
            </w:r>
            <w:r w:rsidRPr="00176110">
              <w:rPr>
                <w:rFonts w:cs="Calibri"/>
              </w:rPr>
              <w:t xml:space="preserve"> </w:t>
            </w:r>
            <w:r w:rsidRPr="005754C1">
              <w:rPr>
                <w:rFonts w:cs="Calibri"/>
                <w:i/>
              </w:rPr>
              <w:t>Středoškolská matematika v úlohách I</w:t>
            </w:r>
            <w:r w:rsidRPr="00176110">
              <w:rPr>
                <w:rFonts w:cs="Calibri"/>
              </w:rPr>
              <w:t>, PROMETHEUS 1996.</w:t>
            </w:r>
          </w:p>
          <w:p w14:paraId="652169F8" w14:textId="77777777" w:rsidR="00BD26BB" w:rsidRPr="00176110" w:rsidRDefault="00BD26BB">
            <w:pPr>
              <w:autoSpaceDE w:val="0"/>
              <w:autoSpaceDN w:val="0"/>
              <w:adjustRightInd w:val="0"/>
              <w:ind w:left="322" w:hanging="284"/>
              <w:jc w:val="both"/>
              <w:rPr>
                <w:rFonts w:cs="Calibri"/>
              </w:rPr>
              <w:pPrChange w:id="3908" w:author="Matyas Adam" w:date="2018-11-17T00:06:00Z">
                <w:pPr>
                  <w:autoSpaceDE w:val="0"/>
                  <w:autoSpaceDN w:val="0"/>
                  <w:adjustRightInd w:val="0"/>
                  <w:jc w:val="both"/>
                </w:pPr>
              </w:pPrChange>
            </w:pPr>
            <w:del w:id="3909" w:author="Matyas Adam" w:date="2018-11-16T15:06:00Z">
              <w:r w:rsidRPr="00C30854" w:rsidDel="00C30854">
                <w:rPr>
                  <w:rFonts w:cs="Calibri"/>
                  <w:caps/>
                  <w:rPrChange w:id="3910" w:author="Matyas Adam" w:date="2018-11-16T15:07:00Z">
                    <w:rPr>
                      <w:rFonts w:cs="Calibri"/>
                    </w:rPr>
                  </w:rPrChange>
                </w:rPr>
                <w:delText xml:space="preserve">[4] </w:delText>
              </w:r>
            </w:del>
            <w:r w:rsidRPr="00C30854">
              <w:rPr>
                <w:rFonts w:cs="Calibri"/>
                <w:caps/>
                <w:rPrChange w:id="3911" w:author="Matyas Adam" w:date="2018-11-16T15:07:00Z">
                  <w:rPr>
                    <w:rFonts w:cs="Calibri"/>
                  </w:rPr>
                </w:rPrChange>
              </w:rPr>
              <w:t>Polák, J.:</w:t>
            </w:r>
            <w:r w:rsidRPr="00176110">
              <w:rPr>
                <w:rFonts w:cs="Calibri"/>
              </w:rPr>
              <w:t xml:space="preserve"> </w:t>
            </w:r>
            <w:r w:rsidRPr="005754C1">
              <w:rPr>
                <w:rFonts w:cs="Calibri"/>
                <w:i/>
              </w:rPr>
              <w:t>Středoškolská matematika v úlohách II</w:t>
            </w:r>
            <w:r w:rsidRPr="00176110">
              <w:rPr>
                <w:rFonts w:cs="Calibri"/>
              </w:rPr>
              <w:t>, PROMETHEUS 1999.</w:t>
            </w:r>
          </w:p>
          <w:p w14:paraId="4DEB3EE3" w14:textId="77777777" w:rsidR="00BD26BB" w:rsidRPr="00176110" w:rsidRDefault="00BD26BB">
            <w:pPr>
              <w:autoSpaceDE w:val="0"/>
              <w:autoSpaceDN w:val="0"/>
              <w:adjustRightInd w:val="0"/>
              <w:ind w:left="322" w:hanging="284"/>
              <w:jc w:val="both"/>
              <w:rPr>
                <w:rFonts w:cs="Calibri"/>
              </w:rPr>
              <w:pPrChange w:id="3912" w:author="Matyas Adam" w:date="2018-11-17T00:06:00Z">
                <w:pPr>
                  <w:autoSpaceDE w:val="0"/>
                  <w:autoSpaceDN w:val="0"/>
                  <w:adjustRightInd w:val="0"/>
                  <w:jc w:val="both"/>
                </w:pPr>
              </w:pPrChange>
            </w:pPr>
            <w:del w:id="3913" w:author="Matyas Adam" w:date="2018-11-16T15:06:00Z">
              <w:r w:rsidRPr="00C30854" w:rsidDel="00C30854">
                <w:rPr>
                  <w:rFonts w:cs="Calibri"/>
                  <w:caps/>
                  <w:rPrChange w:id="3914" w:author="Matyas Adam" w:date="2018-11-16T15:07:00Z">
                    <w:rPr>
                      <w:rFonts w:cs="Calibri"/>
                    </w:rPr>
                  </w:rPrChange>
                </w:rPr>
                <w:delText xml:space="preserve">[5] </w:delText>
              </w:r>
            </w:del>
            <w:r w:rsidRPr="00C30854">
              <w:rPr>
                <w:rFonts w:cs="Calibri"/>
                <w:caps/>
                <w:rPrChange w:id="3915" w:author="Matyas Adam" w:date="2018-11-16T15:07:00Z">
                  <w:rPr>
                    <w:rFonts w:cs="Calibri"/>
                  </w:rPr>
                </w:rPrChange>
              </w:rPr>
              <w:t>Rektorys, K.:</w:t>
            </w:r>
            <w:r w:rsidRPr="00176110">
              <w:rPr>
                <w:rFonts w:cs="Calibri"/>
              </w:rPr>
              <w:t xml:space="preserve"> </w:t>
            </w:r>
            <w:r w:rsidRPr="005754C1">
              <w:rPr>
                <w:rFonts w:cs="Calibri"/>
                <w:i/>
              </w:rPr>
              <w:t>Přehled užité matematiky</w:t>
            </w:r>
            <w:r w:rsidRPr="00176110">
              <w:rPr>
                <w:rFonts w:cs="Calibri"/>
              </w:rPr>
              <w:t>, SNTL Praha 1988.</w:t>
            </w:r>
          </w:p>
          <w:p w14:paraId="54D8649A" w14:textId="77777777" w:rsidR="00BD26BB" w:rsidRDefault="00BD26BB">
            <w:pPr>
              <w:autoSpaceDE w:val="0"/>
              <w:autoSpaceDN w:val="0"/>
              <w:adjustRightInd w:val="0"/>
              <w:ind w:left="322" w:hanging="284"/>
              <w:jc w:val="both"/>
              <w:pPrChange w:id="3916" w:author="Matyas Adam" w:date="2018-11-17T00:06:00Z">
                <w:pPr>
                  <w:autoSpaceDE w:val="0"/>
                  <w:autoSpaceDN w:val="0"/>
                  <w:adjustRightInd w:val="0"/>
                  <w:jc w:val="both"/>
                </w:pPr>
              </w:pPrChange>
            </w:pPr>
            <w:del w:id="3917" w:author="Matyas Adam" w:date="2018-11-16T15:06:00Z">
              <w:r w:rsidRPr="00C30854" w:rsidDel="00C30854">
                <w:rPr>
                  <w:rFonts w:cs="Calibri"/>
                  <w:caps/>
                  <w:rPrChange w:id="3918" w:author="Matyas Adam" w:date="2018-11-16T15:07:00Z">
                    <w:rPr>
                      <w:rFonts w:cs="Calibri"/>
                    </w:rPr>
                  </w:rPrChange>
                </w:rPr>
                <w:delText xml:space="preserve">[6] </w:delText>
              </w:r>
            </w:del>
            <w:r w:rsidRPr="00C30854">
              <w:rPr>
                <w:rFonts w:cs="Calibri"/>
                <w:caps/>
                <w:rPrChange w:id="3919" w:author="Matyas Adam" w:date="2018-11-16T15:07:00Z">
                  <w:rPr>
                    <w:rFonts w:cs="Calibri"/>
                  </w:rPr>
                </w:rPrChange>
              </w:rPr>
              <w:t>Škrášek, J., Tichý, Z.:</w:t>
            </w:r>
            <w:r w:rsidRPr="00176110">
              <w:rPr>
                <w:rFonts w:cs="Calibri"/>
              </w:rPr>
              <w:t xml:space="preserve"> </w:t>
            </w:r>
            <w:r w:rsidRPr="002E792B">
              <w:rPr>
                <w:rFonts w:cs="Calibri"/>
                <w:i/>
              </w:rPr>
              <w:t>Základy aplikované matematiky I-III</w:t>
            </w:r>
            <w:r w:rsidRPr="00176110">
              <w:rPr>
                <w:rFonts w:cs="Calibri"/>
              </w:rPr>
              <w:t>, SNTL Praha 1989.</w:t>
            </w:r>
          </w:p>
        </w:tc>
      </w:tr>
      <w:tr w:rsidR="00BD26BB" w14:paraId="6E3F61EF"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B148BAE" w14:textId="77777777" w:rsidR="00BD26BB" w:rsidRDefault="00BD26BB" w:rsidP="00495DC8">
            <w:pPr>
              <w:jc w:val="center"/>
              <w:rPr>
                <w:b/>
              </w:rPr>
            </w:pPr>
            <w:r>
              <w:rPr>
                <w:b/>
              </w:rPr>
              <w:t>Informace ke kombinované nebo distanční formě</w:t>
            </w:r>
          </w:p>
        </w:tc>
      </w:tr>
      <w:tr w:rsidR="00BD26BB" w14:paraId="56299789" w14:textId="77777777" w:rsidTr="00495DC8">
        <w:tc>
          <w:tcPr>
            <w:tcW w:w="4787" w:type="dxa"/>
            <w:gridSpan w:val="3"/>
            <w:tcBorders>
              <w:top w:val="single" w:sz="2" w:space="0" w:color="auto"/>
            </w:tcBorders>
            <w:shd w:val="clear" w:color="auto" w:fill="F7CAAC"/>
          </w:tcPr>
          <w:p w14:paraId="109CF1DB" w14:textId="77777777" w:rsidR="00BD26BB" w:rsidRDefault="00BD26BB" w:rsidP="00495DC8">
            <w:pPr>
              <w:jc w:val="both"/>
            </w:pPr>
            <w:r>
              <w:rPr>
                <w:b/>
              </w:rPr>
              <w:t>Rozsah konzultací (soustředění)</w:t>
            </w:r>
          </w:p>
        </w:tc>
        <w:tc>
          <w:tcPr>
            <w:tcW w:w="889" w:type="dxa"/>
            <w:tcBorders>
              <w:top w:val="single" w:sz="2" w:space="0" w:color="auto"/>
            </w:tcBorders>
          </w:tcPr>
          <w:p w14:paraId="6FF724EA" w14:textId="77777777" w:rsidR="00BD26BB" w:rsidRDefault="00BD26BB" w:rsidP="00495DC8">
            <w:pPr>
              <w:jc w:val="both"/>
            </w:pPr>
          </w:p>
        </w:tc>
        <w:tc>
          <w:tcPr>
            <w:tcW w:w="4179" w:type="dxa"/>
            <w:gridSpan w:val="4"/>
            <w:tcBorders>
              <w:top w:val="single" w:sz="2" w:space="0" w:color="auto"/>
            </w:tcBorders>
            <w:shd w:val="clear" w:color="auto" w:fill="F7CAAC"/>
          </w:tcPr>
          <w:p w14:paraId="77501459" w14:textId="77777777" w:rsidR="00BD26BB" w:rsidRDefault="00BD26BB" w:rsidP="00495DC8">
            <w:pPr>
              <w:jc w:val="both"/>
              <w:rPr>
                <w:b/>
              </w:rPr>
            </w:pPr>
            <w:r>
              <w:rPr>
                <w:b/>
              </w:rPr>
              <w:t xml:space="preserve">hodin </w:t>
            </w:r>
          </w:p>
        </w:tc>
      </w:tr>
      <w:tr w:rsidR="00BD26BB" w14:paraId="71CF5BAF" w14:textId="77777777" w:rsidTr="00495DC8">
        <w:tc>
          <w:tcPr>
            <w:tcW w:w="9855" w:type="dxa"/>
            <w:gridSpan w:val="8"/>
            <w:shd w:val="clear" w:color="auto" w:fill="F7CAAC"/>
          </w:tcPr>
          <w:p w14:paraId="14A750B1" w14:textId="77777777" w:rsidR="00BD26BB" w:rsidRDefault="00BD26BB" w:rsidP="00495DC8">
            <w:pPr>
              <w:jc w:val="both"/>
              <w:rPr>
                <w:b/>
              </w:rPr>
            </w:pPr>
            <w:r>
              <w:rPr>
                <w:b/>
              </w:rPr>
              <w:t>Informace o způsobu kontaktu s vyučujícím</w:t>
            </w:r>
          </w:p>
        </w:tc>
      </w:tr>
      <w:tr w:rsidR="00BD26BB" w14:paraId="1D434111" w14:textId="77777777" w:rsidTr="00495DC8">
        <w:trPr>
          <w:trHeight w:val="368"/>
        </w:trPr>
        <w:tc>
          <w:tcPr>
            <w:tcW w:w="9855" w:type="dxa"/>
            <w:gridSpan w:val="8"/>
          </w:tcPr>
          <w:p w14:paraId="3AFD2A0E" w14:textId="77777777" w:rsidR="00BD26BB" w:rsidRDefault="00BD26BB" w:rsidP="00495DC8">
            <w:pPr>
              <w:jc w:val="both"/>
            </w:pPr>
          </w:p>
        </w:tc>
      </w:tr>
    </w:tbl>
    <w:p w14:paraId="3823E4D2" w14:textId="77777777" w:rsidR="00BD26BB" w:rsidRDefault="00BD26BB">
      <w:pPr>
        <w:spacing w:after="160" w:line="259" w:lineRule="auto"/>
      </w:pPr>
    </w:p>
    <w:p w14:paraId="540E163E" w14:textId="4BB355D2" w:rsidR="00BD26BB" w:rsidRDefault="00BD26BB">
      <w:pPr>
        <w:spacing w:after="160" w:line="259" w:lineRule="auto"/>
      </w:pPr>
      <w:del w:id="3920" w:author="PS" w:date="2018-11-25T14:41:00Z">
        <w:r w:rsidDel="00727397">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rsidDel="00727397" w14:paraId="0C6628F8" w14:textId="1C922E72" w:rsidTr="00495DC8">
        <w:trPr>
          <w:del w:id="3921" w:author="PS" w:date="2018-11-25T14:41:00Z"/>
        </w:trPr>
        <w:tc>
          <w:tcPr>
            <w:tcW w:w="9855" w:type="dxa"/>
            <w:gridSpan w:val="8"/>
            <w:tcBorders>
              <w:bottom w:val="double" w:sz="4" w:space="0" w:color="auto"/>
            </w:tcBorders>
            <w:shd w:val="clear" w:color="auto" w:fill="BDD6EE"/>
          </w:tcPr>
          <w:p w14:paraId="3B782D14" w14:textId="0FD940A8" w:rsidR="00BD26BB" w:rsidDel="00727397" w:rsidRDefault="00BD26BB" w:rsidP="00495DC8">
            <w:pPr>
              <w:jc w:val="both"/>
              <w:rPr>
                <w:del w:id="3922" w:author="PS" w:date="2018-11-25T14:41:00Z"/>
                <w:b/>
                <w:sz w:val="28"/>
              </w:rPr>
            </w:pPr>
            <w:del w:id="3923" w:author="PS" w:date="2018-11-25T14:40:00Z">
              <w:r w:rsidDel="00727397">
                <w:br w:type="page"/>
              </w:r>
              <w:r w:rsidDel="00727397">
                <w:rPr>
                  <w:b/>
                  <w:sz w:val="28"/>
                </w:rPr>
                <w:delText>B-III – Charakteristika studijního předmětu</w:delText>
              </w:r>
            </w:del>
          </w:p>
        </w:tc>
      </w:tr>
      <w:tr w:rsidR="00BD26BB" w:rsidDel="00727397" w14:paraId="69341563" w14:textId="5705B3DA" w:rsidTr="00495DC8">
        <w:trPr>
          <w:del w:id="3924" w:author="PS" w:date="2018-11-25T14:41:00Z"/>
        </w:trPr>
        <w:tc>
          <w:tcPr>
            <w:tcW w:w="3086" w:type="dxa"/>
            <w:tcBorders>
              <w:top w:val="double" w:sz="4" w:space="0" w:color="auto"/>
            </w:tcBorders>
            <w:shd w:val="clear" w:color="auto" w:fill="F7CAAC"/>
          </w:tcPr>
          <w:p w14:paraId="463E5742" w14:textId="2F0C94D8" w:rsidR="00BD26BB" w:rsidDel="00727397" w:rsidRDefault="00BD26BB" w:rsidP="00495DC8">
            <w:pPr>
              <w:jc w:val="both"/>
              <w:rPr>
                <w:del w:id="3925" w:author="PS" w:date="2018-11-25T14:41:00Z"/>
                <w:b/>
              </w:rPr>
            </w:pPr>
            <w:del w:id="3926" w:author="PS" w:date="2018-11-25T14:40:00Z">
              <w:r w:rsidDel="00727397">
                <w:rPr>
                  <w:b/>
                </w:rPr>
                <w:delText>Název studijního předmětu</w:delText>
              </w:r>
            </w:del>
          </w:p>
        </w:tc>
        <w:tc>
          <w:tcPr>
            <w:tcW w:w="6769" w:type="dxa"/>
            <w:gridSpan w:val="7"/>
            <w:tcBorders>
              <w:top w:val="double" w:sz="4" w:space="0" w:color="auto"/>
            </w:tcBorders>
          </w:tcPr>
          <w:p w14:paraId="60A65C69" w14:textId="10B6FC9C" w:rsidR="00BD26BB" w:rsidDel="00727397" w:rsidRDefault="00BD26BB" w:rsidP="00495DC8">
            <w:pPr>
              <w:jc w:val="both"/>
              <w:rPr>
                <w:del w:id="3927" w:author="PS" w:date="2018-11-25T14:41:00Z"/>
              </w:rPr>
            </w:pPr>
            <w:del w:id="3928" w:author="PS" w:date="2018-11-25T14:40:00Z">
              <w:r w:rsidRPr="005F2CFE" w:rsidDel="00727397">
                <w:delText>Matematika I</w:delText>
              </w:r>
              <w:r w:rsidDel="00727397">
                <w:delText>I</w:delText>
              </w:r>
            </w:del>
          </w:p>
        </w:tc>
      </w:tr>
      <w:tr w:rsidR="00BD26BB" w:rsidDel="00727397" w14:paraId="08B48C13" w14:textId="700FDC93" w:rsidTr="00495DC8">
        <w:trPr>
          <w:del w:id="3929" w:author="PS" w:date="2018-11-25T14:41:00Z"/>
        </w:trPr>
        <w:tc>
          <w:tcPr>
            <w:tcW w:w="3086" w:type="dxa"/>
            <w:shd w:val="clear" w:color="auto" w:fill="F7CAAC"/>
          </w:tcPr>
          <w:p w14:paraId="0E2570BA" w14:textId="10D1A178" w:rsidR="00BD26BB" w:rsidDel="00727397" w:rsidRDefault="00BD26BB" w:rsidP="00495DC8">
            <w:pPr>
              <w:jc w:val="both"/>
              <w:rPr>
                <w:del w:id="3930" w:author="PS" w:date="2018-11-25T14:41:00Z"/>
                <w:b/>
              </w:rPr>
            </w:pPr>
            <w:del w:id="3931" w:author="PS" w:date="2018-11-25T14:40:00Z">
              <w:r w:rsidDel="00727397">
                <w:rPr>
                  <w:b/>
                </w:rPr>
                <w:delText>Typ předmětu</w:delText>
              </w:r>
            </w:del>
          </w:p>
        </w:tc>
        <w:tc>
          <w:tcPr>
            <w:tcW w:w="3406" w:type="dxa"/>
            <w:gridSpan w:val="4"/>
          </w:tcPr>
          <w:p w14:paraId="4D62496A" w14:textId="552C21F4" w:rsidR="00BD26BB" w:rsidRPr="005F2CFE" w:rsidDel="00727397" w:rsidRDefault="00BD26BB" w:rsidP="00495DC8">
            <w:pPr>
              <w:pStyle w:val="FormtovanvHTML"/>
              <w:shd w:val="clear" w:color="auto" w:fill="FFFFFF"/>
              <w:rPr>
                <w:del w:id="3932" w:author="PS" w:date="2018-11-25T14:41:00Z"/>
                <w:rFonts w:ascii="Times New Roman" w:hAnsi="Times New Roman"/>
                <w:color w:val="000000"/>
              </w:rPr>
            </w:pPr>
            <w:del w:id="3933" w:author="PS" w:date="2018-11-25T14:40:00Z">
              <w:r w:rsidDel="00727397">
                <w:rPr>
                  <w:rFonts w:ascii="Times New Roman" w:hAnsi="Times New Roman"/>
                </w:rPr>
                <w:delText>Povinně volitelný</w:delText>
              </w:r>
            </w:del>
          </w:p>
        </w:tc>
        <w:tc>
          <w:tcPr>
            <w:tcW w:w="2695" w:type="dxa"/>
            <w:gridSpan w:val="2"/>
            <w:shd w:val="clear" w:color="auto" w:fill="F7CAAC"/>
          </w:tcPr>
          <w:p w14:paraId="4EA74A0A" w14:textId="191F71AC" w:rsidR="00BD26BB" w:rsidDel="00727397" w:rsidRDefault="00BD26BB" w:rsidP="00495DC8">
            <w:pPr>
              <w:jc w:val="both"/>
              <w:rPr>
                <w:del w:id="3934" w:author="PS" w:date="2018-11-25T14:41:00Z"/>
              </w:rPr>
            </w:pPr>
            <w:del w:id="3935" w:author="PS" w:date="2018-11-25T14:40:00Z">
              <w:r w:rsidDel="00727397">
                <w:rPr>
                  <w:b/>
                </w:rPr>
                <w:delText>doporučený ročník / semestr</w:delText>
              </w:r>
            </w:del>
          </w:p>
        </w:tc>
        <w:tc>
          <w:tcPr>
            <w:tcW w:w="668" w:type="dxa"/>
          </w:tcPr>
          <w:p w14:paraId="02D03602" w14:textId="665899C4" w:rsidR="00BD26BB" w:rsidDel="00727397" w:rsidRDefault="00BD26BB" w:rsidP="00495DC8">
            <w:pPr>
              <w:jc w:val="both"/>
              <w:rPr>
                <w:del w:id="3936" w:author="PS" w:date="2018-11-25T14:41:00Z"/>
              </w:rPr>
            </w:pPr>
            <w:del w:id="3937" w:author="PS" w:date="2018-11-25T14:40:00Z">
              <w:r w:rsidDel="00727397">
                <w:delText>1/LS</w:delText>
              </w:r>
            </w:del>
          </w:p>
        </w:tc>
      </w:tr>
      <w:tr w:rsidR="00BD26BB" w:rsidDel="00727397" w14:paraId="0F852304" w14:textId="1CCB24E0" w:rsidTr="00495DC8">
        <w:trPr>
          <w:del w:id="3938" w:author="PS" w:date="2018-11-25T14:41:00Z"/>
        </w:trPr>
        <w:tc>
          <w:tcPr>
            <w:tcW w:w="3086" w:type="dxa"/>
            <w:shd w:val="clear" w:color="auto" w:fill="F7CAAC"/>
          </w:tcPr>
          <w:p w14:paraId="116E61DD" w14:textId="2B8DF495" w:rsidR="00BD26BB" w:rsidDel="00727397" w:rsidRDefault="00BD26BB" w:rsidP="00495DC8">
            <w:pPr>
              <w:jc w:val="both"/>
              <w:rPr>
                <w:del w:id="3939" w:author="PS" w:date="2018-11-25T14:41:00Z"/>
                <w:b/>
              </w:rPr>
            </w:pPr>
            <w:del w:id="3940" w:author="PS" w:date="2018-11-25T14:40:00Z">
              <w:r w:rsidDel="00727397">
                <w:rPr>
                  <w:b/>
                </w:rPr>
                <w:delText>Rozsah studijního předmětu</w:delText>
              </w:r>
            </w:del>
          </w:p>
        </w:tc>
        <w:tc>
          <w:tcPr>
            <w:tcW w:w="1701" w:type="dxa"/>
            <w:gridSpan w:val="2"/>
          </w:tcPr>
          <w:p w14:paraId="52AD2527" w14:textId="7FECB14C" w:rsidR="00BD26BB" w:rsidDel="00727397" w:rsidRDefault="00BD26BB" w:rsidP="00495DC8">
            <w:pPr>
              <w:jc w:val="both"/>
              <w:rPr>
                <w:del w:id="3941" w:author="PS" w:date="2018-11-25T14:41:00Z"/>
              </w:rPr>
            </w:pPr>
            <w:del w:id="3942" w:author="PS" w:date="2018-11-25T14:40:00Z">
              <w:r w:rsidDel="00727397">
                <w:delText>28p - 28s</w:delText>
              </w:r>
            </w:del>
          </w:p>
        </w:tc>
        <w:tc>
          <w:tcPr>
            <w:tcW w:w="889" w:type="dxa"/>
            <w:shd w:val="clear" w:color="auto" w:fill="F7CAAC"/>
          </w:tcPr>
          <w:p w14:paraId="57773DDE" w14:textId="365AA127" w:rsidR="00BD26BB" w:rsidDel="00727397" w:rsidRDefault="00BD26BB" w:rsidP="00495DC8">
            <w:pPr>
              <w:jc w:val="both"/>
              <w:rPr>
                <w:del w:id="3943" w:author="PS" w:date="2018-11-25T14:41:00Z"/>
                <w:b/>
              </w:rPr>
            </w:pPr>
            <w:del w:id="3944" w:author="PS" w:date="2018-11-25T14:40:00Z">
              <w:r w:rsidDel="00727397">
                <w:rPr>
                  <w:b/>
                </w:rPr>
                <w:delText xml:space="preserve">hod. </w:delText>
              </w:r>
            </w:del>
          </w:p>
        </w:tc>
        <w:tc>
          <w:tcPr>
            <w:tcW w:w="816" w:type="dxa"/>
          </w:tcPr>
          <w:p w14:paraId="148D5700" w14:textId="4DE5286A" w:rsidR="00BD26BB" w:rsidDel="00727397" w:rsidRDefault="00BD26BB" w:rsidP="00495DC8">
            <w:pPr>
              <w:jc w:val="both"/>
              <w:rPr>
                <w:del w:id="3945" w:author="PS" w:date="2018-11-25T14:41:00Z"/>
              </w:rPr>
            </w:pPr>
            <w:ins w:id="3946" w:author="Matyas Adam" w:date="2018-11-16T15:08:00Z">
              <w:del w:id="3947" w:author="PS" w:date="2018-11-25T14:40:00Z">
                <w:r w:rsidDel="00727397">
                  <w:delText>4</w:delText>
                </w:r>
              </w:del>
            </w:ins>
          </w:p>
        </w:tc>
        <w:tc>
          <w:tcPr>
            <w:tcW w:w="2156" w:type="dxa"/>
            <w:shd w:val="clear" w:color="auto" w:fill="F7CAAC"/>
          </w:tcPr>
          <w:p w14:paraId="0D4F5D51" w14:textId="6B4C3CC7" w:rsidR="00BD26BB" w:rsidDel="00727397" w:rsidRDefault="00BD26BB" w:rsidP="00495DC8">
            <w:pPr>
              <w:jc w:val="both"/>
              <w:rPr>
                <w:del w:id="3948" w:author="PS" w:date="2018-11-25T14:41:00Z"/>
                <w:b/>
              </w:rPr>
            </w:pPr>
            <w:del w:id="3949" w:author="PS" w:date="2018-11-25T14:40:00Z">
              <w:r w:rsidDel="00727397">
                <w:rPr>
                  <w:b/>
                </w:rPr>
                <w:delText>kreditů</w:delText>
              </w:r>
            </w:del>
          </w:p>
        </w:tc>
        <w:tc>
          <w:tcPr>
            <w:tcW w:w="1207" w:type="dxa"/>
            <w:gridSpan w:val="2"/>
          </w:tcPr>
          <w:p w14:paraId="38BB9663" w14:textId="66C48910" w:rsidR="00BD26BB" w:rsidDel="00727397" w:rsidRDefault="00BD26BB" w:rsidP="00495DC8">
            <w:pPr>
              <w:jc w:val="both"/>
              <w:rPr>
                <w:del w:id="3950" w:author="PS" w:date="2018-11-25T14:41:00Z"/>
              </w:rPr>
            </w:pPr>
            <w:del w:id="3951" w:author="PS" w:date="2018-11-25T14:40:00Z">
              <w:r w:rsidDel="00727397">
                <w:delText>5</w:delText>
              </w:r>
            </w:del>
          </w:p>
        </w:tc>
      </w:tr>
      <w:tr w:rsidR="00BD26BB" w:rsidDel="00727397" w14:paraId="3D6CF36D" w14:textId="359A820D" w:rsidTr="00495DC8">
        <w:trPr>
          <w:del w:id="3952" w:author="PS" w:date="2018-11-25T14:41:00Z"/>
        </w:trPr>
        <w:tc>
          <w:tcPr>
            <w:tcW w:w="3086" w:type="dxa"/>
            <w:shd w:val="clear" w:color="auto" w:fill="F7CAAC"/>
          </w:tcPr>
          <w:p w14:paraId="019D1C23" w14:textId="385254BB" w:rsidR="00BD26BB" w:rsidDel="00727397" w:rsidRDefault="00BD26BB" w:rsidP="00495DC8">
            <w:pPr>
              <w:jc w:val="both"/>
              <w:rPr>
                <w:del w:id="3953" w:author="PS" w:date="2018-11-25T14:41:00Z"/>
                <w:b/>
                <w:sz w:val="22"/>
              </w:rPr>
            </w:pPr>
            <w:del w:id="3954" w:author="PS" w:date="2018-11-25T14:40:00Z">
              <w:r w:rsidDel="00727397">
                <w:rPr>
                  <w:b/>
                </w:rPr>
                <w:delText>Prerekvizity, korekvizity, ekvivalence</w:delText>
              </w:r>
            </w:del>
          </w:p>
        </w:tc>
        <w:tc>
          <w:tcPr>
            <w:tcW w:w="6769" w:type="dxa"/>
            <w:gridSpan w:val="7"/>
          </w:tcPr>
          <w:p w14:paraId="034D095D" w14:textId="49895BFB" w:rsidR="00BD26BB" w:rsidRPr="00134CD4" w:rsidDel="00727397" w:rsidRDefault="00BD26BB" w:rsidP="00495DC8">
            <w:pPr>
              <w:jc w:val="both"/>
              <w:rPr>
                <w:del w:id="3955" w:author="PS" w:date="2018-11-25T14:41:00Z"/>
              </w:rPr>
            </w:pPr>
            <w:ins w:id="3956" w:author="Jiří Lehejček [2]" w:date="2018-11-14T22:58:00Z">
              <w:del w:id="3957" w:author="PS" w:date="2018-11-25T14:40:00Z">
                <w:r w:rsidDel="00727397">
                  <w:rPr>
                    <w:b/>
                  </w:rPr>
                  <w:delText xml:space="preserve">Prerekvizity: </w:delText>
                </w:r>
                <w:r w:rsidDel="00727397">
                  <w:delText>Matematika I.</w:delText>
                </w:r>
              </w:del>
            </w:ins>
          </w:p>
        </w:tc>
      </w:tr>
      <w:tr w:rsidR="00BD26BB" w:rsidDel="00727397" w14:paraId="00623D17" w14:textId="18BE9685" w:rsidTr="00495DC8">
        <w:trPr>
          <w:del w:id="3958" w:author="PS" w:date="2018-11-25T14:41:00Z"/>
        </w:trPr>
        <w:tc>
          <w:tcPr>
            <w:tcW w:w="3086" w:type="dxa"/>
            <w:shd w:val="clear" w:color="auto" w:fill="F7CAAC"/>
          </w:tcPr>
          <w:p w14:paraId="17C37C3E" w14:textId="037C0CB6" w:rsidR="00BD26BB" w:rsidDel="00727397" w:rsidRDefault="00BD26BB" w:rsidP="00495DC8">
            <w:pPr>
              <w:jc w:val="both"/>
              <w:rPr>
                <w:del w:id="3959" w:author="PS" w:date="2018-11-25T14:41:00Z"/>
                <w:b/>
              </w:rPr>
            </w:pPr>
            <w:del w:id="3960" w:author="PS" w:date="2018-11-25T14:40:00Z">
              <w:r w:rsidDel="00727397">
                <w:rPr>
                  <w:b/>
                </w:rPr>
                <w:delText>Způsob ověření studijních výsledků</w:delText>
              </w:r>
            </w:del>
          </w:p>
        </w:tc>
        <w:tc>
          <w:tcPr>
            <w:tcW w:w="3406" w:type="dxa"/>
            <w:gridSpan w:val="4"/>
          </w:tcPr>
          <w:p w14:paraId="4182275F" w14:textId="49004961" w:rsidR="00BD26BB" w:rsidRPr="00164753" w:rsidDel="00727397" w:rsidRDefault="00BD26BB" w:rsidP="00495DC8">
            <w:pPr>
              <w:jc w:val="both"/>
              <w:rPr>
                <w:del w:id="3961" w:author="PS" w:date="2018-11-25T14:41:00Z"/>
              </w:rPr>
            </w:pPr>
            <w:del w:id="3962" w:author="PS" w:date="2018-11-25T14:40:00Z">
              <w:r w:rsidRPr="00164753" w:rsidDel="00727397">
                <w:rPr>
                  <w:rFonts w:eastAsia="SimSun"/>
                  <w:lang w:eastAsia="zh-CN" w:bidi="hi-IN"/>
                </w:rPr>
                <w:delText>Zápo</w:delText>
              </w:r>
              <w:r w:rsidRPr="00164753" w:rsidDel="00727397">
                <w:rPr>
                  <w:rFonts w:eastAsia="SimSun" w:cs="TimesNewRoman"/>
                  <w:lang w:eastAsia="zh-CN" w:bidi="hi-IN"/>
                </w:rPr>
                <w:delText>č</w:delText>
              </w:r>
              <w:r w:rsidRPr="00164753" w:rsidDel="00727397">
                <w:rPr>
                  <w:rFonts w:eastAsia="SimSun"/>
                  <w:lang w:eastAsia="zh-CN" w:bidi="hi-IN"/>
                </w:rPr>
                <w:delText>et, zkouška</w:delText>
              </w:r>
            </w:del>
          </w:p>
        </w:tc>
        <w:tc>
          <w:tcPr>
            <w:tcW w:w="2156" w:type="dxa"/>
            <w:shd w:val="clear" w:color="auto" w:fill="F7CAAC"/>
          </w:tcPr>
          <w:p w14:paraId="392D40FA" w14:textId="2B0BEEF9" w:rsidR="00BD26BB" w:rsidDel="00727397" w:rsidRDefault="00BD26BB" w:rsidP="00495DC8">
            <w:pPr>
              <w:jc w:val="both"/>
              <w:rPr>
                <w:del w:id="3963" w:author="PS" w:date="2018-11-25T14:41:00Z"/>
                <w:b/>
              </w:rPr>
            </w:pPr>
            <w:del w:id="3964" w:author="PS" w:date="2018-11-25T14:40:00Z">
              <w:r w:rsidDel="00727397">
                <w:rPr>
                  <w:b/>
                </w:rPr>
                <w:delText>Forma výuky</w:delText>
              </w:r>
            </w:del>
          </w:p>
        </w:tc>
        <w:tc>
          <w:tcPr>
            <w:tcW w:w="1207" w:type="dxa"/>
            <w:gridSpan w:val="2"/>
          </w:tcPr>
          <w:p w14:paraId="18228C04" w14:textId="03DB8D0B" w:rsidR="00BD26BB" w:rsidDel="00727397" w:rsidRDefault="00BD26BB" w:rsidP="00495DC8">
            <w:pPr>
              <w:jc w:val="both"/>
              <w:rPr>
                <w:del w:id="3965" w:author="PS" w:date="2018-11-25T14:41:00Z"/>
              </w:rPr>
            </w:pPr>
            <w:del w:id="3966" w:author="PS" w:date="2018-11-25T14:40:00Z">
              <w:r w:rsidDel="00727397">
                <w:delText>Přednáška, seminář</w:delText>
              </w:r>
            </w:del>
            <w:ins w:id="3967" w:author="Matyas Adam" w:date="2018-11-16T15:08:00Z">
              <w:del w:id="3968" w:author="PS" w:date="2018-11-25T14:40:00Z">
                <w:r w:rsidDel="00727397">
                  <w:delText>P, S</w:delText>
                </w:r>
              </w:del>
            </w:ins>
          </w:p>
        </w:tc>
      </w:tr>
      <w:tr w:rsidR="00BD26BB" w:rsidDel="00727397" w14:paraId="4CD9B06E" w14:textId="4C288AEA" w:rsidTr="00495DC8">
        <w:trPr>
          <w:del w:id="3969" w:author="PS" w:date="2018-11-25T14:41:00Z"/>
        </w:trPr>
        <w:tc>
          <w:tcPr>
            <w:tcW w:w="3086" w:type="dxa"/>
            <w:shd w:val="clear" w:color="auto" w:fill="F7CAAC"/>
          </w:tcPr>
          <w:p w14:paraId="53CE4158" w14:textId="62A136A5" w:rsidR="00BD26BB" w:rsidDel="00727397" w:rsidRDefault="00BD26BB" w:rsidP="00495DC8">
            <w:pPr>
              <w:jc w:val="both"/>
              <w:rPr>
                <w:del w:id="3970" w:author="PS" w:date="2018-11-25T14:41:00Z"/>
                <w:b/>
              </w:rPr>
            </w:pPr>
            <w:del w:id="3971" w:author="PS" w:date="2018-11-25T14:40:00Z">
              <w:r w:rsidDel="00727397">
                <w:rPr>
                  <w:b/>
                </w:rPr>
                <w:delText>Forma způsobu ověření studijních výsledků a další požadavky na studenta</w:delText>
              </w:r>
            </w:del>
          </w:p>
        </w:tc>
        <w:tc>
          <w:tcPr>
            <w:tcW w:w="6769" w:type="dxa"/>
            <w:gridSpan w:val="7"/>
            <w:tcBorders>
              <w:bottom w:val="nil"/>
            </w:tcBorders>
          </w:tcPr>
          <w:p w14:paraId="2AADAA55" w14:textId="7969C40F" w:rsidR="00BD26BB" w:rsidDel="00727397" w:rsidRDefault="00BD26BB" w:rsidP="00495DC8">
            <w:pPr>
              <w:jc w:val="both"/>
              <w:rPr>
                <w:ins w:id="3972" w:author="Matyas Adam" w:date="2018-11-16T15:08:00Z"/>
                <w:del w:id="3973" w:author="PS" w:date="2018-11-25T14:40:00Z"/>
              </w:rPr>
            </w:pPr>
            <w:ins w:id="3974" w:author="Matyas Adam" w:date="2018-11-16T15:08:00Z">
              <w:del w:id="3975" w:author="PS" w:date="2018-11-25T14:40:00Z">
                <w:r w:rsidDel="00727397">
                  <w:delText>Zápočet</w:delText>
                </w:r>
                <w:r w:rsidRPr="007E623A" w:rsidDel="00727397">
                  <w:delText>: K udělení zápočtu je nutno</w:delText>
                </w:r>
                <w:r w:rsidDel="00727397">
                  <w:delText xml:space="preserve"> úspěšně zvládnout </w:delText>
                </w:r>
                <w:r w:rsidRPr="007E623A" w:rsidDel="00727397">
                  <w:delText>dvě zápočtové písemné práce a splnit 80</w:delText>
                </w:r>
                <w:r w:rsidDel="00727397">
                  <w:delText>%</w:delText>
                </w:r>
                <w:r w:rsidRPr="007E623A" w:rsidDel="00727397">
                  <w:delText xml:space="preserve"> účast na cvičeních.</w:delText>
                </w:r>
              </w:del>
            </w:ins>
          </w:p>
          <w:p w14:paraId="636C4D2D" w14:textId="5DBA38F9" w:rsidR="00BD26BB" w:rsidDel="00727397" w:rsidRDefault="00BD26BB" w:rsidP="00495DC8">
            <w:pPr>
              <w:jc w:val="both"/>
              <w:rPr>
                <w:del w:id="3976" w:author="PS" w:date="2018-11-25T14:41:00Z"/>
              </w:rPr>
            </w:pPr>
            <w:ins w:id="3977" w:author="Matyas Adam" w:date="2018-11-16T15:08:00Z">
              <w:del w:id="3978" w:author="PS" w:date="2018-11-25T14:40:00Z">
                <w:r w:rsidRPr="003C2BF2" w:rsidDel="00727397">
                  <w:delText xml:space="preserve">Zkouška: </w:delText>
                </w:r>
                <w:r w:rsidDel="00727397">
                  <w:delText xml:space="preserve">Je vyžadována </w:delText>
                </w:r>
                <w:r w:rsidRPr="003C2BF2" w:rsidDel="00727397">
                  <w:delText>znalost látky z probíraných tematických okruhů</w:delText>
                </w:r>
                <w:r w:rsidDel="00727397">
                  <w:delText>, forma je písemná.</w:delText>
                </w:r>
              </w:del>
            </w:ins>
          </w:p>
        </w:tc>
      </w:tr>
      <w:tr w:rsidR="00BD26BB" w:rsidDel="00727397" w14:paraId="19B93618" w14:textId="462A87F9" w:rsidTr="00495DC8">
        <w:trPr>
          <w:trHeight w:val="554"/>
          <w:del w:id="3979" w:author="PS" w:date="2018-11-25T14:41:00Z"/>
        </w:trPr>
        <w:tc>
          <w:tcPr>
            <w:tcW w:w="9855" w:type="dxa"/>
            <w:gridSpan w:val="8"/>
            <w:tcBorders>
              <w:top w:val="nil"/>
            </w:tcBorders>
          </w:tcPr>
          <w:p w14:paraId="56525A2E" w14:textId="185DDA48" w:rsidR="00BD26BB" w:rsidDel="00727397" w:rsidRDefault="00BD26BB" w:rsidP="00495DC8">
            <w:pPr>
              <w:jc w:val="both"/>
              <w:rPr>
                <w:del w:id="3980" w:author="PS" w:date="2018-11-25T14:40:00Z"/>
              </w:rPr>
            </w:pPr>
            <w:del w:id="3981" w:author="PS" w:date="2018-11-25T14:40:00Z">
              <w:r w:rsidDel="00727397">
                <w:delText>Zápočet</w:delText>
              </w:r>
              <w:r w:rsidRPr="007E623A" w:rsidDel="00727397">
                <w:delText>: K udělení zápočtu je nutno</w:delText>
              </w:r>
              <w:r w:rsidDel="00727397">
                <w:delText xml:space="preserve"> úspěšně zvládnout </w:delText>
              </w:r>
              <w:r w:rsidRPr="007E623A" w:rsidDel="00727397">
                <w:delText>dvě zápočtové písemné práce a splnit 80</w:delText>
              </w:r>
              <w:r w:rsidDel="00727397">
                <w:delText>%</w:delText>
              </w:r>
              <w:r w:rsidRPr="007E623A" w:rsidDel="00727397">
                <w:delText xml:space="preserve"> účast na cvičeních.</w:delText>
              </w:r>
            </w:del>
          </w:p>
          <w:p w14:paraId="305A77F8" w14:textId="4A660069" w:rsidR="00BD26BB" w:rsidDel="00727397" w:rsidRDefault="00BD26BB" w:rsidP="00495DC8">
            <w:pPr>
              <w:jc w:val="both"/>
              <w:rPr>
                <w:del w:id="3982" w:author="PS" w:date="2018-11-25T14:41:00Z"/>
              </w:rPr>
            </w:pPr>
            <w:del w:id="3983" w:author="PS" w:date="2018-11-25T14:40:00Z">
              <w:r w:rsidRPr="003C2BF2" w:rsidDel="00727397">
                <w:delText xml:space="preserve">Zkouška: </w:delText>
              </w:r>
              <w:r w:rsidDel="00727397">
                <w:delText xml:space="preserve">Je vyžadována </w:delText>
              </w:r>
              <w:r w:rsidRPr="003C2BF2" w:rsidDel="00727397">
                <w:delText>znalost látky z probíraných tematických okruhů</w:delText>
              </w:r>
              <w:r w:rsidDel="00727397">
                <w:delText>, forma je písemná.</w:delText>
              </w:r>
            </w:del>
          </w:p>
        </w:tc>
      </w:tr>
      <w:tr w:rsidR="00BD26BB" w:rsidDel="00727397" w14:paraId="1DC6366B" w14:textId="0024739C" w:rsidTr="00495DC8">
        <w:trPr>
          <w:trHeight w:val="197"/>
          <w:del w:id="3984" w:author="PS" w:date="2018-11-25T14:41:00Z"/>
        </w:trPr>
        <w:tc>
          <w:tcPr>
            <w:tcW w:w="3086" w:type="dxa"/>
            <w:tcBorders>
              <w:top w:val="nil"/>
            </w:tcBorders>
            <w:shd w:val="clear" w:color="auto" w:fill="F7CAAC"/>
          </w:tcPr>
          <w:p w14:paraId="715CF7C1" w14:textId="68AF2E67" w:rsidR="00BD26BB" w:rsidDel="00727397" w:rsidRDefault="00BD26BB" w:rsidP="00495DC8">
            <w:pPr>
              <w:jc w:val="both"/>
              <w:rPr>
                <w:del w:id="3985" w:author="PS" w:date="2018-11-25T14:41:00Z"/>
                <w:b/>
              </w:rPr>
            </w:pPr>
            <w:del w:id="3986" w:author="PS" w:date="2018-11-25T14:40:00Z">
              <w:r w:rsidDel="00727397">
                <w:rPr>
                  <w:b/>
                </w:rPr>
                <w:delText>Garant předmětu</w:delText>
              </w:r>
            </w:del>
          </w:p>
        </w:tc>
        <w:tc>
          <w:tcPr>
            <w:tcW w:w="6769" w:type="dxa"/>
            <w:gridSpan w:val="7"/>
            <w:tcBorders>
              <w:top w:val="nil"/>
            </w:tcBorders>
          </w:tcPr>
          <w:p w14:paraId="16999A6E" w14:textId="2394022E" w:rsidR="00BD26BB" w:rsidRPr="004158DD" w:rsidDel="00727397" w:rsidRDefault="00BD26BB" w:rsidP="00495DC8">
            <w:pPr>
              <w:pStyle w:val="FormtovanvHTML"/>
              <w:shd w:val="clear" w:color="auto" w:fill="FFFFFF"/>
              <w:rPr>
                <w:del w:id="3987" w:author="PS" w:date="2018-11-25T14:41:00Z"/>
                <w:rFonts w:ascii="Times New Roman" w:hAnsi="Times New Roman"/>
                <w:color w:val="000000"/>
              </w:rPr>
            </w:pPr>
            <w:ins w:id="3988" w:author="Jiří Lehejček [2]" w:date="2018-11-14T22:41:00Z">
              <w:del w:id="3989" w:author="PS" w:date="2018-11-25T14:40:00Z">
                <w:r w:rsidRPr="005B6157" w:rsidDel="00727397">
                  <w:rPr>
                    <w:rFonts w:ascii="Times New Roman" w:hAnsi="Times New Roman"/>
                  </w:rPr>
                  <w:delText>Ing. Pavel Martinek, Ph.D.</w:delText>
                </w:r>
              </w:del>
            </w:ins>
            <w:del w:id="3990" w:author="PS" w:date="2018-11-25T14:40:00Z">
              <w:r w:rsidDel="00727397">
                <w:rPr>
                  <w:rFonts w:ascii="Times New Roman" w:hAnsi="Times New Roman"/>
                </w:rPr>
                <w:delText>RNDr. Lenka Kozáková</w:delText>
              </w:r>
              <w:r w:rsidRPr="004158DD" w:rsidDel="00727397">
                <w:rPr>
                  <w:rFonts w:ascii="Times New Roman" w:hAnsi="Times New Roman"/>
                </w:rPr>
                <w:delText>, Ph.D.</w:delText>
              </w:r>
            </w:del>
          </w:p>
        </w:tc>
      </w:tr>
      <w:tr w:rsidR="00BD26BB" w:rsidDel="00727397" w14:paraId="1FF31B91" w14:textId="739C1F56" w:rsidTr="00495DC8">
        <w:trPr>
          <w:trHeight w:val="243"/>
          <w:del w:id="3991" w:author="PS" w:date="2018-11-25T14:41:00Z"/>
        </w:trPr>
        <w:tc>
          <w:tcPr>
            <w:tcW w:w="3086" w:type="dxa"/>
            <w:tcBorders>
              <w:top w:val="nil"/>
            </w:tcBorders>
            <w:shd w:val="clear" w:color="auto" w:fill="F7CAAC"/>
          </w:tcPr>
          <w:p w14:paraId="58227326" w14:textId="1173D36F" w:rsidR="00BD26BB" w:rsidDel="00727397" w:rsidRDefault="00BD26BB" w:rsidP="00495DC8">
            <w:pPr>
              <w:jc w:val="both"/>
              <w:rPr>
                <w:del w:id="3992" w:author="PS" w:date="2018-11-25T14:41:00Z"/>
                <w:b/>
              </w:rPr>
            </w:pPr>
            <w:del w:id="3993" w:author="PS" w:date="2018-11-25T14:40:00Z">
              <w:r w:rsidDel="00727397">
                <w:rPr>
                  <w:b/>
                </w:rPr>
                <w:delText>Zapojení garanta do výuky předmětu</w:delText>
              </w:r>
            </w:del>
          </w:p>
        </w:tc>
        <w:tc>
          <w:tcPr>
            <w:tcW w:w="6769" w:type="dxa"/>
            <w:gridSpan w:val="7"/>
            <w:tcBorders>
              <w:top w:val="nil"/>
            </w:tcBorders>
          </w:tcPr>
          <w:p w14:paraId="3CA84F33" w14:textId="2382FFCD" w:rsidR="00BD26BB" w:rsidDel="00727397" w:rsidRDefault="00BD26BB" w:rsidP="00495DC8">
            <w:pPr>
              <w:jc w:val="both"/>
              <w:rPr>
                <w:del w:id="3994" w:author="PS" w:date="2018-11-25T14:41:00Z"/>
              </w:rPr>
            </w:pPr>
            <w:del w:id="3995" w:author="PS" w:date="2018-11-25T14:40:00Z">
              <w:r w:rsidRPr="00D4222D" w:rsidDel="00727397">
                <w:delText xml:space="preserve">Garant stanovuje koncepci předmětu, podílí se na přednáškách v rozsahu </w:delText>
              </w:r>
              <w:r w:rsidDel="00727397">
                <w:delText>100</w:delText>
              </w:r>
              <w:r w:rsidRPr="00D4222D" w:rsidDel="00727397">
                <w:delText xml:space="preserve"> % a dále stanovuje koncepci cvičení a dohlíží na jejich jednotné vedení.</w:delText>
              </w:r>
            </w:del>
          </w:p>
        </w:tc>
      </w:tr>
      <w:tr w:rsidR="00BD26BB" w:rsidDel="00727397" w14:paraId="4D39776E" w14:textId="073D40EB" w:rsidTr="00495DC8">
        <w:trPr>
          <w:del w:id="3996" w:author="PS" w:date="2018-11-25T14:41:00Z"/>
        </w:trPr>
        <w:tc>
          <w:tcPr>
            <w:tcW w:w="3086" w:type="dxa"/>
            <w:shd w:val="clear" w:color="auto" w:fill="F7CAAC"/>
          </w:tcPr>
          <w:p w14:paraId="4C753A74" w14:textId="476B1DAE" w:rsidR="00BD26BB" w:rsidDel="00727397" w:rsidRDefault="00BD26BB" w:rsidP="00495DC8">
            <w:pPr>
              <w:jc w:val="both"/>
              <w:rPr>
                <w:del w:id="3997" w:author="PS" w:date="2018-11-25T14:41:00Z"/>
                <w:b/>
              </w:rPr>
            </w:pPr>
            <w:del w:id="3998" w:author="PS" w:date="2018-11-25T14:40:00Z">
              <w:r w:rsidDel="00727397">
                <w:rPr>
                  <w:b/>
                </w:rPr>
                <w:delText>Vyučující</w:delText>
              </w:r>
            </w:del>
          </w:p>
        </w:tc>
        <w:tc>
          <w:tcPr>
            <w:tcW w:w="6769" w:type="dxa"/>
            <w:gridSpan w:val="7"/>
            <w:tcBorders>
              <w:bottom w:val="nil"/>
            </w:tcBorders>
          </w:tcPr>
          <w:p w14:paraId="4850577F" w14:textId="735E645D" w:rsidR="00BD26BB" w:rsidDel="00727397" w:rsidRDefault="00BD26BB" w:rsidP="00495DC8">
            <w:pPr>
              <w:jc w:val="both"/>
              <w:rPr>
                <w:del w:id="3999" w:author="PS" w:date="2018-11-25T14:41:00Z"/>
              </w:rPr>
            </w:pPr>
            <w:ins w:id="4000" w:author="Matyas Adam" w:date="2018-11-16T15:09:00Z">
              <w:del w:id="4001" w:author="PS" w:date="2018-11-25T14:40:00Z">
                <w:r w:rsidDel="00727397">
                  <w:delText>Ing. Pavel Martinek, Ph.D. – přednášky, semináře (100 %)</w:delText>
                </w:r>
              </w:del>
            </w:ins>
          </w:p>
        </w:tc>
      </w:tr>
      <w:tr w:rsidR="00BD26BB" w:rsidDel="00727397" w14:paraId="6F4DAB7E" w14:textId="41A281BE" w:rsidTr="00495DC8">
        <w:trPr>
          <w:trHeight w:val="554"/>
          <w:del w:id="4002" w:author="PS" w:date="2018-11-25T14:41:00Z"/>
        </w:trPr>
        <w:tc>
          <w:tcPr>
            <w:tcW w:w="9855" w:type="dxa"/>
            <w:gridSpan w:val="8"/>
            <w:tcBorders>
              <w:top w:val="nil"/>
            </w:tcBorders>
          </w:tcPr>
          <w:p w14:paraId="30A79E10" w14:textId="1E1BE3E9" w:rsidR="00BD26BB" w:rsidDel="00727397" w:rsidRDefault="00BD26BB" w:rsidP="00495DC8">
            <w:pPr>
              <w:jc w:val="both"/>
              <w:rPr>
                <w:del w:id="4003" w:author="PS" w:date="2018-11-25T14:40:00Z"/>
              </w:rPr>
            </w:pPr>
            <w:ins w:id="4004" w:author="Jiří Lehejček [2]" w:date="2018-11-14T22:41:00Z">
              <w:del w:id="4005" w:author="PS" w:date="2018-11-25T14:40:00Z">
                <w:r w:rsidDel="00727397">
                  <w:delText>Ing. Pavel Martinek, Ph.D. – přednášky, semináře (100 %)</w:delText>
                </w:r>
              </w:del>
            </w:ins>
            <w:del w:id="4006" w:author="PS" w:date="2018-11-25T14:40:00Z">
              <w:r w:rsidDel="00727397">
                <w:delText>RNDr. Martin Fajkus, Ph.D.</w:delText>
              </w:r>
            </w:del>
          </w:p>
          <w:p w14:paraId="2967A341" w14:textId="2F032275" w:rsidR="00BD26BB" w:rsidDel="00727397" w:rsidRDefault="00BD26BB" w:rsidP="00495DC8">
            <w:pPr>
              <w:jc w:val="both"/>
              <w:rPr>
                <w:del w:id="4007" w:author="PS" w:date="2018-11-25T14:40:00Z"/>
              </w:rPr>
            </w:pPr>
            <w:del w:id="4008" w:author="PS" w:date="2018-11-25T14:40:00Z">
              <w:r w:rsidDel="00727397">
                <w:delText>RNDr. Lenka Kozáková, Ph.D.</w:delText>
              </w:r>
            </w:del>
          </w:p>
          <w:p w14:paraId="07EECD7B" w14:textId="53F03809" w:rsidR="00BD26BB" w:rsidDel="00727397" w:rsidRDefault="00BD26BB" w:rsidP="00495DC8">
            <w:pPr>
              <w:jc w:val="both"/>
              <w:rPr>
                <w:del w:id="4009" w:author="PS" w:date="2018-11-25T14:41:00Z"/>
              </w:rPr>
            </w:pPr>
            <w:del w:id="4010" w:author="PS" w:date="2018-11-25T14:40:00Z">
              <w:r w:rsidRPr="004158DD" w:rsidDel="00727397">
                <w:delText>Ing. Pavel Martinek, Ph.D</w:delText>
              </w:r>
              <w:r w:rsidDel="00727397">
                <w:delText>.</w:delText>
              </w:r>
            </w:del>
          </w:p>
        </w:tc>
      </w:tr>
      <w:tr w:rsidR="00BD26BB" w:rsidDel="00727397" w14:paraId="41B0979B" w14:textId="76D8A9CC" w:rsidTr="00495DC8">
        <w:trPr>
          <w:del w:id="4011" w:author="PS" w:date="2018-11-25T14:41:00Z"/>
        </w:trPr>
        <w:tc>
          <w:tcPr>
            <w:tcW w:w="3086" w:type="dxa"/>
            <w:shd w:val="clear" w:color="auto" w:fill="F7CAAC"/>
          </w:tcPr>
          <w:p w14:paraId="11B8E960" w14:textId="12583303" w:rsidR="00BD26BB" w:rsidDel="00727397" w:rsidRDefault="00BD26BB" w:rsidP="00495DC8">
            <w:pPr>
              <w:jc w:val="both"/>
              <w:rPr>
                <w:del w:id="4012" w:author="PS" w:date="2018-11-25T14:41:00Z"/>
                <w:b/>
              </w:rPr>
            </w:pPr>
            <w:del w:id="4013" w:author="PS" w:date="2018-11-25T14:40:00Z">
              <w:r w:rsidDel="00727397">
                <w:rPr>
                  <w:b/>
                </w:rPr>
                <w:delText>Stručná anotace předmětu</w:delText>
              </w:r>
            </w:del>
          </w:p>
        </w:tc>
        <w:tc>
          <w:tcPr>
            <w:tcW w:w="6769" w:type="dxa"/>
            <w:gridSpan w:val="7"/>
            <w:tcBorders>
              <w:bottom w:val="nil"/>
            </w:tcBorders>
          </w:tcPr>
          <w:p w14:paraId="7DDDD13A" w14:textId="5CA9BD86" w:rsidR="00BD26BB" w:rsidDel="00727397" w:rsidRDefault="00BD26BB" w:rsidP="00495DC8">
            <w:pPr>
              <w:jc w:val="both"/>
              <w:rPr>
                <w:del w:id="4014" w:author="PS" w:date="2018-11-25T14:41:00Z"/>
              </w:rPr>
            </w:pPr>
          </w:p>
        </w:tc>
      </w:tr>
      <w:tr w:rsidR="00BD26BB" w:rsidDel="00727397" w14:paraId="436DDA05" w14:textId="4E18A2C5" w:rsidTr="00495DC8">
        <w:trPr>
          <w:trHeight w:val="708"/>
          <w:del w:id="4015" w:author="PS" w:date="2018-11-25T14:41:00Z"/>
        </w:trPr>
        <w:tc>
          <w:tcPr>
            <w:tcW w:w="9855" w:type="dxa"/>
            <w:gridSpan w:val="8"/>
            <w:tcBorders>
              <w:top w:val="nil"/>
              <w:bottom w:val="single" w:sz="12" w:space="0" w:color="auto"/>
            </w:tcBorders>
          </w:tcPr>
          <w:p w14:paraId="2EB4E0C3" w14:textId="37E5CC0D" w:rsidR="00BD26BB" w:rsidRPr="00F45816" w:rsidDel="00727397" w:rsidRDefault="00BD26BB" w:rsidP="00495DC8">
            <w:pPr>
              <w:autoSpaceDE w:val="0"/>
              <w:autoSpaceDN w:val="0"/>
              <w:adjustRightInd w:val="0"/>
              <w:jc w:val="both"/>
              <w:rPr>
                <w:del w:id="4016" w:author="PS" w:date="2018-11-25T14:40:00Z"/>
                <w:rFonts w:cs="Calibri"/>
              </w:rPr>
            </w:pPr>
            <w:del w:id="4017" w:author="PS" w:date="2018-11-25T14:40:00Z">
              <w:r w:rsidRPr="00F45816" w:rsidDel="00727397">
                <w:rPr>
                  <w:rFonts w:cs="Calibri"/>
                </w:rPr>
                <w:delText xml:space="preserve">V první části kurzu si studenti osvojí základy lineární algebry. Naučí se pracovat s maticemi, řešit pomocí nich soustavy rovnic. Studenti budou seznámeni s možnostmi využití lineární algebry např. v chemii. </w:delText>
              </w:r>
            </w:del>
          </w:p>
          <w:p w14:paraId="6C1F6F4E" w14:textId="222BFCF0" w:rsidR="00BD26BB" w:rsidDel="00727397" w:rsidRDefault="00BD26BB" w:rsidP="00495DC8">
            <w:pPr>
              <w:autoSpaceDE w:val="0"/>
              <w:autoSpaceDN w:val="0"/>
              <w:adjustRightInd w:val="0"/>
              <w:jc w:val="both"/>
              <w:rPr>
                <w:ins w:id="4018" w:author="Matyas Adam" w:date="2018-11-16T15:09:00Z"/>
                <w:del w:id="4019" w:author="PS" w:date="2018-11-25T14:40:00Z"/>
                <w:rFonts w:cs="Calibri"/>
              </w:rPr>
            </w:pPr>
            <w:del w:id="4020" w:author="PS" w:date="2018-11-25T14:40:00Z">
              <w:r w:rsidRPr="00F45816" w:rsidDel="00727397">
                <w:rPr>
                  <w:rFonts w:cs="Calibri"/>
                </w:rPr>
                <w:delText>V druhé části se studenti seznámí s teorií lineárního programování. Naučí se formulovat daný problém matematicky a řešit jej pomocí speciálních metod, jako je např. simplexová metoda. Cvičení budou věnována praktickým příkladů souvisejících s logistickou problematikou.</w:delText>
              </w:r>
            </w:del>
          </w:p>
          <w:p w14:paraId="0CFDF4B5" w14:textId="0C933970" w:rsidR="00BD26BB" w:rsidDel="00727397" w:rsidRDefault="00BD26BB" w:rsidP="00495DC8">
            <w:pPr>
              <w:autoSpaceDE w:val="0"/>
              <w:autoSpaceDN w:val="0"/>
              <w:adjustRightInd w:val="0"/>
              <w:jc w:val="both"/>
              <w:rPr>
                <w:ins w:id="4021" w:author="Matyas Adam" w:date="2018-11-16T15:09:00Z"/>
                <w:del w:id="4022" w:author="PS" w:date="2018-11-25T14:40:00Z"/>
                <w:rFonts w:cs="Calibri"/>
              </w:rPr>
            </w:pPr>
          </w:p>
          <w:p w14:paraId="05A1707D" w14:textId="6FC9484D" w:rsidR="00BD26BB" w:rsidRPr="00C30854" w:rsidDel="00727397" w:rsidRDefault="00BD26BB" w:rsidP="00495DC8">
            <w:pPr>
              <w:autoSpaceDE w:val="0"/>
              <w:autoSpaceDN w:val="0"/>
              <w:adjustRightInd w:val="0"/>
              <w:jc w:val="both"/>
              <w:rPr>
                <w:del w:id="4023" w:author="PS" w:date="2018-11-25T14:40:00Z"/>
                <w:rFonts w:cs="Calibri"/>
                <w:u w:val="single"/>
                <w:rPrChange w:id="4024" w:author="Matyas Adam" w:date="2018-11-16T15:09:00Z">
                  <w:rPr>
                    <w:del w:id="4025" w:author="PS" w:date="2018-11-25T14:40:00Z"/>
                    <w:rFonts w:cs="Calibri"/>
                  </w:rPr>
                </w:rPrChange>
              </w:rPr>
            </w:pPr>
            <w:ins w:id="4026" w:author="Matyas Adam" w:date="2018-11-16T15:09:00Z">
              <w:del w:id="4027" w:author="PS" w:date="2018-11-25T14:40:00Z">
                <w:r w:rsidRPr="00C30854" w:rsidDel="00727397">
                  <w:rPr>
                    <w:rFonts w:cs="Calibri"/>
                    <w:u w:val="single"/>
                    <w:rPrChange w:id="4028" w:author="Matyas Adam" w:date="2018-11-16T15:09:00Z">
                      <w:rPr>
                        <w:rFonts w:cs="Calibri"/>
                      </w:rPr>
                    </w:rPrChange>
                  </w:rPr>
                  <w:delText>Hlavní témata:</w:delText>
                </w:r>
              </w:del>
            </w:ins>
          </w:p>
          <w:p w14:paraId="1D652FBF" w14:textId="17E7B46D" w:rsidR="00BD26BB" w:rsidRPr="00CC1F5C" w:rsidDel="00727397" w:rsidRDefault="00BD26BB" w:rsidP="00495DC8">
            <w:pPr>
              <w:autoSpaceDE w:val="0"/>
              <w:autoSpaceDN w:val="0"/>
              <w:adjustRightInd w:val="0"/>
              <w:jc w:val="both"/>
              <w:rPr>
                <w:del w:id="4029" w:author="PS" w:date="2018-11-25T14:40:00Z"/>
              </w:rPr>
            </w:pPr>
            <w:del w:id="4030" w:author="PS" w:date="2018-11-25T14:40:00Z">
              <w:r w:rsidRPr="00CC1F5C" w:rsidDel="00727397">
                <w:delText>Lineární algebra:</w:delText>
              </w:r>
            </w:del>
          </w:p>
          <w:p w14:paraId="4DE57F0A" w14:textId="2F017637" w:rsidR="00BD26BB" w:rsidRPr="00CC1F5C" w:rsidDel="00727397" w:rsidRDefault="00BD26BB" w:rsidP="00BD26BB">
            <w:pPr>
              <w:pStyle w:val="Odstavecseseznamem"/>
              <w:numPr>
                <w:ilvl w:val="0"/>
                <w:numId w:val="10"/>
              </w:numPr>
              <w:suppressAutoHyphens w:val="0"/>
              <w:autoSpaceDE w:val="0"/>
              <w:autoSpaceDN w:val="0"/>
              <w:adjustRightInd w:val="0"/>
              <w:jc w:val="both"/>
              <w:rPr>
                <w:del w:id="4031" w:author="PS" w:date="2018-11-25T14:40:00Z"/>
              </w:rPr>
            </w:pPr>
            <w:del w:id="4032" w:author="PS" w:date="2018-11-25T14:40:00Z">
              <w:r w:rsidRPr="00CC1F5C" w:rsidDel="00727397">
                <w:delText>Vektorový prostor, lineární závislost a nezávislost vektorů, báze, dimenze.</w:delText>
              </w:r>
            </w:del>
          </w:p>
          <w:p w14:paraId="78477580" w14:textId="1935AE75" w:rsidR="00BD26BB" w:rsidRPr="00CC1F5C" w:rsidDel="00727397" w:rsidRDefault="00BD26BB" w:rsidP="00BD26BB">
            <w:pPr>
              <w:pStyle w:val="Odstavecseseznamem"/>
              <w:numPr>
                <w:ilvl w:val="0"/>
                <w:numId w:val="10"/>
              </w:numPr>
              <w:suppressAutoHyphens w:val="0"/>
              <w:autoSpaceDE w:val="0"/>
              <w:autoSpaceDN w:val="0"/>
              <w:adjustRightInd w:val="0"/>
              <w:jc w:val="both"/>
              <w:rPr>
                <w:del w:id="4033" w:author="PS" w:date="2018-11-25T14:40:00Z"/>
              </w:rPr>
            </w:pPr>
            <w:del w:id="4034" w:author="PS" w:date="2018-11-25T14:40:00Z">
              <w:r w:rsidRPr="00CC1F5C" w:rsidDel="00727397">
                <w:delText>Matice, operace s maticemi, hodnost matice.</w:delText>
              </w:r>
            </w:del>
          </w:p>
          <w:p w14:paraId="6873ABA7" w14:textId="3B726DB6" w:rsidR="00BD26BB" w:rsidRPr="00CC1F5C" w:rsidDel="00727397" w:rsidRDefault="00BD26BB" w:rsidP="00BD26BB">
            <w:pPr>
              <w:pStyle w:val="Odstavecseseznamem"/>
              <w:numPr>
                <w:ilvl w:val="0"/>
                <w:numId w:val="10"/>
              </w:numPr>
              <w:suppressAutoHyphens w:val="0"/>
              <w:autoSpaceDE w:val="0"/>
              <w:autoSpaceDN w:val="0"/>
              <w:adjustRightInd w:val="0"/>
              <w:jc w:val="both"/>
              <w:rPr>
                <w:del w:id="4035" w:author="PS" w:date="2018-11-25T14:40:00Z"/>
              </w:rPr>
            </w:pPr>
            <w:del w:id="4036" w:author="PS" w:date="2018-11-25T14:40:00Z">
              <w:r w:rsidRPr="00CC1F5C" w:rsidDel="00727397">
                <w:delText>Soustavy lineárních rovnic, Gaussova eliminační metoda.</w:delText>
              </w:r>
            </w:del>
          </w:p>
          <w:p w14:paraId="388D251F" w14:textId="2FE7A33A" w:rsidR="00BD26BB" w:rsidRPr="00CC1F5C" w:rsidDel="00727397" w:rsidRDefault="00BD26BB" w:rsidP="00BD26BB">
            <w:pPr>
              <w:pStyle w:val="Odstavecseseznamem"/>
              <w:numPr>
                <w:ilvl w:val="0"/>
                <w:numId w:val="10"/>
              </w:numPr>
              <w:suppressAutoHyphens w:val="0"/>
              <w:autoSpaceDE w:val="0"/>
              <w:autoSpaceDN w:val="0"/>
              <w:adjustRightInd w:val="0"/>
              <w:jc w:val="both"/>
              <w:rPr>
                <w:del w:id="4037" w:author="PS" w:date="2018-11-25T14:40:00Z"/>
              </w:rPr>
            </w:pPr>
            <w:del w:id="4038" w:author="PS" w:date="2018-11-25T14:40:00Z">
              <w:r w:rsidRPr="00CC1F5C" w:rsidDel="00727397">
                <w:delText>Aplikace lineární algebry, kódování zpráv, výpočet produkce, koncentrace látek.</w:delText>
              </w:r>
            </w:del>
          </w:p>
          <w:p w14:paraId="19D5EEFB" w14:textId="646DC62E" w:rsidR="00BD26BB" w:rsidRPr="00CC1F5C" w:rsidDel="00727397" w:rsidRDefault="00BD26BB" w:rsidP="00495DC8">
            <w:pPr>
              <w:autoSpaceDE w:val="0"/>
              <w:autoSpaceDN w:val="0"/>
              <w:adjustRightInd w:val="0"/>
              <w:jc w:val="both"/>
              <w:rPr>
                <w:del w:id="4039" w:author="PS" w:date="2018-11-25T14:40:00Z"/>
              </w:rPr>
            </w:pPr>
            <w:del w:id="4040" w:author="PS" w:date="2018-11-25T14:40:00Z">
              <w:r w:rsidRPr="00CC1F5C" w:rsidDel="00727397">
                <w:delText>Lineární programování (LP):</w:delText>
              </w:r>
            </w:del>
          </w:p>
          <w:p w14:paraId="3F3DC90F" w14:textId="06D8E8B6" w:rsidR="00BD26BB" w:rsidRPr="00CC1F5C" w:rsidDel="00727397" w:rsidRDefault="00BD26BB" w:rsidP="00BD26BB">
            <w:pPr>
              <w:pStyle w:val="Odstavecseseznamem"/>
              <w:numPr>
                <w:ilvl w:val="0"/>
                <w:numId w:val="11"/>
              </w:numPr>
              <w:suppressAutoHyphens w:val="0"/>
              <w:autoSpaceDE w:val="0"/>
              <w:autoSpaceDN w:val="0"/>
              <w:adjustRightInd w:val="0"/>
              <w:jc w:val="both"/>
              <w:rPr>
                <w:del w:id="4041" w:author="PS" w:date="2018-11-25T14:40:00Z"/>
                <w:b/>
              </w:rPr>
            </w:pPr>
            <w:del w:id="4042" w:author="PS" w:date="2018-11-25T14:40:00Z">
              <w:r w:rsidRPr="00CC1F5C" w:rsidDel="00727397">
                <w:delText>Matematický a ekonomický model, základní typy úloh LP, úloha o plánování výroby, úloha o míchání směsí, dopravní úloha.</w:delText>
              </w:r>
            </w:del>
          </w:p>
          <w:p w14:paraId="40570EEE" w14:textId="05855B41" w:rsidR="00BD26BB" w:rsidRPr="00CC1F5C" w:rsidDel="00727397" w:rsidRDefault="00BD26BB" w:rsidP="00BD26BB">
            <w:pPr>
              <w:pStyle w:val="Odstavecseseznamem"/>
              <w:numPr>
                <w:ilvl w:val="0"/>
                <w:numId w:val="11"/>
              </w:numPr>
              <w:suppressAutoHyphens w:val="0"/>
              <w:autoSpaceDE w:val="0"/>
              <w:autoSpaceDN w:val="0"/>
              <w:adjustRightInd w:val="0"/>
              <w:jc w:val="both"/>
              <w:rPr>
                <w:del w:id="4043" w:author="PS" w:date="2018-11-25T14:40:00Z"/>
                <w:b/>
              </w:rPr>
            </w:pPr>
            <w:del w:id="4044" w:author="PS" w:date="2018-11-25T14:40:00Z">
              <w:r w:rsidRPr="00CC1F5C" w:rsidDel="00727397">
                <w:delText>Klasifikace úloh lineárního programování, typy omezení, kombinovaná a celočíselná úloha.</w:delText>
              </w:r>
            </w:del>
          </w:p>
          <w:p w14:paraId="66E48910" w14:textId="7511CD56" w:rsidR="00BD26BB" w:rsidRPr="00CC1F5C" w:rsidDel="00727397" w:rsidRDefault="00BD26BB" w:rsidP="00BD26BB">
            <w:pPr>
              <w:pStyle w:val="Odstavecseseznamem"/>
              <w:numPr>
                <w:ilvl w:val="0"/>
                <w:numId w:val="11"/>
              </w:numPr>
              <w:suppressAutoHyphens w:val="0"/>
              <w:autoSpaceDE w:val="0"/>
              <w:autoSpaceDN w:val="0"/>
              <w:adjustRightInd w:val="0"/>
              <w:jc w:val="both"/>
              <w:rPr>
                <w:del w:id="4045" w:author="PS" w:date="2018-11-25T14:40:00Z"/>
                <w:b/>
              </w:rPr>
            </w:pPr>
            <w:del w:id="4046" w:author="PS" w:date="2018-11-25T14:40:00Z">
              <w:r w:rsidRPr="00CC1F5C" w:rsidDel="00727397">
                <w:delText>Obecný tvar úlohy LP, účelová funkce, přípustné řešení, optimální řešení, základní řešení, přídatné proměnné.</w:delText>
              </w:r>
            </w:del>
          </w:p>
          <w:p w14:paraId="686B2B63" w14:textId="23966FC8" w:rsidR="00BD26BB" w:rsidRPr="00CC1F5C" w:rsidDel="00727397" w:rsidRDefault="00BD26BB" w:rsidP="00BD26BB">
            <w:pPr>
              <w:pStyle w:val="Odstavecseseznamem"/>
              <w:numPr>
                <w:ilvl w:val="0"/>
                <w:numId w:val="11"/>
              </w:numPr>
              <w:suppressAutoHyphens w:val="0"/>
              <w:autoSpaceDE w:val="0"/>
              <w:autoSpaceDN w:val="0"/>
              <w:adjustRightInd w:val="0"/>
              <w:jc w:val="both"/>
              <w:rPr>
                <w:del w:id="4047" w:author="PS" w:date="2018-11-25T14:40:00Z"/>
                <w:b/>
              </w:rPr>
            </w:pPr>
            <w:del w:id="4048" w:author="PS" w:date="2018-11-25T14:40:00Z">
              <w:r w:rsidRPr="00CC1F5C" w:rsidDel="00727397">
                <w:delText>Metody řešení úlohy lineárního programování, simplexová tabulka a metoda.</w:delText>
              </w:r>
            </w:del>
          </w:p>
          <w:p w14:paraId="726C697A" w14:textId="22557F93" w:rsidR="00BD26BB" w:rsidRPr="00CC1F5C" w:rsidDel="00727397" w:rsidRDefault="00BD26BB" w:rsidP="00BD26BB">
            <w:pPr>
              <w:pStyle w:val="Odstavecseseznamem"/>
              <w:numPr>
                <w:ilvl w:val="0"/>
                <w:numId w:val="11"/>
              </w:numPr>
              <w:suppressAutoHyphens w:val="0"/>
              <w:autoSpaceDE w:val="0"/>
              <w:autoSpaceDN w:val="0"/>
              <w:adjustRightInd w:val="0"/>
              <w:jc w:val="both"/>
              <w:rPr>
                <w:del w:id="4049" w:author="PS" w:date="2018-11-25T14:40:00Z"/>
                <w:b/>
              </w:rPr>
            </w:pPr>
            <w:del w:id="4050" w:author="PS" w:date="2018-11-25T14:40:00Z">
              <w:r w:rsidRPr="00CC1F5C" w:rsidDel="00727397">
                <w:delText>Primární a duální úloha lineárního programování, citlivostní analýza.</w:delText>
              </w:r>
            </w:del>
          </w:p>
          <w:p w14:paraId="44175878" w14:textId="77FD5C59" w:rsidR="00BD26BB" w:rsidRPr="00CC1F5C" w:rsidDel="00727397" w:rsidRDefault="00BD26BB" w:rsidP="00BD26BB">
            <w:pPr>
              <w:pStyle w:val="Odstavecseseznamem"/>
              <w:numPr>
                <w:ilvl w:val="0"/>
                <w:numId w:val="11"/>
              </w:numPr>
              <w:suppressAutoHyphens w:val="0"/>
              <w:autoSpaceDE w:val="0"/>
              <w:autoSpaceDN w:val="0"/>
              <w:adjustRightInd w:val="0"/>
              <w:jc w:val="both"/>
              <w:rPr>
                <w:del w:id="4051" w:author="PS" w:date="2018-11-25T14:40:00Z"/>
                <w:b/>
              </w:rPr>
            </w:pPr>
            <w:del w:id="4052" w:author="PS" w:date="2018-11-25T14:40:00Z">
              <w:r w:rsidRPr="00CC1F5C" w:rsidDel="00727397">
                <w:delText>Dopravní problém, simplexový algoritmus pro dopravní problém, metoda potenciálů.</w:delText>
              </w:r>
            </w:del>
          </w:p>
          <w:p w14:paraId="4EA9C3D7" w14:textId="5C8C8280" w:rsidR="00BD26BB" w:rsidRPr="00CC1F5C" w:rsidDel="00727397" w:rsidRDefault="00BD26BB" w:rsidP="00BD26BB">
            <w:pPr>
              <w:pStyle w:val="Odstavecseseznamem"/>
              <w:numPr>
                <w:ilvl w:val="0"/>
                <w:numId w:val="11"/>
              </w:numPr>
              <w:suppressAutoHyphens w:val="0"/>
              <w:autoSpaceDE w:val="0"/>
              <w:autoSpaceDN w:val="0"/>
              <w:adjustRightInd w:val="0"/>
              <w:jc w:val="both"/>
              <w:rPr>
                <w:del w:id="4053" w:author="PS" w:date="2018-11-25T14:40:00Z"/>
                <w:b/>
              </w:rPr>
            </w:pPr>
            <w:del w:id="4054" w:author="PS" w:date="2018-11-25T14:40:00Z">
              <w:r w:rsidRPr="00CC1F5C" w:rsidDel="00727397">
                <w:delText>Aplikační příklady, ukázka softwaru pro lineární programování.</w:delText>
              </w:r>
            </w:del>
          </w:p>
          <w:p w14:paraId="61CAFD8C" w14:textId="70F6FB6E" w:rsidR="00BD26BB" w:rsidDel="00727397" w:rsidRDefault="00BD26BB" w:rsidP="00BD26BB">
            <w:pPr>
              <w:numPr>
                <w:ilvl w:val="0"/>
                <w:numId w:val="11"/>
              </w:numPr>
              <w:autoSpaceDE w:val="0"/>
              <w:autoSpaceDN w:val="0"/>
              <w:adjustRightInd w:val="0"/>
              <w:jc w:val="both"/>
              <w:rPr>
                <w:del w:id="4055" w:author="PS" w:date="2018-11-25T14:41:00Z"/>
              </w:rPr>
            </w:pPr>
            <w:del w:id="4056" w:author="PS" w:date="2018-11-25T14:40:00Z">
              <w:r w:rsidRPr="00CC1F5C" w:rsidDel="00727397">
                <w:delText>Dynamické programování, Bellmanův princip optimalizace v logistických úlohách.</w:delText>
              </w:r>
            </w:del>
          </w:p>
        </w:tc>
      </w:tr>
      <w:tr w:rsidR="00BD26BB" w:rsidDel="00727397" w14:paraId="00BD34BF" w14:textId="2AE2B69A" w:rsidTr="00495DC8">
        <w:trPr>
          <w:trHeight w:val="265"/>
          <w:del w:id="4057" w:author="PS" w:date="2018-11-25T14:41:00Z"/>
        </w:trPr>
        <w:tc>
          <w:tcPr>
            <w:tcW w:w="3653" w:type="dxa"/>
            <w:gridSpan w:val="2"/>
            <w:tcBorders>
              <w:top w:val="nil"/>
            </w:tcBorders>
            <w:shd w:val="clear" w:color="auto" w:fill="F7CAAC"/>
          </w:tcPr>
          <w:p w14:paraId="6851DCD0" w14:textId="22294A7E" w:rsidR="00BD26BB" w:rsidDel="00727397" w:rsidRDefault="00BD26BB" w:rsidP="00495DC8">
            <w:pPr>
              <w:jc w:val="both"/>
              <w:rPr>
                <w:del w:id="4058" w:author="PS" w:date="2018-11-25T14:41:00Z"/>
              </w:rPr>
            </w:pPr>
            <w:del w:id="4059" w:author="PS" w:date="2018-11-25T14:40:00Z">
              <w:r w:rsidDel="00727397">
                <w:rPr>
                  <w:b/>
                </w:rPr>
                <w:delText>Studijní literatura a studijní pomůcky</w:delText>
              </w:r>
            </w:del>
          </w:p>
        </w:tc>
        <w:tc>
          <w:tcPr>
            <w:tcW w:w="6202" w:type="dxa"/>
            <w:gridSpan w:val="6"/>
            <w:tcBorders>
              <w:top w:val="nil"/>
              <w:bottom w:val="nil"/>
            </w:tcBorders>
          </w:tcPr>
          <w:p w14:paraId="27910017" w14:textId="251B7EF8" w:rsidR="00BD26BB" w:rsidDel="00727397" w:rsidRDefault="00BD26BB" w:rsidP="00495DC8">
            <w:pPr>
              <w:jc w:val="both"/>
              <w:rPr>
                <w:del w:id="4060" w:author="PS" w:date="2018-11-25T14:41:00Z"/>
              </w:rPr>
            </w:pPr>
          </w:p>
        </w:tc>
      </w:tr>
      <w:tr w:rsidR="00BD26BB" w:rsidDel="00727397" w14:paraId="60B6C5A2" w14:textId="2254D4BD" w:rsidTr="00495DC8">
        <w:trPr>
          <w:trHeight w:val="1497"/>
          <w:del w:id="4061" w:author="PS" w:date="2018-11-25T14:41:00Z"/>
        </w:trPr>
        <w:tc>
          <w:tcPr>
            <w:tcW w:w="9855" w:type="dxa"/>
            <w:gridSpan w:val="8"/>
            <w:tcBorders>
              <w:top w:val="nil"/>
            </w:tcBorders>
          </w:tcPr>
          <w:p w14:paraId="759D3450" w14:textId="3D1B0117" w:rsidR="00BD26BB" w:rsidRPr="000F6287" w:rsidDel="00727397" w:rsidRDefault="00BD26BB">
            <w:pPr>
              <w:autoSpaceDE w:val="0"/>
              <w:autoSpaceDN w:val="0"/>
              <w:adjustRightInd w:val="0"/>
              <w:ind w:left="322" w:hanging="284"/>
              <w:jc w:val="both"/>
              <w:rPr>
                <w:del w:id="4062" w:author="PS" w:date="2018-11-25T14:40:00Z"/>
                <w:b/>
              </w:rPr>
              <w:pPrChange w:id="4063" w:author="Matyas Adam" w:date="2018-11-16T15:10:00Z">
                <w:pPr>
                  <w:autoSpaceDE w:val="0"/>
                  <w:autoSpaceDN w:val="0"/>
                  <w:adjustRightInd w:val="0"/>
                  <w:jc w:val="both"/>
                </w:pPr>
              </w:pPrChange>
            </w:pPr>
            <w:del w:id="4064" w:author="PS" w:date="2018-11-25T14:40:00Z">
              <w:r w:rsidRPr="000F6287" w:rsidDel="00727397">
                <w:rPr>
                  <w:b/>
                </w:rPr>
                <w:delText>Základní literatura:</w:delText>
              </w:r>
            </w:del>
          </w:p>
          <w:p w14:paraId="2AECD25B" w14:textId="734E4FC6" w:rsidR="00BD26BB" w:rsidRPr="000F6287" w:rsidDel="00727397" w:rsidRDefault="00BD26BB">
            <w:pPr>
              <w:autoSpaceDE w:val="0"/>
              <w:autoSpaceDN w:val="0"/>
              <w:adjustRightInd w:val="0"/>
              <w:ind w:left="322" w:hanging="284"/>
              <w:jc w:val="both"/>
              <w:rPr>
                <w:del w:id="4065" w:author="PS" w:date="2018-11-25T14:40:00Z"/>
              </w:rPr>
              <w:pPrChange w:id="4066" w:author="Matyas Adam" w:date="2018-11-16T15:10:00Z">
                <w:pPr>
                  <w:autoSpaceDE w:val="0"/>
                  <w:autoSpaceDN w:val="0"/>
                  <w:adjustRightInd w:val="0"/>
                  <w:jc w:val="both"/>
                </w:pPr>
              </w:pPrChange>
            </w:pPr>
            <w:del w:id="4067" w:author="PS" w:date="2018-11-25T14:40:00Z">
              <w:r w:rsidRPr="00C30854" w:rsidDel="00727397">
                <w:rPr>
                  <w:caps/>
                  <w:rPrChange w:id="4068" w:author="Matyas Adam" w:date="2018-11-16T15:10:00Z">
                    <w:rPr/>
                  </w:rPrChange>
                </w:rPr>
                <w:delText>[1] Jablonský, J.:</w:delText>
              </w:r>
              <w:r w:rsidRPr="000F6287" w:rsidDel="00727397">
                <w:delText xml:space="preserve"> </w:delText>
              </w:r>
              <w:r w:rsidRPr="000F6287" w:rsidDel="00727397">
                <w:rPr>
                  <w:i/>
                </w:rPr>
                <w:delText xml:space="preserve">Operační výzkum, </w:delText>
              </w:r>
              <w:r w:rsidRPr="000F6287" w:rsidDel="00727397">
                <w:delText>Professional Publishing 2011, ISBN 978-80-86946-44-3.</w:delText>
              </w:r>
            </w:del>
          </w:p>
          <w:p w14:paraId="5A4EC4A6" w14:textId="07790087" w:rsidR="00BD26BB" w:rsidRPr="000F6287" w:rsidDel="00727397" w:rsidRDefault="00BD26BB">
            <w:pPr>
              <w:autoSpaceDE w:val="0"/>
              <w:autoSpaceDN w:val="0"/>
              <w:adjustRightInd w:val="0"/>
              <w:ind w:left="322" w:hanging="284"/>
              <w:jc w:val="both"/>
              <w:rPr>
                <w:del w:id="4069" w:author="PS" w:date="2018-11-25T14:40:00Z"/>
              </w:rPr>
              <w:pPrChange w:id="4070" w:author="Matyas Adam" w:date="2018-11-16T15:10:00Z">
                <w:pPr>
                  <w:autoSpaceDE w:val="0"/>
                  <w:autoSpaceDN w:val="0"/>
                  <w:adjustRightInd w:val="0"/>
                  <w:jc w:val="both"/>
                </w:pPr>
              </w:pPrChange>
            </w:pPr>
            <w:del w:id="4071" w:author="PS" w:date="2018-11-25T14:40:00Z">
              <w:r w:rsidRPr="00C30854" w:rsidDel="00727397">
                <w:rPr>
                  <w:caps/>
                  <w:rPrChange w:id="4072" w:author="Matyas Adam" w:date="2018-11-16T15:10:00Z">
                    <w:rPr/>
                  </w:rPrChange>
                </w:rPr>
                <w:delText>[2] Gros I.:</w:delText>
              </w:r>
              <w:r w:rsidRPr="000F6287" w:rsidDel="00727397">
                <w:delText xml:space="preserve"> </w:delText>
              </w:r>
              <w:r w:rsidRPr="000F6287" w:rsidDel="00727397">
                <w:rPr>
                  <w:i/>
                </w:rPr>
                <w:delText xml:space="preserve">Kvantitativní metody v manažerském rozhodování, </w:delText>
              </w:r>
              <w:r w:rsidRPr="000F6287" w:rsidDel="00727397">
                <w:delText>GRADA 2003, ISBN 80-247-0421-8</w:delText>
              </w:r>
            </w:del>
          </w:p>
          <w:p w14:paraId="1ADAFB1C" w14:textId="3D62864E" w:rsidR="00BD26BB" w:rsidRPr="00AF3F12" w:rsidDel="00727397" w:rsidRDefault="00BD26BB">
            <w:pPr>
              <w:autoSpaceDE w:val="0"/>
              <w:autoSpaceDN w:val="0"/>
              <w:adjustRightInd w:val="0"/>
              <w:ind w:left="322" w:hanging="284"/>
              <w:jc w:val="both"/>
              <w:rPr>
                <w:del w:id="4073" w:author="PS" w:date="2018-11-25T14:40:00Z"/>
                <w:color w:val="000000" w:themeColor="text1"/>
                <w:rPrChange w:id="4074" w:author="Matyas Adam" w:date="2018-11-17T00:07:00Z">
                  <w:rPr>
                    <w:del w:id="4075" w:author="PS" w:date="2018-11-25T14:40:00Z"/>
                  </w:rPr>
                </w:rPrChange>
              </w:rPr>
              <w:pPrChange w:id="4076" w:author="Matyas Adam" w:date="2018-11-16T15:10:00Z">
                <w:pPr>
                  <w:autoSpaceDE w:val="0"/>
                  <w:autoSpaceDN w:val="0"/>
                  <w:adjustRightInd w:val="0"/>
                  <w:jc w:val="both"/>
                </w:pPr>
              </w:pPrChange>
            </w:pPr>
            <w:del w:id="4077" w:author="PS" w:date="2018-11-25T14:40:00Z">
              <w:r w:rsidRPr="00C30854" w:rsidDel="00727397">
                <w:rPr>
                  <w:caps/>
                  <w:rPrChange w:id="4078" w:author="Matyas Adam" w:date="2018-11-16T15:10:00Z">
                    <w:rPr/>
                  </w:rPrChange>
                </w:rPr>
                <w:delText>[3] Ma</w:delText>
              </w:r>
              <w:r w:rsidRPr="00AF3F12" w:rsidDel="00727397">
                <w:rPr>
                  <w:caps/>
                  <w:color w:val="000000" w:themeColor="text1"/>
                  <w:rPrChange w:id="4079" w:author="Matyas Adam" w:date="2018-11-17T00:07:00Z">
                    <w:rPr/>
                  </w:rPrChange>
                </w:rPr>
                <w:delText>tejdes,</w:delText>
              </w:r>
              <w:r w:rsidRPr="00AF3F12" w:rsidDel="00727397">
                <w:rPr>
                  <w:color w:val="000000" w:themeColor="text1"/>
                  <w:rPrChange w:id="4080" w:author="Matyas Adam" w:date="2018-11-17T00:07:00Z">
                    <w:rPr/>
                  </w:rPrChange>
                </w:rPr>
                <w:delText xml:space="preserve"> M.: </w:delText>
              </w:r>
              <w:r w:rsidRPr="00AF3F12" w:rsidDel="00727397">
                <w:rPr>
                  <w:i/>
                  <w:color w:val="000000" w:themeColor="text1"/>
                  <w:rPrChange w:id="4081" w:author="Matyas Adam" w:date="2018-11-17T00:07:00Z">
                    <w:rPr>
                      <w:i/>
                    </w:rPr>
                  </w:rPrChange>
                </w:rPr>
                <w:delText>Aplikovaná matematika</w:delText>
              </w:r>
              <w:r w:rsidRPr="00AF3F12" w:rsidDel="00727397">
                <w:rPr>
                  <w:color w:val="000000" w:themeColor="text1"/>
                  <w:rPrChange w:id="4082" w:author="Matyas Adam" w:date="2018-11-17T00:07:00Z">
                    <w:rPr/>
                  </w:rPrChange>
                </w:rPr>
                <w:delText>, MAT-CENTRUM, Zvolen 2005</w:delText>
              </w:r>
            </w:del>
          </w:p>
          <w:p w14:paraId="5DE01CBD" w14:textId="3B2B5A6D" w:rsidR="00BD26BB" w:rsidRPr="00AF3F12" w:rsidDel="00727397" w:rsidRDefault="00BD26BB">
            <w:pPr>
              <w:pStyle w:val="citace1"/>
              <w:spacing w:after="0"/>
              <w:ind w:left="322" w:hanging="284"/>
              <w:rPr>
                <w:del w:id="4083" w:author="PS" w:date="2018-11-25T14:40:00Z"/>
                <w:rStyle w:val="Hypertextovodkaz"/>
                <w:rFonts w:ascii="Times New Roman" w:hAnsi="Times New Roman"/>
                <w:iCs/>
                <w:color w:val="000000" w:themeColor="text1"/>
                <w:sz w:val="20"/>
                <w:szCs w:val="20"/>
                <w:u w:val="none"/>
                <w:rPrChange w:id="4084" w:author="Matyas Adam" w:date="2018-11-17T00:07:00Z">
                  <w:rPr>
                    <w:del w:id="4085" w:author="PS" w:date="2018-11-25T14:40:00Z"/>
                    <w:rStyle w:val="Hypertextovodkaz"/>
                    <w:rFonts w:ascii="Times New Roman" w:hAnsi="Times New Roman"/>
                    <w:iCs/>
                    <w:sz w:val="20"/>
                    <w:szCs w:val="20"/>
                    <w:lang w:eastAsia="cs-CZ"/>
                  </w:rPr>
                </w:rPrChange>
              </w:rPr>
              <w:pPrChange w:id="4086" w:author="Matyas Adam" w:date="2018-11-16T15:10:00Z">
                <w:pPr>
                  <w:pStyle w:val="citace1"/>
                </w:pPr>
              </w:pPrChange>
            </w:pPr>
            <w:del w:id="4087" w:author="PS" w:date="2018-11-25T14:40:00Z">
              <w:r w:rsidRPr="00AF3F12" w:rsidDel="00727397">
                <w:rPr>
                  <w:caps/>
                  <w:color w:val="000000" w:themeColor="text1"/>
                  <w:rPrChange w:id="4088" w:author="Matyas Adam" w:date="2018-11-17T00:07:00Z">
                    <w:rPr>
                      <w:color w:val="0000FF"/>
                      <w:u w:val="single"/>
                    </w:rPr>
                  </w:rPrChange>
                </w:rPr>
                <w:delText>[4] Markl, J</w:delText>
              </w:r>
              <w:r w:rsidRPr="00AF3F12" w:rsidDel="00727397">
                <w:rPr>
                  <w:color w:val="000000" w:themeColor="text1"/>
                  <w:rPrChange w:id="4089" w:author="Matyas Adam" w:date="2018-11-17T00:07:00Z">
                    <w:rPr/>
                  </w:rPrChange>
                </w:rPr>
                <w:delText xml:space="preserve">.: </w:delText>
              </w:r>
              <w:r w:rsidRPr="00AF3F12" w:rsidDel="00727397">
                <w:rPr>
                  <w:i/>
                  <w:color w:val="000000" w:themeColor="text1"/>
                  <w:rPrChange w:id="4090" w:author="Matyas Adam" w:date="2018-11-17T00:07:00Z">
                    <w:rPr>
                      <w:i/>
                    </w:rPr>
                  </w:rPrChange>
                </w:rPr>
                <w:delText>Teorie her a modely rozhodování v podmínkách neurčitosti</w:delText>
              </w:r>
              <w:r w:rsidRPr="00AF3F12" w:rsidDel="00727397">
                <w:rPr>
                  <w:color w:val="000000" w:themeColor="text1"/>
                  <w:rPrChange w:id="4091" w:author="Matyas Adam" w:date="2018-11-17T00:07:00Z">
                    <w:rPr/>
                  </w:rPrChange>
                </w:rPr>
                <w:delText>. FEI, VŠB-TU Ostrava, 78 s. Dostupné z</w:delText>
              </w:r>
              <w:r w:rsidRPr="00AF3F12" w:rsidDel="00727397">
                <w:rPr>
                  <w:color w:val="000000" w:themeColor="text1"/>
                  <w:lang w:val="en-US"/>
                  <w:rPrChange w:id="4092" w:author="Matyas Adam" w:date="2018-11-17T00:07:00Z">
                    <w:rPr>
                      <w:lang w:val="en-US"/>
                    </w:rPr>
                  </w:rPrChange>
                </w:rPr>
                <w:delText> </w:delText>
              </w:r>
              <w:r w:rsidRPr="00AF3F12" w:rsidDel="00727397">
                <w:rPr>
                  <w:color w:val="000000" w:themeColor="text1"/>
                  <w:rPrChange w:id="4093" w:author="Matyas Adam" w:date="2018-11-17T00:07:00Z">
                    <w:rPr/>
                  </w:rPrChange>
                </w:rPr>
                <w:delText xml:space="preserve">WWW: </w:delText>
              </w:r>
              <w:r w:rsidRPr="00AF3F12" w:rsidDel="00727397">
                <w:rPr>
                  <w:color w:val="000000" w:themeColor="text1"/>
                  <w:rPrChange w:id="4094" w:author="Matyas Adam" w:date="2018-11-17T00:07:00Z">
                    <w:rPr/>
                  </w:rPrChange>
                </w:rPr>
                <w:fldChar w:fldCharType="begin"/>
              </w:r>
              <w:r w:rsidRPr="00AF3F12" w:rsidDel="00727397">
                <w:rPr>
                  <w:color w:val="000000" w:themeColor="text1"/>
                  <w:rPrChange w:id="4095" w:author="Matyas Adam" w:date="2018-11-17T00:07:00Z">
                    <w:rPr/>
                  </w:rPrChange>
                </w:rPr>
                <w:delInstrText xml:space="preserve"> HYPERLINK "http://www.cs.vsb.cz/sawa/teh/" </w:delInstrText>
              </w:r>
              <w:r w:rsidRPr="00AF3F12" w:rsidDel="00727397">
                <w:rPr>
                  <w:color w:val="000000" w:themeColor="text1"/>
                  <w:rPrChange w:id="4096" w:author="Matyas Adam" w:date="2018-11-17T00:07:00Z">
                    <w:rPr>
                      <w:rStyle w:val="Hypertextovodkaz"/>
                      <w:iCs/>
                    </w:rPr>
                  </w:rPrChange>
                </w:rPr>
                <w:fldChar w:fldCharType="separate"/>
              </w:r>
              <w:r w:rsidRPr="00AF3F12" w:rsidDel="00727397">
                <w:rPr>
                  <w:rStyle w:val="Hypertextovodkaz"/>
                  <w:iCs/>
                  <w:color w:val="000000" w:themeColor="text1"/>
                  <w:u w:val="none"/>
                  <w:rPrChange w:id="4097" w:author="Matyas Adam" w:date="2018-11-17T00:07:00Z">
                    <w:rPr>
                      <w:rStyle w:val="Hypertextovodkaz"/>
                      <w:iCs/>
                    </w:rPr>
                  </w:rPrChange>
                </w:rPr>
                <w:delText>http://www.cs.vsb.cz/sawa/teh/</w:delText>
              </w:r>
              <w:r w:rsidRPr="00AF3F12" w:rsidDel="00727397">
                <w:rPr>
                  <w:rStyle w:val="Hypertextovodkaz"/>
                  <w:iCs/>
                  <w:color w:val="000000" w:themeColor="text1"/>
                  <w:u w:val="none"/>
                  <w:rPrChange w:id="4098" w:author="Matyas Adam" w:date="2018-11-17T00:07:00Z">
                    <w:rPr>
                      <w:rStyle w:val="Hypertextovodkaz"/>
                      <w:iCs/>
                    </w:rPr>
                  </w:rPrChange>
                </w:rPr>
                <w:fldChar w:fldCharType="end"/>
              </w:r>
            </w:del>
          </w:p>
          <w:p w14:paraId="79BB6802" w14:textId="1F7F2795" w:rsidR="00BD26BB" w:rsidRPr="00AF3F12" w:rsidDel="00727397" w:rsidRDefault="00BD26BB">
            <w:pPr>
              <w:autoSpaceDE w:val="0"/>
              <w:autoSpaceDN w:val="0"/>
              <w:adjustRightInd w:val="0"/>
              <w:ind w:left="322" w:hanging="284"/>
              <w:rPr>
                <w:del w:id="4099" w:author="PS" w:date="2018-11-25T14:40:00Z"/>
                <w:color w:val="000000" w:themeColor="text1"/>
                <w:rPrChange w:id="4100" w:author="Matyas Adam" w:date="2018-11-17T00:07:00Z">
                  <w:rPr>
                    <w:del w:id="4101" w:author="PS" w:date="2018-11-25T14:40:00Z"/>
                  </w:rPr>
                </w:rPrChange>
              </w:rPr>
              <w:pPrChange w:id="4102" w:author="Matyas Adam" w:date="2018-11-16T15:10:00Z">
                <w:pPr>
                  <w:autoSpaceDE w:val="0"/>
                  <w:autoSpaceDN w:val="0"/>
                  <w:adjustRightInd w:val="0"/>
                </w:pPr>
              </w:pPrChange>
            </w:pPr>
            <w:del w:id="4103" w:author="PS" w:date="2018-11-25T14:40:00Z">
              <w:r w:rsidRPr="00AF3F12" w:rsidDel="00727397">
                <w:rPr>
                  <w:caps/>
                  <w:color w:val="000000" w:themeColor="text1"/>
                  <w:rPrChange w:id="4104" w:author="Matyas Adam" w:date="2018-11-17T00:07:00Z">
                    <w:rPr/>
                  </w:rPrChange>
                </w:rPr>
                <w:delText>[5] Fergusson, T.</w:delText>
              </w:r>
              <w:r w:rsidRPr="00AF3F12" w:rsidDel="00727397">
                <w:rPr>
                  <w:color w:val="000000" w:themeColor="text1"/>
                  <w:rPrChange w:id="4105" w:author="Matyas Adam" w:date="2018-11-17T00:07:00Z">
                    <w:rPr/>
                  </w:rPrChange>
                </w:rPr>
                <w:delText xml:space="preserve"> S.:</w:delText>
              </w:r>
              <w:r w:rsidRPr="00AF3F12" w:rsidDel="00727397">
                <w:rPr>
                  <w:i/>
                  <w:color w:val="000000" w:themeColor="text1"/>
                  <w:rPrChange w:id="4106" w:author="Matyas Adam" w:date="2018-11-17T00:07:00Z">
                    <w:rPr>
                      <w:i/>
                    </w:rPr>
                  </w:rPrChange>
                </w:rPr>
                <w:delText xml:space="preserve"> </w:delText>
              </w:r>
              <w:r w:rsidRPr="00AF3F12" w:rsidDel="00727397">
                <w:rPr>
                  <w:i/>
                  <w:color w:val="000000" w:themeColor="text1"/>
                  <w:lang w:val="en-GB"/>
                  <w:rPrChange w:id="4107" w:author="Matyas Adam" w:date="2018-11-17T00:07:00Z">
                    <w:rPr>
                      <w:i/>
                      <w:lang w:val="en-GB"/>
                    </w:rPr>
                  </w:rPrChange>
                </w:rPr>
                <w:delText>Game theory</w:delText>
              </w:r>
              <w:r w:rsidRPr="00AF3F12" w:rsidDel="00727397">
                <w:rPr>
                  <w:color w:val="000000" w:themeColor="text1"/>
                  <w:rPrChange w:id="4108" w:author="Matyas Adam" w:date="2018-11-17T00:07:00Z">
                    <w:rPr/>
                  </w:rPrChange>
                </w:rPr>
                <w:delText xml:space="preserve">. 461 s. UCLA Katedra matematiky, </w:delText>
              </w:r>
              <w:r w:rsidRPr="00AF3F12" w:rsidDel="00727397">
                <w:rPr>
                  <w:color w:val="000000" w:themeColor="text1"/>
                  <w:lang w:val="en-GB"/>
                  <w:rPrChange w:id="4109" w:author="Matyas Adam" w:date="2018-11-17T00:07:00Z">
                    <w:rPr>
                      <w:lang w:val="en-GB"/>
                    </w:rPr>
                  </w:rPrChange>
                </w:rPr>
                <w:delText>University of California, Los Angeles</w:delText>
              </w:r>
              <w:r w:rsidRPr="00AF3F12" w:rsidDel="00727397">
                <w:rPr>
                  <w:color w:val="000000" w:themeColor="text1"/>
                  <w:rPrChange w:id="4110" w:author="Matyas Adam" w:date="2018-11-17T00:07:00Z">
                    <w:rPr/>
                  </w:rPrChange>
                </w:rPr>
                <w:delText>. Dostupné z</w:delText>
              </w:r>
              <w:r w:rsidRPr="00AF3F12" w:rsidDel="00727397">
                <w:rPr>
                  <w:color w:val="000000" w:themeColor="text1"/>
                  <w:lang w:val="en-US"/>
                  <w:rPrChange w:id="4111" w:author="Matyas Adam" w:date="2018-11-17T00:07:00Z">
                    <w:rPr>
                      <w:lang w:val="en-US"/>
                    </w:rPr>
                  </w:rPrChange>
                </w:rPr>
                <w:delText> </w:delText>
              </w:r>
              <w:r w:rsidRPr="00AF3F12" w:rsidDel="00727397">
                <w:rPr>
                  <w:color w:val="000000" w:themeColor="text1"/>
                  <w:rPrChange w:id="4112" w:author="Matyas Adam" w:date="2018-11-17T00:07:00Z">
                    <w:rPr/>
                  </w:rPrChange>
                </w:rPr>
                <w:delText xml:space="preserve"> WWW: </w:delText>
              </w:r>
              <w:r w:rsidRPr="00AF3F12" w:rsidDel="00727397">
                <w:rPr>
                  <w:color w:val="000000" w:themeColor="text1"/>
                  <w:rPrChange w:id="4113" w:author="Matyas Adam" w:date="2018-11-17T00:07:00Z">
                    <w:rPr/>
                  </w:rPrChange>
                </w:rPr>
                <w:fldChar w:fldCharType="begin"/>
              </w:r>
              <w:r w:rsidRPr="00AF3F12" w:rsidDel="00727397">
                <w:rPr>
                  <w:color w:val="000000" w:themeColor="text1"/>
                  <w:rPrChange w:id="4114" w:author="Matyas Adam" w:date="2018-11-17T00:07:00Z">
                    <w:rPr/>
                  </w:rPrChange>
                </w:rPr>
                <w:delInstrText xml:space="preserve"> HYPERLINK "https://www.math.ucla.edu/~tom/Game_Theory/comb.pdf" </w:delInstrText>
              </w:r>
              <w:r w:rsidRPr="00AF3F12" w:rsidDel="00727397">
                <w:rPr>
                  <w:color w:val="000000" w:themeColor="text1"/>
                  <w:rPrChange w:id="4115" w:author="Matyas Adam" w:date="2018-11-17T00:07:00Z">
                    <w:rPr>
                      <w:rStyle w:val="Hypertextovodkaz"/>
                    </w:rPr>
                  </w:rPrChange>
                </w:rPr>
                <w:fldChar w:fldCharType="separate"/>
              </w:r>
              <w:r w:rsidRPr="00AF3F12" w:rsidDel="00727397">
                <w:rPr>
                  <w:rStyle w:val="Hypertextovodkaz"/>
                  <w:color w:val="000000" w:themeColor="text1"/>
                  <w:u w:val="none"/>
                  <w:rPrChange w:id="4116" w:author="Matyas Adam" w:date="2018-11-17T00:07:00Z">
                    <w:rPr>
                      <w:rStyle w:val="Hypertextovodkaz"/>
                    </w:rPr>
                  </w:rPrChange>
                </w:rPr>
                <w:delText>https://www.math.ucla.edu/~tom/Game_Theory/comb.pdf</w:delText>
              </w:r>
              <w:r w:rsidRPr="00AF3F12" w:rsidDel="00727397">
                <w:rPr>
                  <w:rStyle w:val="Hypertextovodkaz"/>
                  <w:color w:val="000000" w:themeColor="text1"/>
                  <w:u w:val="none"/>
                  <w:rPrChange w:id="4117" w:author="Matyas Adam" w:date="2018-11-17T00:07:00Z">
                    <w:rPr>
                      <w:rStyle w:val="Hypertextovodkaz"/>
                    </w:rPr>
                  </w:rPrChange>
                </w:rPr>
                <w:fldChar w:fldCharType="end"/>
              </w:r>
            </w:del>
          </w:p>
          <w:p w14:paraId="2591FD67" w14:textId="6C1E4A21" w:rsidR="00BD26BB" w:rsidRPr="00AF3F12" w:rsidDel="00727397" w:rsidRDefault="00BD26BB">
            <w:pPr>
              <w:autoSpaceDE w:val="0"/>
              <w:autoSpaceDN w:val="0"/>
              <w:adjustRightInd w:val="0"/>
              <w:ind w:left="322" w:hanging="284"/>
              <w:rPr>
                <w:del w:id="4118" w:author="PS" w:date="2018-11-25T14:40:00Z"/>
                <w:color w:val="000000" w:themeColor="text1"/>
                <w:rPrChange w:id="4119" w:author="Matyas Adam" w:date="2018-11-17T00:07:00Z">
                  <w:rPr>
                    <w:del w:id="4120" w:author="PS" w:date="2018-11-25T14:40:00Z"/>
                  </w:rPr>
                </w:rPrChange>
              </w:rPr>
              <w:pPrChange w:id="4121" w:author="Matyas Adam" w:date="2018-11-16T15:10:00Z">
                <w:pPr>
                  <w:autoSpaceDE w:val="0"/>
                  <w:autoSpaceDN w:val="0"/>
                  <w:adjustRightInd w:val="0"/>
                  <w:jc w:val="both"/>
                </w:pPr>
              </w:pPrChange>
            </w:pPr>
          </w:p>
          <w:p w14:paraId="6CB328D0" w14:textId="610ECD5F" w:rsidR="00BD26BB" w:rsidRPr="00AF3F12" w:rsidDel="00727397" w:rsidRDefault="00BD26BB">
            <w:pPr>
              <w:autoSpaceDE w:val="0"/>
              <w:autoSpaceDN w:val="0"/>
              <w:adjustRightInd w:val="0"/>
              <w:ind w:left="322" w:hanging="284"/>
              <w:jc w:val="both"/>
              <w:rPr>
                <w:del w:id="4122" w:author="PS" w:date="2018-11-25T14:40:00Z"/>
                <w:b/>
                <w:color w:val="000000" w:themeColor="text1"/>
                <w:rPrChange w:id="4123" w:author="Matyas Adam" w:date="2018-11-17T00:07:00Z">
                  <w:rPr>
                    <w:del w:id="4124" w:author="PS" w:date="2018-11-25T14:40:00Z"/>
                    <w:b/>
                  </w:rPr>
                </w:rPrChange>
              </w:rPr>
              <w:pPrChange w:id="4125" w:author="Matyas Adam" w:date="2018-11-16T15:10:00Z">
                <w:pPr>
                  <w:autoSpaceDE w:val="0"/>
                  <w:autoSpaceDN w:val="0"/>
                  <w:adjustRightInd w:val="0"/>
                  <w:jc w:val="both"/>
                </w:pPr>
              </w:pPrChange>
            </w:pPr>
            <w:del w:id="4126" w:author="PS" w:date="2018-11-25T14:40:00Z">
              <w:r w:rsidRPr="00AF3F12" w:rsidDel="00727397">
                <w:rPr>
                  <w:b/>
                  <w:color w:val="000000" w:themeColor="text1"/>
                  <w:rPrChange w:id="4127" w:author="Matyas Adam" w:date="2018-11-17T00:07:00Z">
                    <w:rPr>
                      <w:b/>
                    </w:rPr>
                  </w:rPrChange>
                </w:rPr>
                <w:delText>Doporučená literatura:</w:delText>
              </w:r>
            </w:del>
          </w:p>
          <w:p w14:paraId="3031AFF2" w14:textId="09DE99E3" w:rsidR="00BD26BB" w:rsidRPr="00AF3F12" w:rsidDel="00727397" w:rsidRDefault="00BD26BB">
            <w:pPr>
              <w:autoSpaceDE w:val="0"/>
              <w:autoSpaceDN w:val="0"/>
              <w:adjustRightInd w:val="0"/>
              <w:ind w:left="322" w:hanging="284"/>
              <w:jc w:val="both"/>
              <w:rPr>
                <w:del w:id="4128" w:author="PS" w:date="2018-11-25T14:40:00Z"/>
                <w:rFonts w:cs="Calibri"/>
                <w:color w:val="000000" w:themeColor="text1"/>
                <w:rPrChange w:id="4129" w:author="Matyas Adam" w:date="2018-11-17T00:07:00Z">
                  <w:rPr>
                    <w:del w:id="4130" w:author="PS" w:date="2018-11-25T14:40:00Z"/>
                    <w:rFonts w:cs="Calibri"/>
                  </w:rPr>
                </w:rPrChange>
              </w:rPr>
              <w:pPrChange w:id="4131" w:author="Matyas Adam" w:date="2018-11-16T15:10:00Z">
                <w:pPr>
                  <w:autoSpaceDE w:val="0"/>
                  <w:autoSpaceDN w:val="0"/>
                  <w:adjustRightInd w:val="0"/>
                  <w:jc w:val="both"/>
                </w:pPr>
              </w:pPrChange>
            </w:pPr>
            <w:del w:id="4132" w:author="PS" w:date="2018-11-25T14:40:00Z">
              <w:r w:rsidRPr="00AF3F12" w:rsidDel="00727397">
                <w:rPr>
                  <w:rFonts w:cs="Calibri"/>
                  <w:caps/>
                  <w:color w:val="000000" w:themeColor="text1"/>
                  <w:rPrChange w:id="4133" w:author="Matyas Adam" w:date="2018-11-17T00:07:00Z">
                    <w:rPr>
                      <w:rFonts w:cs="Calibri"/>
                    </w:rPr>
                  </w:rPrChange>
                </w:rPr>
                <w:delText>[1] Škrášek, J., Tichý, Z</w:delText>
              </w:r>
              <w:r w:rsidRPr="00AF3F12" w:rsidDel="00727397">
                <w:rPr>
                  <w:rFonts w:cs="Calibri"/>
                  <w:color w:val="000000" w:themeColor="text1"/>
                  <w:rPrChange w:id="4134" w:author="Matyas Adam" w:date="2018-11-17T00:07:00Z">
                    <w:rPr>
                      <w:rFonts w:cs="Calibri"/>
                    </w:rPr>
                  </w:rPrChange>
                </w:rPr>
                <w:delText xml:space="preserve">.: </w:delText>
              </w:r>
              <w:r w:rsidRPr="00AF3F12" w:rsidDel="00727397">
                <w:rPr>
                  <w:rFonts w:cs="Calibri"/>
                  <w:i/>
                  <w:color w:val="000000" w:themeColor="text1"/>
                  <w:rPrChange w:id="4135" w:author="Matyas Adam" w:date="2018-11-17T00:07:00Z">
                    <w:rPr>
                      <w:rFonts w:cs="Calibri"/>
                      <w:i/>
                    </w:rPr>
                  </w:rPrChange>
                </w:rPr>
                <w:delText>Základy aplikované matematiky I-III</w:delText>
              </w:r>
              <w:r w:rsidRPr="00AF3F12" w:rsidDel="00727397">
                <w:rPr>
                  <w:rFonts w:cs="Calibri"/>
                  <w:color w:val="000000" w:themeColor="text1"/>
                  <w:rPrChange w:id="4136" w:author="Matyas Adam" w:date="2018-11-17T00:07:00Z">
                    <w:rPr>
                      <w:rFonts w:cs="Calibri"/>
                    </w:rPr>
                  </w:rPrChange>
                </w:rPr>
                <w:delText>, SNTL Praha 1989.</w:delText>
              </w:r>
            </w:del>
          </w:p>
          <w:p w14:paraId="7D379E78" w14:textId="53FA3260" w:rsidR="00BD26BB" w:rsidRPr="00AF3F12" w:rsidDel="00727397" w:rsidRDefault="00BD26BB">
            <w:pPr>
              <w:autoSpaceDE w:val="0"/>
              <w:autoSpaceDN w:val="0"/>
              <w:adjustRightInd w:val="0"/>
              <w:ind w:left="322" w:hanging="284"/>
              <w:jc w:val="both"/>
              <w:rPr>
                <w:del w:id="4137" w:author="PS" w:date="2018-11-25T14:40:00Z"/>
                <w:rFonts w:cs="Calibri"/>
                <w:color w:val="000000" w:themeColor="text1"/>
                <w:rPrChange w:id="4138" w:author="Matyas Adam" w:date="2018-11-17T00:07:00Z">
                  <w:rPr>
                    <w:del w:id="4139" w:author="PS" w:date="2018-11-25T14:40:00Z"/>
                    <w:rFonts w:cs="Calibri"/>
                  </w:rPr>
                </w:rPrChange>
              </w:rPr>
              <w:pPrChange w:id="4140" w:author="Matyas Adam" w:date="2018-11-16T15:10:00Z">
                <w:pPr>
                  <w:autoSpaceDE w:val="0"/>
                  <w:autoSpaceDN w:val="0"/>
                  <w:adjustRightInd w:val="0"/>
                  <w:jc w:val="both"/>
                </w:pPr>
              </w:pPrChange>
            </w:pPr>
            <w:del w:id="4141" w:author="PS" w:date="2018-11-25T14:40:00Z">
              <w:r w:rsidRPr="00AF3F12" w:rsidDel="00727397">
                <w:rPr>
                  <w:rFonts w:cs="Calibri"/>
                  <w:caps/>
                  <w:color w:val="000000" w:themeColor="text1"/>
                  <w:rPrChange w:id="4142" w:author="Matyas Adam" w:date="2018-11-17T00:07:00Z">
                    <w:rPr>
                      <w:rFonts w:cs="Calibri"/>
                    </w:rPr>
                  </w:rPrChange>
                </w:rPr>
                <w:delText>[2] Korda, B. a kol.:</w:delText>
              </w:r>
              <w:r w:rsidRPr="00AF3F12" w:rsidDel="00727397">
                <w:rPr>
                  <w:rFonts w:cs="Calibri"/>
                  <w:color w:val="000000" w:themeColor="text1"/>
                  <w:rPrChange w:id="4143" w:author="Matyas Adam" w:date="2018-11-17T00:07:00Z">
                    <w:rPr>
                      <w:rFonts w:cs="Calibri"/>
                    </w:rPr>
                  </w:rPrChange>
                </w:rPr>
                <w:delText xml:space="preserve"> </w:delText>
              </w:r>
              <w:r w:rsidRPr="00AF3F12" w:rsidDel="00727397">
                <w:rPr>
                  <w:rFonts w:cs="Calibri"/>
                  <w:i/>
                  <w:color w:val="000000" w:themeColor="text1"/>
                  <w:rPrChange w:id="4144" w:author="Matyas Adam" w:date="2018-11-17T00:07:00Z">
                    <w:rPr>
                      <w:rFonts w:cs="Calibri"/>
                      <w:i/>
                    </w:rPr>
                  </w:rPrChange>
                </w:rPr>
                <w:delText xml:space="preserve">Matematické metody v ekonomii, </w:delText>
              </w:r>
              <w:r w:rsidRPr="00AF3F12" w:rsidDel="00727397">
                <w:rPr>
                  <w:rFonts w:cs="Calibri"/>
                  <w:color w:val="000000" w:themeColor="text1"/>
                  <w:rPrChange w:id="4145" w:author="Matyas Adam" w:date="2018-11-17T00:07:00Z">
                    <w:rPr>
                      <w:rFonts w:cs="Calibri"/>
                    </w:rPr>
                  </w:rPrChange>
                </w:rPr>
                <w:delText>SNTL Praha 1967</w:delText>
              </w:r>
            </w:del>
          </w:p>
          <w:p w14:paraId="59C74D57" w14:textId="79613A20" w:rsidR="00BD26BB" w:rsidRPr="000F6287" w:rsidDel="00727397" w:rsidRDefault="00BD26BB">
            <w:pPr>
              <w:autoSpaceDE w:val="0"/>
              <w:autoSpaceDN w:val="0"/>
              <w:adjustRightInd w:val="0"/>
              <w:ind w:left="322" w:hanging="284"/>
              <w:rPr>
                <w:del w:id="4146" w:author="PS" w:date="2018-11-25T14:40:00Z"/>
              </w:rPr>
              <w:pPrChange w:id="4147" w:author="Matyas Adam" w:date="2018-11-16T15:10:00Z">
                <w:pPr>
                  <w:autoSpaceDE w:val="0"/>
                  <w:autoSpaceDN w:val="0"/>
                  <w:adjustRightInd w:val="0"/>
                </w:pPr>
              </w:pPrChange>
            </w:pPr>
            <w:del w:id="4148" w:author="PS" w:date="2018-11-25T14:40:00Z">
              <w:r w:rsidRPr="00AF3F12" w:rsidDel="00727397">
                <w:rPr>
                  <w:rFonts w:cs="Calibri"/>
                  <w:caps/>
                  <w:color w:val="000000" w:themeColor="text1"/>
                  <w:rPrChange w:id="4149" w:author="Matyas Adam" w:date="2018-11-17T00:07:00Z">
                    <w:rPr>
                      <w:rFonts w:cs="Calibri"/>
                    </w:rPr>
                  </w:rPrChange>
                </w:rPr>
                <w:delText>[3]</w:delText>
              </w:r>
              <w:r w:rsidRPr="00AF3F12" w:rsidDel="00727397">
                <w:rPr>
                  <w:caps/>
                  <w:color w:val="000000" w:themeColor="text1"/>
                  <w:rPrChange w:id="4150" w:author="Matyas Adam" w:date="2018-11-17T00:07:00Z">
                    <w:rPr/>
                  </w:rPrChange>
                </w:rPr>
                <w:delText xml:space="preserve"> Cibulka, J.:</w:delText>
              </w:r>
              <w:r w:rsidRPr="00AF3F12" w:rsidDel="00727397">
                <w:rPr>
                  <w:color w:val="000000" w:themeColor="text1"/>
                  <w:rPrChange w:id="4151" w:author="Matyas Adam" w:date="2018-11-17T00:07:00Z">
                    <w:rPr/>
                  </w:rPrChange>
                </w:rPr>
                <w:delText xml:space="preserve"> </w:delText>
              </w:r>
              <w:r w:rsidRPr="00AF3F12" w:rsidDel="00727397">
                <w:rPr>
                  <w:i/>
                  <w:color w:val="000000" w:themeColor="text1"/>
                  <w:rPrChange w:id="4152" w:author="Matyas Adam" w:date="2018-11-17T00:07:00Z">
                    <w:rPr>
                      <w:i/>
                    </w:rPr>
                  </w:rPrChange>
                </w:rPr>
                <w:delText>Strategické hry v bezpečnostním inženýrství</w:delText>
              </w:r>
              <w:r w:rsidRPr="00AF3F12" w:rsidDel="00727397">
                <w:rPr>
                  <w:color w:val="000000" w:themeColor="text1"/>
                  <w:rPrChange w:id="4153" w:author="Matyas Adam" w:date="2018-11-17T00:07:00Z">
                    <w:rPr/>
                  </w:rPrChange>
                </w:rPr>
                <w:delText xml:space="preserve">. FAI, UTB Zlín, 2010, 79 s. </w:delText>
              </w:r>
              <w:r w:rsidRPr="00AF3F12" w:rsidDel="00727397">
                <w:rPr>
                  <w:rFonts w:cs="Calibri"/>
                  <w:color w:val="000000" w:themeColor="text1"/>
                  <w:rPrChange w:id="4154" w:author="Matyas Adam" w:date="2018-11-17T00:07:00Z">
                    <w:rPr>
                      <w:rFonts w:cs="Calibri"/>
                    </w:rPr>
                  </w:rPrChange>
                </w:rPr>
                <w:delText xml:space="preserve">Dostupné z WWW: </w:delText>
              </w:r>
              <w:r w:rsidRPr="00AF3F12" w:rsidDel="00727397">
                <w:rPr>
                  <w:color w:val="000000" w:themeColor="text1"/>
                  <w:rPrChange w:id="4155" w:author="Matyas Adam" w:date="2018-11-17T00:07:00Z">
                    <w:rPr/>
                  </w:rPrChange>
                </w:rPr>
                <w:fldChar w:fldCharType="begin"/>
              </w:r>
              <w:r w:rsidRPr="00AF3F12" w:rsidDel="00727397">
                <w:rPr>
                  <w:color w:val="000000" w:themeColor="text1"/>
                  <w:rPrChange w:id="4156" w:author="Matyas Adam" w:date="2018-11-17T00:07:00Z">
                    <w:rPr/>
                  </w:rPrChange>
                </w:rPr>
                <w:delInstrText xml:space="preserve"> HYPERLINK "http://digilib.k.utb.cz/bitstream/handle/10563/13340/cibulka_2010_dp.pdf?sequence=1&amp;isAllowed=y" </w:delInstrText>
              </w:r>
              <w:r w:rsidRPr="00AF3F12" w:rsidDel="00727397">
                <w:rPr>
                  <w:color w:val="000000" w:themeColor="text1"/>
                  <w:rPrChange w:id="4157" w:author="Matyas Adam" w:date="2018-11-17T00:07:00Z">
                    <w:rPr>
                      <w:rStyle w:val="Hypertextovodkaz"/>
                    </w:rPr>
                  </w:rPrChange>
                </w:rPr>
                <w:fldChar w:fldCharType="separate"/>
              </w:r>
              <w:r w:rsidRPr="00AF3F12" w:rsidDel="00727397">
                <w:rPr>
                  <w:rStyle w:val="Hypertextovodkaz"/>
                  <w:color w:val="000000" w:themeColor="text1"/>
                  <w:u w:val="none"/>
                  <w:rPrChange w:id="4158" w:author="Matyas Adam" w:date="2018-11-17T00:07:00Z">
                    <w:rPr>
                      <w:rStyle w:val="Hypertextovodkaz"/>
                    </w:rPr>
                  </w:rPrChange>
                </w:rPr>
                <w:delText>http://digilib.k.utb.cz/bitstream/handle/10563/13340/cibulka_2010_dp.pdf?sequence=1&amp;isAllowed=y</w:delText>
              </w:r>
              <w:r w:rsidRPr="00AF3F12" w:rsidDel="00727397">
                <w:rPr>
                  <w:rStyle w:val="Hypertextovodkaz"/>
                  <w:color w:val="000000" w:themeColor="text1"/>
                  <w:u w:val="none"/>
                  <w:rPrChange w:id="4159" w:author="Matyas Adam" w:date="2018-11-17T00:07:00Z">
                    <w:rPr>
                      <w:rStyle w:val="Hypertextovodkaz"/>
                    </w:rPr>
                  </w:rPrChange>
                </w:rPr>
                <w:fldChar w:fldCharType="end"/>
              </w:r>
            </w:del>
          </w:p>
          <w:p w14:paraId="4DEEE43D" w14:textId="568408DC" w:rsidR="00BD26BB" w:rsidRPr="000F6287" w:rsidDel="00727397" w:rsidRDefault="00BD26BB">
            <w:pPr>
              <w:autoSpaceDE w:val="0"/>
              <w:autoSpaceDN w:val="0"/>
              <w:adjustRightInd w:val="0"/>
              <w:ind w:left="322" w:hanging="284"/>
              <w:rPr>
                <w:del w:id="4160" w:author="PS" w:date="2018-11-25T14:41:00Z"/>
              </w:rPr>
              <w:pPrChange w:id="4161" w:author="Matyas Adam" w:date="2018-11-16T15:11:00Z">
                <w:pPr>
                  <w:autoSpaceDE w:val="0"/>
                  <w:autoSpaceDN w:val="0"/>
                  <w:adjustRightInd w:val="0"/>
                  <w:jc w:val="both"/>
                </w:pPr>
              </w:pPrChange>
            </w:pPr>
          </w:p>
        </w:tc>
      </w:tr>
      <w:tr w:rsidR="00BD26BB" w:rsidDel="00727397" w14:paraId="59072EEA" w14:textId="5201469E" w:rsidTr="00495DC8">
        <w:trPr>
          <w:del w:id="4162" w:author="PS" w:date="2018-11-25T14:41: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EC8D102" w14:textId="2B7210F5" w:rsidR="00BD26BB" w:rsidDel="00727397" w:rsidRDefault="00BD26BB" w:rsidP="00495DC8">
            <w:pPr>
              <w:jc w:val="center"/>
              <w:rPr>
                <w:del w:id="4163" w:author="PS" w:date="2018-11-25T14:41:00Z"/>
                <w:b/>
              </w:rPr>
            </w:pPr>
            <w:del w:id="4164" w:author="PS" w:date="2018-11-25T14:40:00Z">
              <w:r w:rsidDel="00727397">
                <w:rPr>
                  <w:b/>
                </w:rPr>
                <w:delText>Informace ke kombinované nebo distanční formě</w:delText>
              </w:r>
            </w:del>
          </w:p>
        </w:tc>
      </w:tr>
      <w:tr w:rsidR="00BD26BB" w:rsidDel="00727397" w14:paraId="6DEDB0C2" w14:textId="5884D40B" w:rsidTr="00495DC8">
        <w:trPr>
          <w:del w:id="4165" w:author="PS" w:date="2018-11-25T14:41:00Z"/>
        </w:trPr>
        <w:tc>
          <w:tcPr>
            <w:tcW w:w="4787" w:type="dxa"/>
            <w:gridSpan w:val="3"/>
            <w:tcBorders>
              <w:top w:val="single" w:sz="2" w:space="0" w:color="auto"/>
            </w:tcBorders>
            <w:shd w:val="clear" w:color="auto" w:fill="F7CAAC"/>
          </w:tcPr>
          <w:p w14:paraId="039FA426" w14:textId="15FEFD68" w:rsidR="00BD26BB" w:rsidDel="00727397" w:rsidRDefault="00BD26BB" w:rsidP="00495DC8">
            <w:pPr>
              <w:jc w:val="both"/>
              <w:rPr>
                <w:del w:id="4166" w:author="PS" w:date="2018-11-25T14:41:00Z"/>
              </w:rPr>
            </w:pPr>
            <w:del w:id="4167" w:author="PS" w:date="2018-11-25T14:40:00Z">
              <w:r w:rsidDel="00727397">
                <w:rPr>
                  <w:b/>
                </w:rPr>
                <w:delText>Rozsah konzultací (soustředění)</w:delText>
              </w:r>
            </w:del>
          </w:p>
        </w:tc>
        <w:tc>
          <w:tcPr>
            <w:tcW w:w="889" w:type="dxa"/>
            <w:tcBorders>
              <w:top w:val="single" w:sz="2" w:space="0" w:color="auto"/>
            </w:tcBorders>
          </w:tcPr>
          <w:p w14:paraId="1E68F0D1" w14:textId="724C48BC" w:rsidR="00BD26BB" w:rsidDel="00727397" w:rsidRDefault="00BD26BB" w:rsidP="00495DC8">
            <w:pPr>
              <w:jc w:val="both"/>
              <w:rPr>
                <w:del w:id="4168" w:author="PS" w:date="2018-11-25T14:41:00Z"/>
              </w:rPr>
            </w:pPr>
          </w:p>
        </w:tc>
        <w:tc>
          <w:tcPr>
            <w:tcW w:w="4179" w:type="dxa"/>
            <w:gridSpan w:val="4"/>
            <w:tcBorders>
              <w:top w:val="single" w:sz="2" w:space="0" w:color="auto"/>
            </w:tcBorders>
            <w:shd w:val="clear" w:color="auto" w:fill="F7CAAC"/>
          </w:tcPr>
          <w:p w14:paraId="3AEB3F71" w14:textId="738F38D9" w:rsidR="00BD26BB" w:rsidDel="00727397" w:rsidRDefault="00BD26BB" w:rsidP="00495DC8">
            <w:pPr>
              <w:jc w:val="both"/>
              <w:rPr>
                <w:del w:id="4169" w:author="PS" w:date="2018-11-25T14:41:00Z"/>
                <w:b/>
              </w:rPr>
            </w:pPr>
            <w:del w:id="4170" w:author="PS" w:date="2018-11-25T14:40:00Z">
              <w:r w:rsidDel="00727397">
                <w:rPr>
                  <w:b/>
                </w:rPr>
                <w:delText xml:space="preserve">hodin </w:delText>
              </w:r>
            </w:del>
          </w:p>
        </w:tc>
      </w:tr>
      <w:tr w:rsidR="00BD26BB" w:rsidDel="00727397" w14:paraId="5054B9DB" w14:textId="530DFAEE" w:rsidTr="00495DC8">
        <w:trPr>
          <w:del w:id="4171" w:author="PS" w:date="2018-11-25T14:41:00Z"/>
        </w:trPr>
        <w:tc>
          <w:tcPr>
            <w:tcW w:w="9855" w:type="dxa"/>
            <w:gridSpan w:val="8"/>
            <w:shd w:val="clear" w:color="auto" w:fill="F7CAAC"/>
          </w:tcPr>
          <w:p w14:paraId="52A2F318" w14:textId="7AC78388" w:rsidR="00BD26BB" w:rsidDel="00727397" w:rsidRDefault="00BD26BB" w:rsidP="00495DC8">
            <w:pPr>
              <w:jc w:val="both"/>
              <w:rPr>
                <w:del w:id="4172" w:author="PS" w:date="2018-11-25T14:41:00Z"/>
                <w:b/>
              </w:rPr>
            </w:pPr>
            <w:del w:id="4173" w:author="PS" w:date="2018-11-25T14:40:00Z">
              <w:r w:rsidDel="00727397">
                <w:rPr>
                  <w:b/>
                </w:rPr>
                <w:delText>Informace o způsobu kontaktu s vyučujícím</w:delText>
              </w:r>
            </w:del>
          </w:p>
        </w:tc>
      </w:tr>
      <w:tr w:rsidR="00BD26BB" w:rsidDel="00727397" w14:paraId="6B2378B6" w14:textId="3F487DB6" w:rsidTr="00495DC8">
        <w:trPr>
          <w:trHeight w:val="399"/>
          <w:del w:id="4174" w:author="PS" w:date="2018-11-25T14:41:00Z"/>
        </w:trPr>
        <w:tc>
          <w:tcPr>
            <w:tcW w:w="9855" w:type="dxa"/>
            <w:gridSpan w:val="8"/>
          </w:tcPr>
          <w:p w14:paraId="5D6AF41A" w14:textId="5A60667C" w:rsidR="00BD26BB" w:rsidDel="00727397" w:rsidRDefault="00BD26BB" w:rsidP="00495DC8">
            <w:pPr>
              <w:jc w:val="both"/>
              <w:rPr>
                <w:del w:id="4175" w:author="PS" w:date="2018-11-25T14:41:00Z"/>
              </w:rPr>
            </w:pPr>
          </w:p>
        </w:tc>
      </w:tr>
    </w:tbl>
    <w:p w14:paraId="4ADAD434" w14:textId="5B0B80B6" w:rsidR="00BD26BB" w:rsidRDefault="00BD26BB">
      <w:pPr>
        <w:spacing w:after="160" w:line="259" w:lineRule="auto"/>
      </w:pPr>
    </w:p>
    <w:p w14:paraId="480BB2EB" w14:textId="77777777" w:rsidR="00BD26BB" w:rsidRDefault="00BD26BB">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227B57D5" w14:textId="77777777" w:rsidTr="00495DC8">
        <w:tc>
          <w:tcPr>
            <w:tcW w:w="9855" w:type="dxa"/>
            <w:gridSpan w:val="8"/>
            <w:tcBorders>
              <w:bottom w:val="double" w:sz="4" w:space="0" w:color="auto"/>
            </w:tcBorders>
            <w:shd w:val="clear" w:color="auto" w:fill="BDD6EE"/>
          </w:tcPr>
          <w:p w14:paraId="03DBCE05" w14:textId="77777777" w:rsidR="00BD26BB" w:rsidRDefault="00BD26BB" w:rsidP="00495DC8">
            <w:pPr>
              <w:jc w:val="both"/>
              <w:rPr>
                <w:b/>
                <w:sz w:val="28"/>
              </w:rPr>
            </w:pPr>
            <w:r>
              <w:br w:type="page"/>
            </w:r>
            <w:r>
              <w:rPr>
                <w:b/>
                <w:sz w:val="28"/>
              </w:rPr>
              <w:t>B-III – Charakteristika studijního předmětu</w:t>
            </w:r>
          </w:p>
        </w:tc>
      </w:tr>
      <w:tr w:rsidR="00BD26BB" w14:paraId="407E097A" w14:textId="77777777" w:rsidTr="00495DC8">
        <w:tc>
          <w:tcPr>
            <w:tcW w:w="3086" w:type="dxa"/>
            <w:tcBorders>
              <w:top w:val="double" w:sz="4" w:space="0" w:color="auto"/>
            </w:tcBorders>
            <w:shd w:val="clear" w:color="auto" w:fill="F7CAAC"/>
          </w:tcPr>
          <w:p w14:paraId="70E53AD3" w14:textId="77777777" w:rsidR="00BD26BB" w:rsidRDefault="00BD26BB" w:rsidP="00495DC8">
            <w:pPr>
              <w:jc w:val="both"/>
              <w:rPr>
                <w:b/>
              </w:rPr>
            </w:pPr>
            <w:r>
              <w:rPr>
                <w:b/>
              </w:rPr>
              <w:t>Název studijního předmětu</w:t>
            </w:r>
          </w:p>
        </w:tc>
        <w:tc>
          <w:tcPr>
            <w:tcW w:w="6769" w:type="dxa"/>
            <w:gridSpan w:val="7"/>
            <w:tcBorders>
              <w:top w:val="double" w:sz="4" w:space="0" w:color="auto"/>
            </w:tcBorders>
          </w:tcPr>
          <w:p w14:paraId="250EB68D" w14:textId="77777777" w:rsidR="00BD26BB" w:rsidRPr="002D7853" w:rsidRDefault="00BD26BB" w:rsidP="00495DC8">
            <w:pPr>
              <w:jc w:val="both"/>
              <w:rPr>
                <w:b/>
              </w:rPr>
            </w:pPr>
            <w:r w:rsidRPr="002D7853">
              <w:rPr>
                <w:b/>
              </w:rPr>
              <w:t>Metody studia planety Země</w:t>
            </w:r>
          </w:p>
        </w:tc>
      </w:tr>
      <w:tr w:rsidR="00BD26BB" w14:paraId="724A8C46" w14:textId="77777777" w:rsidTr="00495DC8">
        <w:tc>
          <w:tcPr>
            <w:tcW w:w="3086" w:type="dxa"/>
            <w:shd w:val="clear" w:color="auto" w:fill="F7CAAC"/>
          </w:tcPr>
          <w:p w14:paraId="3E3E6762" w14:textId="77777777" w:rsidR="00BD26BB" w:rsidRDefault="00BD26BB" w:rsidP="00495DC8">
            <w:pPr>
              <w:jc w:val="both"/>
              <w:rPr>
                <w:b/>
              </w:rPr>
            </w:pPr>
            <w:r>
              <w:rPr>
                <w:b/>
              </w:rPr>
              <w:t>Typ předmětu</w:t>
            </w:r>
          </w:p>
        </w:tc>
        <w:tc>
          <w:tcPr>
            <w:tcW w:w="3406" w:type="dxa"/>
            <w:gridSpan w:val="4"/>
          </w:tcPr>
          <w:p w14:paraId="7B11012D" w14:textId="77777777" w:rsidR="00BD26BB" w:rsidRDefault="00BD26BB" w:rsidP="00495DC8">
            <w:pPr>
              <w:jc w:val="both"/>
            </w:pPr>
            <w:r>
              <w:t>Povinn</w:t>
            </w:r>
            <w:ins w:id="4176" w:author="Matyas Adam" w:date="2018-11-17T01:51:00Z">
              <w:r>
                <w:t>ě volitelný</w:t>
              </w:r>
            </w:ins>
            <w:del w:id="4177" w:author="Matyas Adam" w:date="2018-11-17T01:51:00Z">
              <w:r w:rsidDel="00A05662">
                <w:delText>ý</w:delText>
              </w:r>
            </w:del>
          </w:p>
        </w:tc>
        <w:tc>
          <w:tcPr>
            <w:tcW w:w="2695" w:type="dxa"/>
            <w:gridSpan w:val="2"/>
            <w:shd w:val="clear" w:color="auto" w:fill="F7CAAC"/>
          </w:tcPr>
          <w:p w14:paraId="56670EBC" w14:textId="77777777" w:rsidR="00BD26BB" w:rsidRDefault="00BD26BB" w:rsidP="00495DC8">
            <w:pPr>
              <w:jc w:val="both"/>
            </w:pPr>
            <w:r>
              <w:rPr>
                <w:b/>
              </w:rPr>
              <w:t>doporučený ročník / semestr</w:t>
            </w:r>
          </w:p>
        </w:tc>
        <w:tc>
          <w:tcPr>
            <w:tcW w:w="668" w:type="dxa"/>
          </w:tcPr>
          <w:p w14:paraId="4AAD3802" w14:textId="77777777" w:rsidR="00BD26BB" w:rsidRDefault="00BD26BB" w:rsidP="00495DC8">
            <w:pPr>
              <w:jc w:val="both"/>
            </w:pPr>
            <w:r>
              <w:t>1/ZS</w:t>
            </w:r>
          </w:p>
        </w:tc>
      </w:tr>
      <w:tr w:rsidR="00BD26BB" w14:paraId="29362E36" w14:textId="77777777" w:rsidTr="00495DC8">
        <w:tc>
          <w:tcPr>
            <w:tcW w:w="3086" w:type="dxa"/>
            <w:shd w:val="clear" w:color="auto" w:fill="F7CAAC"/>
          </w:tcPr>
          <w:p w14:paraId="30F45AAF" w14:textId="77777777" w:rsidR="00BD26BB" w:rsidRDefault="00BD26BB" w:rsidP="00495DC8">
            <w:pPr>
              <w:jc w:val="both"/>
              <w:rPr>
                <w:b/>
              </w:rPr>
            </w:pPr>
            <w:r>
              <w:rPr>
                <w:b/>
              </w:rPr>
              <w:t>Rozsah studijního předmětu</w:t>
            </w:r>
          </w:p>
        </w:tc>
        <w:tc>
          <w:tcPr>
            <w:tcW w:w="1701" w:type="dxa"/>
            <w:gridSpan w:val="2"/>
          </w:tcPr>
          <w:p w14:paraId="2947ABCA" w14:textId="77777777" w:rsidR="00BD26BB" w:rsidRDefault="00BD26BB" w:rsidP="00495DC8">
            <w:pPr>
              <w:jc w:val="both"/>
            </w:pPr>
            <w:r>
              <w:t xml:space="preserve">28p – 14s </w:t>
            </w:r>
          </w:p>
        </w:tc>
        <w:tc>
          <w:tcPr>
            <w:tcW w:w="889" w:type="dxa"/>
            <w:shd w:val="clear" w:color="auto" w:fill="F7CAAC"/>
          </w:tcPr>
          <w:p w14:paraId="3D963169" w14:textId="77777777" w:rsidR="00BD26BB" w:rsidRDefault="00BD26BB" w:rsidP="00495DC8">
            <w:pPr>
              <w:jc w:val="both"/>
              <w:rPr>
                <w:b/>
              </w:rPr>
            </w:pPr>
            <w:r>
              <w:rPr>
                <w:b/>
              </w:rPr>
              <w:t xml:space="preserve">hod. </w:t>
            </w:r>
          </w:p>
        </w:tc>
        <w:tc>
          <w:tcPr>
            <w:tcW w:w="816" w:type="dxa"/>
          </w:tcPr>
          <w:p w14:paraId="45F2587E" w14:textId="247E53FA" w:rsidR="00BD26BB" w:rsidRDefault="00BD26BB" w:rsidP="00495DC8">
            <w:pPr>
              <w:jc w:val="both"/>
            </w:pPr>
            <w:del w:id="4178" w:author="Matyas Adam" w:date="2018-11-16T15:11:00Z">
              <w:r w:rsidDel="00051B0C">
                <w:delText>42</w:delText>
              </w:r>
            </w:del>
            <w:ins w:id="4179" w:author="Matyas Adam" w:date="2018-11-16T15:11:00Z">
              <w:del w:id="4180" w:author="PS" w:date="2018-11-25T14:43:00Z">
                <w:r w:rsidDel="00727397">
                  <w:delText>3</w:delText>
                </w:r>
              </w:del>
            </w:ins>
            <w:ins w:id="4181" w:author="PS" w:date="2018-11-25T14:43:00Z">
              <w:r w:rsidR="00727397">
                <w:t>42</w:t>
              </w:r>
            </w:ins>
          </w:p>
        </w:tc>
        <w:tc>
          <w:tcPr>
            <w:tcW w:w="2156" w:type="dxa"/>
            <w:shd w:val="clear" w:color="auto" w:fill="F7CAAC"/>
          </w:tcPr>
          <w:p w14:paraId="7D39C152" w14:textId="77777777" w:rsidR="00BD26BB" w:rsidRDefault="00BD26BB" w:rsidP="00495DC8">
            <w:pPr>
              <w:jc w:val="both"/>
              <w:rPr>
                <w:b/>
              </w:rPr>
            </w:pPr>
            <w:r>
              <w:rPr>
                <w:b/>
              </w:rPr>
              <w:t>kreditů</w:t>
            </w:r>
          </w:p>
        </w:tc>
        <w:tc>
          <w:tcPr>
            <w:tcW w:w="1207" w:type="dxa"/>
            <w:gridSpan w:val="2"/>
          </w:tcPr>
          <w:p w14:paraId="2BBA680B" w14:textId="77777777" w:rsidR="00BD26BB" w:rsidRDefault="00BD26BB" w:rsidP="00495DC8">
            <w:pPr>
              <w:jc w:val="both"/>
            </w:pPr>
            <w:r>
              <w:t>4</w:t>
            </w:r>
          </w:p>
        </w:tc>
      </w:tr>
      <w:tr w:rsidR="00BD26BB" w14:paraId="61CAAD6F" w14:textId="77777777" w:rsidTr="00495DC8">
        <w:tc>
          <w:tcPr>
            <w:tcW w:w="3086" w:type="dxa"/>
            <w:shd w:val="clear" w:color="auto" w:fill="F7CAAC"/>
          </w:tcPr>
          <w:p w14:paraId="1E979AA5" w14:textId="77777777" w:rsidR="00BD26BB" w:rsidRDefault="00BD26BB" w:rsidP="00495DC8">
            <w:pPr>
              <w:jc w:val="both"/>
              <w:rPr>
                <w:b/>
                <w:sz w:val="22"/>
              </w:rPr>
            </w:pPr>
            <w:r>
              <w:rPr>
                <w:b/>
              </w:rPr>
              <w:t>Prerekvizity, korekvizity, ekvivalence</w:t>
            </w:r>
          </w:p>
        </w:tc>
        <w:tc>
          <w:tcPr>
            <w:tcW w:w="6769" w:type="dxa"/>
            <w:gridSpan w:val="7"/>
          </w:tcPr>
          <w:p w14:paraId="39147B4B" w14:textId="77777777" w:rsidR="00BD26BB" w:rsidRDefault="00BD26BB" w:rsidP="00495DC8">
            <w:pPr>
              <w:jc w:val="both"/>
            </w:pPr>
          </w:p>
        </w:tc>
      </w:tr>
      <w:tr w:rsidR="00BD26BB" w14:paraId="7D158326" w14:textId="77777777" w:rsidTr="00495DC8">
        <w:tc>
          <w:tcPr>
            <w:tcW w:w="3086" w:type="dxa"/>
            <w:shd w:val="clear" w:color="auto" w:fill="F7CAAC"/>
          </w:tcPr>
          <w:p w14:paraId="376C5637" w14:textId="77777777" w:rsidR="00BD26BB" w:rsidRDefault="00BD26BB" w:rsidP="00495DC8">
            <w:pPr>
              <w:jc w:val="both"/>
              <w:rPr>
                <w:b/>
              </w:rPr>
            </w:pPr>
            <w:r>
              <w:rPr>
                <w:b/>
              </w:rPr>
              <w:t>Způsob ověření studijních výsledků</w:t>
            </w:r>
          </w:p>
        </w:tc>
        <w:tc>
          <w:tcPr>
            <w:tcW w:w="3406" w:type="dxa"/>
            <w:gridSpan w:val="4"/>
          </w:tcPr>
          <w:p w14:paraId="52343C1E" w14:textId="77777777" w:rsidR="00BD26BB" w:rsidRDefault="00BD26BB" w:rsidP="00495DC8">
            <w:pPr>
              <w:jc w:val="both"/>
            </w:pPr>
            <w:ins w:id="4182" w:author="Matyas Adam" w:date="2018-11-16T15:11:00Z">
              <w:r>
                <w:t>Z</w:t>
              </w:r>
            </w:ins>
            <w:del w:id="4183" w:author="Matyas Adam" w:date="2018-11-16T15:11:00Z">
              <w:r w:rsidDel="00051B0C">
                <w:delText>Zkouška, z</w:delText>
              </w:r>
            </w:del>
            <w:r>
              <w:t>ápočet</w:t>
            </w:r>
            <w:ins w:id="4184" w:author="Matyas Adam" w:date="2018-11-16T15:11:00Z">
              <w:r>
                <w:t>, zkouška</w:t>
              </w:r>
            </w:ins>
          </w:p>
        </w:tc>
        <w:tc>
          <w:tcPr>
            <w:tcW w:w="2156" w:type="dxa"/>
            <w:shd w:val="clear" w:color="auto" w:fill="F7CAAC"/>
          </w:tcPr>
          <w:p w14:paraId="38F33752" w14:textId="77777777" w:rsidR="00BD26BB" w:rsidRDefault="00BD26BB" w:rsidP="00495DC8">
            <w:pPr>
              <w:jc w:val="both"/>
              <w:rPr>
                <w:b/>
              </w:rPr>
            </w:pPr>
            <w:r>
              <w:rPr>
                <w:b/>
              </w:rPr>
              <w:t>Forma výuky</w:t>
            </w:r>
          </w:p>
        </w:tc>
        <w:tc>
          <w:tcPr>
            <w:tcW w:w="1207" w:type="dxa"/>
            <w:gridSpan w:val="2"/>
          </w:tcPr>
          <w:p w14:paraId="58F87D7E" w14:textId="77777777" w:rsidR="00BD26BB" w:rsidRDefault="00BD26BB" w:rsidP="00495DC8">
            <w:pPr>
              <w:jc w:val="both"/>
              <w:rPr>
                <w:ins w:id="4185" w:author="PS" w:date="2018-11-25T14:43:00Z"/>
              </w:rPr>
            </w:pPr>
            <w:del w:id="4186" w:author="Matyas Adam" w:date="2018-11-16T15:11:00Z">
              <w:r w:rsidDel="00051B0C">
                <w:delText>Přednášky, cvičení</w:delText>
              </w:r>
            </w:del>
            <w:ins w:id="4187" w:author="Matyas Adam" w:date="2018-11-16T15:11:00Z">
              <w:del w:id="4188" w:author="PS" w:date="2018-11-25T14:43:00Z">
                <w:r w:rsidDel="00727397">
                  <w:delText>P, S</w:delText>
                </w:r>
              </w:del>
            </w:ins>
            <w:ins w:id="4189" w:author="PS" w:date="2018-11-25T14:43:00Z">
              <w:r w:rsidR="00727397">
                <w:t>přednášky</w:t>
              </w:r>
            </w:ins>
          </w:p>
          <w:p w14:paraId="659E1842" w14:textId="4FF31EB1" w:rsidR="00727397" w:rsidRDefault="00727397" w:rsidP="00495DC8">
            <w:pPr>
              <w:jc w:val="both"/>
            </w:pPr>
            <w:ins w:id="4190" w:author="PS" w:date="2018-11-25T14:43:00Z">
              <w:r>
                <w:t>semináře</w:t>
              </w:r>
            </w:ins>
          </w:p>
        </w:tc>
      </w:tr>
      <w:tr w:rsidR="00BD26BB" w14:paraId="37B65502" w14:textId="77777777" w:rsidTr="00495DC8">
        <w:tc>
          <w:tcPr>
            <w:tcW w:w="3086" w:type="dxa"/>
            <w:shd w:val="clear" w:color="auto" w:fill="F7CAAC"/>
          </w:tcPr>
          <w:p w14:paraId="3D554D94" w14:textId="77777777" w:rsidR="00BD26BB" w:rsidRDefault="00BD26BB" w:rsidP="00495DC8">
            <w:pPr>
              <w:jc w:val="both"/>
              <w:rPr>
                <w:b/>
              </w:rPr>
            </w:pPr>
            <w:r>
              <w:rPr>
                <w:b/>
              </w:rPr>
              <w:t>Forma způsobu ověření studijních výsledků a další požadavky na studenta</w:t>
            </w:r>
          </w:p>
        </w:tc>
        <w:tc>
          <w:tcPr>
            <w:tcW w:w="6769" w:type="dxa"/>
            <w:gridSpan w:val="7"/>
            <w:tcBorders>
              <w:bottom w:val="nil"/>
            </w:tcBorders>
          </w:tcPr>
          <w:p w14:paraId="0C8DFB83" w14:textId="4AA596AF" w:rsidR="00BD26BB" w:rsidRDefault="00BD26BB" w:rsidP="00495DC8">
            <w:pPr>
              <w:jc w:val="both"/>
            </w:pPr>
            <w:r>
              <w:t>Zápočet</w:t>
            </w:r>
            <w:r w:rsidRPr="007E623A">
              <w:t>: K udělení zápočtu je nutno</w:t>
            </w:r>
            <w:r>
              <w:t xml:space="preserve"> úspěšně zvládnout </w:t>
            </w:r>
            <w:r w:rsidRPr="007E623A">
              <w:t>dvě zápočtové práce a splnit 80</w:t>
            </w:r>
            <w:r>
              <w:t>%</w:t>
            </w:r>
            <w:r w:rsidRPr="007E623A">
              <w:t xml:space="preserve"> účast na </w:t>
            </w:r>
            <w:del w:id="4191" w:author="PS" w:date="2018-11-25T14:43:00Z">
              <w:r w:rsidRPr="007E623A" w:rsidDel="00727397">
                <w:delText>cvičeních</w:delText>
              </w:r>
            </w:del>
            <w:ins w:id="4192" w:author="PS" w:date="2018-11-25T14:43:00Z">
              <w:r w:rsidR="00727397">
                <w:t>seminářích</w:t>
              </w:r>
            </w:ins>
            <w:r w:rsidRPr="007E623A">
              <w:t>.</w:t>
            </w:r>
          </w:p>
          <w:p w14:paraId="3DF694C6" w14:textId="77777777" w:rsidR="00BD26BB" w:rsidRDefault="00BD26BB" w:rsidP="00495DC8">
            <w:pPr>
              <w:jc w:val="both"/>
            </w:pPr>
            <w:r w:rsidRPr="003C2BF2">
              <w:t xml:space="preserve">Zkouška: </w:t>
            </w:r>
            <w:r>
              <w:t xml:space="preserve">Je vyžadována </w:t>
            </w:r>
            <w:r w:rsidRPr="003C2BF2">
              <w:t>znalost látky z probíraných tematických okruhů</w:t>
            </w:r>
            <w:r>
              <w:t>, forma je ústní.</w:t>
            </w:r>
          </w:p>
        </w:tc>
      </w:tr>
      <w:tr w:rsidR="00BD26BB" w14:paraId="28A7F527" w14:textId="77777777" w:rsidTr="00495DC8">
        <w:trPr>
          <w:trHeight w:val="554"/>
        </w:trPr>
        <w:tc>
          <w:tcPr>
            <w:tcW w:w="9855" w:type="dxa"/>
            <w:gridSpan w:val="8"/>
            <w:tcBorders>
              <w:top w:val="nil"/>
            </w:tcBorders>
          </w:tcPr>
          <w:p w14:paraId="68E808D6" w14:textId="77777777" w:rsidR="00BD26BB" w:rsidRDefault="00BD26BB" w:rsidP="00495DC8">
            <w:pPr>
              <w:jc w:val="both"/>
            </w:pPr>
          </w:p>
        </w:tc>
      </w:tr>
      <w:tr w:rsidR="00BD26BB" w14:paraId="641C2059" w14:textId="77777777" w:rsidTr="00495DC8">
        <w:trPr>
          <w:trHeight w:val="197"/>
        </w:trPr>
        <w:tc>
          <w:tcPr>
            <w:tcW w:w="3086" w:type="dxa"/>
            <w:tcBorders>
              <w:top w:val="nil"/>
            </w:tcBorders>
            <w:shd w:val="clear" w:color="auto" w:fill="F7CAAC"/>
          </w:tcPr>
          <w:p w14:paraId="4E7492DD" w14:textId="77777777" w:rsidR="00BD26BB" w:rsidRDefault="00BD26BB" w:rsidP="00495DC8">
            <w:pPr>
              <w:jc w:val="both"/>
              <w:rPr>
                <w:b/>
              </w:rPr>
            </w:pPr>
            <w:r>
              <w:rPr>
                <w:b/>
              </w:rPr>
              <w:t>Garant předmětu</w:t>
            </w:r>
          </w:p>
        </w:tc>
        <w:tc>
          <w:tcPr>
            <w:tcW w:w="6769" w:type="dxa"/>
            <w:gridSpan w:val="7"/>
            <w:tcBorders>
              <w:top w:val="nil"/>
            </w:tcBorders>
          </w:tcPr>
          <w:p w14:paraId="6932FCE1" w14:textId="77777777" w:rsidR="00BD26BB" w:rsidRDefault="00BD26BB" w:rsidP="00495DC8">
            <w:pPr>
              <w:jc w:val="both"/>
            </w:pPr>
            <w:r w:rsidRPr="00A6226F">
              <w:t>prof. PhDr. Jiří Chlachula, Ph</w:t>
            </w:r>
            <w:ins w:id="4193" w:author="Matyas Adam" w:date="2018-11-17T00:33:00Z">
              <w:r>
                <w:t>.</w:t>
              </w:r>
            </w:ins>
            <w:r w:rsidRPr="00A6226F">
              <w:t>D.</w:t>
            </w:r>
            <w:ins w:id="4194" w:author="Matyas Adam" w:date="2018-11-17T00:34:00Z">
              <w:r>
                <w:t xml:space="preserve"> et</w:t>
              </w:r>
            </w:ins>
            <w:del w:id="4195" w:author="Matyas Adam" w:date="2018-11-17T00:34:00Z">
              <w:r w:rsidRPr="00A6226F" w:rsidDel="004B4E44">
                <w:delText>,</w:delText>
              </w:r>
            </w:del>
            <w:r w:rsidRPr="00A6226F">
              <w:t xml:space="preserve"> Ph</w:t>
            </w:r>
            <w:ins w:id="4196" w:author="Matyas Adam" w:date="2018-11-17T00:33:00Z">
              <w:r>
                <w:t>.</w:t>
              </w:r>
            </w:ins>
            <w:r w:rsidRPr="00A6226F">
              <w:t>D.</w:t>
            </w:r>
          </w:p>
        </w:tc>
      </w:tr>
      <w:tr w:rsidR="00BD26BB" w14:paraId="0CD906FF" w14:textId="77777777" w:rsidTr="00495DC8">
        <w:trPr>
          <w:trHeight w:val="243"/>
        </w:trPr>
        <w:tc>
          <w:tcPr>
            <w:tcW w:w="3086" w:type="dxa"/>
            <w:tcBorders>
              <w:top w:val="nil"/>
            </w:tcBorders>
            <w:shd w:val="clear" w:color="auto" w:fill="F7CAAC"/>
          </w:tcPr>
          <w:p w14:paraId="2611E3A8" w14:textId="77777777" w:rsidR="00BD26BB" w:rsidRDefault="00BD26BB" w:rsidP="00495DC8">
            <w:pPr>
              <w:jc w:val="both"/>
              <w:rPr>
                <w:b/>
              </w:rPr>
            </w:pPr>
            <w:r>
              <w:rPr>
                <w:b/>
              </w:rPr>
              <w:t>Zapojení garanta do výuky předmětu</w:t>
            </w:r>
          </w:p>
        </w:tc>
        <w:tc>
          <w:tcPr>
            <w:tcW w:w="6769" w:type="dxa"/>
            <w:gridSpan w:val="7"/>
            <w:tcBorders>
              <w:top w:val="nil"/>
            </w:tcBorders>
          </w:tcPr>
          <w:p w14:paraId="17575809" w14:textId="68D61AA7" w:rsidR="00BD26BB" w:rsidRDefault="00BD26BB" w:rsidP="00727397">
            <w:pPr>
              <w:jc w:val="both"/>
            </w:pPr>
            <w:r w:rsidRPr="00D4222D">
              <w:t xml:space="preserve">Garant stanovuje koncepci předmětu, podílí se na přednáškách v rozsahu </w:t>
            </w:r>
            <w:r>
              <w:t>100</w:t>
            </w:r>
            <w:r w:rsidRPr="00D4222D">
              <w:t xml:space="preserve"> % a </w:t>
            </w:r>
            <w:del w:id="4197" w:author="PS" w:date="2018-11-25T14:44:00Z">
              <w:r w:rsidRPr="00D4222D" w:rsidDel="00727397">
                <w:delText>dále stanovuje koncepci cvičení a dohlíží na jejich jednotné vedení.</w:delText>
              </w:r>
              <w:r w:rsidDel="00727397">
                <w:delText>.</w:delText>
              </w:r>
            </w:del>
            <w:ins w:id="4198" w:author="PS" w:date="2018-11-25T14:44:00Z">
              <w:r w:rsidR="00727397">
                <w:t>vede semináře.</w:t>
              </w:r>
            </w:ins>
          </w:p>
        </w:tc>
      </w:tr>
      <w:tr w:rsidR="00BD26BB" w14:paraId="627DF17D" w14:textId="77777777" w:rsidTr="00495DC8">
        <w:tc>
          <w:tcPr>
            <w:tcW w:w="3086" w:type="dxa"/>
            <w:shd w:val="clear" w:color="auto" w:fill="F7CAAC"/>
          </w:tcPr>
          <w:p w14:paraId="7CEE212D" w14:textId="77777777" w:rsidR="00BD26BB" w:rsidRDefault="00BD26BB" w:rsidP="00495DC8">
            <w:pPr>
              <w:jc w:val="both"/>
              <w:rPr>
                <w:b/>
              </w:rPr>
            </w:pPr>
            <w:r>
              <w:rPr>
                <w:b/>
              </w:rPr>
              <w:t>Vyučující</w:t>
            </w:r>
          </w:p>
        </w:tc>
        <w:tc>
          <w:tcPr>
            <w:tcW w:w="6769" w:type="dxa"/>
            <w:gridSpan w:val="7"/>
            <w:tcBorders>
              <w:bottom w:val="nil"/>
            </w:tcBorders>
          </w:tcPr>
          <w:p w14:paraId="567BB28F" w14:textId="77777777" w:rsidR="00BD26BB" w:rsidRDefault="00BD26BB" w:rsidP="00495DC8">
            <w:pPr>
              <w:jc w:val="both"/>
            </w:pPr>
            <w:r w:rsidRPr="00A6226F">
              <w:t>prof. PhDr. Jiří Chlachula, Ph</w:t>
            </w:r>
            <w:ins w:id="4199" w:author="Matyas Adam" w:date="2018-11-17T00:33:00Z">
              <w:r>
                <w:t>.</w:t>
              </w:r>
            </w:ins>
            <w:r w:rsidRPr="00A6226F">
              <w:t>D.</w:t>
            </w:r>
            <w:ins w:id="4200" w:author="Matyas Adam" w:date="2018-11-17T00:34:00Z">
              <w:r>
                <w:t xml:space="preserve"> et</w:t>
              </w:r>
            </w:ins>
            <w:del w:id="4201" w:author="Matyas Adam" w:date="2018-11-17T00:34:00Z">
              <w:r w:rsidRPr="00A6226F" w:rsidDel="004B4E44">
                <w:delText>,</w:delText>
              </w:r>
            </w:del>
            <w:r w:rsidRPr="00A6226F">
              <w:t xml:space="preserve"> Ph</w:t>
            </w:r>
            <w:ins w:id="4202" w:author="Matyas Adam" w:date="2018-11-17T00:33:00Z">
              <w:r>
                <w:t>.</w:t>
              </w:r>
            </w:ins>
            <w:r w:rsidRPr="00A6226F">
              <w:t>D.</w:t>
            </w:r>
            <w:ins w:id="4203" w:author="Jiří Lehejček [2]" w:date="2018-11-14T22:42:00Z">
              <w:r>
                <w:t xml:space="preserve"> – přednášky, semináře (100 %)</w:t>
              </w:r>
            </w:ins>
          </w:p>
        </w:tc>
      </w:tr>
      <w:tr w:rsidR="00BD26BB" w14:paraId="44D5DEEA" w14:textId="77777777" w:rsidTr="00495DC8">
        <w:trPr>
          <w:trHeight w:val="554"/>
        </w:trPr>
        <w:tc>
          <w:tcPr>
            <w:tcW w:w="9855" w:type="dxa"/>
            <w:gridSpan w:val="8"/>
            <w:tcBorders>
              <w:top w:val="nil"/>
            </w:tcBorders>
          </w:tcPr>
          <w:p w14:paraId="14A62493" w14:textId="77777777" w:rsidR="00BD26BB" w:rsidRDefault="00BD26BB" w:rsidP="00495DC8">
            <w:pPr>
              <w:jc w:val="both"/>
            </w:pPr>
          </w:p>
        </w:tc>
      </w:tr>
      <w:tr w:rsidR="00BD26BB" w14:paraId="09381964" w14:textId="77777777" w:rsidTr="00495DC8">
        <w:tc>
          <w:tcPr>
            <w:tcW w:w="3086" w:type="dxa"/>
            <w:shd w:val="clear" w:color="auto" w:fill="F7CAAC"/>
          </w:tcPr>
          <w:p w14:paraId="5BD583BC" w14:textId="77777777" w:rsidR="00BD26BB" w:rsidRDefault="00BD26BB" w:rsidP="00495DC8">
            <w:pPr>
              <w:jc w:val="both"/>
              <w:rPr>
                <w:b/>
              </w:rPr>
            </w:pPr>
            <w:r>
              <w:rPr>
                <w:b/>
              </w:rPr>
              <w:t>Stručná anotace předmětu</w:t>
            </w:r>
          </w:p>
        </w:tc>
        <w:tc>
          <w:tcPr>
            <w:tcW w:w="6769" w:type="dxa"/>
            <w:gridSpan w:val="7"/>
            <w:tcBorders>
              <w:bottom w:val="nil"/>
            </w:tcBorders>
          </w:tcPr>
          <w:p w14:paraId="292B9D23" w14:textId="77777777" w:rsidR="00BD26BB" w:rsidRDefault="00BD26BB" w:rsidP="00495DC8">
            <w:pPr>
              <w:jc w:val="both"/>
            </w:pPr>
          </w:p>
        </w:tc>
      </w:tr>
      <w:tr w:rsidR="00BD26BB" w14:paraId="7FBD81D7" w14:textId="77777777" w:rsidTr="00495DC8">
        <w:trPr>
          <w:trHeight w:val="3938"/>
        </w:trPr>
        <w:tc>
          <w:tcPr>
            <w:tcW w:w="9855" w:type="dxa"/>
            <w:gridSpan w:val="8"/>
            <w:tcBorders>
              <w:top w:val="nil"/>
              <w:bottom w:val="single" w:sz="12" w:space="0" w:color="auto"/>
            </w:tcBorders>
          </w:tcPr>
          <w:p w14:paraId="4832C45B" w14:textId="77777777" w:rsidR="00BD26BB" w:rsidRDefault="00BD26BB" w:rsidP="00495DC8">
            <w:pPr>
              <w:rPr>
                <w:ins w:id="4204" w:author="Matyas Adam" w:date="2018-11-16T15:12:00Z"/>
              </w:rPr>
            </w:pPr>
            <w:r w:rsidRPr="00A6226F">
              <w:t>Cílem předmětu</w:t>
            </w:r>
            <w:r>
              <w:t xml:space="preserve"> je seznámit studenty s planetou Zemí jako vesmírným tělesem, jehož pohyb ve sluneční soustavě určuje chod příkonu slunečního tepla, dmutí, ale především klimatických podmínek a to jak v jejich krátkodobém tak dlouhodobém cyklu. Dílčí částí předmětu jsou potom metody využívané při studiu paleogeografických podmínek na Zemi.</w:t>
            </w:r>
          </w:p>
          <w:p w14:paraId="5EA3A548" w14:textId="77777777" w:rsidR="00BD26BB" w:rsidRDefault="00BD26BB" w:rsidP="00495DC8">
            <w:pPr>
              <w:rPr>
                <w:ins w:id="4205" w:author="Matyas Adam" w:date="2018-11-16T15:12:00Z"/>
              </w:rPr>
            </w:pPr>
          </w:p>
          <w:p w14:paraId="4708AD46" w14:textId="77777777" w:rsidR="00BD26BB" w:rsidRPr="00051B0C" w:rsidDel="00051B0C" w:rsidRDefault="00BD26BB" w:rsidP="00495DC8">
            <w:pPr>
              <w:rPr>
                <w:del w:id="4206" w:author="Matyas Adam" w:date="2018-11-16T15:13:00Z"/>
                <w:u w:val="single"/>
                <w:rPrChange w:id="4207" w:author="Matyas Adam" w:date="2018-11-16T15:12:00Z">
                  <w:rPr>
                    <w:del w:id="4208" w:author="Matyas Adam" w:date="2018-11-16T15:13:00Z"/>
                  </w:rPr>
                </w:rPrChange>
              </w:rPr>
            </w:pPr>
            <w:ins w:id="4209" w:author="Matyas Adam" w:date="2018-11-16T15:12:00Z">
              <w:r w:rsidRPr="00051B0C">
                <w:rPr>
                  <w:u w:val="single"/>
                  <w:rPrChange w:id="4210" w:author="Matyas Adam" w:date="2018-11-16T15:12:00Z">
                    <w:rPr/>
                  </w:rPrChange>
                </w:rPr>
                <w:t>Hlavní témata:</w:t>
              </w:r>
            </w:ins>
          </w:p>
          <w:p w14:paraId="32EC2268" w14:textId="77777777" w:rsidR="00BD26BB" w:rsidRDefault="00BD26BB" w:rsidP="00495DC8"/>
          <w:p w14:paraId="27F0D0AA" w14:textId="78C9775E" w:rsidR="00BD26BB" w:rsidRDefault="00BD26BB">
            <w:pPr>
              <w:pStyle w:val="Odstavecseseznamem"/>
              <w:numPr>
                <w:ilvl w:val="0"/>
                <w:numId w:val="90"/>
              </w:numPr>
              <w:suppressAutoHyphens w:val="0"/>
              <w:autoSpaceDE w:val="0"/>
              <w:autoSpaceDN w:val="0"/>
              <w:adjustRightInd w:val="0"/>
              <w:jc w:val="both"/>
              <w:pPrChange w:id="4211" w:author="PS" w:date="2018-11-25T14:45:00Z">
                <w:pPr>
                  <w:pStyle w:val="Odstavecseseznamem"/>
                  <w:numPr>
                    <w:numId w:val="39"/>
                  </w:numPr>
                  <w:tabs>
                    <w:tab w:val="num" w:pos="720"/>
                  </w:tabs>
                  <w:ind w:hanging="360"/>
                </w:pPr>
              </w:pPrChange>
            </w:pPr>
            <w:r>
              <w:t>Země jako vesmírné těleso</w:t>
            </w:r>
            <w:ins w:id="4212" w:author="PS" w:date="2018-11-25T14:44:00Z">
              <w:r w:rsidR="00727397">
                <w:t>.</w:t>
              </w:r>
            </w:ins>
          </w:p>
          <w:p w14:paraId="5C81DE47" w14:textId="63F55745" w:rsidR="00BD26BB" w:rsidRDefault="00BD26BB">
            <w:pPr>
              <w:pStyle w:val="Odstavecseseznamem"/>
              <w:numPr>
                <w:ilvl w:val="0"/>
                <w:numId w:val="90"/>
              </w:numPr>
              <w:suppressAutoHyphens w:val="0"/>
              <w:autoSpaceDE w:val="0"/>
              <w:autoSpaceDN w:val="0"/>
              <w:adjustRightInd w:val="0"/>
              <w:jc w:val="both"/>
              <w:pPrChange w:id="4213" w:author="PS" w:date="2018-11-25T14:45:00Z">
                <w:pPr>
                  <w:pStyle w:val="Odstavecseseznamem"/>
                  <w:numPr>
                    <w:numId w:val="39"/>
                  </w:numPr>
                  <w:tabs>
                    <w:tab w:val="num" w:pos="720"/>
                  </w:tabs>
                  <w:ind w:hanging="360"/>
                </w:pPr>
              </w:pPrChange>
            </w:pPr>
            <w:r>
              <w:t>Měsíc a jeho působení na planetu Zemi</w:t>
            </w:r>
            <w:ins w:id="4214" w:author="PS" w:date="2018-11-25T14:44:00Z">
              <w:r w:rsidR="00727397">
                <w:t>.</w:t>
              </w:r>
            </w:ins>
          </w:p>
          <w:p w14:paraId="7D391F6F" w14:textId="5621D14D" w:rsidR="00BD26BB" w:rsidRDefault="00BD26BB">
            <w:pPr>
              <w:pStyle w:val="Odstavecseseznamem"/>
              <w:numPr>
                <w:ilvl w:val="0"/>
                <w:numId w:val="90"/>
              </w:numPr>
              <w:suppressAutoHyphens w:val="0"/>
              <w:autoSpaceDE w:val="0"/>
              <w:autoSpaceDN w:val="0"/>
              <w:adjustRightInd w:val="0"/>
              <w:jc w:val="both"/>
              <w:pPrChange w:id="4215" w:author="PS" w:date="2018-11-25T14:45:00Z">
                <w:pPr>
                  <w:pStyle w:val="Odstavecseseznamem"/>
                  <w:numPr>
                    <w:numId w:val="39"/>
                  </w:numPr>
                  <w:tabs>
                    <w:tab w:val="num" w:pos="720"/>
                  </w:tabs>
                  <w:ind w:hanging="360"/>
                </w:pPr>
              </w:pPrChange>
            </w:pPr>
            <w:r>
              <w:t>Milankovičovy cykly</w:t>
            </w:r>
            <w:ins w:id="4216" w:author="PS" w:date="2018-11-25T14:44:00Z">
              <w:r w:rsidR="00727397">
                <w:t>.</w:t>
              </w:r>
            </w:ins>
          </w:p>
          <w:p w14:paraId="1377D6C5" w14:textId="6A674BA4" w:rsidR="00BD26BB" w:rsidRDefault="00BD26BB">
            <w:pPr>
              <w:pStyle w:val="Odstavecseseznamem"/>
              <w:numPr>
                <w:ilvl w:val="0"/>
                <w:numId w:val="90"/>
              </w:numPr>
              <w:suppressAutoHyphens w:val="0"/>
              <w:autoSpaceDE w:val="0"/>
              <w:autoSpaceDN w:val="0"/>
              <w:adjustRightInd w:val="0"/>
              <w:jc w:val="both"/>
              <w:pPrChange w:id="4217" w:author="PS" w:date="2018-11-25T14:45:00Z">
                <w:pPr>
                  <w:pStyle w:val="Odstavecseseznamem"/>
                  <w:numPr>
                    <w:numId w:val="39"/>
                  </w:numPr>
                  <w:tabs>
                    <w:tab w:val="num" w:pos="720"/>
                  </w:tabs>
                  <w:ind w:hanging="360"/>
                </w:pPr>
              </w:pPrChange>
            </w:pPr>
            <w:r>
              <w:t>Důsledky a důvody rozdílného příkonu tepla na Zemi</w:t>
            </w:r>
            <w:ins w:id="4218" w:author="PS" w:date="2018-11-25T14:44:00Z">
              <w:r w:rsidR="00727397">
                <w:t>.</w:t>
              </w:r>
            </w:ins>
          </w:p>
          <w:p w14:paraId="7776F757" w14:textId="17CDB629" w:rsidR="00BD26BB" w:rsidRDefault="00BD26BB">
            <w:pPr>
              <w:pStyle w:val="Odstavecseseznamem"/>
              <w:numPr>
                <w:ilvl w:val="0"/>
                <w:numId w:val="90"/>
              </w:numPr>
              <w:suppressAutoHyphens w:val="0"/>
              <w:autoSpaceDE w:val="0"/>
              <w:autoSpaceDN w:val="0"/>
              <w:adjustRightInd w:val="0"/>
              <w:jc w:val="both"/>
              <w:pPrChange w:id="4219" w:author="PS" w:date="2018-11-25T14:45:00Z">
                <w:pPr>
                  <w:pStyle w:val="Odstavecseseznamem"/>
                  <w:numPr>
                    <w:numId w:val="39"/>
                  </w:numPr>
                  <w:tabs>
                    <w:tab w:val="num" w:pos="720"/>
                  </w:tabs>
                  <w:ind w:hanging="360"/>
                </w:pPr>
              </w:pPrChange>
            </w:pPr>
            <w:r>
              <w:t>Dmutí</w:t>
            </w:r>
            <w:ins w:id="4220" w:author="PS" w:date="2018-11-25T14:44:00Z">
              <w:r w:rsidR="00727397">
                <w:t>.</w:t>
              </w:r>
            </w:ins>
          </w:p>
          <w:p w14:paraId="29FBB227" w14:textId="49D205BB" w:rsidR="00BD26BB" w:rsidRDefault="00BD26BB">
            <w:pPr>
              <w:pStyle w:val="Odstavecseseznamem"/>
              <w:numPr>
                <w:ilvl w:val="0"/>
                <w:numId w:val="90"/>
              </w:numPr>
              <w:suppressAutoHyphens w:val="0"/>
              <w:autoSpaceDE w:val="0"/>
              <w:autoSpaceDN w:val="0"/>
              <w:adjustRightInd w:val="0"/>
              <w:jc w:val="both"/>
              <w:pPrChange w:id="4221" w:author="PS" w:date="2018-11-25T14:45:00Z">
                <w:pPr>
                  <w:pStyle w:val="Odstavecseseznamem"/>
                  <w:numPr>
                    <w:numId w:val="39"/>
                  </w:numPr>
                  <w:tabs>
                    <w:tab w:val="num" w:pos="720"/>
                  </w:tabs>
                  <w:ind w:hanging="360"/>
                </w:pPr>
              </w:pPrChange>
            </w:pPr>
            <w:r>
              <w:t>Vývoj klimatických podmínek na Zemi</w:t>
            </w:r>
            <w:ins w:id="4222" w:author="PS" w:date="2018-11-25T14:44:00Z">
              <w:r w:rsidR="00727397">
                <w:t>.</w:t>
              </w:r>
            </w:ins>
          </w:p>
          <w:p w14:paraId="37EE4B39" w14:textId="782A7D05" w:rsidR="00BD26BB" w:rsidRDefault="00BD26BB">
            <w:pPr>
              <w:pStyle w:val="Odstavecseseznamem"/>
              <w:numPr>
                <w:ilvl w:val="0"/>
                <w:numId w:val="90"/>
              </w:numPr>
              <w:suppressAutoHyphens w:val="0"/>
              <w:autoSpaceDE w:val="0"/>
              <w:autoSpaceDN w:val="0"/>
              <w:adjustRightInd w:val="0"/>
              <w:jc w:val="both"/>
              <w:pPrChange w:id="4223" w:author="PS" w:date="2018-11-25T14:45:00Z">
                <w:pPr>
                  <w:pStyle w:val="Odstavecseseznamem"/>
                  <w:numPr>
                    <w:numId w:val="39"/>
                  </w:numPr>
                  <w:tabs>
                    <w:tab w:val="num" w:pos="720"/>
                  </w:tabs>
                  <w:ind w:hanging="360"/>
                </w:pPr>
              </w:pPrChange>
            </w:pPr>
            <w:r>
              <w:t>Vývoj klimatických podmínek na Zemi v</w:t>
            </w:r>
            <w:del w:id="4224" w:author="PS" w:date="2018-11-25T14:44:00Z">
              <w:r w:rsidDel="00727397">
                <w:delText> </w:delText>
              </w:r>
            </w:del>
            <w:ins w:id="4225" w:author="PS" w:date="2018-11-25T14:44:00Z">
              <w:r w:rsidR="00727397">
                <w:t> </w:t>
              </w:r>
            </w:ins>
            <w:r>
              <w:t>kvartéru</w:t>
            </w:r>
            <w:ins w:id="4226" w:author="PS" w:date="2018-11-25T14:44:00Z">
              <w:r w:rsidR="00727397">
                <w:t>.</w:t>
              </w:r>
            </w:ins>
          </w:p>
          <w:p w14:paraId="4BC8A75E" w14:textId="3C7A2730" w:rsidR="00BD26BB" w:rsidRDefault="00BD26BB">
            <w:pPr>
              <w:pStyle w:val="Odstavecseseznamem"/>
              <w:numPr>
                <w:ilvl w:val="0"/>
                <w:numId w:val="90"/>
              </w:numPr>
              <w:suppressAutoHyphens w:val="0"/>
              <w:autoSpaceDE w:val="0"/>
              <w:autoSpaceDN w:val="0"/>
              <w:adjustRightInd w:val="0"/>
              <w:jc w:val="both"/>
              <w:pPrChange w:id="4227" w:author="PS" w:date="2018-11-25T14:45:00Z">
                <w:pPr>
                  <w:pStyle w:val="Odstavecseseznamem"/>
                  <w:numPr>
                    <w:numId w:val="39"/>
                  </w:numPr>
                  <w:tabs>
                    <w:tab w:val="num" w:pos="720"/>
                  </w:tabs>
                  <w:ind w:hanging="360"/>
                </w:pPr>
              </w:pPrChange>
            </w:pPr>
            <w:r>
              <w:t>Vývoj klimatických podmínek na Zemi v</w:t>
            </w:r>
            <w:del w:id="4228" w:author="PS" w:date="2018-11-25T14:44:00Z">
              <w:r w:rsidDel="00727397">
                <w:delText> </w:delText>
              </w:r>
            </w:del>
            <w:ins w:id="4229" w:author="PS" w:date="2018-11-25T14:44:00Z">
              <w:r w:rsidR="00727397">
                <w:t> </w:t>
              </w:r>
            </w:ins>
            <w:r>
              <w:t>holocénu</w:t>
            </w:r>
            <w:ins w:id="4230" w:author="PS" w:date="2018-11-25T14:44:00Z">
              <w:r w:rsidR="00727397">
                <w:t>.</w:t>
              </w:r>
            </w:ins>
          </w:p>
          <w:p w14:paraId="6BC99CEF" w14:textId="353E2D96" w:rsidR="00BD26BB" w:rsidRDefault="00BD26BB">
            <w:pPr>
              <w:pStyle w:val="Odstavecseseznamem"/>
              <w:numPr>
                <w:ilvl w:val="0"/>
                <w:numId w:val="90"/>
              </w:numPr>
              <w:suppressAutoHyphens w:val="0"/>
              <w:autoSpaceDE w:val="0"/>
              <w:autoSpaceDN w:val="0"/>
              <w:adjustRightInd w:val="0"/>
              <w:jc w:val="both"/>
              <w:pPrChange w:id="4231" w:author="PS" w:date="2018-11-25T14:45:00Z">
                <w:pPr>
                  <w:pStyle w:val="Odstavecseseznamem"/>
                  <w:numPr>
                    <w:numId w:val="39"/>
                  </w:numPr>
                  <w:tabs>
                    <w:tab w:val="num" w:pos="720"/>
                  </w:tabs>
                  <w:ind w:hanging="360"/>
                </w:pPr>
              </w:pPrChange>
            </w:pPr>
            <w:r>
              <w:t>Klimatická změna</w:t>
            </w:r>
            <w:ins w:id="4232" w:author="PS" w:date="2018-11-25T14:44:00Z">
              <w:r w:rsidR="00727397">
                <w:t>.</w:t>
              </w:r>
            </w:ins>
          </w:p>
          <w:p w14:paraId="30966A39" w14:textId="2D67A278" w:rsidR="00BD26BB" w:rsidRDefault="00BD26BB">
            <w:pPr>
              <w:pStyle w:val="Odstavecseseznamem"/>
              <w:numPr>
                <w:ilvl w:val="0"/>
                <w:numId w:val="90"/>
              </w:numPr>
              <w:suppressAutoHyphens w:val="0"/>
              <w:autoSpaceDE w:val="0"/>
              <w:autoSpaceDN w:val="0"/>
              <w:adjustRightInd w:val="0"/>
              <w:jc w:val="both"/>
              <w:pPrChange w:id="4233" w:author="PS" w:date="2018-11-25T14:45:00Z">
                <w:pPr>
                  <w:pStyle w:val="Odstavecseseznamem"/>
                  <w:numPr>
                    <w:numId w:val="39"/>
                  </w:numPr>
                  <w:tabs>
                    <w:tab w:val="num" w:pos="720"/>
                  </w:tabs>
                  <w:ind w:hanging="360"/>
                </w:pPr>
              </w:pPrChange>
            </w:pPr>
            <w:r>
              <w:t>Paleogeografické metody studia planety Země</w:t>
            </w:r>
            <w:ins w:id="4234" w:author="PS" w:date="2018-11-25T14:44:00Z">
              <w:r w:rsidR="00727397">
                <w:t>.</w:t>
              </w:r>
            </w:ins>
          </w:p>
          <w:p w14:paraId="1575C7AE" w14:textId="7BD09A4D" w:rsidR="00BD26BB" w:rsidRDefault="00BD26BB">
            <w:pPr>
              <w:pStyle w:val="Odstavecseseznamem"/>
              <w:numPr>
                <w:ilvl w:val="0"/>
                <w:numId w:val="90"/>
              </w:numPr>
              <w:suppressAutoHyphens w:val="0"/>
              <w:autoSpaceDE w:val="0"/>
              <w:autoSpaceDN w:val="0"/>
              <w:adjustRightInd w:val="0"/>
              <w:jc w:val="both"/>
              <w:pPrChange w:id="4235" w:author="PS" w:date="2018-11-25T14:45:00Z">
                <w:pPr>
                  <w:pStyle w:val="Odstavecseseznamem"/>
                  <w:numPr>
                    <w:numId w:val="39"/>
                  </w:numPr>
                  <w:tabs>
                    <w:tab w:val="num" w:pos="720"/>
                  </w:tabs>
                  <w:ind w:hanging="360"/>
                </w:pPr>
              </w:pPrChange>
            </w:pPr>
            <w:r>
              <w:t>Tematické prezentace</w:t>
            </w:r>
            <w:ins w:id="4236" w:author="PS" w:date="2018-11-25T14:44:00Z">
              <w:r w:rsidR="00727397">
                <w:t>.</w:t>
              </w:r>
            </w:ins>
          </w:p>
          <w:p w14:paraId="627A0FD0" w14:textId="77777777" w:rsidR="00BD26BB" w:rsidRDefault="00BD26BB" w:rsidP="00495DC8">
            <w:pPr>
              <w:ind w:left="720"/>
            </w:pPr>
          </w:p>
        </w:tc>
      </w:tr>
      <w:tr w:rsidR="00BD26BB" w14:paraId="0B65872A" w14:textId="77777777" w:rsidTr="00495DC8">
        <w:trPr>
          <w:trHeight w:val="265"/>
        </w:trPr>
        <w:tc>
          <w:tcPr>
            <w:tcW w:w="3653" w:type="dxa"/>
            <w:gridSpan w:val="2"/>
            <w:tcBorders>
              <w:top w:val="nil"/>
            </w:tcBorders>
            <w:shd w:val="clear" w:color="auto" w:fill="F7CAAC"/>
          </w:tcPr>
          <w:p w14:paraId="242B08CC" w14:textId="77777777" w:rsidR="00BD26BB" w:rsidRDefault="00BD26BB" w:rsidP="00495DC8">
            <w:pPr>
              <w:jc w:val="both"/>
            </w:pPr>
            <w:r>
              <w:rPr>
                <w:b/>
              </w:rPr>
              <w:t>Studijní literatura a studijní pomůcky</w:t>
            </w:r>
          </w:p>
        </w:tc>
        <w:tc>
          <w:tcPr>
            <w:tcW w:w="6202" w:type="dxa"/>
            <w:gridSpan w:val="6"/>
            <w:tcBorders>
              <w:top w:val="nil"/>
              <w:bottom w:val="nil"/>
            </w:tcBorders>
          </w:tcPr>
          <w:p w14:paraId="21FD3EF8" w14:textId="77777777" w:rsidR="00BD26BB" w:rsidRDefault="00BD26BB" w:rsidP="00495DC8">
            <w:pPr>
              <w:jc w:val="both"/>
            </w:pPr>
          </w:p>
        </w:tc>
      </w:tr>
      <w:tr w:rsidR="00BD26BB" w14:paraId="62EBC2E0" w14:textId="77777777" w:rsidTr="00495DC8">
        <w:trPr>
          <w:trHeight w:val="1497"/>
        </w:trPr>
        <w:tc>
          <w:tcPr>
            <w:tcW w:w="9855" w:type="dxa"/>
            <w:gridSpan w:val="8"/>
            <w:tcBorders>
              <w:top w:val="nil"/>
            </w:tcBorders>
          </w:tcPr>
          <w:p w14:paraId="50FF0C48" w14:textId="77777777" w:rsidR="00BD26BB" w:rsidRPr="00DE5799" w:rsidRDefault="00BD26BB">
            <w:pPr>
              <w:ind w:left="38"/>
              <w:jc w:val="both"/>
              <w:rPr>
                <w:b/>
              </w:rPr>
              <w:pPrChange w:id="4237" w:author="Matyas Adam" w:date="2018-11-16T15:20:00Z">
                <w:pPr>
                  <w:jc w:val="both"/>
                </w:pPr>
              </w:pPrChange>
            </w:pPr>
            <w:r w:rsidRPr="00DE5799">
              <w:rPr>
                <w:b/>
              </w:rPr>
              <w:t>Povinná literatura:</w:t>
            </w:r>
          </w:p>
          <w:p w14:paraId="6386FE92" w14:textId="77777777" w:rsidR="00BD26BB" w:rsidRPr="002E18D2" w:rsidRDefault="00BD26BB">
            <w:pPr>
              <w:pStyle w:val="Normlnweb"/>
              <w:spacing w:before="0" w:beforeAutospacing="0" w:after="0" w:afterAutospacing="0"/>
              <w:ind w:left="38"/>
              <w:rPr>
                <w:ins w:id="4238" w:author="Matyas Adam" w:date="2018-11-16T15:19:00Z"/>
                <w:sz w:val="20"/>
                <w:szCs w:val="20"/>
                <w:rPrChange w:id="4239" w:author="Matyas Adam" w:date="2018-11-16T15:19:00Z">
                  <w:rPr>
                    <w:ins w:id="4240" w:author="Matyas Adam" w:date="2018-11-16T15:19:00Z"/>
                    <w:sz w:val="20"/>
                    <w:szCs w:val="20"/>
                    <w:lang w:val="pl-PL"/>
                  </w:rPr>
                </w:rPrChange>
              </w:rPr>
              <w:pPrChange w:id="4241" w:author="PS" w:date="2018-11-25T14:45:00Z">
                <w:pPr>
                  <w:pStyle w:val="Normlnweb"/>
                </w:pPr>
              </w:pPrChange>
            </w:pPr>
            <w:ins w:id="4242" w:author="Matyas Adam" w:date="2018-11-16T15:19:00Z">
              <w:r>
                <w:rPr>
                  <w:sz w:val="20"/>
                  <w:szCs w:val="20"/>
                  <w:lang w:val="pl-PL"/>
                </w:rPr>
                <w:t xml:space="preserve">BRÁZDIL, R. </w:t>
              </w:r>
              <w:r>
                <w:rPr>
                  <w:i/>
                  <w:sz w:val="20"/>
                  <w:szCs w:val="20"/>
                  <w:lang w:val="pl-PL"/>
                </w:rPr>
                <w:t xml:space="preserve">Úvod do studia planety Země. </w:t>
              </w:r>
              <w:r>
                <w:rPr>
                  <w:sz w:val="20"/>
                  <w:szCs w:val="20"/>
                  <w:lang w:val="pl-PL"/>
                </w:rPr>
                <w:t>Praha. SPN. 1988. 365s.</w:t>
              </w:r>
            </w:ins>
          </w:p>
          <w:p w14:paraId="4CE10DC4" w14:textId="77777777" w:rsidR="00BD26BB" w:rsidRDefault="00BD26BB">
            <w:pPr>
              <w:pStyle w:val="Normlnweb"/>
              <w:spacing w:before="0" w:beforeAutospacing="0" w:after="0" w:afterAutospacing="0"/>
              <w:ind w:left="38"/>
              <w:rPr>
                <w:ins w:id="4243" w:author="Matyas Adam" w:date="2018-11-16T15:13:00Z"/>
                <w:sz w:val="20"/>
                <w:szCs w:val="20"/>
                <w:lang w:val="pl-PL"/>
              </w:rPr>
              <w:pPrChange w:id="4244" w:author="PS" w:date="2018-11-25T14:45:00Z">
                <w:pPr>
                  <w:pStyle w:val="Normlnweb"/>
                </w:pPr>
              </w:pPrChange>
            </w:pPr>
            <w:r>
              <w:rPr>
                <w:sz w:val="20"/>
                <w:szCs w:val="20"/>
                <w:lang w:val="pl-PL"/>
              </w:rPr>
              <w:t xml:space="preserve">ČAPEK, R. </w:t>
            </w:r>
            <w:del w:id="4245" w:author="Matyas Adam" w:date="2018-11-16T15:16:00Z">
              <w:r w:rsidDel="002E18D2">
                <w:rPr>
                  <w:sz w:val="20"/>
                  <w:szCs w:val="20"/>
                  <w:lang w:val="pl-PL"/>
                </w:rPr>
                <w:delText xml:space="preserve">(2001): </w:delText>
              </w:r>
            </w:del>
            <w:r>
              <w:rPr>
                <w:i/>
                <w:sz w:val="20"/>
                <w:szCs w:val="20"/>
                <w:lang w:val="pl-PL"/>
              </w:rPr>
              <w:t>Matematická geografie.</w:t>
            </w:r>
            <w:r>
              <w:rPr>
                <w:sz w:val="20"/>
                <w:szCs w:val="20"/>
                <w:lang w:val="pl-PL"/>
              </w:rPr>
              <w:t xml:space="preserve"> Praha. Karolinum.</w:t>
            </w:r>
            <w:ins w:id="4246" w:author="Matyas Adam" w:date="2018-11-16T15:16:00Z">
              <w:r>
                <w:rPr>
                  <w:sz w:val="20"/>
                  <w:szCs w:val="20"/>
                  <w:lang w:val="pl-PL"/>
                </w:rPr>
                <w:t xml:space="preserve"> 2001.</w:t>
              </w:r>
            </w:ins>
            <w:r>
              <w:rPr>
                <w:sz w:val="20"/>
                <w:szCs w:val="20"/>
                <w:lang w:val="pl-PL"/>
              </w:rPr>
              <w:t xml:space="preserve"> 82s.</w:t>
            </w:r>
          </w:p>
          <w:p w14:paraId="70D9F32A" w14:textId="77777777" w:rsidR="00BD26BB" w:rsidRDefault="00BD26BB">
            <w:pPr>
              <w:pStyle w:val="Normlnweb"/>
              <w:spacing w:before="0" w:beforeAutospacing="0" w:after="0" w:afterAutospacing="0"/>
              <w:ind w:left="38"/>
              <w:rPr>
                <w:ins w:id="4247" w:author="Matyas Adam" w:date="2018-11-16T15:17:00Z"/>
                <w:sz w:val="20"/>
                <w:szCs w:val="20"/>
                <w:lang w:val="pl-PL"/>
              </w:rPr>
              <w:pPrChange w:id="4248" w:author="PS" w:date="2018-11-25T14:45:00Z">
                <w:pPr>
                  <w:pStyle w:val="Normlnweb"/>
                </w:pPr>
              </w:pPrChange>
            </w:pPr>
            <w:ins w:id="4249" w:author="Matyas Adam" w:date="2018-11-16T15:16:00Z">
              <w:r w:rsidRPr="0015666E">
                <w:rPr>
                  <w:caps/>
                  <w:sz w:val="20"/>
                  <w:szCs w:val="20"/>
                  <w:lang w:val="pl-PL"/>
                </w:rPr>
                <w:t>Hidore, J.J. et al.</w:t>
              </w:r>
              <w:r>
                <w:rPr>
                  <w:caps/>
                  <w:sz w:val="20"/>
                  <w:szCs w:val="20"/>
                  <w:lang w:val="pl-PL"/>
                </w:rPr>
                <w:t xml:space="preserve"> </w:t>
              </w:r>
              <w:r w:rsidRPr="002E18D2">
                <w:rPr>
                  <w:i/>
                  <w:sz w:val="20"/>
                  <w:szCs w:val="20"/>
                  <w:lang w:val="pl-PL"/>
                  <w:rPrChange w:id="4250" w:author="Matyas Adam" w:date="2018-11-16T15:16:00Z">
                    <w:rPr>
                      <w:rFonts w:ascii="Arial" w:hAnsi="Arial" w:cs="Arial"/>
                      <w:color w:val="000000"/>
                      <w:sz w:val="18"/>
                      <w:szCs w:val="18"/>
                      <w:shd w:val="clear" w:color="auto" w:fill="FFFFFF"/>
                    </w:rPr>
                  </w:rPrChange>
                </w:rPr>
                <w:t xml:space="preserve">Climatology: an atmospheric science. </w:t>
              </w:r>
              <w:r w:rsidRPr="002E18D2">
                <w:rPr>
                  <w:sz w:val="20"/>
                  <w:szCs w:val="20"/>
                  <w:lang w:val="pl-PL"/>
                  <w:rPrChange w:id="4251" w:author="Matyas Adam" w:date="2018-11-16T15:16:00Z">
                    <w:rPr>
                      <w:rFonts w:ascii="Arial" w:hAnsi="Arial" w:cs="Arial"/>
                      <w:color w:val="000000"/>
                      <w:sz w:val="18"/>
                      <w:szCs w:val="18"/>
                      <w:shd w:val="clear" w:color="auto" w:fill="FFFFFF"/>
                    </w:rPr>
                  </w:rPrChange>
                </w:rPr>
                <w:t>Prentice Hall, New York,</w:t>
              </w:r>
              <w:r>
                <w:rPr>
                  <w:sz w:val="20"/>
                  <w:szCs w:val="20"/>
                  <w:lang w:val="pl-PL"/>
                </w:rPr>
                <w:t xml:space="preserve"> 2010.</w:t>
              </w:r>
              <w:r w:rsidRPr="002E18D2">
                <w:rPr>
                  <w:sz w:val="20"/>
                  <w:szCs w:val="20"/>
                  <w:lang w:val="pl-PL"/>
                  <w:rPrChange w:id="4252" w:author="Matyas Adam" w:date="2018-11-16T15:16:00Z">
                    <w:rPr>
                      <w:rFonts w:ascii="Arial" w:hAnsi="Arial" w:cs="Arial"/>
                      <w:color w:val="000000"/>
                      <w:sz w:val="18"/>
                      <w:szCs w:val="18"/>
                      <w:shd w:val="clear" w:color="auto" w:fill="FFFFFF"/>
                    </w:rPr>
                  </w:rPrChange>
                </w:rPr>
                <w:t xml:space="preserve"> 385 pp</w:t>
              </w:r>
            </w:ins>
          </w:p>
          <w:p w14:paraId="74527FBA" w14:textId="77777777" w:rsidR="00BD26BB" w:rsidRPr="002E18D2" w:rsidRDefault="00BD26BB">
            <w:pPr>
              <w:pStyle w:val="Normlnweb"/>
              <w:spacing w:before="0" w:beforeAutospacing="0" w:after="0" w:afterAutospacing="0"/>
              <w:ind w:left="38"/>
              <w:rPr>
                <w:ins w:id="4253" w:author="Matyas Adam" w:date="2018-11-16T15:13:00Z"/>
                <w:caps/>
                <w:sz w:val="20"/>
                <w:szCs w:val="20"/>
                <w:lang w:val="pl-PL"/>
                <w:rPrChange w:id="4254" w:author="Matyas Adam" w:date="2018-11-16T15:17:00Z">
                  <w:rPr>
                    <w:ins w:id="4255" w:author="Matyas Adam" w:date="2018-11-16T15:13:00Z"/>
                    <w:sz w:val="20"/>
                    <w:szCs w:val="20"/>
                    <w:lang w:val="pl-PL"/>
                  </w:rPr>
                </w:rPrChange>
              </w:rPr>
              <w:pPrChange w:id="4256" w:author="PS" w:date="2018-11-25T14:45:00Z">
                <w:pPr>
                  <w:pStyle w:val="Normlnweb"/>
                </w:pPr>
              </w:pPrChange>
            </w:pPr>
            <w:ins w:id="4257" w:author="Matyas Adam" w:date="2018-11-16T15:17:00Z">
              <w:r w:rsidRPr="0015666E">
                <w:rPr>
                  <w:caps/>
                  <w:sz w:val="20"/>
                  <w:szCs w:val="20"/>
                  <w:lang w:val="pl-PL"/>
                </w:rPr>
                <w:t>Tolasz, R. et al.</w:t>
              </w:r>
              <w:r w:rsidRPr="002E18D2">
                <w:rPr>
                  <w:caps/>
                  <w:sz w:val="20"/>
                  <w:szCs w:val="20"/>
                  <w:lang w:val="pl-PL"/>
                  <w:rPrChange w:id="4258" w:author="Matyas Adam" w:date="2018-11-16T15:17:00Z">
                    <w:rPr>
                      <w:rFonts w:ascii="Arial" w:hAnsi="Arial" w:cs="Arial"/>
                      <w:color w:val="000000"/>
                      <w:sz w:val="18"/>
                      <w:szCs w:val="18"/>
                      <w:shd w:val="clear" w:color="auto" w:fill="FFFFFF"/>
                    </w:rPr>
                  </w:rPrChange>
                </w:rPr>
                <w:t xml:space="preserve"> </w:t>
              </w:r>
              <w:r w:rsidRPr="002E18D2">
                <w:rPr>
                  <w:i/>
                  <w:sz w:val="20"/>
                  <w:szCs w:val="20"/>
                  <w:lang w:val="pl-PL"/>
                  <w:rPrChange w:id="4259" w:author="Matyas Adam" w:date="2018-11-16T15:17:00Z">
                    <w:rPr>
                      <w:rFonts w:ascii="Arial" w:hAnsi="Arial" w:cs="Arial"/>
                      <w:color w:val="000000"/>
                      <w:sz w:val="18"/>
                      <w:szCs w:val="18"/>
                      <w:shd w:val="clear" w:color="auto" w:fill="FFFFFF"/>
                    </w:rPr>
                  </w:rPrChange>
                </w:rPr>
                <w:t>Atlas podnebí Česka.</w:t>
              </w:r>
              <w:r w:rsidRPr="002E18D2">
                <w:rPr>
                  <w:caps/>
                  <w:sz w:val="20"/>
                  <w:szCs w:val="20"/>
                  <w:lang w:val="pl-PL"/>
                  <w:rPrChange w:id="4260" w:author="Matyas Adam" w:date="2018-11-16T15:17:00Z">
                    <w:rPr>
                      <w:rFonts w:ascii="Arial" w:hAnsi="Arial" w:cs="Arial"/>
                      <w:color w:val="000000"/>
                      <w:sz w:val="18"/>
                      <w:szCs w:val="18"/>
                      <w:shd w:val="clear" w:color="auto" w:fill="FFFFFF"/>
                    </w:rPr>
                  </w:rPrChange>
                </w:rPr>
                <w:t xml:space="preserve"> </w:t>
              </w:r>
              <w:r w:rsidRPr="002E18D2">
                <w:rPr>
                  <w:sz w:val="20"/>
                  <w:szCs w:val="20"/>
                  <w:lang w:val="pl-PL"/>
                  <w:rPrChange w:id="4261" w:author="Matyas Adam" w:date="2018-11-16T15:17:00Z">
                    <w:rPr>
                      <w:rFonts w:ascii="Arial" w:hAnsi="Arial" w:cs="Arial"/>
                      <w:color w:val="000000"/>
                      <w:sz w:val="18"/>
                      <w:szCs w:val="18"/>
                      <w:shd w:val="clear" w:color="auto" w:fill="FFFFFF"/>
                    </w:rPr>
                  </w:rPrChange>
                </w:rPr>
                <w:t>ČHMÚ a Univerzita Palackého, Praha a Olomouc,</w:t>
              </w:r>
              <w:r>
                <w:rPr>
                  <w:sz w:val="20"/>
                  <w:szCs w:val="20"/>
                  <w:lang w:val="pl-PL"/>
                </w:rPr>
                <w:t xml:space="preserve"> 2007.</w:t>
              </w:r>
              <w:r w:rsidRPr="002E18D2">
                <w:rPr>
                  <w:sz w:val="20"/>
                  <w:szCs w:val="20"/>
                  <w:lang w:val="pl-PL"/>
                  <w:rPrChange w:id="4262" w:author="Matyas Adam" w:date="2018-11-16T15:17:00Z">
                    <w:rPr>
                      <w:rFonts w:ascii="Arial" w:hAnsi="Arial" w:cs="Arial"/>
                      <w:color w:val="000000"/>
                      <w:sz w:val="18"/>
                      <w:szCs w:val="18"/>
                      <w:shd w:val="clear" w:color="auto" w:fill="FFFFFF"/>
                    </w:rPr>
                  </w:rPrChange>
                </w:rPr>
                <w:t xml:space="preserve"> 256 s.</w:t>
              </w:r>
            </w:ins>
          </w:p>
          <w:p w14:paraId="1BFAEAF3" w14:textId="77777777" w:rsidR="00BD26BB" w:rsidRPr="002E18D2" w:rsidDel="002E18D2" w:rsidRDefault="00BD26BB">
            <w:pPr>
              <w:ind w:left="38"/>
              <w:jc w:val="both"/>
              <w:rPr>
                <w:del w:id="4263" w:author="Matyas Adam" w:date="2018-11-16T15:19:00Z"/>
                <w:rPrChange w:id="4264" w:author="Matyas Adam" w:date="2018-11-16T15:20:00Z">
                  <w:rPr>
                    <w:del w:id="4265" w:author="Matyas Adam" w:date="2018-11-16T15:19:00Z"/>
                    <w:sz w:val="20"/>
                    <w:szCs w:val="20"/>
                    <w:lang w:val="pl-PL"/>
                  </w:rPr>
                </w:rPrChange>
              </w:rPr>
              <w:pPrChange w:id="4266" w:author="PS" w:date="2018-11-25T14:45:00Z">
                <w:pPr>
                  <w:pStyle w:val="Normlnweb"/>
                </w:pPr>
              </w:pPrChange>
            </w:pPr>
            <w:ins w:id="4267" w:author="Matyas Adam" w:date="2018-11-16T15:19:00Z">
              <w:r w:rsidRPr="00A70703">
                <w:t>Materiály dostupné v e-learningovém kurzu předmětu v LMS Moodle na </w:t>
              </w:r>
              <w:r w:rsidRPr="00A70703">
                <w:fldChar w:fldCharType="begin"/>
              </w:r>
              <w:r>
                <w:instrText xml:space="preserve"> HYPERLINK "http://vyuka.flkr.utb.cz/" \t "_blank" </w:instrText>
              </w:r>
              <w:r w:rsidRPr="00A70703">
                <w:fldChar w:fldCharType="separate"/>
              </w:r>
              <w:r w:rsidRPr="00A70703">
                <w:t>http://vyuka.flkr.utb.cz</w:t>
              </w:r>
              <w:r w:rsidRPr="00A70703">
                <w:fldChar w:fldCharType="end"/>
              </w:r>
            </w:ins>
          </w:p>
          <w:p w14:paraId="041420CE" w14:textId="77777777" w:rsidR="00BD26BB" w:rsidRPr="002F5BD1" w:rsidDel="002E18D2" w:rsidRDefault="00BD26BB">
            <w:pPr>
              <w:ind w:left="38"/>
              <w:rPr>
                <w:del w:id="4268" w:author="Matyas Adam" w:date="2018-11-16T15:13:00Z"/>
              </w:rPr>
              <w:pPrChange w:id="4269" w:author="Matyas Adam" w:date="2018-11-16T15:20:00Z">
                <w:pPr>
                  <w:pStyle w:val="Normlnweb"/>
                </w:pPr>
              </w:pPrChange>
            </w:pPr>
            <w:del w:id="4270" w:author="Matyas Adam" w:date="2018-11-16T15:13:00Z">
              <w:r w:rsidDel="002E18D2">
                <w:rPr>
                  <w:lang w:val="pl-PL"/>
                </w:rPr>
                <w:delText xml:space="preserve">BRÁZDIL, R. (1988): </w:delText>
              </w:r>
              <w:r w:rsidDel="002E18D2">
                <w:rPr>
                  <w:i/>
                  <w:lang w:val="pl-PL"/>
                </w:rPr>
                <w:delText xml:space="preserve">Úvod do studia planety Země. </w:delText>
              </w:r>
              <w:r w:rsidDel="002E18D2">
                <w:rPr>
                  <w:lang w:val="pl-PL"/>
                </w:rPr>
                <w:delText>Praha. SPN. 365s.</w:delText>
              </w:r>
            </w:del>
          </w:p>
          <w:p w14:paraId="133B3EFA" w14:textId="77777777" w:rsidR="00BD26BB" w:rsidRPr="00DC1449" w:rsidRDefault="00BD26BB">
            <w:pPr>
              <w:ind w:left="38"/>
              <w:rPr>
                <w:rFonts w:asciiTheme="minorHAnsi" w:hAnsiTheme="minorHAnsi"/>
              </w:rPr>
              <w:pPrChange w:id="4271" w:author="Matyas Adam" w:date="2018-11-16T15:20:00Z">
                <w:pPr>
                  <w:jc w:val="both"/>
                </w:pPr>
              </w:pPrChange>
            </w:pPr>
          </w:p>
        </w:tc>
      </w:tr>
      <w:tr w:rsidR="00BD26BB" w14:paraId="5AF4A96E"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9A00536" w14:textId="77777777" w:rsidR="00BD26BB" w:rsidRDefault="00BD26BB" w:rsidP="00495DC8">
            <w:pPr>
              <w:jc w:val="center"/>
              <w:rPr>
                <w:b/>
              </w:rPr>
            </w:pPr>
            <w:r>
              <w:rPr>
                <w:b/>
              </w:rPr>
              <w:t>Informace ke kombinované nebo distanční formě</w:t>
            </w:r>
          </w:p>
        </w:tc>
      </w:tr>
      <w:tr w:rsidR="00BD26BB" w14:paraId="37AE05EB" w14:textId="77777777" w:rsidTr="00495DC8">
        <w:tc>
          <w:tcPr>
            <w:tcW w:w="4787" w:type="dxa"/>
            <w:gridSpan w:val="3"/>
            <w:tcBorders>
              <w:top w:val="single" w:sz="2" w:space="0" w:color="auto"/>
            </w:tcBorders>
            <w:shd w:val="clear" w:color="auto" w:fill="F7CAAC"/>
          </w:tcPr>
          <w:p w14:paraId="7714BF5E" w14:textId="77777777" w:rsidR="00BD26BB" w:rsidRDefault="00BD26BB" w:rsidP="00495DC8">
            <w:pPr>
              <w:jc w:val="both"/>
            </w:pPr>
            <w:r>
              <w:rPr>
                <w:b/>
              </w:rPr>
              <w:t>Rozsah konzultací (soustředění)</w:t>
            </w:r>
          </w:p>
        </w:tc>
        <w:tc>
          <w:tcPr>
            <w:tcW w:w="889" w:type="dxa"/>
            <w:tcBorders>
              <w:top w:val="single" w:sz="2" w:space="0" w:color="auto"/>
            </w:tcBorders>
          </w:tcPr>
          <w:p w14:paraId="71FE7441" w14:textId="77777777" w:rsidR="00BD26BB" w:rsidRDefault="00BD26BB" w:rsidP="00495DC8">
            <w:pPr>
              <w:jc w:val="both"/>
            </w:pPr>
            <w:del w:id="4272" w:author="Matyas Adam" w:date="2018-11-17T00:08:00Z">
              <w:r w:rsidDel="00AF3F12">
                <w:delText>20</w:delText>
              </w:r>
            </w:del>
          </w:p>
        </w:tc>
        <w:tc>
          <w:tcPr>
            <w:tcW w:w="4179" w:type="dxa"/>
            <w:gridSpan w:val="4"/>
            <w:tcBorders>
              <w:top w:val="single" w:sz="2" w:space="0" w:color="auto"/>
            </w:tcBorders>
            <w:shd w:val="clear" w:color="auto" w:fill="F7CAAC"/>
          </w:tcPr>
          <w:p w14:paraId="49BECC3C" w14:textId="77777777" w:rsidR="00BD26BB" w:rsidRDefault="00BD26BB" w:rsidP="00495DC8">
            <w:pPr>
              <w:jc w:val="both"/>
              <w:rPr>
                <w:b/>
              </w:rPr>
            </w:pPr>
            <w:r>
              <w:rPr>
                <w:b/>
              </w:rPr>
              <w:t xml:space="preserve">hodin </w:t>
            </w:r>
          </w:p>
        </w:tc>
      </w:tr>
      <w:tr w:rsidR="00BD26BB" w14:paraId="0B021C2E" w14:textId="77777777" w:rsidTr="00495DC8">
        <w:tc>
          <w:tcPr>
            <w:tcW w:w="9855" w:type="dxa"/>
            <w:gridSpan w:val="8"/>
            <w:shd w:val="clear" w:color="auto" w:fill="F7CAAC"/>
          </w:tcPr>
          <w:p w14:paraId="2A25E655" w14:textId="77777777" w:rsidR="00BD26BB" w:rsidRDefault="00BD26BB" w:rsidP="00495DC8">
            <w:pPr>
              <w:jc w:val="both"/>
              <w:rPr>
                <w:b/>
              </w:rPr>
            </w:pPr>
            <w:r>
              <w:rPr>
                <w:b/>
              </w:rPr>
              <w:t>Informace o způsobu kontaktu s vyučujícím</w:t>
            </w:r>
          </w:p>
        </w:tc>
      </w:tr>
      <w:tr w:rsidR="00BD26BB" w14:paraId="718C11CE" w14:textId="77777777" w:rsidTr="00495DC8">
        <w:trPr>
          <w:trHeight w:val="348"/>
        </w:trPr>
        <w:tc>
          <w:tcPr>
            <w:tcW w:w="9855" w:type="dxa"/>
            <w:gridSpan w:val="8"/>
          </w:tcPr>
          <w:p w14:paraId="6AFFC742" w14:textId="77777777" w:rsidR="00BD26BB" w:rsidRDefault="00BD26BB" w:rsidP="00495DC8">
            <w:pPr>
              <w:jc w:val="both"/>
            </w:pPr>
            <w:del w:id="4273" w:author="Matyas Adam" w:date="2018-11-17T00:08:00Z">
              <w:r w:rsidDel="00AF3F12">
                <w:delText>Podle Vnitřního předpisu FLKŘ má každý akademický pracovník stanoveny konzultační hodiny v rozsahu 2h týdně.</w:delText>
              </w:r>
            </w:del>
          </w:p>
        </w:tc>
      </w:tr>
    </w:tbl>
    <w:p w14:paraId="2593FC28" w14:textId="77777777" w:rsidR="00BD26BB" w:rsidRDefault="00BD26BB">
      <w:pPr>
        <w:spacing w:after="160" w:line="259" w:lineRule="auto"/>
      </w:pPr>
    </w:p>
    <w:p w14:paraId="393D48CC" w14:textId="77777777" w:rsidR="00BD26BB" w:rsidRDefault="00BD26BB">
      <w:pPr>
        <w:spacing w:after="160" w:line="259" w:lineRule="auto"/>
      </w:pPr>
      <w:r>
        <w:br w:type="page"/>
      </w:r>
    </w:p>
    <w:tbl>
      <w:tblPr>
        <w:tblW w:w="9855" w:type="dxa"/>
        <w:tblInd w:w="-38" w:type="dxa"/>
        <w:tblBorders>
          <w:top w:val="single" w:sz="4" w:space="0" w:color="000000"/>
          <w:left w:val="single" w:sz="4" w:space="0" w:color="000000"/>
          <w:bottom w:val="double" w:sz="4" w:space="0" w:color="000000"/>
          <w:right w:val="single" w:sz="4" w:space="0" w:color="000000"/>
          <w:insideH w:val="double" w:sz="4" w:space="0" w:color="000000"/>
          <w:insideV w:val="single" w:sz="4" w:space="0" w:color="000000"/>
        </w:tblBorders>
        <w:tblCellMar>
          <w:left w:w="70" w:type="dxa"/>
          <w:right w:w="70" w:type="dxa"/>
        </w:tblCellMar>
        <w:tblLook w:val="01E0" w:firstRow="1" w:lastRow="1" w:firstColumn="1" w:lastColumn="1" w:noHBand="0" w:noVBand="0"/>
      </w:tblPr>
      <w:tblGrid>
        <w:gridCol w:w="3086"/>
        <w:gridCol w:w="568"/>
        <w:gridCol w:w="1133"/>
        <w:gridCol w:w="889"/>
        <w:gridCol w:w="816"/>
        <w:gridCol w:w="2156"/>
        <w:gridCol w:w="539"/>
        <w:gridCol w:w="668"/>
      </w:tblGrid>
      <w:tr w:rsidR="00BD26BB" w14:paraId="52CB46B3" w14:textId="77777777" w:rsidTr="00495DC8">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7F1E91C6" w14:textId="77777777" w:rsidR="00BD26BB" w:rsidRDefault="00BD26BB" w:rsidP="00495DC8">
            <w:pPr>
              <w:jc w:val="both"/>
              <w:rPr>
                <w:b/>
                <w:sz w:val="28"/>
              </w:rPr>
            </w:pPr>
            <w:r>
              <w:rPr>
                <w:b/>
                <w:sz w:val="28"/>
              </w:rPr>
              <w:t>B-III – Charakteristika studijního předmětu</w:t>
            </w:r>
          </w:p>
        </w:tc>
      </w:tr>
      <w:tr w:rsidR="00BD26BB" w14:paraId="23BFE147" w14:textId="77777777" w:rsidTr="00495DC8">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5B641EE9" w14:textId="77777777" w:rsidR="00BD26BB" w:rsidRDefault="00BD26BB" w:rsidP="00495DC8">
            <w:pPr>
              <w:jc w:val="both"/>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14:paraId="2B02C157" w14:textId="77777777" w:rsidR="00BD26BB" w:rsidRPr="002D7853" w:rsidRDefault="00BD26BB" w:rsidP="00495DC8">
            <w:pPr>
              <w:jc w:val="both"/>
              <w:rPr>
                <w:b/>
              </w:rPr>
            </w:pPr>
            <w:r w:rsidRPr="002D7853">
              <w:rPr>
                <w:b/>
              </w:rPr>
              <w:t>Mitigace environmentálních rizik a adaptační strategie</w:t>
            </w:r>
          </w:p>
        </w:tc>
      </w:tr>
      <w:tr w:rsidR="00BD26BB" w14:paraId="0FBF5D78"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13321CE3" w14:textId="77777777" w:rsidR="00BD26BB" w:rsidRDefault="00BD26BB" w:rsidP="00495DC8">
            <w:pPr>
              <w:jc w:val="both"/>
              <w:rPr>
                <w:b/>
              </w:rPr>
            </w:pPr>
            <w:r>
              <w:rPr>
                <w:b/>
              </w:rPr>
              <w:t>Typ předmětu</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048AFDDF" w14:textId="77777777" w:rsidR="00BD26BB" w:rsidRDefault="00BD26BB" w:rsidP="00495DC8">
            <w:pPr>
              <w:jc w:val="both"/>
            </w:pPr>
            <w:r>
              <w:t>Povinný, PZ</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6339F979" w14:textId="77777777" w:rsidR="00BD26BB" w:rsidRDefault="00BD26BB" w:rsidP="00495DC8">
            <w:pPr>
              <w:jc w:val="both"/>
            </w:pPr>
            <w:r>
              <w:rPr>
                <w:b/>
              </w:rPr>
              <w:t>doporučený ročník / semestr</w:t>
            </w:r>
          </w:p>
        </w:tc>
        <w:tc>
          <w:tcPr>
            <w:tcW w:w="668" w:type="dxa"/>
            <w:tcBorders>
              <w:top w:val="single" w:sz="4" w:space="0" w:color="000000"/>
              <w:left w:val="single" w:sz="4" w:space="0" w:color="000000"/>
              <w:bottom w:val="single" w:sz="4" w:space="0" w:color="000000"/>
              <w:right w:val="single" w:sz="4" w:space="0" w:color="000000"/>
            </w:tcBorders>
            <w:shd w:val="clear" w:color="auto" w:fill="auto"/>
          </w:tcPr>
          <w:p w14:paraId="42249044" w14:textId="77777777" w:rsidR="00BD26BB" w:rsidRDefault="00BD26BB" w:rsidP="00495DC8">
            <w:pPr>
              <w:jc w:val="both"/>
            </w:pPr>
            <w:r>
              <w:t>2/ZS</w:t>
            </w:r>
          </w:p>
        </w:tc>
      </w:tr>
      <w:tr w:rsidR="00BD26BB" w14:paraId="2976D7D0"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B717320" w14:textId="77777777" w:rsidR="00BD26BB" w:rsidRDefault="00BD26BB" w:rsidP="00495DC8">
            <w:pPr>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14:paraId="0A5A64C0" w14:textId="77777777" w:rsidR="00BD26BB" w:rsidRDefault="00BD26BB" w:rsidP="00495DC8">
            <w:pPr>
              <w:jc w:val="both"/>
            </w:pPr>
            <w:r>
              <w:t xml:space="preserve">28p – 14s </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14:paraId="48D7D039" w14:textId="77777777" w:rsidR="00BD26BB" w:rsidRDefault="00BD26BB" w:rsidP="00495DC8">
            <w:pPr>
              <w:jc w:val="both"/>
              <w:rPr>
                <w:b/>
              </w:rPr>
            </w:pPr>
            <w:r>
              <w:rPr>
                <w:b/>
              </w:rPr>
              <w:t xml:space="preserve">hod. </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1A5BF692" w14:textId="77777777" w:rsidR="00BD26BB" w:rsidRDefault="00BD26BB" w:rsidP="00495DC8">
            <w:pPr>
              <w:jc w:val="both"/>
            </w:pPr>
            <w:del w:id="4274" w:author="Matyas Adam" w:date="2018-11-16T15:20:00Z">
              <w:r w:rsidDel="00FA394B">
                <w:delText>42</w:delText>
              </w:r>
            </w:del>
            <w:ins w:id="4275" w:author="Matyas Adam" w:date="2018-11-16T15:20:00Z">
              <w:r>
                <w:t>3</w:t>
              </w:r>
            </w:ins>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550F0D0A" w14:textId="77777777" w:rsidR="00BD26BB" w:rsidRDefault="00BD26BB" w:rsidP="00495DC8">
            <w:pPr>
              <w:jc w:val="both"/>
              <w:rPr>
                <w:b/>
              </w:rPr>
            </w:pPr>
            <w:r>
              <w:rPr>
                <w:b/>
              </w:rPr>
              <w:t>kreditů</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3D7415D8" w14:textId="77777777" w:rsidR="00BD26BB" w:rsidRDefault="00BD26BB" w:rsidP="00495DC8">
            <w:pPr>
              <w:jc w:val="both"/>
            </w:pPr>
            <w:r>
              <w:t>4</w:t>
            </w:r>
          </w:p>
        </w:tc>
      </w:tr>
      <w:tr w:rsidR="00BD26BB" w14:paraId="0D6BEE17"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F41FFF5" w14:textId="77777777" w:rsidR="00BD26BB" w:rsidRDefault="00BD26BB" w:rsidP="00495DC8">
            <w:pPr>
              <w:jc w:val="both"/>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32053917" w14:textId="77777777" w:rsidR="00BD26BB" w:rsidRDefault="00BD26BB" w:rsidP="00495DC8">
            <w:pPr>
              <w:jc w:val="both"/>
            </w:pPr>
          </w:p>
        </w:tc>
      </w:tr>
      <w:tr w:rsidR="00BD26BB" w14:paraId="01125F4E"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099ADD1" w14:textId="77777777" w:rsidR="00BD26BB" w:rsidRDefault="00BD26BB" w:rsidP="00495DC8">
            <w:pPr>
              <w:jc w:val="both"/>
              <w:rPr>
                <w:b/>
              </w:rPr>
            </w:pPr>
            <w:r>
              <w:rPr>
                <w:b/>
              </w:rPr>
              <w:t>Způsob ověření studijních výsledků</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22ADED04" w14:textId="77777777" w:rsidR="00BD26BB" w:rsidRDefault="00BD26BB" w:rsidP="00495DC8">
            <w:pPr>
              <w:jc w:val="both"/>
            </w:pPr>
            <w:r>
              <w:t>Zápočet, zkouška</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056A6DE0" w14:textId="77777777" w:rsidR="00BD26BB" w:rsidRDefault="00BD26BB" w:rsidP="00495DC8">
            <w:pPr>
              <w:jc w:val="both"/>
              <w:rPr>
                <w:b/>
              </w:rPr>
            </w:pPr>
            <w:r>
              <w:rPr>
                <w:b/>
              </w:rPr>
              <w:t>Forma výuky</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62FAEC2A" w14:textId="77777777" w:rsidR="00BD26BB" w:rsidRDefault="00BD26BB" w:rsidP="00495DC8">
            <w:pPr>
              <w:jc w:val="both"/>
              <w:rPr>
                <w:ins w:id="4276" w:author="PS" w:date="2018-11-25T14:45:00Z"/>
              </w:rPr>
            </w:pPr>
            <w:del w:id="4277" w:author="Matyas Adam" w:date="2018-11-16T15:20:00Z">
              <w:r w:rsidDel="00FA394B">
                <w:delText>Přednášky, cvičení</w:delText>
              </w:r>
            </w:del>
            <w:ins w:id="4278" w:author="Matyas Adam" w:date="2018-11-16T15:20:00Z">
              <w:del w:id="4279" w:author="PS" w:date="2018-11-25T14:45:00Z">
                <w:r w:rsidDel="00727397">
                  <w:delText>P, S</w:delText>
                </w:r>
              </w:del>
            </w:ins>
            <w:ins w:id="4280" w:author="PS" w:date="2018-11-25T14:45:00Z">
              <w:r w:rsidR="00727397">
                <w:t>přednášky</w:t>
              </w:r>
            </w:ins>
          </w:p>
          <w:p w14:paraId="5F05EAED" w14:textId="55AAF7C4" w:rsidR="00727397" w:rsidRDefault="00727397" w:rsidP="00495DC8">
            <w:pPr>
              <w:jc w:val="both"/>
            </w:pPr>
            <w:ins w:id="4281" w:author="PS" w:date="2018-11-25T14:45:00Z">
              <w:r>
                <w:t>semináře</w:t>
              </w:r>
            </w:ins>
          </w:p>
        </w:tc>
      </w:tr>
      <w:tr w:rsidR="00BD26BB" w14:paraId="65F4FF50"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8DEDCFF" w14:textId="4F42EDD6" w:rsidR="00BD26BB" w:rsidRDefault="00BD26BB" w:rsidP="00495DC8">
            <w:pPr>
              <w:jc w:val="both"/>
              <w:rPr>
                <w:b/>
              </w:rPr>
            </w:pPr>
            <w:r>
              <w:rPr>
                <w:b/>
              </w:rPr>
              <w:t>Forma způsobu ověření studijních výsledků a další požadavky na studenta</w:t>
            </w:r>
          </w:p>
        </w:tc>
        <w:tc>
          <w:tcPr>
            <w:tcW w:w="6769" w:type="dxa"/>
            <w:gridSpan w:val="7"/>
            <w:tcBorders>
              <w:top w:val="single" w:sz="4" w:space="0" w:color="000000"/>
              <w:left w:val="single" w:sz="4" w:space="0" w:color="000000"/>
              <w:right w:val="single" w:sz="4" w:space="0" w:color="000000"/>
            </w:tcBorders>
            <w:shd w:val="clear" w:color="auto" w:fill="auto"/>
          </w:tcPr>
          <w:p w14:paraId="58D0FC2D" w14:textId="77777777" w:rsidR="00BD26BB" w:rsidDel="00FA394B" w:rsidRDefault="00BD26BB" w:rsidP="00495DC8">
            <w:pPr>
              <w:jc w:val="both"/>
              <w:rPr>
                <w:del w:id="4282" w:author="Matyas Adam" w:date="2018-11-16T15:20:00Z"/>
              </w:rPr>
            </w:pPr>
            <w:del w:id="4283" w:author="Matyas Adam" w:date="2018-11-16T15:20:00Z">
              <w:r w:rsidDel="00FA394B">
                <w:delText>Způsob zakončení předmětu – zápočet, zkouška</w:delText>
              </w:r>
            </w:del>
          </w:p>
          <w:p w14:paraId="646731F9" w14:textId="77777777" w:rsidR="00BD26BB" w:rsidRDefault="00BD26BB" w:rsidP="00495DC8">
            <w:pPr>
              <w:jc w:val="both"/>
            </w:pPr>
            <w:r>
              <w:t>Požadavky na zápočet – zpracování průběžných úkolů dle požadavků vyučujícího, 80% aktivní účast na seminářích, ústní/praktické ověření znalostí/dovedností předmětu v rozsahu znalostí přednášek a seminářů.</w:t>
            </w:r>
          </w:p>
        </w:tc>
      </w:tr>
      <w:tr w:rsidR="00BD26BB" w14:paraId="52E015D9" w14:textId="77777777" w:rsidTr="00495DC8">
        <w:trPr>
          <w:trHeight w:val="554"/>
        </w:trPr>
        <w:tc>
          <w:tcPr>
            <w:tcW w:w="9855" w:type="dxa"/>
            <w:gridSpan w:val="8"/>
            <w:tcBorders>
              <w:left w:val="single" w:sz="4" w:space="0" w:color="000000"/>
              <w:bottom w:val="single" w:sz="4" w:space="0" w:color="000000"/>
              <w:right w:val="single" w:sz="4" w:space="0" w:color="000000"/>
            </w:tcBorders>
            <w:shd w:val="clear" w:color="auto" w:fill="auto"/>
          </w:tcPr>
          <w:p w14:paraId="02F38273" w14:textId="77777777" w:rsidR="00BD26BB" w:rsidRDefault="00BD26BB" w:rsidP="00495DC8">
            <w:pPr>
              <w:jc w:val="both"/>
            </w:pPr>
          </w:p>
        </w:tc>
      </w:tr>
      <w:tr w:rsidR="00BD26BB" w14:paraId="4E9925B9" w14:textId="77777777" w:rsidTr="00495DC8">
        <w:trPr>
          <w:trHeight w:val="197"/>
        </w:trPr>
        <w:tc>
          <w:tcPr>
            <w:tcW w:w="3086" w:type="dxa"/>
            <w:tcBorders>
              <w:left w:val="single" w:sz="4" w:space="0" w:color="000000"/>
              <w:bottom w:val="single" w:sz="4" w:space="0" w:color="000000"/>
              <w:right w:val="single" w:sz="4" w:space="0" w:color="000000"/>
            </w:tcBorders>
            <w:shd w:val="clear" w:color="auto" w:fill="F7CAAC"/>
          </w:tcPr>
          <w:p w14:paraId="79B2F5C8" w14:textId="77777777" w:rsidR="00BD26BB" w:rsidRDefault="00BD26BB" w:rsidP="00495DC8">
            <w:pPr>
              <w:jc w:val="both"/>
              <w:rPr>
                <w:b/>
              </w:rPr>
            </w:pPr>
            <w:r>
              <w:rPr>
                <w:b/>
              </w:rPr>
              <w:t>Garant předmětu</w:t>
            </w:r>
          </w:p>
        </w:tc>
        <w:tc>
          <w:tcPr>
            <w:tcW w:w="6769" w:type="dxa"/>
            <w:gridSpan w:val="7"/>
            <w:tcBorders>
              <w:left w:val="single" w:sz="4" w:space="0" w:color="000000"/>
              <w:bottom w:val="single" w:sz="4" w:space="0" w:color="000000"/>
              <w:right w:val="single" w:sz="4" w:space="0" w:color="000000"/>
            </w:tcBorders>
            <w:shd w:val="clear" w:color="auto" w:fill="auto"/>
          </w:tcPr>
          <w:p w14:paraId="618BE33A" w14:textId="77777777" w:rsidR="00BD26BB" w:rsidRDefault="00BD26BB" w:rsidP="00495DC8">
            <w:pPr>
              <w:jc w:val="both"/>
            </w:pPr>
            <w:r>
              <w:t>prof. PhDr. Jiří Chlachula, Ph.D</w:t>
            </w:r>
            <w:ins w:id="4284" w:author="Matyas Adam" w:date="2018-11-17T00:35:00Z">
              <w:r>
                <w:t xml:space="preserve"> et</w:t>
              </w:r>
            </w:ins>
            <w:del w:id="4285" w:author="Matyas Adam" w:date="2018-11-17T00:35:00Z">
              <w:r w:rsidDel="004B4E44">
                <w:delText>,</w:delText>
              </w:r>
            </w:del>
            <w:r>
              <w:t xml:space="preserve"> Ph.D.</w:t>
            </w:r>
          </w:p>
        </w:tc>
      </w:tr>
      <w:tr w:rsidR="00BD26BB" w14:paraId="10310E14" w14:textId="77777777" w:rsidTr="00495DC8">
        <w:trPr>
          <w:trHeight w:val="243"/>
        </w:trPr>
        <w:tc>
          <w:tcPr>
            <w:tcW w:w="3086" w:type="dxa"/>
            <w:tcBorders>
              <w:left w:val="single" w:sz="4" w:space="0" w:color="000000"/>
              <w:bottom w:val="single" w:sz="4" w:space="0" w:color="000000"/>
              <w:right w:val="single" w:sz="4" w:space="0" w:color="000000"/>
            </w:tcBorders>
            <w:shd w:val="clear" w:color="auto" w:fill="F7CAAC"/>
          </w:tcPr>
          <w:p w14:paraId="64491B7F" w14:textId="77777777" w:rsidR="00BD26BB" w:rsidRDefault="00BD26BB" w:rsidP="00495DC8">
            <w:pPr>
              <w:jc w:val="both"/>
              <w:rPr>
                <w:b/>
              </w:rPr>
            </w:pPr>
            <w:r>
              <w:rPr>
                <w:b/>
              </w:rPr>
              <w:t>Zapojení garanta do výuky předmětu</w:t>
            </w:r>
          </w:p>
        </w:tc>
        <w:tc>
          <w:tcPr>
            <w:tcW w:w="6769" w:type="dxa"/>
            <w:gridSpan w:val="7"/>
            <w:tcBorders>
              <w:left w:val="single" w:sz="4" w:space="0" w:color="000000"/>
              <w:bottom w:val="single" w:sz="4" w:space="0" w:color="000000"/>
              <w:right w:val="single" w:sz="4" w:space="0" w:color="000000"/>
            </w:tcBorders>
            <w:shd w:val="clear" w:color="auto" w:fill="auto"/>
          </w:tcPr>
          <w:p w14:paraId="63B0C98D" w14:textId="77777777" w:rsidR="00BD26BB" w:rsidRDefault="00BD26BB" w:rsidP="00495DC8">
            <w:pPr>
              <w:jc w:val="both"/>
            </w:pPr>
            <w:r w:rsidRPr="00D4222D">
              <w:t xml:space="preserve">Garant stanovuje koncepci předmětu, podílí se na přednáškách v rozsahu </w:t>
            </w:r>
            <w:r>
              <w:t>100</w:t>
            </w:r>
            <w:r w:rsidRPr="00D4222D">
              <w:t xml:space="preserve"> % a dále stanovuje koncepci cvičení a dohlíží na jejich jednotné vedení.</w:t>
            </w:r>
          </w:p>
        </w:tc>
      </w:tr>
      <w:tr w:rsidR="00BD26BB" w14:paraId="251D51D5"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4F5BF4D" w14:textId="77777777" w:rsidR="00BD26BB" w:rsidRDefault="00BD26BB" w:rsidP="00495DC8">
            <w:pPr>
              <w:jc w:val="both"/>
              <w:rPr>
                <w:b/>
              </w:rPr>
            </w:pPr>
            <w:r>
              <w:rPr>
                <w:b/>
              </w:rPr>
              <w:t>Vyučující</w:t>
            </w:r>
          </w:p>
        </w:tc>
        <w:tc>
          <w:tcPr>
            <w:tcW w:w="6769" w:type="dxa"/>
            <w:gridSpan w:val="7"/>
            <w:tcBorders>
              <w:top w:val="single" w:sz="4" w:space="0" w:color="000000"/>
              <w:left w:val="single" w:sz="4" w:space="0" w:color="000000"/>
              <w:right w:val="single" w:sz="4" w:space="0" w:color="000000"/>
            </w:tcBorders>
            <w:shd w:val="clear" w:color="auto" w:fill="auto"/>
          </w:tcPr>
          <w:p w14:paraId="22B8C2FE" w14:textId="77777777" w:rsidR="00BD26BB" w:rsidRDefault="00BD26BB" w:rsidP="00495DC8">
            <w:pPr>
              <w:jc w:val="both"/>
            </w:pPr>
            <w:ins w:id="4286" w:author="Matyas Adam" w:date="2018-11-16T15:20:00Z">
              <w:r>
                <w:t>prof. PhDr. Jiří Chlachula, Ph.D</w:t>
              </w:r>
            </w:ins>
            <w:ins w:id="4287" w:author="Matyas Adam" w:date="2018-11-17T00:35:00Z">
              <w:r>
                <w:t xml:space="preserve"> et</w:t>
              </w:r>
            </w:ins>
            <w:ins w:id="4288" w:author="Matyas Adam" w:date="2018-11-16T15:20:00Z">
              <w:r>
                <w:t xml:space="preserve"> Ph.D. – přednášky, semináře (100 %)</w:t>
              </w:r>
            </w:ins>
          </w:p>
        </w:tc>
      </w:tr>
      <w:tr w:rsidR="00BD26BB" w14:paraId="5457A352" w14:textId="77777777" w:rsidTr="00495DC8">
        <w:trPr>
          <w:trHeight w:val="554"/>
        </w:trPr>
        <w:tc>
          <w:tcPr>
            <w:tcW w:w="9855" w:type="dxa"/>
            <w:gridSpan w:val="8"/>
            <w:tcBorders>
              <w:left w:val="single" w:sz="4" w:space="0" w:color="000000"/>
              <w:bottom w:val="single" w:sz="4" w:space="0" w:color="000000"/>
              <w:right w:val="single" w:sz="4" w:space="0" w:color="000000"/>
            </w:tcBorders>
            <w:shd w:val="clear" w:color="auto" w:fill="auto"/>
          </w:tcPr>
          <w:p w14:paraId="70D91DC3" w14:textId="77777777" w:rsidR="00BD26BB" w:rsidRDefault="00BD26BB" w:rsidP="00495DC8">
            <w:pPr>
              <w:jc w:val="both"/>
            </w:pPr>
            <w:del w:id="4289" w:author="Matyas Adam" w:date="2018-11-16T15:20:00Z">
              <w:r w:rsidDel="00FA394B">
                <w:delText>prof. PhDr. Jiří Chlachula, Ph.D, Ph.D.</w:delText>
              </w:r>
            </w:del>
            <w:ins w:id="4290" w:author="Jiří Lehejček [2]" w:date="2018-11-14T22:42:00Z">
              <w:del w:id="4291" w:author="Matyas Adam" w:date="2018-11-16T15:20:00Z">
                <w:r w:rsidDel="00FA394B">
                  <w:delText xml:space="preserve"> – přednášky, semináře (100 %)</w:delText>
                </w:r>
              </w:del>
            </w:ins>
          </w:p>
        </w:tc>
      </w:tr>
      <w:tr w:rsidR="00BD26BB" w14:paraId="249B9493"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12166C4" w14:textId="77777777" w:rsidR="00BD26BB" w:rsidRDefault="00BD26BB" w:rsidP="00495DC8">
            <w:pPr>
              <w:jc w:val="both"/>
              <w:rPr>
                <w:b/>
              </w:rPr>
            </w:pPr>
            <w:r>
              <w:rPr>
                <w:b/>
              </w:rPr>
              <w:t>Stručná anotace předmětu</w:t>
            </w:r>
          </w:p>
        </w:tc>
        <w:tc>
          <w:tcPr>
            <w:tcW w:w="6769" w:type="dxa"/>
            <w:gridSpan w:val="7"/>
            <w:tcBorders>
              <w:top w:val="single" w:sz="4" w:space="0" w:color="000000"/>
              <w:left w:val="single" w:sz="4" w:space="0" w:color="000000"/>
              <w:right w:val="single" w:sz="4" w:space="0" w:color="000000"/>
            </w:tcBorders>
            <w:shd w:val="clear" w:color="auto" w:fill="auto"/>
          </w:tcPr>
          <w:p w14:paraId="39704F36" w14:textId="77777777" w:rsidR="00BD26BB" w:rsidRDefault="00BD26BB" w:rsidP="00495DC8">
            <w:pPr>
              <w:jc w:val="both"/>
            </w:pPr>
          </w:p>
        </w:tc>
      </w:tr>
      <w:tr w:rsidR="00BD26BB" w14:paraId="38342064" w14:textId="77777777" w:rsidTr="00495DC8">
        <w:trPr>
          <w:trHeight w:val="3938"/>
        </w:trPr>
        <w:tc>
          <w:tcPr>
            <w:tcW w:w="9855" w:type="dxa"/>
            <w:gridSpan w:val="8"/>
            <w:tcBorders>
              <w:left w:val="single" w:sz="4" w:space="0" w:color="000000"/>
              <w:bottom w:val="single" w:sz="12" w:space="0" w:color="000000"/>
              <w:right w:val="single" w:sz="4" w:space="0" w:color="000000"/>
            </w:tcBorders>
            <w:shd w:val="clear" w:color="auto" w:fill="auto"/>
          </w:tcPr>
          <w:p w14:paraId="7F9F8997" w14:textId="77777777" w:rsidR="00BD26BB" w:rsidRDefault="00BD26BB" w:rsidP="00495DC8">
            <w:pPr>
              <w:jc w:val="both"/>
            </w:pPr>
            <w:r>
              <w:t>Cílem předmětu je seznámit studenty se možnostmi mitigace a adaptací na environmentální rizika včetně vhodného managementu území coby preventivního opatření rizik. Důraz je kladen zejména na komplexní opatření zohledňující potřeby ochrany obyvatelstva a majetku, ochrany životního prostředí a krajinného rázu, územního rozvoje a to v dlouhodobě udržitelném a energeticky a uhlíkově neutrálním až pozitivním rozvoji.</w:t>
            </w:r>
          </w:p>
          <w:p w14:paraId="266E5CEB" w14:textId="77777777" w:rsidR="00BD26BB" w:rsidRDefault="00BD26BB" w:rsidP="00495DC8">
            <w:pPr>
              <w:jc w:val="both"/>
            </w:pPr>
          </w:p>
          <w:p w14:paraId="72EF6EF9" w14:textId="77777777" w:rsidR="00BD26BB" w:rsidRPr="00FA394B" w:rsidRDefault="00BD26BB" w:rsidP="00495DC8">
            <w:pPr>
              <w:jc w:val="both"/>
              <w:rPr>
                <w:u w:val="single"/>
                <w:rPrChange w:id="4292" w:author="Matyas Adam" w:date="2018-11-16T15:21:00Z">
                  <w:rPr/>
                </w:rPrChange>
              </w:rPr>
            </w:pPr>
            <w:ins w:id="4293" w:author="Matyas Adam" w:date="2018-11-16T15:21:00Z">
              <w:r w:rsidRPr="00FA394B">
                <w:rPr>
                  <w:u w:val="single"/>
                  <w:rPrChange w:id="4294" w:author="Matyas Adam" w:date="2018-11-16T15:21:00Z">
                    <w:rPr/>
                  </w:rPrChange>
                </w:rPr>
                <w:t xml:space="preserve">Hlavní </w:t>
              </w:r>
            </w:ins>
            <w:del w:id="4295" w:author="Matyas Adam" w:date="2018-11-16T15:21:00Z">
              <w:r w:rsidRPr="00FA394B" w:rsidDel="00FA394B">
                <w:rPr>
                  <w:u w:val="single"/>
                  <w:rPrChange w:id="4296" w:author="Matyas Adam" w:date="2018-11-16T15:21:00Z">
                    <w:rPr/>
                  </w:rPrChange>
                </w:rPr>
                <w:delText>T</w:delText>
              </w:r>
            </w:del>
            <w:ins w:id="4297" w:author="Matyas Adam" w:date="2018-11-16T15:21:00Z">
              <w:r w:rsidRPr="00FA394B">
                <w:rPr>
                  <w:u w:val="single"/>
                  <w:rPrChange w:id="4298" w:author="Matyas Adam" w:date="2018-11-16T15:21:00Z">
                    <w:rPr/>
                  </w:rPrChange>
                </w:rPr>
                <w:t>t</w:t>
              </w:r>
            </w:ins>
            <w:r w:rsidRPr="00FA394B">
              <w:rPr>
                <w:u w:val="single"/>
                <w:rPrChange w:id="4299" w:author="Matyas Adam" w:date="2018-11-16T15:21:00Z">
                  <w:rPr/>
                </w:rPrChange>
              </w:rPr>
              <w:t>émata:</w:t>
            </w:r>
          </w:p>
          <w:p w14:paraId="66812ADC" w14:textId="1AF00FEB" w:rsidR="00BD26BB" w:rsidRDefault="00BD26BB">
            <w:pPr>
              <w:pStyle w:val="Odstavecseseznamem"/>
              <w:numPr>
                <w:ilvl w:val="0"/>
                <w:numId w:val="10"/>
              </w:numPr>
              <w:suppressAutoHyphens w:val="0"/>
              <w:autoSpaceDE w:val="0"/>
              <w:autoSpaceDN w:val="0"/>
              <w:adjustRightInd w:val="0"/>
              <w:jc w:val="both"/>
              <w:pPrChange w:id="4300" w:author="Matyas Adam" w:date="2018-11-16T15:34:00Z">
                <w:pPr>
                  <w:pStyle w:val="Odstavecseseznamem"/>
                  <w:numPr>
                    <w:ilvl w:val="1"/>
                    <w:numId w:val="40"/>
                  </w:numPr>
                  <w:tabs>
                    <w:tab w:val="num" w:pos="1080"/>
                  </w:tabs>
                  <w:ind w:left="1080" w:hanging="360"/>
                  <w:jc w:val="both"/>
                </w:pPr>
              </w:pPrChange>
            </w:pPr>
            <w:r>
              <w:t>Přírodní rizika</w:t>
            </w:r>
            <w:ins w:id="4301" w:author="PS" w:date="2018-11-25T14:46:00Z">
              <w:r w:rsidR="00727397">
                <w:t>.</w:t>
              </w:r>
            </w:ins>
          </w:p>
          <w:p w14:paraId="0456230D" w14:textId="069F6B90" w:rsidR="00BD26BB" w:rsidRDefault="00BD26BB">
            <w:pPr>
              <w:pStyle w:val="Odstavecseseznamem"/>
              <w:numPr>
                <w:ilvl w:val="0"/>
                <w:numId w:val="10"/>
              </w:numPr>
              <w:suppressAutoHyphens w:val="0"/>
              <w:autoSpaceDE w:val="0"/>
              <w:autoSpaceDN w:val="0"/>
              <w:adjustRightInd w:val="0"/>
              <w:jc w:val="both"/>
              <w:pPrChange w:id="4302" w:author="Matyas Adam" w:date="2018-11-16T15:34:00Z">
                <w:pPr>
                  <w:pStyle w:val="Odstavecseseznamem"/>
                  <w:numPr>
                    <w:ilvl w:val="1"/>
                    <w:numId w:val="40"/>
                  </w:numPr>
                  <w:tabs>
                    <w:tab w:val="num" w:pos="1080"/>
                  </w:tabs>
                  <w:ind w:left="1080" w:hanging="360"/>
                  <w:jc w:val="both"/>
                </w:pPr>
              </w:pPrChange>
            </w:pPr>
            <w:r>
              <w:t>Přírodní hazardy</w:t>
            </w:r>
            <w:ins w:id="4303" w:author="PS" w:date="2018-11-25T14:46:00Z">
              <w:r w:rsidR="00727397">
                <w:t>.</w:t>
              </w:r>
            </w:ins>
          </w:p>
          <w:p w14:paraId="778B5720" w14:textId="2CEE27D7" w:rsidR="00BD26BB" w:rsidRDefault="00BD26BB">
            <w:pPr>
              <w:pStyle w:val="Odstavecseseznamem"/>
              <w:numPr>
                <w:ilvl w:val="0"/>
                <w:numId w:val="10"/>
              </w:numPr>
              <w:suppressAutoHyphens w:val="0"/>
              <w:autoSpaceDE w:val="0"/>
              <w:autoSpaceDN w:val="0"/>
              <w:adjustRightInd w:val="0"/>
              <w:jc w:val="both"/>
              <w:pPrChange w:id="4304" w:author="Matyas Adam" w:date="2018-11-16T15:34:00Z">
                <w:pPr>
                  <w:pStyle w:val="Odstavecseseznamem"/>
                  <w:numPr>
                    <w:ilvl w:val="1"/>
                    <w:numId w:val="40"/>
                  </w:numPr>
                  <w:tabs>
                    <w:tab w:val="num" w:pos="1080"/>
                  </w:tabs>
                  <w:ind w:left="1080" w:hanging="360"/>
                  <w:jc w:val="both"/>
                </w:pPr>
              </w:pPrChange>
            </w:pPr>
            <w:r>
              <w:t>Mitigační a adaptační strategie</w:t>
            </w:r>
            <w:ins w:id="4305" w:author="PS" w:date="2018-11-25T14:46:00Z">
              <w:r w:rsidR="00727397">
                <w:t>.</w:t>
              </w:r>
            </w:ins>
          </w:p>
          <w:p w14:paraId="379A69AD" w14:textId="477B233E" w:rsidR="00BD26BB" w:rsidRDefault="00BD26BB">
            <w:pPr>
              <w:pStyle w:val="Odstavecseseznamem"/>
              <w:numPr>
                <w:ilvl w:val="0"/>
                <w:numId w:val="10"/>
              </w:numPr>
              <w:suppressAutoHyphens w:val="0"/>
              <w:autoSpaceDE w:val="0"/>
              <w:autoSpaceDN w:val="0"/>
              <w:adjustRightInd w:val="0"/>
              <w:jc w:val="both"/>
              <w:pPrChange w:id="4306" w:author="Matyas Adam" w:date="2018-11-16T15:34:00Z">
                <w:pPr>
                  <w:pStyle w:val="Odstavecseseznamem"/>
                  <w:numPr>
                    <w:ilvl w:val="1"/>
                    <w:numId w:val="40"/>
                  </w:numPr>
                  <w:tabs>
                    <w:tab w:val="num" w:pos="1080"/>
                  </w:tabs>
                  <w:ind w:left="1080" w:hanging="360"/>
                  <w:jc w:val="both"/>
                </w:pPr>
              </w:pPrChange>
            </w:pPr>
            <w:r>
              <w:t>Prevence environmentálních rizik</w:t>
            </w:r>
            <w:ins w:id="4307" w:author="PS" w:date="2018-11-25T14:46:00Z">
              <w:r w:rsidR="00727397">
                <w:t>.</w:t>
              </w:r>
            </w:ins>
          </w:p>
          <w:p w14:paraId="39D4DFD9" w14:textId="5A03EDF2" w:rsidR="00BD26BB" w:rsidRDefault="00BD26BB">
            <w:pPr>
              <w:pStyle w:val="Odstavecseseznamem"/>
              <w:numPr>
                <w:ilvl w:val="0"/>
                <w:numId w:val="10"/>
              </w:numPr>
              <w:suppressAutoHyphens w:val="0"/>
              <w:autoSpaceDE w:val="0"/>
              <w:autoSpaceDN w:val="0"/>
              <w:adjustRightInd w:val="0"/>
              <w:jc w:val="both"/>
              <w:pPrChange w:id="4308" w:author="Matyas Adam" w:date="2018-11-16T15:34:00Z">
                <w:pPr>
                  <w:pStyle w:val="Odstavecseseznamem"/>
                  <w:numPr>
                    <w:ilvl w:val="1"/>
                    <w:numId w:val="40"/>
                  </w:numPr>
                  <w:tabs>
                    <w:tab w:val="num" w:pos="1080"/>
                  </w:tabs>
                  <w:ind w:left="1080" w:hanging="360"/>
                  <w:jc w:val="both"/>
                </w:pPr>
              </w:pPrChange>
            </w:pPr>
            <w:r>
              <w:t>Adaptace a mitigace povodní</w:t>
            </w:r>
            <w:ins w:id="4309" w:author="PS" w:date="2018-11-25T14:46:00Z">
              <w:r w:rsidR="00727397">
                <w:t>.</w:t>
              </w:r>
            </w:ins>
          </w:p>
          <w:p w14:paraId="369C650B" w14:textId="63CC3062" w:rsidR="00BD26BB" w:rsidRDefault="00BD26BB">
            <w:pPr>
              <w:pStyle w:val="Odstavecseseznamem"/>
              <w:numPr>
                <w:ilvl w:val="0"/>
                <w:numId w:val="10"/>
              </w:numPr>
              <w:suppressAutoHyphens w:val="0"/>
              <w:autoSpaceDE w:val="0"/>
              <w:autoSpaceDN w:val="0"/>
              <w:adjustRightInd w:val="0"/>
              <w:jc w:val="both"/>
              <w:pPrChange w:id="4310" w:author="Matyas Adam" w:date="2018-11-16T15:34:00Z">
                <w:pPr>
                  <w:pStyle w:val="Odstavecseseznamem"/>
                  <w:numPr>
                    <w:ilvl w:val="1"/>
                    <w:numId w:val="40"/>
                  </w:numPr>
                  <w:tabs>
                    <w:tab w:val="num" w:pos="1080"/>
                  </w:tabs>
                  <w:ind w:left="1080" w:hanging="360"/>
                  <w:jc w:val="both"/>
                </w:pPr>
              </w:pPrChange>
            </w:pPr>
            <w:r>
              <w:t>Adaptace a mitigace sucha</w:t>
            </w:r>
            <w:ins w:id="4311" w:author="PS" w:date="2018-11-25T14:46:00Z">
              <w:r w:rsidR="00727397">
                <w:t>.</w:t>
              </w:r>
            </w:ins>
          </w:p>
          <w:p w14:paraId="28DD2F57" w14:textId="2B6906C8" w:rsidR="00BD26BB" w:rsidRDefault="00BD26BB">
            <w:pPr>
              <w:pStyle w:val="Odstavecseseznamem"/>
              <w:numPr>
                <w:ilvl w:val="0"/>
                <w:numId w:val="10"/>
              </w:numPr>
              <w:suppressAutoHyphens w:val="0"/>
              <w:autoSpaceDE w:val="0"/>
              <w:autoSpaceDN w:val="0"/>
              <w:adjustRightInd w:val="0"/>
              <w:jc w:val="both"/>
              <w:pPrChange w:id="4312" w:author="Matyas Adam" w:date="2018-11-16T15:34:00Z">
                <w:pPr>
                  <w:pStyle w:val="Odstavecseseznamem"/>
                  <w:numPr>
                    <w:ilvl w:val="1"/>
                    <w:numId w:val="40"/>
                  </w:numPr>
                  <w:tabs>
                    <w:tab w:val="num" w:pos="1080"/>
                  </w:tabs>
                  <w:ind w:left="1080" w:hanging="360"/>
                  <w:jc w:val="both"/>
                </w:pPr>
              </w:pPrChange>
            </w:pPr>
            <w:r>
              <w:t>Adaptace a mitigace sesuvů</w:t>
            </w:r>
            <w:ins w:id="4313" w:author="PS" w:date="2018-11-25T14:46:00Z">
              <w:r w:rsidR="00727397">
                <w:t>.</w:t>
              </w:r>
            </w:ins>
          </w:p>
          <w:p w14:paraId="486DD600" w14:textId="68AD7422" w:rsidR="00BD26BB" w:rsidRDefault="00BD26BB">
            <w:pPr>
              <w:pStyle w:val="Odstavecseseznamem"/>
              <w:numPr>
                <w:ilvl w:val="0"/>
                <w:numId w:val="10"/>
              </w:numPr>
              <w:suppressAutoHyphens w:val="0"/>
              <w:autoSpaceDE w:val="0"/>
              <w:autoSpaceDN w:val="0"/>
              <w:adjustRightInd w:val="0"/>
              <w:jc w:val="both"/>
              <w:pPrChange w:id="4314" w:author="Matyas Adam" w:date="2018-11-16T15:34:00Z">
                <w:pPr>
                  <w:pStyle w:val="Odstavecseseznamem"/>
                  <w:numPr>
                    <w:ilvl w:val="1"/>
                    <w:numId w:val="40"/>
                  </w:numPr>
                  <w:tabs>
                    <w:tab w:val="num" w:pos="1080"/>
                  </w:tabs>
                  <w:ind w:left="1080" w:hanging="360"/>
                  <w:jc w:val="both"/>
                </w:pPr>
              </w:pPrChange>
            </w:pPr>
            <w:r>
              <w:t>Adaptace a mitigace zemětřesení</w:t>
            </w:r>
            <w:ins w:id="4315" w:author="PS" w:date="2018-11-25T14:46:00Z">
              <w:r w:rsidR="00727397">
                <w:t>.</w:t>
              </w:r>
            </w:ins>
          </w:p>
          <w:p w14:paraId="38B79D16" w14:textId="614D26F9" w:rsidR="00BD26BB" w:rsidRDefault="00BD26BB">
            <w:pPr>
              <w:pStyle w:val="Odstavecseseznamem"/>
              <w:numPr>
                <w:ilvl w:val="0"/>
                <w:numId w:val="10"/>
              </w:numPr>
              <w:suppressAutoHyphens w:val="0"/>
              <w:autoSpaceDE w:val="0"/>
              <w:autoSpaceDN w:val="0"/>
              <w:adjustRightInd w:val="0"/>
              <w:jc w:val="both"/>
              <w:pPrChange w:id="4316" w:author="Matyas Adam" w:date="2018-11-16T15:34:00Z">
                <w:pPr>
                  <w:pStyle w:val="Odstavecseseznamem"/>
                  <w:numPr>
                    <w:ilvl w:val="1"/>
                    <w:numId w:val="40"/>
                  </w:numPr>
                  <w:tabs>
                    <w:tab w:val="num" w:pos="1080"/>
                  </w:tabs>
                  <w:ind w:left="1080" w:hanging="360"/>
                  <w:jc w:val="both"/>
                </w:pPr>
              </w:pPrChange>
            </w:pPr>
            <w:r>
              <w:t>Adaptace a mitigace vichřic</w:t>
            </w:r>
            <w:ins w:id="4317" w:author="PS" w:date="2018-11-25T14:46:00Z">
              <w:r w:rsidR="00727397">
                <w:t>.</w:t>
              </w:r>
            </w:ins>
          </w:p>
          <w:p w14:paraId="77121BB9" w14:textId="67DD0A80" w:rsidR="00BD26BB" w:rsidRDefault="00BD26BB">
            <w:pPr>
              <w:pStyle w:val="Odstavecseseznamem"/>
              <w:numPr>
                <w:ilvl w:val="0"/>
                <w:numId w:val="10"/>
              </w:numPr>
              <w:suppressAutoHyphens w:val="0"/>
              <w:autoSpaceDE w:val="0"/>
              <w:autoSpaceDN w:val="0"/>
              <w:adjustRightInd w:val="0"/>
              <w:jc w:val="both"/>
              <w:pPrChange w:id="4318" w:author="Matyas Adam" w:date="2018-11-16T15:34:00Z">
                <w:pPr>
                  <w:pStyle w:val="Odstavecseseznamem"/>
                  <w:numPr>
                    <w:ilvl w:val="1"/>
                    <w:numId w:val="40"/>
                  </w:numPr>
                  <w:tabs>
                    <w:tab w:val="num" w:pos="1080"/>
                  </w:tabs>
                  <w:ind w:left="1080" w:hanging="360"/>
                  <w:jc w:val="both"/>
                </w:pPr>
              </w:pPrChange>
            </w:pPr>
            <w:r>
              <w:t>Adaptace a mitigace požárů</w:t>
            </w:r>
            <w:ins w:id="4319" w:author="PS" w:date="2018-11-25T14:46:00Z">
              <w:r w:rsidR="00727397">
                <w:t>.</w:t>
              </w:r>
            </w:ins>
          </w:p>
          <w:p w14:paraId="0CBE7408" w14:textId="25E8CDDB" w:rsidR="00BD26BB" w:rsidRDefault="00BD26BB">
            <w:pPr>
              <w:pStyle w:val="Odstavecseseznamem"/>
              <w:numPr>
                <w:ilvl w:val="0"/>
                <w:numId w:val="10"/>
              </w:numPr>
              <w:suppressAutoHyphens w:val="0"/>
              <w:autoSpaceDE w:val="0"/>
              <w:autoSpaceDN w:val="0"/>
              <w:adjustRightInd w:val="0"/>
              <w:jc w:val="both"/>
              <w:pPrChange w:id="4320" w:author="Matyas Adam" w:date="2018-11-16T15:34:00Z">
                <w:pPr>
                  <w:pStyle w:val="Odstavecseseznamem"/>
                  <w:numPr>
                    <w:ilvl w:val="1"/>
                    <w:numId w:val="40"/>
                  </w:numPr>
                  <w:tabs>
                    <w:tab w:val="num" w:pos="1080"/>
                  </w:tabs>
                  <w:ind w:left="1080" w:hanging="360"/>
                  <w:jc w:val="both"/>
                </w:pPr>
              </w:pPrChange>
            </w:pPr>
            <w:r>
              <w:t>Adaptace a mitigace klimatické změny</w:t>
            </w:r>
            <w:ins w:id="4321" w:author="PS" w:date="2018-11-25T14:46:00Z">
              <w:r w:rsidR="00727397">
                <w:t>.</w:t>
              </w:r>
            </w:ins>
          </w:p>
          <w:p w14:paraId="01761912" w14:textId="6F2E1FF9" w:rsidR="00BD26BB" w:rsidRDefault="00BD26BB">
            <w:pPr>
              <w:pStyle w:val="Odstavecseseznamem"/>
              <w:numPr>
                <w:ilvl w:val="0"/>
                <w:numId w:val="10"/>
              </w:numPr>
              <w:suppressAutoHyphens w:val="0"/>
              <w:autoSpaceDE w:val="0"/>
              <w:autoSpaceDN w:val="0"/>
              <w:adjustRightInd w:val="0"/>
              <w:jc w:val="both"/>
              <w:pPrChange w:id="4322" w:author="Matyas Adam" w:date="2018-11-16T15:34:00Z">
                <w:pPr>
                  <w:pStyle w:val="Odstavecseseznamem"/>
                  <w:numPr>
                    <w:ilvl w:val="1"/>
                    <w:numId w:val="40"/>
                  </w:numPr>
                  <w:tabs>
                    <w:tab w:val="num" w:pos="1080"/>
                  </w:tabs>
                  <w:ind w:left="1080" w:hanging="360"/>
                  <w:jc w:val="both"/>
                </w:pPr>
              </w:pPrChange>
            </w:pPr>
            <w:r>
              <w:t>Tematické prezentace</w:t>
            </w:r>
            <w:ins w:id="4323" w:author="PS" w:date="2018-11-25T14:46:00Z">
              <w:r w:rsidR="00727397">
                <w:t>.</w:t>
              </w:r>
            </w:ins>
          </w:p>
          <w:p w14:paraId="2AAC89ED" w14:textId="578D965B" w:rsidR="00BD26BB" w:rsidRDefault="00BD26BB">
            <w:pPr>
              <w:pStyle w:val="Odstavecseseznamem"/>
              <w:numPr>
                <w:ilvl w:val="0"/>
                <w:numId w:val="10"/>
              </w:numPr>
              <w:suppressAutoHyphens w:val="0"/>
              <w:autoSpaceDE w:val="0"/>
              <w:autoSpaceDN w:val="0"/>
              <w:adjustRightInd w:val="0"/>
              <w:jc w:val="both"/>
              <w:pPrChange w:id="4324" w:author="Matyas Adam" w:date="2018-11-16T15:34:00Z">
                <w:pPr>
                  <w:pStyle w:val="Odstavecseseznamem"/>
                  <w:numPr>
                    <w:ilvl w:val="1"/>
                    <w:numId w:val="40"/>
                  </w:numPr>
                  <w:tabs>
                    <w:tab w:val="num" w:pos="1080"/>
                  </w:tabs>
                  <w:ind w:left="1080" w:hanging="360"/>
                  <w:jc w:val="both"/>
                </w:pPr>
              </w:pPrChange>
            </w:pPr>
            <w:r>
              <w:t>Exkurze</w:t>
            </w:r>
            <w:ins w:id="4325" w:author="PS" w:date="2018-11-25T14:46:00Z">
              <w:r w:rsidR="00727397">
                <w:t>.</w:t>
              </w:r>
            </w:ins>
          </w:p>
        </w:tc>
      </w:tr>
      <w:tr w:rsidR="00BD26BB" w14:paraId="6561D1AC" w14:textId="77777777" w:rsidTr="00495DC8">
        <w:trPr>
          <w:trHeight w:val="265"/>
        </w:trPr>
        <w:tc>
          <w:tcPr>
            <w:tcW w:w="3654" w:type="dxa"/>
            <w:gridSpan w:val="2"/>
            <w:tcBorders>
              <w:left w:val="single" w:sz="4" w:space="0" w:color="000000"/>
              <w:bottom w:val="single" w:sz="4" w:space="0" w:color="000000"/>
              <w:right w:val="single" w:sz="4" w:space="0" w:color="000000"/>
            </w:tcBorders>
            <w:shd w:val="clear" w:color="auto" w:fill="F7CAAC"/>
          </w:tcPr>
          <w:p w14:paraId="42CB72C2" w14:textId="77777777" w:rsidR="00BD26BB" w:rsidRDefault="00BD26BB" w:rsidP="00495DC8">
            <w:pPr>
              <w:jc w:val="both"/>
            </w:pPr>
            <w:r>
              <w:rPr>
                <w:b/>
              </w:rPr>
              <w:t>Studijní literatura a studijní pomůcky</w:t>
            </w:r>
          </w:p>
        </w:tc>
        <w:tc>
          <w:tcPr>
            <w:tcW w:w="6201" w:type="dxa"/>
            <w:gridSpan w:val="6"/>
            <w:tcBorders>
              <w:left w:val="single" w:sz="4" w:space="0" w:color="000000"/>
              <w:right w:val="single" w:sz="4" w:space="0" w:color="000000"/>
            </w:tcBorders>
            <w:shd w:val="clear" w:color="auto" w:fill="auto"/>
          </w:tcPr>
          <w:p w14:paraId="11FE5725" w14:textId="77777777" w:rsidR="00BD26BB" w:rsidRDefault="00BD26BB" w:rsidP="00495DC8">
            <w:pPr>
              <w:jc w:val="both"/>
            </w:pPr>
          </w:p>
        </w:tc>
      </w:tr>
      <w:tr w:rsidR="00BD26BB" w14:paraId="528EC5EF" w14:textId="77777777" w:rsidTr="00495DC8">
        <w:trPr>
          <w:trHeight w:val="1497"/>
        </w:trPr>
        <w:tc>
          <w:tcPr>
            <w:tcW w:w="9855" w:type="dxa"/>
            <w:gridSpan w:val="8"/>
            <w:tcBorders>
              <w:left w:val="single" w:sz="4" w:space="0" w:color="000000"/>
              <w:bottom w:val="single" w:sz="4" w:space="0" w:color="000000"/>
              <w:right w:val="single" w:sz="4" w:space="0" w:color="000000"/>
            </w:tcBorders>
            <w:shd w:val="clear" w:color="auto" w:fill="auto"/>
          </w:tcPr>
          <w:p w14:paraId="74B5AC44" w14:textId="77777777" w:rsidR="00BD26BB" w:rsidRDefault="00BD26BB">
            <w:pPr>
              <w:ind w:left="322" w:hanging="284"/>
              <w:jc w:val="both"/>
              <w:pPrChange w:id="4326" w:author="Matyas Adam" w:date="2018-11-16T15:21:00Z">
                <w:pPr>
                  <w:jc w:val="both"/>
                </w:pPr>
              </w:pPrChange>
            </w:pPr>
            <w:r>
              <w:rPr>
                <w:b/>
              </w:rPr>
              <w:t>Povinná literatura</w:t>
            </w:r>
          </w:p>
          <w:p w14:paraId="789EA569" w14:textId="77777777" w:rsidR="00BD26BB" w:rsidRDefault="00BD26BB">
            <w:pPr>
              <w:ind w:left="322" w:hanging="284"/>
              <w:jc w:val="both"/>
              <w:pPrChange w:id="4327" w:author="Matyas Adam" w:date="2018-11-16T15:21:00Z">
                <w:pPr>
                  <w:pStyle w:val="Odstavecseseznamem"/>
                  <w:numPr>
                    <w:numId w:val="6"/>
                  </w:numPr>
                  <w:ind w:hanging="360"/>
                  <w:jc w:val="both"/>
                </w:pPr>
              </w:pPrChange>
            </w:pPr>
            <w:r>
              <w:t xml:space="preserve">RANKE, U. </w:t>
            </w:r>
            <w:del w:id="4328" w:author="Matyas Adam" w:date="2018-11-16T15:21:00Z">
              <w:r w:rsidDel="00FA394B">
                <w:delText xml:space="preserve">(2015): </w:delText>
              </w:r>
            </w:del>
            <w:r w:rsidRPr="0015666E">
              <w:rPr>
                <w:i/>
              </w:rPr>
              <w:t xml:space="preserve">Natural Disaster Risk Management. </w:t>
            </w:r>
            <w:r>
              <w:t xml:space="preserve">Cham: </w:t>
            </w:r>
            <w:r w:rsidRPr="000D3C05">
              <w:t>Sprin</w:t>
            </w:r>
            <w:r>
              <w:t xml:space="preserve">ger International Publishing AG. </w:t>
            </w:r>
            <w:ins w:id="4329" w:author="Matyas Adam" w:date="2018-11-16T15:21:00Z">
              <w:r>
                <w:t xml:space="preserve">2015. </w:t>
              </w:r>
            </w:ins>
            <w:r>
              <w:t>401 s.</w:t>
            </w:r>
          </w:p>
          <w:p w14:paraId="793C9EF5" w14:textId="77777777" w:rsidR="00BD26BB" w:rsidRDefault="00BD26BB">
            <w:pPr>
              <w:ind w:left="322" w:hanging="284"/>
              <w:jc w:val="both"/>
              <w:rPr>
                <w:ins w:id="4330" w:author="Matyas Adam" w:date="2018-11-16T15:24:00Z"/>
              </w:rPr>
              <w:pPrChange w:id="4331" w:author="Matyas Adam" w:date="2018-11-16T15:21:00Z">
                <w:pPr>
                  <w:pStyle w:val="Odstavecseseznamem"/>
                  <w:numPr>
                    <w:numId w:val="6"/>
                  </w:numPr>
                  <w:ind w:hanging="360"/>
                  <w:jc w:val="both"/>
                </w:pPr>
              </w:pPrChange>
            </w:pPr>
            <w:r>
              <w:t xml:space="preserve">SURAMPALLI, R. Y. a kol. </w:t>
            </w:r>
            <w:del w:id="4332" w:author="Matyas Adam" w:date="2018-11-16T15:21:00Z">
              <w:r w:rsidDel="00FA394B">
                <w:delText xml:space="preserve">(2013): </w:delText>
              </w:r>
            </w:del>
            <w:r w:rsidRPr="00EF26FE">
              <w:t>C</w:t>
            </w:r>
            <w:r w:rsidRPr="0015666E">
              <w:rPr>
                <w:i/>
              </w:rPr>
              <w:t>limate Change Modeling, Mitigation, and Adaptation</w:t>
            </w:r>
            <w:r>
              <w:t xml:space="preserve">. Boston: ASCE press. </w:t>
            </w:r>
            <w:ins w:id="4333" w:author="Matyas Adam" w:date="2018-11-16T15:21:00Z">
              <w:r>
                <w:t xml:space="preserve">2013. </w:t>
              </w:r>
            </w:ins>
            <w:r>
              <w:t>708 s.</w:t>
            </w:r>
          </w:p>
          <w:p w14:paraId="25AB19E9" w14:textId="77777777" w:rsidR="00BD26BB" w:rsidRDefault="00BD26BB">
            <w:pPr>
              <w:ind w:left="322" w:hanging="284"/>
              <w:jc w:val="both"/>
              <w:rPr>
                <w:ins w:id="4334" w:author="Matyas Adam" w:date="2018-11-16T15:22:00Z"/>
              </w:rPr>
              <w:pPrChange w:id="4335" w:author="Matyas Adam" w:date="2018-11-16T15:21:00Z">
                <w:pPr>
                  <w:pStyle w:val="Odstavecseseznamem"/>
                  <w:numPr>
                    <w:numId w:val="6"/>
                  </w:numPr>
                  <w:ind w:hanging="360"/>
                  <w:jc w:val="both"/>
                </w:pPr>
              </w:pPrChange>
            </w:pPr>
            <w:ins w:id="4336" w:author="Matyas Adam" w:date="2018-11-16T15:24:00Z">
              <w:r>
                <w:t xml:space="preserve">Časopis: </w:t>
              </w:r>
              <w:r w:rsidRPr="000D3C05">
                <w:t>Mitigation and Adaptation Strategies for Global Change</w:t>
              </w:r>
              <w:r>
                <w:t>,</w:t>
              </w:r>
            </w:ins>
          </w:p>
          <w:p w14:paraId="300DD1B1" w14:textId="77777777" w:rsidR="00BD26BB" w:rsidDel="00FA394B" w:rsidRDefault="00BD26BB">
            <w:pPr>
              <w:ind w:left="322" w:hanging="284"/>
              <w:jc w:val="both"/>
              <w:rPr>
                <w:del w:id="4337" w:author="Matyas Adam" w:date="2018-11-16T15:22:00Z"/>
              </w:rPr>
              <w:pPrChange w:id="4338" w:author="Matyas Adam" w:date="2018-11-16T15:21:00Z">
                <w:pPr>
                  <w:pStyle w:val="Odstavecseseznamem"/>
                  <w:numPr>
                    <w:numId w:val="6"/>
                  </w:numPr>
                  <w:ind w:hanging="360"/>
                  <w:jc w:val="both"/>
                </w:pPr>
              </w:pPrChange>
            </w:pPr>
            <w:ins w:id="4339" w:author="Matyas Adam" w:date="2018-11-16T15:22:00Z">
              <w:r w:rsidRPr="00A70703">
                <w:t>Materiály dostupné v e-learningovém kurzu předmětu v LMS Moodle na </w:t>
              </w:r>
              <w:r w:rsidRPr="00A70703">
                <w:fldChar w:fldCharType="begin"/>
              </w:r>
              <w:r>
                <w:instrText xml:space="preserve"> HYPERLINK "http://vyuka.flkr.utb.cz/" \t "_blank" </w:instrText>
              </w:r>
              <w:r w:rsidRPr="00A70703">
                <w:fldChar w:fldCharType="separate"/>
              </w:r>
              <w:r w:rsidRPr="00A70703">
                <w:t>http://vyuka.flkr.utb.cz</w:t>
              </w:r>
              <w:r w:rsidRPr="00A70703">
                <w:fldChar w:fldCharType="end"/>
              </w:r>
            </w:ins>
          </w:p>
          <w:p w14:paraId="1D32492C" w14:textId="77777777" w:rsidR="00BD26BB" w:rsidDel="00FF7A00" w:rsidRDefault="00BD26BB">
            <w:pPr>
              <w:ind w:left="322" w:hanging="284"/>
              <w:jc w:val="both"/>
              <w:rPr>
                <w:del w:id="4340" w:author="Matyas Adam" w:date="2018-11-16T15:24:00Z"/>
              </w:rPr>
              <w:pPrChange w:id="4341" w:author="Matyas Adam" w:date="2018-11-16T15:21:00Z">
                <w:pPr>
                  <w:jc w:val="both"/>
                </w:pPr>
              </w:pPrChange>
            </w:pPr>
            <w:del w:id="4342" w:author="Matyas Adam" w:date="2018-11-16T15:24:00Z">
              <w:r w:rsidDel="00FF7A00">
                <w:rPr>
                  <w:b/>
                </w:rPr>
                <w:delText>Doporučená literatura</w:delText>
              </w:r>
            </w:del>
          </w:p>
          <w:p w14:paraId="2D2DD69B" w14:textId="77777777" w:rsidR="00BD26BB" w:rsidRDefault="00BD26BB">
            <w:pPr>
              <w:ind w:left="322" w:hanging="284"/>
              <w:jc w:val="both"/>
              <w:pPrChange w:id="4343" w:author="Matyas Adam" w:date="2018-11-16T15:21:00Z">
                <w:pPr>
                  <w:pStyle w:val="Odstavecseseznamem"/>
                  <w:numPr>
                    <w:numId w:val="6"/>
                  </w:numPr>
                  <w:ind w:hanging="360"/>
                  <w:jc w:val="both"/>
                </w:pPr>
              </w:pPrChange>
            </w:pPr>
            <w:del w:id="4344" w:author="Matyas Adam" w:date="2018-11-16T15:24:00Z">
              <w:r w:rsidDel="00FF7A00">
                <w:delText xml:space="preserve">Časopis: </w:delText>
              </w:r>
              <w:r w:rsidRPr="000D3C05" w:rsidDel="00FF7A00">
                <w:delText>Mitigation and Adaptation Strategies for Global Change</w:delText>
              </w:r>
              <w:r w:rsidDel="00FF7A00">
                <w:delText xml:space="preserve">, </w:delText>
              </w:r>
            </w:del>
          </w:p>
        </w:tc>
      </w:tr>
      <w:tr w:rsidR="00BD26BB" w14:paraId="6AA22E88" w14:textId="77777777" w:rsidTr="00495DC8">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4A4C428E" w14:textId="77777777" w:rsidR="00BD26BB" w:rsidRDefault="00BD26BB" w:rsidP="00495DC8">
            <w:pPr>
              <w:jc w:val="center"/>
              <w:rPr>
                <w:b/>
              </w:rPr>
            </w:pPr>
            <w:r>
              <w:rPr>
                <w:b/>
              </w:rPr>
              <w:t>Informace ke kombinované nebo distanční formě</w:t>
            </w:r>
          </w:p>
        </w:tc>
      </w:tr>
      <w:tr w:rsidR="00BD26BB" w14:paraId="5E0C14C7" w14:textId="77777777" w:rsidTr="00495DC8">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Pr>
          <w:p w14:paraId="6ADFF54A" w14:textId="77777777" w:rsidR="00BD26BB" w:rsidRDefault="00BD26BB" w:rsidP="00495DC8">
            <w:pPr>
              <w:jc w:val="both"/>
            </w:pPr>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14:paraId="2CD20894" w14:textId="77777777" w:rsidR="00BD26BB" w:rsidRDefault="00BD26BB" w:rsidP="00495DC8">
            <w:pPr>
              <w:jc w:val="both"/>
            </w:pPr>
          </w:p>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14:paraId="109FD070" w14:textId="77777777" w:rsidR="00BD26BB" w:rsidRDefault="00BD26BB" w:rsidP="00495DC8">
            <w:pPr>
              <w:jc w:val="both"/>
              <w:rPr>
                <w:b/>
              </w:rPr>
            </w:pPr>
            <w:r>
              <w:rPr>
                <w:b/>
              </w:rPr>
              <w:t xml:space="preserve">hodin </w:t>
            </w:r>
          </w:p>
        </w:tc>
      </w:tr>
      <w:tr w:rsidR="00BD26BB" w14:paraId="013CAD48" w14:textId="77777777" w:rsidTr="00495DC8">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10860A0F" w14:textId="77777777" w:rsidR="00BD26BB" w:rsidRDefault="00BD26BB" w:rsidP="00495DC8">
            <w:pPr>
              <w:jc w:val="both"/>
              <w:rPr>
                <w:b/>
              </w:rPr>
            </w:pPr>
            <w:r>
              <w:rPr>
                <w:b/>
              </w:rPr>
              <w:t>Informace o způsobu kontaktu s vyučujícím</w:t>
            </w:r>
          </w:p>
        </w:tc>
      </w:tr>
      <w:tr w:rsidR="00BD26BB" w14:paraId="458FE26C" w14:textId="77777777" w:rsidTr="00495DC8">
        <w:trPr>
          <w:trHeight w:val="242"/>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0FD04FBE" w14:textId="77777777" w:rsidR="00BD26BB" w:rsidRDefault="00BD26BB" w:rsidP="00495DC8">
            <w:pPr>
              <w:jc w:val="both"/>
            </w:pPr>
          </w:p>
        </w:tc>
      </w:tr>
    </w:tbl>
    <w:p w14:paraId="3BEE29A1" w14:textId="77777777" w:rsidR="00BD26BB" w:rsidRDefault="00BD26BB">
      <w:pPr>
        <w:spacing w:after="160" w:line="259" w:lineRule="auto"/>
      </w:pPr>
    </w:p>
    <w:p w14:paraId="3ABFE64C" w14:textId="77777777" w:rsidR="00BD26BB" w:rsidRDefault="00BD26BB">
      <w:pPr>
        <w:spacing w:after="160" w:line="259" w:lineRule="auto"/>
      </w:pPr>
      <w:r>
        <w:br w:type="page"/>
      </w:r>
    </w:p>
    <w:tbl>
      <w:tblPr>
        <w:tblW w:w="9855" w:type="dxa"/>
        <w:tblInd w:w="-38" w:type="dxa"/>
        <w:tblBorders>
          <w:top w:val="single" w:sz="4" w:space="0" w:color="000000"/>
          <w:left w:val="single" w:sz="4" w:space="0" w:color="000000"/>
          <w:bottom w:val="double" w:sz="4" w:space="0" w:color="000000"/>
          <w:right w:val="single" w:sz="4" w:space="0" w:color="000000"/>
          <w:insideH w:val="double" w:sz="4" w:space="0" w:color="000000"/>
          <w:insideV w:val="single" w:sz="4" w:space="0" w:color="000000"/>
        </w:tblBorders>
        <w:tblCellMar>
          <w:left w:w="70" w:type="dxa"/>
          <w:right w:w="70" w:type="dxa"/>
        </w:tblCellMar>
        <w:tblLook w:val="01E0" w:firstRow="1" w:lastRow="1" w:firstColumn="1" w:lastColumn="1" w:noHBand="0" w:noVBand="0"/>
      </w:tblPr>
      <w:tblGrid>
        <w:gridCol w:w="3086"/>
        <w:gridCol w:w="568"/>
        <w:gridCol w:w="1133"/>
        <w:gridCol w:w="889"/>
        <w:gridCol w:w="816"/>
        <w:gridCol w:w="2156"/>
        <w:gridCol w:w="539"/>
        <w:gridCol w:w="668"/>
      </w:tblGrid>
      <w:tr w:rsidR="00BD26BB" w14:paraId="719C61A8" w14:textId="77777777" w:rsidTr="00495DC8">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6EF2BF28" w14:textId="77777777" w:rsidR="00BD26BB" w:rsidRDefault="00BD26BB" w:rsidP="00495DC8">
            <w:pPr>
              <w:jc w:val="both"/>
              <w:rPr>
                <w:b/>
                <w:sz w:val="28"/>
              </w:rPr>
            </w:pPr>
            <w:r>
              <w:rPr>
                <w:b/>
                <w:sz w:val="28"/>
              </w:rPr>
              <w:t>B-III – Charakteristika studijního předmětu</w:t>
            </w:r>
          </w:p>
        </w:tc>
      </w:tr>
      <w:tr w:rsidR="00BD26BB" w14:paraId="71CD67B8" w14:textId="77777777" w:rsidTr="00495DC8">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175B5B40" w14:textId="77777777" w:rsidR="00BD26BB" w:rsidRDefault="00BD26BB" w:rsidP="00495DC8">
            <w:pPr>
              <w:jc w:val="both"/>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14:paraId="26C86B69" w14:textId="77777777" w:rsidR="00BD26BB" w:rsidRPr="002D7853" w:rsidRDefault="00BD26BB" w:rsidP="00495DC8">
            <w:pPr>
              <w:jc w:val="both"/>
              <w:rPr>
                <w:b/>
              </w:rPr>
            </w:pPr>
            <w:r w:rsidRPr="002D7853">
              <w:rPr>
                <w:b/>
              </w:rPr>
              <w:t>Moderní trendy v agroekologii</w:t>
            </w:r>
          </w:p>
        </w:tc>
      </w:tr>
      <w:tr w:rsidR="00BD26BB" w14:paraId="7CA0C9F4"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010F01B" w14:textId="77777777" w:rsidR="00BD26BB" w:rsidRDefault="00BD26BB" w:rsidP="00495DC8">
            <w:pPr>
              <w:jc w:val="both"/>
              <w:rPr>
                <w:b/>
              </w:rPr>
            </w:pPr>
            <w:r>
              <w:rPr>
                <w:b/>
              </w:rPr>
              <w:t>Typ předmětu</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54D83C29" w14:textId="77777777" w:rsidR="00BD26BB" w:rsidRDefault="00BD26BB" w:rsidP="00495DC8">
            <w:pPr>
              <w:jc w:val="both"/>
            </w:pPr>
            <w:r>
              <w:t>Povinně volitelný</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0688D095" w14:textId="77777777" w:rsidR="00BD26BB" w:rsidRDefault="00BD26BB" w:rsidP="00495DC8">
            <w:pPr>
              <w:jc w:val="both"/>
            </w:pPr>
            <w:r>
              <w:rPr>
                <w:b/>
              </w:rPr>
              <w:t>doporučený ročník / semestr</w:t>
            </w:r>
          </w:p>
        </w:tc>
        <w:tc>
          <w:tcPr>
            <w:tcW w:w="668" w:type="dxa"/>
            <w:tcBorders>
              <w:top w:val="single" w:sz="4" w:space="0" w:color="000000"/>
              <w:left w:val="single" w:sz="4" w:space="0" w:color="000000"/>
              <w:bottom w:val="single" w:sz="4" w:space="0" w:color="000000"/>
              <w:right w:val="single" w:sz="4" w:space="0" w:color="000000"/>
            </w:tcBorders>
            <w:shd w:val="clear" w:color="auto" w:fill="auto"/>
          </w:tcPr>
          <w:p w14:paraId="49B695E2" w14:textId="77777777" w:rsidR="00BD26BB" w:rsidRDefault="00BD26BB" w:rsidP="00495DC8">
            <w:pPr>
              <w:jc w:val="both"/>
            </w:pPr>
            <w:r>
              <w:t>2/LS</w:t>
            </w:r>
          </w:p>
        </w:tc>
      </w:tr>
      <w:tr w:rsidR="00BD26BB" w14:paraId="226B0F35"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F708117" w14:textId="77777777" w:rsidR="00BD26BB" w:rsidRDefault="00BD26BB" w:rsidP="00495DC8">
            <w:pPr>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14:paraId="5A15151D" w14:textId="77777777" w:rsidR="00BD26BB" w:rsidRDefault="00BD26BB" w:rsidP="00495DC8">
            <w:pPr>
              <w:jc w:val="both"/>
            </w:pPr>
            <w:r>
              <w:t>14p – 14s</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14:paraId="75D7D77E" w14:textId="77777777" w:rsidR="00BD26BB" w:rsidRDefault="00BD26BB" w:rsidP="00495DC8">
            <w:pPr>
              <w:jc w:val="both"/>
              <w:rPr>
                <w:b/>
              </w:rPr>
            </w:pPr>
            <w:r>
              <w:rPr>
                <w:b/>
              </w:rPr>
              <w:t xml:space="preserve">hod. </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7472F46E" w14:textId="14020581" w:rsidR="00BD26BB" w:rsidRDefault="00BD26BB" w:rsidP="00495DC8">
            <w:pPr>
              <w:jc w:val="both"/>
            </w:pPr>
            <w:del w:id="4345" w:author="Matyas Adam" w:date="2018-11-16T15:29:00Z">
              <w:r w:rsidDel="00FF7A00">
                <w:delText>28</w:delText>
              </w:r>
            </w:del>
            <w:ins w:id="4346" w:author="Matyas Adam" w:date="2018-11-16T15:29:00Z">
              <w:del w:id="4347" w:author="PS" w:date="2018-11-25T14:46:00Z">
                <w:r w:rsidDel="00727397">
                  <w:delText>2</w:delText>
                </w:r>
              </w:del>
            </w:ins>
            <w:ins w:id="4348" w:author="PS" w:date="2018-11-25T14:46:00Z">
              <w:r w:rsidR="00727397">
                <w:t>28</w:t>
              </w:r>
            </w:ins>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7918234F" w14:textId="77777777" w:rsidR="00BD26BB" w:rsidRDefault="00BD26BB" w:rsidP="00495DC8">
            <w:pPr>
              <w:jc w:val="both"/>
              <w:rPr>
                <w:b/>
              </w:rPr>
            </w:pPr>
            <w:r>
              <w:rPr>
                <w:b/>
              </w:rPr>
              <w:t>kreditů</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2E0F7793" w14:textId="77777777" w:rsidR="00BD26BB" w:rsidRDefault="00BD26BB" w:rsidP="00495DC8">
            <w:pPr>
              <w:jc w:val="both"/>
            </w:pPr>
            <w:r>
              <w:t>3</w:t>
            </w:r>
          </w:p>
        </w:tc>
      </w:tr>
      <w:tr w:rsidR="00BD26BB" w14:paraId="2190B589"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0331EB4" w14:textId="77777777" w:rsidR="00BD26BB" w:rsidRDefault="00BD26BB" w:rsidP="00495DC8">
            <w:pPr>
              <w:jc w:val="both"/>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442D8694" w14:textId="77777777" w:rsidR="00BD26BB" w:rsidRDefault="00BD26BB" w:rsidP="00495DC8">
            <w:pPr>
              <w:jc w:val="both"/>
            </w:pPr>
          </w:p>
        </w:tc>
      </w:tr>
      <w:tr w:rsidR="00BD26BB" w14:paraId="30472D71"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790FB7F" w14:textId="77777777" w:rsidR="00BD26BB" w:rsidRDefault="00BD26BB" w:rsidP="00495DC8">
            <w:pPr>
              <w:jc w:val="both"/>
              <w:rPr>
                <w:b/>
              </w:rPr>
            </w:pPr>
            <w:r>
              <w:rPr>
                <w:b/>
              </w:rPr>
              <w:t>Způsob ověření studijních výsledků</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200D0FDB" w14:textId="77777777" w:rsidR="00BD26BB" w:rsidRDefault="00BD26BB" w:rsidP="00495DC8">
            <w:pPr>
              <w:jc w:val="both"/>
            </w:pPr>
            <w:del w:id="4349" w:author="Matyas Adam" w:date="2018-11-16T15:29:00Z">
              <w:r w:rsidDel="00FF7A00">
                <w:delText>klz</w:delText>
              </w:r>
            </w:del>
            <w:ins w:id="4350" w:author="Matyas Adam" w:date="2018-11-16T15:29:00Z">
              <w:r>
                <w:t>Klasifikovaný zápočet</w:t>
              </w:r>
            </w:ins>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3025FA6F" w14:textId="77777777" w:rsidR="00BD26BB" w:rsidRDefault="00BD26BB" w:rsidP="00495DC8">
            <w:pPr>
              <w:jc w:val="both"/>
              <w:rPr>
                <w:b/>
              </w:rPr>
            </w:pPr>
            <w:r>
              <w:rPr>
                <w:b/>
              </w:rPr>
              <w:t>Forma výuky</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24E333E7" w14:textId="77777777" w:rsidR="00BD26BB" w:rsidRDefault="00BD26BB" w:rsidP="00495DC8">
            <w:pPr>
              <w:jc w:val="both"/>
              <w:rPr>
                <w:ins w:id="4351" w:author="PS" w:date="2018-11-25T14:46:00Z"/>
              </w:rPr>
            </w:pPr>
            <w:del w:id="4352" w:author="Matyas Adam" w:date="2018-11-16T15:29:00Z">
              <w:r w:rsidDel="00FF7A00">
                <w:delText>Přednášky, cvičení</w:delText>
              </w:r>
            </w:del>
            <w:ins w:id="4353" w:author="Matyas Adam" w:date="2018-11-16T15:29:00Z">
              <w:del w:id="4354" w:author="PS" w:date="2018-11-25T14:46:00Z">
                <w:r w:rsidDel="00727397">
                  <w:delText>P, S</w:delText>
                </w:r>
              </w:del>
            </w:ins>
            <w:ins w:id="4355" w:author="PS" w:date="2018-11-25T14:46:00Z">
              <w:r w:rsidR="00727397">
                <w:t>přednášky</w:t>
              </w:r>
            </w:ins>
          </w:p>
          <w:p w14:paraId="3C053ECE" w14:textId="4156AC9F" w:rsidR="00727397" w:rsidRDefault="00727397" w:rsidP="00495DC8">
            <w:pPr>
              <w:jc w:val="both"/>
            </w:pPr>
            <w:ins w:id="4356" w:author="PS" w:date="2018-11-25T14:46:00Z">
              <w:r>
                <w:t>semináře</w:t>
              </w:r>
            </w:ins>
          </w:p>
        </w:tc>
      </w:tr>
      <w:tr w:rsidR="00BD26BB" w14:paraId="24549612"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5A72244" w14:textId="3B4AD83F" w:rsidR="00BD26BB" w:rsidRDefault="00BD26BB" w:rsidP="00495DC8">
            <w:pPr>
              <w:jc w:val="both"/>
              <w:rPr>
                <w:b/>
              </w:rPr>
            </w:pPr>
            <w:r>
              <w:rPr>
                <w:b/>
              </w:rPr>
              <w:t>Forma způsobu ověření studijních výsledků a další požadavky na studenta</w:t>
            </w:r>
          </w:p>
        </w:tc>
        <w:tc>
          <w:tcPr>
            <w:tcW w:w="6769" w:type="dxa"/>
            <w:gridSpan w:val="7"/>
            <w:tcBorders>
              <w:top w:val="single" w:sz="4" w:space="0" w:color="000000"/>
              <w:left w:val="single" w:sz="4" w:space="0" w:color="000000"/>
              <w:bottom w:val="double" w:sz="4" w:space="0" w:color="000000"/>
              <w:right w:val="single" w:sz="4" w:space="0" w:color="000000"/>
            </w:tcBorders>
            <w:shd w:val="clear" w:color="auto" w:fill="auto"/>
          </w:tcPr>
          <w:p w14:paraId="67DA58DA" w14:textId="77777777" w:rsidR="00BD26BB" w:rsidDel="00FF7A00" w:rsidRDefault="00BD26BB" w:rsidP="00495DC8">
            <w:pPr>
              <w:jc w:val="both"/>
              <w:rPr>
                <w:del w:id="4357" w:author="Matyas Adam" w:date="2018-11-16T15:29:00Z"/>
              </w:rPr>
            </w:pPr>
            <w:del w:id="4358" w:author="Matyas Adam" w:date="2018-11-16T15:29:00Z">
              <w:r w:rsidDel="00FF7A00">
                <w:delText>Způsob zakončení předmětu – zápočet, zkouška</w:delText>
              </w:r>
            </w:del>
          </w:p>
          <w:p w14:paraId="3E8F8E58" w14:textId="77777777" w:rsidR="00BD26BB" w:rsidRDefault="00BD26BB" w:rsidP="00495DC8">
            <w:pPr>
              <w:jc w:val="both"/>
            </w:pPr>
            <w:r>
              <w:t>Požadavky na zápočet – zpracování průběžných úkolů dle požadavků vyučujícího, 80% aktivní účast na seminářích, ústní/praktické ověření znalostí/dovedností předmětu v rozsahu znalostí přednášek a seminářů.</w:t>
            </w:r>
          </w:p>
        </w:tc>
      </w:tr>
      <w:tr w:rsidR="00BD26BB" w14:paraId="1CF1139E" w14:textId="77777777" w:rsidTr="00495DC8">
        <w:trPr>
          <w:trHeight w:val="554"/>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5C0DEAAF" w14:textId="77777777" w:rsidR="00BD26BB" w:rsidRDefault="00BD26BB" w:rsidP="00495DC8">
            <w:pPr>
              <w:jc w:val="both"/>
            </w:pPr>
          </w:p>
        </w:tc>
      </w:tr>
      <w:tr w:rsidR="00BD26BB" w14:paraId="0ED3F1CF" w14:textId="77777777" w:rsidTr="00495DC8">
        <w:trPr>
          <w:trHeight w:val="197"/>
        </w:trPr>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678A5848" w14:textId="77777777" w:rsidR="00BD26BB" w:rsidRDefault="00BD26BB" w:rsidP="00495DC8">
            <w:pPr>
              <w:jc w:val="both"/>
              <w:rPr>
                <w:b/>
              </w:rPr>
            </w:pPr>
            <w:r>
              <w:rPr>
                <w:b/>
              </w:rPr>
              <w:t>Garant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4169B1BA" w14:textId="77777777" w:rsidR="00BD26BB" w:rsidRDefault="00BD26BB" w:rsidP="00495DC8">
            <w:pPr>
              <w:jc w:val="both"/>
            </w:pPr>
            <w:r>
              <w:t>doc. Ing. Pavel Valášek, CSc.</w:t>
            </w:r>
          </w:p>
        </w:tc>
      </w:tr>
      <w:tr w:rsidR="00BD26BB" w14:paraId="6EE43C0A" w14:textId="77777777" w:rsidTr="00495DC8">
        <w:trPr>
          <w:trHeight w:val="243"/>
        </w:trPr>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3F03F61" w14:textId="77777777" w:rsidR="00BD26BB" w:rsidRDefault="00BD26BB" w:rsidP="00495DC8">
            <w:pPr>
              <w:jc w:val="both"/>
              <w:rPr>
                <w:b/>
              </w:rPr>
            </w:pPr>
            <w:r>
              <w:rPr>
                <w:b/>
              </w:rPr>
              <w:t>Zapojení garanta do výuky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62BC5A62" w14:textId="4F5DED6B" w:rsidR="00BD26BB" w:rsidRDefault="00BD26BB" w:rsidP="00727397">
            <w:pPr>
              <w:jc w:val="both"/>
            </w:pPr>
            <w:r w:rsidRPr="00D4222D">
              <w:t xml:space="preserve">Garant stanovuje koncepci předmětu, podílí se na přednáškách v rozsahu </w:t>
            </w:r>
            <w:r>
              <w:t>100</w:t>
            </w:r>
            <w:r w:rsidRPr="00D4222D">
              <w:t xml:space="preserve"> % a </w:t>
            </w:r>
            <w:del w:id="4359" w:author="PS" w:date="2018-11-25T14:46:00Z">
              <w:r w:rsidRPr="00D4222D" w:rsidDel="00727397">
                <w:delText>dále stanovuje koncepci cvičení a dohlíží na jejich jednotné vedení.</w:delText>
              </w:r>
            </w:del>
            <w:ins w:id="4360" w:author="PS" w:date="2018-11-25T14:46:00Z">
              <w:r w:rsidR="00727397">
                <w:t>vede semináře.</w:t>
              </w:r>
            </w:ins>
          </w:p>
        </w:tc>
      </w:tr>
      <w:tr w:rsidR="00BD26BB" w14:paraId="339DEE2C"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4E02EB0" w14:textId="77777777" w:rsidR="00BD26BB" w:rsidRDefault="00BD26BB" w:rsidP="00495DC8">
            <w:pPr>
              <w:jc w:val="both"/>
              <w:rPr>
                <w:b/>
              </w:rPr>
            </w:pPr>
            <w:r>
              <w:rPr>
                <w:b/>
              </w:rPr>
              <w:t>Vyučující</w:t>
            </w:r>
          </w:p>
        </w:tc>
        <w:tc>
          <w:tcPr>
            <w:tcW w:w="6769" w:type="dxa"/>
            <w:gridSpan w:val="7"/>
            <w:tcBorders>
              <w:top w:val="single" w:sz="4" w:space="0" w:color="000000"/>
              <w:left w:val="single" w:sz="4" w:space="0" w:color="000000"/>
              <w:bottom w:val="double" w:sz="4" w:space="0" w:color="000000"/>
              <w:right w:val="single" w:sz="4" w:space="0" w:color="000000"/>
            </w:tcBorders>
            <w:shd w:val="clear" w:color="auto" w:fill="auto"/>
          </w:tcPr>
          <w:p w14:paraId="676BF4DF" w14:textId="77777777" w:rsidR="00BD26BB" w:rsidRDefault="00BD26BB" w:rsidP="00495DC8">
            <w:pPr>
              <w:jc w:val="both"/>
            </w:pPr>
            <w:ins w:id="4361" w:author="Matyas Adam" w:date="2018-11-16T15:29:00Z">
              <w:r>
                <w:t>doc. Ing. Pavel Valášek, CSc. – přednášky, semináře (100 %)</w:t>
              </w:r>
            </w:ins>
          </w:p>
        </w:tc>
      </w:tr>
      <w:tr w:rsidR="00BD26BB" w14:paraId="03E6B047" w14:textId="77777777" w:rsidTr="00495DC8">
        <w:trPr>
          <w:trHeight w:val="554"/>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4CC6DBAF" w14:textId="77777777" w:rsidR="00BD26BB" w:rsidRDefault="00BD26BB" w:rsidP="00495DC8">
            <w:pPr>
              <w:jc w:val="both"/>
            </w:pPr>
            <w:del w:id="4362" w:author="Matyas Adam" w:date="2018-11-16T15:29:00Z">
              <w:r w:rsidDel="00FF7A00">
                <w:delText>doc. Ing. Pavel Valášek, CSc.</w:delText>
              </w:r>
            </w:del>
            <w:ins w:id="4363" w:author="Jiří Lehejček [2]" w:date="2018-11-14T22:42:00Z">
              <w:del w:id="4364" w:author="Matyas Adam" w:date="2018-11-16T15:29:00Z">
                <w:r w:rsidDel="00FF7A00">
                  <w:delText xml:space="preserve"> – přednášky, semináře (100 %)</w:delText>
                </w:r>
              </w:del>
            </w:ins>
          </w:p>
        </w:tc>
      </w:tr>
      <w:tr w:rsidR="00BD26BB" w14:paraId="50152D2E"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4055641" w14:textId="77777777" w:rsidR="00BD26BB" w:rsidRDefault="00BD26BB" w:rsidP="00495DC8">
            <w:pPr>
              <w:jc w:val="both"/>
              <w:rPr>
                <w:b/>
              </w:rPr>
            </w:pPr>
            <w:r>
              <w:rPr>
                <w:b/>
              </w:rPr>
              <w:t>Stručná anotace předmětu</w:t>
            </w:r>
          </w:p>
        </w:tc>
        <w:tc>
          <w:tcPr>
            <w:tcW w:w="6769" w:type="dxa"/>
            <w:gridSpan w:val="7"/>
            <w:tcBorders>
              <w:top w:val="single" w:sz="4" w:space="0" w:color="000000"/>
              <w:left w:val="single" w:sz="4" w:space="0" w:color="000000"/>
              <w:bottom w:val="double" w:sz="4" w:space="0" w:color="000000"/>
              <w:right w:val="single" w:sz="4" w:space="0" w:color="000000"/>
            </w:tcBorders>
            <w:shd w:val="clear" w:color="auto" w:fill="auto"/>
          </w:tcPr>
          <w:p w14:paraId="1BCAD9E0" w14:textId="77777777" w:rsidR="00BD26BB" w:rsidRDefault="00BD26BB" w:rsidP="00495DC8">
            <w:pPr>
              <w:jc w:val="both"/>
            </w:pPr>
          </w:p>
        </w:tc>
      </w:tr>
      <w:tr w:rsidR="00BD26BB" w14:paraId="5C8E59A1" w14:textId="77777777" w:rsidTr="00495DC8">
        <w:trPr>
          <w:trHeight w:val="4603"/>
        </w:trPr>
        <w:tc>
          <w:tcPr>
            <w:tcW w:w="9855" w:type="dxa"/>
            <w:gridSpan w:val="8"/>
            <w:tcBorders>
              <w:top w:val="single" w:sz="12" w:space="0" w:color="000000"/>
              <w:left w:val="single" w:sz="4" w:space="0" w:color="000000"/>
              <w:bottom w:val="single" w:sz="12" w:space="0" w:color="000000"/>
              <w:right w:val="single" w:sz="4" w:space="0" w:color="000000"/>
            </w:tcBorders>
            <w:shd w:val="clear" w:color="auto" w:fill="auto"/>
          </w:tcPr>
          <w:p w14:paraId="57733080" w14:textId="63C16D1D" w:rsidR="00BD26BB" w:rsidRDefault="00BD26BB" w:rsidP="00495DC8">
            <w:pPr>
              <w:jc w:val="both"/>
            </w:pPr>
            <w:r>
              <w:t>Cílem předmětu je poskytnout posluchačům komplexní pohled na aspekty agroekologie a to jak pohledem socioekonomickou, tak s akcentem na environmentálním hledisko. Předmět je vhledem do managementu krajiny, který ovlivňuje téměř polovinu rozlohy kontinentů.</w:t>
            </w:r>
          </w:p>
          <w:p w14:paraId="791882D3" w14:textId="77777777" w:rsidR="00BD26BB" w:rsidRDefault="00BD26BB" w:rsidP="00495DC8">
            <w:pPr>
              <w:jc w:val="both"/>
            </w:pPr>
          </w:p>
          <w:p w14:paraId="3C5FE12C" w14:textId="77777777" w:rsidR="00BD26BB" w:rsidRPr="00FF7A00" w:rsidRDefault="00BD26BB" w:rsidP="00495DC8">
            <w:pPr>
              <w:jc w:val="both"/>
              <w:rPr>
                <w:u w:val="single"/>
                <w:rPrChange w:id="4365" w:author="Matyas Adam" w:date="2018-11-16T15:30:00Z">
                  <w:rPr/>
                </w:rPrChange>
              </w:rPr>
            </w:pPr>
            <w:ins w:id="4366" w:author="Matyas Adam" w:date="2018-11-16T15:30:00Z">
              <w:r w:rsidRPr="00FF7A00">
                <w:rPr>
                  <w:u w:val="single"/>
                  <w:rPrChange w:id="4367" w:author="Matyas Adam" w:date="2018-11-16T15:30:00Z">
                    <w:rPr/>
                  </w:rPrChange>
                </w:rPr>
                <w:t xml:space="preserve">Hlavní </w:t>
              </w:r>
            </w:ins>
            <w:del w:id="4368" w:author="Matyas Adam" w:date="2018-11-16T15:30:00Z">
              <w:r w:rsidRPr="00FF7A00" w:rsidDel="00FF7A00">
                <w:rPr>
                  <w:u w:val="single"/>
                  <w:rPrChange w:id="4369" w:author="Matyas Adam" w:date="2018-11-16T15:30:00Z">
                    <w:rPr/>
                  </w:rPrChange>
                </w:rPr>
                <w:delText>T</w:delText>
              </w:r>
            </w:del>
            <w:ins w:id="4370" w:author="Matyas Adam" w:date="2018-11-16T15:30:00Z">
              <w:r w:rsidRPr="00FF7A00">
                <w:rPr>
                  <w:u w:val="single"/>
                  <w:rPrChange w:id="4371" w:author="Matyas Adam" w:date="2018-11-16T15:30:00Z">
                    <w:rPr/>
                  </w:rPrChange>
                </w:rPr>
                <w:t>t</w:t>
              </w:r>
            </w:ins>
            <w:r w:rsidRPr="00FF7A00">
              <w:rPr>
                <w:u w:val="single"/>
                <w:rPrChange w:id="4372" w:author="Matyas Adam" w:date="2018-11-16T15:30:00Z">
                  <w:rPr/>
                </w:rPrChange>
              </w:rPr>
              <w:t>émata:</w:t>
            </w:r>
          </w:p>
          <w:p w14:paraId="454E2D06" w14:textId="6C542650" w:rsidR="00BD26BB" w:rsidRDefault="00BD26BB">
            <w:pPr>
              <w:pStyle w:val="Odstavecseseznamem"/>
              <w:numPr>
                <w:ilvl w:val="0"/>
                <w:numId w:val="91"/>
              </w:numPr>
              <w:suppressAutoHyphens w:val="0"/>
              <w:autoSpaceDE w:val="0"/>
              <w:autoSpaceDN w:val="0"/>
              <w:adjustRightInd w:val="0"/>
              <w:jc w:val="both"/>
              <w:pPrChange w:id="4373" w:author="PS" w:date="2018-11-25T14:47:00Z">
                <w:pPr>
                  <w:pStyle w:val="Odstavecseseznamem"/>
                  <w:numPr>
                    <w:numId w:val="42"/>
                  </w:numPr>
                  <w:tabs>
                    <w:tab w:val="num" w:pos="720"/>
                  </w:tabs>
                  <w:ind w:hanging="360"/>
                  <w:jc w:val="both"/>
                </w:pPr>
              </w:pPrChange>
            </w:pPr>
            <w:r>
              <w:t>Úvod do agroekologie</w:t>
            </w:r>
            <w:ins w:id="4374" w:author="PS" w:date="2018-11-25T14:47:00Z">
              <w:r w:rsidR="00727397">
                <w:t>..</w:t>
              </w:r>
            </w:ins>
          </w:p>
          <w:p w14:paraId="6322296D" w14:textId="734EB1A3" w:rsidR="00BD26BB" w:rsidRDefault="00BD26BB">
            <w:pPr>
              <w:pStyle w:val="Odstavecseseznamem"/>
              <w:numPr>
                <w:ilvl w:val="0"/>
                <w:numId w:val="91"/>
              </w:numPr>
              <w:suppressAutoHyphens w:val="0"/>
              <w:autoSpaceDE w:val="0"/>
              <w:autoSpaceDN w:val="0"/>
              <w:adjustRightInd w:val="0"/>
              <w:jc w:val="both"/>
              <w:pPrChange w:id="4375" w:author="PS" w:date="2018-11-25T14:47:00Z">
                <w:pPr>
                  <w:pStyle w:val="Odstavecseseznamem"/>
                  <w:numPr>
                    <w:numId w:val="42"/>
                  </w:numPr>
                  <w:tabs>
                    <w:tab w:val="num" w:pos="720"/>
                  </w:tabs>
                  <w:ind w:hanging="360"/>
                  <w:jc w:val="both"/>
                </w:pPr>
              </w:pPrChange>
            </w:pPr>
            <w:r>
              <w:t>Agroekosystémy</w:t>
            </w:r>
            <w:ins w:id="4376" w:author="PS" w:date="2018-11-25T14:47:00Z">
              <w:r w:rsidR="00727397">
                <w:t>.</w:t>
              </w:r>
            </w:ins>
          </w:p>
          <w:p w14:paraId="309C2A2B" w14:textId="2D01ADAE" w:rsidR="00BD26BB" w:rsidRDefault="00BD26BB">
            <w:pPr>
              <w:pStyle w:val="Odstavecseseznamem"/>
              <w:numPr>
                <w:ilvl w:val="0"/>
                <w:numId w:val="91"/>
              </w:numPr>
              <w:suppressAutoHyphens w:val="0"/>
              <w:autoSpaceDE w:val="0"/>
              <w:autoSpaceDN w:val="0"/>
              <w:adjustRightInd w:val="0"/>
              <w:jc w:val="both"/>
              <w:pPrChange w:id="4377" w:author="PS" w:date="2018-11-25T14:47:00Z">
                <w:pPr>
                  <w:pStyle w:val="Odstavecseseznamem"/>
                  <w:numPr>
                    <w:numId w:val="42"/>
                  </w:numPr>
                  <w:tabs>
                    <w:tab w:val="num" w:pos="720"/>
                  </w:tabs>
                  <w:ind w:hanging="360"/>
                  <w:jc w:val="both"/>
                </w:pPr>
              </w:pPrChange>
            </w:pPr>
            <w:r>
              <w:t>Integrovaná ochrana rostlin</w:t>
            </w:r>
            <w:ins w:id="4378" w:author="PS" w:date="2018-11-25T14:47:00Z">
              <w:r w:rsidR="00727397">
                <w:t>.</w:t>
              </w:r>
            </w:ins>
          </w:p>
          <w:p w14:paraId="720A78DA" w14:textId="3470C29B" w:rsidR="00BD26BB" w:rsidRDefault="00BD26BB">
            <w:pPr>
              <w:pStyle w:val="Odstavecseseznamem"/>
              <w:numPr>
                <w:ilvl w:val="0"/>
                <w:numId w:val="91"/>
              </w:numPr>
              <w:suppressAutoHyphens w:val="0"/>
              <w:autoSpaceDE w:val="0"/>
              <w:autoSpaceDN w:val="0"/>
              <w:adjustRightInd w:val="0"/>
              <w:jc w:val="both"/>
              <w:pPrChange w:id="4379" w:author="PS" w:date="2018-11-25T14:47:00Z">
                <w:pPr>
                  <w:pStyle w:val="Odstavecseseznamem"/>
                  <w:numPr>
                    <w:numId w:val="42"/>
                  </w:numPr>
                  <w:tabs>
                    <w:tab w:val="num" w:pos="720"/>
                  </w:tabs>
                  <w:ind w:hanging="360"/>
                  <w:jc w:val="both"/>
                </w:pPr>
              </w:pPrChange>
            </w:pPr>
            <w:r>
              <w:t>Ekologické zemědělství</w:t>
            </w:r>
            <w:ins w:id="4380" w:author="PS" w:date="2018-11-25T14:47:00Z">
              <w:r w:rsidR="00727397">
                <w:t>.</w:t>
              </w:r>
            </w:ins>
          </w:p>
          <w:p w14:paraId="16CB3D1B" w14:textId="64E67857" w:rsidR="00BD26BB" w:rsidRDefault="00BD26BB">
            <w:pPr>
              <w:pStyle w:val="Odstavecseseznamem"/>
              <w:numPr>
                <w:ilvl w:val="0"/>
                <w:numId w:val="91"/>
              </w:numPr>
              <w:suppressAutoHyphens w:val="0"/>
              <w:autoSpaceDE w:val="0"/>
              <w:autoSpaceDN w:val="0"/>
              <w:adjustRightInd w:val="0"/>
              <w:jc w:val="both"/>
              <w:pPrChange w:id="4381" w:author="PS" w:date="2018-11-25T14:47:00Z">
                <w:pPr>
                  <w:pStyle w:val="Odstavecseseznamem"/>
                  <w:numPr>
                    <w:numId w:val="42"/>
                  </w:numPr>
                  <w:tabs>
                    <w:tab w:val="num" w:pos="720"/>
                  </w:tabs>
                  <w:ind w:hanging="360"/>
                  <w:jc w:val="both"/>
                </w:pPr>
              </w:pPrChange>
            </w:pPr>
            <w:r>
              <w:t>Biodynamické zemědělství</w:t>
            </w:r>
            <w:ins w:id="4382" w:author="PS" w:date="2018-11-25T14:47:00Z">
              <w:r w:rsidR="00727397">
                <w:t>.</w:t>
              </w:r>
            </w:ins>
          </w:p>
          <w:p w14:paraId="0DF3FCAB" w14:textId="78A39F1B" w:rsidR="00BD26BB" w:rsidRDefault="00BD26BB">
            <w:pPr>
              <w:pStyle w:val="Odstavecseseznamem"/>
              <w:numPr>
                <w:ilvl w:val="0"/>
                <w:numId w:val="91"/>
              </w:numPr>
              <w:suppressAutoHyphens w:val="0"/>
              <w:autoSpaceDE w:val="0"/>
              <w:autoSpaceDN w:val="0"/>
              <w:adjustRightInd w:val="0"/>
              <w:jc w:val="both"/>
              <w:pPrChange w:id="4383" w:author="PS" w:date="2018-11-25T14:47:00Z">
                <w:pPr>
                  <w:pStyle w:val="Odstavecseseznamem"/>
                  <w:numPr>
                    <w:numId w:val="42"/>
                  </w:numPr>
                  <w:tabs>
                    <w:tab w:val="num" w:pos="720"/>
                  </w:tabs>
                  <w:ind w:hanging="360"/>
                  <w:jc w:val="both"/>
                </w:pPr>
              </w:pPrChange>
            </w:pPr>
            <w:r>
              <w:t>Agrolesnictví</w:t>
            </w:r>
            <w:ins w:id="4384" w:author="PS" w:date="2018-11-25T14:47:00Z">
              <w:r w:rsidR="00727397">
                <w:t>.</w:t>
              </w:r>
            </w:ins>
          </w:p>
          <w:p w14:paraId="6430E703" w14:textId="381BD887" w:rsidR="00BD26BB" w:rsidRDefault="00BD26BB">
            <w:pPr>
              <w:pStyle w:val="Odstavecseseznamem"/>
              <w:numPr>
                <w:ilvl w:val="0"/>
                <w:numId w:val="91"/>
              </w:numPr>
              <w:suppressAutoHyphens w:val="0"/>
              <w:autoSpaceDE w:val="0"/>
              <w:autoSpaceDN w:val="0"/>
              <w:adjustRightInd w:val="0"/>
              <w:jc w:val="both"/>
              <w:pPrChange w:id="4385" w:author="PS" w:date="2018-11-25T14:47:00Z">
                <w:pPr>
                  <w:pStyle w:val="Odstavecseseznamem"/>
                  <w:numPr>
                    <w:numId w:val="42"/>
                  </w:numPr>
                  <w:tabs>
                    <w:tab w:val="num" w:pos="720"/>
                  </w:tabs>
                  <w:ind w:hanging="360"/>
                  <w:jc w:val="both"/>
                </w:pPr>
              </w:pPrChange>
            </w:pPr>
            <w:r>
              <w:t>Smart agriculture</w:t>
            </w:r>
            <w:ins w:id="4386" w:author="PS" w:date="2018-11-25T14:47:00Z">
              <w:r w:rsidR="00727397">
                <w:t>.</w:t>
              </w:r>
            </w:ins>
          </w:p>
          <w:p w14:paraId="431B5573" w14:textId="1F4E877D" w:rsidR="00BD26BB" w:rsidRDefault="00BD26BB">
            <w:pPr>
              <w:pStyle w:val="Odstavecseseznamem"/>
              <w:numPr>
                <w:ilvl w:val="0"/>
                <w:numId w:val="91"/>
              </w:numPr>
              <w:suppressAutoHyphens w:val="0"/>
              <w:autoSpaceDE w:val="0"/>
              <w:autoSpaceDN w:val="0"/>
              <w:adjustRightInd w:val="0"/>
              <w:jc w:val="both"/>
              <w:pPrChange w:id="4387" w:author="PS" w:date="2018-11-25T14:47:00Z">
                <w:pPr>
                  <w:pStyle w:val="Odstavecseseznamem"/>
                  <w:numPr>
                    <w:numId w:val="42"/>
                  </w:numPr>
                  <w:tabs>
                    <w:tab w:val="num" w:pos="720"/>
                  </w:tabs>
                  <w:ind w:hanging="360"/>
                  <w:jc w:val="both"/>
                </w:pPr>
              </w:pPrChange>
            </w:pPr>
            <w:r>
              <w:t>Ekologické akvakultury</w:t>
            </w:r>
            <w:ins w:id="4388" w:author="PS" w:date="2018-11-25T14:47:00Z">
              <w:r w:rsidR="00727397">
                <w:t>.</w:t>
              </w:r>
            </w:ins>
          </w:p>
          <w:p w14:paraId="0AAA042F" w14:textId="22B09516" w:rsidR="00BD26BB" w:rsidRDefault="00BD26BB">
            <w:pPr>
              <w:pStyle w:val="Odstavecseseznamem"/>
              <w:numPr>
                <w:ilvl w:val="0"/>
                <w:numId w:val="91"/>
              </w:numPr>
              <w:suppressAutoHyphens w:val="0"/>
              <w:autoSpaceDE w:val="0"/>
              <w:autoSpaceDN w:val="0"/>
              <w:adjustRightInd w:val="0"/>
              <w:jc w:val="both"/>
              <w:pPrChange w:id="4389" w:author="PS" w:date="2018-11-25T14:47:00Z">
                <w:pPr>
                  <w:pStyle w:val="Odstavecseseznamem"/>
                  <w:numPr>
                    <w:numId w:val="42"/>
                  </w:numPr>
                  <w:tabs>
                    <w:tab w:val="num" w:pos="720"/>
                  </w:tabs>
                  <w:ind w:hanging="360"/>
                  <w:jc w:val="both"/>
                </w:pPr>
              </w:pPrChange>
            </w:pPr>
            <w:r>
              <w:t>Agroekologie a adaptace na klimatickou změnu</w:t>
            </w:r>
            <w:ins w:id="4390" w:author="PS" w:date="2018-11-25T14:47:00Z">
              <w:r w:rsidR="00727397">
                <w:t>.</w:t>
              </w:r>
            </w:ins>
          </w:p>
          <w:p w14:paraId="376F25AA" w14:textId="6B543C30" w:rsidR="00BD26BB" w:rsidRDefault="00BD26BB">
            <w:pPr>
              <w:pStyle w:val="Odstavecseseznamem"/>
              <w:numPr>
                <w:ilvl w:val="0"/>
                <w:numId w:val="91"/>
              </w:numPr>
              <w:suppressAutoHyphens w:val="0"/>
              <w:autoSpaceDE w:val="0"/>
              <w:autoSpaceDN w:val="0"/>
              <w:adjustRightInd w:val="0"/>
              <w:jc w:val="both"/>
              <w:pPrChange w:id="4391" w:author="PS" w:date="2018-11-25T14:47:00Z">
                <w:pPr>
                  <w:pStyle w:val="Odstavecseseznamem"/>
                  <w:numPr>
                    <w:numId w:val="42"/>
                  </w:numPr>
                  <w:tabs>
                    <w:tab w:val="num" w:pos="720"/>
                  </w:tabs>
                  <w:ind w:hanging="360"/>
                  <w:jc w:val="both"/>
                </w:pPr>
              </w:pPrChange>
            </w:pPr>
            <w:r>
              <w:t>Agroekologické systémy coby prostředek pro nasycení 10 miliard lidí</w:t>
            </w:r>
            <w:ins w:id="4392" w:author="PS" w:date="2018-11-25T14:47:00Z">
              <w:r w:rsidR="00727397">
                <w:t>.</w:t>
              </w:r>
            </w:ins>
          </w:p>
          <w:p w14:paraId="3E04B324" w14:textId="775FE74B" w:rsidR="00BD26BB" w:rsidDel="00DE6A7B" w:rsidRDefault="00BD26BB">
            <w:pPr>
              <w:pStyle w:val="Odstavecseseznamem"/>
              <w:numPr>
                <w:ilvl w:val="0"/>
                <w:numId w:val="10"/>
              </w:numPr>
              <w:autoSpaceDE w:val="0"/>
              <w:autoSpaceDN w:val="0"/>
              <w:adjustRightInd w:val="0"/>
              <w:jc w:val="both"/>
              <w:rPr>
                <w:del w:id="4393" w:author="Matyas Adam" w:date="2018-11-16T15:34:00Z"/>
              </w:rPr>
              <w:pPrChange w:id="4394" w:author="Matyas Adam" w:date="2018-11-16T15:34:00Z">
                <w:pPr>
                  <w:jc w:val="both"/>
                </w:pPr>
              </w:pPrChange>
            </w:pPr>
            <w:r>
              <w:t>Tematická prezentace</w:t>
            </w:r>
            <w:ins w:id="4395" w:author="PS" w:date="2018-11-25T14:48:00Z">
              <w:r w:rsidR="00727397">
                <w:t>.</w:t>
              </w:r>
            </w:ins>
          </w:p>
          <w:p w14:paraId="55593163" w14:textId="77777777" w:rsidR="00BD26BB" w:rsidRDefault="00BD26BB">
            <w:pPr>
              <w:pStyle w:val="Odstavecseseznamem"/>
              <w:numPr>
                <w:ilvl w:val="0"/>
                <w:numId w:val="91"/>
              </w:numPr>
              <w:suppressAutoHyphens w:val="0"/>
              <w:autoSpaceDE w:val="0"/>
              <w:autoSpaceDN w:val="0"/>
              <w:adjustRightInd w:val="0"/>
              <w:jc w:val="both"/>
              <w:rPr>
                <w:ins w:id="4396" w:author="Matyas Adam" w:date="2018-11-16T15:34:00Z"/>
              </w:rPr>
              <w:pPrChange w:id="4397" w:author="PS" w:date="2018-11-25T14:47:00Z">
                <w:pPr>
                  <w:pStyle w:val="Odstavecseseznamem"/>
                  <w:numPr>
                    <w:numId w:val="42"/>
                  </w:numPr>
                  <w:tabs>
                    <w:tab w:val="num" w:pos="720"/>
                  </w:tabs>
                  <w:ind w:hanging="360"/>
                  <w:jc w:val="both"/>
                </w:pPr>
              </w:pPrChange>
            </w:pPr>
          </w:p>
          <w:p w14:paraId="59C87D7A" w14:textId="3ABABDBE" w:rsidR="00BD26BB" w:rsidDel="00FF7A00" w:rsidRDefault="00727397">
            <w:pPr>
              <w:pStyle w:val="Odstavecseseznamem"/>
              <w:numPr>
                <w:ilvl w:val="0"/>
                <w:numId w:val="3"/>
              </w:numPr>
              <w:autoSpaceDE w:val="0"/>
              <w:autoSpaceDN w:val="0"/>
              <w:adjustRightInd w:val="0"/>
              <w:ind w:firstLine="89"/>
              <w:jc w:val="both"/>
              <w:rPr>
                <w:del w:id="4398" w:author="Matyas Adam" w:date="2018-11-16T15:30:00Z"/>
              </w:rPr>
              <w:pPrChange w:id="4399" w:author="PS" w:date="2018-11-25T14:48:00Z">
                <w:pPr>
                  <w:pStyle w:val="Odstavecseseznamem"/>
                  <w:numPr>
                    <w:numId w:val="42"/>
                  </w:numPr>
                  <w:tabs>
                    <w:tab w:val="num" w:pos="720"/>
                  </w:tabs>
                  <w:ind w:hanging="360"/>
                  <w:jc w:val="both"/>
                </w:pPr>
              </w:pPrChange>
            </w:pPr>
            <w:ins w:id="4400" w:author="PS" w:date="2018-11-25T14:48:00Z">
              <w:r>
                <w:t>Exkurze.</w:t>
              </w:r>
            </w:ins>
            <w:del w:id="4401" w:author="PS" w:date="2018-11-25T14:48:00Z">
              <w:r w:rsidR="00BD26BB" w:rsidDel="00727397">
                <w:delText>Exkurze</w:delText>
              </w:r>
            </w:del>
          </w:p>
          <w:p w14:paraId="7B829B57" w14:textId="77777777" w:rsidR="00BD26BB" w:rsidRDefault="00BD26BB">
            <w:pPr>
              <w:pStyle w:val="Odstavecseseznamem"/>
              <w:numPr>
                <w:ilvl w:val="0"/>
                <w:numId w:val="3"/>
              </w:numPr>
              <w:suppressAutoHyphens w:val="0"/>
              <w:autoSpaceDE w:val="0"/>
              <w:autoSpaceDN w:val="0"/>
              <w:adjustRightInd w:val="0"/>
              <w:ind w:firstLine="89"/>
              <w:jc w:val="both"/>
              <w:pPrChange w:id="4402" w:author="PS" w:date="2018-11-25T14:48:00Z">
                <w:pPr>
                  <w:jc w:val="both"/>
                </w:pPr>
              </w:pPrChange>
            </w:pPr>
          </w:p>
        </w:tc>
      </w:tr>
      <w:tr w:rsidR="00BD26BB" w14:paraId="41C7F5A8" w14:textId="77777777" w:rsidTr="00495DC8">
        <w:trPr>
          <w:trHeight w:val="265"/>
        </w:trPr>
        <w:tc>
          <w:tcPr>
            <w:tcW w:w="3654" w:type="dxa"/>
            <w:gridSpan w:val="2"/>
            <w:tcBorders>
              <w:top w:val="single" w:sz="4" w:space="0" w:color="000000"/>
              <w:left w:val="single" w:sz="4" w:space="0" w:color="000000"/>
              <w:bottom w:val="single" w:sz="4" w:space="0" w:color="000000"/>
              <w:right w:val="single" w:sz="4" w:space="0" w:color="000000"/>
            </w:tcBorders>
            <w:shd w:val="clear" w:color="auto" w:fill="F7CAAC"/>
          </w:tcPr>
          <w:p w14:paraId="5C116D99" w14:textId="77777777" w:rsidR="00BD26BB" w:rsidRDefault="00BD26BB" w:rsidP="00495DC8">
            <w:pPr>
              <w:jc w:val="both"/>
            </w:pPr>
            <w:r>
              <w:rPr>
                <w:b/>
              </w:rPr>
              <w:t>Studijní literatura a studijní pomůcky</w:t>
            </w:r>
          </w:p>
        </w:tc>
        <w:tc>
          <w:tcPr>
            <w:tcW w:w="6201" w:type="dxa"/>
            <w:gridSpan w:val="6"/>
            <w:tcBorders>
              <w:top w:val="double" w:sz="4" w:space="0" w:color="000000"/>
              <w:left w:val="single" w:sz="4" w:space="0" w:color="000000"/>
              <w:bottom w:val="double" w:sz="4" w:space="0" w:color="000000"/>
              <w:right w:val="single" w:sz="4" w:space="0" w:color="000000"/>
            </w:tcBorders>
            <w:shd w:val="clear" w:color="auto" w:fill="auto"/>
          </w:tcPr>
          <w:p w14:paraId="23A666F1" w14:textId="77777777" w:rsidR="00BD26BB" w:rsidRDefault="00BD26BB" w:rsidP="00495DC8">
            <w:pPr>
              <w:jc w:val="both"/>
            </w:pPr>
          </w:p>
        </w:tc>
      </w:tr>
      <w:tr w:rsidR="00BD26BB" w14:paraId="433A922D" w14:textId="77777777" w:rsidTr="00495DC8">
        <w:trPr>
          <w:trHeight w:val="1497"/>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2F27FA29" w14:textId="77777777" w:rsidR="00BD26BB" w:rsidRDefault="00BD26BB">
            <w:pPr>
              <w:ind w:left="322" w:hanging="284"/>
              <w:jc w:val="both"/>
              <w:pPrChange w:id="4403" w:author="Matyas Adam" w:date="2018-11-16T15:30:00Z">
                <w:pPr>
                  <w:jc w:val="both"/>
                </w:pPr>
              </w:pPrChange>
            </w:pPr>
            <w:r>
              <w:rPr>
                <w:b/>
              </w:rPr>
              <w:t>Povinná literatura</w:t>
            </w:r>
            <w:ins w:id="4404" w:author="Matyas Adam" w:date="2018-11-16T15:34:00Z">
              <w:r>
                <w:rPr>
                  <w:b/>
                </w:rPr>
                <w:t>:</w:t>
              </w:r>
            </w:ins>
          </w:p>
          <w:p w14:paraId="2BB4BF5A" w14:textId="77777777" w:rsidR="00BD26BB" w:rsidDel="00FF7A00" w:rsidRDefault="00BD26BB">
            <w:pPr>
              <w:ind w:left="38"/>
              <w:jc w:val="both"/>
              <w:rPr>
                <w:del w:id="4405" w:author="Matyas Adam" w:date="2018-11-16T15:32:00Z"/>
              </w:rPr>
              <w:pPrChange w:id="4406" w:author="PS" w:date="2018-11-25T14:48:00Z">
                <w:pPr>
                  <w:pStyle w:val="Odstavecseseznamem"/>
                  <w:numPr>
                    <w:numId w:val="17"/>
                  </w:numPr>
                  <w:tabs>
                    <w:tab w:val="num" w:pos="720"/>
                  </w:tabs>
                  <w:ind w:hanging="360"/>
                  <w:jc w:val="both"/>
                </w:pPr>
              </w:pPrChange>
            </w:pPr>
            <w:del w:id="4407" w:author="Matyas Adam" w:date="2018-11-16T15:32:00Z">
              <w:r w:rsidDel="00FF7A00">
                <w:delText>ŠARAPATKA, B.</w:delText>
              </w:r>
            </w:del>
            <w:del w:id="4408" w:author="Matyas Adam" w:date="2018-11-16T15:30:00Z">
              <w:r w:rsidDel="00FF7A00">
                <w:delText xml:space="preserve"> (2010): </w:delText>
              </w:r>
            </w:del>
            <w:del w:id="4409" w:author="Matyas Adam" w:date="2018-11-16T15:32:00Z">
              <w:r w:rsidRPr="0015666E" w:rsidDel="00FF7A00">
                <w:rPr>
                  <w:i/>
                </w:rPr>
                <w:delText xml:space="preserve">Agroekologie. </w:delText>
              </w:r>
              <w:r w:rsidDel="00FF7A00">
                <w:delText>Olomouc: Bioinstitut. 440 s.</w:delText>
              </w:r>
            </w:del>
          </w:p>
          <w:p w14:paraId="501DABF9" w14:textId="77777777" w:rsidR="00BD26BB" w:rsidRDefault="00BD26BB">
            <w:pPr>
              <w:ind w:left="38"/>
              <w:jc w:val="both"/>
              <w:rPr>
                <w:ins w:id="4410" w:author="Matyas Adam" w:date="2018-11-16T15:31:00Z"/>
              </w:rPr>
              <w:pPrChange w:id="4411" w:author="PS" w:date="2018-11-25T14:48:00Z">
                <w:pPr>
                  <w:pStyle w:val="Odstavecseseznamem"/>
                  <w:numPr>
                    <w:numId w:val="17"/>
                  </w:numPr>
                  <w:tabs>
                    <w:tab w:val="num" w:pos="720"/>
                  </w:tabs>
                  <w:ind w:hanging="360"/>
                  <w:jc w:val="both"/>
                </w:pPr>
              </w:pPrChange>
            </w:pPr>
            <w:r>
              <w:t xml:space="preserve">GLIESSMAN, S. R. </w:t>
            </w:r>
            <w:del w:id="4412" w:author="Matyas Adam" w:date="2018-11-16T15:30:00Z">
              <w:r w:rsidDel="00FF7A00">
                <w:delText xml:space="preserve">(2015) </w:delText>
              </w:r>
            </w:del>
            <w:r w:rsidRPr="00FF7A00">
              <w:rPr>
                <w:i/>
                <w:rPrChange w:id="4413" w:author="Matyas Adam" w:date="2018-11-16T15:30:00Z">
                  <w:rPr/>
                </w:rPrChange>
              </w:rPr>
              <w:t xml:space="preserve">Agroecology: The Ecology of Sustainable Food Systems, Second Edition. </w:t>
            </w:r>
            <w:r>
              <w:t xml:space="preserve">Boca Raton: CRC Press. </w:t>
            </w:r>
            <w:ins w:id="4414" w:author="Matyas Adam" w:date="2018-11-16T15:30:00Z">
              <w:r>
                <w:t xml:space="preserve">2015. </w:t>
              </w:r>
            </w:ins>
            <w:r>
              <w:t>587 s.</w:t>
            </w:r>
          </w:p>
          <w:p w14:paraId="1D5B45DA" w14:textId="77777777" w:rsidR="00BD26BB" w:rsidRDefault="00BD26BB">
            <w:pPr>
              <w:ind w:left="38"/>
              <w:jc w:val="both"/>
              <w:rPr>
                <w:ins w:id="4415" w:author="Matyas Adam" w:date="2018-11-16T15:32:00Z"/>
              </w:rPr>
              <w:pPrChange w:id="4416" w:author="PS" w:date="2018-11-25T14:48:00Z">
                <w:pPr>
                  <w:shd w:val="clear" w:color="auto" w:fill="FFFFFF"/>
                  <w:spacing w:before="100" w:beforeAutospacing="1" w:after="100" w:afterAutospacing="1"/>
                </w:pPr>
              </w:pPrChange>
            </w:pPr>
            <w:ins w:id="4417" w:author="Matyas Adam" w:date="2018-11-16T15:31:00Z">
              <w:r w:rsidRPr="00FF7A00">
                <w:rPr>
                  <w:caps/>
                  <w:rPrChange w:id="4418" w:author="Matyas Adam" w:date="2018-11-16T15:32:00Z">
                    <w:rPr>
                      <w:rFonts w:ascii="Arial" w:hAnsi="Arial" w:cs="Arial"/>
                      <w:color w:val="000000"/>
                      <w:sz w:val="18"/>
                      <w:szCs w:val="18"/>
                    </w:rPr>
                  </w:rPrChange>
                </w:rPr>
                <w:t>Reed</w:t>
              </w:r>
              <w:r w:rsidRPr="00FF7A00">
                <w:rPr>
                  <w:rPrChange w:id="4419" w:author="Matyas Adam" w:date="2018-11-16T15:31:00Z">
                    <w:rPr>
                      <w:rFonts w:ascii="Arial" w:hAnsi="Arial" w:cs="Arial"/>
                      <w:color w:val="000000"/>
                      <w:sz w:val="18"/>
                      <w:szCs w:val="18"/>
                    </w:rPr>
                  </w:rPrChange>
                </w:rPr>
                <w:t>, M. </w:t>
              </w:r>
              <w:r w:rsidRPr="00FF7A00">
                <w:rPr>
                  <w:i/>
                  <w:rPrChange w:id="4420" w:author="Matyas Adam" w:date="2018-11-16T15:32:00Z">
                    <w:rPr>
                      <w:rFonts w:ascii="Arial" w:hAnsi="Arial" w:cs="Arial"/>
                      <w:i/>
                      <w:iCs/>
                      <w:color w:val="000000"/>
                      <w:sz w:val="18"/>
                      <w:szCs w:val="18"/>
                    </w:rPr>
                  </w:rPrChange>
                </w:rPr>
                <w:t>Rebels for the soil. The rise of the global organic food and farming movement</w:t>
              </w:r>
              <w:r w:rsidRPr="00FF7A00">
                <w:rPr>
                  <w:rPrChange w:id="4421" w:author="Matyas Adam" w:date="2018-11-16T15:31:00Z">
                    <w:rPr>
                      <w:rFonts w:ascii="Arial" w:hAnsi="Arial" w:cs="Arial"/>
                      <w:color w:val="000000"/>
                      <w:sz w:val="18"/>
                      <w:szCs w:val="18"/>
                    </w:rPr>
                  </w:rPrChange>
                </w:rPr>
                <w:t>. London, UK: Earthscan, 2010. Kapitola 2. Social Movemevents, s. 15-32.</w:t>
              </w:r>
            </w:ins>
          </w:p>
          <w:p w14:paraId="5193803B" w14:textId="77777777" w:rsidR="00BD26BB" w:rsidRDefault="00BD26BB">
            <w:pPr>
              <w:ind w:left="38"/>
              <w:jc w:val="both"/>
              <w:rPr>
                <w:ins w:id="4422" w:author="Matyas Adam" w:date="2018-11-16T15:33:00Z"/>
              </w:rPr>
              <w:pPrChange w:id="4423" w:author="PS" w:date="2018-11-25T14:48:00Z">
                <w:pPr>
                  <w:shd w:val="clear" w:color="auto" w:fill="FFFFFF"/>
                  <w:spacing w:before="100" w:beforeAutospacing="1" w:after="100" w:afterAutospacing="1"/>
                </w:pPr>
              </w:pPrChange>
            </w:pPr>
            <w:ins w:id="4424" w:author="Matyas Adam" w:date="2018-11-16T15:32:00Z">
              <w:r w:rsidRPr="00FF7A00">
                <w:rPr>
                  <w:caps/>
                  <w:rPrChange w:id="4425" w:author="Matyas Adam" w:date="2018-11-16T15:33:00Z">
                    <w:rPr>
                      <w:rFonts w:ascii="Arial" w:hAnsi="Arial" w:cs="Arial"/>
                      <w:color w:val="000000"/>
                      <w:sz w:val="18"/>
                      <w:szCs w:val="18"/>
                      <w:shd w:val="clear" w:color="auto" w:fill="FFFFFF"/>
                    </w:rPr>
                  </w:rPrChange>
                </w:rPr>
                <w:t>RENTING, H. et al. </w:t>
              </w:r>
              <w:r w:rsidRPr="00FF7A00">
                <w:rPr>
                  <w:i/>
                  <w:rPrChange w:id="4426" w:author="Matyas Adam" w:date="2018-11-16T15:33:00Z">
                    <w:rPr>
                      <w:rFonts w:ascii="Arial" w:hAnsi="Arial" w:cs="Arial"/>
                      <w:i/>
                      <w:iCs/>
                      <w:color w:val="000000"/>
                      <w:sz w:val="18"/>
                      <w:szCs w:val="18"/>
                      <w:shd w:val="clear" w:color="auto" w:fill="FFFFFF"/>
                    </w:rPr>
                  </w:rPrChange>
                </w:rPr>
                <w:t>Understanding Alternative Food Networks: Exploring the Role of Short Food Supply Chains in Rural Development</w:t>
              </w:r>
              <w:r w:rsidRPr="00FF7A00">
                <w:rPr>
                  <w:caps/>
                  <w:rPrChange w:id="4427" w:author="Matyas Adam" w:date="2018-11-16T15:33:00Z">
                    <w:rPr>
                      <w:rFonts w:ascii="Arial" w:hAnsi="Arial" w:cs="Arial"/>
                      <w:i/>
                      <w:iCs/>
                      <w:color w:val="000000"/>
                      <w:sz w:val="18"/>
                      <w:szCs w:val="18"/>
                      <w:shd w:val="clear" w:color="auto" w:fill="FFFFFF"/>
                    </w:rPr>
                  </w:rPrChange>
                </w:rPr>
                <w:t xml:space="preserve">. </w:t>
              </w:r>
              <w:r w:rsidRPr="00FF7A00">
                <w:rPr>
                  <w:rPrChange w:id="4428" w:author="Matyas Adam" w:date="2018-11-16T15:33:00Z">
                    <w:rPr>
                      <w:rFonts w:ascii="Arial" w:hAnsi="Arial" w:cs="Arial"/>
                      <w:i/>
                      <w:iCs/>
                      <w:color w:val="000000"/>
                      <w:sz w:val="18"/>
                      <w:szCs w:val="18"/>
                      <w:shd w:val="clear" w:color="auto" w:fill="FFFFFF"/>
                    </w:rPr>
                  </w:rPrChange>
                </w:rPr>
                <w:t>Environment and Planning A, 35(3): 393-411, 2003.</w:t>
              </w:r>
            </w:ins>
          </w:p>
          <w:p w14:paraId="22AB2E94" w14:textId="77777777" w:rsidR="00BD26BB" w:rsidRPr="00FF7A00" w:rsidRDefault="00BD26BB">
            <w:pPr>
              <w:ind w:left="38"/>
              <w:jc w:val="both"/>
              <w:rPr>
                <w:ins w:id="4429" w:author="Matyas Adam" w:date="2018-11-16T15:32:00Z"/>
                <w:caps/>
                <w:rPrChange w:id="4430" w:author="Matyas Adam" w:date="2018-11-16T15:33:00Z">
                  <w:rPr>
                    <w:ins w:id="4431" w:author="Matyas Adam" w:date="2018-11-16T15:32:00Z"/>
                  </w:rPr>
                </w:rPrChange>
              </w:rPr>
              <w:pPrChange w:id="4432" w:author="PS" w:date="2018-11-25T14:48:00Z">
                <w:pPr>
                  <w:shd w:val="clear" w:color="auto" w:fill="FFFFFF"/>
                  <w:spacing w:before="100" w:beforeAutospacing="1" w:after="100" w:afterAutospacing="1"/>
                </w:pPr>
              </w:pPrChange>
            </w:pPr>
            <w:ins w:id="4433" w:author="Matyas Adam" w:date="2018-11-16T15:33:00Z">
              <w:r w:rsidRPr="00FF7A00">
                <w:rPr>
                  <w:caps/>
                  <w:rPrChange w:id="4434" w:author="Matyas Adam" w:date="2018-11-16T15:33:00Z">
                    <w:rPr>
                      <w:rFonts w:ascii="Arial" w:hAnsi="Arial" w:cs="Arial"/>
                      <w:color w:val="000000"/>
                      <w:sz w:val="18"/>
                      <w:szCs w:val="18"/>
                      <w:shd w:val="clear" w:color="auto" w:fill="FFFFFF"/>
                    </w:rPr>
                  </w:rPrChange>
                </w:rPr>
                <w:t>Sutherland, L-A. et al. </w:t>
              </w:r>
              <w:r w:rsidRPr="00FF7A00">
                <w:rPr>
                  <w:i/>
                  <w:rPrChange w:id="4435" w:author="Matyas Adam" w:date="2018-11-16T15:33:00Z">
                    <w:rPr>
                      <w:rFonts w:ascii="Arial" w:hAnsi="Arial" w:cs="Arial"/>
                      <w:i/>
                      <w:iCs/>
                      <w:color w:val="000000"/>
                      <w:sz w:val="18"/>
                      <w:szCs w:val="18"/>
                      <w:shd w:val="clear" w:color="auto" w:fill="FFFFFF"/>
                    </w:rPr>
                  </w:rPrChange>
                </w:rPr>
                <w:t>Transition Pathways towards Sustainability in Agriculture:  Case studies from Europe</w:t>
              </w:r>
              <w:r w:rsidRPr="00FF7A00">
                <w:rPr>
                  <w:caps/>
                  <w:rPrChange w:id="4436" w:author="Matyas Adam" w:date="2018-11-16T15:33:00Z">
                    <w:rPr>
                      <w:rFonts w:ascii="Arial" w:hAnsi="Arial" w:cs="Arial"/>
                      <w:i/>
                      <w:iCs/>
                      <w:color w:val="000000"/>
                      <w:sz w:val="18"/>
                      <w:szCs w:val="18"/>
                      <w:shd w:val="clear" w:color="auto" w:fill="FFFFFF"/>
                    </w:rPr>
                  </w:rPrChange>
                </w:rPr>
                <w:t xml:space="preserve">. </w:t>
              </w:r>
              <w:r w:rsidRPr="00FF7A00">
                <w:rPr>
                  <w:rPrChange w:id="4437" w:author="Matyas Adam" w:date="2018-11-16T15:33:00Z">
                    <w:rPr>
                      <w:rFonts w:ascii="Arial" w:hAnsi="Arial" w:cs="Arial"/>
                      <w:i/>
                      <w:iCs/>
                      <w:color w:val="000000"/>
                      <w:sz w:val="18"/>
                      <w:szCs w:val="18"/>
                      <w:shd w:val="clear" w:color="auto" w:fill="FFFFFF"/>
                    </w:rPr>
                  </w:rPrChange>
                </w:rPr>
                <w:t>Introduction,</w:t>
              </w:r>
              <w:r w:rsidRPr="00FF7A00">
                <w:rPr>
                  <w:caps/>
                  <w:rPrChange w:id="4438" w:author="Matyas Adam" w:date="2018-11-16T15:33:00Z">
                    <w:rPr>
                      <w:rFonts w:ascii="Arial" w:hAnsi="Arial" w:cs="Arial"/>
                      <w:i/>
                      <w:iCs/>
                      <w:color w:val="000000"/>
                      <w:sz w:val="18"/>
                      <w:szCs w:val="18"/>
                      <w:shd w:val="clear" w:color="auto" w:fill="FFFFFF"/>
                    </w:rPr>
                  </w:rPrChange>
                </w:rPr>
                <w:t xml:space="preserve"> </w:t>
              </w:r>
              <w:r w:rsidRPr="00FF7A00">
                <w:rPr>
                  <w:rPrChange w:id="4439" w:author="Matyas Adam" w:date="2018-11-16T15:33:00Z">
                    <w:rPr>
                      <w:rFonts w:ascii="Arial" w:hAnsi="Arial" w:cs="Arial"/>
                      <w:i/>
                      <w:iCs/>
                      <w:color w:val="000000"/>
                      <w:sz w:val="18"/>
                      <w:szCs w:val="18"/>
                      <w:shd w:val="clear" w:color="auto" w:fill="FFFFFF"/>
                    </w:rPr>
                  </w:rPrChange>
                </w:rPr>
                <w:t>pp. 1-16. CABI, Wallingford, UK, 2015.</w:t>
              </w:r>
            </w:ins>
          </w:p>
          <w:p w14:paraId="1C26A0C3" w14:textId="77777777" w:rsidR="00BD26BB" w:rsidRDefault="00BD26BB">
            <w:pPr>
              <w:ind w:left="38"/>
              <w:jc w:val="both"/>
              <w:rPr>
                <w:ins w:id="4440" w:author="Matyas Adam" w:date="2018-11-16T15:34:00Z"/>
              </w:rPr>
              <w:pPrChange w:id="4441" w:author="PS" w:date="2018-11-25T14:48:00Z">
                <w:pPr>
                  <w:ind w:left="322" w:hanging="284"/>
                  <w:jc w:val="both"/>
                </w:pPr>
              </w:pPrChange>
            </w:pPr>
            <w:ins w:id="4442" w:author="Matyas Adam" w:date="2018-11-16T15:32:00Z">
              <w:r>
                <w:t xml:space="preserve">ŠARAPATKA, B. </w:t>
              </w:r>
              <w:r w:rsidRPr="00A70703">
                <w:rPr>
                  <w:i/>
                </w:rPr>
                <w:t xml:space="preserve">Agroekologie. </w:t>
              </w:r>
              <w:r>
                <w:t>Olomouc: Bioinstitut. 440 s.</w:t>
              </w:r>
            </w:ins>
          </w:p>
          <w:p w14:paraId="10F206C6" w14:textId="26AD9F17" w:rsidR="00BD26BB" w:rsidDel="00727397" w:rsidRDefault="00BD26BB">
            <w:pPr>
              <w:ind w:left="38"/>
              <w:jc w:val="both"/>
              <w:rPr>
                <w:ins w:id="4443" w:author="Matyas Adam" w:date="2018-11-16T15:32:00Z"/>
                <w:del w:id="4444" w:author="PS" w:date="2018-11-25T14:49:00Z"/>
              </w:rPr>
              <w:pPrChange w:id="4445" w:author="PS" w:date="2018-11-25T14:48:00Z">
                <w:pPr>
                  <w:ind w:left="322" w:hanging="284"/>
                  <w:jc w:val="both"/>
                </w:pPr>
              </w:pPrChange>
            </w:pPr>
            <w:ins w:id="4446" w:author="Matyas Adam" w:date="2018-11-16T15:34:00Z">
              <w:r w:rsidRPr="00A70703">
                <w:t>Materiály dostupné v e-learningovém kurzu předmětu v LMS Moodle na </w:t>
              </w:r>
              <w:r w:rsidRPr="00A70703">
                <w:fldChar w:fldCharType="begin"/>
              </w:r>
              <w:r>
                <w:instrText xml:space="preserve"> HYPERLINK "http://vyuka.flkr.utb.cz/" \t "_blank" </w:instrText>
              </w:r>
              <w:r w:rsidRPr="00A70703">
                <w:fldChar w:fldCharType="separate"/>
              </w:r>
              <w:r w:rsidRPr="00A70703">
                <w:t>http://vyuka.flkr.utb.cz</w:t>
              </w:r>
              <w:r w:rsidRPr="00A70703">
                <w:fldChar w:fldCharType="end"/>
              </w:r>
            </w:ins>
          </w:p>
          <w:p w14:paraId="2FFA9AAB" w14:textId="6DBCFC76" w:rsidR="00BD26BB" w:rsidRPr="00FF7A00" w:rsidDel="00727397" w:rsidRDefault="00BD26BB">
            <w:pPr>
              <w:ind w:left="38"/>
              <w:jc w:val="both"/>
              <w:rPr>
                <w:ins w:id="4447" w:author="Matyas Adam" w:date="2018-11-16T15:31:00Z"/>
                <w:del w:id="4448" w:author="PS" w:date="2018-11-25T14:49:00Z"/>
                <w:rPrChange w:id="4449" w:author="Matyas Adam" w:date="2018-11-16T15:31:00Z">
                  <w:rPr>
                    <w:ins w:id="4450" w:author="Matyas Adam" w:date="2018-11-16T15:31:00Z"/>
                    <w:del w:id="4451" w:author="PS" w:date="2018-11-25T14:49:00Z"/>
                    <w:rFonts w:ascii="Arial" w:hAnsi="Arial" w:cs="Arial"/>
                    <w:color w:val="000000"/>
                    <w:sz w:val="18"/>
                    <w:szCs w:val="18"/>
                  </w:rPr>
                </w:rPrChange>
              </w:rPr>
              <w:pPrChange w:id="4452" w:author="PS" w:date="2018-11-25T14:49:00Z">
                <w:pPr>
                  <w:shd w:val="clear" w:color="auto" w:fill="FFFFFF"/>
                  <w:spacing w:before="100" w:beforeAutospacing="1" w:after="100" w:afterAutospacing="1"/>
                </w:pPr>
              </w:pPrChange>
            </w:pPr>
          </w:p>
          <w:p w14:paraId="3C0C6990" w14:textId="77777777" w:rsidR="00BD26BB" w:rsidRPr="00FF7A00" w:rsidRDefault="00BD26BB">
            <w:pPr>
              <w:ind w:left="322" w:hanging="284"/>
              <w:jc w:val="both"/>
              <w:rPr>
                <w:i/>
                <w:rPrChange w:id="4453" w:author="Matyas Adam" w:date="2018-11-16T15:30:00Z">
                  <w:rPr/>
                </w:rPrChange>
              </w:rPr>
              <w:pPrChange w:id="4454" w:author="Matyas Adam" w:date="2018-11-16T15:30:00Z">
                <w:pPr>
                  <w:pStyle w:val="Odstavecseseznamem"/>
                  <w:numPr>
                    <w:numId w:val="17"/>
                  </w:numPr>
                  <w:tabs>
                    <w:tab w:val="num" w:pos="720"/>
                  </w:tabs>
                  <w:ind w:hanging="360"/>
                  <w:jc w:val="both"/>
                </w:pPr>
              </w:pPrChange>
            </w:pPr>
          </w:p>
        </w:tc>
      </w:tr>
      <w:tr w:rsidR="00BD26BB" w14:paraId="50FB80EA" w14:textId="77777777" w:rsidTr="00495DC8">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3906B286" w14:textId="77777777" w:rsidR="00BD26BB" w:rsidRDefault="00BD26BB" w:rsidP="00495DC8">
            <w:pPr>
              <w:jc w:val="center"/>
              <w:rPr>
                <w:b/>
              </w:rPr>
            </w:pPr>
            <w:r>
              <w:rPr>
                <w:b/>
              </w:rPr>
              <w:t>Informace ke kombinované nebo distanční formě</w:t>
            </w:r>
          </w:p>
        </w:tc>
      </w:tr>
      <w:tr w:rsidR="00BD26BB" w14:paraId="1B50550C" w14:textId="77777777" w:rsidTr="00495DC8">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Pr>
          <w:p w14:paraId="5B8D80B9" w14:textId="77777777" w:rsidR="00BD26BB" w:rsidRDefault="00BD26BB" w:rsidP="00495DC8">
            <w:pPr>
              <w:jc w:val="both"/>
            </w:pPr>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14:paraId="5E9032BD" w14:textId="77777777" w:rsidR="00BD26BB" w:rsidRDefault="00BD26BB" w:rsidP="00495DC8">
            <w:pPr>
              <w:jc w:val="both"/>
            </w:pPr>
          </w:p>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14:paraId="5CF76E53" w14:textId="77777777" w:rsidR="00BD26BB" w:rsidRDefault="00BD26BB" w:rsidP="00495DC8">
            <w:pPr>
              <w:jc w:val="both"/>
              <w:rPr>
                <w:b/>
              </w:rPr>
            </w:pPr>
            <w:r>
              <w:rPr>
                <w:b/>
              </w:rPr>
              <w:t xml:space="preserve">hodin </w:t>
            </w:r>
          </w:p>
        </w:tc>
      </w:tr>
      <w:tr w:rsidR="00BD26BB" w14:paraId="46E18C94" w14:textId="77777777" w:rsidTr="00495DC8">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73DB809A" w14:textId="77777777" w:rsidR="00BD26BB" w:rsidRDefault="00BD26BB" w:rsidP="00495DC8">
            <w:pPr>
              <w:jc w:val="both"/>
              <w:rPr>
                <w:b/>
              </w:rPr>
            </w:pPr>
            <w:r>
              <w:rPr>
                <w:b/>
              </w:rPr>
              <w:t>Informace o způsobu kontaktu s vyučujícím</w:t>
            </w:r>
          </w:p>
        </w:tc>
      </w:tr>
      <w:tr w:rsidR="00BD26BB" w14:paraId="4BE9E57E" w14:textId="77777777" w:rsidTr="00495DC8">
        <w:trPr>
          <w:trHeight w:val="328"/>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55DAF4B0" w14:textId="77777777" w:rsidR="00BD26BB" w:rsidRDefault="00BD26BB" w:rsidP="00495DC8">
            <w:pPr>
              <w:jc w:val="both"/>
            </w:pPr>
          </w:p>
        </w:tc>
      </w:tr>
    </w:tbl>
    <w:p w14:paraId="6715FFA4" w14:textId="77777777" w:rsidR="00BD26BB" w:rsidDel="00EA150D" w:rsidRDefault="00BD26BB">
      <w:pPr>
        <w:spacing w:after="160" w:line="259" w:lineRule="auto"/>
        <w:rPr>
          <w:del w:id="4455" w:author="Matyas Adam" w:date="2018-11-16T15:35:00Z"/>
        </w:rPr>
      </w:pPr>
    </w:p>
    <w:p w14:paraId="51FD33DC" w14:textId="77777777" w:rsidR="00BD26BB" w:rsidRDefault="00BD26BB">
      <w:pPr>
        <w:spacing w:after="160" w:line="259" w:lineRule="auto"/>
        <w:rPr>
          <w:ins w:id="4456" w:author="Jiří Lehejček [2]" w:date="2018-11-14T22:22:00Z"/>
        </w:rPr>
      </w:pPr>
    </w:p>
    <w:p w14:paraId="79BB4D5E" w14:textId="77777777" w:rsidR="00BD26BB" w:rsidRDefault="00BD26BB">
      <w:pPr>
        <w:spacing w:after="160" w:line="259" w:lineRule="auto"/>
        <w:rPr>
          <w:ins w:id="4457" w:author="Jiří Lehejček [2]" w:date="2018-11-14T22:22:00Z"/>
        </w:rPr>
      </w:pPr>
    </w:p>
    <w:tbl>
      <w:tblPr>
        <w:tblW w:w="985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956"/>
        <w:gridCol w:w="532"/>
        <w:gridCol w:w="1060"/>
        <w:gridCol w:w="864"/>
        <w:gridCol w:w="784"/>
        <w:gridCol w:w="2082"/>
        <w:gridCol w:w="533"/>
        <w:gridCol w:w="1041"/>
      </w:tblGrid>
      <w:tr w:rsidR="00BD26BB" w14:paraId="492355C0" w14:textId="77777777" w:rsidTr="00495DC8">
        <w:trPr>
          <w:ins w:id="4458" w:author="Jiří Lehejček [2]" w:date="2018-11-14T22:22:00Z"/>
        </w:trPr>
        <w:tc>
          <w:tcPr>
            <w:tcW w:w="9852"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2194162C" w14:textId="77777777" w:rsidR="00BD26BB" w:rsidRDefault="00BD26BB" w:rsidP="00495DC8">
            <w:pPr>
              <w:spacing w:line="256" w:lineRule="auto"/>
              <w:rPr>
                <w:ins w:id="4459" w:author="Jiří Lehejček [2]" w:date="2018-11-14T22:22:00Z"/>
                <w:b/>
                <w:sz w:val="28"/>
                <w:lang w:eastAsia="en-US"/>
              </w:rPr>
            </w:pPr>
            <w:ins w:id="4460" w:author="Jiří Lehejček [2]" w:date="2018-11-14T22:22:00Z">
              <w:r>
                <w:rPr>
                  <w:sz w:val="28"/>
                </w:rPr>
                <w:br w:type="page"/>
              </w:r>
              <w:r>
                <w:rPr>
                  <w:b/>
                  <w:sz w:val="28"/>
                  <w:lang w:eastAsia="en-US"/>
                </w:rPr>
                <w:t>B-III – Charakteristika studijního předmětu</w:t>
              </w:r>
            </w:ins>
          </w:p>
        </w:tc>
      </w:tr>
      <w:tr w:rsidR="00BD26BB" w14:paraId="06673C3D" w14:textId="77777777" w:rsidTr="00495DC8">
        <w:trPr>
          <w:ins w:id="4461" w:author="Jiří Lehejček [2]" w:date="2018-11-14T22:22:00Z"/>
        </w:trPr>
        <w:tc>
          <w:tcPr>
            <w:tcW w:w="3084" w:type="dxa"/>
            <w:tcBorders>
              <w:top w:val="double" w:sz="4" w:space="0" w:color="auto"/>
              <w:left w:val="single" w:sz="4" w:space="0" w:color="auto"/>
              <w:bottom w:val="single" w:sz="4" w:space="0" w:color="auto"/>
              <w:right w:val="single" w:sz="4" w:space="0" w:color="auto"/>
            </w:tcBorders>
            <w:shd w:val="clear" w:color="auto" w:fill="F7CAAC"/>
            <w:hideMark/>
          </w:tcPr>
          <w:p w14:paraId="6B9D7054" w14:textId="77777777" w:rsidR="00BD26BB" w:rsidRDefault="00BD26BB" w:rsidP="00495DC8">
            <w:pPr>
              <w:spacing w:line="256" w:lineRule="auto"/>
              <w:rPr>
                <w:ins w:id="4462" w:author="Jiří Lehejček [2]" w:date="2018-11-14T22:22:00Z"/>
                <w:b/>
                <w:lang w:eastAsia="en-US"/>
              </w:rPr>
            </w:pPr>
            <w:ins w:id="4463" w:author="Jiří Lehejček [2]" w:date="2018-11-14T22:22:00Z">
              <w:r>
                <w:rPr>
                  <w:b/>
                  <w:lang w:eastAsia="en-US"/>
                </w:rPr>
                <w:t>Název studijního předmětu</w:t>
              </w:r>
            </w:ins>
          </w:p>
        </w:tc>
        <w:tc>
          <w:tcPr>
            <w:tcW w:w="6768" w:type="dxa"/>
            <w:gridSpan w:val="7"/>
            <w:tcBorders>
              <w:top w:val="double" w:sz="4" w:space="0" w:color="auto"/>
              <w:left w:val="single" w:sz="4" w:space="0" w:color="auto"/>
              <w:bottom w:val="single" w:sz="4" w:space="0" w:color="auto"/>
              <w:right w:val="single" w:sz="4" w:space="0" w:color="auto"/>
            </w:tcBorders>
            <w:hideMark/>
          </w:tcPr>
          <w:p w14:paraId="11EB2E98" w14:textId="77777777" w:rsidR="00BD26BB" w:rsidRDefault="00BD26BB" w:rsidP="00495DC8">
            <w:pPr>
              <w:spacing w:line="256" w:lineRule="auto"/>
              <w:rPr>
                <w:ins w:id="4464" w:author="Jiří Lehejček [2]" w:date="2018-11-14T22:22:00Z"/>
                <w:b/>
                <w:lang w:eastAsia="en-US"/>
              </w:rPr>
            </w:pPr>
            <w:ins w:id="4465" w:author="Jiří Lehejček [2]" w:date="2018-11-14T22:22:00Z">
              <w:r>
                <w:rPr>
                  <w:b/>
                  <w:lang w:eastAsia="en-US"/>
                </w:rPr>
                <w:t>Odborná praxe</w:t>
              </w:r>
            </w:ins>
          </w:p>
        </w:tc>
      </w:tr>
      <w:tr w:rsidR="00BD26BB" w14:paraId="6B270162" w14:textId="77777777" w:rsidTr="00495DC8">
        <w:trPr>
          <w:ins w:id="4466" w:author="Jiří Lehejček [2]" w:date="2018-11-14T22:22:00Z"/>
        </w:trPr>
        <w:tc>
          <w:tcPr>
            <w:tcW w:w="3084" w:type="dxa"/>
            <w:tcBorders>
              <w:top w:val="single" w:sz="4" w:space="0" w:color="auto"/>
              <w:left w:val="single" w:sz="4" w:space="0" w:color="auto"/>
              <w:bottom w:val="single" w:sz="4" w:space="0" w:color="auto"/>
              <w:right w:val="single" w:sz="4" w:space="0" w:color="auto"/>
            </w:tcBorders>
            <w:shd w:val="clear" w:color="auto" w:fill="F7CAAC"/>
            <w:hideMark/>
          </w:tcPr>
          <w:p w14:paraId="417E9A6C" w14:textId="77777777" w:rsidR="00BD26BB" w:rsidRDefault="00BD26BB" w:rsidP="00495DC8">
            <w:pPr>
              <w:spacing w:line="256" w:lineRule="auto"/>
              <w:rPr>
                <w:ins w:id="4467" w:author="Jiří Lehejček [2]" w:date="2018-11-14T22:22:00Z"/>
                <w:b/>
                <w:lang w:eastAsia="en-US"/>
              </w:rPr>
            </w:pPr>
            <w:ins w:id="4468" w:author="Jiří Lehejček [2]" w:date="2018-11-14T22:22:00Z">
              <w:r>
                <w:rPr>
                  <w:b/>
                  <w:lang w:eastAsia="en-US"/>
                </w:rPr>
                <w:t>Typ předmětu</w:t>
              </w:r>
            </w:ins>
          </w:p>
        </w:tc>
        <w:tc>
          <w:tcPr>
            <w:tcW w:w="3406" w:type="dxa"/>
            <w:gridSpan w:val="4"/>
            <w:tcBorders>
              <w:top w:val="single" w:sz="4" w:space="0" w:color="auto"/>
              <w:left w:val="single" w:sz="4" w:space="0" w:color="auto"/>
              <w:bottom w:val="single" w:sz="4" w:space="0" w:color="auto"/>
              <w:right w:val="single" w:sz="4" w:space="0" w:color="auto"/>
            </w:tcBorders>
            <w:hideMark/>
          </w:tcPr>
          <w:p w14:paraId="30F6E5CC" w14:textId="77777777" w:rsidR="00BD26BB" w:rsidRDefault="00BD26BB">
            <w:pPr>
              <w:spacing w:line="256" w:lineRule="auto"/>
              <w:rPr>
                <w:ins w:id="4469" w:author="Jiří Lehejček [2]" w:date="2018-11-14T22:22:00Z"/>
                <w:lang w:eastAsia="en-US"/>
              </w:rPr>
            </w:pPr>
            <w:ins w:id="4470" w:author="Jiří Lehejček [2]" w:date="2018-11-14T22:22:00Z">
              <w:r>
                <w:rPr>
                  <w:lang w:eastAsia="en-US"/>
                </w:rPr>
                <w:t>Povinn</w:t>
              </w:r>
              <w:del w:id="4471" w:author="Matyas Adam" w:date="2018-11-17T01:53:00Z">
                <w:r w:rsidDel="00A05662">
                  <w:rPr>
                    <w:lang w:eastAsia="en-US"/>
                  </w:rPr>
                  <w:delText>ě voliteln</w:delText>
                </w:r>
              </w:del>
            </w:ins>
            <w:ins w:id="4472" w:author="Matyas Adam" w:date="2018-11-17T01:53:00Z">
              <w:r>
                <w:rPr>
                  <w:lang w:eastAsia="en-US"/>
                </w:rPr>
                <w:t>á</w:t>
              </w:r>
            </w:ins>
            <w:ins w:id="4473" w:author="Jiří Lehejček [2]" w:date="2018-11-14T22:22:00Z">
              <w:del w:id="4474" w:author="Matyas Adam" w:date="2018-11-16T15:37:00Z">
                <w:r w:rsidDel="00E44A57">
                  <w:rPr>
                    <w:lang w:eastAsia="en-US"/>
                  </w:rPr>
                  <w:delText>á</w:delText>
                </w:r>
              </w:del>
            </w:ins>
          </w:p>
        </w:tc>
        <w:tc>
          <w:tcPr>
            <w:tcW w:w="2694"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ADA7E4E" w14:textId="77777777" w:rsidR="00BD26BB" w:rsidRDefault="00BD26BB" w:rsidP="00495DC8">
            <w:pPr>
              <w:spacing w:line="256" w:lineRule="auto"/>
              <w:rPr>
                <w:ins w:id="4475" w:author="Jiří Lehejček [2]" w:date="2018-11-14T22:22:00Z"/>
                <w:lang w:eastAsia="en-US"/>
              </w:rPr>
            </w:pPr>
            <w:ins w:id="4476" w:author="Jiří Lehejček [2]" w:date="2018-11-14T22:22:00Z">
              <w:r>
                <w:rPr>
                  <w:b/>
                  <w:lang w:eastAsia="en-US"/>
                </w:rPr>
                <w:t>doporučený ročník / semestr</w:t>
              </w:r>
            </w:ins>
          </w:p>
        </w:tc>
        <w:tc>
          <w:tcPr>
            <w:tcW w:w="668" w:type="dxa"/>
            <w:tcBorders>
              <w:top w:val="single" w:sz="4" w:space="0" w:color="auto"/>
              <w:left w:val="single" w:sz="4" w:space="0" w:color="auto"/>
              <w:bottom w:val="single" w:sz="4" w:space="0" w:color="auto"/>
              <w:right w:val="single" w:sz="4" w:space="0" w:color="auto"/>
            </w:tcBorders>
            <w:hideMark/>
          </w:tcPr>
          <w:p w14:paraId="7B2C3CD7" w14:textId="77777777" w:rsidR="00BD26BB" w:rsidRDefault="00BD26BB" w:rsidP="00495DC8">
            <w:pPr>
              <w:spacing w:line="256" w:lineRule="auto"/>
              <w:rPr>
                <w:ins w:id="4477" w:author="Jiří Lehejček [2]" w:date="2018-11-14T22:22:00Z"/>
                <w:lang w:eastAsia="en-US"/>
              </w:rPr>
            </w:pPr>
            <w:ins w:id="4478" w:author="Matyas Adam" w:date="2018-11-17T01:53:00Z">
              <w:r>
                <w:rPr>
                  <w:lang w:eastAsia="en-US"/>
                </w:rPr>
                <w:t>3</w:t>
              </w:r>
            </w:ins>
            <w:ins w:id="4479" w:author="Jiří Lehejček [2]" w:date="2018-11-14T22:22:00Z">
              <w:del w:id="4480" w:author="Matyas Adam" w:date="2018-11-17T01:53:00Z">
                <w:r w:rsidDel="00A05662">
                  <w:rPr>
                    <w:lang w:eastAsia="en-US"/>
                  </w:rPr>
                  <w:delText>2</w:delText>
                </w:r>
              </w:del>
              <w:r>
                <w:rPr>
                  <w:lang w:eastAsia="en-US"/>
                </w:rPr>
                <w:t>/LS</w:t>
              </w:r>
            </w:ins>
          </w:p>
        </w:tc>
      </w:tr>
      <w:tr w:rsidR="00BD26BB" w14:paraId="55FAD3CA" w14:textId="77777777" w:rsidTr="00495DC8">
        <w:trPr>
          <w:ins w:id="4481" w:author="Jiří Lehejček [2]" w:date="2018-11-14T22:22:00Z"/>
        </w:trPr>
        <w:tc>
          <w:tcPr>
            <w:tcW w:w="3084" w:type="dxa"/>
            <w:tcBorders>
              <w:top w:val="single" w:sz="4" w:space="0" w:color="auto"/>
              <w:left w:val="single" w:sz="4" w:space="0" w:color="auto"/>
              <w:bottom w:val="single" w:sz="4" w:space="0" w:color="auto"/>
              <w:right w:val="single" w:sz="4" w:space="0" w:color="auto"/>
            </w:tcBorders>
            <w:shd w:val="clear" w:color="auto" w:fill="F7CAAC"/>
            <w:hideMark/>
          </w:tcPr>
          <w:p w14:paraId="526D016A" w14:textId="77777777" w:rsidR="00BD26BB" w:rsidRDefault="00BD26BB" w:rsidP="00495DC8">
            <w:pPr>
              <w:spacing w:line="256" w:lineRule="auto"/>
              <w:rPr>
                <w:ins w:id="4482" w:author="Jiří Lehejček [2]" w:date="2018-11-14T22:22:00Z"/>
                <w:b/>
                <w:lang w:eastAsia="en-US"/>
              </w:rPr>
            </w:pPr>
            <w:ins w:id="4483" w:author="Jiří Lehejček [2]" w:date="2018-11-14T22:22:00Z">
              <w:r>
                <w:rPr>
                  <w:b/>
                  <w:lang w:eastAsia="en-US"/>
                </w:rPr>
                <w:t>Rozsah studijního předmětu</w:t>
              </w:r>
            </w:ins>
          </w:p>
        </w:tc>
        <w:tc>
          <w:tcPr>
            <w:tcW w:w="1701" w:type="dxa"/>
            <w:gridSpan w:val="2"/>
            <w:tcBorders>
              <w:top w:val="single" w:sz="4" w:space="0" w:color="auto"/>
              <w:left w:val="single" w:sz="4" w:space="0" w:color="auto"/>
              <w:bottom w:val="single" w:sz="4" w:space="0" w:color="auto"/>
              <w:right w:val="single" w:sz="4" w:space="0" w:color="auto"/>
            </w:tcBorders>
            <w:hideMark/>
          </w:tcPr>
          <w:p w14:paraId="3ADC203E" w14:textId="77777777" w:rsidR="00BD26BB" w:rsidRDefault="00BD26BB" w:rsidP="00495DC8">
            <w:pPr>
              <w:spacing w:line="256" w:lineRule="auto"/>
              <w:rPr>
                <w:ins w:id="4484" w:author="Jiří Lehejček [2]" w:date="2018-11-14T22:22:00Z"/>
                <w:lang w:eastAsia="en-US"/>
              </w:rPr>
            </w:pP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29CDB11C" w14:textId="77777777" w:rsidR="00BD26BB" w:rsidRDefault="00BD26BB" w:rsidP="00495DC8">
            <w:pPr>
              <w:spacing w:line="256" w:lineRule="auto"/>
              <w:rPr>
                <w:ins w:id="4485" w:author="Jiří Lehejček [2]" w:date="2018-11-14T22:22:00Z"/>
                <w:b/>
                <w:lang w:eastAsia="en-US"/>
              </w:rPr>
            </w:pPr>
            <w:ins w:id="4486" w:author="Jiří Lehejček [2]" w:date="2018-11-14T22:22:00Z">
              <w:r>
                <w:rPr>
                  <w:b/>
                  <w:lang w:eastAsia="en-US"/>
                </w:rPr>
                <w:t xml:space="preserve">hod. </w:t>
              </w:r>
            </w:ins>
          </w:p>
        </w:tc>
        <w:tc>
          <w:tcPr>
            <w:tcW w:w="816" w:type="dxa"/>
            <w:tcBorders>
              <w:top w:val="single" w:sz="4" w:space="0" w:color="auto"/>
              <w:left w:val="single" w:sz="4" w:space="0" w:color="auto"/>
              <w:bottom w:val="single" w:sz="4" w:space="0" w:color="auto"/>
              <w:right w:val="single" w:sz="4" w:space="0" w:color="auto"/>
            </w:tcBorders>
            <w:hideMark/>
          </w:tcPr>
          <w:p w14:paraId="531036B1" w14:textId="77777777" w:rsidR="00BD26BB" w:rsidRDefault="00BD26BB" w:rsidP="00495DC8">
            <w:pPr>
              <w:spacing w:line="256" w:lineRule="auto"/>
              <w:rPr>
                <w:ins w:id="4487" w:author="Jiří Lehejček [2]" w:date="2018-11-14T22:22:00Z"/>
                <w:lang w:eastAsia="en-US"/>
              </w:rPr>
            </w:pPr>
            <w:ins w:id="4488" w:author="Jiří Lehejček [2]" w:date="2018-11-14T22:22:00Z">
              <w:r>
                <w:rPr>
                  <w:lang w:eastAsia="en-US"/>
                </w:rPr>
                <w:t xml:space="preserve">80 </w:t>
              </w:r>
            </w:ins>
          </w:p>
        </w:tc>
        <w:tc>
          <w:tcPr>
            <w:tcW w:w="2155" w:type="dxa"/>
            <w:tcBorders>
              <w:top w:val="single" w:sz="4" w:space="0" w:color="auto"/>
              <w:left w:val="single" w:sz="4" w:space="0" w:color="auto"/>
              <w:bottom w:val="single" w:sz="4" w:space="0" w:color="auto"/>
              <w:right w:val="single" w:sz="4" w:space="0" w:color="auto"/>
            </w:tcBorders>
            <w:shd w:val="clear" w:color="auto" w:fill="F7CAAC"/>
            <w:hideMark/>
          </w:tcPr>
          <w:p w14:paraId="300F14FF" w14:textId="77777777" w:rsidR="00BD26BB" w:rsidRDefault="00BD26BB" w:rsidP="00495DC8">
            <w:pPr>
              <w:spacing w:line="256" w:lineRule="auto"/>
              <w:rPr>
                <w:ins w:id="4489" w:author="Jiří Lehejček [2]" w:date="2018-11-14T22:22:00Z"/>
                <w:b/>
                <w:lang w:eastAsia="en-US"/>
              </w:rPr>
            </w:pPr>
            <w:ins w:id="4490" w:author="Jiří Lehejček [2]" w:date="2018-11-14T22:22:00Z">
              <w:r>
                <w:rPr>
                  <w:b/>
                  <w:lang w:eastAsia="en-US"/>
                </w:rPr>
                <w:t>Kreditů</w:t>
              </w:r>
            </w:ins>
          </w:p>
        </w:tc>
        <w:tc>
          <w:tcPr>
            <w:tcW w:w="1207" w:type="dxa"/>
            <w:gridSpan w:val="2"/>
            <w:tcBorders>
              <w:top w:val="single" w:sz="4" w:space="0" w:color="auto"/>
              <w:left w:val="single" w:sz="4" w:space="0" w:color="auto"/>
              <w:bottom w:val="single" w:sz="4" w:space="0" w:color="auto"/>
              <w:right w:val="single" w:sz="4" w:space="0" w:color="auto"/>
            </w:tcBorders>
          </w:tcPr>
          <w:p w14:paraId="4DA5354E" w14:textId="77777777" w:rsidR="00BD26BB" w:rsidRDefault="00BD26BB" w:rsidP="00495DC8">
            <w:pPr>
              <w:spacing w:line="256" w:lineRule="auto"/>
              <w:rPr>
                <w:ins w:id="4491" w:author="Jiří Lehejček [2]" w:date="2018-11-14T22:22:00Z"/>
                <w:lang w:eastAsia="en-US"/>
              </w:rPr>
            </w:pPr>
            <w:ins w:id="4492" w:author="Jiří Lehejček [2]" w:date="2018-11-14T22:22:00Z">
              <w:r>
                <w:rPr>
                  <w:lang w:eastAsia="en-US"/>
                </w:rPr>
                <w:t>4</w:t>
              </w:r>
            </w:ins>
          </w:p>
        </w:tc>
      </w:tr>
      <w:tr w:rsidR="00BD26BB" w14:paraId="002D62CD" w14:textId="77777777" w:rsidTr="00495DC8">
        <w:trPr>
          <w:ins w:id="4493" w:author="Jiří Lehejček [2]" w:date="2018-11-14T22:22:00Z"/>
        </w:trPr>
        <w:tc>
          <w:tcPr>
            <w:tcW w:w="3084" w:type="dxa"/>
            <w:tcBorders>
              <w:top w:val="single" w:sz="4" w:space="0" w:color="auto"/>
              <w:left w:val="single" w:sz="4" w:space="0" w:color="auto"/>
              <w:bottom w:val="single" w:sz="4" w:space="0" w:color="auto"/>
              <w:right w:val="single" w:sz="4" w:space="0" w:color="auto"/>
            </w:tcBorders>
            <w:shd w:val="clear" w:color="auto" w:fill="F7CAAC"/>
            <w:hideMark/>
          </w:tcPr>
          <w:p w14:paraId="129BE026" w14:textId="77777777" w:rsidR="00BD26BB" w:rsidRDefault="00BD26BB" w:rsidP="00495DC8">
            <w:pPr>
              <w:spacing w:line="256" w:lineRule="auto"/>
              <w:rPr>
                <w:ins w:id="4494" w:author="Jiří Lehejček [2]" w:date="2018-11-14T22:22:00Z"/>
                <w:b/>
                <w:lang w:eastAsia="en-US"/>
              </w:rPr>
            </w:pPr>
            <w:ins w:id="4495" w:author="Jiří Lehejček [2]" w:date="2018-11-14T22:22:00Z">
              <w:r>
                <w:rPr>
                  <w:b/>
                  <w:lang w:eastAsia="en-US"/>
                </w:rPr>
                <w:t>Prerekvizity, korekvizity, ekvivalence</w:t>
              </w:r>
            </w:ins>
          </w:p>
        </w:tc>
        <w:tc>
          <w:tcPr>
            <w:tcW w:w="6768" w:type="dxa"/>
            <w:gridSpan w:val="7"/>
            <w:tcBorders>
              <w:top w:val="single" w:sz="4" w:space="0" w:color="auto"/>
              <w:left w:val="single" w:sz="4" w:space="0" w:color="auto"/>
              <w:bottom w:val="single" w:sz="4" w:space="0" w:color="auto"/>
              <w:right w:val="single" w:sz="4" w:space="0" w:color="auto"/>
            </w:tcBorders>
          </w:tcPr>
          <w:p w14:paraId="00F2DDA3" w14:textId="77777777" w:rsidR="00BD26BB" w:rsidRDefault="00BD26BB" w:rsidP="00495DC8">
            <w:pPr>
              <w:spacing w:line="256" w:lineRule="auto"/>
              <w:rPr>
                <w:ins w:id="4496" w:author="Jiří Lehejček [2]" w:date="2018-11-14T22:22:00Z"/>
                <w:lang w:eastAsia="en-US"/>
              </w:rPr>
            </w:pPr>
          </w:p>
        </w:tc>
      </w:tr>
      <w:tr w:rsidR="00BD26BB" w14:paraId="34FAC5F5" w14:textId="77777777" w:rsidTr="00495DC8">
        <w:trPr>
          <w:ins w:id="4497" w:author="Jiří Lehejček [2]" w:date="2018-11-14T22:22:00Z"/>
        </w:trPr>
        <w:tc>
          <w:tcPr>
            <w:tcW w:w="3084" w:type="dxa"/>
            <w:tcBorders>
              <w:top w:val="single" w:sz="4" w:space="0" w:color="auto"/>
              <w:left w:val="single" w:sz="4" w:space="0" w:color="auto"/>
              <w:bottom w:val="single" w:sz="4" w:space="0" w:color="auto"/>
              <w:right w:val="single" w:sz="4" w:space="0" w:color="auto"/>
            </w:tcBorders>
            <w:shd w:val="clear" w:color="auto" w:fill="F7CAAC"/>
            <w:hideMark/>
          </w:tcPr>
          <w:p w14:paraId="683408DF" w14:textId="77777777" w:rsidR="00BD26BB" w:rsidRDefault="00BD26BB" w:rsidP="00495DC8">
            <w:pPr>
              <w:spacing w:line="256" w:lineRule="auto"/>
              <w:rPr>
                <w:ins w:id="4498" w:author="Jiří Lehejček [2]" w:date="2018-11-14T22:22:00Z"/>
                <w:b/>
                <w:lang w:eastAsia="en-US"/>
              </w:rPr>
            </w:pPr>
            <w:ins w:id="4499" w:author="Jiří Lehejček [2]" w:date="2018-11-14T22:22:00Z">
              <w:r>
                <w:rPr>
                  <w:b/>
                  <w:lang w:eastAsia="en-US"/>
                </w:rPr>
                <w:t>Způsob ověření studijních výsledků</w:t>
              </w:r>
            </w:ins>
          </w:p>
        </w:tc>
        <w:tc>
          <w:tcPr>
            <w:tcW w:w="3406" w:type="dxa"/>
            <w:gridSpan w:val="4"/>
            <w:tcBorders>
              <w:top w:val="single" w:sz="4" w:space="0" w:color="auto"/>
              <w:left w:val="single" w:sz="4" w:space="0" w:color="auto"/>
              <w:bottom w:val="single" w:sz="4" w:space="0" w:color="auto"/>
              <w:right w:val="single" w:sz="4" w:space="0" w:color="auto"/>
            </w:tcBorders>
            <w:hideMark/>
          </w:tcPr>
          <w:p w14:paraId="2F453368" w14:textId="77777777" w:rsidR="00BD26BB" w:rsidRDefault="00BD26BB" w:rsidP="00495DC8">
            <w:pPr>
              <w:spacing w:line="256" w:lineRule="auto"/>
              <w:rPr>
                <w:ins w:id="4500" w:author="Jiří Lehejček [2]" w:date="2018-11-14T22:22:00Z"/>
                <w:lang w:eastAsia="en-US"/>
              </w:rPr>
            </w:pPr>
            <w:ins w:id="4501" w:author="Jiří Lehejček [2]" w:date="2018-11-14T22:22:00Z">
              <w:r>
                <w:rPr>
                  <w:lang w:eastAsia="en-US"/>
                </w:rPr>
                <w:t xml:space="preserve">Zápočet </w:t>
              </w:r>
            </w:ins>
          </w:p>
        </w:tc>
        <w:tc>
          <w:tcPr>
            <w:tcW w:w="2155" w:type="dxa"/>
            <w:tcBorders>
              <w:top w:val="single" w:sz="4" w:space="0" w:color="auto"/>
              <w:left w:val="single" w:sz="4" w:space="0" w:color="auto"/>
              <w:bottom w:val="single" w:sz="4" w:space="0" w:color="auto"/>
              <w:right w:val="single" w:sz="4" w:space="0" w:color="auto"/>
            </w:tcBorders>
            <w:shd w:val="clear" w:color="auto" w:fill="F7CAAC"/>
            <w:hideMark/>
          </w:tcPr>
          <w:p w14:paraId="0CD1E970" w14:textId="77777777" w:rsidR="00BD26BB" w:rsidRDefault="00BD26BB" w:rsidP="00495DC8">
            <w:pPr>
              <w:spacing w:line="256" w:lineRule="auto"/>
              <w:rPr>
                <w:ins w:id="4502" w:author="Jiří Lehejček [2]" w:date="2018-11-14T22:22:00Z"/>
                <w:b/>
                <w:lang w:eastAsia="en-US"/>
              </w:rPr>
            </w:pPr>
            <w:ins w:id="4503" w:author="Jiří Lehejček [2]" w:date="2018-11-14T22:22:00Z">
              <w:r>
                <w:rPr>
                  <w:b/>
                  <w:lang w:eastAsia="en-US"/>
                </w:rPr>
                <w:t>Forma výuky</w:t>
              </w:r>
            </w:ins>
          </w:p>
        </w:tc>
        <w:tc>
          <w:tcPr>
            <w:tcW w:w="1207" w:type="dxa"/>
            <w:gridSpan w:val="2"/>
            <w:tcBorders>
              <w:top w:val="single" w:sz="4" w:space="0" w:color="auto"/>
              <w:left w:val="single" w:sz="4" w:space="0" w:color="auto"/>
              <w:bottom w:val="single" w:sz="4" w:space="0" w:color="auto"/>
              <w:right w:val="single" w:sz="4" w:space="0" w:color="auto"/>
            </w:tcBorders>
            <w:hideMark/>
          </w:tcPr>
          <w:p w14:paraId="6BF51A31" w14:textId="0A587D85" w:rsidR="00BD26BB" w:rsidRDefault="00BD26BB" w:rsidP="00495DC8">
            <w:pPr>
              <w:spacing w:line="256" w:lineRule="auto"/>
              <w:rPr>
                <w:ins w:id="4504" w:author="Jiří Lehejček [2]" w:date="2018-11-14T22:22:00Z"/>
                <w:lang w:eastAsia="en-US"/>
              </w:rPr>
            </w:pPr>
            <w:ins w:id="4505" w:author="Jiří Lehejček [2]" w:date="2018-11-14T22:22:00Z">
              <w:del w:id="4506" w:author="Matyas Adam" w:date="2018-11-16T15:35:00Z">
                <w:r w:rsidDel="00F66FEB">
                  <w:rPr>
                    <w:lang w:eastAsia="en-US"/>
                  </w:rPr>
                  <w:delText>P,s</w:delText>
                </w:r>
              </w:del>
            </w:ins>
            <w:ins w:id="4507" w:author="Matyas Adam" w:date="2018-11-17T00:09:00Z">
              <w:del w:id="4508" w:author="PS" w:date="2018-11-25T14:49:00Z">
                <w:r w:rsidDel="00727397">
                  <w:rPr>
                    <w:lang w:eastAsia="en-US"/>
                  </w:rPr>
                  <w:delText>Bloková</w:delText>
                </w:r>
              </w:del>
            </w:ins>
            <w:ins w:id="4509" w:author="PS" w:date="2018-11-25T14:49:00Z">
              <w:r w:rsidR="00727397">
                <w:rPr>
                  <w:lang w:eastAsia="en-US"/>
                </w:rPr>
                <w:t>praxe</w:t>
              </w:r>
            </w:ins>
          </w:p>
        </w:tc>
      </w:tr>
      <w:tr w:rsidR="00BD26BB" w14:paraId="3E5882CB" w14:textId="77777777" w:rsidTr="00495DC8">
        <w:trPr>
          <w:ins w:id="4510" w:author="Jiří Lehejček [2]" w:date="2018-11-14T22:22:00Z"/>
        </w:trPr>
        <w:tc>
          <w:tcPr>
            <w:tcW w:w="3084" w:type="dxa"/>
            <w:tcBorders>
              <w:top w:val="single" w:sz="4" w:space="0" w:color="auto"/>
              <w:left w:val="single" w:sz="4" w:space="0" w:color="auto"/>
              <w:bottom w:val="single" w:sz="4" w:space="0" w:color="auto"/>
              <w:right w:val="single" w:sz="4" w:space="0" w:color="auto"/>
            </w:tcBorders>
            <w:shd w:val="clear" w:color="auto" w:fill="F7CAAC"/>
            <w:hideMark/>
          </w:tcPr>
          <w:p w14:paraId="13892119" w14:textId="77777777" w:rsidR="00BD26BB" w:rsidRDefault="00BD26BB" w:rsidP="00495DC8">
            <w:pPr>
              <w:spacing w:line="256" w:lineRule="auto"/>
              <w:rPr>
                <w:ins w:id="4511" w:author="Jiří Lehejček [2]" w:date="2018-11-14T22:22:00Z"/>
                <w:b/>
                <w:lang w:eastAsia="en-US"/>
              </w:rPr>
            </w:pPr>
            <w:ins w:id="4512" w:author="Jiří Lehejček [2]" w:date="2018-11-14T22:22:00Z">
              <w:r>
                <w:rPr>
                  <w:b/>
                  <w:lang w:eastAsia="en-US"/>
                </w:rPr>
                <w:t>Forma způsobu ověření studijních výsledků a další požadavky na studenta</w:t>
              </w:r>
            </w:ins>
          </w:p>
        </w:tc>
        <w:tc>
          <w:tcPr>
            <w:tcW w:w="6768" w:type="dxa"/>
            <w:gridSpan w:val="7"/>
            <w:tcBorders>
              <w:top w:val="single" w:sz="4" w:space="0" w:color="auto"/>
              <w:left w:val="single" w:sz="4" w:space="0" w:color="auto"/>
              <w:bottom w:val="nil"/>
              <w:right w:val="single" w:sz="4" w:space="0" w:color="auto"/>
            </w:tcBorders>
          </w:tcPr>
          <w:p w14:paraId="0EC76E70" w14:textId="77777777" w:rsidR="00BD26BB" w:rsidRDefault="00BD26BB" w:rsidP="00495DC8">
            <w:pPr>
              <w:spacing w:line="256" w:lineRule="auto"/>
              <w:rPr>
                <w:ins w:id="4513" w:author="Jiří Lehejček [2]" w:date="2018-11-14T22:22:00Z"/>
                <w:lang w:eastAsia="en-US"/>
              </w:rPr>
            </w:pPr>
            <w:ins w:id="4514" w:author="Jiří Lehejček [2]" w:date="2018-11-14T22:22:00Z">
              <w:r>
                <w:rPr>
                  <w:lang w:eastAsia="en-US"/>
                </w:rPr>
                <w:t>Aktivní účast na odborné praxi, vypracování písemné zprávy</w:t>
              </w:r>
            </w:ins>
          </w:p>
          <w:p w14:paraId="13E47490" w14:textId="77777777" w:rsidR="00BD26BB" w:rsidRDefault="00BD26BB" w:rsidP="00495DC8">
            <w:pPr>
              <w:spacing w:line="256" w:lineRule="auto"/>
              <w:rPr>
                <w:ins w:id="4515" w:author="Jiří Lehejček [2]" w:date="2018-11-14T22:22:00Z"/>
                <w:lang w:eastAsia="en-US"/>
              </w:rPr>
            </w:pPr>
          </w:p>
        </w:tc>
      </w:tr>
      <w:tr w:rsidR="00BD26BB" w14:paraId="2CFC4CE9" w14:textId="77777777" w:rsidTr="00495DC8">
        <w:trPr>
          <w:trHeight w:val="228"/>
          <w:ins w:id="4516" w:author="Jiří Lehejček [2]" w:date="2018-11-14T22:22:00Z"/>
        </w:trPr>
        <w:tc>
          <w:tcPr>
            <w:tcW w:w="9852" w:type="dxa"/>
            <w:gridSpan w:val="8"/>
            <w:tcBorders>
              <w:top w:val="nil"/>
              <w:left w:val="single" w:sz="4" w:space="0" w:color="auto"/>
              <w:bottom w:val="single" w:sz="4" w:space="0" w:color="auto"/>
              <w:right w:val="single" w:sz="4" w:space="0" w:color="auto"/>
            </w:tcBorders>
            <w:hideMark/>
          </w:tcPr>
          <w:p w14:paraId="649E6E5A" w14:textId="77777777" w:rsidR="00BD26BB" w:rsidRDefault="00BD26BB" w:rsidP="00495DC8">
            <w:pPr>
              <w:spacing w:line="256" w:lineRule="auto"/>
              <w:rPr>
                <w:ins w:id="4517" w:author="Jiří Lehejček [2]" w:date="2018-11-14T22:22:00Z"/>
                <w:lang w:eastAsia="en-US"/>
              </w:rPr>
            </w:pPr>
          </w:p>
        </w:tc>
      </w:tr>
      <w:tr w:rsidR="00BD26BB" w14:paraId="644E534A" w14:textId="77777777" w:rsidTr="00495DC8">
        <w:trPr>
          <w:trHeight w:val="197"/>
          <w:ins w:id="4518" w:author="Jiří Lehejček [2]" w:date="2018-11-14T22:22:00Z"/>
        </w:trPr>
        <w:tc>
          <w:tcPr>
            <w:tcW w:w="3084" w:type="dxa"/>
            <w:tcBorders>
              <w:top w:val="nil"/>
              <w:left w:val="single" w:sz="4" w:space="0" w:color="auto"/>
              <w:bottom w:val="single" w:sz="4" w:space="0" w:color="auto"/>
              <w:right w:val="single" w:sz="4" w:space="0" w:color="auto"/>
            </w:tcBorders>
            <w:shd w:val="clear" w:color="auto" w:fill="F7CAAC"/>
            <w:hideMark/>
          </w:tcPr>
          <w:p w14:paraId="661F54CB" w14:textId="77777777" w:rsidR="00BD26BB" w:rsidRDefault="00BD26BB" w:rsidP="00495DC8">
            <w:pPr>
              <w:spacing w:line="256" w:lineRule="auto"/>
              <w:rPr>
                <w:ins w:id="4519" w:author="Jiří Lehejček [2]" w:date="2018-11-14T22:22:00Z"/>
                <w:b/>
                <w:lang w:eastAsia="en-US"/>
              </w:rPr>
            </w:pPr>
            <w:ins w:id="4520" w:author="Jiří Lehejček [2]" w:date="2018-11-14T22:22:00Z">
              <w:r>
                <w:rPr>
                  <w:b/>
                  <w:lang w:eastAsia="en-US"/>
                </w:rPr>
                <w:t>Garant předmětu</w:t>
              </w:r>
            </w:ins>
          </w:p>
        </w:tc>
        <w:tc>
          <w:tcPr>
            <w:tcW w:w="6768" w:type="dxa"/>
            <w:gridSpan w:val="7"/>
            <w:tcBorders>
              <w:top w:val="nil"/>
              <w:left w:val="single" w:sz="4" w:space="0" w:color="auto"/>
              <w:bottom w:val="single" w:sz="4" w:space="0" w:color="auto"/>
              <w:right w:val="single" w:sz="4" w:space="0" w:color="auto"/>
            </w:tcBorders>
            <w:hideMark/>
          </w:tcPr>
          <w:p w14:paraId="5B04DAE4" w14:textId="77777777" w:rsidR="00BD26BB" w:rsidRDefault="00BD26BB" w:rsidP="00495DC8">
            <w:pPr>
              <w:spacing w:line="256" w:lineRule="auto"/>
              <w:rPr>
                <w:ins w:id="4521" w:author="Jiří Lehejček [2]" w:date="2018-11-14T22:22:00Z"/>
                <w:lang w:eastAsia="en-US"/>
              </w:rPr>
            </w:pPr>
            <w:ins w:id="4522" w:author="Jiří Lehejček [2]" w:date="2018-11-14T22:22:00Z">
              <w:r>
                <w:rPr>
                  <w:lang w:eastAsia="en-US"/>
                </w:rPr>
                <w:t>Mgr. Ing. Jiří Lehejček, Ph.D.</w:t>
              </w:r>
            </w:ins>
          </w:p>
        </w:tc>
      </w:tr>
      <w:tr w:rsidR="00BD26BB" w14:paraId="653A9265" w14:textId="77777777" w:rsidTr="00495DC8">
        <w:trPr>
          <w:trHeight w:val="243"/>
          <w:ins w:id="4523" w:author="Jiří Lehejček [2]" w:date="2018-11-14T22:22:00Z"/>
        </w:trPr>
        <w:tc>
          <w:tcPr>
            <w:tcW w:w="3084" w:type="dxa"/>
            <w:tcBorders>
              <w:top w:val="nil"/>
              <w:left w:val="single" w:sz="4" w:space="0" w:color="auto"/>
              <w:bottom w:val="single" w:sz="4" w:space="0" w:color="auto"/>
              <w:right w:val="single" w:sz="4" w:space="0" w:color="auto"/>
            </w:tcBorders>
            <w:shd w:val="clear" w:color="auto" w:fill="F7CAAC"/>
            <w:hideMark/>
          </w:tcPr>
          <w:p w14:paraId="2BDE1E64" w14:textId="77777777" w:rsidR="00BD26BB" w:rsidRDefault="00BD26BB" w:rsidP="00495DC8">
            <w:pPr>
              <w:spacing w:line="256" w:lineRule="auto"/>
              <w:rPr>
                <w:ins w:id="4524" w:author="Jiří Lehejček [2]" w:date="2018-11-14T22:22:00Z"/>
                <w:b/>
                <w:lang w:eastAsia="en-US"/>
              </w:rPr>
            </w:pPr>
            <w:ins w:id="4525" w:author="Jiří Lehejček [2]" w:date="2018-11-14T22:22:00Z">
              <w:r>
                <w:rPr>
                  <w:b/>
                  <w:lang w:eastAsia="en-US"/>
                </w:rPr>
                <w:t>Zapojení garanta do výuky předmětu</w:t>
              </w:r>
            </w:ins>
          </w:p>
        </w:tc>
        <w:tc>
          <w:tcPr>
            <w:tcW w:w="6768" w:type="dxa"/>
            <w:gridSpan w:val="7"/>
            <w:tcBorders>
              <w:top w:val="nil"/>
              <w:left w:val="single" w:sz="4" w:space="0" w:color="auto"/>
              <w:bottom w:val="single" w:sz="4" w:space="0" w:color="auto"/>
              <w:right w:val="single" w:sz="4" w:space="0" w:color="auto"/>
            </w:tcBorders>
            <w:hideMark/>
          </w:tcPr>
          <w:p w14:paraId="0340BA5F" w14:textId="77777777" w:rsidR="00BD26BB" w:rsidRDefault="00BD26BB" w:rsidP="00495DC8">
            <w:pPr>
              <w:spacing w:line="256" w:lineRule="auto"/>
              <w:rPr>
                <w:ins w:id="4526" w:author="Jiří Lehejček [2]" w:date="2018-11-14T22:22:00Z"/>
                <w:lang w:eastAsia="en-US"/>
              </w:rPr>
            </w:pPr>
            <w:ins w:id="4527" w:author="Jiří Lehejček [2]" w:date="2018-11-14T22:22:00Z">
              <w:r w:rsidRPr="00E76AEC">
                <w:rPr>
                  <w:lang w:eastAsia="en-US"/>
                </w:rPr>
                <w:t>Garant stanovuje koncepci předmětu, dohlíží na jejich jednotné vedení.</w:t>
              </w:r>
            </w:ins>
          </w:p>
        </w:tc>
      </w:tr>
      <w:tr w:rsidR="00BD26BB" w14:paraId="5B21823E" w14:textId="77777777" w:rsidTr="00495DC8">
        <w:trPr>
          <w:ins w:id="4528" w:author="Jiří Lehejček [2]" w:date="2018-11-14T22:22:00Z"/>
        </w:trPr>
        <w:tc>
          <w:tcPr>
            <w:tcW w:w="3084" w:type="dxa"/>
            <w:tcBorders>
              <w:top w:val="single" w:sz="4" w:space="0" w:color="auto"/>
              <w:left w:val="single" w:sz="4" w:space="0" w:color="auto"/>
              <w:bottom w:val="single" w:sz="4" w:space="0" w:color="auto"/>
              <w:right w:val="single" w:sz="4" w:space="0" w:color="auto"/>
            </w:tcBorders>
            <w:shd w:val="clear" w:color="auto" w:fill="F7CAAC"/>
            <w:hideMark/>
          </w:tcPr>
          <w:p w14:paraId="130F1C44" w14:textId="77777777" w:rsidR="00BD26BB" w:rsidRDefault="00BD26BB" w:rsidP="00495DC8">
            <w:pPr>
              <w:spacing w:line="256" w:lineRule="auto"/>
              <w:rPr>
                <w:ins w:id="4529" w:author="Jiří Lehejček [2]" w:date="2018-11-14T22:22:00Z"/>
                <w:b/>
                <w:lang w:eastAsia="en-US"/>
              </w:rPr>
            </w:pPr>
            <w:ins w:id="4530" w:author="Jiří Lehejček [2]" w:date="2018-11-14T22:22:00Z">
              <w:r>
                <w:rPr>
                  <w:b/>
                  <w:lang w:eastAsia="en-US"/>
                </w:rPr>
                <w:t>Vyučující</w:t>
              </w:r>
            </w:ins>
          </w:p>
        </w:tc>
        <w:tc>
          <w:tcPr>
            <w:tcW w:w="6768" w:type="dxa"/>
            <w:gridSpan w:val="7"/>
            <w:tcBorders>
              <w:top w:val="single" w:sz="4" w:space="0" w:color="auto"/>
              <w:left w:val="single" w:sz="4" w:space="0" w:color="auto"/>
              <w:bottom w:val="nil"/>
              <w:right w:val="single" w:sz="4" w:space="0" w:color="auto"/>
            </w:tcBorders>
            <w:hideMark/>
          </w:tcPr>
          <w:p w14:paraId="45BC1294" w14:textId="77777777" w:rsidR="00BD26BB" w:rsidRDefault="00BD26BB" w:rsidP="00495DC8">
            <w:pPr>
              <w:spacing w:line="256" w:lineRule="auto"/>
              <w:rPr>
                <w:ins w:id="4531" w:author="Jiří Lehejček [2]" w:date="2018-11-14T22:22:00Z"/>
                <w:lang w:eastAsia="en-US"/>
              </w:rPr>
            </w:pPr>
            <w:ins w:id="4532" w:author="Matyas Adam" w:date="2018-11-16T15:35:00Z">
              <w:r>
                <w:rPr>
                  <w:lang w:eastAsia="en-US"/>
                </w:rPr>
                <w:t>Mgr. Ing. Jiří Lehejček, Ph.D.</w:t>
              </w:r>
            </w:ins>
          </w:p>
        </w:tc>
      </w:tr>
      <w:tr w:rsidR="00BD26BB" w14:paraId="06F182FE" w14:textId="77777777" w:rsidTr="00495DC8">
        <w:trPr>
          <w:trHeight w:val="232"/>
          <w:ins w:id="4533" w:author="Jiří Lehejček [2]" w:date="2018-11-14T22:22:00Z"/>
        </w:trPr>
        <w:tc>
          <w:tcPr>
            <w:tcW w:w="9852" w:type="dxa"/>
            <w:gridSpan w:val="8"/>
            <w:tcBorders>
              <w:top w:val="nil"/>
              <w:left w:val="single" w:sz="4" w:space="0" w:color="auto"/>
              <w:bottom w:val="single" w:sz="4" w:space="0" w:color="auto"/>
              <w:right w:val="single" w:sz="4" w:space="0" w:color="auto"/>
            </w:tcBorders>
          </w:tcPr>
          <w:p w14:paraId="2F8E737E" w14:textId="77777777" w:rsidR="00BD26BB" w:rsidRDefault="00BD26BB" w:rsidP="00495DC8">
            <w:pPr>
              <w:spacing w:line="256" w:lineRule="auto"/>
              <w:rPr>
                <w:ins w:id="4534" w:author="Jiří Lehejček [2]" w:date="2018-11-14T22:22:00Z"/>
                <w:lang w:eastAsia="en-US"/>
              </w:rPr>
            </w:pPr>
          </w:p>
        </w:tc>
      </w:tr>
      <w:tr w:rsidR="00BD26BB" w14:paraId="3AD401D5" w14:textId="77777777" w:rsidTr="00495DC8">
        <w:trPr>
          <w:ins w:id="4535" w:author="Jiří Lehejček [2]" w:date="2018-11-14T22:22:00Z"/>
        </w:trPr>
        <w:tc>
          <w:tcPr>
            <w:tcW w:w="3084" w:type="dxa"/>
            <w:tcBorders>
              <w:top w:val="single" w:sz="4" w:space="0" w:color="auto"/>
              <w:left w:val="single" w:sz="4" w:space="0" w:color="auto"/>
              <w:bottom w:val="single" w:sz="4" w:space="0" w:color="auto"/>
              <w:right w:val="single" w:sz="4" w:space="0" w:color="auto"/>
            </w:tcBorders>
            <w:shd w:val="clear" w:color="auto" w:fill="F7CAAC"/>
            <w:hideMark/>
          </w:tcPr>
          <w:p w14:paraId="7A3AF20F" w14:textId="77777777" w:rsidR="00BD26BB" w:rsidRDefault="00BD26BB" w:rsidP="00495DC8">
            <w:pPr>
              <w:spacing w:line="256" w:lineRule="auto"/>
              <w:rPr>
                <w:ins w:id="4536" w:author="Jiří Lehejček [2]" w:date="2018-11-14T22:22:00Z"/>
                <w:b/>
                <w:lang w:eastAsia="en-US"/>
              </w:rPr>
            </w:pPr>
            <w:ins w:id="4537" w:author="Jiří Lehejček [2]" w:date="2018-11-14T22:22:00Z">
              <w:r>
                <w:rPr>
                  <w:b/>
                  <w:lang w:eastAsia="en-US"/>
                </w:rPr>
                <w:t>Stručná anotace předmětu</w:t>
              </w:r>
            </w:ins>
          </w:p>
        </w:tc>
        <w:tc>
          <w:tcPr>
            <w:tcW w:w="6768" w:type="dxa"/>
            <w:gridSpan w:val="7"/>
            <w:tcBorders>
              <w:top w:val="single" w:sz="4" w:space="0" w:color="auto"/>
              <w:left w:val="single" w:sz="4" w:space="0" w:color="auto"/>
              <w:bottom w:val="nil"/>
              <w:right w:val="single" w:sz="4" w:space="0" w:color="auto"/>
            </w:tcBorders>
          </w:tcPr>
          <w:p w14:paraId="42651499" w14:textId="77777777" w:rsidR="00BD26BB" w:rsidRDefault="00BD26BB" w:rsidP="00495DC8">
            <w:pPr>
              <w:spacing w:line="256" w:lineRule="auto"/>
              <w:rPr>
                <w:ins w:id="4538" w:author="Jiří Lehejček [2]" w:date="2018-11-14T22:22:00Z"/>
                <w:lang w:eastAsia="en-US"/>
              </w:rPr>
            </w:pPr>
          </w:p>
        </w:tc>
      </w:tr>
      <w:tr w:rsidR="00BD26BB" w14:paraId="2BD8224D" w14:textId="77777777" w:rsidTr="00495DC8">
        <w:trPr>
          <w:trHeight w:val="3938"/>
          <w:ins w:id="4539" w:author="Jiří Lehejček [2]" w:date="2018-11-14T22:22:00Z"/>
        </w:trPr>
        <w:tc>
          <w:tcPr>
            <w:tcW w:w="9852" w:type="dxa"/>
            <w:gridSpan w:val="8"/>
            <w:tcBorders>
              <w:top w:val="nil"/>
              <w:left w:val="single" w:sz="4" w:space="0" w:color="auto"/>
              <w:bottom w:val="single" w:sz="12" w:space="0" w:color="auto"/>
              <w:right w:val="single" w:sz="4" w:space="0" w:color="auto"/>
            </w:tcBorders>
            <w:hideMark/>
          </w:tcPr>
          <w:p w14:paraId="72571075" w14:textId="77777777" w:rsidR="00BD26BB" w:rsidDel="00F66FEB" w:rsidRDefault="00BD26BB" w:rsidP="00495DC8">
            <w:pPr>
              <w:pStyle w:val="Odstavecseseznamem"/>
              <w:spacing w:line="256" w:lineRule="auto"/>
              <w:ind w:left="1184"/>
              <w:rPr>
                <w:ins w:id="4540" w:author="Jiří Lehejček [2]" w:date="2018-11-14T22:22:00Z"/>
                <w:del w:id="4541" w:author="Matyas Adam" w:date="2018-11-16T15:36:00Z"/>
                <w:rFonts w:ascii="Arial" w:hAnsi="Arial" w:cs="Arial"/>
                <w:color w:val="000000"/>
                <w:sz w:val="18"/>
                <w:szCs w:val="18"/>
                <w:shd w:val="clear" w:color="auto" w:fill="FFFFFF"/>
              </w:rPr>
            </w:pPr>
          </w:p>
          <w:p w14:paraId="111F4EAB" w14:textId="77777777" w:rsidR="00BD26BB" w:rsidRPr="00F66FEB" w:rsidRDefault="00BD26BB">
            <w:pPr>
              <w:jc w:val="both"/>
              <w:rPr>
                <w:ins w:id="4542" w:author="Jiří Lehejček [2]" w:date="2018-11-14T22:22:00Z"/>
                <w:rPrChange w:id="4543" w:author="Matyas Adam" w:date="2018-11-16T15:36:00Z">
                  <w:rPr>
                    <w:ins w:id="4544" w:author="Jiří Lehejček [2]" w:date="2018-11-14T22:22:00Z"/>
                    <w:rFonts w:ascii="Arial" w:hAnsi="Arial" w:cs="Arial"/>
                    <w:color w:val="000000"/>
                    <w:sz w:val="18"/>
                    <w:szCs w:val="18"/>
                    <w:shd w:val="clear" w:color="auto" w:fill="FFFFFF"/>
                  </w:rPr>
                </w:rPrChange>
              </w:rPr>
              <w:pPrChange w:id="4545" w:author="Matyas Adam" w:date="2018-11-16T15:36:00Z">
                <w:pPr>
                  <w:pStyle w:val="Odstavecseseznamem"/>
                  <w:spacing w:line="256" w:lineRule="auto"/>
                  <w:ind w:left="322"/>
                </w:pPr>
              </w:pPrChange>
            </w:pPr>
            <w:ins w:id="4546" w:author="Jiří Lehejček [2]" w:date="2018-11-14T22:22:00Z">
              <w:r w:rsidRPr="00F66FEB">
                <w:rPr>
                  <w:rPrChange w:id="4547" w:author="Matyas Adam" w:date="2018-11-16T15:36:00Z">
                    <w:rPr>
                      <w:rFonts w:ascii="Arial" w:hAnsi="Arial" w:cs="Arial"/>
                      <w:color w:val="000000"/>
                      <w:sz w:val="18"/>
                      <w:szCs w:val="18"/>
                      <w:shd w:val="clear" w:color="auto" w:fill="FFFFFF"/>
                    </w:rPr>
                  </w:rPrChange>
                </w:rPr>
                <w:t>Obsahem praxí je seznámit se s chodem příslušného pracoviště státního sektoru, resp. nestátního neziskového sektoru, s okruhem jeho činností a aktivně se podílet se na vybraných úkolech za odborného vedení zaměstnance úřadu resp. člena spolku. Cílem praxe je umožnit studentům, aby se seznámili s péčí o životní prostředí a fungováním legislativy v praxi, ať už v ziskové či neziskové sféře a aby si vyzkoušeli aplikaci svých teoretických znalostí na konkrétních případech ochrany přírody.</w:t>
              </w:r>
            </w:ins>
          </w:p>
          <w:p w14:paraId="7919BAD4" w14:textId="77777777" w:rsidR="00BD26BB" w:rsidRDefault="00BD26BB" w:rsidP="00495DC8">
            <w:pPr>
              <w:pStyle w:val="Odstavecseseznamem"/>
              <w:spacing w:line="256" w:lineRule="auto"/>
              <w:ind w:left="322"/>
              <w:rPr>
                <w:ins w:id="4548" w:author="Jiří Lehejček [2]" w:date="2018-11-14T22:22:00Z"/>
                <w:lang w:eastAsia="en-US"/>
              </w:rPr>
            </w:pPr>
          </w:p>
          <w:p w14:paraId="6B214682" w14:textId="77777777" w:rsidR="00BD26BB" w:rsidRDefault="00BD26BB">
            <w:pPr>
              <w:pStyle w:val="Odstavecseseznamem"/>
              <w:numPr>
                <w:ilvl w:val="0"/>
                <w:numId w:val="10"/>
              </w:numPr>
              <w:suppressAutoHyphens w:val="0"/>
              <w:autoSpaceDE w:val="0"/>
              <w:autoSpaceDN w:val="0"/>
              <w:adjustRightInd w:val="0"/>
              <w:jc w:val="both"/>
              <w:rPr>
                <w:ins w:id="4549" w:author="Jiří Lehejček [2]" w:date="2018-11-14T22:22:00Z"/>
              </w:rPr>
              <w:pPrChange w:id="4550" w:author="Matyas Adam" w:date="2018-11-16T15:36:00Z">
                <w:pPr>
                  <w:pStyle w:val="Odstavecseseznamem"/>
                  <w:numPr>
                    <w:numId w:val="55"/>
                  </w:numPr>
                  <w:tabs>
                    <w:tab w:val="num" w:pos="360"/>
                    <w:tab w:val="num" w:pos="720"/>
                  </w:tabs>
                  <w:spacing w:line="256" w:lineRule="auto"/>
                  <w:ind w:hanging="720"/>
                </w:pPr>
              </w:pPrChange>
            </w:pPr>
            <w:ins w:id="4551" w:author="Jiří Lehejček [2]" w:date="2018-11-14T22:22:00Z">
              <w:r w:rsidRPr="00F66FEB">
                <w:rPr>
                  <w:color w:val="auto"/>
                  <w:rPrChange w:id="4552" w:author="Matyas Adam" w:date="2018-11-16T15:36:00Z">
                    <w:rPr>
                      <w:rStyle w:val="Hypertextovodkaz"/>
                      <w:rFonts w:ascii="Arial" w:hAnsi="Arial" w:cs="Arial"/>
                      <w:color w:val="000000"/>
                      <w:sz w:val="18"/>
                      <w:szCs w:val="18"/>
                    </w:rPr>
                  </w:rPrChange>
                </w:rPr>
                <w:fldChar w:fldCharType="begin"/>
              </w:r>
              <w:r w:rsidRPr="00F66FEB">
                <w:rPr>
                  <w:color w:val="auto"/>
                  <w:rPrChange w:id="4553" w:author="Matyas Adam" w:date="2018-11-16T15:36:00Z">
                    <w:rPr>
                      <w:rStyle w:val="Hypertextovodkaz"/>
                      <w:rFonts w:ascii="Arial" w:hAnsi="Arial" w:cs="Arial"/>
                      <w:color w:val="000000"/>
                      <w:sz w:val="18"/>
                      <w:szCs w:val="18"/>
                    </w:rPr>
                  </w:rPrChange>
                </w:rPr>
                <w:instrText xml:space="preserve"> HYPERLINK "https://is.cuni.cz/studium/predmety/redir.php?redir=predmet&amp;kod=HV2010" </w:instrText>
              </w:r>
              <w:r w:rsidRPr="00F66FEB">
                <w:rPr>
                  <w:color w:val="auto"/>
                  <w:rPrChange w:id="4554" w:author="Matyas Adam" w:date="2018-11-16T15:36:00Z">
                    <w:rPr>
                      <w:rStyle w:val="Hypertextovodkaz"/>
                      <w:rFonts w:ascii="Arial" w:hAnsi="Arial" w:cs="Arial"/>
                      <w:color w:val="000000"/>
                      <w:sz w:val="18"/>
                      <w:szCs w:val="18"/>
                    </w:rPr>
                  </w:rPrChange>
                </w:rPr>
                <w:fldChar w:fldCharType="separate"/>
              </w:r>
              <w:r w:rsidRPr="00F66FEB">
                <w:rPr>
                  <w:color w:val="auto"/>
                  <w:rPrChange w:id="4555" w:author="Matyas Adam" w:date="2018-11-16T15:36:00Z">
                    <w:rPr>
                      <w:rStyle w:val="Hypertextovodkaz"/>
                      <w:rFonts w:ascii="Arial" w:hAnsi="Arial" w:cs="Arial"/>
                      <w:color w:val="000000"/>
                      <w:sz w:val="18"/>
                      <w:szCs w:val="18"/>
                    </w:rPr>
                  </w:rPrChange>
                </w:rPr>
                <w:t>P</w:t>
              </w:r>
              <w:r w:rsidRPr="00F66FEB">
                <w:rPr>
                  <w:color w:val="auto"/>
                  <w:rPrChange w:id="4556" w:author="Matyas Adam" w:date="2018-11-16T15:36:00Z">
                    <w:rPr>
                      <w:rStyle w:val="Hypertextovodkaz"/>
                      <w:rFonts w:ascii="Arial" w:hAnsi="Arial" w:cs="Arial"/>
                      <w:color w:val="000000"/>
                      <w:sz w:val="18"/>
                      <w:szCs w:val="18"/>
                    </w:rPr>
                  </w:rPrChange>
                </w:rPr>
                <w:fldChar w:fldCharType="begin"/>
              </w:r>
              <w:r w:rsidRPr="00F66FEB">
                <w:rPr>
                  <w:color w:val="auto"/>
                  <w:rPrChange w:id="4557" w:author="Matyas Adam" w:date="2018-11-16T15:36:00Z">
                    <w:rPr>
                      <w:rStyle w:val="Hypertextovodkaz"/>
                      <w:rFonts w:ascii="Arial" w:hAnsi="Arial" w:cs="Arial"/>
                      <w:color w:val="000000"/>
                      <w:sz w:val="18"/>
                      <w:szCs w:val="18"/>
                    </w:rPr>
                  </w:rPrChange>
                </w:rPr>
                <w:instrText xml:space="preserve"> HYPERLINK "https://is.cuni.cz/studium/predmety/redir.php?redir=predmet&amp;kod=HV2010" </w:instrText>
              </w:r>
              <w:r w:rsidRPr="00F66FEB">
                <w:rPr>
                  <w:color w:val="auto"/>
                  <w:rPrChange w:id="4558" w:author="Matyas Adam" w:date="2018-11-16T15:36:00Z">
                    <w:rPr>
                      <w:rStyle w:val="Hypertextovodkaz"/>
                      <w:rFonts w:ascii="Arial" w:hAnsi="Arial" w:cs="Arial"/>
                      <w:color w:val="000000"/>
                      <w:sz w:val="18"/>
                      <w:szCs w:val="18"/>
                    </w:rPr>
                  </w:rPrChange>
                </w:rPr>
                <w:fldChar w:fldCharType="separate"/>
              </w:r>
              <w:r w:rsidRPr="00F66FEB">
                <w:rPr>
                  <w:color w:val="auto"/>
                  <w:rPrChange w:id="4559" w:author="Matyas Adam" w:date="2018-11-16T15:36:00Z">
                    <w:rPr>
                      <w:rStyle w:val="Hypertextovodkaz"/>
                      <w:rFonts w:ascii="Arial" w:hAnsi="Arial" w:cs="Arial"/>
                      <w:color w:val="000000"/>
                      <w:sz w:val="18"/>
                      <w:szCs w:val="18"/>
                    </w:rPr>
                  </w:rPrChange>
                </w:rPr>
                <w:t>raxe na orgánech veřejné správy ochrany životního prostředí</w:t>
              </w:r>
              <w:r w:rsidRPr="00F66FEB">
                <w:rPr>
                  <w:color w:val="auto"/>
                  <w:rPrChange w:id="4560" w:author="Matyas Adam" w:date="2018-11-16T15:36:00Z">
                    <w:rPr>
                      <w:rStyle w:val="Hypertextovodkaz"/>
                      <w:rFonts w:ascii="Arial" w:hAnsi="Arial" w:cs="Arial"/>
                      <w:color w:val="000000"/>
                      <w:sz w:val="18"/>
                      <w:szCs w:val="18"/>
                    </w:rPr>
                  </w:rPrChange>
                </w:rPr>
                <w:fldChar w:fldCharType="end"/>
              </w:r>
              <w:r w:rsidRPr="00F66FEB">
                <w:rPr>
                  <w:color w:val="auto"/>
                  <w:rPrChange w:id="4561" w:author="Matyas Adam" w:date="2018-11-16T15:36:00Z">
                    <w:rPr>
                      <w:rStyle w:val="Hypertextovodkaz"/>
                      <w:rFonts w:ascii="Arial" w:hAnsi="Arial" w:cs="Arial"/>
                      <w:color w:val="000000"/>
                      <w:sz w:val="18"/>
                      <w:szCs w:val="18"/>
                    </w:rPr>
                  </w:rPrChange>
                </w:rPr>
                <w:fldChar w:fldCharType="end"/>
              </w:r>
            </w:ins>
          </w:p>
          <w:p w14:paraId="769ACDDA" w14:textId="77777777" w:rsidR="00BD26BB" w:rsidRDefault="00BD26BB">
            <w:pPr>
              <w:pStyle w:val="Odstavecseseznamem"/>
              <w:numPr>
                <w:ilvl w:val="0"/>
                <w:numId w:val="10"/>
              </w:numPr>
              <w:suppressAutoHyphens w:val="0"/>
              <w:autoSpaceDE w:val="0"/>
              <w:autoSpaceDN w:val="0"/>
              <w:adjustRightInd w:val="0"/>
              <w:jc w:val="both"/>
              <w:rPr>
                <w:ins w:id="4562" w:author="Jiří Lehejček [2]" w:date="2018-11-14T22:22:00Z"/>
                <w:lang w:eastAsia="en-US"/>
              </w:rPr>
              <w:pPrChange w:id="4563" w:author="Matyas Adam" w:date="2018-11-16T15:36:00Z">
                <w:pPr>
                  <w:pStyle w:val="Odstavecseseznamem"/>
                  <w:numPr>
                    <w:numId w:val="55"/>
                  </w:numPr>
                  <w:tabs>
                    <w:tab w:val="num" w:pos="360"/>
                    <w:tab w:val="num" w:pos="720"/>
                  </w:tabs>
                  <w:spacing w:line="256" w:lineRule="auto"/>
                  <w:ind w:hanging="720"/>
                </w:pPr>
              </w:pPrChange>
            </w:pPr>
            <w:ins w:id="4564" w:author="Jiří Lehejček [2]" w:date="2018-11-14T22:22:00Z">
              <w:r w:rsidRPr="00F66FEB">
                <w:rPr>
                  <w:color w:val="auto"/>
                  <w:rPrChange w:id="4565" w:author="Matyas Adam" w:date="2018-11-16T15:36:00Z">
                    <w:rPr>
                      <w:rStyle w:val="Hypertextovodkaz"/>
                      <w:rFonts w:ascii="Arial" w:hAnsi="Arial" w:cs="Arial"/>
                      <w:color w:val="000000"/>
                      <w:sz w:val="18"/>
                      <w:szCs w:val="18"/>
                    </w:rPr>
                  </w:rPrChange>
                </w:rPr>
                <w:fldChar w:fldCharType="begin"/>
              </w:r>
              <w:r w:rsidRPr="00F66FEB">
                <w:rPr>
                  <w:color w:val="auto"/>
                  <w:rPrChange w:id="4566" w:author="Matyas Adam" w:date="2018-11-16T15:36:00Z">
                    <w:rPr>
                      <w:rStyle w:val="Hypertextovodkaz"/>
                      <w:rFonts w:ascii="Arial" w:hAnsi="Arial" w:cs="Arial"/>
                      <w:color w:val="000000"/>
                      <w:sz w:val="18"/>
                      <w:szCs w:val="18"/>
                    </w:rPr>
                  </w:rPrChange>
                </w:rPr>
                <w:instrText xml:space="preserve"> HYPERLINK "https://is.cuni.cz/studium/predmety/redir.php?redir=predmet&amp;kod=HV2023" </w:instrText>
              </w:r>
              <w:r w:rsidRPr="00F66FEB">
                <w:rPr>
                  <w:color w:val="auto"/>
                  <w:rPrChange w:id="4567" w:author="Matyas Adam" w:date="2018-11-16T15:36:00Z">
                    <w:rPr>
                      <w:rStyle w:val="Hypertextovodkaz"/>
                      <w:rFonts w:ascii="Arial" w:hAnsi="Arial" w:cs="Arial"/>
                      <w:color w:val="000000"/>
                      <w:sz w:val="18"/>
                      <w:szCs w:val="18"/>
                    </w:rPr>
                  </w:rPrChange>
                </w:rPr>
                <w:fldChar w:fldCharType="separate"/>
              </w:r>
              <w:r w:rsidRPr="00F66FEB">
                <w:rPr>
                  <w:color w:val="auto"/>
                  <w:rPrChange w:id="4568" w:author="Matyas Adam" w:date="2018-11-16T15:36:00Z">
                    <w:rPr>
                      <w:rStyle w:val="Hypertextovodkaz"/>
                      <w:rFonts w:ascii="Arial" w:hAnsi="Arial" w:cs="Arial"/>
                      <w:color w:val="000000"/>
                      <w:sz w:val="18"/>
                      <w:szCs w:val="18"/>
                    </w:rPr>
                  </w:rPrChange>
                </w:rPr>
                <w:t>Praxe v neziskových organizacích ochrany životního prostředí</w:t>
              </w:r>
              <w:r w:rsidRPr="00F66FEB">
                <w:rPr>
                  <w:color w:val="auto"/>
                  <w:rPrChange w:id="4569" w:author="Matyas Adam" w:date="2018-11-16T15:36:00Z">
                    <w:rPr>
                      <w:rStyle w:val="Hypertextovodkaz"/>
                      <w:rFonts w:ascii="Arial" w:hAnsi="Arial" w:cs="Arial"/>
                      <w:color w:val="000000"/>
                      <w:sz w:val="18"/>
                      <w:szCs w:val="18"/>
                    </w:rPr>
                  </w:rPrChange>
                </w:rPr>
                <w:fldChar w:fldCharType="end"/>
              </w:r>
              <w:r>
                <w:t xml:space="preserve"> </w:t>
              </w:r>
            </w:ins>
          </w:p>
        </w:tc>
      </w:tr>
      <w:tr w:rsidR="00BD26BB" w14:paraId="67D545CE" w14:textId="77777777" w:rsidTr="00495DC8">
        <w:trPr>
          <w:trHeight w:val="265"/>
          <w:ins w:id="4570" w:author="Jiří Lehejček [2]" w:date="2018-11-14T22:22:00Z"/>
        </w:trPr>
        <w:tc>
          <w:tcPr>
            <w:tcW w:w="3651" w:type="dxa"/>
            <w:gridSpan w:val="2"/>
            <w:tcBorders>
              <w:top w:val="nil"/>
              <w:left w:val="single" w:sz="4" w:space="0" w:color="auto"/>
              <w:bottom w:val="single" w:sz="4" w:space="0" w:color="auto"/>
              <w:right w:val="single" w:sz="4" w:space="0" w:color="auto"/>
            </w:tcBorders>
            <w:shd w:val="clear" w:color="auto" w:fill="F7CAAC"/>
            <w:hideMark/>
          </w:tcPr>
          <w:p w14:paraId="1DA8B26D" w14:textId="77777777" w:rsidR="00BD26BB" w:rsidRDefault="00BD26BB" w:rsidP="00495DC8">
            <w:pPr>
              <w:spacing w:line="256" w:lineRule="auto"/>
              <w:rPr>
                <w:ins w:id="4571" w:author="Jiří Lehejček [2]" w:date="2018-11-14T22:22:00Z"/>
                <w:lang w:eastAsia="en-US"/>
              </w:rPr>
            </w:pPr>
            <w:ins w:id="4572" w:author="Jiří Lehejček [2]" w:date="2018-11-14T22:22:00Z">
              <w:r>
                <w:rPr>
                  <w:b/>
                  <w:lang w:eastAsia="en-US"/>
                </w:rPr>
                <w:t>Studijní literatura a studijní pomůcky</w:t>
              </w:r>
            </w:ins>
          </w:p>
        </w:tc>
        <w:tc>
          <w:tcPr>
            <w:tcW w:w="6201" w:type="dxa"/>
            <w:gridSpan w:val="6"/>
            <w:tcBorders>
              <w:top w:val="nil"/>
              <w:left w:val="single" w:sz="4" w:space="0" w:color="auto"/>
              <w:bottom w:val="nil"/>
              <w:right w:val="single" w:sz="4" w:space="0" w:color="auto"/>
            </w:tcBorders>
          </w:tcPr>
          <w:p w14:paraId="6BD1B9E4" w14:textId="77777777" w:rsidR="00BD26BB" w:rsidRDefault="00BD26BB" w:rsidP="00495DC8">
            <w:pPr>
              <w:spacing w:line="256" w:lineRule="auto"/>
              <w:rPr>
                <w:ins w:id="4573" w:author="Jiří Lehejček [2]" w:date="2018-11-14T22:22:00Z"/>
                <w:lang w:eastAsia="en-US"/>
              </w:rPr>
            </w:pPr>
          </w:p>
        </w:tc>
      </w:tr>
      <w:tr w:rsidR="00BD26BB" w14:paraId="7790CA5B" w14:textId="77777777" w:rsidTr="00495DC8">
        <w:trPr>
          <w:trHeight w:val="1497"/>
          <w:ins w:id="4574" w:author="Jiří Lehejček [2]" w:date="2018-11-14T22:22:00Z"/>
        </w:trPr>
        <w:tc>
          <w:tcPr>
            <w:tcW w:w="9852" w:type="dxa"/>
            <w:gridSpan w:val="8"/>
            <w:tcBorders>
              <w:top w:val="nil"/>
              <w:left w:val="single" w:sz="4" w:space="0" w:color="auto"/>
              <w:bottom w:val="single" w:sz="4" w:space="0" w:color="auto"/>
              <w:right w:val="single" w:sz="4" w:space="0" w:color="auto"/>
            </w:tcBorders>
            <w:hideMark/>
          </w:tcPr>
          <w:p w14:paraId="7BE3D1EA" w14:textId="77777777" w:rsidR="00BD26BB" w:rsidRDefault="00BD26BB" w:rsidP="00495DC8">
            <w:pPr>
              <w:spacing w:line="256" w:lineRule="auto"/>
              <w:rPr>
                <w:ins w:id="4575" w:author="Jiří Lehejček [2]" w:date="2018-11-14T22:22:00Z"/>
                <w:rFonts w:ascii="Arial" w:hAnsi="Arial" w:cs="Arial"/>
                <w:color w:val="000000"/>
                <w:sz w:val="18"/>
                <w:szCs w:val="18"/>
                <w:shd w:val="clear" w:color="auto" w:fill="FFFFFF"/>
              </w:rPr>
            </w:pPr>
          </w:p>
          <w:p w14:paraId="6DF8F54B" w14:textId="77777777" w:rsidR="00BD26BB" w:rsidDel="00AF3F12" w:rsidRDefault="00BD26BB" w:rsidP="00495DC8">
            <w:pPr>
              <w:spacing w:line="256" w:lineRule="auto"/>
              <w:rPr>
                <w:ins w:id="4576" w:author="Jiří Lehejček [2]" w:date="2018-11-14T22:22:00Z"/>
                <w:del w:id="4577" w:author="Matyas Adam" w:date="2018-11-17T00:09:00Z"/>
                <w:rFonts w:ascii="Arial" w:hAnsi="Arial" w:cs="Arial"/>
                <w:color w:val="000000"/>
                <w:sz w:val="18"/>
                <w:szCs w:val="18"/>
                <w:shd w:val="clear" w:color="auto" w:fill="FFFFFF"/>
              </w:rPr>
            </w:pPr>
          </w:p>
          <w:p w14:paraId="02E71EAF" w14:textId="77777777" w:rsidR="00BD26BB" w:rsidRDefault="00BD26BB" w:rsidP="00495DC8">
            <w:pPr>
              <w:spacing w:line="256" w:lineRule="auto"/>
              <w:rPr>
                <w:ins w:id="4578" w:author="Jiří Lehejček [2]" w:date="2018-11-14T22:22:00Z"/>
                <w:lang w:eastAsia="en-US"/>
              </w:rPr>
            </w:pPr>
          </w:p>
        </w:tc>
      </w:tr>
      <w:tr w:rsidR="00BD26BB" w14:paraId="6225F6D7" w14:textId="77777777" w:rsidTr="00495DC8">
        <w:trPr>
          <w:ins w:id="4579" w:author="Jiří Lehejček [2]" w:date="2018-11-14T22:22:00Z"/>
        </w:trPr>
        <w:tc>
          <w:tcPr>
            <w:tcW w:w="9852"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08AFFA67" w14:textId="77777777" w:rsidR="00BD26BB" w:rsidRDefault="00BD26BB" w:rsidP="00495DC8">
            <w:pPr>
              <w:spacing w:line="256" w:lineRule="auto"/>
              <w:rPr>
                <w:ins w:id="4580" w:author="Jiří Lehejček [2]" w:date="2018-11-14T22:22:00Z"/>
                <w:b/>
                <w:lang w:eastAsia="en-US"/>
              </w:rPr>
            </w:pPr>
            <w:ins w:id="4581" w:author="Jiří Lehejček [2]" w:date="2018-11-14T22:22:00Z">
              <w:r>
                <w:rPr>
                  <w:b/>
                  <w:lang w:eastAsia="en-US"/>
                </w:rPr>
                <w:t>Informace ke kombinované nebo distanční formě</w:t>
              </w:r>
            </w:ins>
          </w:p>
        </w:tc>
      </w:tr>
      <w:tr w:rsidR="00BD26BB" w14:paraId="3A4F4040" w14:textId="77777777" w:rsidTr="00495DC8">
        <w:trPr>
          <w:ins w:id="4582" w:author="Jiří Lehejček [2]" w:date="2018-11-14T22:22:00Z"/>
        </w:trPr>
        <w:tc>
          <w:tcPr>
            <w:tcW w:w="4785"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657B8380" w14:textId="77777777" w:rsidR="00BD26BB" w:rsidRDefault="00BD26BB" w:rsidP="00495DC8">
            <w:pPr>
              <w:spacing w:line="256" w:lineRule="auto"/>
              <w:rPr>
                <w:ins w:id="4583" w:author="Jiří Lehejček [2]" w:date="2018-11-14T22:22:00Z"/>
                <w:lang w:eastAsia="en-US"/>
              </w:rPr>
            </w:pPr>
            <w:ins w:id="4584" w:author="Jiří Lehejček [2]" w:date="2018-11-14T22:22:00Z">
              <w:r>
                <w:rPr>
                  <w:b/>
                  <w:lang w:eastAsia="en-US"/>
                </w:rPr>
                <w:t>Rozsah konzultací (soustředění)</w:t>
              </w:r>
            </w:ins>
          </w:p>
        </w:tc>
        <w:tc>
          <w:tcPr>
            <w:tcW w:w="889" w:type="dxa"/>
            <w:tcBorders>
              <w:top w:val="single" w:sz="2" w:space="0" w:color="auto"/>
              <w:left w:val="single" w:sz="4" w:space="0" w:color="auto"/>
              <w:bottom w:val="single" w:sz="4" w:space="0" w:color="auto"/>
              <w:right w:val="single" w:sz="4" w:space="0" w:color="auto"/>
            </w:tcBorders>
          </w:tcPr>
          <w:p w14:paraId="4E70A6D5" w14:textId="77777777" w:rsidR="00BD26BB" w:rsidRDefault="00BD26BB" w:rsidP="00495DC8">
            <w:pPr>
              <w:spacing w:line="256" w:lineRule="auto"/>
              <w:rPr>
                <w:ins w:id="4585" w:author="Jiří Lehejček [2]" w:date="2018-11-14T22:22:00Z"/>
                <w:lang w:eastAsia="en-US"/>
              </w:rPr>
            </w:pPr>
          </w:p>
        </w:tc>
        <w:tc>
          <w:tcPr>
            <w:tcW w:w="4178"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52BD1158" w14:textId="77777777" w:rsidR="00BD26BB" w:rsidRDefault="00BD26BB" w:rsidP="00495DC8">
            <w:pPr>
              <w:spacing w:line="256" w:lineRule="auto"/>
              <w:rPr>
                <w:ins w:id="4586" w:author="Jiří Lehejček [2]" w:date="2018-11-14T22:22:00Z"/>
                <w:b/>
                <w:lang w:eastAsia="en-US"/>
              </w:rPr>
            </w:pPr>
            <w:ins w:id="4587" w:author="Jiří Lehejček [2]" w:date="2018-11-14T22:22:00Z">
              <w:r>
                <w:rPr>
                  <w:b/>
                  <w:lang w:eastAsia="en-US"/>
                </w:rPr>
                <w:t xml:space="preserve">hodin </w:t>
              </w:r>
            </w:ins>
          </w:p>
        </w:tc>
      </w:tr>
      <w:tr w:rsidR="00BD26BB" w14:paraId="4F9686A0" w14:textId="77777777" w:rsidTr="00495DC8">
        <w:trPr>
          <w:ins w:id="4588" w:author="Jiří Lehejček [2]" w:date="2018-11-14T22:22:00Z"/>
        </w:trPr>
        <w:tc>
          <w:tcPr>
            <w:tcW w:w="9852"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D60A494" w14:textId="77777777" w:rsidR="00BD26BB" w:rsidRDefault="00BD26BB" w:rsidP="00495DC8">
            <w:pPr>
              <w:spacing w:line="256" w:lineRule="auto"/>
              <w:rPr>
                <w:ins w:id="4589" w:author="Jiří Lehejček [2]" w:date="2018-11-14T22:22:00Z"/>
                <w:b/>
                <w:lang w:eastAsia="en-US"/>
              </w:rPr>
            </w:pPr>
            <w:ins w:id="4590" w:author="Jiří Lehejček [2]" w:date="2018-11-14T22:22:00Z">
              <w:r>
                <w:rPr>
                  <w:b/>
                  <w:lang w:eastAsia="en-US"/>
                </w:rPr>
                <w:t>Informace o způsobu kontaktu s vyučujícím</w:t>
              </w:r>
            </w:ins>
          </w:p>
        </w:tc>
      </w:tr>
    </w:tbl>
    <w:p w14:paraId="5CB77F31" w14:textId="77777777" w:rsidR="00BD26BB" w:rsidRDefault="00BD26BB">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76F8A4DA" w14:textId="77777777" w:rsidTr="00495DC8">
        <w:tc>
          <w:tcPr>
            <w:tcW w:w="9855" w:type="dxa"/>
            <w:gridSpan w:val="8"/>
            <w:tcBorders>
              <w:bottom w:val="double" w:sz="4" w:space="0" w:color="auto"/>
            </w:tcBorders>
            <w:shd w:val="clear" w:color="auto" w:fill="BDD6EE"/>
          </w:tcPr>
          <w:p w14:paraId="06975731" w14:textId="77777777" w:rsidR="00BD26BB" w:rsidRDefault="00BD26BB" w:rsidP="00495DC8">
            <w:pPr>
              <w:jc w:val="both"/>
              <w:rPr>
                <w:b/>
                <w:sz w:val="28"/>
              </w:rPr>
            </w:pPr>
            <w:r>
              <w:br w:type="page"/>
            </w:r>
            <w:r>
              <w:rPr>
                <w:b/>
                <w:sz w:val="28"/>
              </w:rPr>
              <w:t>B-III – Charakteristika studijního předmětu</w:t>
            </w:r>
          </w:p>
        </w:tc>
      </w:tr>
      <w:tr w:rsidR="00BD26BB" w14:paraId="0CCDDF02" w14:textId="77777777" w:rsidTr="00495DC8">
        <w:tc>
          <w:tcPr>
            <w:tcW w:w="3086" w:type="dxa"/>
            <w:tcBorders>
              <w:top w:val="double" w:sz="4" w:space="0" w:color="auto"/>
            </w:tcBorders>
            <w:shd w:val="clear" w:color="auto" w:fill="F7CAAC"/>
          </w:tcPr>
          <w:p w14:paraId="3BD925EC" w14:textId="77777777" w:rsidR="00BD26BB" w:rsidRDefault="00BD26BB" w:rsidP="00495DC8">
            <w:pPr>
              <w:jc w:val="both"/>
              <w:rPr>
                <w:b/>
              </w:rPr>
            </w:pPr>
            <w:r>
              <w:rPr>
                <w:b/>
              </w:rPr>
              <w:t>Název studijního předmětu</w:t>
            </w:r>
          </w:p>
        </w:tc>
        <w:tc>
          <w:tcPr>
            <w:tcW w:w="6769" w:type="dxa"/>
            <w:gridSpan w:val="7"/>
            <w:tcBorders>
              <w:top w:val="double" w:sz="4" w:space="0" w:color="auto"/>
            </w:tcBorders>
          </w:tcPr>
          <w:p w14:paraId="1490A9C6" w14:textId="77777777" w:rsidR="00BD26BB" w:rsidRPr="002A2FED" w:rsidRDefault="00BD26BB" w:rsidP="00495DC8">
            <w:pPr>
              <w:jc w:val="both"/>
              <w:rPr>
                <w:b/>
              </w:rPr>
            </w:pPr>
            <w:r w:rsidRPr="002A2FED">
              <w:rPr>
                <w:b/>
              </w:rPr>
              <w:t xml:space="preserve">Ochrana obyvatelstva a </w:t>
            </w:r>
            <w:r>
              <w:rPr>
                <w:b/>
              </w:rPr>
              <w:t>i</w:t>
            </w:r>
            <w:r w:rsidRPr="002A2FED">
              <w:rPr>
                <w:b/>
              </w:rPr>
              <w:t>ntegrovaný záchranný systém</w:t>
            </w:r>
          </w:p>
        </w:tc>
      </w:tr>
      <w:tr w:rsidR="00BD26BB" w14:paraId="2095F113" w14:textId="77777777" w:rsidTr="00495DC8">
        <w:tc>
          <w:tcPr>
            <w:tcW w:w="3086" w:type="dxa"/>
            <w:shd w:val="clear" w:color="auto" w:fill="F7CAAC"/>
          </w:tcPr>
          <w:p w14:paraId="50F10D8B" w14:textId="77777777" w:rsidR="00BD26BB" w:rsidRDefault="00BD26BB" w:rsidP="00495DC8">
            <w:pPr>
              <w:jc w:val="both"/>
              <w:rPr>
                <w:b/>
              </w:rPr>
            </w:pPr>
            <w:r>
              <w:rPr>
                <w:b/>
              </w:rPr>
              <w:t>Typ předmětu</w:t>
            </w:r>
          </w:p>
        </w:tc>
        <w:tc>
          <w:tcPr>
            <w:tcW w:w="3406" w:type="dxa"/>
            <w:gridSpan w:val="4"/>
          </w:tcPr>
          <w:p w14:paraId="4AA161B7" w14:textId="77777777" w:rsidR="00BD26BB" w:rsidRDefault="00BD26BB">
            <w:pPr>
              <w:jc w:val="both"/>
            </w:pPr>
            <w:ins w:id="4591" w:author="Matyas Adam" w:date="2018-11-16T15:37:00Z">
              <w:r>
                <w:t>P</w:t>
              </w:r>
            </w:ins>
            <w:del w:id="4592" w:author="Matyas Adam" w:date="2018-11-16T15:37:00Z">
              <w:r w:rsidDel="00E44A57">
                <w:delText>p</w:delText>
              </w:r>
            </w:del>
            <w:r>
              <w:t>ovinn</w:t>
            </w:r>
            <w:del w:id="4593" w:author="Matyas Adam" w:date="2018-11-17T01:54:00Z">
              <w:r w:rsidDel="00A05662">
                <w:delText>ě volitelný</w:delText>
              </w:r>
            </w:del>
            <w:ins w:id="4594" w:author="Matyas Adam" w:date="2018-11-17T01:54:00Z">
              <w:r>
                <w:t>ý</w:t>
              </w:r>
            </w:ins>
          </w:p>
        </w:tc>
        <w:tc>
          <w:tcPr>
            <w:tcW w:w="2695" w:type="dxa"/>
            <w:gridSpan w:val="2"/>
            <w:shd w:val="clear" w:color="auto" w:fill="F7CAAC"/>
          </w:tcPr>
          <w:p w14:paraId="2C2E899D" w14:textId="77777777" w:rsidR="00BD26BB" w:rsidRDefault="00BD26BB" w:rsidP="00495DC8">
            <w:pPr>
              <w:jc w:val="both"/>
            </w:pPr>
            <w:r>
              <w:rPr>
                <w:b/>
              </w:rPr>
              <w:t>doporučený ročník / semestr</w:t>
            </w:r>
          </w:p>
        </w:tc>
        <w:tc>
          <w:tcPr>
            <w:tcW w:w="668" w:type="dxa"/>
          </w:tcPr>
          <w:p w14:paraId="1062279A" w14:textId="77777777" w:rsidR="00BD26BB" w:rsidRDefault="00BD26BB" w:rsidP="00495DC8">
            <w:pPr>
              <w:jc w:val="both"/>
            </w:pPr>
            <w:r>
              <w:t>2/LS</w:t>
            </w:r>
          </w:p>
        </w:tc>
      </w:tr>
      <w:tr w:rsidR="00BD26BB" w14:paraId="06F23BA7" w14:textId="77777777" w:rsidTr="00495DC8">
        <w:tc>
          <w:tcPr>
            <w:tcW w:w="3086" w:type="dxa"/>
            <w:shd w:val="clear" w:color="auto" w:fill="F7CAAC"/>
          </w:tcPr>
          <w:p w14:paraId="334E2D3C" w14:textId="77777777" w:rsidR="00BD26BB" w:rsidRDefault="00BD26BB" w:rsidP="00495DC8">
            <w:pPr>
              <w:jc w:val="both"/>
              <w:rPr>
                <w:b/>
              </w:rPr>
            </w:pPr>
            <w:r>
              <w:rPr>
                <w:b/>
              </w:rPr>
              <w:t>Rozsah studijního předmětu</w:t>
            </w:r>
          </w:p>
        </w:tc>
        <w:tc>
          <w:tcPr>
            <w:tcW w:w="1701" w:type="dxa"/>
            <w:gridSpan w:val="2"/>
          </w:tcPr>
          <w:p w14:paraId="592A2DA3" w14:textId="77777777" w:rsidR="00BD26BB" w:rsidRDefault="00BD26BB" w:rsidP="00495DC8">
            <w:pPr>
              <w:jc w:val="both"/>
            </w:pPr>
            <w:r>
              <w:t>2</w:t>
            </w:r>
            <w:ins w:id="4595" w:author="Matyas Adam" w:date="2018-11-17T01:56:00Z">
              <w:r>
                <w:t>8</w:t>
              </w:r>
            </w:ins>
            <w:del w:id="4596" w:author="Matyas Adam" w:date="2018-11-17T01:56:00Z">
              <w:r w:rsidDel="00A05662">
                <w:delText>0</w:delText>
              </w:r>
            </w:del>
            <w:r>
              <w:t>p</w:t>
            </w:r>
            <w:ins w:id="4597" w:author="Matyas Adam" w:date="2018-11-17T01:54:00Z">
              <w:r>
                <w:t xml:space="preserve"> </w:t>
              </w:r>
            </w:ins>
            <w:r>
              <w:t>-</w:t>
            </w:r>
            <w:ins w:id="4598" w:author="Matyas Adam" w:date="2018-11-17T01:54:00Z">
              <w:r>
                <w:t xml:space="preserve"> </w:t>
              </w:r>
            </w:ins>
            <w:r>
              <w:t>2</w:t>
            </w:r>
            <w:ins w:id="4599" w:author="Matyas Adam" w:date="2018-11-17T01:56:00Z">
              <w:r>
                <w:t>8</w:t>
              </w:r>
            </w:ins>
            <w:del w:id="4600" w:author="Matyas Adam" w:date="2018-11-17T01:56:00Z">
              <w:r w:rsidDel="00A05662">
                <w:delText>0</w:delText>
              </w:r>
            </w:del>
            <w:r>
              <w:t>s</w:t>
            </w:r>
          </w:p>
        </w:tc>
        <w:tc>
          <w:tcPr>
            <w:tcW w:w="889" w:type="dxa"/>
            <w:shd w:val="clear" w:color="auto" w:fill="F7CAAC"/>
          </w:tcPr>
          <w:p w14:paraId="4225B40F" w14:textId="77777777" w:rsidR="00BD26BB" w:rsidRDefault="00BD26BB" w:rsidP="00495DC8">
            <w:pPr>
              <w:jc w:val="both"/>
              <w:rPr>
                <w:b/>
              </w:rPr>
            </w:pPr>
            <w:r>
              <w:rPr>
                <w:b/>
              </w:rPr>
              <w:t xml:space="preserve">hod. </w:t>
            </w:r>
          </w:p>
        </w:tc>
        <w:tc>
          <w:tcPr>
            <w:tcW w:w="816" w:type="dxa"/>
          </w:tcPr>
          <w:p w14:paraId="3B79883A" w14:textId="7FD3FBBA" w:rsidR="00BD26BB" w:rsidRDefault="00727397" w:rsidP="00495DC8">
            <w:pPr>
              <w:jc w:val="both"/>
            </w:pPr>
            <w:ins w:id="4601" w:author="PS" w:date="2018-11-25T14:49:00Z">
              <w:r>
                <w:t>56</w:t>
              </w:r>
            </w:ins>
            <w:del w:id="4602" w:author="Matyas Adam" w:date="2018-11-16T15:37:00Z">
              <w:r w:rsidR="00BD26BB" w:rsidDel="00E44A57">
                <w:delText>40</w:delText>
              </w:r>
            </w:del>
          </w:p>
        </w:tc>
        <w:tc>
          <w:tcPr>
            <w:tcW w:w="2156" w:type="dxa"/>
            <w:shd w:val="clear" w:color="auto" w:fill="F7CAAC"/>
          </w:tcPr>
          <w:p w14:paraId="406BFEAC" w14:textId="77777777" w:rsidR="00BD26BB" w:rsidRDefault="00BD26BB" w:rsidP="00495DC8">
            <w:pPr>
              <w:jc w:val="both"/>
              <w:rPr>
                <w:b/>
              </w:rPr>
            </w:pPr>
            <w:r>
              <w:rPr>
                <w:b/>
              </w:rPr>
              <w:t>kreditů</w:t>
            </w:r>
          </w:p>
        </w:tc>
        <w:tc>
          <w:tcPr>
            <w:tcW w:w="1207" w:type="dxa"/>
            <w:gridSpan w:val="2"/>
          </w:tcPr>
          <w:p w14:paraId="0A15F204" w14:textId="77777777" w:rsidR="00BD26BB" w:rsidRDefault="00BD26BB" w:rsidP="00495DC8">
            <w:pPr>
              <w:jc w:val="both"/>
            </w:pPr>
            <w:r>
              <w:t>4</w:t>
            </w:r>
          </w:p>
        </w:tc>
      </w:tr>
      <w:tr w:rsidR="00BD26BB" w14:paraId="71C3FB05" w14:textId="77777777" w:rsidTr="00495DC8">
        <w:tc>
          <w:tcPr>
            <w:tcW w:w="3086" w:type="dxa"/>
            <w:shd w:val="clear" w:color="auto" w:fill="F7CAAC"/>
          </w:tcPr>
          <w:p w14:paraId="15E731FD" w14:textId="77777777" w:rsidR="00BD26BB" w:rsidRDefault="00BD26BB" w:rsidP="00495DC8">
            <w:pPr>
              <w:jc w:val="both"/>
              <w:rPr>
                <w:b/>
                <w:sz w:val="22"/>
              </w:rPr>
            </w:pPr>
            <w:r>
              <w:rPr>
                <w:b/>
              </w:rPr>
              <w:t>Prerekvizity, korekvizity, ekvivalence</w:t>
            </w:r>
          </w:p>
        </w:tc>
        <w:tc>
          <w:tcPr>
            <w:tcW w:w="6769" w:type="dxa"/>
            <w:gridSpan w:val="7"/>
          </w:tcPr>
          <w:p w14:paraId="617572DA" w14:textId="77777777" w:rsidR="00BD26BB" w:rsidRDefault="00BD26BB" w:rsidP="00495DC8">
            <w:pPr>
              <w:jc w:val="both"/>
            </w:pPr>
          </w:p>
        </w:tc>
      </w:tr>
      <w:tr w:rsidR="00BD26BB" w14:paraId="50137793" w14:textId="77777777" w:rsidTr="00495DC8">
        <w:tc>
          <w:tcPr>
            <w:tcW w:w="3086" w:type="dxa"/>
            <w:shd w:val="clear" w:color="auto" w:fill="F7CAAC"/>
          </w:tcPr>
          <w:p w14:paraId="0681E941" w14:textId="77777777" w:rsidR="00BD26BB" w:rsidRDefault="00BD26BB" w:rsidP="00495DC8">
            <w:pPr>
              <w:jc w:val="both"/>
              <w:rPr>
                <w:b/>
              </w:rPr>
            </w:pPr>
            <w:r>
              <w:rPr>
                <w:b/>
              </w:rPr>
              <w:t>Způsob ověření studijních výsledků</w:t>
            </w:r>
          </w:p>
        </w:tc>
        <w:tc>
          <w:tcPr>
            <w:tcW w:w="3406" w:type="dxa"/>
            <w:gridSpan w:val="4"/>
          </w:tcPr>
          <w:p w14:paraId="40DE0E99" w14:textId="77777777" w:rsidR="00BD26BB" w:rsidRDefault="00BD26BB" w:rsidP="00495DC8">
            <w:pPr>
              <w:jc w:val="both"/>
            </w:pPr>
            <w:r>
              <w:t>Zápočet, zkouška</w:t>
            </w:r>
            <w:del w:id="4603" w:author="Matyas Adam" w:date="2018-11-16T15:37:00Z">
              <w:r w:rsidDel="00E44A57">
                <w:delText>.</w:delText>
              </w:r>
            </w:del>
          </w:p>
        </w:tc>
        <w:tc>
          <w:tcPr>
            <w:tcW w:w="2156" w:type="dxa"/>
            <w:shd w:val="clear" w:color="auto" w:fill="F7CAAC"/>
          </w:tcPr>
          <w:p w14:paraId="21E2CEF6" w14:textId="77777777" w:rsidR="00BD26BB" w:rsidRDefault="00BD26BB" w:rsidP="00495DC8">
            <w:pPr>
              <w:jc w:val="both"/>
              <w:rPr>
                <w:b/>
              </w:rPr>
            </w:pPr>
            <w:r>
              <w:rPr>
                <w:b/>
              </w:rPr>
              <w:t>Forma výuky</w:t>
            </w:r>
          </w:p>
        </w:tc>
        <w:tc>
          <w:tcPr>
            <w:tcW w:w="1207" w:type="dxa"/>
            <w:gridSpan w:val="2"/>
          </w:tcPr>
          <w:p w14:paraId="152A82DE" w14:textId="77777777" w:rsidR="00BD26BB" w:rsidDel="00E44A57" w:rsidRDefault="00BD26BB" w:rsidP="00495DC8">
            <w:pPr>
              <w:jc w:val="both"/>
              <w:rPr>
                <w:del w:id="4604" w:author="Matyas Adam" w:date="2018-11-16T15:37:00Z"/>
              </w:rPr>
            </w:pPr>
            <w:del w:id="4605" w:author="Matyas Adam" w:date="2018-11-16T15:37:00Z">
              <w:r w:rsidDel="00E44A57">
                <w:delText>přednášky</w:delText>
              </w:r>
            </w:del>
          </w:p>
          <w:p w14:paraId="2E74C150" w14:textId="77777777" w:rsidR="00BD26BB" w:rsidRDefault="00BD26BB" w:rsidP="00495DC8">
            <w:pPr>
              <w:jc w:val="both"/>
              <w:rPr>
                <w:ins w:id="4606" w:author="PS" w:date="2018-11-25T14:49:00Z"/>
              </w:rPr>
            </w:pPr>
            <w:del w:id="4607" w:author="Matyas Adam" w:date="2018-11-16T15:37:00Z">
              <w:r w:rsidDel="00E44A57">
                <w:delText>semináře</w:delText>
              </w:r>
            </w:del>
            <w:ins w:id="4608" w:author="Matyas Adam" w:date="2018-11-16T15:37:00Z">
              <w:del w:id="4609" w:author="PS" w:date="2018-11-25T14:49:00Z">
                <w:r w:rsidDel="00727397">
                  <w:delText>P, S</w:delText>
                </w:r>
              </w:del>
            </w:ins>
            <w:ins w:id="4610" w:author="PS" w:date="2018-11-25T14:49:00Z">
              <w:r w:rsidR="00727397">
                <w:t>přednášky</w:t>
              </w:r>
            </w:ins>
          </w:p>
          <w:p w14:paraId="1AEB4DC6" w14:textId="4DA63327" w:rsidR="00727397" w:rsidRDefault="00727397" w:rsidP="00495DC8">
            <w:pPr>
              <w:jc w:val="both"/>
            </w:pPr>
            <w:ins w:id="4611" w:author="PS" w:date="2018-11-25T14:49:00Z">
              <w:r>
                <w:t>semináře</w:t>
              </w:r>
            </w:ins>
          </w:p>
        </w:tc>
      </w:tr>
      <w:tr w:rsidR="00BD26BB" w14:paraId="1D5989FC" w14:textId="77777777" w:rsidTr="00495DC8">
        <w:tc>
          <w:tcPr>
            <w:tcW w:w="3086" w:type="dxa"/>
            <w:shd w:val="clear" w:color="auto" w:fill="F7CAAC"/>
          </w:tcPr>
          <w:p w14:paraId="15DF29A8" w14:textId="5028F0AE" w:rsidR="00BD26BB" w:rsidRDefault="00BD26BB" w:rsidP="00495DC8">
            <w:pPr>
              <w:jc w:val="both"/>
              <w:rPr>
                <w:b/>
              </w:rPr>
            </w:pPr>
            <w:r>
              <w:rPr>
                <w:b/>
              </w:rPr>
              <w:t>Forma způsobu ověření studijních výsledků a další požadavky na studenta</w:t>
            </w:r>
          </w:p>
        </w:tc>
        <w:tc>
          <w:tcPr>
            <w:tcW w:w="6769" w:type="dxa"/>
            <w:gridSpan w:val="7"/>
            <w:tcBorders>
              <w:bottom w:val="nil"/>
            </w:tcBorders>
          </w:tcPr>
          <w:p w14:paraId="2D4DD10C" w14:textId="77777777" w:rsidR="00BD26BB" w:rsidRDefault="00BD26BB" w:rsidP="00495DC8">
            <w:pPr>
              <w:jc w:val="both"/>
            </w:pPr>
            <w:r>
              <w:t>Požadavkem pro úspěšné ukončení předmětu</w:t>
            </w:r>
            <w:r w:rsidRPr="00B82667">
              <w:t xml:space="preserve"> je aktivní účast a vystoupení na sem</w:t>
            </w:r>
            <w:r>
              <w:t>inářích (přítomnost minimálně 8</w:t>
            </w:r>
            <w:r w:rsidRPr="00B82667">
              <w:t>0%</w:t>
            </w:r>
            <w:r>
              <w:t>, 2 – 3 prezentace</w:t>
            </w:r>
            <w:r w:rsidRPr="00B82667">
              <w:t>), průběžné plnění za</w:t>
            </w:r>
            <w:r>
              <w:t>daných úkolů (2x absolvování písemného testu s minimálně 60% úspěšností), odevzdání písemné zápočtové práce. Po splnění zápočtu se může student přihlásit k ústní zkoušce.</w:t>
            </w:r>
          </w:p>
        </w:tc>
      </w:tr>
      <w:tr w:rsidR="00BD26BB" w14:paraId="590DE65D" w14:textId="77777777" w:rsidTr="00495DC8">
        <w:trPr>
          <w:trHeight w:val="554"/>
        </w:trPr>
        <w:tc>
          <w:tcPr>
            <w:tcW w:w="9855" w:type="dxa"/>
            <w:gridSpan w:val="8"/>
            <w:tcBorders>
              <w:top w:val="nil"/>
            </w:tcBorders>
          </w:tcPr>
          <w:p w14:paraId="0F0F4D1C" w14:textId="77777777" w:rsidR="00BD26BB" w:rsidRDefault="00BD26BB" w:rsidP="00495DC8">
            <w:pPr>
              <w:jc w:val="both"/>
            </w:pPr>
          </w:p>
        </w:tc>
      </w:tr>
      <w:tr w:rsidR="00BD26BB" w14:paraId="07EA89BB" w14:textId="77777777" w:rsidTr="00495DC8">
        <w:trPr>
          <w:trHeight w:val="197"/>
        </w:trPr>
        <w:tc>
          <w:tcPr>
            <w:tcW w:w="3086" w:type="dxa"/>
            <w:tcBorders>
              <w:top w:val="nil"/>
            </w:tcBorders>
            <w:shd w:val="clear" w:color="auto" w:fill="F7CAAC"/>
          </w:tcPr>
          <w:p w14:paraId="054B6AA9" w14:textId="77777777" w:rsidR="00BD26BB" w:rsidRDefault="00BD26BB" w:rsidP="00495DC8">
            <w:pPr>
              <w:jc w:val="both"/>
              <w:rPr>
                <w:b/>
              </w:rPr>
            </w:pPr>
            <w:r>
              <w:rPr>
                <w:b/>
              </w:rPr>
              <w:t>Garant předmětu</w:t>
            </w:r>
          </w:p>
        </w:tc>
        <w:tc>
          <w:tcPr>
            <w:tcW w:w="6769" w:type="dxa"/>
            <w:gridSpan w:val="7"/>
            <w:tcBorders>
              <w:top w:val="nil"/>
            </w:tcBorders>
          </w:tcPr>
          <w:p w14:paraId="394785F3" w14:textId="77777777" w:rsidR="00BD26BB" w:rsidRDefault="00BD26BB" w:rsidP="00495DC8">
            <w:pPr>
              <w:jc w:val="both"/>
            </w:pPr>
            <w:r>
              <w:t>prof. Ing. Dušan Vičar, CSc.</w:t>
            </w:r>
          </w:p>
        </w:tc>
      </w:tr>
      <w:tr w:rsidR="00BD26BB" w14:paraId="1CABF65E" w14:textId="77777777" w:rsidTr="00495DC8">
        <w:trPr>
          <w:trHeight w:val="243"/>
        </w:trPr>
        <w:tc>
          <w:tcPr>
            <w:tcW w:w="3086" w:type="dxa"/>
            <w:tcBorders>
              <w:top w:val="nil"/>
            </w:tcBorders>
            <w:shd w:val="clear" w:color="auto" w:fill="F7CAAC"/>
          </w:tcPr>
          <w:p w14:paraId="4BB2853A" w14:textId="77777777" w:rsidR="00BD26BB" w:rsidRDefault="00BD26BB" w:rsidP="00495DC8">
            <w:pPr>
              <w:jc w:val="both"/>
              <w:rPr>
                <w:b/>
              </w:rPr>
            </w:pPr>
            <w:r>
              <w:rPr>
                <w:b/>
              </w:rPr>
              <w:t>Zapojení garanta do výuky předmětu</w:t>
            </w:r>
          </w:p>
        </w:tc>
        <w:tc>
          <w:tcPr>
            <w:tcW w:w="6769" w:type="dxa"/>
            <w:gridSpan w:val="7"/>
            <w:tcBorders>
              <w:top w:val="nil"/>
            </w:tcBorders>
          </w:tcPr>
          <w:p w14:paraId="1AADE80D" w14:textId="77777777" w:rsidR="00BD26BB" w:rsidRDefault="00BD26BB" w:rsidP="00495DC8">
            <w:pPr>
              <w:jc w:val="both"/>
            </w:pPr>
            <w:r>
              <w:t>Garant stanovuje koncepci předmětu, podílí se na přednáškách v rozsahu 50 % a dále stanovuje koncepci cvičení a dohlíží na jejich jednotné vedení.</w:t>
            </w:r>
          </w:p>
        </w:tc>
      </w:tr>
      <w:tr w:rsidR="00BD26BB" w14:paraId="2FE3FEA2" w14:textId="77777777" w:rsidTr="00495DC8">
        <w:tc>
          <w:tcPr>
            <w:tcW w:w="3086" w:type="dxa"/>
            <w:shd w:val="clear" w:color="auto" w:fill="F7CAAC"/>
          </w:tcPr>
          <w:p w14:paraId="0C173E1B" w14:textId="77777777" w:rsidR="00BD26BB" w:rsidRDefault="00BD26BB" w:rsidP="00495DC8">
            <w:pPr>
              <w:jc w:val="both"/>
              <w:rPr>
                <w:b/>
              </w:rPr>
            </w:pPr>
            <w:r>
              <w:rPr>
                <w:b/>
              </w:rPr>
              <w:t>Vyučující</w:t>
            </w:r>
          </w:p>
        </w:tc>
        <w:tc>
          <w:tcPr>
            <w:tcW w:w="6769" w:type="dxa"/>
            <w:gridSpan w:val="7"/>
            <w:tcBorders>
              <w:bottom w:val="nil"/>
            </w:tcBorders>
          </w:tcPr>
          <w:p w14:paraId="72B64FFF" w14:textId="77777777" w:rsidR="00BD26BB" w:rsidRDefault="00BD26BB" w:rsidP="00495DC8">
            <w:pPr>
              <w:jc w:val="both"/>
              <w:rPr>
                <w:ins w:id="4612" w:author="Matyas Adam" w:date="2018-11-16T15:37:00Z"/>
              </w:rPr>
            </w:pPr>
            <w:ins w:id="4613" w:author="Matyas Adam" w:date="2018-11-16T15:37:00Z">
              <w:r>
                <w:t>prof. Ing. Dušan Vičar, CSc. – přednášky (50 %)</w:t>
              </w:r>
            </w:ins>
          </w:p>
          <w:p w14:paraId="5727E0B2" w14:textId="77777777" w:rsidR="00BD26BB" w:rsidRDefault="00BD26BB" w:rsidP="00495DC8">
            <w:pPr>
              <w:jc w:val="both"/>
            </w:pPr>
            <w:ins w:id="4614" w:author="Matyas Adam" w:date="2018-11-16T15:37:00Z">
              <w:r>
                <w:t>doc. RSDr. Václav Lošek, CSc. – přednášky (50 %), cvičení (100 %)</w:t>
              </w:r>
            </w:ins>
          </w:p>
        </w:tc>
      </w:tr>
      <w:tr w:rsidR="00BD26BB" w14:paraId="6A1049D4" w14:textId="77777777" w:rsidTr="00495DC8">
        <w:trPr>
          <w:trHeight w:val="554"/>
        </w:trPr>
        <w:tc>
          <w:tcPr>
            <w:tcW w:w="9855" w:type="dxa"/>
            <w:gridSpan w:val="8"/>
            <w:tcBorders>
              <w:top w:val="nil"/>
            </w:tcBorders>
          </w:tcPr>
          <w:p w14:paraId="58AC4AE4" w14:textId="77777777" w:rsidR="00BD26BB" w:rsidDel="00E44A57" w:rsidRDefault="00BD26BB" w:rsidP="00495DC8">
            <w:pPr>
              <w:jc w:val="both"/>
              <w:rPr>
                <w:del w:id="4615" w:author="Matyas Adam" w:date="2018-11-16T15:37:00Z"/>
              </w:rPr>
            </w:pPr>
            <w:del w:id="4616" w:author="Matyas Adam" w:date="2018-11-16T15:37:00Z">
              <w:r w:rsidDel="00E44A57">
                <w:delText>prof. Ing. Dušan Vičar, CSc. – přednášky (50 %)</w:delText>
              </w:r>
            </w:del>
          </w:p>
          <w:p w14:paraId="64C1F5F3" w14:textId="77777777" w:rsidR="00BD26BB" w:rsidDel="00E44A57" w:rsidRDefault="00BD26BB" w:rsidP="00495DC8">
            <w:pPr>
              <w:jc w:val="both"/>
              <w:rPr>
                <w:del w:id="4617" w:author="Matyas Adam" w:date="2018-11-16T15:37:00Z"/>
              </w:rPr>
            </w:pPr>
            <w:del w:id="4618" w:author="Matyas Adam" w:date="2018-11-16T15:37:00Z">
              <w:r w:rsidDel="00E44A57">
                <w:delText>doc. RSDr. Václav Lošek, CSc. – přednášky (50 %), cvičení (100 %)</w:delText>
              </w:r>
            </w:del>
          </w:p>
          <w:p w14:paraId="0005656A" w14:textId="77777777" w:rsidR="00BD26BB" w:rsidRDefault="00BD26BB" w:rsidP="00495DC8">
            <w:pPr>
              <w:jc w:val="both"/>
            </w:pPr>
          </w:p>
        </w:tc>
      </w:tr>
      <w:tr w:rsidR="00BD26BB" w14:paraId="710F2E4D" w14:textId="77777777" w:rsidTr="00495DC8">
        <w:tc>
          <w:tcPr>
            <w:tcW w:w="3086" w:type="dxa"/>
            <w:shd w:val="clear" w:color="auto" w:fill="F7CAAC"/>
          </w:tcPr>
          <w:p w14:paraId="0DED3E4F" w14:textId="77777777" w:rsidR="00BD26BB" w:rsidRDefault="00BD26BB" w:rsidP="00495DC8">
            <w:pPr>
              <w:jc w:val="both"/>
              <w:rPr>
                <w:b/>
              </w:rPr>
            </w:pPr>
            <w:r>
              <w:rPr>
                <w:b/>
              </w:rPr>
              <w:t>Stručná anotace předmětu</w:t>
            </w:r>
          </w:p>
        </w:tc>
        <w:tc>
          <w:tcPr>
            <w:tcW w:w="6769" w:type="dxa"/>
            <w:gridSpan w:val="7"/>
            <w:tcBorders>
              <w:bottom w:val="nil"/>
            </w:tcBorders>
          </w:tcPr>
          <w:p w14:paraId="617C1A70" w14:textId="77777777" w:rsidR="00BD26BB" w:rsidRDefault="00BD26BB" w:rsidP="00495DC8">
            <w:pPr>
              <w:jc w:val="both"/>
            </w:pPr>
          </w:p>
        </w:tc>
      </w:tr>
      <w:tr w:rsidR="00BD26BB" w14:paraId="47AB30E0" w14:textId="77777777" w:rsidTr="00495DC8">
        <w:trPr>
          <w:trHeight w:val="3938"/>
        </w:trPr>
        <w:tc>
          <w:tcPr>
            <w:tcW w:w="9855" w:type="dxa"/>
            <w:gridSpan w:val="8"/>
            <w:tcBorders>
              <w:top w:val="nil"/>
              <w:bottom w:val="single" w:sz="12" w:space="0" w:color="auto"/>
            </w:tcBorders>
          </w:tcPr>
          <w:p w14:paraId="6E702439" w14:textId="77777777" w:rsidR="00BD26BB" w:rsidRDefault="00BD26BB" w:rsidP="00495DC8">
            <w:pPr>
              <w:jc w:val="both"/>
              <w:rPr>
                <w:ins w:id="4619" w:author="Matyas Adam" w:date="2018-11-16T15:37:00Z"/>
              </w:rPr>
            </w:pPr>
            <w:r>
              <w:t xml:space="preserve">Cílem předmětu je seznámení studentů se systémem úkolů a opatření zaměřených na ochranu života, zdraví a majetku osob, které jsou zabezpečované na základě analýzy území z hlediska možných mimořádných událostí. Obsahem předmětu je: základní terminologie, národní a zahraniční legislativa oblasti ochrany obyvatelstva, ohrožení a postupy při odstraňování následků mimořádných událostí, organizování, řízení a plnění prací na záchranu osob, řízení prací </w:t>
            </w:r>
            <w:r>
              <w:br/>
              <w:t>a činností, souvisejících se záchranou osob a ochranou kritické infrastruktury.</w:t>
            </w:r>
          </w:p>
          <w:p w14:paraId="5F2AA068" w14:textId="77777777" w:rsidR="00BD26BB" w:rsidRDefault="00BD26BB" w:rsidP="00495DC8">
            <w:pPr>
              <w:jc w:val="both"/>
            </w:pPr>
          </w:p>
          <w:p w14:paraId="01589FCF" w14:textId="77777777" w:rsidR="00BD26BB" w:rsidRPr="009C4E5C" w:rsidRDefault="00BD26BB" w:rsidP="00495DC8">
            <w:pPr>
              <w:jc w:val="both"/>
              <w:rPr>
                <w:u w:val="single"/>
              </w:rPr>
            </w:pPr>
            <w:r w:rsidRPr="009C4E5C">
              <w:rPr>
                <w:u w:val="single"/>
              </w:rPr>
              <w:t>Hlavní témata:</w:t>
            </w:r>
          </w:p>
          <w:p w14:paraId="3FF77C80" w14:textId="77777777" w:rsidR="00BD26BB" w:rsidRDefault="00BD26BB">
            <w:pPr>
              <w:numPr>
                <w:ilvl w:val="0"/>
                <w:numId w:val="93"/>
              </w:numPr>
              <w:jc w:val="both"/>
              <w:pPrChange w:id="4620" w:author="PS" w:date="2018-11-25T14:49:00Z">
                <w:pPr>
                  <w:numPr>
                    <w:numId w:val="29"/>
                  </w:numPr>
                  <w:tabs>
                    <w:tab w:val="num" w:pos="720"/>
                  </w:tabs>
                  <w:ind w:left="720" w:hanging="360"/>
                  <w:jc w:val="both"/>
                </w:pPr>
              </w:pPrChange>
            </w:pPr>
            <w:r>
              <w:t>Úvod do studia předmětu, pojmový a kategoriální aparát.</w:t>
            </w:r>
          </w:p>
          <w:p w14:paraId="14700C1A" w14:textId="77777777" w:rsidR="00BD26BB" w:rsidRPr="00AA655E" w:rsidRDefault="00BD26BB">
            <w:pPr>
              <w:numPr>
                <w:ilvl w:val="0"/>
                <w:numId w:val="93"/>
              </w:numPr>
              <w:pPrChange w:id="4621" w:author="PS" w:date="2018-11-25T14:49:00Z">
                <w:pPr>
                  <w:numPr>
                    <w:numId w:val="29"/>
                  </w:numPr>
                  <w:tabs>
                    <w:tab w:val="num" w:pos="720"/>
                  </w:tabs>
                  <w:ind w:left="720" w:hanging="360"/>
                </w:pPr>
              </w:pPrChange>
            </w:pPr>
            <w:r w:rsidRPr="00AA655E">
              <w:t>Historie a současnost civilní ochrany v České republice</w:t>
            </w:r>
            <w:r>
              <w:t xml:space="preserve"> a její právní úprava.</w:t>
            </w:r>
          </w:p>
          <w:p w14:paraId="298CF8F8" w14:textId="77777777" w:rsidR="00BD26BB" w:rsidRPr="00AA655E" w:rsidRDefault="00BD26BB">
            <w:pPr>
              <w:numPr>
                <w:ilvl w:val="0"/>
                <w:numId w:val="93"/>
              </w:numPr>
              <w:pPrChange w:id="4622" w:author="PS" w:date="2018-11-25T14:49:00Z">
                <w:pPr>
                  <w:numPr>
                    <w:numId w:val="29"/>
                  </w:numPr>
                  <w:tabs>
                    <w:tab w:val="num" w:pos="720"/>
                  </w:tabs>
                  <w:ind w:left="720" w:hanging="360"/>
                </w:pPr>
              </w:pPrChange>
            </w:pPr>
            <w:r w:rsidRPr="00AA655E">
              <w:t xml:space="preserve">Pojetí </w:t>
            </w:r>
            <w:r>
              <w:t>ochrany obyvatelstva v</w:t>
            </w:r>
            <w:r w:rsidRPr="00AA655E">
              <w:t xml:space="preserve"> NATO a EU, </w:t>
            </w:r>
            <w:r>
              <w:t xml:space="preserve">principy a zásady </w:t>
            </w:r>
            <w:r w:rsidRPr="00AA655E">
              <w:t>humanitární pomoc</w:t>
            </w:r>
            <w:r>
              <w:t>i.</w:t>
            </w:r>
          </w:p>
          <w:p w14:paraId="20380C6D" w14:textId="77777777" w:rsidR="00BD26BB" w:rsidRPr="00AA655E" w:rsidRDefault="00BD26BB">
            <w:pPr>
              <w:numPr>
                <w:ilvl w:val="0"/>
                <w:numId w:val="93"/>
              </w:numPr>
              <w:pPrChange w:id="4623" w:author="PS" w:date="2018-11-25T14:49:00Z">
                <w:pPr>
                  <w:numPr>
                    <w:numId w:val="29"/>
                  </w:numPr>
                  <w:tabs>
                    <w:tab w:val="num" w:pos="720"/>
                  </w:tabs>
                  <w:ind w:left="720" w:hanging="360"/>
                </w:pPr>
              </w:pPrChange>
            </w:pPr>
            <w:r w:rsidRPr="00AA655E">
              <w:t xml:space="preserve">Koncepce ochrany obyvatelstva </w:t>
            </w:r>
            <w:r>
              <w:t xml:space="preserve">v ČR </w:t>
            </w:r>
            <w:r w:rsidRPr="00AA655E">
              <w:t>do roku 2020 s výhledem do roku 2030</w:t>
            </w:r>
            <w:r>
              <w:t>.</w:t>
            </w:r>
          </w:p>
          <w:p w14:paraId="21416C45" w14:textId="77777777" w:rsidR="00BD26BB" w:rsidRPr="00AA655E" w:rsidRDefault="00BD26BB">
            <w:pPr>
              <w:numPr>
                <w:ilvl w:val="0"/>
                <w:numId w:val="93"/>
              </w:numPr>
              <w:pPrChange w:id="4624" w:author="PS" w:date="2018-11-25T14:49:00Z">
                <w:pPr>
                  <w:numPr>
                    <w:numId w:val="29"/>
                  </w:numPr>
                  <w:tabs>
                    <w:tab w:val="num" w:pos="720"/>
                  </w:tabs>
                  <w:ind w:left="720" w:hanging="360"/>
                </w:pPr>
              </w:pPrChange>
            </w:pPr>
            <w:r w:rsidRPr="00AA655E">
              <w:t>Rozbor mimořádných událostí přírodního a antropogenního charakteru</w:t>
            </w:r>
            <w:r>
              <w:t>.</w:t>
            </w:r>
          </w:p>
          <w:p w14:paraId="65E34F28" w14:textId="77777777" w:rsidR="00BD26BB" w:rsidRPr="00AA655E" w:rsidRDefault="00BD26BB">
            <w:pPr>
              <w:numPr>
                <w:ilvl w:val="0"/>
                <w:numId w:val="93"/>
              </w:numPr>
              <w:pPrChange w:id="4625" w:author="PS" w:date="2018-11-25T14:49:00Z">
                <w:pPr>
                  <w:numPr>
                    <w:numId w:val="29"/>
                  </w:numPr>
                  <w:tabs>
                    <w:tab w:val="num" w:pos="720"/>
                  </w:tabs>
                  <w:ind w:left="720" w:hanging="360"/>
                </w:pPr>
              </w:pPrChange>
            </w:pPr>
            <w:r w:rsidRPr="00AA655E">
              <w:t>Varování, vyrozumění a tísňové informování obyvatelstva</w:t>
            </w:r>
            <w:r>
              <w:t>.</w:t>
            </w:r>
          </w:p>
          <w:p w14:paraId="5C60A54B" w14:textId="77777777" w:rsidR="00BD26BB" w:rsidRPr="00AA655E" w:rsidRDefault="00BD26BB">
            <w:pPr>
              <w:numPr>
                <w:ilvl w:val="0"/>
                <w:numId w:val="93"/>
              </w:numPr>
              <w:pPrChange w:id="4626" w:author="PS" w:date="2018-11-25T14:49:00Z">
                <w:pPr>
                  <w:numPr>
                    <w:numId w:val="29"/>
                  </w:numPr>
                  <w:tabs>
                    <w:tab w:val="num" w:pos="720"/>
                  </w:tabs>
                  <w:ind w:left="720" w:hanging="360"/>
                </w:pPr>
              </w:pPrChange>
            </w:pPr>
            <w:r w:rsidRPr="00AA655E">
              <w:t>Evakuace obyvatelstva a ukrytí obyvatelstva</w:t>
            </w:r>
            <w:r>
              <w:t>.</w:t>
            </w:r>
          </w:p>
          <w:p w14:paraId="02B22071" w14:textId="77777777" w:rsidR="00BD26BB" w:rsidRPr="00AA655E" w:rsidRDefault="00BD26BB">
            <w:pPr>
              <w:numPr>
                <w:ilvl w:val="0"/>
                <w:numId w:val="93"/>
              </w:numPr>
              <w:pPrChange w:id="4627" w:author="PS" w:date="2018-11-25T14:49:00Z">
                <w:pPr>
                  <w:numPr>
                    <w:numId w:val="29"/>
                  </w:numPr>
                  <w:tabs>
                    <w:tab w:val="num" w:pos="720"/>
                  </w:tabs>
                  <w:ind w:left="720" w:hanging="360"/>
                </w:pPr>
              </w:pPrChange>
            </w:pPr>
            <w:r w:rsidRPr="00AA655E">
              <w:t>Nouzové přežití obyvatelstva</w:t>
            </w:r>
            <w:r>
              <w:t>.</w:t>
            </w:r>
          </w:p>
          <w:p w14:paraId="06933BA3" w14:textId="77777777" w:rsidR="00BD26BB" w:rsidRPr="00AA655E" w:rsidRDefault="00BD26BB">
            <w:pPr>
              <w:numPr>
                <w:ilvl w:val="0"/>
                <w:numId w:val="93"/>
              </w:numPr>
              <w:pPrChange w:id="4628" w:author="PS" w:date="2018-11-25T14:49:00Z">
                <w:pPr>
                  <w:numPr>
                    <w:numId w:val="29"/>
                  </w:numPr>
                  <w:tabs>
                    <w:tab w:val="num" w:pos="720"/>
                  </w:tabs>
                  <w:ind w:left="720" w:hanging="360"/>
                </w:pPr>
              </w:pPrChange>
            </w:pPr>
            <w:r w:rsidRPr="00AA655E">
              <w:t>Ochrana obyvatelstva před povodněmi</w:t>
            </w:r>
            <w:r>
              <w:t>.</w:t>
            </w:r>
          </w:p>
          <w:p w14:paraId="5963929D" w14:textId="77777777" w:rsidR="00BD26BB" w:rsidRDefault="00BD26BB">
            <w:pPr>
              <w:numPr>
                <w:ilvl w:val="0"/>
                <w:numId w:val="93"/>
              </w:numPr>
              <w:pPrChange w:id="4629" w:author="PS" w:date="2018-11-25T14:49:00Z">
                <w:pPr>
                  <w:numPr>
                    <w:numId w:val="29"/>
                  </w:numPr>
                  <w:tabs>
                    <w:tab w:val="num" w:pos="720"/>
                  </w:tabs>
                  <w:ind w:left="720" w:hanging="360"/>
                </w:pPr>
              </w:pPrChange>
            </w:pPr>
            <w:r w:rsidRPr="00AA655E">
              <w:t>Ochrana obyvatelstva v okolí jaderně energetických zařízení</w:t>
            </w:r>
            <w:r>
              <w:t>, ochrana proti ZHN a průmyslovým škodlivinám.</w:t>
            </w:r>
          </w:p>
          <w:p w14:paraId="5BFC7CEC" w14:textId="77777777" w:rsidR="00BD26BB" w:rsidRDefault="00BD26BB">
            <w:pPr>
              <w:numPr>
                <w:ilvl w:val="0"/>
                <w:numId w:val="93"/>
              </w:numPr>
              <w:pPrChange w:id="4630" w:author="PS" w:date="2018-11-25T14:49:00Z">
                <w:pPr>
                  <w:numPr>
                    <w:numId w:val="29"/>
                  </w:numPr>
                  <w:tabs>
                    <w:tab w:val="num" w:pos="720"/>
                  </w:tabs>
                  <w:ind w:left="720" w:hanging="360"/>
                </w:pPr>
              </w:pPrChange>
            </w:pPr>
            <w:r>
              <w:t>Principy, zásady a prostředky detekce, identifikace škodlivin, individuální a kolektivní ochrana, dekontaminace.</w:t>
            </w:r>
          </w:p>
          <w:p w14:paraId="005149DF" w14:textId="77777777" w:rsidR="00BD26BB" w:rsidRPr="00AA655E" w:rsidRDefault="00BD26BB">
            <w:pPr>
              <w:numPr>
                <w:ilvl w:val="0"/>
                <w:numId w:val="93"/>
              </w:numPr>
              <w:pPrChange w:id="4631" w:author="PS" w:date="2018-11-25T14:49:00Z">
                <w:pPr>
                  <w:numPr>
                    <w:numId w:val="29"/>
                  </w:numPr>
                  <w:tabs>
                    <w:tab w:val="num" w:pos="720"/>
                  </w:tabs>
                  <w:ind w:left="720" w:hanging="360"/>
                </w:pPr>
              </w:pPrChange>
            </w:pPr>
            <w:r>
              <w:rPr>
                <w:color w:val="000000"/>
              </w:rPr>
              <w:t>IZS v bezpečnostním systému a systému krizového řízení ČR. Právní rámec IZS. Základní a ostatní složky IZS.</w:t>
            </w:r>
          </w:p>
          <w:p w14:paraId="498BA536" w14:textId="77777777" w:rsidR="00BD26BB" w:rsidRPr="002112B3" w:rsidRDefault="00BD26BB">
            <w:pPr>
              <w:numPr>
                <w:ilvl w:val="0"/>
                <w:numId w:val="93"/>
              </w:numPr>
              <w:pPrChange w:id="4632" w:author="PS" w:date="2018-11-25T14:49:00Z">
                <w:pPr>
                  <w:numPr>
                    <w:numId w:val="29"/>
                  </w:numPr>
                  <w:tabs>
                    <w:tab w:val="num" w:pos="720"/>
                  </w:tabs>
                  <w:ind w:left="720" w:hanging="360"/>
                </w:pPr>
              </w:pPrChange>
            </w:pPr>
            <w:r>
              <w:rPr>
                <w:color w:val="000000"/>
              </w:rPr>
              <w:t>Charakteristika, organizační struktura a primární zaměření činnosti jednotlivých základních a vybraných ostatních složek systému IZS.</w:t>
            </w:r>
          </w:p>
          <w:p w14:paraId="0D4DE11D" w14:textId="77777777" w:rsidR="00BD26BB" w:rsidRPr="002112B3" w:rsidRDefault="00BD26BB">
            <w:pPr>
              <w:numPr>
                <w:ilvl w:val="0"/>
                <w:numId w:val="93"/>
              </w:numPr>
              <w:pPrChange w:id="4633" w:author="PS" w:date="2018-11-25T14:49:00Z">
                <w:pPr>
                  <w:numPr>
                    <w:numId w:val="29"/>
                  </w:numPr>
                  <w:tabs>
                    <w:tab w:val="num" w:pos="720"/>
                  </w:tabs>
                  <w:ind w:left="720" w:hanging="360"/>
                </w:pPr>
              </w:pPrChange>
            </w:pPr>
            <w:r w:rsidRPr="002112B3">
              <w:rPr>
                <w:color w:val="000000"/>
              </w:rPr>
              <w:t>Proces plánování v IZS</w:t>
            </w:r>
            <w:r w:rsidRPr="002112B3">
              <w:t xml:space="preserve">. </w:t>
            </w:r>
            <w:r w:rsidRPr="002112B3">
              <w:rPr>
                <w:color w:val="000000"/>
              </w:rPr>
              <w:t>Dokumentace IZS ve vztahu k postupům spolupráce jeho jednotlivých složek. Cvičení a součinnostní cvičení v IZS. </w:t>
            </w:r>
          </w:p>
          <w:p w14:paraId="7FC1C4E3" w14:textId="77777777" w:rsidR="00BD26BB" w:rsidRDefault="00BD26BB" w:rsidP="00495DC8">
            <w:pPr>
              <w:jc w:val="both"/>
            </w:pPr>
          </w:p>
        </w:tc>
      </w:tr>
      <w:tr w:rsidR="00BD26BB" w14:paraId="5101C3BE" w14:textId="77777777" w:rsidTr="00495DC8">
        <w:trPr>
          <w:trHeight w:val="265"/>
        </w:trPr>
        <w:tc>
          <w:tcPr>
            <w:tcW w:w="3653" w:type="dxa"/>
            <w:gridSpan w:val="2"/>
            <w:tcBorders>
              <w:top w:val="nil"/>
            </w:tcBorders>
            <w:shd w:val="clear" w:color="auto" w:fill="F7CAAC"/>
          </w:tcPr>
          <w:p w14:paraId="0D7ED752" w14:textId="77777777" w:rsidR="00BD26BB" w:rsidRDefault="00BD26BB" w:rsidP="00495DC8">
            <w:pPr>
              <w:jc w:val="both"/>
            </w:pPr>
            <w:r>
              <w:rPr>
                <w:b/>
              </w:rPr>
              <w:t>Studijní literatura a studijní pomůcky</w:t>
            </w:r>
          </w:p>
        </w:tc>
        <w:tc>
          <w:tcPr>
            <w:tcW w:w="6202" w:type="dxa"/>
            <w:gridSpan w:val="6"/>
            <w:tcBorders>
              <w:top w:val="nil"/>
              <w:bottom w:val="nil"/>
            </w:tcBorders>
          </w:tcPr>
          <w:p w14:paraId="56172560" w14:textId="77777777" w:rsidR="00BD26BB" w:rsidRDefault="00BD26BB" w:rsidP="00495DC8">
            <w:pPr>
              <w:jc w:val="both"/>
            </w:pPr>
          </w:p>
        </w:tc>
      </w:tr>
      <w:tr w:rsidR="00BD26BB" w14:paraId="784B4FD7" w14:textId="77777777" w:rsidTr="00495DC8">
        <w:trPr>
          <w:trHeight w:val="1497"/>
        </w:trPr>
        <w:tc>
          <w:tcPr>
            <w:tcW w:w="9855" w:type="dxa"/>
            <w:gridSpan w:val="8"/>
            <w:tcBorders>
              <w:top w:val="nil"/>
            </w:tcBorders>
          </w:tcPr>
          <w:p w14:paraId="4BBF3121" w14:textId="77777777" w:rsidR="00BD26BB" w:rsidRPr="000062A2" w:rsidRDefault="00BD26BB">
            <w:pPr>
              <w:ind w:left="322" w:hanging="284"/>
              <w:rPr>
                <w:b/>
                <w:sz w:val="19"/>
                <w:szCs w:val="19"/>
              </w:rPr>
              <w:pPrChange w:id="4634" w:author="Matyas Adam" w:date="2018-11-17T00:10:00Z">
                <w:pPr/>
              </w:pPrChange>
            </w:pPr>
            <w:r>
              <w:rPr>
                <w:b/>
                <w:bCs/>
                <w:sz w:val="19"/>
                <w:szCs w:val="19"/>
              </w:rPr>
              <w:t>Povinná literatura</w:t>
            </w:r>
            <w:r w:rsidRPr="000062A2">
              <w:rPr>
                <w:b/>
                <w:bCs/>
                <w:sz w:val="19"/>
                <w:szCs w:val="19"/>
              </w:rPr>
              <w:t>:</w:t>
            </w:r>
            <w:r w:rsidRPr="000062A2">
              <w:rPr>
                <w:b/>
                <w:sz w:val="19"/>
                <w:szCs w:val="19"/>
              </w:rPr>
              <w:t xml:space="preserve"> </w:t>
            </w:r>
          </w:p>
          <w:p w14:paraId="00CCA86B" w14:textId="77777777" w:rsidR="00BD26BB" w:rsidRDefault="00BD26BB">
            <w:pPr>
              <w:ind w:left="38"/>
              <w:jc w:val="both"/>
              <w:rPr>
                <w:ins w:id="4635" w:author="Matyas Adam" w:date="2018-11-16T15:40:00Z"/>
              </w:rPr>
              <w:pPrChange w:id="4636" w:author="PS" w:date="2018-11-25T14:51:00Z">
                <w:pPr>
                  <w:jc w:val="both"/>
                </w:pPr>
              </w:pPrChange>
            </w:pPr>
            <w:r w:rsidRPr="00DA37F8">
              <w:t xml:space="preserve">KRATOCHVÍLOVÁ, </w:t>
            </w:r>
            <w:del w:id="4637" w:author="Matyas Adam" w:date="2018-11-16T15:38:00Z">
              <w:r w:rsidRPr="00DA37F8" w:rsidDel="00E44A57">
                <w:delText xml:space="preserve">Danuše, Danuše KRATOCHVÍLOVÁ a </w:delText>
              </w:r>
            </w:del>
            <w:ins w:id="4638" w:author="Matyas Adam" w:date="2018-11-16T15:38:00Z">
              <w:r>
                <w:t xml:space="preserve">D., </w:t>
              </w:r>
            </w:ins>
            <w:del w:id="4639" w:author="Matyas Adam" w:date="2018-11-16T15:38:00Z">
              <w:r w:rsidRPr="00DA37F8" w:rsidDel="00E44A57">
                <w:delText xml:space="preserve">Libor </w:delText>
              </w:r>
            </w:del>
            <w:r w:rsidRPr="00DA37F8">
              <w:t>FOLWARCZNY</w:t>
            </w:r>
            <w:ins w:id="4640" w:author="Matyas Adam" w:date="2018-11-16T15:38:00Z">
              <w:r>
                <w:t>, L.</w:t>
              </w:r>
            </w:ins>
            <w:del w:id="4641" w:author="Matyas Adam" w:date="2018-11-16T15:38:00Z">
              <w:r w:rsidRPr="00DA37F8" w:rsidDel="00E44A57">
                <w:delText>.</w:delText>
              </w:r>
            </w:del>
            <w:r w:rsidRPr="00DA37F8">
              <w:t xml:space="preserve"> </w:t>
            </w:r>
            <w:r w:rsidRPr="00DA37F8">
              <w:rPr>
                <w:i/>
                <w:iCs/>
              </w:rPr>
              <w:t>Ochrana obyvatelstva</w:t>
            </w:r>
            <w:r w:rsidRPr="00DA37F8">
              <w:t>. 2. Aktualizované vydání. Ostrava: SPBI, 2013, 177 s. ISBN 978-80-7385-134-7.</w:t>
            </w:r>
          </w:p>
          <w:p w14:paraId="4665B3CA" w14:textId="58A15F1A" w:rsidR="00BD26BB" w:rsidRPr="00DA37F8" w:rsidRDefault="00BD26BB">
            <w:pPr>
              <w:ind w:left="38"/>
              <w:jc w:val="both"/>
              <w:pPrChange w:id="4642" w:author="PS" w:date="2018-11-25T14:51:00Z">
                <w:pPr>
                  <w:jc w:val="both"/>
                </w:pPr>
              </w:pPrChange>
            </w:pPr>
            <w:ins w:id="4643" w:author="Matyas Adam" w:date="2018-11-16T15:40:00Z">
              <w:r w:rsidRPr="00DA37F8">
                <w:t>SEIDL</w:t>
              </w:r>
              <w:r>
                <w:t>,</w:t>
              </w:r>
              <w:r w:rsidRPr="00DA37F8">
                <w:t xml:space="preserve"> M</w:t>
              </w:r>
              <w:r>
                <w:t>.</w:t>
              </w:r>
              <w:r w:rsidRPr="00DA37F8">
                <w:t>, TOMEK</w:t>
              </w:r>
              <w:r>
                <w:t>,</w:t>
              </w:r>
              <w:r w:rsidRPr="00DA37F8">
                <w:t xml:space="preserve"> M</w:t>
              </w:r>
              <w:r>
                <w:t xml:space="preserve">., </w:t>
              </w:r>
              <w:r w:rsidRPr="00DA37F8">
                <w:t>VIČAR</w:t>
              </w:r>
              <w:r>
                <w:t>, D.</w:t>
              </w:r>
              <w:r w:rsidRPr="00DA37F8">
                <w:t xml:space="preserve"> </w:t>
              </w:r>
              <w:r w:rsidRPr="00DA37F8">
                <w:rPr>
                  <w:rStyle w:val="Zdraznn"/>
                  <w:iCs/>
                </w:rPr>
                <w:t>Evakuácia osôb, zvierat a vecí</w:t>
              </w:r>
              <w:r w:rsidRPr="00DA37F8">
                <w:t>. 1. vyd. EDIS – vydavateľstvo ŽU v Žiline, 2014. 262 s. ISBN 978-80-554-0939-9.</w:t>
              </w:r>
            </w:ins>
          </w:p>
          <w:p w14:paraId="46AF1896" w14:textId="77777777" w:rsidR="00BD26BB" w:rsidRPr="00DA37F8" w:rsidRDefault="00BD26BB">
            <w:pPr>
              <w:pStyle w:val="Normlnweb"/>
              <w:spacing w:before="0" w:beforeAutospacing="0" w:after="0" w:afterAutospacing="0"/>
              <w:ind w:left="38"/>
              <w:jc w:val="both"/>
              <w:rPr>
                <w:sz w:val="20"/>
                <w:szCs w:val="20"/>
              </w:rPr>
              <w:pPrChange w:id="4644" w:author="PS" w:date="2018-11-25T14:51:00Z">
                <w:pPr>
                  <w:pStyle w:val="Normlnweb"/>
                  <w:jc w:val="both"/>
                </w:pPr>
              </w:pPrChange>
            </w:pPr>
            <w:r w:rsidRPr="00DA37F8">
              <w:rPr>
                <w:sz w:val="20"/>
                <w:szCs w:val="20"/>
              </w:rPr>
              <w:t xml:space="preserve">VIČAR </w:t>
            </w:r>
            <w:del w:id="4645" w:author="Matyas Adam" w:date="2018-11-16T15:38:00Z">
              <w:r w:rsidRPr="00DA37F8" w:rsidDel="00E44A57">
                <w:rPr>
                  <w:sz w:val="20"/>
                  <w:szCs w:val="20"/>
                </w:rPr>
                <w:delText>Dušan a Radim</w:delText>
              </w:r>
            </w:del>
            <w:ins w:id="4646" w:author="Matyas Adam" w:date="2018-11-16T15:38:00Z">
              <w:r>
                <w:rPr>
                  <w:sz w:val="20"/>
                  <w:szCs w:val="20"/>
                </w:rPr>
                <w:t>D.,</w:t>
              </w:r>
            </w:ins>
            <w:r w:rsidRPr="00DA37F8">
              <w:rPr>
                <w:sz w:val="20"/>
                <w:szCs w:val="20"/>
              </w:rPr>
              <w:t xml:space="preserve"> VIČAR</w:t>
            </w:r>
            <w:ins w:id="4647" w:author="Matyas Adam" w:date="2018-11-16T15:38:00Z">
              <w:r>
                <w:rPr>
                  <w:sz w:val="20"/>
                  <w:szCs w:val="20"/>
                </w:rPr>
                <w:t>, R.</w:t>
              </w:r>
            </w:ins>
            <w:del w:id="4648" w:author="Matyas Adam" w:date="2018-11-16T15:38:00Z">
              <w:r w:rsidRPr="00DA37F8" w:rsidDel="00E44A57">
                <w:rPr>
                  <w:sz w:val="20"/>
                  <w:szCs w:val="20"/>
                </w:rPr>
                <w:delText>.</w:delText>
              </w:r>
            </w:del>
            <w:r w:rsidRPr="00DA37F8">
              <w:rPr>
                <w:sz w:val="20"/>
                <w:szCs w:val="20"/>
              </w:rPr>
              <w:t xml:space="preserve"> </w:t>
            </w:r>
            <w:r w:rsidRPr="00DA37F8">
              <w:rPr>
                <w:i/>
                <w:iCs/>
                <w:sz w:val="20"/>
                <w:szCs w:val="20"/>
              </w:rPr>
              <w:t>Vybrané aspekty práva bezpečnosti a obrany ČR</w:t>
            </w:r>
            <w:r w:rsidRPr="00DA37F8">
              <w:rPr>
                <w:sz w:val="20"/>
                <w:szCs w:val="20"/>
              </w:rPr>
              <w:t>. Zlín: Univerzita Tomáše Bati ve Zlíně, 2013, 103 s. ISBN 978-80-7454-279-4.</w:t>
            </w:r>
          </w:p>
          <w:p w14:paraId="464F0D61" w14:textId="77777777" w:rsidR="00BD26BB" w:rsidRDefault="00BD26BB">
            <w:pPr>
              <w:pStyle w:val="Normlnweb"/>
              <w:spacing w:before="0" w:beforeAutospacing="0" w:after="0" w:afterAutospacing="0"/>
              <w:ind w:left="38"/>
              <w:jc w:val="both"/>
              <w:rPr>
                <w:ins w:id="4649" w:author="Matyas Adam" w:date="2018-11-16T15:40:00Z"/>
                <w:i/>
                <w:iCs/>
                <w:color w:val="000000"/>
                <w:sz w:val="20"/>
                <w:szCs w:val="20"/>
              </w:rPr>
              <w:pPrChange w:id="4650" w:author="PS" w:date="2018-11-25T14:51:00Z">
                <w:pPr>
                  <w:pStyle w:val="Normlnweb"/>
                  <w:jc w:val="both"/>
                </w:pPr>
              </w:pPrChange>
            </w:pPr>
            <w:r w:rsidRPr="00DA37F8">
              <w:rPr>
                <w:i/>
                <w:iCs/>
                <w:color w:val="000000"/>
                <w:sz w:val="20"/>
                <w:szCs w:val="20"/>
              </w:rPr>
              <w:t>Zákon č.239/2000 Sb., o integrovaném záchranném systému a o změně některých zákonů, ve znění zákona č.320/2002 Sb., jakož i další související legislativní normy, nařízení a dokumenty orgánů státní správy a samosprávy. </w:t>
            </w:r>
          </w:p>
          <w:p w14:paraId="61C128BD" w14:textId="77777777" w:rsidR="00BD26BB" w:rsidRPr="00DA37F8" w:rsidRDefault="00BD26BB">
            <w:pPr>
              <w:ind w:left="322" w:hanging="284"/>
              <w:jc w:val="both"/>
              <w:pPrChange w:id="4651" w:author="Matyas Adam" w:date="2018-11-17T00:10:00Z">
                <w:pPr>
                  <w:pStyle w:val="Normlnweb"/>
                  <w:jc w:val="both"/>
                </w:pPr>
              </w:pPrChange>
            </w:pPr>
            <w:ins w:id="4652" w:author="Matyas Adam" w:date="2018-11-16T15:41:00Z">
              <w:r w:rsidRPr="00A70703">
                <w:t>Materiály dostupné v e-learningovém kurzu předmětu v LMS Moodle na </w:t>
              </w:r>
              <w:r w:rsidRPr="00A70703">
                <w:fldChar w:fldCharType="begin"/>
              </w:r>
              <w:r>
                <w:instrText xml:space="preserve"> HYPERLINK "http://vyuka.flkr.utb.cz/" \t "_blank" </w:instrText>
              </w:r>
              <w:r w:rsidRPr="00A70703">
                <w:fldChar w:fldCharType="separate"/>
              </w:r>
              <w:r w:rsidRPr="00A70703">
                <w:t>http://vyuka.flkr.utb.cz</w:t>
              </w:r>
              <w:r w:rsidRPr="00A70703">
                <w:fldChar w:fldCharType="end"/>
              </w:r>
            </w:ins>
          </w:p>
          <w:p w14:paraId="4A44C715" w14:textId="77777777" w:rsidR="00BD26BB" w:rsidRPr="00DA37F8" w:rsidRDefault="00BD26BB">
            <w:pPr>
              <w:spacing w:before="60"/>
              <w:ind w:left="322" w:hanging="284"/>
              <w:jc w:val="both"/>
              <w:rPr>
                <w:b/>
              </w:rPr>
              <w:pPrChange w:id="4653" w:author="Matyas Adam" w:date="2018-11-17T00:10:00Z">
                <w:pPr>
                  <w:spacing w:before="60"/>
                  <w:jc w:val="both"/>
                </w:pPr>
              </w:pPrChange>
            </w:pPr>
            <w:r w:rsidRPr="00DA37F8">
              <w:rPr>
                <w:b/>
                <w:bCs/>
              </w:rPr>
              <w:t>Doporučená literatura:</w:t>
            </w:r>
          </w:p>
          <w:p w14:paraId="4B964419" w14:textId="77777777" w:rsidR="00BD26BB" w:rsidRPr="00DA37F8" w:rsidRDefault="00BD26BB">
            <w:pPr>
              <w:ind w:left="38"/>
              <w:jc w:val="both"/>
              <w:pPrChange w:id="4654" w:author="PS" w:date="2018-11-25T14:51:00Z">
                <w:pPr>
                  <w:jc w:val="both"/>
                </w:pPr>
              </w:pPrChange>
            </w:pPr>
            <w:del w:id="4655" w:author="Matyas Adam" w:date="2018-11-16T15:38:00Z">
              <w:r w:rsidRPr="00DA37F8" w:rsidDel="00E44A57">
                <w:delText xml:space="preserve">Zdeněk </w:delText>
              </w:r>
            </w:del>
            <w:r w:rsidRPr="00DA37F8">
              <w:t>ŠAFAŘÍK</w:t>
            </w:r>
            <w:ins w:id="4656" w:author="Matyas Adam" w:date="2018-11-16T15:39:00Z">
              <w:r>
                <w:t>,</w:t>
              </w:r>
            </w:ins>
            <w:ins w:id="4657" w:author="Matyas Adam" w:date="2018-11-16T15:38:00Z">
              <w:r>
                <w:t xml:space="preserve"> Z.</w:t>
              </w:r>
            </w:ins>
            <w:r w:rsidRPr="00DA37F8">
              <w:t xml:space="preserve">, </w:t>
            </w:r>
            <w:del w:id="4658" w:author="Matyas Adam" w:date="2018-11-16T15:39:00Z">
              <w:r w:rsidRPr="00DA37F8" w:rsidDel="00E44A57">
                <w:delText xml:space="preserve">Dušan </w:delText>
              </w:r>
            </w:del>
            <w:r w:rsidRPr="00DA37F8">
              <w:t>VIČAR</w:t>
            </w:r>
            <w:ins w:id="4659" w:author="Matyas Adam" w:date="2018-11-16T15:39:00Z">
              <w:r>
                <w:t>,</w:t>
              </w:r>
            </w:ins>
            <w:ins w:id="4660" w:author="Matyas Adam" w:date="2018-11-16T15:38:00Z">
              <w:r>
                <w:t xml:space="preserve"> D.</w:t>
              </w:r>
            </w:ins>
            <w:r w:rsidRPr="00DA37F8">
              <w:t xml:space="preserve">, </w:t>
            </w:r>
            <w:del w:id="4661" w:author="Matyas Adam" w:date="2018-11-16T15:39:00Z">
              <w:r w:rsidRPr="00DA37F8" w:rsidDel="00E44A57">
                <w:delText xml:space="preserve">Jan </w:delText>
              </w:r>
            </w:del>
            <w:r w:rsidRPr="00DA37F8">
              <w:t>STROHMANDL</w:t>
            </w:r>
            <w:ins w:id="4662" w:author="Matyas Adam" w:date="2018-11-16T15:38:00Z">
              <w:r>
                <w:t>, J.</w:t>
              </w:r>
            </w:ins>
            <w:r w:rsidRPr="00DA37F8">
              <w:t>, MAŠEK</w:t>
            </w:r>
            <w:ins w:id="4663" w:author="Matyas Adam" w:date="2018-11-16T15:38:00Z">
              <w:r>
                <w:t>,</w:t>
              </w:r>
            </w:ins>
            <w:r w:rsidRPr="00DA37F8">
              <w:t xml:space="preserve"> I</w:t>
            </w:r>
            <w:ins w:id="4664" w:author="Matyas Adam" w:date="2018-11-16T15:38:00Z">
              <w:r>
                <w:t>.</w:t>
              </w:r>
            </w:ins>
            <w:del w:id="4665" w:author="Matyas Adam" w:date="2018-11-16T15:38:00Z">
              <w:r w:rsidRPr="00DA37F8" w:rsidDel="00E44A57">
                <w:delText>van</w:delText>
              </w:r>
            </w:del>
            <w:ins w:id="4666" w:author="Matyas Adam" w:date="2018-11-16T15:39:00Z">
              <w:r>
                <w:t xml:space="preserve">, </w:t>
              </w:r>
            </w:ins>
            <w:del w:id="4667" w:author="Matyas Adam" w:date="2018-11-16T15:38:00Z">
              <w:r w:rsidRPr="00DA37F8" w:rsidDel="00E44A57">
                <w:delText xml:space="preserve"> a Miroslav </w:delText>
              </w:r>
            </w:del>
            <w:r w:rsidRPr="00DA37F8">
              <w:t>TOMEK</w:t>
            </w:r>
            <w:ins w:id="4668" w:author="Matyas Adam" w:date="2018-11-16T15:38:00Z">
              <w:r>
                <w:t>, M.</w:t>
              </w:r>
            </w:ins>
            <w:del w:id="4669" w:author="Matyas Adam" w:date="2018-11-16T15:38:00Z">
              <w:r w:rsidRPr="00DA37F8" w:rsidDel="00E44A57">
                <w:delText>:</w:delText>
              </w:r>
            </w:del>
            <w:r w:rsidRPr="00DA37F8">
              <w:t xml:space="preserve"> </w:t>
            </w:r>
            <w:r w:rsidRPr="00DA37F8">
              <w:rPr>
                <w:rStyle w:val="Zdraznn"/>
                <w:iCs/>
              </w:rPr>
              <w:t>Ochrana obyvatelstva před povodněmi.</w:t>
            </w:r>
            <w:r w:rsidRPr="00DA37F8">
              <w:t xml:space="preserve"> Trilobit, odborný vědecký časopis. Zlín: Fakulta aplikované informatiky UTB ve Zlíně, 2014. 7 s. ISSN 1804-1795.</w:t>
            </w:r>
          </w:p>
          <w:p w14:paraId="5EBF5A42" w14:textId="77777777" w:rsidR="00BD26BB" w:rsidRPr="00DA37F8" w:rsidRDefault="00BD26BB">
            <w:pPr>
              <w:pStyle w:val="Normlnweb"/>
              <w:spacing w:before="0" w:beforeAutospacing="0" w:after="0" w:afterAutospacing="0"/>
              <w:ind w:left="38"/>
              <w:rPr>
                <w:sz w:val="20"/>
                <w:szCs w:val="20"/>
              </w:rPr>
              <w:pPrChange w:id="4670" w:author="PS" w:date="2018-11-25T14:51:00Z">
                <w:pPr>
                  <w:pStyle w:val="Normlnweb"/>
                </w:pPr>
              </w:pPrChange>
            </w:pPr>
            <w:del w:id="4671" w:author="Matyas Adam" w:date="2018-11-16T15:39:00Z">
              <w:r w:rsidRPr="00DA37F8" w:rsidDel="00E44A57">
                <w:rPr>
                  <w:sz w:val="20"/>
                  <w:szCs w:val="20"/>
                </w:rPr>
                <w:delText xml:space="preserve">Ivan </w:delText>
              </w:r>
            </w:del>
            <w:r w:rsidRPr="00DA37F8">
              <w:rPr>
                <w:sz w:val="20"/>
                <w:szCs w:val="20"/>
              </w:rPr>
              <w:t>MAŠEK</w:t>
            </w:r>
            <w:ins w:id="4672" w:author="Matyas Adam" w:date="2018-11-16T15:39:00Z">
              <w:r>
                <w:rPr>
                  <w:sz w:val="20"/>
                  <w:szCs w:val="20"/>
                </w:rPr>
                <w:t>, I.</w:t>
              </w:r>
            </w:ins>
            <w:r w:rsidRPr="00DA37F8">
              <w:rPr>
                <w:sz w:val="20"/>
                <w:szCs w:val="20"/>
              </w:rPr>
              <w:t>, ŠAFAŘÍK</w:t>
            </w:r>
            <w:ins w:id="4673" w:author="Matyas Adam" w:date="2018-11-16T15:39:00Z">
              <w:r>
                <w:rPr>
                  <w:sz w:val="20"/>
                  <w:szCs w:val="20"/>
                </w:rPr>
                <w:t>,</w:t>
              </w:r>
            </w:ins>
            <w:r w:rsidRPr="00DA37F8">
              <w:rPr>
                <w:sz w:val="20"/>
                <w:szCs w:val="20"/>
              </w:rPr>
              <w:t xml:space="preserve"> </w:t>
            </w:r>
            <w:del w:id="4674" w:author="Matyas Adam" w:date="2018-11-16T15:39:00Z">
              <w:r w:rsidRPr="00DA37F8" w:rsidDel="00E44A57">
                <w:rPr>
                  <w:sz w:val="20"/>
                  <w:szCs w:val="20"/>
                </w:rPr>
                <w:delText xml:space="preserve">Zdeněk </w:delText>
              </w:r>
            </w:del>
            <w:ins w:id="4675" w:author="Matyas Adam" w:date="2018-11-16T15:39:00Z">
              <w:r w:rsidRPr="00DA37F8">
                <w:rPr>
                  <w:sz w:val="20"/>
                  <w:szCs w:val="20"/>
                </w:rPr>
                <w:t>Z</w:t>
              </w:r>
              <w:r>
                <w:rPr>
                  <w:sz w:val="20"/>
                  <w:szCs w:val="20"/>
                </w:rPr>
                <w:t>.,</w:t>
              </w:r>
            </w:ins>
            <w:del w:id="4676" w:author="Matyas Adam" w:date="2018-11-16T15:39:00Z">
              <w:r w:rsidRPr="00DA37F8" w:rsidDel="00E44A57">
                <w:rPr>
                  <w:sz w:val="20"/>
                  <w:szCs w:val="20"/>
                </w:rPr>
                <w:delText>a Dušan</w:delText>
              </w:r>
            </w:del>
            <w:r w:rsidRPr="00DA37F8">
              <w:rPr>
                <w:sz w:val="20"/>
                <w:szCs w:val="20"/>
              </w:rPr>
              <w:t xml:space="preserve"> VIČAR</w:t>
            </w:r>
            <w:ins w:id="4677" w:author="Matyas Adam" w:date="2018-11-16T15:39:00Z">
              <w:r>
                <w:rPr>
                  <w:sz w:val="20"/>
                  <w:szCs w:val="20"/>
                </w:rPr>
                <w:t>, D.</w:t>
              </w:r>
            </w:ins>
            <w:r w:rsidRPr="00DA37F8">
              <w:rPr>
                <w:sz w:val="20"/>
                <w:szCs w:val="20"/>
              </w:rPr>
              <w:t xml:space="preserve">. </w:t>
            </w:r>
            <w:r w:rsidRPr="00DA37F8">
              <w:rPr>
                <w:rStyle w:val="Zdraznn"/>
                <w:iCs/>
                <w:sz w:val="20"/>
                <w:szCs w:val="20"/>
              </w:rPr>
              <w:t>Bezpečnost a ochrana společnosti</w:t>
            </w:r>
            <w:r w:rsidRPr="00DA37F8">
              <w:rPr>
                <w:sz w:val="20"/>
                <w:szCs w:val="20"/>
              </w:rPr>
              <w:t>. 66. sjezd chemických společností. 7. - 10. září 2014. Ostrava. Sborník. Chemické listy: CHLSAC 108 (8) 729 – 828 (2014). 2014, s. 799. ISSN 0009-2770, databáze Scopus.</w:t>
            </w:r>
          </w:p>
          <w:p w14:paraId="6DF67462" w14:textId="77777777" w:rsidR="00BD26BB" w:rsidRPr="00DA37F8" w:rsidRDefault="00BD26BB">
            <w:pPr>
              <w:pStyle w:val="Normlnweb"/>
              <w:spacing w:before="0" w:beforeAutospacing="0" w:after="0" w:afterAutospacing="0"/>
              <w:ind w:left="38"/>
              <w:rPr>
                <w:sz w:val="20"/>
                <w:szCs w:val="20"/>
              </w:rPr>
              <w:pPrChange w:id="4678" w:author="PS" w:date="2018-11-25T14:51:00Z">
                <w:pPr>
                  <w:pStyle w:val="Normlnweb"/>
                </w:pPr>
              </w:pPrChange>
            </w:pPr>
            <w:del w:id="4679" w:author="Matyas Adam" w:date="2018-11-16T15:39:00Z">
              <w:r w:rsidRPr="00DA37F8" w:rsidDel="00E44A57">
                <w:rPr>
                  <w:sz w:val="20"/>
                  <w:szCs w:val="20"/>
                </w:rPr>
                <w:delText xml:space="preserve">Zdeněk </w:delText>
              </w:r>
            </w:del>
            <w:r w:rsidRPr="00DA37F8">
              <w:rPr>
                <w:sz w:val="20"/>
                <w:szCs w:val="20"/>
              </w:rPr>
              <w:t>ŠAFAŘÍK</w:t>
            </w:r>
            <w:ins w:id="4680" w:author="Matyas Adam" w:date="2018-11-16T15:40:00Z">
              <w:r>
                <w:rPr>
                  <w:sz w:val="20"/>
                  <w:szCs w:val="20"/>
                </w:rPr>
                <w:t>,</w:t>
              </w:r>
            </w:ins>
            <w:ins w:id="4681" w:author="Matyas Adam" w:date="2018-11-16T15:39:00Z">
              <w:r>
                <w:rPr>
                  <w:sz w:val="20"/>
                  <w:szCs w:val="20"/>
                </w:rPr>
                <w:t xml:space="preserve"> Z.</w:t>
              </w:r>
            </w:ins>
            <w:r w:rsidRPr="00DA37F8">
              <w:rPr>
                <w:sz w:val="20"/>
                <w:szCs w:val="20"/>
              </w:rPr>
              <w:t>, MAŠEK</w:t>
            </w:r>
            <w:ins w:id="4682" w:author="Matyas Adam" w:date="2018-11-16T15:40:00Z">
              <w:r>
                <w:rPr>
                  <w:sz w:val="20"/>
                  <w:szCs w:val="20"/>
                </w:rPr>
                <w:t>,</w:t>
              </w:r>
            </w:ins>
            <w:r w:rsidRPr="00DA37F8">
              <w:rPr>
                <w:sz w:val="20"/>
                <w:szCs w:val="20"/>
              </w:rPr>
              <w:t xml:space="preserve"> I</w:t>
            </w:r>
            <w:ins w:id="4683" w:author="Matyas Adam" w:date="2018-11-16T15:39:00Z">
              <w:r>
                <w:rPr>
                  <w:sz w:val="20"/>
                  <w:szCs w:val="20"/>
                </w:rPr>
                <w:t>.</w:t>
              </w:r>
            </w:ins>
            <w:del w:id="4684" w:author="Matyas Adam" w:date="2018-11-16T15:39:00Z">
              <w:r w:rsidRPr="00DA37F8" w:rsidDel="00E44A57">
                <w:rPr>
                  <w:sz w:val="20"/>
                  <w:szCs w:val="20"/>
                </w:rPr>
                <w:delText xml:space="preserve">van a </w:delText>
              </w:r>
            </w:del>
            <w:ins w:id="4685" w:author="Matyas Adam" w:date="2018-11-16T15:39:00Z">
              <w:r>
                <w:rPr>
                  <w:sz w:val="20"/>
                  <w:szCs w:val="20"/>
                </w:rPr>
                <w:t xml:space="preserve"> </w:t>
              </w:r>
            </w:ins>
            <w:ins w:id="4686" w:author="Matyas Adam" w:date="2018-11-16T15:40:00Z">
              <w:r>
                <w:rPr>
                  <w:sz w:val="20"/>
                  <w:szCs w:val="20"/>
                </w:rPr>
                <w:t>,</w:t>
              </w:r>
            </w:ins>
            <w:del w:id="4687" w:author="Matyas Adam" w:date="2018-11-16T15:39:00Z">
              <w:r w:rsidRPr="00DA37F8" w:rsidDel="00E44A57">
                <w:rPr>
                  <w:sz w:val="20"/>
                  <w:szCs w:val="20"/>
                </w:rPr>
                <w:delText xml:space="preserve">Dušan </w:delText>
              </w:r>
            </w:del>
            <w:r w:rsidRPr="00DA37F8">
              <w:rPr>
                <w:sz w:val="20"/>
                <w:szCs w:val="20"/>
              </w:rPr>
              <w:t>VIČAR</w:t>
            </w:r>
            <w:ins w:id="4688" w:author="Matyas Adam" w:date="2018-11-16T15:39:00Z">
              <w:r>
                <w:rPr>
                  <w:sz w:val="20"/>
                  <w:szCs w:val="20"/>
                </w:rPr>
                <w:t>, D.</w:t>
              </w:r>
            </w:ins>
            <w:del w:id="4689" w:author="Matyas Adam" w:date="2018-11-16T15:39:00Z">
              <w:r w:rsidRPr="00DA37F8" w:rsidDel="00E44A57">
                <w:rPr>
                  <w:sz w:val="20"/>
                  <w:szCs w:val="20"/>
                </w:rPr>
                <w:delText>.</w:delText>
              </w:r>
            </w:del>
            <w:r w:rsidRPr="00DA37F8">
              <w:rPr>
                <w:sz w:val="20"/>
                <w:szCs w:val="20"/>
              </w:rPr>
              <w:t xml:space="preserve"> </w:t>
            </w:r>
            <w:r w:rsidRPr="00DA37F8">
              <w:rPr>
                <w:rStyle w:val="Zdraznn"/>
                <w:iCs/>
                <w:sz w:val="20"/>
                <w:szCs w:val="20"/>
              </w:rPr>
              <w:t>Využití zkušeností ze závažných havárií ke vzdělávání obyvatelstva a výuce studentů v oblasti chemie.</w:t>
            </w:r>
            <w:r w:rsidRPr="00DA37F8">
              <w:rPr>
                <w:sz w:val="20"/>
                <w:szCs w:val="20"/>
              </w:rPr>
              <w:t>  66. sjezd chemických společností. 7. - 10. září  2014. Ostrava. Sborník. Chemické listy: CHLSAC 108 (8) 729 – 828 (2014). 2014, s. 799 - 800. ISSN 0009-2770, databáze Scopus.</w:t>
            </w:r>
          </w:p>
          <w:p w14:paraId="22DBCEB6" w14:textId="77777777" w:rsidR="00BD26BB" w:rsidRPr="00DA37F8" w:rsidDel="00E44A57" w:rsidRDefault="00BD26BB">
            <w:pPr>
              <w:ind w:left="38"/>
              <w:jc w:val="both"/>
              <w:rPr>
                <w:del w:id="4690" w:author="Matyas Adam" w:date="2018-11-16T15:40:00Z"/>
              </w:rPr>
              <w:pPrChange w:id="4691" w:author="PS" w:date="2018-11-25T14:51:00Z">
                <w:pPr>
                  <w:jc w:val="both"/>
                </w:pPr>
              </w:pPrChange>
            </w:pPr>
            <w:del w:id="4692" w:author="Matyas Adam" w:date="2018-11-16T15:40:00Z">
              <w:r w:rsidRPr="00DA37F8" w:rsidDel="00E44A57">
                <w:delText xml:space="preserve">SEIDL </w:delText>
              </w:r>
            </w:del>
            <w:del w:id="4693" w:author="Matyas Adam" w:date="2018-11-16T15:39:00Z">
              <w:r w:rsidRPr="00DA37F8" w:rsidDel="00E44A57">
                <w:delText>Miloslav</w:delText>
              </w:r>
            </w:del>
            <w:del w:id="4694" w:author="Matyas Adam" w:date="2018-11-16T15:40:00Z">
              <w:r w:rsidRPr="00DA37F8" w:rsidDel="00E44A57">
                <w:delText xml:space="preserve">, TOMEK </w:delText>
              </w:r>
            </w:del>
            <w:del w:id="4695" w:author="Matyas Adam" w:date="2018-11-16T15:39:00Z">
              <w:r w:rsidRPr="00DA37F8" w:rsidDel="00E44A57">
                <w:delText xml:space="preserve">Miroslav </w:delText>
              </w:r>
            </w:del>
            <w:del w:id="4696" w:author="Matyas Adam" w:date="2018-11-16T15:40:00Z">
              <w:r w:rsidRPr="00DA37F8" w:rsidDel="00E44A57">
                <w:delText xml:space="preserve">a Dušan VIČAR. </w:delText>
              </w:r>
              <w:r w:rsidRPr="00DA37F8" w:rsidDel="00E44A57">
                <w:rPr>
                  <w:rStyle w:val="Zdraznn"/>
                  <w:iCs/>
                </w:rPr>
                <w:delText>Evakuácia osôb, zvierat a vecí</w:delText>
              </w:r>
              <w:r w:rsidRPr="00DA37F8" w:rsidDel="00E44A57">
                <w:delText>. 1. vyd. EDIS – vydavateľstvo ŽU v Žiline, 2014. 262 s. ISBN 978-80-554-0939-9.</w:delText>
              </w:r>
            </w:del>
          </w:p>
          <w:p w14:paraId="6595E060" w14:textId="77777777" w:rsidR="00BD26BB" w:rsidRPr="00DA37F8" w:rsidRDefault="00BD26BB">
            <w:pPr>
              <w:ind w:left="38"/>
              <w:rPr>
                <w:color w:val="000000"/>
              </w:rPr>
              <w:pPrChange w:id="4697" w:author="PS" w:date="2018-11-25T14:51:00Z">
                <w:pPr/>
              </w:pPrChange>
            </w:pPr>
            <w:r w:rsidRPr="00DA37F8">
              <w:rPr>
                <w:color w:val="000000"/>
              </w:rPr>
              <w:t>MV-GŘ HZS. </w:t>
            </w:r>
            <w:r w:rsidRPr="00DA37F8">
              <w:rPr>
                <w:i/>
                <w:iCs/>
                <w:color w:val="000000"/>
              </w:rPr>
              <w:t>Ochrana obyvatelstva a krizové řízení</w:t>
            </w:r>
            <w:r w:rsidRPr="00DA37F8">
              <w:rPr>
                <w:color w:val="000000"/>
              </w:rPr>
              <w:t>. Praha, 2014. </w:t>
            </w:r>
          </w:p>
          <w:p w14:paraId="41CDAEEC" w14:textId="77777777" w:rsidR="00BD26BB" w:rsidRPr="00DA37F8" w:rsidRDefault="00BD26BB">
            <w:pPr>
              <w:ind w:left="38"/>
              <w:rPr>
                <w:color w:val="000000"/>
              </w:rPr>
              <w:pPrChange w:id="4698" w:author="PS" w:date="2018-11-25T14:51:00Z">
                <w:pPr/>
              </w:pPrChange>
            </w:pPr>
            <w:r w:rsidRPr="00DA37F8">
              <w:rPr>
                <w:color w:val="000000"/>
              </w:rPr>
              <w:t>MV - GŘ HZS. </w:t>
            </w:r>
            <w:r w:rsidRPr="00DA37F8">
              <w:rPr>
                <w:i/>
                <w:iCs/>
                <w:color w:val="000000"/>
              </w:rPr>
              <w:t>Koncepce ochrany obyvatelstva do roku 2020 s výhledem do roku 2030</w:t>
            </w:r>
            <w:r w:rsidRPr="00DA37F8">
              <w:rPr>
                <w:color w:val="000000"/>
              </w:rPr>
              <w:t>. Praha, 2013. </w:t>
            </w:r>
          </w:p>
          <w:p w14:paraId="0ABC6ABB" w14:textId="77777777" w:rsidR="00BD26BB" w:rsidRPr="00DA37F8" w:rsidDel="00E44A57" w:rsidRDefault="00BD26BB">
            <w:pPr>
              <w:suppressAutoHyphens/>
              <w:ind w:left="38"/>
              <w:jc w:val="both"/>
              <w:rPr>
                <w:del w:id="4699" w:author="Matyas Adam" w:date="2018-11-16T15:41:00Z"/>
                <w:rStyle w:val="hps"/>
              </w:rPr>
              <w:pPrChange w:id="4700" w:author="PS" w:date="2018-11-25T14:51:00Z">
                <w:pPr>
                  <w:suppressAutoHyphens/>
                  <w:jc w:val="both"/>
                </w:pPr>
              </w:pPrChange>
            </w:pPr>
            <w:r w:rsidRPr="00DA37F8">
              <w:rPr>
                <w:color w:val="000000"/>
              </w:rPr>
              <w:t>MV-GŘ HZS. </w:t>
            </w:r>
            <w:r w:rsidRPr="00DA37F8">
              <w:rPr>
                <w:i/>
                <w:iCs/>
                <w:color w:val="000000"/>
              </w:rPr>
              <w:t>Zpráva o stavu ochrany obyvatelstva v České republice 2015</w:t>
            </w:r>
            <w:r w:rsidRPr="00DA37F8">
              <w:rPr>
                <w:color w:val="000000"/>
              </w:rPr>
              <w:t>. Praha, 2015.</w:t>
            </w:r>
          </w:p>
          <w:p w14:paraId="795736FC" w14:textId="77777777" w:rsidR="00BD26BB" w:rsidRPr="00DA37F8" w:rsidDel="00E44A57" w:rsidRDefault="00BD26BB">
            <w:pPr>
              <w:ind w:left="38"/>
              <w:jc w:val="both"/>
              <w:rPr>
                <w:del w:id="4701" w:author="Matyas Adam" w:date="2018-11-16T15:41:00Z"/>
              </w:rPr>
              <w:pPrChange w:id="4702" w:author="PS" w:date="2018-11-25T14:51:00Z">
                <w:pPr>
                  <w:jc w:val="both"/>
                </w:pPr>
              </w:pPrChange>
            </w:pPr>
          </w:p>
          <w:p w14:paraId="21E56473" w14:textId="77777777" w:rsidR="00BD26BB" w:rsidRDefault="00BD26BB">
            <w:pPr>
              <w:suppressAutoHyphens/>
              <w:ind w:left="38"/>
              <w:jc w:val="both"/>
              <w:pPrChange w:id="4703" w:author="PS" w:date="2018-11-25T14:51:00Z">
                <w:pPr>
                  <w:jc w:val="both"/>
                </w:pPr>
              </w:pPrChange>
            </w:pPr>
          </w:p>
        </w:tc>
      </w:tr>
      <w:tr w:rsidR="00BD26BB" w14:paraId="2A47D5B1"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C42D08E" w14:textId="77777777" w:rsidR="00BD26BB" w:rsidRDefault="00BD26BB" w:rsidP="00495DC8">
            <w:pPr>
              <w:jc w:val="center"/>
              <w:rPr>
                <w:b/>
              </w:rPr>
            </w:pPr>
            <w:r>
              <w:rPr>
                <w:b/>
              </w:rPr>
              <w:t>Informace ke kombinované nebo distanční formě</w:t>
            </w:r>
          </w:p>
        </w:tc>
      </w:tr>
      <w:tr w:rsidR="00BD26BB" w14:paraId="24C2828F" w14:textId="77777777" w:rsidTr="00495DC8">
        <w:tc>
          <w:tcPr>
            <w:tcW w:w="4787" w:type="dxa"/>
            <w:gridSpan w:val="3"/>
            <w:tcBorders>
              <w:top w:val="single" w:sz="2" w:space="0" w:color="auto"/>
            </w:tcBorders>
            <w:shd w:val="clear" w:color="auto" w:fill="F7CAAC"/>
          </w:tcPr>
          <w:p w14:paraId="20DDB5C1" w14:textId="77777777" w:rsidR="00BD26BB" w:rsidRDefault="00BD26BB" w:rsidP="00495DC8">
            <w:pPr>
              <w:jc w:val="both"/>
            </w:pPr>
            <w:r>
              <w:rPr>
                <w:b/>
              </w:rPr>
              <w:t>Rozsah konzultací (soustředění)</w:t>
            </w:r>
          </w:p>
        </w:tc>
        <w:tc>
          <w:tcPr>
            <w:tcW w:w="889" w:type="dxa"/>
            <w:tcBorders>
              <w:top w:val="single" w:sz="2" w:space="0" w:color="auto"/>
            </w:tcBorders>
          </w:tcPr>
          <w:p w14:paraId="74926768" w14:textId="77777777" w:rsidR="00BD26BB" w:rsidRDefault="00BD26BB" w:rsidP="00495DC8">
            <w:pPr>
              <w:jc w:val="both"/>
            </w:pPr>
          </w:p>
        </w:tc>
        <w:tc>
          <w:tcPr>
            <w:tcW w:w="4179" w:type="dxa"/>
            <w:gridSpan w:val="4"/>
            <w:tcBorders>
              <w:top w:val="single" w:sz="2" w:space="0" w:color="auto"/>
            </w:tcBorders>
            <w:shd w:val="clear" w:color="auto" w:fill="F7CAAC"/>
          </w:tcPr>
          <w:p w14:paraId="2F95E6C3" w14:textId="77777777" w:rsidR="00BD26BB" w:rsidRDefault="00BD26BB" w:rsidP="00495DC8">
            <w:pPr>
              <w:jc w:val="both"/>
              <w:rPr>
                <w:b/>
              </w:rPr>
            </w:pPr>
            <w:r>
              <w:rPr>
                <w:b/>
              </w:rPr>
              <w:t xml:space="preserve">hodin </w:t>
            </w:r>
          </w:p>
        </w:tc>
      </w:tr>
      <w:tr w:rsidR="00BD26BB" w14:paraId="0084E373" w14:textId="77777777" w:rsidTr="00495DC8">
        <w:tc>
          <w:tcPr>
            <w:tcW w:w="9855" w:type="dxa"/>
            <w:gridSpan w:val="8"/>
            <w:shd w:val="clear" w:color="auto" w:fill="F7CAAC"/>
          </w:tcPr>
          <w:p w14:paraId="551778DF" w14:textId="77777777" w:rsidR="00BD26BB" w:rsidRDefault="00BD26BB" w:rsidP="00495DC8">
            <w:pPr>
              <w:jc w:val="both"/>
              <w:rPr>
                <w:b/>
              </w:rPr>
            </w:pPr>
            <w:r>
              <w:rPr>
                <w:b/>
              </w:rPr>
              <w:t>Informace o způsobu kontaktu s vyučujícím</w:t>
            </w:r>
          </w:p>
        </w:tc>
      </w:tr>
      <w:tr w:rsidR="00BD26BB" w14:paraId="460D4C6B" w14:textId="77777777" w:rsidTr="00495DC8">
        <w:trPr>
          <w:trHeight w:val="228"/>
        </w:trPr>
        <w:tc>
          <w:tcPr>
            <w:tcW w:w="9855" w:type="dxa"/>
            <w:gridSpan w:val="8"/>
          </w:tcPr>
          <w:p w14:paraId="05165D7E" w14:textId="77777777" w:rsidR="00BD26BB" w:rsidRDefault="00BD26BB" w:rsidP="00495DC8">
            <w:pPr>
              <w:jc w:val="both"/>
            </w:pPr>
          </w:p>
        </w:tc>
      </w:tr>
    </w:tbl>
    <w:p w14:paraId="07397934" w14:textId="77777777" w:rsidR="00BD26BB" w:rsidRDefault="00BD26BB">
      <w:pPr>
        <w:spacing w:after="160" w:line="259" w:lineRule="auto"/>
      </w:pPr>
    </w:p>
    <w:p w14:paraId="42EB6953" w14:textId="77777777" w:rsidR="00BD26BB" w:rsidRDefault="00BD26BB">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65251A54" w14:textId="77777777" w:rsidTr="00495DC8">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5C348026" w14:textId="77777777" w:rsidR="00BD26BB" w:rsidRDefault="00BD26BB" w:rsidP="00495DC8">
            <w:pPr>
              <w:jc w:val="both"/>
              <w:rPr>
                <w:b/>
                <w:sz w:val="28"/>
              </w:rPr>
            </w:pPr>
            <w:r>
              <w:br w:type="page"/>
            </w:r>
            <w:r>
              <w:rPr>
                <w:b/>
                <w:sz w:val="28"/>
              </w:rPr>
              <w:t>B-III – Charakteristika studijního předmětu</w:t>
            </w:r>
          </w:p>
        </w:tc>
      </w:tr>
      <w:tr w:rsidR="00BD26BB" w14:paraId="1C6BC591" w14:textId="77777777" w:rsidTr="00495DC8">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5B6FF144" w14:textId="77777777" w:rsidR="00BD26BB" w:rsidRDefault="00BD26BB" w:rsidP="00495DC8">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14:paraId="708794FE" w14:textId="77777777" w:rsidR="00BD26BB" w:rsidRPr="009E3DA3" w:rsidRDefault="00BD26BB" w:rsidP="00495DC8">
            <w:pPr>
              <w:jc w:val="both"/>
              <w:rPr>
                <w:b/>
              </w:rPr>
            </w:pPr>
            <w:r w:rsidRPr="009E3DA3">
              <w:rPr>
                <w:b/>
              </w:rPr>
              <w:t>Ochrana životního prostředí</w:t>
            </w:r>
          </w:p>
        </w:tc>
      </w:tr>
      <w:tr w:rsidR="00BD26BB" w14:paraId="5736F338"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D8717BA" w14:textId="77777777" w:rsidR="00BD26BB" w:rsidRDefault="00BD26BB" w:rsidP="00495DC8">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14:paraId="72A6226B" w14:textId="77777777" w:rsidR="00BD26BB" w:rsidRDefault="00BD26BB" w:rsidP="00495DC8">
            <w:pPr>
              <w:jc w:val="both"/>
            </w:pPr>
            <w:r>
              <w:t>Povinný, PZ</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A8359C8" w14:textId="77777777" w:rsidR="00BD26BB" w:rsidRDefault="00BD26BB" w:rsidP="00495DC8">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14:paraId="4C1831AF" w14:textId="77777777" w:rsidR="00BD26BB" w:rsidRDefault="00BD26BB" w:rsidP="00495DC8">
            <w:pPr>
              <w:jc w:val="both"/>
            </w:pPr>
            <w:r>
              <w:t>2/LS</w:t>
            </w:r>
          </w:p>
        </w:tc>
      </w:tr>
      <w:tr w:rsidR="00BD26BB" w14:paraId="3B5C2801"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21D93B7" w14:textId="77777777" w:rsidR="00BD26BB" w:rsidRDefault="00BD26BB" w:rsidP="00495DC8">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14:paraId="73B8D4A7" w14:textId="77777777" w:rsidR="00BD26BB" w:rsidRDefault="00BD26BB" w:rsidP="00495DC8">
            <w:pPr>
              <w:jc w:val="both"/>
            </w:pPr>
            <w:r>
              <w:t xml:space="preserve">14p – 14s </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14C31091" w14:textId="77777777" w:rsidR="00BD26BB" w:rsidRDefault="00BD26BB" w:rsidP="00495DC8">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14:paraId="1A5F54EF" w14:textId="47FCAA53" w:rsidR="00BD26BB" w:rsidRDefault="00BD26BB" w:rsidP="00495DC8">
            <w:pPr>
              <w:jc w:val="both"/>
            </w:pPr>
            <w:del w:id="4704" w:author="Matyas Adam" w:date="2018-11-16T15:41:00Z">
              <w:r w:rsidDel="00B43C64">
                <w:delText>20</w:delText>
              </w:r>
            </w:del>
            <w:ins w:id="4705" w:author="Matyas Adam" w:date="2018-11-16T15:41:00Z">
              <w:del w:id="4706" w:author="PS" w:date="2018-11-25T14:51:00Z">
                <w:r w:rsidDel="00727397">
                  <w:delText>2</w:delText>
                </w:r>
              </w:del>
            </w:ins>
            <w:ins w:id="4707" w:author="PS" w:date="2018-11-25T14:51:00Z">
              <w:r w:rsidR="00727397">
                <w:t>28</w:t>
              </w:r>
            </w:ins>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564A0886" w14:textId="77777777" w:rsidR="00BD26BB" w:rsidRDefault="00BD26BB" w:rsidP="00495DC8">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14:paraId="7135E341" w14:textId="77777777" w:rsidR="00BD26BB" w:rsidRDefault="00BD26BB" w:rsidP="00495DC8">
            <w:pPr>
              <w:jc w:val="both"/>
            </w:pPr>
            <w:r>
              <w:t>3</w:t>
            </w:r>
          </w:p>
        </w:tc>
      </w:tr>
      <w:tr w:rsidR="00BD26BB" w14:paraId="2886F903"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9777DB6" w14:textId="77777777" w:rsidR="00BD26BB" w:rsidRDefault="00BD26BB" w:rsidP="00495DC8">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581E96AB" w14:textId="77777777" w:rsidR="00BD26BB" w:rsidRDefault="00BD26BB" w:rsidP="00495DC8">
            <w:pPr>
              <w:jc w:val="both"/>
            </w:pPr>
            <w:del w:id="4708" w:author="Jiří Lehejček [2]" w:date="2018-11-14T22:57:00Z">
              <w:r w:rsidRPr="00134CD4" w:rsidDel="00134CD4">
                <w:rPr>
                  <w:b/>
                  <w:rPrChange w:id="4709" w:author="Jiří Lehejček [2]" w:date="2018-11-14T22:57:00Z">
                    <w:rPr/>
                  </w:rPrChange>
                </w:rPr>
                <w:delText>Zkouška z</w:delText>
              </w:r>
            </w:del>
            <w:ins w:id="4710" w:author="Jiří Lehejček [2]" w:date="2018-11-14T22:57:00Z">
              <w:r>
                <w:rPr>
                  <w:b/>
                </w:rPr>
                <w:t>Prerekvizity:</w:t>
              </w:r>
            </w:ins>
            <w:r>
              <w:t xml:space="preserve"> </w:t>
            </w:r>
            <w:ins w:id="4711" w:author="Matyas Adam" w:date="2018-11-16T15:41:00Z">
              <w:r>
                <w:t>E</w:t>
              </w:r>
            </w:ins>
            <w:del w:id="4712" w:author="Matyas Adam" w:date="2018-11-16T15:41:00Z">
              <w:r w:rsidDel="00B43C64">
                <w:delText>e</w:delText>
              </w:r>
            </w:del>
            <w:r>
              <w:t>kologie</w:t>
            </w:r>
          </w:p>
        </w:tc>
      </w:tr>
      <w:tr w:rsidR="00BD26BB" w14:paraId="6069A16E"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D0BA83A" w14:textId="77777777" w:rsidR="00BD26BB" w:rsidRDefault="00BD26BB" w:rsidP="00495DC8">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14:paraId="2341A57E" w14:textId="77777777" w:rsidR="00BD26BB" w:rsidRDefault="00BD26BB" w:rsidP="00495DC8">
            <w:pPr>
              <w:jc w:val="both"/>
            </w:pPr>
            <w:del w:id="4713" w:author="Matyas Adam" w:date="2018-11-16T15:41:00Z">
              <w:r w:rsidDel="00B43C64">
                <w:delText xml:space="preserve">klz </w:delText>
              </w:r>
            </w:del>
            <w:ins w:id="4714" w:author="Matyas Adam" w:date="2018-11-16T15:41:00Z">
              <w:r>
                <w:t>Klasifikovaný zápočet</w:t>
              </w:r>
            </w:ins>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2876A63F" w14:textId="77777777" w:rsidR="00BD26BB" w:rsidRDefault="00BD26BB" w:rsidP="00495DC8">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14:paraId="6AD47FB3" w14:textId="77777777" w:rsidR="00BD26BB" w:rsidDel="00B43C64" w:rsidRDefault="00BD26BB" w:rsidP="00495DC8">
            <w:pPr>
              <w:jc w:val="both"/>
              <w:rPr>
                <w:del w:id="4715" w:author="Matyas Adam" w:date="2018-11-16T15:41:00Z"/>
              </w:rPr>
            </w:pPr>
            <w:del w:id="4716" w:author="Matyas Adam" w:date="2018-11-16T15:41:00Z">
              <w:r w:rsidDel="00B43C64">
                <w:delText xml:space="preserve">Přednáška </w:delText>
              </w:r>
            </w:del>
          </w:p>
          <w:p w14:paraId="7F3CE290" w14:textId="77777777" w:rsidR="00BD26BB" w:rsidRDefault="00BD26BB" w:rsidP="00495DC8">
            <w:pPr>
              <w:jc w:val="both"/>
              <w:rPr>
                <w:ins w:id="4717" w:author="PS" w:date="2018-11-25T14:51:00Z"/>
              </w:rPr>
            </w:pPr>
            <w:del w:id="4718" w:author="Matyas Adam" w:date="2018-11-16T15:41:00Z">
              <w:r w:rsidDel="00B43C64">
                <w:delText>Seminář</w:delText>
              </w:r>
            </w:del>
            <w:ins w:id="4719" w:author="Matyas Adam" w:date="2018-11-16T15:41:00Z">
              <w:del w:id="4720" w:author="PS" w:date="2018-11-25T14:51:00Z">
                <w:r w:rsidDel="00727397">
                  <w:delText>P, S</w:delText>
                </w:r>
              </w:del>
            </w:ins>
            <w:del w:id="4721" w:author="PS" w:date="2018-11-25T14:51:00Z">
              <w:r w:rsidDel="00727397">
                <w:delText xml:space="preserve"> </w:delText>
              </w:r>
            </w:del>
            <w:ins w:id="4722" w:author="PS" w:date="2018-11-25T14:51:00Z">
              <w:r w:rsidR="00727397">
                <w:t>přednášky</w:t>
              </w:r>
            </w:ins>
          </w:p>
          <w:p w14:paraId="7533D46F" w14:textId="0E89A423" w:rsidR="00727397" w:rsidRDefault="00727397" w:rsidP="00495DC8">
            <w:pPr>
              <w:jc w:val="both"/>
            </w:pPr>
            <w:ins w:id="4723" w:author="PS" w:date="2018-11-25T14:51:00Z">
              <w:r>
                <w:t>semináře</w:t>
              </w:r>
            </w:ins>
          </w:p>
        </w:tc>
      </w:tr>
      <w:tr w:rsidR="00BD26BB" w14:paraId="659D1056"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F62E395" w14:textId="5DCCA2AD" w:rsidR="00BD26BB" w:rsidRDefault="00BD26BB" w:rsidP="00495DC8">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1FC1B72E" w14:textId="77777777" w:rsidR="00BD26BB" w:rsidRDefault="00BD26BB" w:rsidP="00495DC8">
            <w:pPr>
              <w:jc w:val="both"/>
            </w:pPr>
            <w:r>
              <w:t>80% aktivní účast na seminářích. Vypracování seminární práce na zadané téma. Písemn</w:t>
            </w:r>
            <w:del w:id="4724" w:author="Matyas Adam" w:date="2018-11-17T00:11:00Z">
              <w:r w:rsidDel="000757E7">
                <w:delText>á zkouška</w:delText>
              </w:r>
            </w:del>
            <w:ins w:id="4725" w:author="Matyas Adam" w:date="2018-11-17T00:11:00Z">
              <w:r>
                <w:t>ý test</w:t>
              </w:r>
            </w:ins>
            <w:r>
              <w:t xml:space="preserve">.  </w:t>
            </w:r>
          </w:p>
        </w:tc>
      </w:tr>
      <w:tr w:rsidR="00BD26BB" w14:paraId="77AF55B7" w14:textId="77777777" w:rsidTr="00495DC8">
        <w:trPr>
          <w:trHeight w:val="264"/>
        </w:trPr>
        <w:tc>
          <w:tcPr>
            <w:tcW w:w="9855" w:type="dxa"/>
            <w:gridSpan w:val="8"/>
            <w:tcBorders>
              <w:top w:val="nil"/>
              <w:left w:val="single" w:sz="4" w:space="0" w:color="auto"/>
              <w:bottom w:val="single" w:sz="4" w:space="0" w:color="auto"/>
              <w:right w:val="single" w:sz="4" w:space="0" w:color="auto"/>
            </w:tcBorders>
          </w:tcPr>
          <w:p w14:paraId="5588AF06" w14:textId="77777777" w:rsidR="00BD26BB" w:rsidRDefault="00BD26BB" w:rsidP="00495DC8">
            <w:pPr>
              <w:jc w:val="both"/>
            </w:pPr>
          </w:p>
        </w:tc>
      </w:tr>
      <w:tr w:rsidR="00BD26BB" w14:paraId="4555C9BD" w14:textId="77777777" w:rsidTr="00495DC8">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1C7833D6" w14:textId="77777777" w:rsidR="00BD26BB" w:rsidRDefault="00BD26BB" w:rsidP="00495DC8">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14:paraId="4A695103" w14:textId="77777777" w:rsidR="00BD26BB" w:rsidRPr="00B90E02" w:rsidRDefault="00BD26BB" w:rsidP="00495DC8">
            <w:pPr>
              <w:jc w:val="both"/>
            </w:pPr>
            <w:ins w:id="4726" w:author="Jiří Lehejček [2]" w:date="2018-11-14T22:17:00Z">
              <w:r w:rsidRPr="000757E7">
                <w:rPr>
                  <w:bCs/>
                  <w:rPrChange w:id="4727" w:author="Matyas Adam" w:date="2018-11-17T00:11:00Z">
                    <w:rPr>
                      <w:b/>
                      <w:bCs/>
                    </w:rPr>
                  </w:rPrChange>
                </w:rPr>
                <w:t>Mgr. Matyáš Adam, Ph.D</w:t>
              </w:r>
              <w:del w:id="4728" w:author="Matyas Adam" w:date="2018-11-17T00:11:00Z">
                <w:r w:rsidRPr="000757E7" w:rsidDel="000757E7">
                  <w:rPr>
                    <w:bCs/>
                    <w:rPrChange w:id="4729" w:author="Matyas Adam" w:date="2018-11-17T00:11:00Z">
                      <w:rPr>
                        <w:b/>
                        <w:bCs/>
                      </w:rPr>
                    </w:rPrChange>
                  </w:rPr>
                  <w:delText>. (100 %)</w:delText>
                </w:r>
              </w:del>
            </w:ins>
            <w:del w:id="4730" w:author="Jiří Lehejček [2]" w:date="2018-11-14T22:17:00Z">
              <w:r w:rsidRPr="00E45CC8" w:rsidDel="00BC6939">
                <w:delText>Mgr. Ing. Jiří Lehejček, Ph.D.</w:delText>
              </w:r>
            </w:del>
          </w:p>
        </w:tc>
      </w:tr>
      <w:tr w:rsidR="00BD26BB" w14:paraId="492BE808" w14:textId="77777777" w:rsidTr="00495DC8">
        <w:trPr>
          <w:trHeight w:val="300"/>
        </w:trPr>
        <w:tc>
          <w:tcPr>
            <w:tcW w:w="3086" w:type="dxa"/>
            <w:tcBorders>
              <w:top w:val="nil"/>
              <w:left w:val="single" w:sz="4" w:space="0" w:color="auto"/>
              <w:bottom w:val="single" w:sz="4" w:space="0" w:color="auto"/>
              <w:right w:val="single" w:sz="4" w:space="0" w:color="auto"/>
            </w:tcBorders>
            <w:shd w:val="clear" w:color="auto" w:fill="F7CAAC"/>
            <w:hideMark/>
          </w:tcPr>
          <w:p w14:paraId="072935D9" w14:textId="77777777" w:rsidR="00BD26BB" w:rsidRDefault="00BD26BB" w:rsidP="00495DC8">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14:paraId="530385AC" w14:textId="6D2D485D" w:rsidR="00BD26BB" w:rsidRDefault="00BD26BB" w:rsidP="00727397">
            <w:pPr>
              <w:jc w:val="both"/>
            </w:pPr>
            <w:r w:rsidRPr="00D4222D">
              <w:t xml:space="preserve">Garant stanovuje koncepci předmětu, podílí se na přednáškách v rozsahu </w:t>
            </w:r>
            <w:r>
              <w:t>100</w:t>
            </w:r>
            <w:r w:rsidRPr="00D4222D">
              <w:t xml:space="preserve"> % a </w:t>
            </w:r>
            <w:del w:id="4731" w:author="PS" w:date="2018-11-25T14:52:00Z">
              <w:r w:rsidRPr="00D4222D" w:rsidDel="00727397">
                <w:delText>dále stanovuje koncepci cvičení a dohlíží na jejich jednotné vedení.</w:delText>
              </w:r>
            </w:del>
            <w:ins w:id="4732" w:author="PS" w:date="2018-11-25T14:52:00Z">
              <w:r w:rsidR="00727397">
                <w:t>vede semináře.</w:t>
              </w:r>
            </w:ins>
          </w:p>
        </w:tc>
      </w:tr>
      <w:tr w:rsidR="00BD26BB" w14:paraId="4B03F114"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4715EDD" w14:textId="77777777" w:rsidR="00BD26BB" w:rsidRDefault="00BD26BB" w:rsidP="00495DC8">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14:paraId="7C510399" w14:textId="77777777" w:rsidR="00BD26BB" w:rsidRDefault="00BD26BB" w:rsidP="00495DC8">
            <w:pPr>
              <w:jc w:val="both"/>
            </w:pPr>
            <w:ins w:id="4733" w:author="Jiří Lehejček [2]" w:date="2018-11-14T22:17:00Z">
              <w:r w:rsidRPr="000757E7">
                <w:rPr>
                  <w:bCs/>
                  <w:rPrChange w:id="4734" w:author="Matyas Adam" w:date="2018-11-17T00:11:00Z">
                    <w:rPr>
                      <w:b/>
                      <w:bCs/>
                    </w:rPr>
                  </w:rPrChange>
                </w:rPr>
                <w:t>Mgr. Matyáš Adam, Ph.D. (100 %)</w:t>
              </w:r>
            </w:ins>
            <w:del w:id="4735" w:author="Jiří Lehejček [2]" w:date="2018-11-14T22:17:00Z">
              <w:r w:rsidRPr="00E45CC8" w:rsidDel="00BC6939">
                <w:delText>Mgr. Ing. Jiří Lehejček, Ph.D.</w:delText>
              </w:r>
            </w:del>
            <w:ins w:id="4736" w:author="Jiří Lehejček [2]" w:date="2018-11-14T22:43:00Z">
              <w:r>
                <w:t xml:space="preserve"> – přednášky, semináře (100 %)</w:t>
              </w:r>
            </w:ins>
          </w:p>
        </w:tc>
      </w:tr>
      <w:tr w:rsidR="00BD26BB" w14:paraId="6824EA72" w14:textId="77777777" w:rsidTr="00495DC8">
        <w:trPr>
          <w:trHeight w:val="158"/>
        </w:trPr>
        <w:tc>
          <w:tcPr>
            <w:tcW w:w="9855" w:type="dxa"/>
            <w:gridSpan w:val="8"/>
            <w:tcBorders>
              <w:top w:val="nil"/>
              <w:left w:val="single" w:sz="4" w:space="0" w:color="auto"/>
              <w:bottom w:val="single" w:sz="4" w:space="0" w:color="auto"/>
              <w:right w:val="single" w:sz="4" w:space="0" w:color="auto"/>
            </w:tcBorders>
          </w:tcPr>
          <w:p w14:paraId="714466B4" w14:textId="77777777" w:rsidR="00BD26BB" w:rsidRDefault="00BD26BB" w:rsidP="00495DC8">
            <w:pPr>
              <w:jc w:val="both"/>
            </w:pPr>
          </w:p>
        </w:tc>
      </w:tr>
      <w:tr w:rsidR="00BD26BB" w14:paraId="08B416A1"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B42F659" w14:textId="77777777" w:rsidR="00BD26BB" w:rsidRDefault="00BD26BB" w:rsidP="00495DC8">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14:paraId="02F1937F" w14:textId="77777777" w:rsidR="00BD26BB" w:rsidRDefault="00BD26BB" w:rsidP="00495DC8">
            <w:pPr>
              <w:jc w:val="both"/>
            </w:pPr>
          </w:p>
        </w:tc>
      </w:tr>
      <w:tr w:rsidR="00BD26BB" w14:paraId="790663E0" w14:textId="77777777" w:rsidTr="00495DC8">
        <w:trPr>
          <w:trHeight w:val="3938"/>
        </w:trPr>
        <w:tc>
          <w:tcPr>
            <w:tcW w:w="9855" w:type="dxa"/>
            <w:gridSpan w:val="8"/>
            <w:tcBorders>
              <w:top w:val="nil"/>
              <w:left w:val="single" w:sz="4" w:space="0" w:color="auto"/>
              <w:bottom w:val="single" w:sz="12" w:space="0" w:color="auto"/>
              <w:right w:val="single" w:sz="4" w:space="0" w:color="auto"/>
            </w:tcBorders>
          </w:tcPr>
          <w:p w14:paraId="7FD4C766" w14:textId="516A8BA9" w:rsidR="00BD26BB" w:rsidRDefault="00BD26BB" w:rsidP="00495DC8">
            <w:pPr>
              <w:rPr>
                <w:ins w:id="4737" w:author="Matyas Adam" w:date="2018-11-16T15:42:00Z"/>
                <w:iCs/>
              </w:rPr>
            </w:pPr>
            <w:r w:rsidRPr="00580B32">
              <w:rPr>
                <w:iCs/>
              </w:rPr>
              <w:t>Po absol</w:t>
            </w:r>
            <w:ins w:id="4738" w:author="PS" w:date="2018-11-25T14:52:00Z">
              <w:r w:rsidR="00727397">
                <w:rPr>
                  <w:iCs/>
                </w:rPr>
                <w:t>v</w:t>
              </w:r>
            </w:ins>
            <w:r w:rsidRPr="00580B32">
              <w:rPr>
                <w:iCs/>
              </w:rPr>
              <w:t>ování předmětu ekologie mají studenti kompetenci posoudit složité zpětnovazebné vztahy, které jsou základem pro efektivní management a ochranu životního prostředí v celé jeho šíři. Tedy jak ochranu veřejných statků (vzduch, voda, půda), tak komplexních ekosystémů a biodiverzity jako celku. Důraz bude kladen i na rozdílnosti v obecné ochraně přírody jak v běžné hospodářské, či urbánní krajině, tak ve zvláště chráněných územích.</w:t>
            </w:r>
          </w:p>
          <w:p w14:paraId="20F28BA2" w14:textId="77777777" w:rsidR="00BD26BB" w:rsidRDefault="00BD26BB" w:rsidP="00495DC8">
            <w:pPr>
              <w:rPr>
                <w:ins w:id="4739" w:author="Matyas Adam" w:date="2018-11-16T15:42:00Z"/>
                <w:iCs/>
              </w:rPr>
            </w:pPr>
          </w:p>
          <w:p w14:paraId="13E38CA9" w14:textId="77777777" w:rsidR="00BD26BB" w:rsidRPr="00B43C64" w:rsidDel="00B43C64" w:rsidRDefault="00BD26BB" w:rsidP="00495DC8">
            <w:pPr>
              <w:rPr>
                <w:del w:id="4740" w:author="Matyas Adam" w:date="2018-11-16T15:42:00Z"/>
                <w:iCs/>
                <w:u w:val="single"/>
                <w:rPrChange w:id="4741" w:author="Matyas Adam" w:date="2018-11-16T15:42:00Z">
                  <w:rPr>
                    <w:del w:id="4742" w:author="Matyas Adam" w:date="2018-11-16T15:42:00Z"/>
                    <w:iCs/>
                  </w:rPr>
                </w:rPrChange>
              </w:rPr>
            </w:pPr>
            <w:ins w:id="4743" w:author="Matyas Adam" w:date="2018-11-16T15:42:00Z">
              <w:r w:rsidRPr="00B43C64">
                <w:rPr>
                  <w:iCs/>
                  <w:u w:val="single"/>
                  <w:rPrChange w:id="4744" w:author="Matyas Adam" w:date="2018-11-16T15:42:00Z">
                    <w:rPr>
                      <w:iCs/>
                    </w:rPr>
                  </w:rPrChange>
                </w:rPr>
                <w:t>Hlavní témata:</w:t>
              </w:r>
            </w:ins>
          </w:p>
          <w:p w14:paraId="1B97FBD3" w14:textId="77777777" w:rsidR="00BD26BB" w:rsidRPr="00580B32" w:rsidRDefault="00BD26BB" w:rsidP="00495DC8"/>
          <w:p w14:paraId="30A48B9F" w14:textId="04000FBA" w:rsidR="00BD26BB" w:rsidRPr="00580B32" w:rsidRDefault="00BD26BB">
            <w:pPr>
              <w:numPr>
                <w:ilvl w:val="0"/>
                <w:numId w:val="94"/>
              </w:numPr>
              <w:rPr>
                <w:iCs/>
              </w:rPr>
              <w:pPrChange w:id="4745" w:author="PS" w:date="2018-11-25T14:52:00Z">
                <w:pPr>
                  <w:numPr>
                    <w:numId w:val="30"/>
                  </w:numPr>
                  <w:ind w:left="720" w:hanging="360"/>
                </w:pPr>
              </w:pPrChange>
            </w:pPr>
            <w:r w:rsidRPr="00580B32">
              <w:rPr>
                <w:iCs/>
              </w:rPr>
              <w:t>Dějiny oboru, základní teze oboru</w:t>
            </w:r>
            <w:ins w:id="4746" w:author="PS" w:date="2018-11-25T14:52:00Z">
              <w:r w:rsidR="00566CF7">
                <w:rPr>
                  <w:iCs/>
                </w:rPr>
                <w:t>.</w:t>
              </w:r>
            </w:ins>
          </w:p>
          <w:p w14:paraId="338D0E8E" w14:textId="11680DFE" w:rsidR="00BD26BB" w:rsidRPr="00580B32" w:rsidRDefault="00BD26BB">
            <w:pPr>
              <w:numPr>
                <w:ilvl w:val="0"/>
                <w:numId w:val="94"/>
              </w:numPr>
              <w:rPr>
                <w:iCs/>
              </w:rPr>
              <w:pPrChange w:id="4747" w:author="PS" w:date="2018-11-25T14:52:00Z">
                <w:pPr>
                  <w:numPr>
                    <w:numId w:val="30"/>
                  </w:numPr>
                  <w:ind w:left="720" w:hanging="360"/>
                </w:pPr>
              </w:pPrChange>
            </w:pPr>
            <w:r w:rsidRPr="00580B32">
              <w:rPr>
                <w:iCs/>
              </w:rPr>
              <w:t>Ochrana vod</w:t>
            </w:r>
            <w:ins w:id="4748" w:author="PS" w:date="2018-11-25T14:52:00Z">
              <w:r w:rsidR="00566CF7">
                <w:rPr>
                  <w:iCs/>
                </w:rPr>
                <w:t>.</w:t>
              </w:r>
            </w:ins>
          </w:p>
          <w:p w14:paraId="4574357A" w14:textId="5FED7E52" w:rsidR="00BD26BB" w:rsidRPr="00580B32" w:rsidRDefault="00BD26BB">
            <w:pPr>
              <w:numPr>
                <w:ilvl w:val="0"/>
                <w:numId w:val="94"/>
              </w:numPr>
              <w:rPr>
                <w:iCs/>
              </w:rPr>
              <w:pPrChange w:id="4749" w:author="PS" w:date="2018-11-25T14:52:00Z">
                <w:pPr>
                  <w:numPr>
                    <w:numId w:val="30"/>
                  </w:numPr>
                  <w:ind w:left="720" w:hanging="360"/>
                </w:pPr>
              </w:pPrChange>
            </w:pPr>
            <w:r w:rsidRPr="00580B32">
              <w:rPr>
                <w:iCs/>
              </w:rPr>
              <w:t>Ochrana ovzduší</w:t>
            </w:r>
            <w:ins w:id="4750" w:author="PS" w:date="2018-11-25T14:52:00Z">
              <w:r w:rsidR="00566CF7">
                <w:rPr>
                  <w:iCs/>
                </w:rPr>
                <w:t>.</w:t>
              </w:r>
            </w:ins>
          </w:p>
          <w:p w14:paraId="163465A3" w14:textId="351400B5" w:rsidR="00BD26BB" w:rsidRPr="00580B32" w:rsidRDefault="00BD26BB">
            <w:pPr>
              <w:numPr>
                <w:ilvl w:val="0"/>
                <w:numId w:val="94"/>
              </w:numPr>
              <w:rPr>
                <w:iCs/>
              </w:rPr>
              <w:pPrChange w:id="4751" w:author="PS" w:date="2018-11-25T14:52:00Z">
                <w:pPr>
                  <w:numPr>
                    <w:numId w:val="30"/>
                  </w:numPr>
                  <w:ind w:left="720" w:hanging="360"/>
                </w:pPr>
              </w:pPrChange>
            </w:pPr>
            <w:r w:rsidRPr="00580B32">
              <w:rPr>
                <w:iCs/>
              </w:rPr>
              <w:t>Ochrana zemědělských a lesních půd</w:t>
            </w:r>
            <w:ins w:id="4752" w:author="PS" w:date="2018-11-25T14:52:00Z">
              <w:r w:rsidR="00566CF7">
                <w:rPr>
                  <w:iCs/>
                </w:rPr>
                <w:t>.</w:t>
              </w:r>
            </w:ins>
          </w:p>
          <w:p w14:paraId="732BC94C" w14:textId="5B6BEF54" w:rsidR="00BD26BB" w:rsidRPr="00580B32" w:rsidRDefault="00BD26BB">
            <w:pPr>
              <w:numPr>
                <w:ilvl w:val="0"/>
                <w:numId w:val="94"/>
              </w:numPr>
              <w:rPr>
                <w:iCs/>
              </w:rPr>
              <w:pPrChange w:id="4753" w:author="PS" w:date="2018-11-25T14:52:00Z">
                <w:pPr>
                  <w:numPr>
                    <w:numId w:val="30"/>
                  </w:numPr>
                  <w:ind w:left="720" w:hanging="360"/>
                </w:pPr>
              </w:pPrChange>
            </w:pPr>
            <w:r w:rsidRPr="00580B32">
              <w:rPr>
                <w:iCs/>
              </w:rPr>
              <w:t>Ochrana ekosystémů</w:t>
            </w:r>
            <w:ins w:id="4754" w:author="PS" w:date="2018-11-25T14:52:00Z">
              <w:r w:rsidR="00566CF7">
                <w:rPr>
                  <w:iCs/>
                </w:rPr>
                <w:t>.</w:t>
              </w:r>
            </w:ins>
          </w:p>
          <w:p w14:paraId="71D65374" w14:textId="56C93F9B" w:rsidR="00BD26BB" w:rsidRPr="00580B32" w:rsidRDefault="00BD26BB">
            <w:pPr>
              <w:numPr>
                <w:ilvl w:val="0"/>
                <w:numId w:val="94"/>
              </w:numPr>
              <w:rPr>
                <w:iCs/>
              </w:rPr>
              <w:pPrChange w:id="4755" w:author="PS" w:date="2018-11-25T14:52:00Z">
                <w:pPr>
                  <w:numPr>
                    <w:numId w:val="30"/>
                  </w:numPr>
                  <w:ind w:left="720" w:hanging="360"/>
                </w:pPr>
              </w:pPrChange>
            </w:pPr>
            <w:r w:rsidRPr="00580B32">
              <w:rPr>
                <w:iCs/>
              </w:rPr>
              <w:t>Ochrana biodiverzity</w:t>
            </w:r>
            <w:ins w:id="4756" w:author="PS" w:date="2018-11-25T14:52:00Z">
              <w:r w:rsidR="00566CF7">
                <w:rPr>
                  <w:iCs/>
                </w:rPr>
                <w:t>.</w:t>
              </w:r>
            </w:ins>
          </w:p>
          <w:p w14:paraId="464C8A3E" w14:textId="67D3FA3D" w:rsidR="00BD26BB" w:rsidRPr="00580B32" w:rsidRDefault="00BD26BB">
            <w:pPr>
              <w:numPr>
                <w:ilvl w:val="0"/>
                <w:numId w:val="94"/>
              </w:numPr>
              <w:rPr>
                <w:iCs/>
              </w:rPr>
              <w:pPrChange w:id="4757" w:author="PS" w:date="2018-11-25T14:52:00Z">
                <w:pPr>
                  <w:numPr>
                    <w:numId w:val="30"/>
                  </w:numPr>
                  <w:ind w:left="720" w:hanging="360"/>
                </w:pPr>
              </w:pPrChange>
            </w:pPr>
            <w:r w:rsidRPr="00580B32">
              <w:rPr>
                <w:iCs/>
              </w:rPr>
              <w:t>Systém ochrany přírody v</w:t>
            </w:r>
            <w:del w:id="4758" w:author="PS" w:date="2018-11-25T14:52:00Z">
              <w:r w:rsidRPr="00580B32" w:rsidDel="00566CF7">
                <w:rPr>
                  <w:iCs/>
                </w:rPr>
                <w:delText xml:space="preserve"> </w:delText>
              </w:r>
            </w:del>
            <w:ins w:id="4759" w:author="PS" w:date="2018-11-25T14:52:00Z">
              <w:r w:rsidR="00566CF7">
                <w:rPr>
                  <w:iCs/>
                </w:rPr>
                <w:t> </w:t>
              </w:r>
            </w:ins>
            <w:r w:rsidRPr="00580B32">
              <w:rPr>
                <w:iCs/>
              </w:rPr>
              <w:t>ČR</w:t>
            </w:r>
            <w:ins w:id="4760" w:author="PS" w:date="2018-11-25T14:52:00Z">
              <w:r w:rsidR="00566CF7">
                <w:rPr>
                  <w:iCs/>
                </w:rPr>
                <w:t>.</w:t>
              </w:r>
            </w:ins>
          </w:p>
          <w:p w14:paraId="0160452B" w14:textId="4A33E40B" w:rsidR="00BD26BB" w:rsidRPr="00580B32" w:rsidRDefault="00BD26BB">
            <w:pPr>
              <w:numPr>
                <w:ilvl w:val="0"/>
                <w:numId w:val="94"/>
              </w:numPr>
              <w:rPr>
                <w:iCs/>
              </w:rPr>
              <w:pPrChange w:id="4761" w:author="PS" w:date="2018-11-25T14:52:00Z">
                <w:pPr>
                  <w:numPr>
                    <w:numId w:val="30"/>
                  </w:numPr>
                  <w:ind w:left="720" w:hanging="360"/>
                </w:pPr>
              </w:pPrChange>
            </w:pPr>
            <w:r w:rsidRPr="00580B32">
              <w:rPr>
                <w:iCs/>
              </w:rPr>
              <w:t>Systém ochrany přírody ve světě (IUCN, NATURA)</w:t>
            </w:r>
            <w:ins w:id="4762" w:author="PS" w:date="2018-11-25T14:52:00Z">
              <w:r w:rsidR="00566CF7">
                <w:rPr>
                  <w:iCs/>
                </w:rPr>
                <w:t>.</w:t>
              </w:r>
            </w:ins>
          </w:p>
          <w:p w14:paraId="654A3186" w14:textId="43C04F1D" w:rsidR="00BD26BB" w:rsidRPr="00580B32" w:rsidRDefault="00BD26BB">
            <w:pPr>
              <w:numPr>
                <w:ilvl w:val="0"/>
                <w:numId w:val="94"/>
              </w:numPr>
              <w:rPr>
                <w:iCs/>
              </w:rPr>
              <w:pPrChange w:id="4763" w:author="PS" w:date="2018-11-25T14:52:00Z">
                <w:pPr>
                  <w:numPr>
                    <w:numId w:val="30"/>
                  </w:numPr>
                  <w:ind w:left="720" w:hanging="360"/>
                </w:pPr>
              </w:pPrChange>
            </w:pPr>
            <w:r w:rsidRPr="00580B32">
              <w:rPr>
                <w:iCs/>
              </w:rPr>
              <w:t>Ochrana přírody v hospodářské krajině</w:t>
            </w:r>
            <w:ins w:id="4764" w:author="PS" w:date="2018-11-25T14:52:00Z">
              <w:r w:rsidR="00566CF7">
                <w:rPr>
                  <w:iCs/>
                </w:rPr>
                <w:t>.</w:t>
              </w:r>
            </w:ins>
          </w:p>
          <w:p w14:paraId="6A5AD6A4" w14:textId="43A7F290" w:rsidR="00BD26BB" w:rsidRPr="00580B32" w:rsidRDefault="00BD26BB">
            <w:pPr>
              <w:numPr>
                <w:ilvl w:val="0"/>
                <w:numId w:val="94"/>
              </w:numPr>
              <w:rPr>
                <w:iCs/>
              </w:rPr>
              <w:pPrChange w:id="4765" w:author="PS" w:date="2018-11-25T14:52:00Z">
                <w:pPr>
                  <w:numPr>
                    <w:numId w:val="30"/>
                  </w:numPr>
                  <w:ind w:left="720" w:hanging="360"/>
                </w:pPr>
              </w:pPrChange>
            </w:pPr>
            <w:r w:rsidRPr="00580B32">
              <w:rPr>
                <w:iCs/>
              </w:rPr>
              <w:t>Ochrana přírody v urbánní krajině</w:t>
            </w:r>
            <w:ins w:id="4766" w:author="PS" w:date="2018-11-25T14:52:00Z">
              <w:r w:rsidR="00566CF7">
                <w:rPr>
                  <w:iCs/>
                </w:rPr>
                <w:t>.</w:t>
              </w:r>
            </w:ins>
          </w:p>
          <w:p w14:paraId="39E94BA3" w14:textId="1D114ECA" w:rsidR="00BD26BB" w:rsidRPr="00580B32" w:rsidRDefault="00BD26BB">
            <w:pPr>
              <w:numPr>
                <w:ilvl w:val="0"/>
                <w:numId w:val="94"/>
              </w:numPr>
              <w:rPr>
                <w:iCs/>
              </w:rPr>
              <w:pPrChange w:id="4767" w:author="PS" w:date="2018-11-25T14:52:00Z">
                <w:pPr>
                  <w:numPr>
                    <w:numId w:val="30"/>
                  </w:numPr>
                  <w:ind w:left="720" w:hanging="360"/>
                </w:pPr>
              </w:pPrChange>
            </w:pPr>
            <w:r w:rsidRPr="00580B32">
              <w:rPr>
                <w:iCs/>
              </w:rPr>
              <w:t>Ochrana přírody zvláště chráněných území (mimo NP)</w:t>
            </w:r>
            <w:ins w:id="4768" w:author="PS" w:date="2018-11-25T14:52:00Z">
              <w:r w:rsidR="00566CF7">
                <w:rPr>
                  <w:iCs/>
                </w:rPr>
                <w:t>.</w:t>
              </w:r>
            </w:ins>
          </w:p>
          <w:p w14:paraId="460781EF" w14:textId="3C085202" w:rsidR="00BD26BB" w:rsidRPr="00580B32" w:rsidRDefault="00BD26BB">
            <w:pPr>
              <w:numPr>
                <w:ilvl w:val="0"/>
                <w:numId w:val="94"/>
              </w:numPr>
              <w:rPr>
                <w:iCs/>
              </w:rPr>
              <w:pPrChange w:id="4769" w:author="PS" w:date="2018-11-25T14:52:00Z">
                <w:pPr>
                  <w:numPr>
                    <w:numId w:val="30"/>
                  </w:numPr>
                  <w:ind w:left="720" w:hanging="360"/>
                </w:pPr>
              </w:pPrChange>
            </w:pPr>
            <w:r w:rsidRPr="00580B32">
              <w:rPr>
                <w:iCs/>
              </w:rPr>
              <w:t>Ochrana přírody Národních Parků</w:t>
            </w:r>
            <w:ins w:id="4770" w:author="PS" w:date="2018-11-25T14:52:00Z">
              <w:r w:rsidR="00566CF7">
                <w:rPr>
                  <w:iCs/>
                </w:rPr>
                <w:t>.</w:t>
              </w:r>
            </w:ins>
          </w:p>
          <w:p w14:paraId="29107FDF" w14:textId="263EDA2A" w:rsidR="00BD26BB" w:rsidRPr="00635DBE" w:rsidRDefault="00BD26BB">
            <w:pPr>
              <w:pStyle w:val="Odstavecseseznamem"/>
              <w:numPr>
                <w:ilvl w:val="0"/>
                <w:numId w:val="94"/>
              </w:numPr>
              <w:suppressAutoHyphens w:val="0"/>
              <w:pPrChange w:id="4771" w:author="PS" w:date="2018-11-25T14:52:00Z">
                <w:pPr>
                  <w:pStyle w:val="Odstavecseseznamem"/>
                  <w:numPr>
                    <w:numId w:val="30"/>
                  </w:numPr>
                  <w:suppressAutoHyphens w:val="0"/>
                  <w:ind w:hanging="360"/>
                </w:pPr>
              </w:pPrChange>
            </w:pPr>
            <w:r w:rsidRPr="00580B32">
              <w:t>Exkurze</w:t>
            </w:r>
            <w:ins w:id="4772" w:author="PS" w:date="2018-11-25T14:52:00Z">
              <w:r w:rsidR="00566CF7">
                <w:t>.</w:t>
              </w:r>
            </w:ins>
          </w:p>
        </w:tc>
      </w:tr>
      <w:tr w:rsidR="00BD26BB" w14:paraId="5653D7FB" w14:textId="77777777" w:rsidTr="00495DC8">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05328EBA" w14:textId="77777777" w:rsidR="00BD26BB" w:rsidRDefault="00BD26BB" w:rsidP="00495DC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7F9A1CE7" w14:textId="77777777" w:rsidR="00BD26BB" w:rsidRDefault="00BD26BB" w:rsidP="00495DC8">
            <w:pPr>
              <w:jc w:val="both"/>
            </w:pPr>
          </w:p>
        </w:tc>
      </w:tr>
      <w:tr w:rsidR="00BD26BB" w14:paraId="30E1A807" w14:textId="77777777" w:rsidTr="00495DC8">
        <w:trPr>
          <w:trHeight w:val="1497"/>
        </w:trPr>
        <w:tc>
          <w:tcPr>
            <w:tcW w:w="9855" w:type="dxa"/>
            <w:gridSpan w:val="8"/>
            <w:tcBorders>
              <w:top w:val="nil"/>
              <w:left w:val="single" w:sz="4" w:space="0" w:color="auto"/>
              <w:bottom w:val="single" w:sz="4" w:space="0" w:color="auto"/>
              <w:right w:val="single" w:sz="4" w:space="0" w:color="auto"/>
            </w:tcBorders>
          </w:tcPr>
          <w:p w14:paraId="6991A102" w14:textId="77777777" w:rsidR="00BD26BB" w:rsidRPr="00D23274" w:rsidRDefault="00BD26BB">
            <w:pPr>
              <w:ind w:left="322" w:hanging="322"/>
              <w:jc w:val="both"/>
              <w:rPr>
                <w:ins w:id="4773" w:author="Matyas Adam" w:date="2018-11-16T23:13:00Z"/>
                <w:b/>
                <w:rPrChange w:id="4774" w:author="Matyas Adam" w:date="2018-11-16T23:13:00Z">
                  <w:rPr>
                    <w:ins w:id="4775" w:author="Matyas Adam" w:date="2018-11-16T23:13:00Z"/>
                    <w:caps/>
                  </w:rPr>
                </w:rPrChange>
              </w:rPr>
              <w:pPrChange w:id="4776" w:author="Matyas Adam" w:date="2018-11-16T15:47:00Z">
                <w:pPr>
                  <w:jc w:val="both"/>
                </w:pPr>
              </w:pPrChange>
            </w:pPr>
            <w:ins w:id="4777" w:author="Matyas Adam" w:date="2018-11-16T23:13:00Z">
              <w:r w:rsidRPr="00D23274">
                <w:rPr>
                  <w:b/>
                  <w:caps/>
                  <w:rPrChange w:id="4778" w:author="Matyas Adam" w:date="2018-11-16T23:13:00Z">
                    <w:rPr>
                      <w:caps/>
                    </w:rPr>
                  </w:rPrChange>
                </w:rPr>
                <w:t>P</w:t>
              </w:r>
              <w:r w:rsidRPr="00D23274">
                <w:rPr>
                  <w:b/>
                  <w:rPrChange w:id="4779" w:author="Matyas Adam" w:date="2018-11-16T23:13:00Z">
                    <w:rPr/>
                  </w:rPrChange>
                </w:rPr>
                <w:t>ovinná literatura:</w:t>
              </w:r>
            </w:ins>
          </w:p>
          <w:p w14:paraId="12DAA7FD" w14:textId="77777777" w:rsidR="00BD26BB" w:rsidRDefault="00BD26BB">
            <w:pPr>
              <w:ind w:left="322" w:hanging="322"/>
              <w:jc w:val="both"/>
              <w:rPr>
                <w:ins w:id="4780" w:author="Matyas Adam" w:date="2018-11-16T15:44:00Z"/>
              </w:rPr>
              <w:pPrChange w:id="4781" w:author="Matyas Adam" w:date="2018-11-16T15:47:00Z">
                <w:pPr>
                  <w:jc w:val="both"/>
                </w:pPr>
              </w:pPrChange>
            </w:pPr>
            <w:ins w:id="4782" w:author="Matyas Adam" w:date="2018-11-16T15:44:00Z">
              <w:r w:rsidRPr="00475C33">
                <w:rPr>
                  <w:caps/>
                  <w:rPrChange w:id="4783" w:author="Matyas Adam" w:date="2018-11-16T15:45:00Z">
                    <w:rPr>
                      <w:rFonts w:ascii="Arial" w:hAnsi="Arial" w:cs="Arial"/>
                      <w:color w:val="000000"/>
                      <w:sz w:val="18"/>
                      <w:szCs w:val="18"/>
                      <w:shd w:val="clear" w:color="auto" w:fill="FFFFFF"/>
                    </w:rPr>
                  </w:rPrChange>
                </w:rPr>
                <w:t>Anděra, M.</w:t>
              </w:r>
              <w:r w:rsidRPr="00475C33">
                <w:rPr>
                  <w:rPrChange w:id="4784" w:author="Matyas Adam" w:date="2018-11-16T15:45:00Z">
                    <w:rPr>
                      <w:rFonts w:ascii="Arial" w:hAnsi="Arial" w:cs="Arial"/>
                      <w:color w:val="000000"/>
                      <w:sz w:val="18"/>
                      <w:szCs w:val="18"/>
                      <w:shd w:val="clear" w:color="auto" w:fill="FFFFFF"/>
                    </w:rPr>
                  </w:rPrChange>
                </w:rPr>
                <w:t xml:space="preserve"> </w:t>
              </w:r>
              <w:r w:rsidRPr="00475C33">
                <w:rPr>
                  <w:i/>
                  <w:rPrChange w:id="4785" w:author="Matyas Adam" w:date="2018-11-16T15:45:00Z">
                    <w:rPr>
                      <w:rFonts w:ascii="Arial" w:hAnsi="Arial" w:cs="Arial"/>
                      <w:color w:val="000000"/>
                      <w:sz w:val="18"/>
                      <w:szCs w:val="18"/>
                      <w:shd w:val="clear" w:color="auto" w:fill="FFFFFF"/>
                    </w:rPr>
                  </w:rPrChange>
                </w:rPr>
                <w:t>Národní parky Evropy.</w:t>
              </w:r>
              <w:r w:rsidRPr="00475C33">
                <w:rPr>
                  <w:rPrChange w:id="4786" w:author="Matyas Adam" w:date="2018-11-16T15:45:00Z">
                    <w:rPr>
                      <w:rFonts w:ascii="Arial" w:hAnsi="Arial" w:cs="Arial"/>
                      <w:color w:val="000000"/>
                      <w:sz w:val="18"/>
                      <w:szCs w:val="18"/>
                      <w:shd w:val="clear" w:color="auto" w:fill="FFFFFF"/>
                    </w:rPr>
                  </w:rPrChange>
                </w:rPr>
                <w:t xml:space="preserve"> Slovart, 2008</w:t>
              </w:r>
            </w:ins>
          </w:p>
          <w:p w14:paraId="696B5BB7" w14:textId="77777777" w:rsidR="00BD26BB" w:rsidRDefault="00BD26BB">
            <w:pPr>
              <w:ind w:left="322" w:hanging="322"/>
              <w:jc w:val="both"/>
              <w:pPrChange w:id="4787" w:author="Matyas Adam" w:date="2018-11-16T15:47:00Z">
                <w:pPr>
                  <w:jc w:val="both"/>
                </w:pPr>
              </w:pPrChange>
            </w:pPr>
            <w:r>
              <w:t xml:space="preserve">KOLÁŘ, F. a kol. </w:t>
            </w:r>
            <w:del w:id="4788" w:author="Matyas Adam" w:date="2018-11-16T15:42:00Z">
              <w:r w:rsidDel="00B43C64">
                <w:delText xml:space="preserve">(2012). </w:delText>
              </w:r>
            </w:del>
            <w:r>
              <w:rPr>
                <w:i/>
              </w:rPr>
              <w:t xml:space="preserve">Ochrana přírody z pohledu biologa. </w:t>
            </w:r>
            <w:r>
              <w:t xml:space="preserve">Praha. Dokořán. </w:t>
            </w:r>
            <w:ins w:id="4789" w:author="Matyas Adam" w:date="2018-11-16T15:42:00Z">
              <w:r>
                <w:t xml:space="preserve">2012. </w:t>
              </w:r>
            </w:ins>
            <w:r>
              <w:t>216 s.</w:t>
            </w:r>
            <w:r w:rsidRPr="00CD0006">
              <w:t xml:space="preserve"> </w:t>
            </w:r>
          </w:p>
          <w:p w14:paraId="56AA6E45" w14:textId="77777777" w:rsidR="00BD26BB" w:rsidRDefault="00BD26BB">
            <w:pPr>
              <w:ind w:left="322" w:hanging="322"/>
              <w:jc w:val="both"/>
              <w:pPrChange w:id="4790" w:author="Matyas Adam" w:date="2018-11-16T15:47:00Z">
                <w:pPr>
                  <w:jc w:val="both"/>
                </w:pPr>
              </w:pPrChange>
            </w:pPr>
            <w:r>
              <w:t xml:space="preserve">MOLDAN, B. </w:t>
            </w:r>
            <w:del w:id="4791" w:author="Matyas Adam" w:date="2018-11-16T15:42:00Z">
              <w:r w:rsidDel="00B43C64">
                <w:delText xml:space="preserve">(2016). </w:delText>
              </w:r>
            </w:del>
            <w:r>
              <w:rPr>
                <w:i/>
              </w:rPr>
              <w:t xml:space="preserve">Podmaněná planeta. </w:t>
            </w:r>
            <w:r>
              <w:t xml:space="preserve">Praha. Karolinum. </w:t>
            </w:r>
            <w:ins w:id="4792" w:author="Matyas Adam" w:date="2018-11-16T15:42:00Z">
              <w:r>
                <w:t xml:space="preserve">2016. </w:t>
              </w:r>
            </w:ins>
            <w:r>
              <w:t>512 s.</w:t>
            </w:r>
          </w:p>
          <w:p w14:paraId="63553165" w14:textId="77777777" w:rsidR="00BD26BB" w:rsidRDefault="00BD26BB">
            <w:pPr>
              <w:ind w:left="322" w:hanging="322"/>
              <w:jc w:val="both"/>
              <w:rPr>
                <w:ins w:id="4793" w:author="Matyas Adam" w:date="2018-11-16T23:08:00Z"/>
              </w:rPr>
              <w:pPrChange w:id="4794" w:author="Matyas Adam" w:date="2018-11-16T15:47:00Z">
                <w:pPr>
                  <w:jc w:val="both"/>
                </w:pPr>
              </w:pPrChange>
            </w:pPr>
            <w:r>
              <w:t xml:space="preserve">PRIMACK, R. B. a kol. </w:t>
            </w:r>
            <w:del w:id="4795" w:author="Matyas Adam" w:date="2018-11-16T15:42:00Z">
              <w:r w:rsidDel="00B43C64">
                <w:delText xml:space="preserve">(2011): </w:delText>
              </w:r>
            </w:del>
            <w:r>
              <w:rPr>
                <w:i/>
              </w:rPr>
              <w:t xml:space="preserve">Úvod do biologie ochrany přírody. </w:t>
            </w:r>
            <w:r>
              <w:t xml:space="preserve">Praha. Portál. </w:t>
            </w:r>
            <w:ins w:id="4796" w:author="Matyas Adam" w:date="2018-11-16T15:42:00Z">
              <w:r>
                <w:t xml:space="preserve">2011. </w:t>
              </w:r>
            </w:ins>
            <w:r>
              <w:t>472 s</w:t>
            </w:r>
          </w:p>
          <w:p w14:paraId="5654D1D9" w14:textId="77777777" w:rsidR="00BD26BB" w:rsidRPr="00A70703" w:rsidRDefault="00BD26BB">
            <w:pPr>
              <w:ind w:left="322" w:hanging="322"/>
              <w:rPr>
                <w:ins w:id="4797" w:author="Matyas Adam" w:date="2018-11-16T15:47:00Z"/>
              </w:rPr>
              <w:pPrChange w:id="4798" w:author="Matyas Adam" w:date="2018-11-16T15:47:00Z">
                <w:pPr>
                  <w:ind w:left="360" w:hanging="322"/>
                </w:pPr>
              </w:pPrChange>
            </w:pPr>
            <w:del w:id="4799" w:author="Matyas Adam" w:date="2018-11-16T23:09:00Z">
              <w:r w:rsidDel="00D164FE">
                <w:delText>.</w:delText>
              </w:r>
            </w:del>
            <w:ins w:id="4800" w:author="Matyas Adam" w:date="2018-11-16T15:47:00Z">
              <w:r w:rsidRPr="002343C5">
                <w:t xml:space="preserve">Sb. </w:t>
              </w:r>
              <w:r w:rsidRPr="00A70703">
                <w:rPr>
                  <w:i/>
                  <w:iCs/>
                </w:rPr>
                <w:t>z. č. 114/1992 Sb., o ochraně krajiny a přírody</w:t>
              </w:r>
              <w:r w:rsidRPr="002343C5">
                <w:t xml:space="preserve">. </w:t>
              </w:r>
            </w:ins>
          </w:p>
          <w:p w14:paraId="0F0349BA" w14:textId="77777777" w:rsidR="00BD26BB" w:rsidRDefault="00BD26BB">
            <w:pPr>
              <w:ind w:left="322" w:hanging="322"/>
              <w:rPr>
                <w:ins w:id="4801" w:author="Matyas Adam" w:date="2018-11-16T15:45:00Z"/>
              </w:rPr>
              <w:pPrChange w:id="4802" w:author="Matyas Adam" w:date="2018-11-16T15:47:00Z">
                <w:pPr>
                  <w:jc w:val="both"/>
                </w:pPr>
              </w:pPrChange>
            </w:pPr>
            <w:ins w:id="4803" w:author="Matyas Adam" w:date="2018-11-16T15:47:00Z">
              <w:r w:rsidRPr="002343C5">
                <w:t xml:space="preserve">Sb. </w:t>
              </w:r>
              <w:r w:rsidRPr="00A70703">
                <w:rPr>
                  <w:i/>
                  <w:iCs/>
                </w:rPr>
                <w:t>z. č. 17/1992 Sb., o životním prostředí</w:t>
              </w:r>
              <w:r w:rsidRPr="002343C5">
                <w:t xml:space="preserve">. </w:t>
              </w:r>
            </w:ins>
          </w:p>
          <w:p w14:paraId="0C301A86" w14:textId="77777777" w:rsidR="00BD26BB" w:rsidRDefault="00BD26BB">
            <w:pPr>
              <w:ind w:left="322" w:hanging="322"/>
              <w:jc w:val="both"/>
              <w:rPr>
                <w:ins w:id="4804" w:author="Matyas Adam" w:date="2018-11-16T15:46:00Z"/>
              </w:rPr>
              <w:pPrChange w:id="4805" w:author="Matyas Adam" w:date="2018-11-16T15:47:00Z">
                <w:pPr>
                  <w:ind w:left="322" w:hanging="284"/>
                  <w:jc w:val="both"/>
                </w:pPr>
              </w:pPrChange>
            </w:pPr>
            <w:ins w:id="4806" w:author="Matyas Adam" w:date="2018-11-16T15:45:00Z">
              <w:r>
                <w:t>Dostup</w:t>
              </w:r>
            </w:ins>
            <w:ins w:id="4807" w:author="Matyas Adam" w:date="2018-11-16T15:46:00Z">
              <w:r>
                <w:t xml:space="preserve">né zdroje online: </w:t>
              </w:r>
              <w:r>
                <w:fldChar w:fldCharType="begin"/>
              </w:r>
              <w:r>
                <w:instrText xml:space="preserve"> HYPERLINK "http://</w:instrText>
              </w:r>
              <w:r w:rsidRPr="00FB01F3">
                <w:instrText>www.iucnredlist.org</w:instrText>
              </w:r>
              <w:r>
                <w:instrText xml:space="preserve">" </w:instrText>
              </w:r>
              <w:r>
                <w:fldChar w:fldCharType="separate"/>
              </w:r>
              <w:r w:rsidRPr="00CE0FC7">
                <w:rPr>
                  <w:rStyle w:val="Hypertextovodkaz"/>
                </w:rPr>
                <w:t>www.iucnredlist.org</w:t>
              </w:r>
              <w:r>
                <w:fldChar w:fldCharType="end"/>
              </w:r>
            </w:ins>
          </w:p>
          <w:p w14:paraId="2C7631C4" w14:textId="77777777" w:rsidR="00BD26BB" w:rsidRDefault="00BD26BB">
            <w:pPr>
              <w:ind w:left="322" w:hanging="322"/>
              <w:jc w:val="both"/>
              <w:rPr>
                <w:ins w:id="4808" w:author="Matyas Adam" w:date="2018-11-16T23:13:00Z"/>
              </w:rPr>
              <w:pPrChange w:id="4809" w:author="Matyas Adam" w:date="2018-11-16T15:42:00Z">
                <w:pPr>
                  <w:jc w:val="both"/>
                </w:pPr>
              </w:pPrChange>
            </w:pPr>
            <w:ins w:id="4810" w:author="Matyas Adam" w:date="2018-11-16T15:46:00Z">
              <w:r w:rsidRPr="00A70703">
                <w:t>Materiály dostupné v e-learningovém kurzu předmětu v LMS Moodle na </w:t>
              </w:r>
              <w:r w:rsidRPr="00A70703">
                <w:fldChar w:fldCharType="begin"/>
              </w:r>
              <w:r>
                <w:instrText xml:space="preserve"> HYPERLINK "http://vyuka.flkr.utb.cz/" \t "_blank" </w:instrText>
              </w:r>
              <w:r w:rsidRPr="00A70703">
                <w:fldChar w:fldCharType="separate"/>
              </w:r>
              <w:r w:rsidRPr="00A70703">
                <w:t>http://vyuka.flkr.utb.cz</w:t>
              </w:r>
              <w:r w:rsidRPr="00A70703">
                <w:fldChar w:fldCharType="end"/>
              </w:r>
            </w:ins>
          </w:p>
          <w:p w14:paraId="4D5FF0B0" w14:textId="77777777" w:rsidR="00BD26BB" w:rsidRPr="00D23274" w:rsidRDefault="00BD26BB">
            <w:pPr>
              <w:ind w:left="322" w:hanging="322"/>
              <w:jc w:val="both"/>
              <w:rPr>
                <w:ins w:id="4811" w:author="Matyas Adam" w:date="2018-11-16T23:14:00Z"/>
                <w:b/>
                <w:rPrChange w:id="4812" w:author="Matyas Adam" w:date="2018-11-16T23:16:00Z">
                  <w:rPr>
                    <w:ins w:id="4813" w:author="Matyas Adam" w:date="2018-11-16T23:14:00Z"/>
                  </w:rPr>
                </w:rPrChange>
              </w:rPr>
              <w:pPrChange w:id="4814" w:author="Matyas Adam" w:date="2018-11-16T15:42:00Z">
                <w:pPr>
                  <w:jc w:val="both"/>
                </w:pPr>
              </w:pPrChange>
            </w:pPr>
            <w:ins w:id="4815" w:author="Matyas Adam" w:date="2018-11-16T23:13:00Z">
              <w:r w:rsidRPr="00D23274">
                <w:rPr>
                  <w:b/>
                  <w:rPrChange w:id="4816" w:author="Matyas Adam" w:date="2018-11-16T23:16:00Z">
                    <w:rPr/>
                  </w:rPrChange>
                </w:rPr>
                <w:t>Doporučená literatura:</w:t>
              </w:r>
            </w:ins>
          </w:p>
          <w:p w14:paraId="74A16A86" w14:textId="77777777" w:rsidR="00BD26BB" w:rsidRDefault="00BD26BB">
            <w:pPr>
              <w:jc w:val="both"/>
              <w:rPr>
                <w:ins w:id="4817" w:author="Matyas Adam" w:date="2018-11-16T23:14:00Z"/>
              </w:rPr>
              <w:pPrChange w:id="4818" w:author="PS" w:date="2018-11-25T14:53:00Z">
                <w:pPr>
                  <w:ind w:left="322" w:hanging="322"/>
                  <w:jc w:val="both"/>
                </w:pPr>
              </w:pPrChange>
            </w:pPr>
            <w:ins w:id="4819" w:author="Matyas Adam" w:date="2018-11-16T23:14:00Z">
              <w:r>
                <w:t xml:space="preserve">GOSLING, L. M., SUTHERLAND, W. J. </w:t>
              </w:r>
              <w:r w:rsidRPr="00D23274">
                <w:rPr>
                  <w:i/>
                  <w:rPrChange w:id="4820" w:author="Matyas Adam" w:date="2018-11-16T23:14:00Z">
                    <w:rPr>
                      <w:rFonts w:ascii="Arial" w:hAnsi="Arial" w:cs="Arial"/>
                      <w:color w:val="111111"/>
                      <w:sz w:val="33"/>
                      <w:szCs w:val="33"/>
                      <w:shd w:val="clear" w:color="auto" w:fill="FFFFFF"/>
                    </w:rPr>
                  </w:rPrChange>
                </w:rPr>
                <w:t xml:space="preserve">Behaviour and </w:t>
              </w:r>
              <w:r w:rsidRPr="00D23274">
                <w:rPr>
                  <w:i/>
                  <w:rPrChange w:id="4821" w:author="Matyas Adam" w:date="2018-11-16T23:16:00Z">
                    <w:rPr>
                      <w:rFonts w:ascii="Arial" w:hAnsi="Arial" w:cs="Arial"/>
                      <w:color w:val="111111"/>
                      <w:sz w:val="33"/>
                      <w:szCs w:val="33"/>
                      <w:shd w:val="clear" w:color="auto" w:fill="FFFFFF"/>
                    </w:rPr>
                  </w:rPrChange>
                </w:rPr>
                <w:t>Conservation</w:t>
              </w:r>
            </w:ins>
            <w:ins w:id="4822" w:author="Matyas Adam" w:date="2018-11-16T23:15:00Z">
              <w:r w:rsidRPr="00D23274">
                <w:rPr>
                  <w:rPrChange w:id="4823" w:author="Matyas Adam" w:date="2018-11-16T23:16:00Z">
                    <w:rPr>
                      <w:rFonts w:ascii="Arial" w:hAnsi="Arial" w:cs="Arial"/>
                      <w:color w:val="111111"/>
                      <w:sz w:val="33"/>
                      <w:szCs w:val="33"/>
                      <w:shd w:val="clear" w:color="auto" w:fill="FFFFFF"/>
                    </w:rPr>
                  </w:rPrChange>
                </w:rPr>
                <w:t>. The Zoological Society of London 2000. ISBN: 0521-66230-3.</w:t>
              </w:r>
            </w:ins>
          </w:p>
          <w:p w14:paraId="6F8087AB" w14:textId="77777777" w:rsidR="00BD26BB" w:rsidRPr="00214375" w:rsidRDefault="00BD26BB">
            <w:pPr>
              <w:jc w:val="both"/>
              <w:pPrChange w:id="4824" w:author="PS" w:date="2018-11-25T14:53:00Z">
                <w:pPr>
                  <w:ind w:left="322" w:hanging="322"/>
                  <w:jc w:val="both"/>
                </w:pPr>
              </w:pPrChange>
            </w:pPr>
            <w:ins w:id="4825" w:author="Matyas Adam" w:date="2018-11-16T23:14:00Z">
              <w:r>
                <w:t xml:space="preserve">SUTHERLAND, W. J. et al. </w:t>
              </w:r>
              <w:r>
                <w:rPr>
                  <w:i/>
                </w:rPr>
                <w:t>What works in conservation</w:t>
              </w:r>
              <w:r>
                <w:t>. Cambridge, UK: Open Book Publishers. 2018. ISBN Digital (PDF): 978-1-78374-430-5</w:t>
              </w:r>
            </w:ins>
          </w:p>
        </w:tc>
      </w:tr>
      <w:tr w:rsidR="00BD26BB" w14:paraId="505604B9"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5BF7E697" w14:textId="77777777" w:rsidR="00BD26BB" w:rsidRDefault="00BD26BB" w:rsidP="00495DC8">
            <w:pPr>
              <w:jc w:val="center"/>
              <w:rPr>
                <w:b/>
              </w:rPr>
            </w:pPr>
            <w:r>
              <w:rPr>
                <w:b/>
              </w:rPr>
              <w:t>Informace ke kombinované nebo distanční formě</w:t>
            </w:r>
          </w:p>
        </w:tc>
      </w:tr>
      <w:tr w:rsidR="00BD26BB" w14:paraId="14046F77" w14:textId="77777777" w:rsidTr="00495DC8">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0F000D32" w14:textId="77777777" w:rsidR="00BD26BB" w:rsidRDefault="00BD26BB" w:rsidP="00495DC8">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1006DE6E" w14:textId="77777777" w:rsidR="00BD26BB" w:rsidRDefault="00BD26BB" w:rsidP="00495DC8">
            <w:pPr>
              <w:jc w:val="both"/>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728FDC54" w14:textId="77777777" w:rsidR="00BD26BB" w:rsidRDefault="00BD26BB" w:rsidP="00495DC8">
            <w:pPr>
              <w:jc w:val="both"/>
              <w:rPr>
                <w:b/>
              </w:rPr>
            </w:pPr>
            <w:r>
              <w:rPr>
                <w:b/>
              </w:rPr>
              <w:t xml:space="preserve">hodin </w:t>
            </w:r>
          </w:p>
        </w:tc>
      </w:tr>
      <w:tr w:rsidR="00BD26BB" w14:paraId="4C7E792F" w14:textId="77777777" w:rsidTr="00495DC8">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934DFE8" w14:textId="77777777" w:rsidR="00BD26BB" w:rsidRDefault="00BD26BB" w:rsidP="00495DC8">
            <w:pPr>
              <w:jc w:val="both"/>
              <w:rPr>
                <w:b/>
              </w:rPr>
            </w:pPr>
            <w:r>
              <w:rPr>
                <w:b/>
              </w:rPr>
              <w:t>Informace o způsobu kontaktu s vyučujícím</w:t>
            </w:r>
          </w:p>
        </w:tc>
      </w:tr>
      <w:tr w:rsidR="00BD26BB" w14:paraId="1ABB797E" w14:textId="77777777" w:rsidTr="00495DC8">
        <w:trPr>
          <w:trHeight w:val="130"/>
        </w:trPr>
        <w:tc>
          <w:tcPr>
            <w:tcW w:w="9855" w:type="dxa"/>
            <w:gridSpan w:val="8"/>
            <w:tcBorders>
              <w:top w:val="single" w:sz="4" w:space="0" w:color="auto"/>
              <w:left w:val="single" w:sz="4" w:space="0" w:color="auto"/>
              <w:bottom w:val="single" w:sz="4" w:space="0" w:color="auto"/>
              <w:right w:val="single" w:sz="4" w:space="0" w:color="auto"/>
            </w:tcBorders>
          </w:tcPr>
          <w:p w14:paraId="2AFBD8DE" w14:textId="77777777" w:rsidR="00BD26BB" w:rsidRDefault="00BD26BB" w:rsidP="00495DC8">
            <w:pPr>
              <w:jc w:val="both"/>
            </w:pPr>
          </w:p>
        </w:tc>
      </w:tr>
    </w:tbl>
    <w:p w14:paraId="25309D22" w14:textId="77777777" w:rsidR="00BD26BB" w:rsidDel="000757E7" w:rsidRDefault="00BD26BB">
      <w:pPr>
        <w:spacing w:after="160" w:line="259" w:lineRule="auto"/>
        <w:rPr>
          <w:del w:id="4826" w:author="Matyas Adam" w:date="2018-11-17T00:11:00Z"/>
        </w:rPr>
      </w:pPr>
    </w:p>
    <w:p w14:paraId="5508EA55" w14:textId="77777777" w:rsidR="00BD26BB" w:rsidRDefault="00BD26BB">
      <w:pPr>
        <w:spacing w:after="160" w:line="259" w:lineRule="auto"/>
      </w:pPr>
      <w:del w:id="4827" w:author="Matyas Adam" w:date="2018-11-17T00:11:00Z">
        <w:r w:rsidDel="000757E7">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2E00E1F3" w14:textId="77777777" w:rsidTr="00495DC8">
        <w:tc>
          <w:tcPr>
            <w:tcW w:w="9855" w:type="dxa"/>
            <w:gridSpan w:val="8"/>
            <w:tcBorders>
              <w:bottom w:val="double" w:sz="4" w:space="0" w:color="auto"/>
            </w:tcBorders>
            <w:shd w:val="clear" w:color="auto" w:fill="BDD6EE"/>
          </w:tcPr>
          <w:p w14:paraId="52129592" w14:textId="77777777" w:rsidR="00BD26BB" w:rsidRDefault="00BD26BB" w:rsidP="00495DC8">
            <w:pPr>
              <w:jc w:val="both"/>
              <w:rPr>
                <w:b/>
                <w:sz w:val="28"/>
              </w:rPr>
            </w:pPr>
            <w:r>
              <w:br w:type="page"/>
            </w:r>
            <w:r>
              <w:rPr>
                <w:b/>
                <w:sz w:val="28"/>
              </w:rPr>
              <w:t>B-III – Charakteristika studijního předmětu</w:t>
            </w:r>
          </w:p>
        </w:tc>
      </w:tr>
      <w:tr w:rsidR="00BD26BB" w:rsidRPr="0098674E" w14:paraId="3991AF92" w14:textId="77777777" w:rsidTr="00495DC8">
        <w:tc>
          <w:tcPr>
            <w:tcW w:w="3086" w:type="dxa"/>
            <w:tcBorders>
              <w:top w:val="double" w:sz="4" w:space="0" w:color="auto"/>
            </w:tcBorders>
            <w:shd w:val="clear" w:color="auto" w:fill="F7CAAC"/>
          </w:tcPr>
          <w:p w14:paraId="72E8EDEF" w14:textId="77777777" w:rsidR="00BD26BB" w:rsidRDefault="00BD26BB" w:rsidP="00495DC8">
            <w:pPr>
              <w:jc w:val="both"/>
              <w:rPr>
                <w:b/>
              </w:rPr>
            </w:pPr>
            <w:r>
              <w:rPr>
                <w:b/>
              </w:rPr>
              <w:t>Název studijního předmětu</w:t>
            </w:r>
          </w:p>
        </w:tc>
        <w:tc>
          <w:tcPr>
            <w:tcW w:w="6769" w:type="dxa"/>
            <w:gridSpan w:val="7"/>
            <w:tcBorders>
              <w:top w:val="double" w:sz="4" w:space="0" w:color="auto"/>
            </w:tcBorders>
          </w:tcPr>
          <w:p w14:paraId="6CFCCEAD" w14:textId="77777777" w:rsidR="00BD26BB" w:rsidRPr="002A2FED" w:rsidRDefault="00BD26BB" w:rsidP="00495DC8">
            <w:pPr>
              <w:rPr>
                <w:b/>
              </w:rPr>
            </w:pPr>
            <w:r w:rsidRPr="002A2FED">
              <w:rPr>
                <w:b/>
              </w:rPr>
              <w:t>Podnikání I.</w:t>
            </w:r>
          </w:p>
        </w:tc>
      </w:tr>
      <w:tr w:rsidR="00BD26BB" w14:paraId="1328D79C" w14:textId="77777777" w:rsidTr="00495DC8">
        <w:tc>
          <w:tcPr>
            <w:tcW w:w="3086" w:type="dxa"/>
            <w:shd w:val="clear" w:color="auto" w:fill="F7CAAC"/>
          </w:tcPr>
          <w:p w14:paraId="25093D19" w14:textId="77777777" w:rsidR="00BD26BB" w:rsidRDefault="00BD26BB" w:rsidP="00495DC8">
            <w:pPr>
              <w:jc w:val="both"/>
              <w:rPr>
                <w:b/>
              </w:rPr>
            </w:pPr>
            <w:r>
              <w:rPr>
                <w:b/>
              </w:rPr>
              <w:t>Typ předmětu</w:t>
            </w:r>
          </w:p>
        </w:tc>
        <w:tc>
          <w:tcPr>
            <w:tcW w:w="3406" w:type="dxa"/>
            <w:gridSpan w:val="4"/>
          </w:tcPr>
          <w:p w14:paraId="6E799F60" w14:textId="77777777" w:rsidR="00BD26BB" w:rsidRDefault="00BD26BB" w:rsidP="00495DC8">
            <w:pPr>
              <w:jc w:val="both"/>
            </w:pPr>
            <w:ins w:id="4828" w:author="Matyas Adam" w:date="2018-11-16T15:47:00Z">
              <w:r>
                <w:t>P</w:t>
              </w:r>
            </w:ins>
            <w:del w:id="4829" w:author="Matyas Adam" w:date="2018-11-16T15:47:00Z">
              <w:r w:rsidDel="00722D20">
                <w:delText>p</w:delText>
              </w:r>
            </w:del>
            <w:r>
              <w:t>ovinný</w:t>
            </w:r>
          </w:p>
        </w:tc>
        <w:tc>
          <w:tcPr>
            <w:tcW w:w="2695" w:type="dxa"/>
            <w:gridSpan w:val="2"/>
            <w:shd w:val="clear" w:color="auto" w:fill="F7CAAC"/>
          </w:tcPr>
          <w:p w14:paraId="4AE42806" w14:textId="77777777" w:rsidR="00BD26BB" w:rsidRDefault="00BD26BB" w:rsidP="00495DC8">
            <w:pPr>
              <w:jc w:val="both"/>
            </w:pPr>
            <w:r>
              <w:rPr>
                <w:b/>
              </w:rPr>
              <w:t>doporučený ročník / semestr</w:t>
            </w:r>
          </w:p>
        </w:tc>
        <w:tc>
          <w:tcPr>
            <w:tcW w:w="668" w:type="dxa"/>
          </w:tcPr>
          <w:p w14:paraId="2DE05BA7" w14:textId="77777777" w:rsidR="00BD26BB" w:rsidRDefault="00BD26BB" w:rsidP="00495DC8">
            <w:pPr>
              <w:jc w:val="both"/>
            </w:pPr>
            <w:r>
              <w:t>2/LS</w:t>
            </w:r>
          </w:p>
        </w:tc>
      </w:tr>
      <w:tr w:rsidR="00BD26BB" w14:paraId="1BF8C6CE" w14:textId="77777777" w:rsidTr="00495DC8">
        <w:tc>
          <w:tcPr>
            <w:tcW w:w="3086" w:type="dxa"/>
            <w:shd w:val="clear" w:color="auto" w:fill="F7CAAC"/>
          </w:tcPr>
          <w:p w14:paraId="20E42928" w14:textId="77777777" w:rsidR="00BD26BB" w:rsidRDefault="00BD26BB" w:rsidP="00495DC8">
            <w:pPr>
              <w:jc w:val="both"/>
              <w:rPr>
                <w:b/>
              </w:rPr>
            </w:pPr>
            <w:r>
              <w:rPr>
                <w:b/>
              </w:rPr>
              <w:t>Rozsah studijního předmětu</w:t>
            </w:r>
          </w:p>
        </w:tc>
        <w:tc>
          <w:tcPr>
            <w:tcW w:w="1701" w:type="dxa"/>
            <w:gridSpan w:val="2"/>
          </w:tcPr>
          <w:p w14:paraId="6C0BA0D2" w14:textId="77777777" w:rsidR="00BD26BB" w:rsidRDefault="00BD26BB" w:rsidP="00495DC8">
            <w:pPr>
              <w:jc w:val="both"/>
            </w:pPr>
            <w:r>
              <w:t>1</w:t>
            </w:r>
            <w:ins w:id="4830" w:author="Matyas Adam" w:date="2018-11-17T02:05:00Z">
              <w:r>
                <w:t>4</w:t>
              </w:r>
            </w:ins>
            <w:del w:id="4831" w:author="Matyas Adam" w:date="2018-11-17T02:05:00Z">
              <w:r w:rsidDel="003A7D19">
                <w:delText>0</w:delText>
              </w:r>
            </w:del>
            <w:r>
              <w:t>p – 2</w:t>
            </w:r>
            <w:ins w:id="4832" w:author="Matyas Adam" w:date="2018-11-17T02:05:00Z">
              <w:r>
                <w:t>8</w:t>
              </w:r>
            </w:ins>
            <w:del w:id="4833" w:author="Matyas Adam" w:date="2018-11-17T02:05:00Z">
              <w:r w:rsidDel="003A7D19">
                <w:delText>0</w:delText>
              </w:r>
            </w:del>
            <w:r>
              <w:t>s</w:t>
            </w:r>
          </w:p>
        </w:tc>
        <w:tc>
          <w:tcPr>
            <w:tcW w:w="889" w:type="dxa"/>
            <w:shd w:val="clear" w:color="auto" w:fill="F7CAAC"/>
          </w:tcPr>
          <w:p w14:paraId="15258876" w14:textId="77777777" w:rsidR="00BD26BB" w:rsidRDefault="00BD26BB" w:rsidP="00495DC8">
            <w:pPr>
              <w:jc w:val="both"/>
              <w:rPr>
                <w:b/>
              </w:rPr>
            </w:pPr>
            <w:r>
              <w:rPr>
                <w:b/>
              </w:rPr>
              <w:t xml:space="preserve">hod. </w:t>
            </w:r>
          </w:p>
        </w:tc>
        <w:tc>
          <w:tcPr>
            <w:tcW w:w="816" w:type="dxa"/>
          </w:tcPr>
          <w:p w14:paraId="5BF0C732" w14:textId="5B110982" w:rsidR="00BD26BB" w:rsidRDefault="00BD26BB" w:rsidP="00495DC8">
            <w:pPr>
              <w:jc w:val="both"/>
            </w:pPr>
            <w:ins w:id="4834" w:author="Matyas Adam" w:date="2018-11-17T02:05:00Z">
              <w:del w:id="4835" w:author="PS" w:date="2018-11-25T14:53:00Z">
                <w:r w:rsidDel="00566CF7">
                  <w:delText>3</w:delText>
                </w:r>
              </w:del>
            </w:ins>
            <w:del w:id="4836" w:author="PS" w:date="2018-11-25T14:53:00Z">
              <w:r w:rsidDel="00566CF7">
                <w:delText>30</w:delText>
              </w:r>
            </w:del>
            <w:ins w:id="4837" w:author="PS" w:date="2018-11-25T14:53:00Z">
              <w:r w:rsidR="00566CF7">
                <w:t>42</w:t>
              </w:r>
            </w:ins>
          </w:p>
        </w:tc>
        <w:tc>
          <w:tcPr>
            <w:tcW w:w="2156" w:type="dxa"/>
            <w:shd w:val="clear" w:color="auto" w:fill="F7CAAC"/>
          </w:tcPr>
          <w:p w14:paraId="3F16A913" w14:textId="77777777" w:rsidR="00BD26BB" w:rsidRDefault="00BD26BB" w:rsidP="00495DC8">
            <w:pPr>
              <w:jc w:val="both"/>
              <w:rPr>
                <w:b/>
              </w:rPr>
            </w:pPr>
            <w:r>
              <w:rPr>
                <w:b/>
              </w:rPr>
              <w:t>kreditů</w:t>
            </w:r>
          </w:p>
        </w:tc>
        <w:tc>
          <w:tcPr>
            <w:tcW w:w="1207" w:type="dxa"/>
            <w:gridSpan w:val="2"/>
          </w:tcPr>
          <w:p w14:paraId="6361048F" w14:textId="77777777" w:rsidR="00BD26BB" w:rsidRDefault="00BD26BB" w:rsidP="00495DC8">
            <w:pPr>
              <w:jc w:val="both"/>
            </w:pPr>
            <w:r>
              <w:t>3</w:t>
            </w:r>
          </w:p>
        </w:tc>
      </w:tr>
      <w:tr w:rsidR="00BD26BB" w14:paraId="590EC45A" w14:textId="77777777" w:rsidTr="00495DC8">
        <w:tc>
          <w:tcPr>
            <w:tcW w:w="3086" w:type="dxa"/>
            <w:shd w:val="clear" w:color="auto" w:fill="F7CAAC"/>
          </w:tcPr>
          <w:p w14:paraId="31EF930C" w14:textId="77777777" w:rsidR="00BD26BB" w:rsidRDefault="00BD26BB" w:rsidP="00495DC8">
            <w:pPr>
              <w:jc w:val="both"/>
              <w:rPr>
                <w:b/>
                <w:sz w:val="22"/>
              </w:rPr>
            </w:pPr>
            <w:r>
              <w:rPr>
                <w:b/>
              </w:rPr>
              <w:t>Prerekvizity, korekvizity, ekvivalence</w:t>
            </w:r>
          </w:p>
        </w:tc>
        <w:tc>
          <w:tcPr>
            <w:tcW w:w="6769" w:type="dxa"/>
            <w:gridSpan w:val="7"/>
          </w:tcPr>
          <w:p w14:paraId="4EE8EE67" w14:textId="77777777" w:rsidR="00BD26BB" w:rsidRDefault="00BD26BB" w:rsidP="00495DC8">
            <w:pPr>
              <w:jc w:val="both"/>
            </w:pPr>
          </w:p>
        </w:tc>
      </w:tr>
      <w:tr w:rsidR="00BD26BB" w14:paraId="207D42BF" w14:textId="77777777" w:rsidTr="00495DC8">
        <w:tc>
          <w:tcPr>
            <w:tcW w:w="3086" w:type="dxa"/>
            <w:shd w:val="clear" w:color="auto" w:fill="F7CAAC"/>
          </w:tcPr>
          <w:p w14:paraId="268F8FDB" w14:textId="77777777" w:rsidR="00BD26BB" w:rsidRDefault="00BD26BB" w:rsidP="00495DC8">
            <w:pPr>
              <w:jc w:val="both"/>
              <w:rPr>
                <w:b/>
              </w:rPr>
            </w:pPr>
            <w:r>
              <w:rPr>
                <w:b/>
              </w:rPr>
              <w:t>Způsob ověření studijních výsledků</w:t>
            </w:r>
          </w:p>
        </w:tc>
        <w:tc>
          <w:tcPr>
            <w:tcW w:w="3406" w:type="dxa"/>
            <w:gridSpan w:val="4"/>
          </w:tcPr>
          <w:p w14:paraId="6C8E9242" w14:textId="77777777" w:rsidR="00BD26BB" w:rsidRDefault="00BD26BB" w:rsidP="00495DC8">
            <w:pPr>
              <w:jc w:val="both"/>
            </w:pPr>
            <w:r>
              <w:t>Klasifikovaný zápočet</w:t>
            </w:r>
            <w:del w:id="4838" w:author="Matyas Adam" w:date="2018-11-16T15:48:00Z">
              <w:r w:rsidDel="00722D20">
                <w:delText>.</w:delText>
              </w:r>
            </w:del>
          </w:p>
        </w:tc>
        <w:tc>
          <w:tcPr>
            <w:tcW w:w="2156" w:type="dxa"/>
            <w:shd w:val="clear" w:color="auto" w:fill="F7CAAC"/>
          </w:tcPr>
          <w:p w14:paraId="348DD5AE" w14:textId="77777777" w:rsidR="00BD26BB" w:rsidRDefault="00BD26BB" w:rsidP="00495DC8">
            <w:pPr>
              <w:jc w:val="both"/>
              <w:rPr>
                <w:b/>
              </w:rPr>
            </w:pPr>
            <w:r>
              <w:rPr>
                <w:b/>
              </w:rPr>
              <w:t>Forma výuky</w:t>
            </w:r>
          </w:p>
        </w:tc>
        <w:tc>
          <w:tcPr>
            <w:tcW w:w="1207" w:type="dxa"/>
            <w:gridSpan w:val="2"/>
          </w:tcPr>
          <w:p w14:paraId="12119A92" w14:textId="77777777" w:rsidR="00BD26BB" w:rsidRDefault="00BD26BB" w:rsidP="00495DC8">
            <w:pPr>
              <w:jc w:val="both"/>
              <w:rPr>
                <w:ins w:id="4839" w:author="PS" w:date="2018-11-25T14:53:00Z"/>
              </w:rPr>
            </w:pPr>
            <w:del w:id="4840" w:author="Matyas Adam" w:date="2018-11-16T15:48:00Z">
              <w:r w:rsidDel="00722D20">
                <w:delText>přednášky semináře</w:delText>
              </w:r>
            </w:del>
            <w:ins w:id="4841" w:author="Matyas Adam" w:date="2018-11-16T15:48:00Z">
              <w:del w:id="4842" w:author="PS" w:date="2018-11-25T14:53:00Z">
                <w:r w:rsidDel="00566CF7">
                  <w:delText>P, S</w:delText>
                </w:r>
              </w:del>
            </w:ins>
            <w:ins w:id="4843" w:author="PS" w:date="2018-11-25T14:53:00Z">
              <w:r w:rsidR="00566CF7">
                <w:t>přednášky</w:t>
              </w:r>
            </w:ins>
          </w:p>
          <w:p w14:paraId="404B36AC" w14:textId="2B9F9979" w:rsidR="00566CF7" w:rsidRDefault="00566CF7" w:rsidP="00495DC8">
            <w:pPr>
              <w:jc w:val="both"/>
            </w:pPr>
            <w:ins w:id="4844" w:author="PS" w:date="2018-11-25T14:53:00Z">
              <w:r>
                <w:t>semináře</w:t>
              </w:r>
            </w:ins>
          </w:p>
        </w:tc>
      </w:tr>
      <w:tr w:rsidR="00BD26BB" w:rsidRPr="00C07873" w14:paraId="0BC6D38B" w14:textId="77777777" w:rsidTr="00495DC8">
        <w:tc>
          <w:tcPr>
            <w:tcW w:w="3086" w:type="dxa"/>
            <w:shd w:val="clear" w:color="auto" w:fill="F7CAAC"/>
          </w:tcPr>
          <w:p w14:paraId="00766033" w14:textId="48637C2D" w:rsidR="00BD26BB" w:rsidRDefault="00BD26BB" w:rsidP="00495DC8">
            <w:pPr>
              <w:jc w:val="both"/>
              <w:rPr>
                <w:b/>
              </w:rPr>
            </w:pPr>
            <w:r>
              <w:rPr>
                <w:b/>
              </w:rPr>
              <w:t>Forma způsobu ověření studijních výsledků a další požadavky na studenta</w:t>
            </w:r>
          </w:p>
        </w:tc>
        <w:tc>
          <w:tcPr>
            <w:tcW w:w="6769" w:type="dxa"/>
            <w:gridSpan w:val="7"/>
            <w:tcBorders>
              <w:bottom w:val="nil"/>
            </w:tcBorders>
          </w:tcPr>
          <w:p w14:paraId="58552A97" w14:textId="77777777" w:rsidR="00BD26BB" w:rsidDel="00722D20" w:rsidRDefault="00BD26BB" w:rsidP="00495DC8">
            <w:pPr>
              <w:jc w:val="both"/>
              <w:rPr>
                <w:del w:id="4845" w:author="Matyas Adam" w:date="2018-11-16T15:48:00Z"/>
              </w:rPr>
            </w:pPr>
            <w:del w:id="4846" w:author="Matyas Adam" w:date="2018-11-16T15:48:00Z">
              <w:r w:rsidDel="00722D20">
                <w:delText xml:space="preserve">Klasifikovaný zápočet:  </w:delText>
              </w:r>
            </w:del>
          </w:p>
          <w:p w14:paraId="564FC72F" w14:textId="77777777" w:rsidR="00BD26BB" w:rsidRDefault="00BD26BB" w:rsidP="00495DC8">
            <w:pPr>
              <w:jc w:val="both"/>
            </w:pPr>
            <w:r w:rsidRPr="001F560B">
              <w:t>Zpracování podnikate</w:t>
            </w:r>
            <w:r>
              <w:t xml:space="preserve">lského plánu, ve kterém studenti ve skupině </w:t>
            </w:r>
            <w:r w:rsidRPr="001F560B">
              <w:t>rozpracuj</w:t>
            </w:r>
            <w:r>
              <w:t>í</w:t>
            </w:r>
            <w:r w:rsidRPr="001F560B">
              <w:t xml:space="preserve"> vlastní podnikatelský nápad v aspektech nezbytných pro jeho úspěšné obhájení</w:t>
            </w:r>
            <w:r>
              <w:t xml:space="preserve"> n na konci semestru.</w:t>
            </w:r>
          </w:p>
          <w:p w14:paraId="4D9943B2" w14:textId="77777777" w:rsidR="00BD26BB" w:rsidRPr="00C07873" w:rsidRDefault="00BD26BB" w:rsidP="00495DC8">
            <w:pPr>
              <w:jc w:val="both"/>
              <w:rPr>
                <w:b/>
              </w:rPr>
            </w:pPr>
            <w:r>
              <w:t>Písemný test.</w:t>
            </w:r>
          </w:p>
        </w:tc>
      </w:tr>
      <w:tr w:rsidR="00BD26BB" w14:paraId="642AB0B3" w14:textId="77777777" w:rsidTr="00495DC8">
        <w:trPr>
          <w:trHeight w:val="554"/>
        </w:trPr>
        <w:tc>
          <w:tcPr>
            <w:tcW w:w="9855" w:type="dxa"/>
            <w:gridSpan w:val="8"/>
            <w:tcBorders>
              <w:top w:val="nil"/>
            </w:tcBorders>
          </w:tcPr>
          <w:p w14:paraId="65AE20BC" w14:textId="77777777" w:rsidR="00BD26BB" w:rsidRDefault="00BD26BB" w:rsidP="00495DC8">
            <w:pPr>
              <w:jc w:val="both"/>
            </w:pPr>
          </w:p>
        </w:tc>
      </w:tr>
      <w:tr w:rsidR="00BD26BB" w14:paraId="00AEFEE1" w14:textId="77777777" w:rsidTr="00495DC8">
        <w:trPr>
          <w:trHeight w:val="197"/>
        </w:trPr>
        <w:tc>
          <w:tcPr>
            <w:tcW w:w="3086" w:type="dxa"/>
            <w:tcBorders>
              <w:top w:val="nil"/>
            </w:tcBorders>
            <w:shd w:val="clear" w:color="auto" w:fill="F7CAAC"/>
          </w:tcPr>
          <w:p w14:paraId="54C9AC27" w14:textId="77777777" w:rsidR="00BD26BB" w:rsidRDefault="00BD26BB" w:rsidP="00495DC8">
            <w:pPr>
              <w:jc w:val="both"/>
              <w:rPr>
                <w:b/>
              </w:rPr>
            </w:pPr>
            <w:r>
              <w:rPr>
                <w:b/>
              </w:rPr>
              <w:t>Garant předmětu</w:t>
            </w:r>
          </w:p>
        </w:tc>
        <w:tc>
          <w:tcPr>
            <w:tcW w:w="6769" w:type="dxa"/>
            <w:gridSpan w:val="7"/>
            <w:tcBorders>
              <w:top w:val="nil"/>
            </w:tcBorders>
          </w:tcPr>
          <w:p w14:paraId="57DE27F0" w14:textId="77777777" w:rsidR="00BD26BB" w:rsidRDefault="00BD26BB" w:rsidP="00495DC8">
            <w:pPr>
              <w:jc w:val="both"/>
            </w:pPr>
            <w:r>
              <w:t>doc. Ing. Zuzana Tučková, Ph.D.</w:t>
            </w:r>
          </w:p>
        </w:tc>
      </w:tr>
      <w:tr w:rsidR="00BD26BB" w14:paraId="199692E9" w14:textId="77777777" w:rsidTr="00495DC8">
        <w:trPr>
          <w:trHeight w:val="243"/>
        </w:trPr>
        <w:tc>
          <w:tcPr>
            <w:tcW w:w="3086" w:type="dxa"/>
            <w:tcBorders>
              <w:top w:val="nil"/>
            </w:tcBorders>
            <w:shd w:val="clear" w:color="auto" w:fill="F7CAAC"/>
          </w:tcPr>
          <w:p w14:paraId="5474A54D" w14:textId="77777777" w:rsidR="00BD26BB" w:rsidRDefault="00BD26BB" w:rsidP="00495DC8">
            <w:pPr>
              <w:jc w:val="both"/>
              <w:rPr>
                <w:b/>
              </w:rPr>
            </w:pPr>
            <w:r>
              <w:rPr>
                <w:b/>
              </w:rPr>
              <w:t>Zapojení garanta do výuky předmětu</w:t>
            </w:r>
          </w:p>
        </w:tc>
        <w:tc>
          <w:tcPr>
            <w:tcW w:w="6769" w:type="dxa"/>
            <w:gridSpan w:val="7"/>
            <w:tcBorders>
              <w:top w:val="nil"/>
            </w:tcBorders>
          </w:tcPr>
          <w:p w14:paraId="19F65138" w14:textId="77777777" w:rsidR="00BD26BB" w:rsidRDefault="00BD26BB" w:rsidP="00495DC8">
            <w:pPr>
              <w:jc w:val="both"/>
            </w:pPr>
            <w:r>
              <w:t>Garant stanovuje koncepci předmětu, podílí se na přednáškách v rozsahu 60 %  a dále stanovuje koncepci cvičení a dohlíží na jejich jednotné vedení.</w:t>
            </w:r>
          </w:p>
        </w:tc>
      </w:tr>
      <w:tr w:rsidR="00BD26BB" w14:paraId="2B02C9D3" w14:textId="77777777" w:rsidTr="00495DC8">
        <w:tc>
          <w:tcPr>
            <w:tcW w:w="3086" w:type="dxa"/>
            <w:shd w:val="clear" w:color="auto" w:fill="F7CAAC"/>
          </w:tcPr>
          <w:p w14:paraId="408EA5A6" w14:textId="77777777" w:rsidR="00BD26BB" w:rsidRDefault="00BD26BB" w:rsidP="00495DC8">
            <w:pPr>
              <w:jc w:val="both"/>
              <w:rPr>
                <w:b/>
              </w:rPr>
            </w:pPr>
            <w:r>
              <w:rPr>
                <w:b/>
              </w:rPr>
              <w:t>Vyučující</w:t>
            </w:r>
          </w:p>
        </w:tc>
        <w:tc>
          <w:tcPr>
            <w:tcW w:w="6769" w:type="dxa"/>
            <w:gridSpan w:val="7"/>
            <w:tcBorders>
              <w:bottom w:val="nil"/>
            </w:tcBorders>
          </w:tcPr>
          <w:p w14:paraId="3B75A334" w14:textId="77777777" w:rsidR="00BD26BB" w:rsidRDefault="00BD26BB" w:rsidP="00495DC8">
            <w:pPr>
              <w:jc w:val="both"/>
            </w:pPr>
            <w:r w:rsidRPr="00F50A8F">
              <w:t>doc. Ing. Zuzana Tučková, Ph.D.</w:t>
            </w:r>
            <w:r>
              <w:t xml:space="preserve"> – přednášky (60 %), Ing. Jiří Konečný, Ph.D.- přednášky (40%)</w:t>
            </w:r>
            <w:ins w:id="4847" w:author="Jiří Lehejček [2]" w:date="2018-11-14T22:43:00Z">
              <w:r>
                <w:t>, semináře (100 %)</w:t>
              </w:r>
            </w:ins>
          </w:p>
        </w:tc>
      </w:tr>
      <w:tr w:rsidR="00BD26BB" w14:paraId="5B1445D4" w14:textId="77777777" w:rsidTr="00495DC8">
        <w:trPr>
          <w:trHeight w:val="554"/>
        </w:trPr>
        <w:tc>
          <w:tcPr>
            <w:tcW w:w="9855" w:type="dxa"/>
            <w:gridSpan w:val="8"/>
            <w:tcBorders>
              <w:top w:val="nil"/>
            </w:tcBorders>
          </w:tcPr>
          <w:p w14:paraId="25056584" w14:textId="77777777" w:rsidR="00BD26BB" w:rsidRDefault="00BD26BB" w:rsidP="00495DC8">
            <w:pPr>
              <w:jc w:val="both"/>
            </w:pPr>
          </w:p>
        </w:tc>
      </w:tr>
      <w:tr w:rsidR="00BD26BB" w14:paraId="05003E7E" w14:textId="77777777" w:rsidTr="00495DC8">
        <w:tc>
          <w:tcPr>
            <w:tcW w:w="3086" w:type="dxa"/>
            <w:shd w:val="clear" w:color="auto" w:fill="F7CAAC"/>
          </w:tcPr>
          <w:p w14:paraId="33C7BDCB" w14:textId="77777777" w:rsidR="00BD26BB" w:rsidRDefault="00BD26BB" w:rsidP="00495DC8">
            <w:pPr>
              <w:jc w:val="both"/>
              <w:rPr>
                <w:b/>
              </w:rPr>
            </w:pPr>
            <w:r>
              <w:rPr>
                <w:b/>
              </w:rPr>
              <w:t>Stručná anotace předmětu</w:t>
            </w:r>
          </w:p>
        </w:tc>
        <w:tc>
          <w:tcPr>
            <w:tcW w:w="6769" w:type="dxa"/>
            <w:gridSpan w:val="7"/>
            <w:tcBorders>
              <w:bottom w:val="nil"/>
            </w:tcBorders>
          </w:tcPr>
          <w:p w14:paraId="10C8DE2E" w14:textId="77777777" w:rsidR="00BD26BB" w:rsidRDefault="00BD26BB" w:rsidP="00495DC8">
            <w:pPr>
              <w:jc w:val="both"/>
            </w:pPr>
          </w:p>
        </w:tc>
      </w:tr>
      <w:tr w:rsidR="00BD26BB" w14:paraId="7817115B" w14:textId="77777777" w:rsidTr="00495DC8">
        <w:trPr>
          <w:trHeight w:val="3938"/>
        </w:trPr>
        <w:tc>
          <w:tcPr>
            <w:tcW w:w="9855" w:type="dxa"/>
            <w:gridSpan w:val="8"/>
            <w:tcBorders>
              <w:top w:val="nil"/>
              <w:bottom w:val="single" w:sz="12" w:space="0" w:color="auto"/>
            </w:tcBorders>
          </w:tcPr>
          <w:p w14:paraId="756A0897" w14:textId="77777777" w:rsidR="00BD26BB" w:rsidRDefault="00BD26BB" w:rsidP="00495DC8">
            <w:pPr>
              <w:jc w:val="both"/>
              <w:rPr>
                <w:ins w:id="4848" w:author="Matyas Adam" w:date="2018-11-16T15:48:00Z"/>
              </w:rPr>
            </w:pPr>
            <w:r>
              <w:t>Cílem předmětu je seznámit studenty s podnikatelským prostředím nejen v České republice. Studenti získají základní znalosti z oblasti podnikání, zakládání vlastních podnikatelských subjektů a řízení takto vzniklých subjektů. Budou se orientovat v problematice tvorby podnikatelského plánu, právním minimu pro založení a vznik firmy, a to jak fyzické osoby, tak právnické osoby. Budou dále znát základní ekonomické vazby a fungování firem. Studenti budou schopni vytvořit si vlastní podnikání a založit vlastní podnikatelský subjekt.</w:t>
            </w:r>
          </w:p>
          <w:p w14:paraId="7FD8781F" w14:textId="77777777" w:rsidR="00BD26BB" w:rsidRDefault="00BD26BB" w:rsidP="00495DC8">
            <w:pPr>
              <w:jc w:val="both"/>
            </w:pPr>
          </w:p>
          <w:p w14:paraId="2E85336D" w14:textId="77777777" w:rsidR="00BD26BB" w:rsidRPr="009C4E5C" w:rsidRDefault="00BD26BB" w:rsidP="00495DC8">
            <w:pPr>
              <w:jc w:val="both"/>
              <w:rPr>
                <w:u w:val="single"/>
              </w:rPr>
            </w:pPr>
            <w:r w:rsidRPr="009C4E5C">
              <w:rPr>
                <w:u w:val="single"/>
              </w:rPr>
              <w:t>Hlavní témata:</w:t>
            </w:r>
          </w:p>
          <w:p w14:paraId="4712A14F" w14:textId="77777777" w:rsidR="00BD26BB" w:rsidRPr="0015666E" w:rsidRDefault="00BD26BB">
            <w:pPr>
              <w:numPr>
                <w:ilvl w:val="0"/>
                <w:numId w:val="95"/>
              </w:numPr>
              <w:rPr>
                <w:iCs/>
              </w:rPr>
              <w:pPrChange w:id="4849" w:author="PS" w:date="2018-11-25T14:57:00Z">
                <w:pPr>
                  <w:pStyle w:val="Odstavecseseznamem"/>
                  <w:numPr>
                    <w:numId w:val="44"/>
                  </w:numPr>
                  <w:tabs>
                    <w:tab w:val="num" w:pos="720"/>
                  </w:tabs>
                  <w:ind w:hanging="360"/>
                  <w:jc w:val="both"/>
                </w:pPr>
              </w:pPrChange>
            </w:pPr>
            <w:r w:rsidRPr="0015666E">
              <w:rPr>
                <w:iCs/>
              </w:rPr>
              <w:t>Úvod do podnikání, podnikatelské prostředí.</w:t>
            </w:r>
          </w:p>
          <w:p w14:paraId="30C31CD5" w14:textId="77777777" w:rsidR="00BD26BB" w:rsidRPr="00D9052B" w:rsidRDefault="00BD26BB">
            <w:pPr>
              <w:numPr>
                <w:ilvl w:val="0"/>
                <w:numId w:val="95"/>
              </w:numPr>
              <w:rPr>
                <w:iCs/>
              </w:rPr>
              <w:pPrChange w:id="4850" w:author="PS" w:date="2018-11-25T14:57:00Z">
                <w:pPr>
                  <w:pStyle w:val="Odstavecseseznamem"/>
                  <w:numPr>
                    <w:numId w:val="44"/>
                  </w:numPr>
                  <w:tabs>
                    <w:tab w:val="num" w:pos="720"/>
                  </w:tabs>
                  <w:ind w:hanging="360"/>
                  <w:jc w:val="both"/>
                </w:pPr>
              </w:pPrChange>
            </w:pPr>
            <w:r w:rsidRPr="00495DC8">
              <w:rPr>
                <w:iCs/>
              </w:rPr>
              <w:t xml:space="preserve">Tržní  a veřejné organizace. </w:t>
            </w:r>
          </w:p>
          <w:p w14:paraId="4835D5A5" w14:textId="77777777" w:rsidR="00BD26BB" w:rsidRPr="00422FA7" w:rsidRDefault="00BD26BB">
            <w:pPr>
              <w:numPr>
                <w:ilvl w:val="0"/>
                <w:numId w:val="95"/>
              </w:numPr>
              <w:rPr>
                <w:iCs/>
              </w:rPr>
              <w:pPrChange w:id="4851" w:author="PS" w:date="2018-11-25T14:57:00Z">
                <w:pPr>
                  <w:pStyle w:val="Odstavecseseznamem"/>
                  <w:numPr>
                    <w:numId w:val="44"/>
                  </w:numPr>
                  <w:tabs>
                    <w:tab w:val="num" w:pos="720"/>
                  </w:tabs>
                  <w:ind w:hanging="360"/>
                  <w:jc w:val="both"/>
                </w:pPr>
              </w:pPrChange>
            </w:pPr>
            <w:r w:rsidRPr="00422FA7">
              <w:rPr>
                <w:iCs/>
              </w:rPr>
              <w:t>Právní aspekty a právní formy podnikání v ČR.</w:t>
            </w:r>
          </w:p>
          <w:p w14:paraId="5451F29B" w14:textId="77777777" w:rsidR="00BD26BB" w:rsidRPr="00373E05" w:rsidRDefault="00BD26BB">
            <w:pPr>
              <w:numPr>
                <w:ilvl w:val="0"/>
                <w:numId w:val="95"/>
              </w:numPr>
              <w:rPr>
                <w:iCs/>
              </w:rPr>
              <w:pPrChange w:id="4852" w:author="PS" w:date="2018-11-25T14:57:00Z">
                <w:pPr>
                  <w:pStyle w:val="Odstavecseseznamem"/>
                  <w:numPr>
                    <w:numId w:val="44"/>
                  </w:numPr>
                  <w:tabs>
                    <w:tab w:val="num" w:pos="720"/>
                  </w:tabs>
                  <w:ind w:hanging="360"/>
                  <w:jc w:val="both"/>
                </w:pPr>
              </w:pPrChange>
            </w:pPr>
            <w:r w:rsidRPr="00373E05">
              <w:rPr>
                <w:iCs/>
              </w:rPr>
              <w:t>Živnostenské právo.</w:t>
            </w:r>
          </w:p>
          <w:p w14:paraId="66D51214" w14:textId="77777777" w:rsidR="00BD26BB" w:rsidRPr="00373E05" w:rsidRDefault="00BD26BB">
            <w:pPr>
              <w:numPr>
                <w:ilvl w:val="0"/>
                <w:numId w:val="95"/>
              </w:numPr>
              <w:rPr>
                <w:iCs/>
              </w:rPr>
              <w:pPrChange w:id="4853" w:author="PS" w:date="2018-11-25T14:57:00Z">
                <w:pPr>
                  <w:pStyle w:val="Odstavecseseznamem"/>
                  <w:numPr>
                    <w:numId w:val="44"/>
                  </w:numPr>
                  <w:tabs>
                    <w:tab w:val="num" w:pos="720"/>
                  </w:tabs>
                  <w:ind w:hanging="360"/>
                  <w:jc w:val="both"/>
                </w:pPr>
              </w:pPrChange>
            </w:pPr>
            <w:r w:rsidRPr="00373E05">
              <w:rPr>
                <w:iCs/>
              </w:rPr>
              <w:t>Životní cyklus podniku, vznik a zánik podniku.</w:t>
            </w:r>
          </w:p>
          <w:p w14:paraId="17236714" w14:textId="77777777" w:rsidR="00BD26BB" w:rsidRPr="002B7EA6" w:rsidRDefault="00BD26BB">
            <w:pPr>
              <w:numPr>
                <w:ilvl w:val="0"/>
                <w:numId w:val="95"/>
              </w:numPr>
              <w:rPr>
                <w:iCs/>
              </w:rPr>
              <w:pPrChange w:id="4854" w:author="PS" w:date="2018-11-25T14:57:00Z">
                <w:pPr>
                  <w:pStyle w:val="Odstavecseseznamem"/>
                  <w:numPr>
                    <w:numId w:val="44"/>
                  </w:numPr>
                  <w:tabs>
                    <w:tab w:val="num" w:pos="720"/>
                  </w:tabs>
                  <w:ind w:hanging="360"/>
                  <w:jc w:val="both"/>
                </w:pPr>
              </w:pPrChange>
            </w:pPr>
            <w:r w:rsidRPr="002B7EA6">
              <w:rPr>
                <w:iCs/>
              </w:rPr>
              <w:t>Založení fyzické a právnické osoby.</w:t>
            </w:r>
          </w:p>
          <w:p w14:paraId="44362DA0" w14:textId="77777777" w:rsidR="00BD26BB" w:rsidRPr="002B7EA6" w:rsidRDefault="00BD26BB">
            <w:pPr>
              <w:numPr>
                <w:ilvl w:val="0"/>
                <w:numId w:val="95"/>
              </w:numPr>
              <w:rPr>
                <w:iCs/>
              </w:rPr>
              <w:pPrChange w:id="4855" w:author="PS" w:date="2018-11-25T14:57:00Z">
                <w:pPr>
                  <w:pStyle w:val="Odstavecseseznamem"/>
                  <w:numPr>
                    <w:numId w:val="44"/>
                  </w:numPr>
                  <w:tabs>
                    <w:tab w:val="num" w:pos="720"/>
                  </w:tabs>
                  <w:ind w:hanging="360"/>
                  <w:jc w:val="both"/>
                </w:pPr>
              </w:pPrChange>
            </w:pPr>
            <w:r w:rsidRPr="002B7EA6">
              <w:rPr>
                <w:iCs/>
              </w:rPr>
              <w:t>Podpora podnikání.</w:t>
            </w:r>
          </w:p>
          <w:p w14:paraId="6D813847" w14:textId="77777777" w:rsidR="00BD26BB" w:rsidRPr="002B7EA6" w:rsidRDefault="00BD26BB">
            <w:pPr>
              <w:numPr>
                <w:ilvl w:val="0"/>
                <w:numId w:val="95"/>
              </w:numPr>
              <w:rPr>
                <w:iCs/>
              </w:rPr>
              <w:pPrChange w:id="4856" w:author="PS" w:date="2018-11-25T14:57:00Z">
                <w:pPr>
                  <w:pStyle w:val="Odstavecseseznamem"/>
                  <w:numPr>
                    <w:numId w:val="44"/>
                  </w:numPr>
                  <w:tabs>
                    <w:tab w:val="num" w:pos="720"/>
                  </w:tabs>
                  <w:ind w:hanging="360"/>
                  <w:jc w:val="both"/>
                </w:pPr>
              </w:pPrChange>
            </w:pPr>
            <w:r w:rsidRPr="002B7EA6">
              <w:rPr>
                <w:iCs/>
              </w:rPr>
              <w:t>Základy ekonomiky podniku (náklady, výnosy, výsledek hospodaření, majetek a kapitál).</w:t>
            </w:r>
          </w:p>
          <w:p w14:paraId="1158DDE1" w14:textId="77777777" w:rsidR="00BD26BB" w:rsidRPr="002B7EA6" w:rsidRDefault="00BD26BB">
            <w:pPr>
              <w:numPr>
                <w:ilvl w:val="0"/>
                <w:numId w:val="95"/>
              </w:numPr>
              <w:rPr>
                <w:iCs/>
              </w:rPr>
              <w:pPrChange w:id="4857" w:author="PS" w:date="2018-11-25T14:57:00Z">
                <w:pPr>
                  <w:pStyle w:val="Odstavecseseznamem"/>
                  <w:numPr>
                    <w:numId w:val="44"/>
                  </w:numPr>
                  <w:tabs>
                    <w:tab w:val="num" w:pos="720"/>
                  </w:tabs>
                  <w:ind w:hanging="360"/>
                  <w:jc w:val="both"/>
                </w:pPr>
              </w:pPrChange>
            </w:pPr>
            <w:r w:rsidRPr="002B7EA6">
              <w:rPr>
                <w:iCs/>
              </w:rPr>
              <w:t xml:space="preserve">Základy financí a finančního řízení v podniku. </w:t>
            </w:r>
          </w:p>
          <w:p w14:paraId="1944AB60" w14:textId="77777777" w:rsidR="00BD26BB" w:rsidRPr="002B7EA6" w:rsidRDefault="00BD26BB">
            <w:pPr>
              <w:numPr>
                <w:ilvl w:val="0"/>
                <w:numId w:val="95"/>
              </w:numPr>
              <w:rPr>
                <w:iCs/>
              </w:rPr>
              <w:pPrChange w:id="4858" w:author="PS" w:date="2018-11-25T14:57:00Z">
                <w:pPr>
                  <w:pStyle w:val="Odstavecseseznamem"/>
                  <w:numPr>
                    <w:numId w:val="44"/>
                  </w:numPr>
                  <w:tabs>
                    <w:tab w:val="num" w:pos="720"/>
                  </w:tabs>
                  <w:ind w:hanging="360"/>
                  <w:jc w:val="both"/>
                </w:pPr>
              </w:pPrChange>
            </w:pPr>
            <w:r w:rsidRPr="002B7EA6">
              <w:rPr>
                <w:iCs/>
              </w:rPr>
              <w:t>Daňové aspekty v podnikání.</w:t>
            </w:r>
          </w:p>
          <w:p w14:paraId="7A6F42E9" w14:textId="77777777" w:rsidR="00BD26BB" w:rsidRPr="00AB7A48" w:rsidRDefault="00BD26BB">
            <w:pPr>
              <w:numPr>
                <w:ilvl w:val="0"/>
                <w:numId w:val="95"/>
              </w:numPr>
              <w:rPr>
                <w:iCs/>
              </w:rPr>
              <w:pPrChange w:id="4859" w:author="PS" w:date="2018-11-25T14:57:00Z">
                <w:pPr>
                  <w:pStyle w:val="Odstavecseseznamem"/>
                  <w:numPr>
                    <w:numId w:val="44"/>
                  </w:numPr>
                  <w:tabs>
                    <w:tab w:val="num" w:pos="720"/>
                  </w:tabs>
                  <w:ind w:hanging="360"/>
                  <w:jc w:val="both"/>
                </w:pPr>
              </w:pPrChange>
            </w:pPr>
            <w:r w:rsidRPr="00AB7A48">
              <w:rPr>
                <w:iCs/>
              </w:rPr>
              <w:t xml:space="preserve">Podnikatelský plán. </w:t>
            </w:r>
          </w:p>
          <w:p w14:paraId="1966D7F6" w14:textId="77777777" w:rsidR="00BD26BB" w:rsidDel="00722D20" w:rsidRDefault="00BD26BB" w:rsidP="00495DC8">
            <w:pPr>
              <w:jc w:val="both"/>
              <w:rPr>
                <w:del w:id="4860" w:author="Matyas Adam" w:date="2018-11-16T15:48:00Z"/>
              </w:rPr>
            </w:pPr>
          </w:p>
          <w:p w14:paraId="1977C0D3" w14:textId="77777777" w:rsidR="00BD26BB" w:rsidRPr="00D82981" w:rsidRDefault="00BD26BB" w:rsidP="00495DC8">
            <w:pPr>
              <w:jc w:val="both"/>
            </w:pPr>
          </w:p>
          <w:p w14:paraId="222D2AEE" w14:textId="77777777" w:rsidR="00BD26BB" w:rsidRPr="00AB0288" w:rsidRDefault="00BD26BB" w:rsidP="00495DC8">
            <w:pPr>
              <w:jc w:val="both"/>
              <w:rPr>
                <w:b/>
              </w:rPr>
            </w:pPr>
            <w:r w:rsidRPr="00AB0288">
              <w:rPr>
                <w:b/>
              </w:rPr>
              <w:t>Výstupní kompetence</w:t>
            </w:r>
          </w:p>
          <w:p w14:paraId="39D4C2DB" w14:textId="77777777" w:rsidR="00BD26BB" w:rsidRPr="00D82981" w:rsidRDefault="00BD26BB" w:rsidP="00495DC8">
            <w:pPr>
              <w:jc w:val="both"/>
            </w:pPr>
            <w:r w:rsidRPr="00EE2E11">
              <w:t>Student kriticky hodnotí informace v souvislosti s</w:t>
            </w:r>
            <w:r>
              <w:t> podnikáním, tvorbou vlastního Startupu,</w:t>
            </w:r>
            <w:r w:rsidRPr="00EE2E11">
              <w:t xml:space="preserve"> zná základní </w:t>
            </w:r>
            <w:r>
              <w:t>údaje o podnikatelském prostředí, právních aspektech podnikání, právních formách podnikání. Dále zná základní ekonomické a finanční aspekty podnikání, umí vypočítat efekt podnikání v podobě výsledku hospodaření</w:t>
            </w:r>
            <w:r w:rsidRPr="00EE2E11">
              <w:t xml:space="preserve">, kriticky hodnotí </w:t>
            </w:r>
            <w:r>
              <w:t>podnikatelské možnosti a příležitosti</w:t>
            </w:r>
            <w:r w:rsidRPr="00EE2E11">
              <w:t>.</w:t>
            </w:r>
          </w:p>
          <w:p w14:paraId="32440F98" w14:textId="77777777" w:rsidR="00BD26BB" w:rsidRDefault="00BD26BB" w:rsidP="00495DC8">
            <w:pPr>
              <w:jc w:val="both"/>
            </w:pPr>
          </w:p>
        </w:tc>
      </w:tr>
      <w:tr w:rsidR="00BD26BB" w14:paraId="7BF3D055" w14:textId="77777777" w:rsidTr="00495DC8">
        <w:trPr>
          <w:trHeight w:val="265"/>
        </w:trPr>
        <w:tc>
          <w:tcPr>
            <w:tcW w:w="3653" w:type="dxa"/>
            <w:gridSpan w:val="2"/>
            <w:tcBorders>
              <w:top w:val="nil"/>
            </w:tcBorders>
            <w:shd w:val="clear" w:color="auto" w:fill="F7CAAC"/>
          </w:tcPr>
          <w:p w14:paraId="2801D9C7" w14:textId="77777777" w:rsidR="00BD26BB" w:rsidRDefault="00BD26BB" w:rsidP="00495DC8">
            <w:pPr>
              <w:jc w:val="both"/>
            </w:pPr>
            <w:r>
              <w:rPr>
                <w:b/>
              </w:rPr>
              <w:t>Studijní literatura a studijní pomůcky</w:t>
            </w:r>
          </w:p>
        </w:tc>
        <w:tc>
          <w:tcPr>
            <w:tcW w:w="6202" w:type="dxa"/>
            <w:gridSpan w:val="6"/>
            <w:tcBorders>
              <w:top w:val="nil"/>
              <w:bottom w:val="nil"/>
            </w:tcBorders>
          </w:tcPr>
          <w:p w14:paraId="6A0C7BBC" w14:textId="77777777" w:rsidR="00BD26BB" w:rsidRDefault="00BD26BB" w:rsidP="00495DC8">
            <w:pPr>
              <w:jc w:val="both"/>
            </w:pPr>
          </w:p>
        </w:tc>
      </w:tr>
      <w:tr w:rsidR="00BD26BB" w14:paraId="0FA8E6E7" w14:textId="77777777" w:rsidTr="00495DC8">
        <w:trPr>
          <w:trHeight w:val="1497"/>
        </w:trPr>
        <w:tc>
          <w:tcPr>
            <w:tcW w:w="9855" w:type="dxa"/>
            <w:gridSpan w:val="8"/>
            <w:tcBorders>
              <w:top w:val="nil"/>
            </w:tcBorders>
          </w:tcPr>
          <w:p w14:paraId="538C4271" w14:textId="77777777" w:rsidR="00BD26BB" w:rsidRDefault="00BD26BB">
            <w:pPr>
              <w:ind w:left="322" w:hanging="284"/>
              <w:jc w:val="both"/>
              <w:rPr>
                <w:b/>
                <w:sz w:val="19"/>
                <w:szCs w:val="19"/>
              </w:rPr>
              <w:pPrChange w:id="4861" w:author="Matyas Adam" w:date="2018-11-16T15:48:00Z">
                <w:pPr>
                  <w:jc w:val="both"/>
                </w:pPr>
              </w:pPrChange>
            </w:pPr>
            <w:r w:rsidRPr="002C0D21">
              <w:rPr>
                <w:b/>
                <w:sz w:val="19"/>
                <w:szCs w:val="19"/>
              </w:rPr>
              <w:t>Povinná literatura</w:t>
            </w:r>
            <w:ins w:id="4862" w:author="Matyas Adam" w:date="2018-11-16T15:50:00Z">
              <w:r>
                <w:rPr>
                  <w:b/>
                  <w:sz w:val="19"/>
                  <w:szCs w:val="19"/>
                </w:rPr>
                <w:t>:</w:t>
              </w:r>
            </w:ins>
          </w:p>
          <w:p w14:paraId="46DDC2BD" w14:textId="77777777" w:rsidR="00BD26BB" w:rsidRDefault="00BD26BB">
            <w:pPr>
              <w:ind w:left="38"/>
              <w:jc w:val="both"/>
              <w:pPrChange w:id="4863" w:author="PS" w:date="2018-11-25T14:57:00Z">
                <w:pPr>
                  <w:jc w:val="both"/>
                </w:pPr>
              </w:pPrChange>
            </w:pPr>
            <w:r w:rsidRPr="00722D20">
              <w:rPr>
                <w:caps/>
                <w:rPrChange w:id="4864" w:author="Matyas Adam" w:date="2018-11-16T15:49:00Z">
                  <w:rPr/>
                </w:rPrChange>
              </w:rPr>
              <w:t xml:space="preserve">Martinovičová, D., </w:t>
            </w:r>
            <w:del w:id="4865" w:author="Matyas Adam" w:date="2018-11-16T15:49:00Z">
              <w:r w:rsidRPr="00722D20" w:rsidDel="00722D20">
                <w:rPr>
                  <w:caps/>
                  <w:rPrChange w:id="4866" w:author="Matyas Adam" w:date="2018-11-16T15:49:00Z">
                    <w:rPr/>
                  </w:rPrChange>
                </w:rPr>
                <w:delText xml:space="preserve">M. </w:delText>
              </w:r>
            </w:del>
            <w:r w:rsidRPr="00722D20">
              <w:rPr>
                <w:caps/>
                <w:rPrChange w:id="4867" w:author="Matyas Adam" w:date="2018-11-16T15:49:00Z">
                  <w:rPr/>
                </w:rPrChange>
              </w:rPr>
              <w:t>Konečný</w:t>
            </w:r>
            <w:ins w:id="4868" w:author="Matyas Adam" w:date="2018-11-16T15:49:00Z">
              <w:r w:rsidRPr="00722D20">
                <w:rPr>
                  <w:caps/>
                  <w:rPrChange w:id="4869" w:author="Matyas Adam" w:date="2018-11-16T15:49:00Z">
                    <w:rPr/>
                  </w:rPrChange>
                </w:rPr>
                <w:t xml:space="preserve"> M.</w:t>
              </w:r>
            </w:ins>
            <w:ins w:id="4870" w:author="Matyas Adam" w:date="2018-11-16T15:48:00Z">
              <w:r w:rsidRPr="00722D20">
                <w:rPr>
                  <w:caps/>
                  <w:rPrChange w:id="4871" w:author="Matyas Adam" w:date="2018-11-16T15:49:00Z">
                    <w:rPr/>
                  </w:rPrChange>
                </w:rPr>
                <w:t xml:space="preserve">, </w:t>
              </w:r>
            </w:ins>
            <w:del w:id="4872" w:author="Matyas Adam" w:date="2018-11-16T15:48:00Z">
              <w:r w:rsidRPr="00722D20" w:rsidDel="00722D20">
                <w:rPr>
                  <w:caps/>
                  <w:rPrChange w:id="4873" w:author="Matyas Adam" w:date="2018-11-16T15:49:00Z">
                    <w:rPr/>
                  </w:rPrChange>
                </w:rPr>
                <w:delText xml:space="preserve"> a J. </w:delText>
              </w:r>
            </w:del>
            <w:r w:rsidRPr="00722D20">
              <w:rPr>
                <w:caps/>
                <w:rPrChange w:id="4874" w:author="Matyas Adam" w:date="2018-11-16T15:49:00Z">
                  <w:rPr/>
                </w:rPrChange>
              </w:rPr>
              <w:t>Vavřina</w:t>
            </w:r>
            <w:ins w:id="4875" w:author="Matyas Adam" w:date="2018-11-16T15:49:00Z">
              <w:r w:rsidRPr="00722D20">
                <w:rPr>
                  <w:caps/>
                  <w:rPrChange w:id="4876" w:author="Matyas Adam" w:date="2018-11-16T15:49:00Z">
                    <w:rPr/>
                  </w:rPrChange>
                </w:rPr>
                <w:t xml:space="preserve"> J</w:t>
              </w:r>
            </w:ins>
            <w:r>
              <w:t xml:space="preserve">. </w:t>
            </w:r>
            <w:r>
              <w:rPr>
                <w:i/>
                <w:iCs/>
              </w:rPr>
              <w:t>Úvod do podnikové ekonomiky</w:t>
            </w:r>
            <w:r>
              <w:t xml:space="preserve">. Praha: Grada, 2014, 208 s. Expert. </w:t>
            </w:r>
          </w:p>
          <w:p w14:paraId="4484B6C2" w14:textId="77777777" w:rsidR="00BD26BB" w:rsidRDefault="00BD26BB">
            <w:pPr>
              <w:ind w:left="38"/>
              <w:jc w:val="both"/>
              <w:pPrChange w:id="4877" w:author="PS" w:date="2018-11-25T14:57:00Z">
                <w:pPr>
                  <w:jc w:val="both"/>
                </w:pPr>
              </w:pPrChange>
            </w:pPr>
            <w:r w:rsidRPr="00722D20">
              <w:rPr>
                <w:caps/>
                <w:rPrChange w:id="4878" w:author="Matyas Adam" w:date="2018-11-16T15:49:00Z">
                  <w:rPr/>
                </w:rPrChange>
              </w:rPr>
              <w:t xml:space="preserve">Synek, M., </w:t>
            </w:r>
            <w:del w:id="4879" w:author="Matyas Adam" w:date="2018-11-16T15:49:00Z">
              <w:r w:rsidRPr="00722D20" w:rsidDel="00722D20">
                <w:rPr>
                  <w:caps/>
                  <w:rPrChange w:id="4880" w:author="Matyas Adam" w:date="2018-11-16T15:49:00Z">
                    <w:rPr/>
                  </w:rPrChange>
                </w:rPr>
                <w:delText xml:space="preserve">E. </w:delText>
              </w:r>
            </w:del>
            <w:r w:rsidRPr="00722D20">
              <w:rPr>
                <w:caps/>
                <w:rPrChange w:id="4881" w:author="Matyas Adam" w:date="2018-11-16T15:49:00Z">
                  <w:rPr/>
                </w:rPrChange>
              </w:rPr>
              <w:t>Kislingerová</w:t>
            </w:r>
            <w:ins w:id="4882" w:author="Matyas Adam" w:date="2018-11-16T15:49:00Z">
              <w:r w:rsidRPr="00722D20">
                <w:rPr>
                  <w:caps/>
                  <w:rPrChange w:id="4883" w:author="Matyas Adam" w:date="2018-11-16T15:49:00Z">
                    <w:rPr/>
                  </w:rPrChange>
                </w:rPr>
                <w:t xml:space="preserve"> E.</w:t>
              </w:r>
            </w:ins>
            <w:r w:rsidRPr="00722D20">
              <w:rPr>
                <w:caps/>
                <w:rPrChange w:id="4884" w:author="Matyas Adam" w:date="2018-11-16T15:49:00Z">
                  <w:rPr/>
                </w:rPrChange>
              </w:rPr>
              <w:t>, a</w:t>
            </w:r>
            <w:r>
              <w:t xml:space="preserve"> </w:t>
            </w:r>
            <w:r w:rsidRPr="00722D20">
              <w:rPr>
                <w:caps/>
                <w:rPrChange w:id="4885" w:author="Matyas Adam" w:date="2018-11-16T15:49:00Z">
                  <w:rPr/>
                </w:rPrChange>
              </w:rPr>
              <w:t>kolektiv.</w:t>
            </w:r>
            <w:r>
              <w:t xml:space="preserve"> </w:t>
            </w:r>
            <w:r>
              <w:rPr>
                <w:i/>
              </w:rPr>
              <w:t xml:space="preserve">Podniková ekonomika. </w:t>
            </w:r>
            <w:r>
              <w:t xml:space="preserve">6. přepracované a doplněné vydání. Praha: C. H. Beck, 2015. </w:t>
            </w:r>
          </w:p>
          <w:p w14:paraId="3264121C" w14:textId="77777777" w:rsidR="00BD26BB" w:rsidRDefault="00BD26BB">
            <w:pPr>
              <w:ind w:left="38"/>
              <w:jc w:val="both"/>
              <w:pPrChange w:id="4886" w:author="PS" w:date="2018-11-25T14:57:00Z">
                <w:pPr>
                  <w:jc w:val="both"/>
                </w:pPr>
              </w:pPrChange>
            </w:pPr>
            <w:r w:rsidRPr="00722D20">
              <w:rPr>
                <w:caps/>
                <w:rPrChange w:id="4887" w:author="Matyas Adam" w:date="2018-11-16T15:49:00Z">
                  <w:rPr/>
                </w:rPrChange>
              </w:rPr>
              <w:t>Synek, M. a kolektiv</w:t>
            </w:r>
            <w:r>
              <w:t xml:space="preserve">. </w:t>
            </w:r>
            <w:r>
              <w:rPr>
                <w:i/>
              </w:rPr>
              <w:t xml:space="preserve">Manažerská ekonomika. </w:t>
            </w:r>
            <w:r>
              <w:t xml:space="preserve">5. aktualizované a doplněné vydání. Praha: Grada, 2011. </w:t>
            </w:r>
          </w:p>
          <w:p w14:paraId="441789A6" w14:textId="77777777" w:rsidR="00BD26BB" w:rsidRDefault="00BD26BB">
            <w:pPr>
              <w:ind w:left="38"/>
              <w:jc w:val="both"/>
              <w:pPrChange w:id="4888" w:author="PS" w:date="2018-11-25T14:57:00Z">
                <w:pPr>
                  <w:jc w:val="both"/>
                </w:pPr>
              </w:pPrChange>
            </w:pPr>
            <w:r w:rsidRPr="00722D20">
              <w:rPr>
                <w:caps/>
                <w:rPrChange w:id="4889" w:author="Matyas Adam" w:date="2018-11-16T15:49:00Z">
                  <w:rPr/>
                </w:rPrChange>
              </w:rPr>
              <w:t xml:space="preserve">Veber, J., </w:t>
            </w:r>
            <w:del w:id="4890" w:author="Matyas Adam" w:date="2018-11-16T15:49:00Z">
              <w:r w:rsidRPr="00722D20" w:rsidDel="00722D20">
                <w:rPr>
                  <w:caps/>
                  <w:rPrChange w:id="4891" w:author="Matyas Adam" w:date="2018-11-16T15:49:00Z">
                    <w:rPr/>
                  </w:rPrChange>
                </w:rPr>
                <w:delText xml:space="preserve">J. </w:delText>
              </w:r>
            </w:del>
            <w:r w:rsidRPr="00722D20">
              <w:rPr>
                <w:caps/>
                <w:rPrChange w:id="4892" w:author="Matyas Adam" w:date="2018-11-16T15:49:00Z">
                  <w:rPr/>
                </w:rPrChange>
              </w:rPr>
              <w:t>Srpová</w:t>
            </w:r>
            <w:ins w:id="4893" w:author="Matyas Adam" w:date="2018-11-16T15:49:00Z">
              <w:r w:rsidRPr="00722D20">
                <w:rPr>
                  <w:caps/>
                  <w:rPrChange w:id="4894" w:author="Matyas Adam" w:date="2018-11-16T15:49:00Z">
                    <w:rPr/>
                  </w:rPrChange>
                </w:rPr>
                <w:t xml:space="preserve"> J.</w:t>
              </w:r>
            </w:ins>
            <w:r w:rsidRPr="00722D20">
              <w:rPr>
                <w:caps/>
                <w:rPrChange w:id="4895" w:author="Matyas Adam" w:date="2018-11-16T15:49:00Z">
                  <w:rPr/>
                </w:rPrChange>
              </w:rPr>
              <w:t>, a kolektiv.</w:t>
            </w:r>
            <w:r>
              <w:t xml:space="preserve"> </w:t>
            </w:r>
            <w:r>
              <w:rPr>
                <w:i/>
              </w:rPr>
              <w:t xml:space="preserve">Podnikání malé a střední firmy. </w:t>
            </w:r>
            <w:r>
              <w:t>3. aktualizované a doplněné vydání. Praha: Grada, 2012.</w:t>
            </w:r>
          </w:p>
          <w:p w14:paraId="56087819" w14:textId="77777777" w:rsidR="00BD26BB" w:rsidRDefault="00BD26BB">
            <w:pPr>
              <w:ind w:left="38"/>
              <w:jc w:val="both"/>
              <w:pPrChange w:id="4896" w:author="PS" w:date="2018-11-25T14:57:00Z">
                <w:pPr>
                  <w:jc w:val="both"/>
                </w:pPr>
              </w:pPrChange>
            </w:pPr>
            <w:r>
              <w:t xml:space="preserve">VOCHOZKA, </w:t>
            </w:r>
            <w:del w:id="4897" w:author="Matyas Adam" w:date="2018-11-16T15:49:00Z">
              <w:r w:rsidDel="00722D20">
                <w:delText xml:space="preserve">Marek </w:delText>
              </w:r>
            </w:del>
            <w:ins w:id="4898" w:author="Matyas Adam" w:date="2018-11-16T15:49:00Z">
              <w:r>
                <w:t>M.,</w:t>
              </w:r>
            </w:ins>
            <w:del w:id="4899" w:author="Matyas Adam" w:date="2018-11-16T15:49:00Z">
              <w:r w:rsidDel="00722D20">
                <w:delText xml:space="preserve">a Petr </w:delText>
              </w:r>
            </w:del>
            <w:r>
              <w:t>MULAČ</w:t>
            </w:r>
            <w:ins w:id="4900" w:author="Matyas Adam" w:date="2018-11-16T15:49:00Z">
              <w:r>
                <w:t>, P</w:t>
              </w:r>
            </w:ins>
            <w:r>
              <w:t xml:space="preserve">. </w:t>
            </w:r>
            <w:r>
              <w:rPr>
                <w:i/>
                <w:iCs/>
              </w:rPr>
              <w:t xml:space="preserve">Podniková ekonomika. </w:t>
            </w:r>
            <w:r>
              <w:t>1. vyd. Praha: Grada, 2012, 570 s.</w:t>
            </w:r>
          </w:p>
          <w:p w14:paraId="1DF44C46" w14:textId="77777777" w:rsidR="00BD26BB" w:rsidRDefault="00BD26BB">
            <w:pPr>
              <w:ind w:left="38"/>
              <w:jc w:val="both"/>
              <w:rPr>
                <w:ins w:id="4901" w:author="Matyas Adam" w:date="2018-11-16T15:50:00Z"/>
              </w:rPr>
              <w:pPrChange w:id="4902" w:author="PS" w:date="2018-11-25T14:57:00Z">
                <w:pPr>
                  <w:jc w:val="both"/>
                </w:pPr>
              </w:pPrChange>
            </w:pPr>
            <w:r>
              <w:t>Zákon č. 455/1991 Sb., o živnostenském podnikání v platném znění</w:t>
            </w:r>
          </w:p>
          <w:p w14:paraId="401ED034" w14:textId="77777777" w:rsidR="00BD26BB" w:rsidRPr="00FF3F83" w:rsidRDefault="00BD26BB">
            <w:pPr>
              <w:ind w:left="38"/>
              <w:jc w:val="both"/>
              <w:rPr>
                <w:sz w:val="19"/>
                <w:szCs w:val="19"/>
              </w:rPr>
              <w:pPrChange w:id="4903" w:author="PS" w:date="2018-11-25T14:57:00Z">
                <w:pPr>
                  <w:jc w:val="both"/>
                </w:pPr>
              </w:pPrChange>
            </w:pPr>
            <w:ins w:id="4904" w:author="Matyas Adam" w:date="2018-11-16T15:50:00Z">
              <w:r w:rsidRPr="00A70703">
                <w:t>Materiály dostupné v e-learningovém kurzu předmětu v LMS Moodle na </w:t>
              </w:r>
              <w:r w:rsidRPr="00A70703">
                <w:fldChar w:fldCharType="begin"/>
              </w:r>
              <w:r>
                <w:instrText xml:space="preserve"> HYPERLINK "http://vyuka.flkr.utb.cz/" \t "_blank" </w:instrText>
              </w:r>
              <w:r w:rsidRPr="00A70703">
                <w:fldChar w:fldCharType="separate"/>
              </w:r>
              <w:r w:rsidRPr="00A70703">
                <w:t>http://vyuka.flkr.utb.cz</w:t>
              </w:r>
              <w:r w:rsidRPr="00A70703">
                <w:fldChar w:fldCharType="end"/>
              </w:r>
            </w:ins>
          </w:p>
          <w:p w14:paraId="79262C42" w14:textId="77777777" w:rsidR="00BD26BB" w:rsidRDefault="00BD26BB">
            <w:pPr>
              <w:spacing w:before="60"/>
              <w:ind w:left="322" w:hanging="284"/>
              <w:jc w:val="both"/>
              <w:rPr>
                <w:b/>
                <w:sz w:val="19"/>
                <w:szCs w:val="19"/>
              </w:rPr>
              <w:pPrChange w:id="4905" w:author="Matyas Adam" w:date="2018-11-16T15:48:00Z">
                <w:pPr>
                  <w:spacing w:before="60"/>
                  <w:jc w:val="both"/>
                </w:pPr>
              </w:pPrChange>
            </w:pPr>
            <w:r w:rsidRPr="002C0D21">
              <w:rPr>
                <w:b/>
                <w:sz w:val="19"/>
                <w:szCs w:val="19"/>
              </w:rPr>
              <w:t>Doporučená literatura</w:t>
            </w:r>
            <w:ins w:id="4906" w:author="Matyas Adam" w:date="2018-11-16T15:50:00Z">
              <w:r>
                <w:rPr>
                  <w:b/>
                  <w:sz w:val="19"/>
                  <w:szCs w:val="19"/>
                </w:rPr>
                <w:t>:</w:t>
              </w:r>
            </w:ins>
          </w:p>
          <w:p w14:paraId="487CEA38" w14:textId="77777777" w:rsidR="00BD26BB" w:rsidRDefault="00BD26BB">
            <w:pPr>
              <w:ind w:left="38"/>
              <w:jc w:val="both"/>
              <w:pPrChange w:id="4907" w:author="PS" w:date="2018-11-25T14:58:00Z">
                <w:pPr>
                  <w:jc w:val="both"/>
                </w:pPr>
              </w:pPrChange>
            </w:pPr>
            <w:r w:rsidRPr="00722D20">
              <w:rPr>
                <w:caps/>
                <w:rPrChange w:id="4908" w:author="Matyas Adam" w:date="2018-11-16T15:50:00Z">
                  <w:rPr/>
                </w:rPrChange>
              </w:rPr>
              <w:t>Janatka, F</w:t>
            </w:r>
            <w:r>
              <w:t xml:space="preserve">. </w:t>
            </w:r>
            <w:r>
              <w:rPr>
                <w:i/>
                <w:iCs/>
              </w:rPr>
              <w:t>Podnikání v globalizovaném světě</w:t>
            </w:r>
            <w:r>
              <w:t>. Praha: Wolters Kluwer, 2017, 336 s.</w:t>
            </w:r>
          </w:p>
          <w:p w14:paraId="7B324520" w14:textId="77777777" w:rsidR="00BD26BB" w:rsidRDefault="00BD26BB">
            <w:pPr>
              <w:ind w:left="38"/>
              <w:jc w:val="both"/>
              <w:pPrChange w:id="4909" w:author="PS" w:date="2018-11-25T14:58:00Z">
                <w:pPr>
                  <w:jc w:val="both"/>
                </w:pPr>
              </w:pPrChange>
            </w:pPr>
            <w:r>
              <w:t xml:space="preserve">VÁCHAL, Jan a Marek VOCHOZKA. </w:t>
            </w:r>
            <w:r>
              <w:rPr>
                <w:i/>
                <w:iCs/>
              </w:rPr>
              <w:t>Podnikové řízení</w:t>
            </w:r>
            <w:r>
              <w:t xml:space="preserve">. Praha: Grada, 2013, 685 s. </w:t>
            </w:r>
          </w:p>
          <w:p w14:paraId="5292D436" w14:textId="77777777" w:rsidR="00BD26BB" w:rsidRDefault="00BD26BB">
            <w:pPr>
              <w:ind w:left="38"/>
              <w:jc w:val="both"/>
              <w:pPrChange w:id="4910" w:author="PS" w:date="2018-11-25T14:58:00Z">
                <w:pPr>
                  <w:jc w:val="both"/>
                </w:pPr>
              </w:pPrChange>
            </w:pPr>
            <w:r w:rsidRPr="00722D20">
              <w:rPr>
                <w:caps/>
                <w:rPrChange w:id="4911" w:author="Matyas Adam" w:date="2018-11-16T15:50:00Z">
                  <w:rPr/>
                </w:rPrChange>
              </w:rPr>
              <w:t>Wöhe, G., a E. Kislingerová</w:t>
            </w:r>
            <w:r>
              <w:t xml:space="preserve">. </w:t>
            </w:r>
            <w:r>
              <w:rPr>
                <w:i/>
              </w:rPr>
              <w:t xml:space="preserve">Úvod do podnikového hospodářství. </w:t>
            </w:r>
            <w:r>
              <w:t xml:space="preserve">2. přepracované a doplněné vydání. Praha: C. H. Beck, 2007. </w:t>
            </w:r>
          </w:p>
          <w:p w14:paraId="65E3F18F" w14:textId="77777777" w:rsidR="00BD26BB" w:rsidRDefault="00BD26BB">
            <w:pPr>
              <w:ind w:left="38"/>
              <w:jc w:val="both"/>
              <w:pPrChange w:id="4912" w:author="PS" w:date="2018-11-25T14:58:00Z">
                <w:pPr>
                  <w:jc w:val="both"/>
                </w:pPr>
              </w:pPrChange>
            </w:pPr>
            <w:r>
              <w:t>Zákon č. 89/2012 Sb., Občanský zákoník v platném znění</w:t>
            </w:r>
          </w:p>
          <w:p w14:paraId="74B6E1E6" w14:textId="77777777" w:rsidR="00BD26BB" w:rsidRPr="00FF3F83" w:rsidDel="00722D20" w:rsidRDefault="00BD26BB">
            <w:pPr>
              <w:ind w:left="38"/>
              <w:jc w:val="both"/>
              <w:rPr>
                <w:del w:id="4913" w:author="Matyas Adam" w:date="2018-11-16T15:50:00Z"/>
                <w:sz w:val="19"/>
                <w:szCs w:val="19"/>
              </w:rPr>
              <w:pPrChange w:id="4914" w:author="PS" w:date="2018-11-25T14:58:00Z">
                <w:pPr>
                  <w:jc w:val="both"/>
                </w:pPr>
              </w:pPrChange>
            </w:pPr>
            <w:r>
              <w:t>Zákon č. 90/2012 Sb., Zákon o obchodních společnostech a družstvech (zákon o obchodních korporacích) v platném znění</w:t>
            </w:r>
          </w:p>
          <w:p w14:paraId="2705246D" w14:textId="77777777" w:rsidR="00BD26BB" w:rsidDel="00722D20" w:rsidRDefault="00BD26BB">
            <w:pPr>
              <w:ind w:left="38"/>
              <w:jc w:val="both"/>
              <w:rPr>
                <w:del w:id="4915" w:author="Matyas Adam" w:date="2018-11-16T15:50:00Z"/>
              </w:rPr>
              <w:pPrChange w:id="4916" w:author="PS" w:date="2018-11-25T14:58:00Z">
                <w:pPr>
                  <w:jc w:val="both"/>
                </w:pPr>
              </w:pPrChange>
            </w:pPr>
          </w:p>
          <w:p w14:paraId="0B53246B" w14:textId="77777777" w:rsidR="00BD26BB" w:rsidRDefault="00BD26BB">
            <w:pPr>
              <w:ind w:left="38"/>
              <w:jc w:val="both"/>
              <w:pPrChange w:id="4917" w:author="PS" w:date="2018-11-25T14:58:00Z">
                <w:pPr>
                  <w:jc w:val="both"/>
                </w:pPr>
              </w:pPrChange>
            </w:pPr>
          </w:p>
        </w:tc>
      </w:tr>
      <w:tr w:rsidR="00BD26BB" w14:paraId="1B6358D8"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DAEF113" w14:textId="77777777" w:rsidR="00BD26BB" w:rsidRDefault="00BD26BB" w:rsidP="00495DC8">
            <w:pPr>
              <w:jc w:val="center"/>
              <w:rPr>
                <w:b/>
              </w:rPr>
            </w:pPr>
            <w:r>
              <w:rPr>
                <w:b/>
              </w:rPr>
              <w:t>Informace ke kombinované nebo distanční formě</w:t>
            </w:r>
          </w:p>
        </w:tc>
      </w:tr>
      <w:tr w:rsidR="00BD26BB" w14:paraId="3E3A9F6E" w14:textId="77777777" w:rsidTr="00495DC8">
        <w:tc>
          <w:tcPr>
            <w:tcW w:w="4787" w:type="dxa"/>
            <w:gridSpan w:val="3"/>
            <w:tcBorders>
              <w:top w:val="single" w:sz="2" w:space="0" w:color="auto"/>
            </w:tcBorders>
            <w:shd w:val="clear" w:color="auto" w:fill="F7CAAC"/>
          </w:tcPr>
          <w:p w14:paraId="4D54225F" w14:textId="77777777" w:rsidR="00BD26BB" w:rsidRDefault="00BD26BB" w:rsidP="00495DC8">
            <w:pPr>
              <w:jc w:val="both"/>
            </w:pPr>
            <w:r>
              <w:rPr>
                <w:b/>
              </w:rPr>
              <w:t>Rozsah konzultací (soustředění)</w:t>
            </w:r>
          </w:p>
        </w:tc>
        <w:tc>
          <w:tcPr>
            <w:tcW w:w="889" w:type="dxa"/>
            <w:tcBorders>
              <w:top w:val="single" w:sz="2" w:space="0" w:color="auto"/>
            </w:tcBorders>
          </w:tcPr>
          <w:p w14:paraId="2FB7706D" w14:textId="77777777" w:rsidR="00BD26BB" w:rsidRDefault="00BD26BB" w:rsidP="00495DC8">
            <w:pPr>
              <w:jc w:val="both"/>
            </w:pPr>
          </w:p>
        </w:tc>
        <w:tc>
          <w:tcPr>
            <w:tcW w:w="4179" w:type="dxa"/>
            <w:gridSpan w:val="4"/>
            <w:tcBorders>
              <w:top w:val="single" w:sz="2" w:space="0" w:color="auto"/>
            </w:tcBorders>
            <w:shd w:val="clear" w:color="auto" w:fill="F7CAAC"/>
          </w:tcPr>
          <w:p w14:paraId="2B60DE3D" w14:textId="77777777" w:rsidR="00BD26BB" w:rsidRDefault="00BD26BB" w:rsidP="00495DC8">
            <w:pPr>
              <w:jc w:val="both"/>
              <w:rPr>
                <w:b/>
              </w:rPr>
            </w:pPr>
            <w:r>
              <w:rPr>
                <w:b/>
              </w:rPr>
              <w:t xml:space="preserve">hodin </w:t>
            </w:r>
          </w:p>
        </w:tc>
      </w:tr>
      <w:tr w:rsidR="00BD26BB" w14:paraId="122C158C" w14:textId="77777777" w:rsidTr="00495DC8">
        <w:tc>
          <w:tcPr>
            <w:tcW w:w="9855" w:type="dxa"/>
            <w:gridSpan w:val="8"/>
            <w:shd w:val="clear" w:color="auto" w:fill="F7CAAC"/>
          </w:tcPr>
          <w:p w14:paraId="6A030D8F" w14:textId="77777777" w:rsidR="00BD26BB" w:rsidRDefault="00BD26BB" w:rsidP="00495DC8">
            <w:pPr>
              <w:jc w:val="both"/>
              <w:rPr>
                <w:b/>
              </w:rPr>
            </w:pPr>
            <w:r>
              <w:rPr>
                <w:b/>
              </w:rPr>
              <w:t>Informace o způsobu kontaktu s vyučujícím</w:t>
            </w:r>
          </w:p>
        </w:tc>
      </w:tr>
      <w:tr w:rsidR="00BD26BB" w14:paraId="71DCE130" w14:textId="77777777" w:rsidTr="00495DC8">
        <w:trPr>
          <w:trHeight w:val="266"/>
        </w:trPr>
        <w:tc>
          <w:tcPr>
            <w:tcW w:w="9855" w:type="dxa"/>
            <w:gridSpan w:val="8"/>
          </w:tcPr>
          <w:p w14:paraId="4043533B" w14:textId="77777777" w:rsidR="00BD26BB" w:rsidRDefault="00BD26BB" w:rsidP="00495DC8">
            <w:pPr>
              <w:jc w:val="both"/>
            </w:pPr>
          </w:p>
        </w:tc>
      </w:tr>
    </w:tbl>
    <w:p w14:paraId="41B7D7B6" w14:textId="77777777" w:rsidR="00BD26BB" w:rsidRDefault="00BD26BB">
      <w:pPr>
        <w:spacing w:after="160" w:line="259" w:lineRule="auto"/>
      </w:pPr>
    </w:p>
    <w:p w14:paraId="44DB42E6" w14:textId="77777777" w:rsidR="00BD26BB" w:rsidRDefault="00BD26BB">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rsidRPr="003366ED" w14:paraId="2F6F90A6" w14:textId="77777777" w:rsidTr="00495DC8">
        <w:tc>
          <w:tcPr>
            <w:tcW w:w="9855" w:type="dxa"/>
            <w:gridSpan w:val="8"/>
            <w:tcBorders>
              <w:bottom w:val="double" w:sz="4" w:space="0" w:color="auto"/>
            </w:tcBorders>
            <w:shd w:val="clear" w:color="auto" w:fill="BDD6EE"/>
          </w:tcPr>
          <w:p w14:paraId="2AA24CF8" w14:textId="77777777" w:rsidR="00BD26BB" w:rsidRPr="003366ED" w:rsidRDefault="00BD26BB" w:rsidP="00495DC8">
            <w:pPr>
              <w:spacing w:after="160" w:line="259" w:lineRule="auto"/>
              <w:rPr>
                <w:b/>
              </w:rPr>
            </w:pPr>
            <w:r w:rsidRPr="003366ED">
              <w:br w:type="page"/>
            </w:r>
            <w:r w:rsidRPr="003366ED">
              <w:rPr>
                <w:b/>
              </w:rPr>
              <w:t>B-III – Charakteristika studijního předmětu</w:t>
            </w:r>
          </w:p>
        </w:tc>
      </w:tr>
      <w:tr w:rsidR="00BD26BB" w:rsidRPr="003366ED" w14:paraId="5D7B29E7" w14:textId="77777777" w:rsidTr="00495DC8">
        <w:tc>
          <w:tcPr>
            <w:tcW w:w="3086" w:type="dxa"/>
            <w:tcBorders>
              <w:top w:val="double" w:sz="4" w:space="0" w:color="auto"/>
            </w:tcBorders>
            <w:shd w:val="clear" w:color="auto" w:fill="F7CAAC"/>
          </w:tcPr>
          <w:p w14:paraId="660CFFE0" w14:textId="77777777" w:rsidR="00BD26BB" w:rsidRPr="003366ED" w:rsidRDefault="00BD26BB">
            <w:pPr>
              <w:spacing w:line="259" w:lineRule="auto"/>
              <w:rPr>
                <w:b/>
              </w:rPr>
              <w:pPrChange w:id="4918" w:author="Matyas Adam" w:date="2018-11-17T00:12:00Z">
                <w:pPr>
                  <w:spacing w:after="160" w:line="259" w:lineRule="auto"/>
                </w:pPr>
              </w:pPrChange>
            </w:pPr>
            <w:r w:rsidRPr="003366ED">
              <w:rPr>
                <w:b/>
              </w:rPr>
              <w:t>Název studijního předmětu</w:t>
            </w:r>
          </w:p>
        </w:tc>
        <w:tc>
          <w:tcPr>
            <w:tcW w:w="6769" w:type="dxa"/>
            <w:gridSpan w:val="7"/>
            <w:tcBorders>
              <w:top w:val="double" w:sz="4" w:space="0" w:color="auto"/>
            </w:tcBorders>
          </w:tcPr>
          <w:p w14:paraId="1BC130D5" w14:textId="77777777" w:rsidR="00BD26BB" w:rsidRPr="003366ED" w:rsidRDefault="00BD26BB">
            <w:pPr>
              <w:spacing w:line="259" w:lineRule="auto"/>
              <w:rPr>
                <w:b/>
              </w:rPr>
              <w:pPrChange w:id="4919" w:author="Matyas Adam" w:date="2018-11-17T00:12:00Z">
                <w:pPr>
                  <w:spacing w:after="160" w:line="259" w:lineRule="auto"/>
                </w:pPr>
              </w:pPrChange>
            </w:pPr>
            <w:r w:rsidRPr="003366ED">
              <w:rPr>
                <w:b/>
              </w:rPr>
              <w:t>Procesy hodnocení a ovládaní rizik</w:t>
            </w:r>
          </w:p>
        </w:tc>
      </w:tr>
      <w:tr w:rsidR="00BD26BB" w:rsidRPr="003366ED" w14:paraId="1342C2ED" w14:textId="77777777" w:rsidTr="00495DC8">
        <w:tc>
          <w:tcPr>
            <w:tcW w:w="3086" w:type="dxa"/>
            <w:shd w:val="clear" w:color="auto" w:fill="F7CAAC"/>
          </w:tcPr>
          <w:p w14:paraId="59036A8B" w14:textId="77777777" w:rsidR="00BD26BB" w:rsidRPr="003366ED" w:rsidRDefault="00BD26BB">
            <w:pPr>
              <w:spacing w:line="259" w:lineRule="auto"/>
              <w:rPr>
                <w:b/>
              </w:rPr>
              <w:pPrChange w:id="4920" w:author="Matyas Adam" w:date="2018-11-17T00:12:00Z">
                <w:pPr>
                  <w:spacing w:after="160" w:line="259" w:lineRule="auto"/>
                </w:pPr>
              </w:pPrChange>
            </w:pPr>
            <w:r w:rsidRPr="003366ED">
              <w:rPr>
                <w:b/>
              </w:rPr>
              <w:t>Typ předmětu</w:t>
            </w:r>
          </w:p>
        </w:tc>
        <w:tc>
          <w:tcPr>
            <w:tcW w:w="3406" w:type="dxa"/>
            <w:gridSpan w:val="4"/>
          </w:tcPr>
          <w:p w14:paraId="731B385A" w14:textId="77777777" w:rsidR="00BD26BB" w:rsidRPr="003366ED" w:rsidRDefault="00BD26BB">
            <w:pPr>
              <w:spacing w:line="259" w:lineRule="auto"/>
              <w:pPrChange w:id="4921" w:author="Matyas Adam" w:date="2018-11-17T00:12:00Z">
                <w:pPr>
                  <w:spacing w:after="160" w:line="259" w:lineRule="auto"/>
                </w:pPr>
              </w:pPrChange>
            </w:pPr>
            <w:r w:rsidRPr="003366ED">
              <w:t>Povinný, ZT</w:t>
            </w:r>
          </w:p>
        </w:tc>
        <w:tc>
          <w:tcPr>
            <w:tcW w:w="2695" w:type="dxa"/>
            <w:gridSpan w:val="2"/>
            <w:shd w:val="clear" w:color="auto" w:fill="F7CAAC"/>
          </w:tcPr>
          <w:p w14:paraId="764DB713" w14:textId="77777777" w:rsidR="00BD26BB" w:rsidRPr="003366ED" w:rsidRDefault="00BD26BB">
            <w:pPr>
              <w:spacing w:line="259" w:lineRule="auto"/>
              <w:pPrChange w:id="4922" w:author="Matyas Adam" w:date="2018-11-17T00:12:00Z">
                <w:pPr>
                  <w:spacing w:after="160" w:line="259" w:lineRule="auto"/>
                </w:pPr>
              </w:pPrChange>
            </w:pPr>
            <w:r w:rsidRPr="003366ED">
              <w:rPr>
                <w:b/>
              </w:rPr>
              <w:t>doporučený ročník / semestr</w:t>
            </w:r>
          </w:p>
        </w:tc>
        <w:tc>
          <w:tcPr>
            <w:tcW w:w="668" w:type="dxa"/>
          </w:tcPr>
          <w:p w14:paraId="1E7540C7" w14:textId="77777777" w:rsidR="00BD26BB" w:rsidRPr="003366ED" w:rsidRDefault="00BD26BB">
            <w:pPr>
              <w:spacing w:line="259" w:lineRule="auto"/>
              <w:pPrChange w:id="4923" w:author="Matyas Adam" w:date="2018-11-17T00:12:00Z">
                <w:pPr>
                  <w:spacing w:after="160" w:line="259" w:lineRule="auto"/>
                </w:pPr>
              </w:pPrChange>
            </w:pPr>
            <w:r w:rsidRPr="003366ED">
              <w:t>2/ZS</w:t>
            </w:r>
          </w:p>
        </w:tc>
      </w:tr>
      <w:tr w:rsidR="00BD26BB" w:rsidRPr="003366ED" w14:paraId="4922B4E3" w14:textId="77777777" w:rsidTr="00495DC8">
        <w:tc>
          <w:tcPr>
            <w:tcW w:w="3086" w:type="dxa"/>
            <w:shd w:val="clear" w:color="auto" w:fill="F7CAAC"/>
          </w:tcPr>
          <w:p w14:paraId="033CAD28" w14:textId="77777777" w:rsidR="00BD26BB" w:rsidRPr="003366ED" w:rsidRDefault="00BD26BB">
            <w:pPr>
              <w:spacing w:line="259" w:lineRule="auto"/>
              <w:rPr>
                <w:b/>
              </w:rPr>
              <w:pPrChange w:id="4924" w:author="Matyas Adam" w:date="2018-11-17T00:12:00Z">
                <w:pPr>
                  <w:spacing w:after="160" w:line="259" w:lineRule="auto"/>
                </w:pPr>
              </w:pPrChange>
            </w:pPr>
            <w:r w:rsidRPr="003366ED">
              <w:rPr>
                <w:b/>
              </w:rPr>
              <w:t>Rozsah studijního předmětu</w:t>
            </w:r>
          </w:p>
        </w:tc>
        <w:tc>
          <w:tcPr>
            <w:tcW w:w="1701" w:type="dxa"/>
            <w:gridSpan w:val="2"/>
          </w:tcPr>
          <w:p w14:paraId="49CB8DB4" w14:textId="77777777" w:rsidR="00BD26BB" w:rsidRPr="003366ED" w:rsidRDefault="00BD26BB">
            <w:pPr>
              <w:spacing w:line="259" w:lineRule="auto"/>
              <w:pPrChange w:id="4925" w:author="Matyas Adam" w:date="2018-11-17T00:12:00Z">
                <w:pPr>
                  <w:spacing w:after="160" w:line="259" w:lineRule="auto"/>
                </w:pPr>
              </w:pPrChange>
            </w:pPr>
            <w:r w:rsidRPr="003366ED">
              <w:t>28p – 28</w:t>
            </w:r>
            <w:ins w:id="4926" w:author="Matyas Adam" w:date="2018-11-16T15:51:00Z">
              <w:r>
                <w:t>s</w:t>
              </w:r>
            </w:ins>
            <w:del w:id="4927" w:author="Matyas Adam" w:date="2018-11-16T15:51:00Z">
              <w:r w:rsidRPr="003366ED" w:rsidDel="00812BFC">
                <w:delText>c</w:delText>
              </w:r>
            </w:del>
          </w:p>
        </w:tc>
        <w:tc>
          <w:tcPr>
            <w:tcW w:w="889" w:type="dxa"/>
            <w:shd w:val="clear" w:color="auto" w:fill="F7CAAC"/>
          </w:tcPr>
          <w:p w14:paraId="210818BF" w14:textId="77777777" w:rsidR="00BD26BB" w:rsidRPr="003366ED" w:rsidRDefault="00BD26BB">
            <w:pPr>
              <w:spacing w:line="259" w:lineRule="auto"/>
              <w:rPr>
                <w:b/>
              </w:rPr>
              <w:pPrChange w:id="4928" w:author="Matyas Adam" w:date="2018-11-17T00:12:00Z">
                <w:pPr>
                  <w:spacing w:after="160" w:line="259" w:lineRule="auto"/>
                </w:pPr>
              </w:pPrChange>
            </w:pPr>
            <w:r w:rsidRPr="003366ED">
              <w:rPr>
                <w:b/>
              </w:rPr>
              <w:t xml:space="preserve">hod. </w:t>
            </w:r>
          </w:p>
        </w:tc>
        <w:tc>
          <w:tcPr>
            <w:tcW w:w="816" w:type="dxa"/>
          </w:tcPr>
          <w:p w14:paraId="4EAA2683" w14:textId="77777777" w:rsidR="00BD26BB" w:rsidRPr="003366ED" w:rsidRDefault="00BD26BB">
            <w:pPr>
              <w:spacing w:line="259" w:lineRule="auto"/>
              <w:pPrChange w:id="4929" w:author="Matyas Adam" w:date="2018-11-17T00:12:00Z">
                <w:pPr>
                  <w:spacing w:after="160" w:line="259" w:lineRule="auto"/>
                </w:pPr>
              </w:pPrChange>
            </w:pPr>
            <w:del w:id="4930" w:author="Matyas Adam" w:date="2018-11-16T15:51:00Z">
              <w:r w:rsidRPr="003366ED" w:rsidDel="00812BFC">
                <w:delText>56</w:delText>
              </w:r>
            </w:del>
            <w:ins w:id="4931" w:author="Matyas Adam" w:date="2018-11-16T15:51:00Z">
              <w:r>
                <w:t>4</w:t>
              </w:r>
            </w:ins>
          </w:p>
        </w:tc>
        <w:tc>
          <w:tcPr>
            <w:tcW w:w="2156" w:type="dxa"/>
            <w:shd w:val="clear" w:color="auto" w:fill="F7CAAC"/>
          </w:tcPr>
          <w:p w14:paraId="7094423C" w14:textId="77777777" w:rsidR="00BD26BB" w:rsidRPr="003366ED" w:rsidRDefault="00BD26BB">
            <w:pPr>
              <w:spacing w:line="259" w:lineRule="auto"/>
              <w:rPr>
                <w:b/>
              </w:rPr>
              <w:pPrChange w:id="4932" w:author="Matyas Adam" w:date="2018-11-17T00:12:00Z">
                <w:pPr>
                  <w:spacing w:after="160" w:line="259" w:lineRule="auto"/>
                </w:pPr>
              </w:pPrChange>
            </w:pPr>
            <w:r w:rsidRPr="003366ED">
              <w:rPr>
                <w:b/>
              </w:rPr>
              <w:t>kreditů</w:t>
            </w:r>
          </w:p>
        </w:tc>
        <w:tc>
          <w:tcPr>
            <w:tcW w:w="1207" w:type="dxa"/>
            <w:gridSpan w:val="2"/>
          </w:tcPr>
          <w:p w14:paraId="02BDDF0D" w14:textId="77777777" w:rsidR="00BD26BB" w:rsidRPr="003366ED" w:rsidRDefault="00BD26BB">
            <w:pPr>
              <w:spacing w:line="259" w:lineRule="auto"/>
              <w:pPrChange w:id="4933" w:author="Matyas Adam" w:date="2018-11-17T00:12:00Z">
                <w:pPr>
                  <w:spacing w:after="160" w:line="259" w:lineRule="auto"/>
                </w:pPr>
              </w:pPrChange>
            </w:pPr>
            <w:r w:rsidRPr="003366ED">
              <w:t>5</w:t>
            </w:r>
          </w:p>
        </w:tc>
      </w:tr>
      <w:tr w:rsidR="00BD26BB" w:rsidRPr="003366ED" w14:paraId="0D3300E0" w14:textId="77777777" w:rsidTr="00495DC8">
        <w:tc>
          <w:tcPr>
            <w:tcW w:w="3086" w:type="dxa"/>
            <w:shd w:val="clear" w:color="auto" w:fill="F7CAAC"/>
          </w:tcPr>
          <w:p w14:paraId="53824707" w14:textId="77777777" w:rsidR="00BD26BB" w:rsidRPr="003366ED" w:rsidRDefault="00BD26BB">
            <w:pPr>
              <w:spacing w:line="259" w:lineRule="auto"/>
              <w:rPr>
                <w:b/>
              </w:rPr>
              <w:pPrChange w:id="4934" w:author="Matyas Adam" w:date="2018-11-17T00:12:00Z">
                <w:pPr>
                  <w:spacing w:after="160" w:line="259" w:lineRule="auto"/>
                </w:pPr>
              </w:pPrChange>
            </w:pPr>
            <w:r w:rsidRPr="003366ED">
              <w:rPr>
                <w:b/>
              </w:rPr>
              <w:t>Prerekvizity, korekvizity, ekvivalence</w:t>
            </w:r>
          </w:p>
        </w:tc>
        <w:tc>
          <w:tcPr>
            <w:tcW w:w="6769" w:type="dxa"/>
            <w:gridSpan w:val="7"/>
          </w:tcPr>
          <w:p w14:paraId="47EBAADD" w14:textId="77777777" w:rsidR="00BD26BB" w:rsidRPr="003366ED" w:rsidRDefault="00BD26BB">
            <w:pPr>
              <w:spacing w:line="259" w:lineRule="auto"/>
              <w:pPrChange w:id="4935" w:author="Matyas Adam" w:date="2018-11-17T00:12:00Z">
                <w:pPr>
                  <w:spacing w:after="160" w:line="259" w:lineRule="auto"/>
                </w:pPr>
              </w:pPrChange>
            </w:pPr>
            <w:r w:rsidRPr="003366ED">
              <w:rPr>
                <w:b/>
              </w:rPr>
              <w:t>Prerekvizity</w:t>
            </w:r>
            <w:r w:rsidRPr="003366ED">
              <w:t>: „Matematika I“, „Management“, „Informatika“, „Matematika II“ a „Krizový management a bezpečnostní systém v ČR“, anebo absolvování předmětů analogického zaměření.</w:t>
            </w:r>
          </w:p>
          <w:p w14:paraId="3706B987" w14:textId="77777777" w:rsidR="00BD26BB" w:rsidRPr="003366ED" w:rsidDel="00812BFC" w:rsidRDefault="00BD26BB">
            <w:pPr>
              <w:spacing w:line="259" w:lineRule="auto"/>
              <w:rPr>
                <w:del w:id="4936" w:author="Matyas Adam" w:date="2018-11-16T15:52:00Z"/>
              </w:rPr>
              <w:pPrChange w:id="4937" w:author="Matyas Adam" w:date="2018-11-17T00:12:00Z">
                <w:pPr>
                  <w:spacing w:after="160" w:line="259" w:lineRule="auto"/>
                </w:pPr>
              </w:pPrChange>
            </w:pPr>
            <w:r w:rsidRPr="003366ED">
              <w:rPr>
                <w:b/>
              </w:rPr>
              <w:t>Korekvizity</w:t>
            </w:r>
            <w:r w:rsidRPr="003366ED">
              <w:t>:  „Aplikovaná informatika“, „Veřejné právo“, „</w:t>
            </w:r>
            <w:r w:rsidRPr="003366ED">
              <w:rPr>
                <w:bCs/>
                <w:iCs/>
              </w:rPr>
              <w:t>Ochrana obyvatelstva a IZS“</w:t>
            </w:r>
            <w:r w:rsidRPr="003366ED">
              <w:t>, „Bezpečnost a ochrana objektů a osob“, „Kybernetická bezpečnost“, Řízení finančních rizik“, „Krizový management v podniku“, „Ekonomika krizových situací“, „Bezpečnost a ochrana zdraví na pracovišti“ a „Integrovaný systém managementu“.</w:t>
            </w:r>
          </w:p>
          <w:p w14:paraId="18083056" w14:textId="77777777" w:rsidR="00BD26BB" w:rsidRPr="003366ED" w:rsidRDefault="00BD26BB">
            <w:pPr>
              <w:spacing w:line="259" w:lineRule="auto"/>
              <w:pPrChange w:id="4938" w:author="Matyas Adam" w:date="2018-11-17T00:12:00Z">
                <w:pPr>
                  <w:spacing w:after="160" w:line="259" w:lineRule="auto"/>
                </w:pPr>
              </w:pPrChange>
            </w:pPr>
            <w:del w:id="4939" w:author="Matyas Adam" w:date="2018-11-16T15:52:00Z">
              <w:r w:rsidRPr="003366ED" w:rsidDel="00812BFC">
                <w:rPr>
                  <w:b/>
                </w:rPr>
                <w:delText xml:space="preserve">Ekvivalence: </w:delText>
              </w:r>
              <w:r w:rsidRPr="003366ED" w:rsidDel="00812BFC">
                <w:delText>nejsou</w:delText>
              </w:r>
            </w:del>
          </w:p>
        </w:tc>
      </w:tr>
      <w:tr w:rsidR="00BD26BB" w:rsidRPr="003366ED" w14:paraId="0BD5F45F" w14:textId="77777777" w:rsidTr="00495DC8">
        <w:tc>
          <w:tcPr>
            <w:tcW w:w="3086" w:type="dxa"/>
            <w:shd w:val="clear" w:color="auto" w:fill="F7CAAC"/>
          </w:tcPr>
          <w:p w14:paraId="78B55C9A" w14:textId="77777777" w:rsidR="00BD26BB" w:rsidRPr="003366ED" w:rsidRDefault="00BD26BB">
            <w:pPr>
              <w:spacing w:line="259" w:lineRule="auto"/>
              <w:rPr>
                <w:b/>
              </w:rPr>
              <w:pPrChange w:id="4940" w:author="Matyas Adam" w:date="2018-11-17T00:12:00Z">
                <w:pPr>
                  <w:spacing w:after="160" w:line="259" w:lineRule="auto"/>
                </w:pPr>
              </w:pPrChange>
            </w:pPr>
            <w:r w:rsidRPr="003366ED">
              <w:rPr>
                <w:b/>
              </w:rPr>
              <w:t>Způsob ověření studijních výsledků</w:t>
            </w:r>
          </w:p>
        </w:tc>
        <w:tc>
          <w:tcPr>
            <w:tcW w:w="3406" w:type="dxa"/>
            <w:gridSpan w:val="4"/>
          </w:tcPr>
          <w:p w14:paraId="60AE67DF" w14:textId="77777777" w:rsidR="00BD26BB" w:rsidRPr="003366ED" w:rsidRDefault="00BD26BB">
            <w:pPr>
              <w:spacing w:line="259" w:lineRule="auto"/>
              <w:pPrChange w:id="4941" w:author="Matyas Adam" w:date="2018-11-17T00:12:00Z">
                <w:pPr>
                  <w:spacing w:after="160" w:line="259" w:lineRule="auto"/>
                </w:pPr>
              </w:pPrChange>
            </w:pPr>
            <w:del w:id="4942" w:author="Matyas Adam" w:date="2018-11-16T15:52:00Z">
              <w:r w:rsidRPr="003366ED" w:rsidDel="00812BFC">
                <w:delText>z</w:delText>
              </w:r>
            </w:del>
            <w:ins w:id="4943" w:author="Matyas Adam" w:date="2018-11-16T15:52:00Z">
              <w:r>
                <w:t>Z</w:t>
              </w:r>
            </w:ins>
            <w:r w:rsidRPr="003366ED">
              <w:t>ápočet, zkouška</w:t>
            </w:r>
          </w:p>
        </w:tc>
        <w:tc>
          <w:tcPr>
            <w:tcW w:w="2156" w:type="dxa"/>
            <w:shd w:val="clear" w:color="auto" w:fill="F7CAAC"/>
          </w:tcPr>
          <w:p w14:paraId="1DD3AD75" w14:textId="77777777" w:rsidR="00BD26BB" w:rsidRPr="003366ED" w:rsidRDefault="00BD26BB">
            <w:pPr>
              <w:spacing w:line="259" w:lineRule="auto"/>
              <w:rPr>
                <w:b/>
              </w:rPr>
              <w:pPrChange w:id="4944" w:author="Matyas Adam" w:date="2018-11-17T00:12:00Z">
                <w:pPr>
                  <w:spacing w:after="160" w:line="259" w:lineRule="auto"/>
                </w:pPr>
              </w:pPrChange>
            </w:pPr>
            <w:r w:rsidRPr="003366ED">
              <w:rPr>
                <w:b/>
              </w:rPr>
              <w:t>Forma výuky</w:t>
            </w:r>
          </w:p>
        </w:tc>
        <w:tc>
          <w:tcPr>
            <w:tcW w:w="1207" w:type="dxa"/>
            <w:gridSpan w:val="2"/>
          </w:tcPr>
          <w:p w14:paraId="5CB21401" w14:textId="77777777" w:rsidR="00BD26BB" w:rsidRPr="003366ED" w:rsidDel="00812BFC" w:rsidRDefault="00BD26BB">
            <w:pPr>
              <w:spacing w:line="259" w:lineRule="auto"/>
              <w:rPr>
                <w:del w:id="4945" w:author="Matyas Adam" w:date="2018-11-16T15:52:00Z"/>
              </w:rPr>
              <w:pPrChange w:id="4946" w:author="Matyas Adam" w:date="2018-11-17T00:12:00Z">
                <w:pPr>
                  <w:spacing w:after="160" w:line="259" w:lineRule="auto"/>
                </w:pPr>
              </w:pPrChange>
            </w:pPr>
            <w:del w:id="4947" w:author="Matyas Adam" w:date="2018-11-16T15:52:00Z">
              <w:r w:rsidRPr="003366ED" w:rsidDel="00812BFC">
                <w:delText>přednášky,</w:delText>
              </w:r>
            </w:del>
          </w:p>
          <w:p w14:paraId="36B6548A" w14:textId="77777777" w:rsidR="00BD26BB" w:rsidRPr="003366ED" w:rsidRDefault="00BD26BB">
            <w:pPr>
              <w:spacing w:line="259" w:lineRule="auto"/>
              <w:pPrChange w:id="4948" w:author="Matyas Adam" w:date="2018-11-17T00:12:00Z">
                <w:pPr>
                  <w:spacing w:after="160" w:line="259" w:lineRule="auto"/>
                </w:pPr>
              </w:pPrChange>
            </w:pPr>
            <w:del w:id="4949" w:author="Matyas Adam" w:date="2018-11-16T15:52:00Z">
              <w:r w:rsidRPr="003366ED" w:rsidDel="00812BFC">
                <w:delText>semináře</w:delText>
              </w:r>
            </w:del>
            <w:ins w:id="4950" w:author="Matyas Adam" w:date="2018-11-16T15:52:00Z">
              <w:r>
                <w:t>P, S</w:t>
              </w:r>
            </w:ins>
          </w:p>
        </w:tc>
      </w:tr>
      <w:tr w:rsidR="00BD26BB" w:rsidRPr="003366ED" w14:paraId="6167390D" w14:textId="77777777" w:rsidTr="00495DC8">
        <w:tc>
          <w:tcPr>
            <w:tcW w:w="3086" w:type="dxa"/>
            <w:shd w:val="clear" w:color="auto" w:fill="F7CAAC"/>
          </w:tcPr>
          <w:p w14:paraId="2A0CA9DE" w14:textId="77777777" w:rsidR="00BD26BB" w:rsidRPr="003366ED" w:rsidRDefault="00BD26BB">
            <w:pPr>
              <w:spacing w:line="259" w:lineRule="auto"/>
              <w:rPr>
                <w:b/>
              </w:rPr>
              <w:pPrChange w:id="4951" w:author="Matyas Adam" w:date="2018-11-17T00:12:00Z">
                <w:pPr>
                  <w:spacing w:after="160" w:line="259" w:lineRule="auto"/>
                </w:pPr>
              </w:pPrChange>
            </w:pPr>
            <w:r w:rsidRPr="003366ED">
              <w:rPr>
                <w:b/>
              </w:rPr>
              <w:t>Forma způsobu ověření studijních výsledků a další požadavky na studenta</w:t>
            </w:r>
          </w:p>
        </w:tc>
        <w:tc>
          <w:tcPr>
            <w:tcW w:w="6769" w:type="dxa"/>
            <w:gridSpan w:val="7"/>
            <w:tcBorders>
              <w:bottom w:val="nil"/>
            </w:tcBorders>
            <w:vAlign w:val="center"/>
          </w:tcPr>
          <w:p w14:paraId="42DD7CD2" w14:textId="77777777" w:rsidR="00BD26BB" w:rsidRDefault="00BD26BB">
            <w:pPr>
              <w:spacing w:line="259" w:lineRule="auto"/>
              <w:rPr>
                <w:ins w:id="4952" w:author="Matyas Adam" w:date="2018-11-16T15:53:00Z"/>
              </w:rPr>
              <w:pPrChange w:id="4953" w:author="Matyas Adam" w:date="2018-11-17T00:12:00Z">
                <w:pPr>
                  <w:numPr>
                    <w:numId w:val="56"/>
                  </w:numPr>
                  <w:tabs>
                    <w:tab w:val="num" w:pos="360"/>
                    <w:tab w:val="num" w:pos="720"/>
                  </w:tabs>
                  <w:spacing w:after="160" w:line="259" w:lineRule="auto"/>
                  <w:ind w:left="720" w:hanging="720"/>
                </w:pPr>
              </w:pPrChange>
            </w:pPr>
            <w:ins w:id="4954" w:author="Matyas Adam" w:date="2018-11-16T15:52:00Z">
              <w:r>
                <w:t>M</w:t>
              </w:r>
            </w:ins>
            <w:del w:id="4955" w:author="Matyas Adam" w:date="2018-11-16T15:52:00Z">
              <w:r w:rsidRPr="003366ED" w:rsidDel="00812BFC">
                <w:delText>m</w:delText>
              </w:r>
            </w:del>
            <w:r w:rsidRPr="003366ED">
              <w:t>inimálně 75 % aktivní účast na cvičeních; při neúčasti na cvičeních, kde budou obhajovány případové studie a zpracovávány závěrečný, resp. průběžné testy, si student s vyučujícím domluví individuální termín realizace</w:t>
            </w:r>
            <w:ins w:id="4956" w:author="Matyas Adam" w:date="2018-11-16T15:53:00Z">
              <w:r>
                <w:t>.</w:t>
              </w:r>
            </w:ins>
          </w:p>
          <w:p w14:paraId="460A4F98" w14:textId="77777777" w:rsidR="00BD26BB" w:rsidRPr="003366ED" w:rsidDel="00812BFC" w:rsidRDefault="00BD26BB">
            <w:pPr>
              <w:spacing w:line="259" w:lineRule="auto"/>
              <w:rPr>
                <w:del w:id="4957" w:author="Matyas Adam" w:date="2018-11-16T15:52:00Z"/>
              </w:rPr>
              <w:pPrChange w:id="4958" w:author="Matyas Adam" w:date="2018-11-17T00:12:00Z">
                <w:pPr>
                  <w:numPr>
                    <w:numId w:val="56"/>
                  </w:numPr>
                  <w:tabs>
                    <w:tab w:val="num" w:pos="360"/>
                    <w:tab w:val="num" w:pos="720"/>
                  </w:tabs>
                  <w:spacing w:after="160" w:line="259" w:lineRule="auto"/>
                  <w:ind w:left="720" w:hanging="720"/>
                </w:pPr>
              </w:pPrChange>
            </w:pPr>
            <w:del w:id="4959" w:author="Matyas Adam" w:date="2018-11-16T15:53:00Z">
              <w:r w:rsidRPr="003366ED" w:rsidDel="00812BFC">
                <w:delText>;</w:delText>
              </w:r>
            </w:del>
          </w:p>
          <w:p w14:paraId="149C42C1" w14:textId="77777777" w:rsidR="00BD26BB" w:rsidRDefault="00BD26BB">
            <w:pPr>
              <w:spacing w:line="259" w:lineRule="auto"/>
              <w:rPr>
                <w:ins w:id="4960" w:author="Matyas Adam" w:date="2018-11-16T15:52:00Z"/>
              </w:rPr>
              <w:pPrChange w:id="4961" w:author="Matyas Adam" w:date="2018-11-17T00:12:00Z">
                <w:pPr>
                  <w:numPr>
                    <w:numId w:val="56"/>
                  </w:numPr>
                  <w:tabs>
                    <w:tab w:val="num" w:pos="360"/>
                    <w:tab w:val="num" w:pos="720"/>
                  </w:tabs>
                  <w:spacing w:after="160" w:line="259" w:lineRule="auto"/>
                  <w:ind w:left="720" w:hanging="720"/>
                </w:pPr>
              </w:pPrChange>
            </w:pPr>
            <w:del w:id="4962" w:author="Matyas Adam" w:date="2018-11-16T15:52:00Z">
              <w:r w:rsidRPr="003366ED" w:rsidDel="00812BFC">
                <w:delText>o</w:delText>
              </w:r>
            </w:del>
            <w:ins w:id="4963" w:author="Matyas Adam" w:date="2018-11-16T15:52:00Z">
              <w:r>
                <w:t>O</w:t>
              </w:r>
            </w:ins>
            <w:r w:rsidRPr="003366ED">
              <w:t>bhájená případová studie</w:t>
            </w:r>
            <w:ins w:id="4964" w:author="Matyas Adam" w:date="2018-11-16T15:53:00Z">
              <w:r>
                <w:t>.</w:t>
              </w:r>
            </w:ins>
            <w:del w:id="4965" w:author="Matyas Adam" w:date="2018-11-16T15:53:00Z">
              <w:r w:rsidRPr="003366ED" w:rsidDel="00812BFC">
                <w:delText>;</w:delText>
              </w:r>
            </w:del>
          </w:p>
          <w:p w14:paraId="49B992FF" w14:textId="77777777" w:rsidR="00BD26BB" w:rsidRDefault="00BD26BB">
            <w:pPr>
              <w:spacing w:line="259" w:lineRule="auto"/>
              <w:rPr>
                <w:ins w:id="4966" w:author="Matyas Adam" w:date="2018-11-16T15:52:00Z"/>
              </w:rPr>
              <w:pPrChange w:id="4967" w:author="Matyas Adam" w:date="2018-11-17T00:12:00Z">
                <w:pPr>
                  <w:numPr>
                    <w:numId w:val="56"/>
                  </w:numPr>
                  <w:tabs>
                    <w:tab w:val="num" w:pos="360"/>
                    <w:tab w:val="num" w:pos="720"/>
                  </w:tabs>
                  <w:spacing w:after="160" w:line="259" w:lineRule="auto"/>
                  <w:ind w:left="720" w:hanging="720"/>
                </w:pPr>
              </w:pPrChange>
            </w:pPr>
            <w:ins w:id="4968" w:author="Matyas Adam" w:date="2018-11-16T15:53:00Z">
              <w:r>
                <w:t>A</w:t>
              </w:r>
            </w:ins>
            <w:ins w:id="4969" w:author="Matyas Adam" w:date="2018-11-16T15:52:00Z">
              <w:r w:rsidRPr="003366ED">
                <w:t>bsolvované zápočtový test a průběžné testy s hodnocením minimálně „E“ v souladu s „</w:t>
              </w:r>
              <w:r w:rsidRPr="00A70703">
                <w:rPr>
                  <w:lang w:val="en-GB"/>
                </w:rPr>
                <w:t>European Credit Transfer System</w:t>
              </w:r>
              <w:r>
                <w:t>“</w:t>
              </w:r>
            </w:ins>
            <w:ins w:id="4970" w:author="Matyas Adam" w:date="2018-11-16T15:53:00Z">
              <w:r>
                <w:t>.</w:t>
              </w:r>
            </w:ins>
          </w:p>
          <w:p w14:paraId="6F4912E8" w14:textId="77777777" w:rsidR="00BD26BB" w:rsidRPr="003366ED" w:rsidRDefault="00BD26BB">
            <w:pPr>
              <w:spacing w:line="259" w:lineRule="auto"/>
              <w:pPrChange w:id="4971" w:author="Matyas Adam" w:date="2018-11-17T00:12:00Z">
                <w:pPr>
                  <w:numPr>
                    <w:numId w:val="56"/>
                  </w:numPr>
                  <w:tabs>
                    <w:tab w:val="num" w:pos="360"/>
                    <w:tab w:val="num" w:pos="720"/>
                  </w:tabs>
                  <w:spacing w:after="160" w:line="259" w:lineRule="auto"/>
                  <w:ind w:left="720" w:hanging="720"/>
                </w:pPr>
              </w:pPrChange>
            </w:pPr>
            <w:ins w:id="4972" w:author="Matyas Adam" w:date="2018-11-16T15:53:00Z">
              <w:r>
                <w:t>P</w:t>
              </w:r>
            </w:ins>
            <w:ins w:id="4973" w:author="Matyas Adam" w:date="2018-11-16T15:52:00Z">
              <w:r w:rsidRPr="003366ED">
                <w:t>ísemná nebo ústní zkouška v závislosti na počtu studentů.</w:t>
              </w:r>
            </w:ins>
          </w:p>
        </w:tc>
      </w:tr>
      <w:tr w:rsidR="00BD26BB" w:rsidRPr="003366ED" w14:paraId="31BB73EC" w14:textId="77777777" w:rsidTr="00495DC8">
        <w:trPr>
          <w:trHeight w:val="554"/>
        </w:trPr>
        <w:tc>
          <w:tcPr>
            <w:tcW w:w="9855" w:type="dxa"/>
            <w:gridSpan w:val="8"/>
            <w:tcBorders>
              <w:top w:val="nil"/>
            </w:tcBorders>
          </w:tcPr>
          <w:p w14:paraId="5004A1C8" w14:textId="77777777" w:rsidR="00BD26BB" w:rsidRPr="003366ED" w:rsidDel="00812BFC" w:rsidRDefault="00BD26BB">
            <w:pPr>
              <w:spacing w:line="259" w:lineRule="auto"/>
              <w:rPr>
                <w:del w:id="4974" w:author="Matyas Adam" w:date="2018-11-16T15:53:00Z"/>
              </w:rPr>
              <w:pPrChange w:id="4975" w:author="Matyas Adam" w:date="2018-11-17T00:12:00Z">
                <w:pPr>
                  <w:spacing w:after="160" w:line="259" w:lineRule="auto"/>
                </w:pPr>
              </w:pPrChange>
            </w:pPr>
            <w:del w:id="4976" w:author="Matyas Adam" w:date="2018-11-16T15:52:00Z">
              <w:r w:rsidRPr="003366ED" w:rsidDel="00812BFC">
                <w:delText>c) absolvované zápočtový test a průběžné testy s hodnocením minimálně „E“ v souladu s „</w:delText>
              </w:r>
              <w:r w:rsidRPr="0015666E" w:rsidDel="00812BFC">
                <w:rPr>
                  <w:lang w:val="en-GB"/>
                </w:rPr>
                <w:delText>European Credit Transfer System</w:delText>
              </w:r>
              <w:r w:rsidRPr="003366ED" w:rsidDel="00812BFC">
                <w:delText>“;</w:delText>
              </w:r>
            </w:del>
          </w:p>
          <w:p w14:paraId="5CBF4B5F" w14:textId="77777777" w:rsidR="00BD26BB" w:rsidRPr="003366ED" w:rsidRDefault="00BD26BB">
            <w:pPr>
              <w:spacing w:line="259" w:lineRule="auto"/>
              <w:pPrChange w:id="4977" w:author="Matyas Adam" w:date="2018-11-17T00:12:00Z">
                <w:pPr>
                  <w:spacing w:after="160" w:line="259" w:lineRule="auto"/>
                </w:pPr>
              </w:pPrChange>
            </w:pPr>
            <w:del w:id="4978" w:author="Matyas Adam" w:date="2018-11-16T15:53:00Z">
              <w:r w:rsidRPr="003366ED" w:rsidDel="00812BFC">
                <w:delText>d</w:delText>
              </w:r>
            </w:del>
            <w:del w:id="4979" w:author="Matyas Adam" w:date="2018-11-16T15:52:00Z">
              <w:r w:rsidRPr="003366ED" w:rsidDel="00812BFC">
                <w:delText>) písemná nebo ústní zkouška v závislosti na počtu studentů.</w:delText>
              </w:r>
            </w:del>
          </w:p>
        </w:tc>
      </w:tr>
      <w:tr w:rsidR="00BD26BB" w:rsidRPr="003366ED" w14:paraId="7C520929" w14:textId="77777777" w:rsidTr="00495DC8">
        <w:trPr>
          <w:trHeight w:val="197"/>
        </w:trPr>
        <w:tc>
          <w:tcPr>
            <w:tcW w:w="3086" w:type="dxa"/>
            <w:tcBorders>
              <w:top w:val="nil"/>
            </w:tcBorders>
            <w:shd w:val="clear" w:color="auto" w:fill="F7CAAC"/>
          </w:tcPr>
          <w:p w14:paraId="7F5AFA99" w14:textId="77777777" w:rsidR="00BD26BB" w:rsidRPr="003366ED" w:rsidRDefault="00BD26BB">
            <w:pPr>
              <w:spacing w:line="259" w:lineRule="auto"/>
              <w:rPr>
                <w:b/>
              </w:rPr>
              <w:pPrChange w:id="4980" w:author="Matyas Adam" w:date="2018-11-17T00:12:00Z">
                <w:pPr>
                  <w:spacing w:after="160" w:line="259" w:lineRule="auto"/>
                </w:pPr>
              </w:pPrChange>
            </w:pPr>
            <w:r w:rsidRPr="003366ED">
              <w:rPr>
                <w:b/>
              </w:rPr>
              <w:t>Garant předmětu</w:t>
            </w:r>
          </w:p>
        </w:tc>
        <w:tc>
          <w:tcPr>
            <w:tcW w:w="6769" w:type="dxa"/>
            <w:gridSpan w:val="7"/>
            <w:tcBorders>
              <w:top w:val="nil"/>
            </w:tcBorders>
          </w:tcPr>
          <w:p w14:paraId="604CC5ED" w14:textId="77777777" w:rsidR="00BD26BB" w:rsidRPr="003366ED" w:rsidRDefault="00BD26BB">
            <w:pPr>
              <w:spacing w:line="259" w:lineRule="auto"/>
              <w:pPrChange w:id="4981" w:author="Matyas Adam" w:date="2018-11-17T00:12:00Z">
                <w:pPr>
                  <w:spacing w:after="160" w:line="259" w:lineRule="auto"/>
                </w:pPr>
              </w:pPrChange>
            </w:pPr>
            <w:r w:rsidRPr="003366ED">
              <w:rPr>
                <w:bCs/>
              </w:rPr>
              <w:t xml:space="preserve">prof. Ing. František Božek, CSc. </w:t>
            </w:r>
          </w:p>
        </w:tc>
      </w:tr>
      <w:tr w:rsidR="00BD26BB" w:rsidRPr="003366ED" w14:paraId="78980D54" w14:textId="77777777" w:rsidTr="00495DC8">
        <w:trPr>
          <w:trHeight w:val="243"/>
        </w:trPr>
        <w:tc>
          <w:tcPr>
            <w:tcW w:w="3086" w:type="dxa"/>
            <w:tcBorders>
              <w:top w:val="nil"/>
            </w:tcBorders>
            <w:shd w:val="clear" w:color="auto" w:fill="F7CAAC"/>
          </w:tcPr>
          <w:p w14:paraId="72365198" w14:textId="77777777" w:rsidR="00BD26BB" w:rsidRPr="003366ED" w:rsidRDefault="00BD26BB">
            <w:pPr>
              <w:spacing w:line="259" w:lineRule="auto"/>
              <w:rPr>
                <w:b/>
              </w:rPr>
              <w:pPrChange w:id="4982" w:author="Matyas Adam" w:date="2018-11-17T00:12:00Z">
                <w:pPr>
                  <w:spacing w:after="160" w:line="259" w:lineRule="auto"/>
                </w:pPr>
              </w:pPrChange>
            </w:pPr>
            <w:r w:rsidRPr="003366ED">
              <w:rPr>
                <w:b/>
              </w:rPr>
              <w:t>Zapojení garanta do výuky předmětu</w:t>
            </w:r>
          </w:p>
        </w:tc>
        <w:tc>
          <w:tcPr>
            <w:tcW w:w="6769" w:type="dxa"/>
            <w:gridSpan w:val="7"/>
            <w:tcBorders>
              <w:top w:val="nil"/>
            </w:tcBorders>
          </w:tcPr>
          <w:p w14:paraId="28E51D0C" w14:textId="77777777" w:rsidR="00BD26BB" w:rsidRPr="003366ED" w:rsidRDefault="00BD26BB">
            <w:pPr>
              <w:spacing w:line="259" w:lineRule="auto"/>
              <w:pPrChange w:id="4983" w:author="Matyas Adam" w:date="2018-11-17T00:12:00Z">
                <w:pPr>
                  <w:spacing w:after="160" w:line="259" w:lineRule="auto"/>
                </w:pPr>
              </w:pPrChange>
            </w:pPr>
            <w:ins w:id="4984" w:author="Jiří Lehejček [2]" w:date="2018-11-14T22:44:00Z">
              <w:r>
                <w:t>Garant stanovuje koncepci předmětu, podílí se na přednáškách v rozsahu 50 %  a dále stanovuje koncepci cvičení a dohlíží na jejich jednotné vedení.</w:t>
              </w:r>
            </w:ins>
            <w:del w:id="4985" w:author="Jiří Lehejček [2]" w:date="2018-11-14T22:44:00Z">
              <w:r w:rsidRPr="003366ED" w:rsidDel="006E1C97">
                <w:delText>50 %</w:delText>
              </w:r>
            </w:del>
          </w:p>
        </w:tc>
      </w:tr>
      <w:tr w:rsidR="00BD26BB" w:rsidRPr="003366ED" w14:paraId="6CE403CD" w14:textId="77777777" w:rsidTr="00495DC8">
        <w:tc>
          <w:tcPr>
            <w:tcW w:w="3086" w:type="dxa"/>
            <w:shd w:val="clear" w:color="auto" w:fill="F7CAAC"/>
          </w:tcPr>
          <w:p w14:paraId="7C4443A7" w14:textId="77777777" w:rsidR="00BD26BB" w:rsidRPr="003366ED" w:rsidRDefault="00BD26BB">
            <w:pPr>
              <w:spacing w:line="259" w:lineRule="auto"/>
              <w:rPr>
                <w:b/>
              </w:rPr>
              <w:pPrChange w:id="4986" w:author="Matyas Adam" w:date="2018-11-17T00:12:00Z">
                <w:pPr>
                  <w:spacing w:after="160" w:line="259" w:lineRule="auto"/>
                </w:pPr>
              </w:pPrChange>
            </w:pPr>
            <w:r w:rsidRPr="003366ED">
              <w:rPr>
                <w:b/>
              </w:rPr>
              <w:t>Vyučující</w:t>
            </w:r>
          </w:p>
        </w:tc>
        <w:tc>
          <w:tcPr>
            <w:tcW w:w="6769" w:type="dxa"/>
            <w:gridSpan w:val="7"/>
            <w:tcBorders>
              <w:bottom w:val="nil"/>
            </w:tcBorders>
          </w:tcPr>
          <w:p w14:paraId="61E44C7C" w14:textId="77777777" w:rsidR="00BD26BB" w:rsidRDefault="00BD26BB">
            <w:pPr>
              <w:spacing w:line="259" w:lineRule="auto"/>
              <w:rPr>
                <w:ins w:id="4987" w:author="Matyas Adam" w:date="2018-11-16T15:53:00Z"/>
              </w:rPr>
              <w:pPrChange w:id="4988" w:author="Matyas Adam" w:date="2018-11-17T00:12:00Z">
                <w:pPr>
                  <w:spacing w:after="160" w:line="259" w:lineRule="auto"/>
                </w:pPr>
              </w:pPrChange>
            </w:pPr>
            <w:r w:rsidRPr="003366ED">
              <w:t>prof. Ing. František Božek, CSc. -</w:t>
            </w:r>
            <w:ins w:id="4989" w:author="Jiří Lehejček [2]" w:date="2018-11-14T22:44:00Z">
              <w:r>
                <w:t xml:space="preserve"> přednášky</w:t>
              </w:r>
            </w:ins>
            <w:r w:rsidRPr="003366ED">
              <w:t xml:space="preserve"> 50 %</w:t>
            </w:r>
          </w:p>
          <w:p w14:paraId="0E5723C4" w14:textId="77777777" w:rsidR="00BD26BB" w:rsidRPr="003366ED" w:rsidRDefault="00BD26BB">
            <w:pPr>
              <w:spacing w:line="259" w:lineRule="auto"/>
              <w:rPr>
                <w:ins w:id="4990" w:author="Matyas Adam" w:date="2018-11-16T15:53:00Z"/>
                <w:bCs/>
              </w:rPr>
              <w:pPrChange w:id="4991" w:author="Matyas Adam" w:date="2018-11-17T00:12:00Z">
                <w:pPr>
                  <w:spacing w:after="160" w:line="259" w:lineRule="auto"/>
                </w:pPr>
              </w:pPrChange>
            </w:pPr>
            <w:ins w:id="4992" w:author="Matyas Adam" w:date="2018-11-16T15:53:00Z">
              <w:r w:rsidRPr="003366ED">
                <w:t>Ing. Slavomíra Vargová, Ph</w:t>
              </w:r>
            </w:ins>
            <w:ins w:id="4993" w:author="Matyas Adam" w:date="2018-11-17T00:33:00Z">
              <w:r>
                <w:t>.</w:t>
              </w:r>
            </w:ins>
            <w:ins w:id="4994" w:author="Matyas Adam" w:date="2018-11-16T15:53:00Z">
              <w:r w:rsidRPr="003366ED">
                <w:t xml:space="preserve">D. </w:t>
              </w:r>
              <w:r w:rsidRPr="003366ED">
                <w:rPr>
                  <w:bCs/>
                </w:rPr>
                <w:t xml:space="preserve">– </w:t>
              </w:r>
              <w:r>
                <w:rPr>
                  <w:bCs/>
                </w:rPr>
                <w:t xml:space="preserve">přednášky </w:t>
              </w:r>
              <w:r w:rsidRPr="003366ED">
                <w:rPr>
                  <w:bCs/>
                </w:rPr>
                <w:t>30 %</w:t>
              </w:r>
              <w:r>
                <w:rPr>
                  <w:bCs/>
                </w:rPr>
                <w:t>, semináře (100 %)</w:t>
              </w:r>
            </w:ins>
          </w:p>
          <w:p w14:paraId="4003CD33" w14:textId="77777777" w:rsidR="00BD26BB" w:rsidRPr="003366ED" w:rsidRDefault="00BD26BB">
            <w:pPr>
              <w:spacing w:line="259" w:lineRule="auto"/>
              <w:pPrChange w:id="4995" w:author="Matyas Adam" w:date="2018-11-17T00:12:00Z">
                <w:pPr>
                  <w:spacing w:after="160" w:line="259" w:lineRule="auto"/>
                </w:pPr>
              </w:pPrChange>
            </w:pPr>
            <w:ins w:id="4996" w:author="Matyas Adam" w:date="2018-11-16T15:53:00Z">
              <w:r w:rsidRPr="003366ED">
                <w:rPr>
                  <w:bCs/>
                </w:rPr>
                <w:t>Ing. Aleš Papadakis, odborník z praxe –</w:t>
              </w:r>
              <w:r>
                <w:rPr>
                  <w:bCs/>
                </w:rPr>
                <w:t xml:space="preserve"> přednášky</w:t>
              </w:r>
              <w:r w:rsidRPr="003366ED">
                <w:rPr>
                  <w:bCs/>
                </w:rPr>
                <w:t xml:space="preserve"> 20 %</w:t>
              </w:r>
            </w:ins>
          </w:p>
        </w:tc>
      </w:tr>
      <w:tr w:rsidR="00BD26BB" w:rsidRPr="003366ED" w14:paraId="7603D2AF" w14:textId="77777777" w:rsidTr="00495DC8">
        <w:trPr>
          <w:trHeight w:val="154"/>
        </w:trPr>
        <w:tc>
          <w:tcPr>
            <w:tcW w:w="9855" w:type="dxa"/>
            <w:gridSpan w:val="8"/>
            <w:tcBorders>
              <w:top w:val="nil"/>
            </w:tcBorders>
          </w:tcPr>
          <w:p w14:paraId="0272CD5B" w14:textId="77777777" w:rsidR="00BD26BB" w:rsidRPr="003366ED" w:rsidDel="007C0557" w:rsidRDefault="00BD26BB">
            <w:pPr>
              <w:spacing w:line="259" w:lineRule="auto"/>
              <w:rPr>
                <w:del w:id="4997" w:author="Matyas Adam" w:date="2018-11-16T15:53:00Z"/>
                <w:bCs/>
              </w:rPr>
              <w:pPrChange w:id="4998" w:author="Matyas Adam" w:date="2018-11-17T00:12:00Z">
                <w:pPr>
                  <w:spacing w:after="160" w:line="259" w:lineRule="auto"/>
                </w:pPr>
              </w:pPrChange>
            </w:pPr>
            <w:r w:rsidRPr="003366ED">
              <w:t xml:space="preserve">  </w:t>
            </w:r>
            <w:del w:id="4999" w:author="Matyas Adam" w:date="2018-11-16T15:53:00Z">
              <w:r w:rsidRPr="003366ED" w:rsidDel="007C0557">
                <w:delText xml:space="preserve">Ing. Slavomíra Vargová, PhD. </w:delText>
              </w:r>
              <w:r w:rsidRPr="003366ED" w:rsidDel="007C0557">
                <w:rPr>
                  <w:bCs/>
                </w:rPr>
                <w:delText xml:space="preserve">– </w:delText>
              </w:r>
            </w:del>
            <w:ins w:id="5000" w:author="Jiří Lehejček [2]" w:date="2018-11-14T22:44:00Z">
              <w:del w:id="5001" w:author="Matyas Adam" w:date="2018-11-16T15:53:00Z">
                <w:r w:rsidDel="007C0557">
                  <w:rPr>
                    <w:bCs/>
                  </w:rPr>
                  <w:delText xml:space="preserve">přednášky </w:delText>
                </w:r>
              </w:del>
            </w:ins>
            <w:del w:id="5002" w:author="Matyas Adam" w:date="2018-11-16T15:53:00Z">
              <w:r w:rsidRPr="003366ED" w:rsidDel="007C0557">
                <w:rPr>
                  <w:bCs/>
                </w:rPr>
                <w:delText>30 %</w:delText>
              </w:r>
            </w:del>
            <w:ins w:id="5003" w:author="Jiří Lehejček [2]" w:date="2018-11-14T22:45:00Z">
              <w:del w:id="5004" w:author="Matyas Adam" w:date="2018-11-16T15:53:00Z">
                <w:r w:rsidDel="007C0557">
                  <w:rPr>
                    <w:bCs/>
                  </w:rPr>
                  <w:delText>, semináře (100 %)</w:delText>
                </w:r>
              </w:del>
            </w:ins>
          </w:p>
          <w:p w14:paraId="093CD588" w14:textId="77777777" w:rsidR="00BD26BB" w:rsidRPr="003366ED" w:rsidDel="007C0557" w:rsidRDefault="00BD26BB">
            <w:pPr>
              <w:spacing w:line="259" w:lineRule="auto"/>
              <w:rPr>
                <w:del w:id="5005" w:author="Matyas Adam" w:date="2018-11-16T15:53:00Z"/>
              </w:rPr>
              <w:pPrChange w:id="5006" w:author="Matyas Adam" w:date="2018-11-17T00:12:00Z">
                <w:pPr>
                  <w:spacing w:after="160" w:line="259" w:lineRule="auto"/>
                </w:pPr>
              </w:pPrChange>
            </w:pPr>
            <w:del w:id="5007" w:author="Matyas Adam" w:date="2018-11-16T15:53:00Z">
              <w:r w:rsidRPr="003366ED" w:rsidDel="007C0557">
                <w:rPr>
                  <w:bCs/>
                </w:rPr>
                <w:delText xml:space="preserve">  Ing. Aleš Papadakis, odborník z praxe –</w:delText>
              </w:r>
            </w:del>
            <w:ins w:id="5008" w:author="Jiří Lehejček [2]" w:date="2018-11-14T22:45:00Z">
              <w:del w:id="5009" w:author="Matyas Adam" w:date="2018-11-16T15:53:00Z">
                <w:r w:rsidDel="007C0557">
                  <w:rPr>
                    <w:bCs/>
                  </w:rPr>
                  <w:delText xml:space="preserve"> přednášky</w:delText>
                </w:r>
              </w:del>
            </w:ins>
            <w:del w:id="5010" w:author="Matyas Adam" w:date="2018-11-16T15:53:00Z">
              <w:r w:rsidRPr="003366ED" w:rsidDel="007C0557">
                <w:rPr>
                  <w:bCs/>
                </w:rPr>
                <w:delText xml:space="preserve"> 20 %</w:delText>
              </w:r>
            </w:del>
          </w:p>
          <w:p w14:paraId="7DD88218" w14:textId="77777777" w:rsidR="00BD26BB" w:rsidRPr="003366ED" w:rsidRDefault="00BD26BB">
            <w:pPr>
              <w:spacing w:line="259" w:lineRule="auto"/>
              <w:pPrChange w:id="5011" w:author="Matyas Adam" w:date="2018-11-17T00:12:00Z">
                <w:pPr>
                  <w:spacing w:after="160" w:line="259" w:lineRule="auto"/>
                </w:pPr>
              </w:pPrChange>
            </w:pPr>
          </w:p>
        </w:tc>
      </w:tr>
      <w:tr w:rsidR="00BD26BB" w:rsidRPr="003366ED" w14:paraId="62738B84" w14:textId="77777777" w:rsidTr="00495DC8">
        <w:tc>
          <w:tcPr>
            <w:tcW w:w="3086" w:type="dxa"/>
            <w:shd w:val="clear" w:color="auto" w:fill="F7CAAC"/>
          </w:tcPr>
          <w:p w14:paraId="0BB67DF0" w14:textId="77777777" w:rsidR="00BD26BB" w:rsidRPr="003366ED" w:rsidRDefault="00BD26BB">
            <w:pPr>
              <w:spacing w:line="259" w:lineRule="auto"/>
              <w:rPr>
                <w:b/>
              </w:rPr>
              <w:pPrChange w:id="5012" w:author="Matyas Adam" w:date="2018-11-17T00:12:00Z">
                <w:pPr>
                  <w:spacing w:after="160" w:line="259" w:lineRule="auto"/>
                </w:pPr>
              </w:pPrChange>
            </w:pPr>
            <w:r w:rsidRPr="003366ED">
              <w:rPr>
                <w:b/>
              </w:rPr>
              <w:t>Stručná anotace předmětu</w:t>
            </w:r>
          </w:p>
        </w:tc>
        <w:tc>
          <w:tcPr>
            <w:tcW w:w="6769" w:type="dxa"/>
            <w:gridSpan w:val="7"/>
            <w:tcBorders>
              <w:bottom w:val="nil"/>
            </w:tcBorders>
          </w:tcPr>
          <w:p w14:paraId="730A0520" w14:textId="77777777" w:rsidR="00BD26BB" w:rsidRPr="003366ED" w:rsidRDefault="00BD26BB">
            <w:pPr>
              <w:spacing w:line="259" w:lineRule="auto"/>
              <w:pPrChange w:id="5013" w:author="Matyas Adam" w:date="2018-11-17T00:12:00Z">
                <w:pPr>
                  <w:spacing w:after="160" w:line="259" w:lineRule="auto"/>
                </w:pPr>
              </w:pPrChange>
            </w:pPr>
          </w:p>
        </w:tc>
      </w:tr>
      <w:tr w:rsidR="00BD26BB" w:rsidRPr="003366ED" w14:paraId="714B335C" w14:textId="77777777" w:rsidTr="00495DC8">
        <w:trPr>
          <w:trHeight w:val="3452"/>
        </w:trPr>
        <w:tc>
          <w:tcPr>
            <w:tcW w:w="9855" w:type="dxa"/>
            <w:gridSpan w:val="8"/>
            <w:tcBorders>
              <w:top w:val="nil"/>
              <w:bottom w:val="single" w:sz="12" w:space="0" w:color="auto"/>
            </w:tcBorders>
          </w:tcPr>
          <w:p w14:paraId="05BC4091" w14:textId="77777777" w:rsidR="00BD26BB" w:rsidRPr="003366ED" w:rsidRDefault="00BD26BB">
            <w:pPr>
              <w:spacing w:line="259" w:lineRule="auto"/>
              <w:pPrChange w:id="5014" w:author="Matyas Adam" w:date="2018-11-17T00:12:00Z">
                <w:pPr>
                  <w:spacing w:after="160" w:line="259" w:lineRule="auto"/>
                </w:pPr>
              </w:pPrChange>
            </w:pPr>
            <w:r w:rsidRPr="003366ED">
              <w:t>Výuka předmětu „</w:t>
            </w:r>
            <w:r w:rsidRPr="003366ED">
              <w:rPr>
                <w:i/>
              </w:rPr>
              <w:t xml:space="preserve">Procesy hodnocení a ovládání </w:t>
            </w:r>
            <w:r w:rsidRPr="003366ED">
              <w:t xml:space="preserve">rizik“, který má výrazně interdisciplinární charakter, poskytuje studentům teoretický a metodologický hodnotový základ potřebný ke zvládnutí profilujících předmětů studijního programu. Předmět je vyučován i v ostatních bakalářských studijních programech pěstovaných a rozvíjených fakultou. Vytváří teoretickou bázi pro zajištění bezpečnosti v průmyslu, organizacích veřejné správy a regionu. Je výchozí platformou pro pochopení semikvantitativního a kvantitativního hodnocení rizik, návrhu a výběru optimálních opatření prevence, minimalizace, efektivního monitoringu a percepce rizik, včetně efektivní komunikace za rizika, což je relevantní součást výuky navazujícího magisterského studijního programu „Bezpečnost společnosti“. Z obecných předmětů jsou vyžadovány znalosti základů vysokoškolské algebry, počtu pravděpodobnosti, statistiky a managementu. </w:t>
            </w:r>
          </w:p>
          <w:p w14:paraId="2205A696" w14:textId="77777777" w:rsidR="00BD26BB" w:rsidRPr="003366ED" w:rsidRDefault="00BD26BB">
            <w:pPr>
              <w:spacing w:line="259" w:lineRule="auto"/>
              <w:pPrChange w:id="5015" w:author="Matyas Adam" w:date="2018-11-17T00:12:00Z">
                <w:pPr>
                  <w:spacing w:after="160" w:line="259" w:lineRule="auto"/>
                </w:pPr>
              </w:pPrChange>
            </w:pPr>
            <w:r w:rsidRPr="003366ED">
              <w:t>Předmět seznamuje studenty s terminologií a aspekty klasifikace rizik, včetně významu managementu rizika při zajišťování bezpečnosti procesů a možností využívání příležitostí. Obsahem předmětu je rovněž explikace fází obecného schéma hodnocení a ovládání rizik, základních metod sběru a interpretace vstupních dat a formulace zásad pro stanovení rozsahu a cíle analýzy rizika. Nedílnou součástí je výklad kvalitativních metod a postupů sestavení registru hrozeb, ohrožených aktiv, screeningu, stanovení priorit a posouzení akceptovatelnosti rizik. Posléze jsou objasněny základní způsoby a postupy návrhu a výběru opatření k prevenci a redukci rizik užitím invenčních metod a monitoringu rizika.</w:t>
            </w:r>
          </w:p>
          <w:p w14:paraId="4DD48CE7" w14:textId="77777777" w:rsidR="00BD26BB" w:rsidRPr="003366ED" w:rsidRDefault="00BD26BB">
            <w:pPr>
              <w:spacing w:line="259" w:lineRule="auto"/>
              <w:pPrChange w:id="5016" w:author="Matyas Adam" w:date="2018-11-17T00:12:00Z">
                <w:pPr>
                  <w:spacing w:after="160" w:line="259" w:lineRule="auto"/>
                </w:pPr>
              </w:pPrChange>
            </w:pPr>
            <w:r w:rsidRPr="003366ED">
              <w:t>Cílem předmětu je připravit studenty, aby dokázali v prostředí nejistot a neurčitostí kvalitativně vyhodnotit, stanovit priority a efektivně ošetřit rizika s akcentem na praktickou využitelnost v provozu firem, organizacích veřejné správy. regionu a parciálně v oblasti bezpečnostních služeb, informačních a komunikačních technologií a ochrany kritické infrastruktury.</w:t>
            </w:r>
          </w:p>
          <w:p w14:paraId="6E2E4D89" w14:textId="77777777" w:rsidR="00BD26BB" w:rsidRPr="003366ED" w:rsidRDefault="00BD26BB">
            <w:pPr>
              <w:spacing w:line="259" w:lineRule="auto"/>
              <w:pPrChange w:id="5017" w:author="Matyas Adam" w:date="2018-11-17T00:12:00Z">
                <w:pPr>
                  <w:spacing w:after="160" w:line="259" w:lineRule="auto"/>
                </w:pPr>
              </w:pPrChange>
            </w:pPr>
            <w:r w:rsidRPr="003366ED">
              <w:t>V průběhu cvičení jsou řešeny a kriticky diskutovány konkrétní příklady ze sféry kvalitativní analýzy a ovládání rizik vypracovaných skupinami studentů v rámci samostatného studia. Cílem je verifikovat jejich schopnost aplikovat získané vědomosti a dovednosti v praxi. Sumárně dvakrát za semestr jsou ověřovány znalosti studentů formou testu. Předmět je zakončen obhájením případové studie vypracované skupinou 3-5 studentů na předem zadaná témata, optimálně dle zaměření bakalářských prací, pokud jsou již známa.</w:t>
            </w:r>
          </w:p>
          <w:p w14:paraId="016175E3" w14:textId="77777777" w:rsidR="00BD26BB" w:rsidRPr="007C0557" w:rsidRDefault="00BD26BB">
            <w:pPr>
              <w:spacing w:line="259" w:lineRule="auto"/>
              <w:rPr>
                <w:u w:val="single"/>
                <w:rPrChange w:id="5018" w:author="Matyas Adam" w:date="2018-11-16T15:55:00Z">
                  <w:rPr/>
                </w:rPrChange>
              </w:rPr>
              <w:pPrChange w:id="5019" w:author="Matyas Adam" w:date="2018-11-17T00:12:00Z">
                <w:pPr>
                  <w:spacing w:after="160" w:line="259" w:lineRule="auto"/>
                </w:pPr>
              </w:pPrChange>
            </w:pPr>
            <w:del w:id="5020" w:author="Matyas Adam" w:date="2018-11-16T15:55:00Z">
              <w:r w:rsidRPr="007C0557" w:rsidDel="007C0557">
                <w:rPr>
                  <w:u w:val="single"/>
                  <w:rPrChange w:id="5021" w:author="Matyas Adam" w:date="2018-11-16T15:55:00Z">
                    <w:rPr>
                      <w:b/>
                    </w:rPr>
                  </w:rPrChange>
                </w:rPr>
                <w:delText>Témata předmětu po jednotlivých blocích výuky (p = přednáška; s = seminář, c = cvičení)</w:delText>
              </w:r>
            </w:del>
            <w:ins w:id="5022" w:author="Matyas Adam" w:date="2018-11-16T15:55:00Z">
              <w:r w:rsidRPr="007C0557">
                <w:rPr>
                  <w:u w:val="single"/>
                  <w:rPrChange w:id="5023" w:author="Matyas Adam" w:date="2018-11-16T15:55:00Z">
                    <w:rPr>
                      <w:b/>
                    </w:rPr>
                  </w:rPrChange>
                </w:rPr>
                <w:t>Hlavní témata:</w:t>
              </w:r>
            </w:ins>
          </w:p>
          <w:p w14:paraId="51C99CA9" w14:textId="77777777" w:rsidR="00566CF7" w:rsidRDefault="00566CF7">
            <w:pPr>
              <w:pStyle w:val="Odstavecseseznamem"/>
              <w:numPr>
                <w:ilvl w:val="0"/>
                <w:numId w:val="103"/>
              </w:numPr>
              <w:suppressAutoHyphens w:val="0"/>
              <w:jc w:val="both"/>
              <w:rPr>
                <w:ins w:id="5024" w:author="PS" w:date="2018-11-25T14:58:00Z"/>
              </w:rPr>
              <w:pPrChange w:id="5025" w:author="PS" w:date="2018-11-25T15:14:00Z">
                <w:pPr>
                  <w:pStyle w:val="Odstavecseseznamem"/>
                  <w:numPr>
                    <w:numId w:val="30"/>
                  </w:numPr>
                  <w:suppressAutoHyphens w:val="0"/>
                  <w:ind w:hanging="360"/>
                  <w:jc w:val="both"/>
                </w:pPr>
              </w:pPrChange>
            </w:pPr>
            <w:ins w:id="5026" w:author="PS" w:date="2018-11-25T14:58:00Z">
              <w:r>
                <w:t>Úvod do studia předmětu (seznámení studentů se strukturou předmětu, podmínkami udělení zápočtu a průběhem zkoušky) a terminologie managementu rizika (2p, 2s);</w:t>
              </w:r>
            </w:ins>
          </w:p>
          <w:p w14:paraId="3E8BDF9A" w14:textId="77777777" w:rsidR="00566CF7" w:rsidRDefault="00566CF7">
            <w:pPr>
              <w:pStyle w:val="Odstavecseseznamem"/>
              <w:numPr>
                <w:ilvl w:val="0"/>
                <w:numId w:val="103"/>
              </w:numPr>
              <w:suppressAutoHyphens w:val="0"/>
              <w:jc w:val="both"/>
              <w:rPr>
                <w:ins w:id="5027" w:author="PS" w:date="2018-11-25T14:58:00Z"/>
              </w:rPr>
              <w:pPrChange w:id="5028" w:author="PS" w:date="2018-11-25T15:14:00Z">
                <w:pPr>
                  <w:pStyle w:val="Odstavecseseznamem"/>
                  <w:numPr>
                    <w:numId w:val="30"/>
                  </w:numPr>
                  <w:suppressAutoHyphens w:val="0"/>
                  <w:ind w:hanging="360"/>
                  <w:jc w:val="both"/>
                </w:pPr>
              </w:pPrChange>
            </w:pPr>
            <w:ins w:id="5029" w:author="PS" w:date="2018-11-25T14:58:00Z">
              <w:r>
                <w:t>Klasifikační aspekty rizik (2p, 2s);</w:t>
              </w:r>
            </w:ins>
          </w:p>
          <w:p w14:paraId="170DF97B" w14:textId="77777777" w:rsidR="00566CF7" w:rsidRDefault="00566CF7">
            <w:pPr>
              <w:pStyle w:val="Odstavecseseznamem"/>
              <w:numPr>
                <w:ilvl w:val="0"/>
                <w:numId w:val="103"/>
              </w:numPr>
              <w:suppressAutoHyphens w:val="0"/>
              <w:jc w:val="both"/>
              <w:rPr>
                <w:ins w:id="5030" w:author="PS" w:date="2018-11-25T14:58:00Z"/>
              </w:rPr>
              <w:pPrChange w:id="5031" w:author="PS" w:date="2018-11-25T15:14:00Z">
                <w:pPr>
                  <w:pStyle w:val="Odstavecseseznamem"/>
                  <w:numPr>
                    <w:numId w:val="30"/>
                  </w:numPr>
                  <w:suppressAutoHyphens w:val="0"/>
                  <w:ind w:hanging="360"/>
                  <w:jc w:val="both"/>
                </w:pPr>
              </w:pPrChange>
            </w:pPr>
            <w:ins w:id="5032" w:author="PS" w:date="2018-11-25T14:58:00Z">
              <w:r>
                <w:t>Obecné schéma managementu rizika, metody sběru a interpretace vstupních dat (2p, 2s);</w:t>
              </w:r>
            </w:ins>
          </w:p>
          <w:p w14:paraId="0E2891B1" w14:textId="77777777" w:rsidR="00566CF7" w:rsidRDefault="00566CF7">
            <w:pPr>
              <w:pStyle w:val="Odstavecseseznamem"/>
              <w:numPr>
                <w:ilvl w:val="0"/>
                <w:numId w:val="103"/>
              </w:numPr>
              <w:suppressAutoHyphens w:val="0"/>
              <w:jc w:val="both"/>
              <w:rPr>
                <w:ins w:id="5033" w:author="PS" w:date="2018-11-25T14:58:00Z"/>
              </w:rPr>
              <w:pPrChange w:id="5034" w:author="PS" w:date="2018-11-25T15:14:00Z">
                <w:pPr>
                  <w:pStyle w:val="Odstavecseseznamem"/>
                  <w:numPr>
                    <w:numId w:val="30"/>
                  </w:numPr>
                  <w:suppressAutoHyphens w:val="0"/>
                  <w:ind w:hanging="360"/>
                  <w:jc w:val="both"/>
                </w:pPr>
              </w:pPrChange>
            </w:pPr>
            <w:ins w:id="5035" w:author="PS" w:date="2018-11-25T14:58:00Z">
              <w:r>
                <w:t>Identifikace, sestavení registru a slovní hodnocení úrovně hrozeb</w:t>
              </w:r>
              <w:r w:rsidRPr="003231AE">
                <w:t xml:space="preserve"> </w:t>
              </w:r>
              <w:r>
                <w:t>(2p, 2s);</w:t>
              </w:r>
            </w:ins>
          </w:p>
          <w:p w14:paraId="4569FB02" w14:textId="77777777" w:rsidR="00566CF7" w:rsidRDefault="00566CF7">
            <w:pPr>
              <w:pStyle w:val="Odstavecseseznamem"/>
              <w:numPr>
                <w:ilvl w:val="0"/>
                <w:numId w:val="103"/>
              </w:numPr>
              <w:suppressAutoHyphens w:val="0"/>
              <w:jc w:val="both"/>
              <w:rPr>
                <w:ins w:id="5036" w:author="PS" w:date="2018-11-25T14:58:00Z"/>
              </w:rPr>
              <w:pPrChange w:id="5037" w:author="PS" w:date="2018-11-25T15:14:00Z">
                <w:pPr>
                  <w:pStyle w:val="Odstavecseseznamem"/>
                  <w:numPr>
                    <w:numId w:val="30"/>
                  </w:numPr>
                  <w:suppressAutoHyphens w:val="0"/>
                  <w:ind w:hanging="360"/>
                  <w:jc w:val="both"/>
                </w:pPr>
              </w:pPrChange>
            </w:pPr>
            <w:ins w:id="5038" w:author="PS" w:date="2018-11-25T14:58:00Z">
              <w:r>
                <w:t>Identifikace, sestavení registru a slovní hodnocení zranitelnosti ohrožených aktiv</w:t>
              </w:r>
              <w:r w:rsidRPr="005A7B16">
                <w:t xml:space="preserve"> </w:t>
              </w:r>
              <w:r>
                <w:t>(2p, 2s);</w:t>
              </w:r>
            </w:ins>
          </w:p>
          <w:p w14:paraId="0DCF4F0D" w14:textId="77777777" w:rsidR="00566CF7" w:rsidRDefault="00566CF7">
            <w:pPr>
              <w:pStyle w:val="Odstavecseseznamem"/>
              <w:numPr>
                <w:ilvl w:val="0"/>
                <w:numId w:val="103"/>
              </w:numPr>
              <w:suppressAutoHyphens w:val="0"/>
              <w:jc w:val="both"/>
              <w:rPr>
                <w:ins w:id="5039" w:author="PS" w:date="2018-11-25T14:58:00Z"/>
              </w:rPr>
              <w:pPrChange w:id="5040" w:author="PS" w:date="2018-11-25T15:14:00Z">
                <w:pPr>
                  <w:pStyle w:val="Odstavecseseznamem"/>
                  <w:numPr>
                    <w:numId w:val="30"/>
                  </w:numPr>
                  <w:suppressAutoHyphens w:val="0"/>
                  <w:ind w:hanging="360"/>
                  <w:jc w:val="both"/>
                </w:pPr>
              </w:pPrChange>
            </w:pPr>
            <w:ins w:id="5041" w:author="PS" w:date="2018-11-25T14:58:00Z">
              <w:r>
                <w:t>Kvalitativní hodnocení (screening) rizika (6p, 6s);</w:t>
              </w:r>
            </w:ins>
          </w:p>
          <w:p w14:paraId="65185899" w14:textId="77777777" w:rsidR="00566CF7" w:rsidRDefault="00566CF7">
            <w:pPr>
              <w:pStyle w:val="Odstavecseseznamem"/>
              <w:numPr>
                <w:ilvl w:val="0"/>
                <w:numId w:val="103"/>
              </w:numPr>
              <w:suppressAutoHyphens w:val="0"/>
              <w:jc w:val="both"/>
              <w:rPr>
                <w:ins w:id="5042" w:author="PS" w:date="2018-11-25T14:58:00Z"/>
              </w:rPr>
              <w:pPrChange w:id="5043" w:author="PS" w:date="2018-11-25T15:14:00Z">
                <w:pPr>
                  <w:pStyle w:val="Odstavecseseznamem"/>
                  <w:numPr>
                    <w:numId w:val="30"/>
                  </w:numPr>
                  <w:suppressAutoHyphens w:val="0"/>
                  <w:ind w:hanging="360"/>
                  <w:jc w:val="both"/>
                </w:pPr>
              </w:pPrChange>
            </w:pPr>
            <w:ins w:id="5044" w:author="PS" w:date="2018-11-25T14:58:00Z">
              <w:r>
                <w:t>Integrované hodnocení rizik a riziková pozice subjektu, resp. regionu (2p, 2s);</w:t>
              </w:r>
            </w:ins>
          </w:p>
          <w:p w14:paraId="720BCC3B" w14:textId="77777777" w:rsidR="00566CF7" w:rsidRDefault="00566CF7">
            <w:pPr>
              <w:pStyle w:val="Odstavecseseznamem"/>
              <w:numPr>
                <w:ilvl w:val="0"/>
                <w:numId w:val="103"/>
              </w:numPr>
              <w:suppressAutoHyphens w:val="0"/>
              <w:jc w:val="both"/>
              <w:rPr>
                <w:ins w:id="5045" w:author="PS" w:date="2018-11-25T14:58:00Z"/>
              </w:rPr>
              <w:pPrChange w:id="5046" w:author="PS" w:date="2018-11-25T15:14:00Z">
                <w:pPr>
                  <w:pStyle w:val="Odstavecseseznamem"/>
                  <w:numPr>
                    <w:numId w:val="30"/>
                  </w:numPr>
                  <w:suppressAutoHyphens w:val="0"/>
                  <w:ind w:hanging="360"/>
                  <w:jc w:val="both"/>
                </w:pPr>
              </w:pPrChange>
            </w:pPr>
            <w:ins w:id="5047" w:author="PS" w:date="2018-11-25T14:58:00Z">
              <w:r>
                <w:rPr>
                  <w:lang w:eastAsia="en-US"/>
                </w:rPr>
                <w:t xml:space="preserve">Hodnocení akceptovatelnosti rizika </w:t>
              </w:r>
              <w:r>
                <w:t>(2p, 2s);</w:t>
              </w:r>
            </w:ins>
          </w:p>
          <w:p w14:paraId="49A6EDCB" w14:textId="77777777" w:rsidR="00566CF7" w:rsidRDefault="00566CF7">
            <w:pPr>
              <w:pStyle w:val="Odstavecseseznamem"/>
              <w:numPr>
                <w:ilvl w:val="0"/>
                <w:numId w:val="103"/>
              </w:numPr>
              <w:suppressAutoHyphens w:val="0"/>
              <w:jc w:val="both"/>
              <w:rPr>
                <w:ins w:id="5048" w:author="PS" w:date="2018-11-25T14:58:00Z"/>
              </w:rPr>
              <w:pPrChange w:id="5049" w:author="PS" w:date="2018-11-25T15:14:00Z">
                <w:pPr>
                  <w:pStyle w:val="Odstavecseseznamem"/>
                  <w:numPr>
                    <w:numId w:val="30"/>
                  </w:numPr>
                  <w:suppressAutoHyphens w:val="0"/>
                  <w:ind w:hanging="360"/>
                  <w:jc w:val="both"/>
                </w:pPr>
              </w:pPrChange>
            </w:pPr>
            <w:ins w:id="5050" w:author="PS" w:date="2018-11-25T14:58:00Z">
              <w:r>
                <w:rPr>
                  <w:lang w:eastAsia="en-US"/>
                </w:rPr>
                <w:t xml:space="preserve">Postupy, zásady a způsoby prevence, mitigace a monitoringu rizik </w:t>
              </w:r>
              <w:r>
                <w:t>(2p, 2s);</w:t>
              </w:r>
              <w:r w:rsidRPr="00973CB3">
                <w:rPr>
                  <w:lang w:eastAsia="en-US"/>
                </w:rPr>
                <w:t xml:space="preserve"> </w:t>
              </w:r>
            </w:ins>
          </w:p>
          <w:p w14:paraId="23FD500D" w14:textId="77777777" w:rsidR="00566CF7" w:rsidRDefault="00566CF7">
            <w:pPr>
              <w:pStyle w:val="Odstavecseseznamem"/>
              <w:numPr>
                <w:ilvl w:val="0"/>
                <w:numId w:val="103"/>
              </w:numPr>
              <w:suppressAutoHyphens w:val="0"/>
              <w:jc w:val="both"/>
              <w:rPr>
                <w:ins w:id="5051" w:author="PS" w:date="2018-11-25T15:14:00Z"/>
              </w:rPr>
              <w:pPrChange w:id="5052" w:author="PS" w:date="2018-11-25T15:14:00Z">
                <w:pPr>
                  <w:pStyle w:val="Odstavecseseznamem"/>
                  <w:numPr>
                    <w:numId w:val="30"/>
                  </w:numPr>
                  <w:suppressAutoHyphens w:val="0"/>
                  <w:ind w:hanging="360"/>
                  <w:jc w:val="both"/>
                </w:pPr>
              </w:pPrChange>
            </w:pPr>
            <w:ins w:id="5053" w:author="PS" w:date="2018-11-25T14:58:00Z">
              <w:r>
                <w:rPr>
                  <w:lang w:eastAsia="en-US"/>
                </w:rPr>
                <w:t>Návrh a výběr opatření k prevenci a minimalizaci rizik užitím invenčních metod (2p, 2s);</w:t>
              </w:r>
            </w:ins>
          </w:p>
          <w:p w14:paraId="5AD3BAD0" w14:textId="6E0D268C" w:rsidR="00113FDC" w:rsidRDefault="00113FDC">
            <w:pPr>
              <w:pStyle w:val="Odstavecseseznamem"/>
              <w:numPr>
                <w:ilvl w:val="0"/>
                <w:numId w:val="103"/>
              </w:numPr>
              <w:suppressAutoHyphens w:val="0"/>
              <w:jc w:val="both"/>
              <w:rPr>
                <w:ins w:id="5054" w:author="PS" w:date="2018-11-25T14:58:00Z"/>
              </w:rPr>
              <w:pPrChange w:id="5055" w:author="PS" w:date="2018-11-25T15:14:00Z">
                <w:pPr>
                  <w:pStyle w:val="Odstavecseseznamem"/>
                  <w:numPr>
                    <w:numId w:val="30"/>
                  </w:numPr>
                  <w:suppressAutoHyphens w:val="0"/>
                  <w:ind w:hanging="360"/>
                  <w:jc w:val="both"/>
                </w:pPr>
              </w:pPrChange>
            </w:pPr>
            <w:ins w:id="5056" w:author="PS" w:date="2018-11-25T15:14:00Z">
              <w:r>
                <w:rPr>
                  <w:lang w:eastAsia="en-US"/>
                </w:rPr>
                <w:t xml:space="preserve">Případová studie - </w:t>
              </w:r>
              <w:r>
                <w:t>obhajoba případových studií zpracovaných skupinami studentů a zápočtový test (4p, 4s).</w:t>
              </w:r>
            </w:ins>
          </w:p>
          <w:p w14:paraId="12F43559" w14:textId="448B856C" w:rsidR="00BD26BB" w:rsidRPr="00E45CC8" w:rsidDel="00566CF7" w:rsidRDefault="00BD26BB">
            <w:pPr>
              <w:ind w:left="720"/>
              <w:rPr>
                <w:del w:id="5057" w:author="PS" w:date="2018-11-25T14:58:00Z"/>
                <w:iCs/>
              </w:rPr>
              <w:pPrChange w:id="5058" w:author="PS" w:date="2018-11-25T15:14:00Z">
                <w:pPr>
                  <w:numPr>
                    <w:numId w:val="57"/>
                  </w:numPr>
                  <w:tabs>
                    <w:tab w:val="num" w:pos="360"/>
                    <w:tab w:val="num" w:pos="720"/>
                  </w:tabs>
                  <w:spacing w:after="160" w:line="259" w:lineRule="auto"/>
                  <w:ind w:left="720" w:hanging="720"/>
                </w:pPr>
              </w:pPrChange>
            </w:pPr>
            <w:del w:id="5059" w:author="PS" w:date="2018-11-25T14:58:00Z">
              <w:r w:rsidRPr="0015666E" w:rsidDel="00566CF7">
                <w:rPr>
                  <w:iCs/>
                </w:rPr>
                <w:delText xml:space="preserve">Úvod do studia předmětu (seznámení studentů se strukturou předmětu, podmínkami udělení zápočtu a průběhem zkoušky) a terminologie managementu rizika </w:delText>
              </w:r>
              <w:r w:rsidRPr="00E45CC8" w:rsidDel="00566CF7">
                <w:rPr>
                  <w:iCs/>
                </w:rPr>
                <w:delText>(2p, 2s);</w:delText>
              </w:r>
            </w:del>
          </w:p>
          <w:p w14:paraId="3DAF4D6F" w14:textId="085A4575" w:rsidR="00BD26BB" w:rsidRPr="00422FA7" w:rsidDel="00566CF7" w:rsidRDefault="00BD26BB">
            <w:pPr>
              <w:ind w:left="720"/>
              <w:rPr>
                <w:del w:id="5060" w:author="PS" w:date="2018-11-25T14:58:00Z"/>
                <w:iCs/>
              </w:rPr>
              <w:pPrChange w:id="5061" w:author="PS" w:date="2018-11-25T15:14:00Z">
                <w:pPr>
                  <w:numPr>
                    <w:numId w:val="57"/>
                  </w:numPr>
                  <w:tabs>
                    <w:tab w:val="num" w:pos="360"/>
                    <w:tab w:val="num" w:pos="720"/>
                  </w:tabs>
                  <w:spacing w:after="160" w:line="259" w:lineRule="auto"/>
                  <w:ind w:left="720" w:hanging="720"/>
                </w:pPr>
              </w:pPrChange>
            </w:pPr>
            <w:del w:id="5062" w:author="PS" w:date="2018-11-25T14:58:00Z">
              <w:r w:rsidRPr="00495DC8" w:rsidDel="00566CF7">
                <w:rPr>
                  <w:iCs/>
                </w:rPr>
                <w:delText xml:space="preserve">Klasifikační aspekty rizik </w:delText>
              </w:r>
              <w:r w:rsidRPr="00D9052B" w:rsidDel="00566CF7">
                <w:rPr>
                  <w:iCs/>
                </w:rPr>
                <w:delText>(2p, 2s);</w:delText>
              </w:r>
            </w:del>
          </w:p>
          <w:p w14:paraId="093A5FDA" w14:textId="427CCAA2" w:rsidR="00BD26BB" w:rsidRPr="002B7EA6" w:rsidDel="00566CF7" w:rsidRDefault="00BD26BB">
            <w:pPr>
              <w:ind w:left="720"/>
              <w:rPr>
                <w:del w:id="5063" w:author="PS" w:date="2018-11-25T14:58:00Z"/>
                <w:iCs/>
              </w:rPr>
              <w:pPrChange w:id="5064" w:author="PS" w:date="2018-11-25T15:14:00Z">
                <w:pPr>
                  <w:numPr>
                    <w:numId w:val="57"/>
                  </w:numPr>
                  <w:tabs>
                    <w:tab w:val="num" w:pos="360"/>
                    <w:tab w:val="num" w:pos="720"/>
                  </w:tabs>
                  <w:spacing w:after="160" w:line="259" w:lineRule="auto"/>
                  <w:ind w:left="720" w:hanging="720"/>
                </w:pPr>
              </w:pPrChange>
            </w:pPr>
            <w:del w:id="5065" w:author="PS" w:date="2018-11-25T14:58:00Z">
              <w:r w:rsidRPr="00373E05" w:rsidDel="00566CF7">
                <w:rPr>
                  <w:iCs/>
                </w:rPr>
                <w:delText>Obecné schéma managementu rizika, metody sběru a interpretace vstupních dat (2p, 2s);</w:delText>
              </w:r>
            </w:del>
          </w:p>
          <w:p w14:paraId="1F7BD2C3" w14:textId="791AF63D" w:rsidR="00BD26BB" w:rsidRPr="002B7EA6" w:rsidDel="00566CF7" w:rsidRDefault="00BD26BB">
            <w:pPr>
              <w:ind w:left="720"/>
              <w:rPr>
                <w:del w:id="5066" w:author="PS" w:date="2018-11-25T14:58:00Z"/>
                <w:iCs/>
              </w:rPr>
              <w:pPrChange w:id="5067" w:author="PS" w:date="2018-11-25T15:14:00Z">
                <w:pPr>
                  <w:numPr>
                    <w:numId w:val="57"/>
                  </w:numPr>
                  <w:tabs>
                    <w:tab w:val="num" w:pos="360"/>
                    <w:tab w:val="num" w:pos="720"/>
                  </w:tabs>
                  <w:spacing w:after="160" w:line="259" w:lineRule="auto"/>
                  <w:ind w:left="720" w:hanging="720"/>
                </w:pPr>
              </w:pPrChange>
            </w:pPr>
            <w:del w:id="5068" w:author="PS" w:date="2018-11-25T14:58:00Z">
              <w:r w:rsidRPr="002B7EA6" w:rsidDel="00566CF7">
                <w:rPr>
                  <w:iCs/>
                </w:rPr>
                <w:delText>Identifikace, sestavení registru a slovní hodnocení úrovně hrozeb (2p, 2s);</w:delText>
              </w:r>
            </w:del>
          </w:p>
          <w:p w14:paraId="6C514EE4" w14:textId="0CADD468" w:rsidR="00BD26BB" w:rsidRPr="002B7EA6" w:rsidDel="00566CF7" w:rsidRDefault="00BD26BB">
            <w:pPr>
              <w:ind w:left="720"/>
              <w:rPr>
                <w:del w:id="5069" w:author="PS" w:date="2018-11-25T14:58:00Z"/>
                <w:iCs/>
              </w:rPr>
              <w:pPrChange w:id="5070" w:author="PS" w:date="2018-11-25T15:14:00Z">
                <w:pPr>
                  <w:numPr>
                    <w:numId w:val="57"/>
                  </w:numPr>
                  <w:tabs>
                    <w:tab w:val="num" w:pos="360"/>
                    <w:tab w:val="num" w:pos="720"/>
                  </w:tabs>
                  <w:spacing w:after="160" w:line="259" w:lineRule="auto"/>
                  <w:ind w:left="720" w:hanging="720"/>
                </w:pPr>
              </w:pPrChange>
            </w:pPr>
            <w:del w:id="5071" w:author="PS" w:date="2018-11-25T14:58:00Z">
              <w:r w:rsidRPr="002B7EA6" w:rsidDel="00566CF7">
                <w:rPr>
                  <w:iCs/>
                </w:rPr>
                <w:delText>Identifikace, sestavení registru a slovní hodnocení zranitelnosti ohrožených aktiv (2p, 2s);</w:delText>
              </w:r>
            </w:del>
          </w:p>
          <w:p w14:paraId="064C68AF" w14:textId="579EFA1F" w:rsidR="00BD26BB" w:rsidRPr="004C48FF" w:rsidDel="00566CF7" w:rsidRDefault="00BD26BB">
            <w:pPr>
              <w:ind w:left="720"/>
              <w:rPr>
                <w:del w:id="5072" w:author="PS" w:date="2018-11-25T14:58:00Z"/>
                <w:iCs/>
              </w:rPr>
              <w:pPrChange w:id="5073" w:author="PS" w:date="2018-11-25T15:14:00Z">
                <w:pPr>
                  <w:numPr>
                    <w:numId w:val="57"/>
                  </w:numPr>
                  <w:tabs>
                    <w:tab w:val="num" w:pos="360"/>
                    <w:tab w:val="num" w:pos="720"/>
                  </w:tabs>
                  <w:spacing w:after="160" w:line="259" w:lineRule="auto"/>
                  <w:ind w:left="720" w:hanging="720"/>
                </w:pPr>
              </w:pPrChange>
            </w:pPr>
            <w:del w:id="5074" w:author="PS" w:date="2018-11-25T14:58:00Z">
              <w:r w:rsidRPr="00AB7A48" w:rsidDel="00566CF7">
                <w:rPr>
                  <w:iCs/>
                </w:rPr>
                <w:delText>Kvalitativní hodnocení (screening) rizika (6p, 6s);</w:delText>
              </w:r>
            </w:del>
          </w:p>
          <w:p w14:paraId="3C58ABC2" w14:textId="05EEBB5D" w:rsidR="00BD26BB" w:rsidRPr="004C48FF" w:rsidDel="00566CF7" w:rsidRDefault="00BD26BB">
            <w:pPr>
              <w:ind w:left="720"/>
              <w:rPr>
                <w:del w:id="5075" w:author="PS" w:date="2018-11-25T14:58:00Z"/>
                <w:iCs/>
              </w:rPr>
              <w:pPrChange w:id="5076" w:author="PS" w:date="2018-11-25T15:14:00Z">
                <w:pPr>
                  <w:numPr>
                    <w:numId w:val="57"/>
                  </w:numPr>
                  <w:tabs>
                    <w:tab w:val="num" w:pos="360"/>
                    <w:tab w:val="num" w:pos="720"/>
                  </w:tabs>
                  <w:spacing w:after="160" w:line="259" w:lineRule="auto"/>
                  <w:ind w:left="720" w:hanging="720"/>
                </w:pPr>
              </w:pPrChange>
            </w:pPr>
            <w:del w:id="5077" w:author="PS" w:date="2018-11-25T14:58:00Z">
              <w:r w:rsidRPr="004C48FF" w:rsidDel="00566CF7">
                <w:rPr>
                  <w:iCs/>
                </w:rPr>
                <w:delText>Integrované hodnocení rizik a riziková pozice subjektu, resp. regionu (2p, 2s);</w:delText>
              </w:r>
            </w:del>
          </w:p>
          <w:p w14:paraId="30C2156F" w14:textId="5A4BB8BE" w:rsidR="00BD26BB" w:rsidRPr="00616BB2" w:rsidDel="00566CF7" w:rsidRDefault="00BD26BB">
            <w:pPr>
              <w:ind w:left="720"/>
              <w:rPr>
                <w:del w:id="5078" w:author="PS" w:date="2018-11-25T14:58:00Z"/>
                <w:iCs/>
              </w:rPr>
              <w:pPrChange w:id="5079" w:author="PS" w:date="2018-11-25T15:14:00Z">
                <w:pPr>
                  <w:numPr>
                    <w:numId w:val="57"/>
                  </w:numPr>
                  <w:tabs>
                    <w:tab w:val="num" w:pos="360"/>
                    <w:tab w:val="num" w:pos="720"/>
                  </w:tabs>
                  <w:spacing w:after="160" w:line="259" w:lineRule="auto"/>
                  <w:ind w:left="720" w:hanging="720"/>
                </w:pPr>
              </w:pPrChange>
            </w:pPr>
            <w:del w:id="5080" w:author="PS" w:date="2018-11-25T14:58:00Z">
              <w:r w:rsidRPr="004C48FF" w:rsidDel="00566CF7">
                <w:rPr>
                  <w:iCs/>
                </w:rPr>
                <w:delText xml:space="preserve">Hodnocení akceptovatelnosti rizika </w:delText>
              </w:r>
              <w:r w:rsidRPr="00616BB2" w:rsidDel="00566CF7">
                <w:rPr>
                  <w:iCs/>
                </w:rPr>
                <w:delText>(2p, 2s);</w:delText>
              </w:r>
            </w:del>
          </w:p>
          <w:p w14:paraId="20BD02A4" w14:textId="14037AC5" w:rsidR="00BD26BB" w:rsidRPr="00616BB2" w:rsidDel="00566CF7" w:rsidRDefault="00BD26BB">
            <w:pPr>
              <w:ind w:left="720"/>
              <w:rPr>
                <w:del w:id="5081" w:author="PS" w:date="2018-11-25T14:58:00Z"/>
                <w:iCs/>
              </w:rPr>
              <w:pPrChange w:id="5082" w:author="PS" w:date="2018-11-25T15:14:00Z">
                <w:pPr>
                  <w:numPr>
                    <w:numId w:val="57"/>
                  </w:numPr>
                  <w:tabs>
                    <w:tab w:val="num" w:pos="360"/>
                    <w:tab w:val="num" w:pos="720"/>
                  </w:tabs>
                  <w:spacing w:after="160" w:line="259" w:lineRule="auto"/>
                  <w:ind w:left="720" w:hanging="720"/>
                </w:pPr>
              </w:pPrChange>
            </w:pPr>
            <w:del w:id="5083" w:author="PS" w:date="2018-11-25T14:58:00Z">
              <w:r w:rsidRPr="00616BB2" w:rsidDel="00566CF7">
                <w:rPr>
                  <w:iCs/>
                </w:rPr>
                <w:delText xml:space="preserve">Postupy, zásady a způsoby prevence, mitigace a monitoringu rizik (2p, 2s); </w:delText>
              </w:r>
            </w:del>
          </w:p>
          <w:p w14:paraId="0E1B13B7" w14:textId="382060DA" w:rsidR="00BD26BB" w:rsidRPr="0046661F" w:rsidDel="00566CF7" w:rsidRDefault="00BD26BB">
            <w:pPr>
              <w:ind w:left="720"/>
              <w:rPr>
                <w:del w:id="5084" w:author="PS" w:date="2018-11-25T14:58:00Z"/>
                <w:iCs/>
              </w:rPr>
              <w:pPrChange w:id="5085" w:author="PS" w:date="2018-11-25T15:14:00Z">
                <w:pPr>
                  <w:numPr>
                    <w:numId w:val="57"/>
                  </w:numPr>
                  <w:tabs>
                    <w:tab w:val="num" w:pos="360"/>
                    <w:tab w:val="num" w:pos="720"/>
                  </w:tabs>
                  <w:spacing w:after="160" w:line="259" w:lineRule="auto"/>
                  <w:ind w:left="720" w:hanging="720"/>
                </w:pPr>
              </w:pPrChange>
            </w:pPr>
            <w:del w:id="5086" w:author="PS" w:date="2018-11-25T14:58:00Z">
              <w:r w:rsidRPr="00616BB2" w:rsidDel="00566CF7">
                <w:rPr>
                  <w:iCs/>
                </w:rPr>
                <w:delText>Návrh a výběr opatření k prevenci a minimalizaci rizik užitím invenčních metod (2p, 2s);</w:delText>
              </w:r>
            </w:del>
          </w:p>
          <w:p w14:paraId="3FD0078E" w14:textId="4D305214" w:rsidR="00BD26BB" w:rsidRPr="003F4DBB" w:rsidDel="00A60879" w:rsidRDefault="00BD26BB">
            <w:pPr>
              <w:ind w:left="720"/>
              <w:rPr>
                <w:del w:id="5087" w:author="Matyas Adam" w:date="2018-11-16T15:58:00Z"/>
                <w:iCs/>
              </w:rPr>
              <w:pPrChange w:id="5088" w:author="PS" w:date="2018-11-25T15:14:00Z">
                <w:pPr>
                  <w:numPr>
                    <w:numId w:val="57"/>
                  </w:numPr>
                  <w:tabs>
                    <w:tab w:val="num" w:pos="360"/>
                    <w:tab w:val="num" w:pos="720"/>
                  </w:tabs>
                  <w:spacing w:after="160" w:line="259" w:lineRule="auto"/>
                  <w:ind w:left="720" w:hanging="720"/>
                </w:pPr>
              </w:pPrChange>
            </w:pPr>
            <w:del w:id="5089" w:author="PS" w:date="2018-11-25T14:58:00Z">
              <w:r w:rsidRPr="003F4DBB" w:rsidDel="00566CF7">
                <w:rPr>
                  <w:iCs/>
                </w:rPr>
                <w:delText xml:space="preserve">Případová studie - obhajoba případových studií zpracovaných skupinami studentů a zápočtový test </w:delText>
              </w:r>
            </w:del>
            <w:del w:id="5090" w:author="Matyas Adam" w:date="2018-11-16T15:55:00Z">
              <w:r w:rsidRPr="003F4DBB" w:rsidDel="007C0557">
                <w:rPr>
                  <w:iCs/>
                </w:rPr>
                <w:delText>(4p, 4s).</w:delText>
              </w:r>
            </w:del>
          </w:p>
          <w:p w14:paraId="2ABEB5A5" w14:textId="77777777" w:rsidR="00BD26BB" w:rsidRPr="003366ED" w:rsidRDefault="00BD26BB">
            <w:pPr>
              <w:ind w:left="720"/>
              <w:pPrChange w:id="5091" w:author="PS" w:date="2018-11-25T15:14:00Z">
                <w:pPr>
                  <w:numPr>
                    <w:numId w:val="58"/>
                  </w:numPr>
                  <w:tabs>
                    <w:tab w:val="num" w:pos="360"/>
                    <w:tab w:val="num" w:pos="720"/>
                  </w:tabs>
                  <w:spacing w:after="160" w:line="259" w:lineRule="auto"/>
                  <w:ind w:left="720" w:hanging="720"/>
                </w:pPr>
              </w:pPrChange>
            </w:pPr>
          </w:p>
        </w:tc>
      </w:tr>
      <w:tr w:rsidR="00BD26BB" w:rsidRPr="003366ED" w14:paraId="68C66925" w14:textId="77777777" w:rsidTr="00495DC8">
        <w:trPr>
          <w:trHeight w:val="265"/>
        </w:trPr>
        <w:tc>
          <w:tcPr>
            <w:tcW w:w="3653" w:type="dxa"/>
            <w:gridSpan w:val="2"/>
            <w:tcBorders>
              <w:top w:val="nil"/>
            </w:tcBorders>
            <w:shd w:val="clear" w:color="auto" w:fill="F7CAAC"/>
          </w:tcPr>
          <w:p w14:paraId="6CFE4801" w14:textId="77777777" w:rsidR="00BD26BB" w:rsidRPr="003366ED" w:rsidRDefault="00BD26BB">
            <w:pPr>
              <w:spacing w:line="259" w:lineRule="auto"/>
              <w:pPrChange w:id="5092" w:author="Matyas Adam" w:date="2018-11-17T00:12:00Z">
                <w:pPr>
                  <w:spacing w:after="160" w:line="259" w:lineRule="auto"/>
                </w:pPr>
              </w:pPrChange>
            </w:pPr>
            <w:r w:rsidRPr="003366ED">
              <w:rPr>
                <w:b/>
              </w:rPr>
              <w:t>Studijní literatura a studijní pomůcky</w:t>
            </w:r>
          </w:p>
        </w:tc>
        <w:tc>
          <w:tcPr>
            <w:tcW w:w="6202" w:type="dxa"/>
            <w:gridSpan w:val="6"/>
            <w:tcBorders>
              <w:top w:val="nil"/>
              <w:bottom w:val="nil"/>
            </w:tcBorders>
          </w:tcPr>
          <w:p w14:paraId="721D4AAB" w14:textId="77777777" w:rsidR="00BD26BB" w:rsidRPr="003366ED" w:rsidRDefault="00BD26BB">
            <w:pPr>
              <w:spacing w:line="259" w:lineRule="auto"/>
              <w:pPrChange w:id="5093" w:author="Matyas Adam" w:date="2018-11-17T00:12:00Z">
                <w:pPr>
                  <w:spacing w:after="160" w:line="259" w:lineRule="auto"/>
                </w:pPr>
              </w:pPrChange>
            </w:pPr>
          </w:p>
        </w:tc>
      </w:tr>
      <w:tr w:rsidR="00BD26BB" w:rsidRPr="003366ED" w14:paraId="027DEFB9" w14:textId="77777777" w:rsidTr="00495DC8">
        <w:trPr>
          <w:trHeight w:val="3987"/>
        </w:trPr>
        <w:tc>
          <w:tcPr>
            <w:tcW w:w="9855" w:type="dxa"/>
            <w:gridSpan w:val="8"/>
            <w:tcBorders>
              <w:top w:val="nil"/>
            </w:tcBorders>
          </w:tcPr>
          <w:p w14:paraId="1EBCA75B" w14:textId="77777777" w:rsidR="00BD26BB" w:rsidRPr="00517A77" w:rsidRDefault="00BD26BB">
            <w:pPr>
              <w:spacing w:line="259" w:lineRule="auto"/>
              <w:ind w:left="322" w:hanging="284"/>
              <w:rPr>
                <w:b/>
                <w:rPrChange w:id="5094" w:author="Matyas Adam" w:date="2018-11-16T15:55:00Z">
                  <w:rPr/>
                </w:rPrChange>
              </w:rPr>
              <w:pPrChange w:id="5095" w:author="Matyas Adam" w:date="2018-11-17T00:12:00Z">
                <w:pPr>
                  <w:spacing w:after="160" w:line="259" w:lineRule="auto"/>
                </w:pPr>
              </w:pPrChange>
            </w:pPr>
            <w:r w:rsidRPr="00517A77">
              <w:rPr>
                <w:b/>
                <w:rPrChange w:id="5096" w:author="Matyas Adam" w:date="2018-11-16T15:55:00Z">
                  <w:rPr/>
                </w:rPrChange>
              </w:rPr>
              <w:t>Povinná literatura</w:t>
            </w:r>
            <w:ins w:id="5097" w:author="Matyas Adam" w:date="2018-11-16T15:58:00Z">
              <w:r>
                <w:rPr>
                  <w:b/>
                </w:rPr>
                <w:t>:</w:t>
              </w:r>
            </w:ins>
          </w:p>
          <w:p w14:paraId="466D0BA6" w14:textId="77777777" w:rsidR="00BD26BB" w:rsidRPr="003366ED" w:rsidRDefault="00BD26BB">
            <w:pPr>
              <w:spacing w:line="259" w:lineRule="auto"/>
              <w:ind w:left="38"/>
              <w:pPrChange w:id="5098" w:author="PS" w:date="2018-11-25T14:59:00Z">
                <w:pPr>
                  <w:numPr>
                    <w:numId w:val="59"/>
                  </w:numPr>
                  <w:tabs>
                    <w:tab w:val="num" w:pos="360"/>
                    <w:tab w:val="num" w:pos="720"/>
                  </w:tabs>
                  <w:spacing w:after="160" w:line="259" w:lineRule="auto"/>
                  <w:ind w:left="720" w:hanging="720"/>
                </w:pPr>
              </w:pPrChange>
            </w:pPr>
            <w:r w:rsidRPr="003366ED">
              <w:t xml:space="preserve">BABINEC, F. </w:t>
            </w:r>
            <w:del w:id="5099" w:author="Matyas Adam" w:date="2018-11-16T15:56:00Z">
              <w:r w:rsidRPr="003366ED" w:rsidDel="00A60879">
                <w:delText xml:space="preserve">2005. </w:delText>
              </w:r>
            </w:del>
            <w:r w:rsidRPr="003366ED">
              <w:rPr>
                <w:i/>
                <w:iCs/>
              </w:rPr>
              <w:t>Management rizika. Loss Prevention &amp; Safety Promotion</w:t>
            </w:r>
            <w:r w:rsidRPr="003366ED">
              <w:t>. 1. vyd. Opava: Slezská univerzita,</w:t>
            </w:r>
            <w:ins w:id="5100" w:author="Matyas Adam" w:date="2018-11-16T15:56:00Z">
              <w:r>
                <w:t xml:space="preserve"> 2005.</w:t>
              </w:r>
            </w:ins>
            <w:r w:rsidRPr="003366ED">
              <w:t xml:space="preserve"> s. 21-93.</w:t>
            </w:r>
          </w:p>
          <w:p w14:paraId="6064C4FB" w14:textId="77777777" w:rsidR="00BD26BB" w:rsidRPr="003366ED" w:rsidRDefault="00BD26BB">
            <w:pPr>
              <w:spacing w:line="259" w:lineRule="auto"/>
              <w:ind w:left="38"/>
              <w:pPrChange w:id="5101" w:author="PS" w:date="2018-11-25T14:59:00Z">
                <w:pPr>
                  <w:numPr>
                    <w:numId w:val="59"/>
                  </w:numPr>
                  <w:tabs>
                    <w:tab w:val="num" w:pos="360"/>
                    <w:tab w:val="num" w:pos="720"/>
                  </w:tabs>
                  <w:spacing w:after="160" w:line="259" w:lineRule="auto"/>
                  <w:ind w:left="720" w:hanging="720"/>
                </w:pPr>
              </w:pPrChange>
            </w:pPr>
            <w:r w:rsidRPr="003366ED">
              <w:t xml:space="preserve">BOŽEK, F. a URBAN, R. </w:t>
            </w:r>
            <w:del w:id="5102" w:author="Matyas Adam" w:date="2018-11-16T15:56:00Z">
              <w:r w:rsidRPr="003366ED" w:rsidDel="00A60879">
                <w:delText xml:space="preserve">2008. </w:delText>
              </w:r>
            </w:del>
            <w:r w:rsidRPr="003366ED">
              <w:rPr>
                <w:i/>
              </w:rPr>
              <w:t>Management rizika</w:t>
            </w:r>
            <w:r w:rsidRPr="003366ED">
              <w:t xml:space="preserve">. 1. vyd. Brno: UO, </w:t>
            </w:r>
            <w:ins w:id="5103" w:author="Matyas Adam" w:date="2018-11-16T15:56:00Z">
              <w:r>
                <w:t xml:space="preserve">2008. </w:t>
              </w:r>
            </w:ins>
            <w:r w:rsidRPr="003366ED">
              <w:t>s. 9-88. ISBN 978</w:t>
            </w:r>
            <w:r w:rsidRPr="003366ED">
              <w:noBreakHyphen/>
              <w:t>80</w:t>
            </w:r>
            <w:r w:rsidRPr="003366ED">
              <w:noBreakHyphen/>
              <w:t>7231</w:t>
            </w:r>
            <w:r w:rsidRPr="003366ED">
              <w:noBreakHyphen/>
              <w:t>259</w:t>
            </w:r>
            <w:r w:rsidRPr="003366ED">
              <w:noBreakHyphen/>
              <w:t>7.</w:t>
            </w:r>
          </w:p>
          <w:p w14:paraId="14E5BDAF" w14:textId="77777777" w:rsidR="00BD26BB" w:rsidRPr="003366ED" w:rsidRDefault="00BD26BB">
            <w:pPr>
              <w:spacing w:line="259" w:lineRule="auto"/>
              <w:ind w:left="38"/>
              <w:pPrChange w:id="5104" w:author="PS" w:date="2018-11-25T14:59:00Z">
                <w:pPr>
                  <w:numPr>
                    <w:numId w:val="59"/>
                  </w:numPr>
                  <w:tabs>
                    <w:tab w:val="num" w:pos="360"/>
                    <w:tab w:val="num" w:pos="720"/>
                  </w:tabs>
                  <w:spacing w:after="160" w:line="259" w:lineRule="auto"/>
                  <w:ind w:left="720" w:hanging="720"/>
                </w:pPr>
              </w:pPrChange>
            </w:pPr>
            <w:r w:rsidRPr="003366ED">
              <w:t>SMEJKAL, V. a RAIS, K.</w:t>
            </w:r>
            <w:del w:id="5105" w:author="Matyas Adam" w:date="2018-11-16T15:56:00Z">
              <w:r w:rsidRPr="003366ED" w:rsidDel="00A60879">
                <w:delText xml:space="preserve"> 2013</w:delText>
              </w:r>
            </w:del>
            <w:r w:rsidRPr="003366ED">
              <w:t xml:space="preserve">. </w:t>
            </w:r>
            <w:r w:rsidRPr="003366ED">
              <w:rPr>
                <w:i/>
                <w:iCs/>
              </w:rPr>
              <w:t>Řízení rizik ve firmách a jiných organizacích</w:t>
            </w:r>
            <w:r w:rsidRPr="003366ED">
              <w:t>. 4. vyd. Praha: Grada Publishing a.s.,</w:t>
            </w:r>
            <w:ins w:id="5106" w:author="Matyas Adam" w:date="2018-11-16T15:56:00Z">
              <w:r>
                <w:t xml:space="preserve"> 2013.</w:t>
              </w:r>
            </w:ins>
            <w:r w:rsidRPr="003366ED">
              <w:t xml:space="preserve"> s. 89-164; 235-244. ISBN 978-80-247-4644-9.</w:t>
            </w:r>
          </w:p>
          <w:p w14:paraId="4CAA96A6" w14:textId="77777777" w:rsidR="00BD26BB" w:rsidRPr="003366ED" w:rsidRDefault="00BD26BB">
            <w:pPr>
              <w:spacing w:line="259" w:lineRule="auto"/>
              <w:ind w:left="38"/>
              <w:pPrChange w:id="5107" w:author="PS" w:date="2018-11-25T14:59:00Z">
                <w:pPr>
                  <w:numPr>
                    <w:numId w:val="59"/>
                  </w:numPr>
                  <w:tabs>
                    <w:tab w:val="num" w:pos="360"/>
                    <w:tab w:val="num" w:pos="720"/>
                  </w:tabs>
                  <w:spacing w:after="160" w:line="259" w:lineRule="auto"/>
                  <w:ind w:left="720" w:hanging="720"/>
                </w:pPr>
              </w:pPrChange>
            </w:pPr>
            <w:r w:rsidRPr="003366ED">
              <w:t xml:space="preserve">TICHÝ, M. </w:t>
            </w:r>
            <w:del w:id="5108" w:author="Matyas Adam" w:date="2018-11-16T15:56:00Z">
              <w:r w:rsidRPr="003366ED" w:rsidDel="00A60879">
                <w:delText xml:space="preserve">2006. </w:delText>
              </w:r>
            </w:del>
            <w:r w:rsidRPr="003366ED">
              <w:rPr>
                <w:i/>
                <w:iCs/>
              </w:rPr>
              <w:t>Ovládání rizika: Analýza a management</w:t>
            </w:r>
            <w:r w:rsidRPr="003366ED">
              <w:t xml:space="preserve">. 1. vyd. Praha: C. H. Beck, </w:t>
            </w:r>
            <w:ins w:id="5109" w:author="Matyas Adam" w:date="2018-11-16T15:56:00Z">
              <w:r>
                <w:t xml:space="preserve">2006. </w:t>
              </w:r>
            </w:ins>
            <w:r w:rsidRPr="003366ED">
              <w:t>s. 3-26; 39-66; 117-196. ISBN 978-80-7179-415-5.</w:t>
            </w:r>
          </w:p>
          <w:p w14:paraId="4762415C" w14:textId="77777777" w:rsidR="00BD26BB" w:rsidRDefault="00BD26BB">
            <w:pPr>
              <w:spacing w:line="259" w:lineRule="auto"/>
              <w:ind w:left="322" w:hanging="284"/>
              <w:rPr>
                <w:ins w:id="5110" w:author="Matyas Adam" w:date="2018-11-16T15:58:00Z"/>
              </w:rPr>
              <w:pPrChange w:id="5111" w:author="Matyas Adam" w:date="2018-11-17T00:12:00Z">
                <w:pPr>
                  <w:numPr>
                    <w:numId w:val="59"/>
                  </w:numPr>
                  <w:tabs>
                    <w:tab w:val="num" w:pos="360"/>
                    <w:tab w:val="num" w:pos="720"/>
                  </w:tabs>
                  <w:spacing w:after="160" w:line="259" w:lineRule="auto"/>
                  <w:ind w:left="720" w:hanging="720"/>
                </w:pPr>
              </w:pPrChange>
            </w:pPr>
            <w:r w:rsidRPr="003366ED">
              <w:t>Poznámky a prezentace z přednášek, řešené příklady z cvičení a vzájemné předání případových studií.</w:t>
            </w:r>
          </w:p>
          <w:p w14:paraId="1F724535" w14:textId="77777777" w:rsidR="00BD26BB" w:rsidRPr="00A60879" w:rsidRDefault="00BD26BB">
            <w:pPr>
              <w:ind w:left="322" w:hanging="284"/>
              <w:jc w:val="both"/>
              <w:rPr>
                <w:sz w:val="19"/>
                <w:szCs w:val="19"/>
                <w:rPrChange w:id="5112" w:author="Matyas Adam" w:date="2018-11-16T15:58:00Z">
                  <w:rPr/>
                </w:rPrChange>
              </w:rPr>
              <w:pPrChange w:id="5113" w:author="Matyas Adam" w:date="2018-11-17T00:12:00Z">
                <w:pPr>
                  <w:numPr>
                    <w:numId w:val="59"/>
                  </w:numPr>
                  <w:tabs>
                    <w:tab w:val="num" w:pos="360"/>
                    <w:tab w:val="num" w:pos="720"/>
                  </w:tabs>
                  <w:spacing w:after="160" w:line="259" w:lineRule="auto"/>
                  <w:ind w:left="720" w:hanging="720"/>
                </w:pPr>
              </w:pPrChange>
            </w:pPr>
            <w:ins w:id="5114" w:author="Matyas Adam" w:date="2018-11-16T15:58:00Z">
              <w:r w:rsidRPr="00A70703">
                <w:t>Materiály dostupné v e-learningovém kurzu předmětu v LMS Moodle na </w:t>
              </w:r>
              <w:r w:rsidRPr="00A70703">
                <w:fldChar w:fldCharType="begin"/>
              </w:r>
              <w:r>
                <w:instrText xml:space="preserve"> HYPERLINK "http://vyuka.flkr.utb.cz/" \t "_blank" </w:instrText>
              </w:r>
              <w:r w:rsidRPr="00A70703">
                <w:fldChar w:fldCharType="separate"/>
              </w:r>
              <w:r w:rsidRPr="00A70703">
                <w:t>http://vyuka.flkr.utb.cz</w:t>
              </w:r>
              <w:r w:rsidRPr="00A70703">
                <w:fldChar w:fldCharType="end"/>
              </w:r>
            </w:ins>
          </w:p>
          <w:p w14:paraId="7DD5D379" w14:textId="77777777" w:rsidR="00BD26BB" w:rsidRPr="00517A77" w:rsidRDefault="00BD26BB">
            <w:pPr>
              <w:spacing w:line="259" w:lineRule="auto"/>
              <w:ind w:left="322" w:hanging="284"/>
              <w:rPr>
                <w:b/>
                <w:rPrChange w:id="5115" w:author="Matyas Adam" w:date="2018-11-16T15:55:00Z">
                  <w:rPr/>
                </w:rPrChange>
              </w:rPr>
              <w:pPrChange w:id="5116" w:author="Matyas Adam" w:date="2018-11-17T00:12:00Z">
                <w:pPr>
                  <w:spacing w:after="160" w:line="259" w:lineRule="auto"/>
                </w:pPr>
              </w:pPrChange>
            </w:pPr>
            <w:r w:rsidRPr="00517A77">
              <w:rPr>
                <w:b/>
                <w:rPrChange w:id="5117" w:author="Matyas Adam" w:date="2018-11-16T15:55:00Z">
                  <w:rPr/>
                </w:rPrChange>
              </w:rPr>
              <w:t>Doporučená literatura</w:t>
            </w:r>
            <w:ins w:id="5118" w:author="Matyas Adam" w:date="2018-11-16T15:58:00Z">
              <w:r>
                <w:rPr>
                  <w:b/>
                </w:rPr>
                <w:t>:</w:t>
              </w:r>
            </w:ins>
          </w:p>
          <w:p w14:paraId="0F1EC544" w14:textId="77777777" w:rsidR="00BD26BB" w:rsidRPr="003366ED" w:rsidRDefault="00BD26BB">
            <w:pPr>
              <w:spacing w:line="259" w:lineRule="auto"/>
              <w:ind w:left="38"/>
              <w:pPrChange w:id="5119" w:author="PS" w:date="2018-11-25T14:59:00Z">
                <w:pPr>
                  <w:numPr>
                    <w:numId w:val="60"/>
                  </w:numPr>
                  <w:tabs>
                    <w:tab w:val="num" w:pos="360"/>
                    <w:tab w:val="num" w:pos="720"/>
                  </w:tabs>
                  <w:spacing w:after="160" w:line="259" w:lineRule="auto"/>
                  <w:ind w:left="720" w:hanging="720"/>
                </w:pPr>
              </w:pPrChange>
            </w:pPr>
            <w:r w:rsidRPr="003366ED">
              <w:t xml:space="preserve">BERNATÍK, A., </w:t>
            </w:r>
            <w:del w:id="5120" w:author="Matyas Adam" w:date="2018-11-16T15:57:00Z">
              <w:r w:rsidRPr="003366ED" w:rsidDel="00A60879">
                <w:delText xml:space="preserve">2006. </w:delText>
              </w:r>
            </w:del>
            <w:r w:rsidRPr="003366ED">
              <w:rPr>
                <w:i/>
              </w:rPr>
              <w:t>Prevence závažných havárií I</w:t>
            </w:r>
            <w:r w:rsidRPr="003366ED">
              <w:t>. 1. vyd. Ostrava: Sdružení požárního a bezpečnostního inženýrství,</w:t>
            </w:r>
            <w:ins w:id="5121" w:author="Matyas Adam" w:date="2018-11-16T15:56:00Z">
              <w:r>
                <w:t xml:space="preserve"> 2006.</w:t>
              </w:r>
            </w:ins>
            <w:r w:rsidRPr="003366ED">
              <w:t xml:space="preserve"> s. 22-70. ISBN </w:t>
            </w:r>
            <w:r w:rsidRPr="003366ED">
              <w:rPr>
                <w:lang w:val="en-GB"/>
              </w:rPr>
              <w:t xml:space="preserve">80-86634-89-2. </w:t>
            </w:r>
          </w:p>
          <w:p w14:paraId="2A82825E" w14:textId="77777777" w:rsidR="00BD26BB" w:rsidRPr="003366ED" w:rsidRDefault="00BD26BB">
            <w:pPr>
              <w:spacing w:line="259" w:lineRule="auto"/>
              <w:ind w:left="38"/>
              <w:rPr>
                <w:lang w:val="en-GB"/>
              </w:rPr>
              <w:pPrChange w:id="5122" w:author="PS" w:date="2018-11-25T14:59:00Z">
                <w:pPr>
                  <w:numPr>
                    <w:numId w:val="60"/>
                  </w:numPr>
                  <w:tabs>
                    <w:tab w:val="num" w:pos="360"/>
                    <w:tab w:val="num" w:pos="720"/>
                  </w:tabs>
                  <w:spacing w:after="160" w:line="259" w:lineRule="auto"/>
                  <w:ind w:left="720" w:hanging="720"/>
                </w:pPr>
              </w:pPrChange>
            </w:pPr>
            <w:r w:rsidRPr="003366ED">
              <w:rPr>
                <w:lang w:val="en-GB"/>
              </w:rPr>
              <w:t>BOŽEK, F. et al.</w:t>
            </w:r>
            <w:del w:id="5123" w:author="Matyas Adam" w:date="2018-11-16T15:57:00Z">
              <w:r w:rsidRPr="003366ED" w:rsidDel="00A60879">
                <w:rPr>
                  <w:lang w:val="en-GB"/>
                </w:rPr>
                <w:delText xml:space="preserve"> 2011</w:delText>
              </w:r>
            </w:del>
            <w:r w:rsidRPr="003366ED">
              <w:rPr>
                <w:lang w:val="en-GB"/>
              </w:rPr>
              <w:t xml:space="preserve">. Regional Risk Assessment. In Olej, V., Obršálová, I., Křupka, J. (Eds.). </w:t>
            </w:r>
            <w:r w:rsidRPr="003366ED">
              <w:rPr>
                <w:i/>
                <w:lang w:val="en-GB"/>
              </w:rPr>
              <w:t>Environmental Modeling for Sustainable Regional Development:</w:t>
            </w:r>
            <w:r w:rsidRPr="003366ED">
              <w:rPr>
                <w:b/>
                <w:bCs/>
                <w:i/>
                <w:lang w:val="en-GB"/>
              </w:rPr>
              <w:t xml:space="preserve"> System Approaches and Advanced Methods</w:t>
            </w:r>
            <w:r w:rsidRPr="003366ED">
              <w:rPr>
                <w:b/>
                <w:bCs/>
                <w:lang w:val="en-GB"/>
              </w:rPr>
              <w:t>.</w:t>
            </w:r>
            <w:r w:rsidRPr="003366ED">
              <w:rPr>
                <w:lang w:val="en-GB"/>
              </w:rPr>
              <w:t xml:space="preserve"> 1</w:t>
            </w:r>
            <w:r w:rsidRPr="003366ED">
              <w:rPr>
                <w:vertAlign w:val="superscript"/>
                <w:lang w:val="en-GB"/>
              </w:rPr>
              <w:t>st</w:t>
            </w:r>
            <w:r w:rsidRPr="003366ED">
              <w:rPr>
                <w:lang w:val="en-GB"/>
              </w:rPr>
              <w:t xml:space="preserve"> Ed. Hershey-New York: IGI Global Publishing, 2011,</w:t>
            </w:r>
            <w:r w:rsidRPr="003366ED">
              <w:rPr>
                <w:i/>
                <w:lang w:val="en-GB"/>
              </w:rPr>
              <w:t xml:space="preserve"> </w:t>
            </w:r>
            <w:r w:rsidRPr="003366ED">
              <w:rPr>
                <w:lang w:val="en-GB"/>
              </w:rPr>
              <w:t>pp. 65-90. ISBN 978-1-60960-156-0.</w:t>
            </w:r>
          </w:p>
          <w:p w14:paraId="6BD0209E" w14:textId="77777777" w:rsidR="00BD26BB" w:rsidRPr="003366ED" w:rsidRDefault="00BD26BB">
            <w:pPr>
              <w:spacing w:line="259" w:lineRule="auto"/>
              <w:ind w:left="38"/>
              <w:pPrChange w:id="5124" w:author="PS" w:date="2018-11-25T14:59:00Z">
                <w:pPr>
                  <w:numPr>
                    <w:numId w:val="60"/>
                  </w:numPr>
                  <w:tabs>
                    <w:tab w:val="num" w:pos="360"/>
                    <w:tab w:val="num" w:pos="720"/>
                  </w:tabs>
                  <w:spacing w:after="160" w:line="259" w:lineRule="auto"/>
                  <w:ind w:left="720" w:hanging="720"/>
                </w:pPr>
              </w:pPrChange>
            </w:pPr>
            <w:r w:rsidRPr="003366ED">
              <w:t xml:space="preserve">BUMBA, J., KELNAR, L. a SLUKA, V., </w:t>
            </w:r>
            <w:del w:id="5125" w:author="Matyas Adam" w:date="2018-11-16T15:57:00Z">
              <w:r w:rsidRPr="003366ED" w:rsidDel="00A60879">
                <w:delText xml:space="preserve">2000. </w:delText>
              </w:r>
            </w:del>
            <w:r w:rsidRPr="003366ED">
              <w:rPr>
                <w:i/>
              </w:rPr>
              <w:t>Postupy a metodiky analýz a hodnocení rizik pro účely zákona o prevenci závažných havárií</w:t>
            </w:r>
            <w:r w:rsidRPr="003366ED">
              <w:t xml:space="preserve">. 1. vyd. Praha: Výzkumný ústav bezpečnosti práce. </w:t>
            </w:r>
            <w:ins w:id="5126" w:author="Matyas Adam" w:date="2018-11-16T15:57:00Z">
              <w:r>
                <w:t xml:space="preserve">2000. </w:t>
              </w:r>
            </w:ins>
            <w:r w:rsidRPr="003366ED">
              <w:t>211 s.</w:t>
            </w:r>
          </w:p>
          <w:p w14:paraId="2A8050C0" w14:textId="77777777" w:rsidR="00BD26BB" w:rsidRPr="003366ED" w:rsidRDefault="00BD26BB">
            <w:pPr>
              <w:spacing w:line="259" w:lineRule="auto"/>
              <w:ind w:left="38"/>
              <w:pPrChange w:id="5127" w:author="PS" w:date="2018-11-25T14:59:00Z">
                <w:pPr>
                  <w:numPr>
                    <w:numId w:val="60"/>
                  </w:numPr>
                  <w:tabs>
                    <w:tab w:val="num" w:pos="360"/>
                    <w:tab w:val="num" w:pos="720"/>
                  </w:tabs>
                  <w:spacing w:after="160" w:line="259" w:lineRule="auto"/>
                  <w:ind w:left="720" w:hanging="720"/>
                </w:pPr>
              </w:pPrChange>
            </w:pPr>
            <w:r w:rsidRPr="003366ED">
              <w:rPr>
                <w:lang w:val="en-GB"/>
              </w:rPr>
              <w:t xml:space="preserve">FLAUS. J. M. </w:t>
            </w:r>
            <w:del w:id="5128" w:author="Matyas Adam" w:date="2018-11-16T15:57:00Z">
              <w:r w:rsidRPr="003366ED" w:rsidDel="00A60879">
                <w:rPr>
                  <w:lang w:val="en-GB"/>
                </w:rPr>
                <w:delText xml:space="preserve">2013. </w:delText>
              </w:r>
            </w:del>
            <w:r w:rsidRPr="003366ED">
              <w:rPr>
                <w:i/>
                <w:lang w:val="en-GB"/>
              </w:rPr>
              <w:t>Risk Analysis. Socio-Technical and Industrial Systems</w:t>
            </w:r>
            <w:r w:rsidRPr="003366ED">
              <w:rPr>
                <w:lang w:val="en-GB"/>
              </w:rPr>
              <w:t>. 1</w:t>
            </w:r>
            <w:r w:rsidRPr="003366ED">
              <w:rPr>
                <w:vertAlign w:val="superscript"/>
                <w:lang w:val="en-GB"/>
              </w:rPr>
              <w:t>st</w:t>
            </w:r>
            <w:r w:rsidRPr="003366ED">
              <w:rPr>
                <w:lang w:val="en-GB"/>
              </w:rPr>
              <w:t xml:space="preserve"> Ed. Hoboken, New Jersey: John Wiley &amp; Sons, Inc., </w:t>
            </w:r>
            <w:ins w:id="5129" w:author="Matyas Adam" w:date="2018-11-16T15:57:00Z">
              <w:r>
                <w:rPr>
                  <w:lang w:val="en-GB"/>
                </w:rPr>
                <w:t xml:space="preserve">2013. </w:t>
              </w:r>
            </w:ins>
            <w:r w:rsidRPr="003366ED">
              <w:rPr>
                <w:lang w:val="en-GB"/>
              </w:rPr>
              <w:t>400 p</w:t>
            </w:r>
            <w:r w:rsidRPr="003366ED">
              <w:t xml:space="preserve">. ISBN 978-1-84821-492-7.  </w:t>
            </w:r>
          </w:p>
          <w:p w14:paraId="17A69943" w14:textId="77777777" w:rsidR="00BD26BB" w:rsidRPr="003366ED" w:rsidRDefault="00BD26BB">
            <w:pPr>
              <w:spacing w:line="259" w:lineRule="auto"/>
              <w:ind w:left="38"/>
              <w:pPrChange w:id="5130" w:author="PS" w:date="2018-11-25T14:59:00Z">
                <w:pPr>
                  <w:numPr>
                    <w:numId w:val="60"/>
                  </w:numPr>
                  <w:tabs>
                    <w:tab w:val="num" w:pos="360"/>
                    <w:tab w:val="num" w:pos="720"/>
                  </w:tabs>
                  <w:spacing w:after="160" w:line="259" w:lineRule="auto"/>
                  <w:ind w:left="720" w:hanging="720"/>
                </w:pPr>
              </w:pPrChange>
            </w:pPr>
            <w:r w:rsidRPr="003366ED">
              <w:rPr>
                <w:lang w:val="en-GB"/>
              </w:rPr>
              <w:t>International Organization for Standardization.</w:t>
            </w:r>
            <w:del w:id="5131" w:author="Matyas Adam" w:date="2018-11-16T15:57:00Z">
              <w:r w:rsidRPr="003366ED" w:rsidDel="00A60879">
                <w:rPr>
                  <w:lang w:val="en-GB"/>
                </w:rPr>
                <w:delText xml:space="preserve"> 2009</w:delText>
              </w:r>
            </w:del>
            <w:r w:rsidRPr="003366ED">
              <w:rPr>
                <w:lang w:val="en-GB"/>
              </w:rPr>
              <w:t xml:space="preserve">. ISO Guide 73. </w:t>
            </w:r>
            <w:r w:rsidRPr="003366ED">
              <w:rPr>
                <w:i/>
                <w:lang w:val="en-GB"/>
              </w:rPr>
              <w:t>Risk Management- Vocabulary</w:t>
            </w:r>
            <w:r w:rsidRPr="003366ED">
              <w:rPr>
                <w:lang w:val="en-GB"/>
              </w:rPr>
              <w:t>.</w:t>
            </w:r>
            <w:r w:rsidRPr="003366ED">
              <w:rPr>
                <w:i/>
                <w:lang w:val="en-GB"/>
              </w:rPr>
              <w:t xml:space="preserve"> </w:t>
            </w:r>
            <w:r w:rsidRPr="003366ED">
              <w:rPr>
                <w:lang w:val="en-GB"/>
              </w:rPr>
              <w:t>1</w:t>
            </w:r>
            <w:r w:rsidRPr="003366ED">
              <w:rPr>
                <w:vertAlign w:val="superscript"/>
                <w:lang w:val="en-GB"/>
              </w:rPr>
              <w:t>st</w:t>
            </w:r>
            <w:r w:rsidRPr="003366ED">
              <w:rPr>
                <w:lang w:val="en-GB"/>
              </w:rPr>
              <w:t> Ed. Geneva: International Organization for Standardization, 2009, p. 3-10.</w:t>
            </w:r>
          </w:p>
          <w:p w14:paraId="6D526C10" w14:textId="77777777" w:rsidR="00BD26BB" w:rsidRPr="003366ED" w:rsidRDefault="00BD26BB">
            <w:pPr>
              <w:spacing w:line="259" w:lineRule="auto"/>
              <w:ind w:left="38"/>
              <w:pPrChange w:id="5132" w:author="PS" w:date="2018-11-25T14:59:00Z">
                <w:pPr>
                  <w:numPr>
                    <w:numId w:val="60"/>
                  </w:numPr>
                  <w:tabs>
                    <w:tab w:val="num" w:pos="360"/>
                    <w:tab w:val="num" w:pos="720"/>
                  </w:tabs>
                  <w:spacing w:after="160" w:line="259" w:lineRule="auto"/>
                  <w:ind w:left="720" w:hanging="720"/>
                </w:pPr>
              </w:pPrChange>
            </w:pPr>
            <w:r w:rsidRPr="003366ED">
              <w:rPr>
                <w:lang w:val="en-GB"/>
              </w:rPr>
              <w:t>International Organization for Standardization.</w:t>
            </w:r>
            <w:del w:id="5133" w:author="Matyas Adam" w:date="2018-11-16T15:57:00Z">
              <w:r w:rsidRPr="003366ED" w:rsidDel="00A60879">
                <w:rPr>
                  <w:lang w:val="en-GB"/>
                </w:rPr>
                <w:delText xml:space="preserve"> 2009.</w:delText>
              </w:r>
            </w:del>
            <w:r w:rsidRPr="003366ED">
              <w:rPr>
                <w:lang w:val="en-GB"/>
              </w:rPr>
              <w:t xml:space="preserve"> ISO 31000. </w:t>
            </w:r>
            <w:r w:rsidRPr="003366ED">
              <w:rPr>
                <w:i/>
                <w:lang w:val="en-GB"/>
              </w:rPr>
              <w:t>Risk Management- Principles and Guidelines</w:t>
            </w:r>
            <w:r w:rsidRPr="003366ED">
              <w:rPr>
                <w:lang w:val="en-GB"/>
              </w:rPr>
              <w:t>. 1</w:t>
            </w:r>
            <w:r w:rsidRPr="003366ED">
              <w:rPr>
                <w:vertAlign w:val="superscript"/>
                <w:lang w:val="en-GB"/>
              </w:rPr>
              <w:t>st</w:t>
            </w:r>
            <w:r w:rsidRPr="003366ED">
              <w:rPr>
                <w:lang w:val="en-GB"/>
              </w:rPr>
              <w:t xml:space="preserve"> Ed. Geneva: International Organization for Standardization. </w:t>
            </w:r>
            <w:ins w:id="5134" w:author="Matyas Adam" w:date="2018-11-16T15:57:00Z">
              <w:r>
                <w:rPr>
                  <w:lang w:val="en-GB"/>
                </w:rPr>
                <w:t xml:space="preserve">2009. </w:t>
              </w:r>
            </w:ins>
            <w:r w:rsidRPr="003366ED">
              <w:rPr>
                <w:lang w:val="en-GB"/>
              </w:rPr>
              <w:t>34 p.</w:t>
            </w:r>
          </w:p>
          <w:p w14:paraId="0E08A205" w14:textId="77777777" w:rsidR="00BD26BB" w:rsidRPr="003366ED" w:rsidRDefault="00BD26BB">
            <w:pPr>
              <w:spacing w:line="259" w:lineRule="auto"/>
              <w:ind w:left="38"/>
              <w:pPrChange w:id="5135" w:author="PS" w:date="2018-11-25T14:59:00Z">
                <w:pPr>
                  <w:numPr>
                    <w:numId w:val="60"/>
                  </w:numPr>
                  <w:tabs>
                    <w:tab w:val="num" w:pos="360"/>
                    <w:tab w:val="num" w:pos="720"/>
                  </w:tabs>
                  <w:spacing w:after="160" w:line="259" w:lineRule="auto"/>
                  <w:ind w:left="720" w:hanging="720"/>
                </w:pPr>
              </w:pPrChange>
            </w:pPr>
            <w:r w:rsidRPr="003366ED">
              <w:rPr>
                <w:lang w:val="en-GB"/>
              </w:rPr>
              <w:t xml:space="preserve">International Organization for Standardization. 2009. ISO 31010. </w:t>
            </w:r>
            <w:r w:rsidRPr="003366ED">
              <w:rPr>
                <w:i/>
                <w:lang w:val="en-GB"/>
              </w:rPr>
              <w:t>Risk Management- Risk Assessment Techniques</w:t>
            </w:r>
            <w:r w:rsidRPr="003366ED">
              <w:rPr>
                <w:lang w:val="en-GB"/>
              </w:rPr>
              <w:t>. 1</w:t>
            </w:r>
            <w:r w:rsidRPr="003366ED">
              <w:rPr>
                <w:vertAlign w:val="superscript"/>
                <w:lang w:val="en-GB"/>
              </w:rPr>
              <w:t>st</w:t>
            </w:r>
            <w:r w:rsidRPr="003366ED">
              <w:rPr>
                <w:lang w:val="en-GB"/>
              </w:rPr>
              <w:t> Ed. Geneva: International Organization for Standardization. 176 p.</w:t>
            </w:r>
          </w:p>
          <w:p w14:paraId="7C3C4532" w14:textId="77777777" w:rsidR="00BD26BB" w:rsidRPr="003366ED" w:rsidRDefault="00BD26BB">
            <w:pPr>
              <w:spacing w:line="259" w:lineRule="auto"/>
              <w:ind w:left="38"/>
              <w:rPr>
                <w:lang w:val="en-GB"/>
              </w:rPr>
              <w:pPrChange w:id="5136" w:author="PS" w:date="2018-11-25T14:59:00Z">
                <w:pPr>
                  <w:numPr>
                    <w:numId w:val="60"/>
                  </w:numPr>
                  <w:tabs>
                    <w:tab w:val="num" w:pos="360"/>
                    <w:tab w:val="num" w:pos="720"/>
                  </w:tabs>
                  <w:spacing w:after="160" w:line="259" w:lineRule="auto"/>
                  <w:ind w:left="720" w:hanging="720"/>
                </w:pPr>
              </w:pPrChange>
            </w:pPr>
            <w:r w:rsidRPr="003366ED">
              <w:rPr>
                <w:lang w:val="en-GB"/>
              </w:rPr>
              <w:t>PRITCHARD, C. L.</w:t>
            </w:r>
            <w:del w:id="5137" w:author="Matyas Adam" w:date="2018-11-16T15:57:00Z">
              <w:r w:rsidRPr="003366ED" w:rsidDel="00A60879">
                <w:rPr>
                  <w:lang w:val="en-GB"/>
                </w:rPr>
                <w:delText>, 2015.</w:delText>
              </w:r>
            </w:del>
            <w:r w:rsidRPr="003366ED">
              <w:rPr>
                <w:lang w:val="en-GB"/>
              </w:rPr>
              <w:t xml:space="preserve"> </w:t>
            </w:r>
            <w:r w:rsidRPr="003366ED">
              <w:rPr>
                <w:i/>
                <w:lang w:val="en-GB"/>
              </w:rPr>
              <w:t>Risk Management. Concepts and Guidance</w:t>
            </w:r>
            <w:r w:rsidRPr="003366ED">
              <w:rPr>
                <w:lang w:val="en-GB"/>
              </w:rPr>
              <w:t>. 5</w:t>
            </w:r>
            <w:r w:rsidRPr="003366ED">
              <w:rPr>
                <w:vertAlign w:val="superscript"/>
                <w:lang w:val="en-GB"/>
              </w:rPr>
              <w:t>th</w:t>
            </w:r>
            <w:r w:rsidRPr="003366ED">
              <w:rPr>
                <w:lang w:val="en-GB"/>
              </w:rPr>
              <w:t xml:space="preserve"> Ed. Boca Raton: CRC Press, </w:t>
            </w:r>
            <w:ins w:id="5138" w:author="Matyas Adam" w:date="2018-11-16T15:57:00Z">
              <w:r>
                <w:rPr>
                  <w:lang w:val="en-GB"/>
                </w:rPr>
                <w:t>20</w:t>
              </w:r>
            </w:ins>
            <w:ins w:id="5139" w:author="Matyas Adam" w:date="2018-11-16T15:58:00Z">
              <w:r>
                <w:rPr>
                  <w:lang w:val="en-GB"/>
                </w:rPr>
                <w:t>1</w:t>
              </w:r>
            </w:ins>
            <w:ins w:id="5140" w:author="Matyas Adam" w:date="2018-11-16T15:57:00Z">
              <w:r>
                <w:rPr>
                  <w:lang w:val="en-GB"/>
                </w:rPr>
                <w:t xml:space="preserve">5. </w:t>
              </w:r>
            </w:ins>
            <w:r w:rsidRPr="003366ED">
              <w:t xml:space="preserve">p. 23-47. </w:t>
            </w:r>
            <w:r w:rsidRPr="003366ED">
              <w:rPr>
                <w:lang w:val="en-GB"/>
              </w:rPr>
              <w:t>ISBN 978-1-4822-5845-5.</w:t>
            </w:r>
          </w:p>
          <w:p w14:paraId="2F3795E3" w14:textId="77777777" w:rsidR="00BD26BB" w:rsidRPr="003366ED" w:rsidRDefault="00BD26BB">
            <w:pPr>
              <w:spacing w:line="259" w:lineRule="auto"/>
              <w:ind w:left="38"/>
              <w:pPrChange w:id="5141" w:author="PS" w:date="2018-11-25T14:59:00Z">
                <w:pPr>
                  <w:spacing w:after="160" w:line="259" w:lineRule="auto"/>
                </w:pPr>
              </w:pPrChange>
            </w:pPr>
            <w:del w:id="5142" w:author="Matyas Adam" w:date="2018-11-16T15:58:00Z">
              <w:r w:rsidRPr="0015666E" w:rsidDel="00A60879">
                <w:rPr>
                  <w:lang w:val="fr-FR"/>
                </w:rPr>
                <w:delText xml:space="preserve">[9]   </w:delText>
              </w:r>
            </w:del>
            <w:r w:rsidRPr="00E45CC8">
              <w:rPr>
                <w:lang w:val="fr-FR"/>
              </w:rPr>
              <w:t xml:space="preserve">VOSE, D. </w:t>
            </w:r>
            <w:del w:id="5143" w:author="Matyas Adam" w:date="2018-11-16T15:58:00Z">
              <w:r w:rsidRPr="00E45CC8" w:rsidDel="00A60879">
                <w:rPr>
                  <w:lang w:val="fr-FR"/>
                </w:rPr>
                <w:delText xml:space="preserve">2008. </w:delText>
              </w:r>
            </w:del>
            <w:r w:rsidRPr="00B90E02">
              <w:rPr>
                <w:i/>
                <w:lang w:val="fr-FR"/>
              </w:rPr>
              <w:t>Risk Analysis</w:t>
            </w:r>
            <w:r w:rsidRPr="00247EF0">
              <w:rPr>
                <w:lang w:val="fr-FR"/>
              </w:rPr>
              <w:t>. 3</w:t>
            </w:r>
            <w:r w:rsidRPr="00517A77">
              <w:rPr>
                <w:vertAlign w:val="superscript"/>
                <w:lang w:val="fr-FR"/>
              </w:rPr>
              <w:t>rd</w:t>
            </w:r>
            <w:r w:rsidRPr="00517A77">
              <w:rPr>
                <w:lang w:val="fr-FR"/>
              </w:rPr>
              <w:t xml:space="preserve"> Ed. </w:t>
            </w:r>
            <w:r w:rsidRPr="00517A77">
              <w:rPr>
                <w:lang w:val="en-GB"/>
              </w:rPr>
              <w:t xml:space="preserve">Chichester: John Wiley &amp; Sons, Ltd. 735 p. </w:t>
            </w:r>
            <w:ins w:id="5144" w:author="Matyas Adam" w:date="2018-11-16T15:58:00Z">
              <w:r>
                <w:rPr>
                  <w:lang w:val="en-GB"/>
                </w:rPr>
                <w:t xml:space="preserve">2008. </w:t>
              </w:r>
            </w:ins>
            <w:r w:rsidRPr="0015666E">
              <w:rPr>
                <w:lang w:val="en-GB"/>
              </w:rPr>
              <w:t>ISBN 978</w:t>
            </w:r>
            <w:r w:rsidRPr="0015666E">
              <w:rPr>
                <w:lang w:val="en-GB"/>
              </w:rPr>
              <w:noBreakHyphen/>
              <w:t>0-470-5.</w:t>
            </w:r>
          </w:p>
        </w:tc>
      </w:tr>
      <w:tr w:rsidR="00BD26BB" w:rsidRPr="003366ED" w14:paraId="383A8DDC" w14:textId="77777777" w:rsidTr="00495DC8">
        <w:tc>
          <w:tcPr>
            <w:tcW w:w="9855" w:type="dxa"/>
            <w:gridSpan w:val="8"/>
            <w:tcBorders>
              <w:top w:val="single" w:sz="4" w:space="0" w:color="auto"/>
              <w:left w:val="single" w:sz="2" w:space="0" w:color="auto"/>
              <w:bottom w:val="single" w:sz="2" w:space="0" w:color="auto"/>
              <w:right w:val="single" w:sz="2" w:space="0" w:color="auto"/>
            </w:tcBorders>
            <w:shd w:val="clear" w:color="auto" w:fill="F7CAAC"/>
          </w:tcPr>
          <w:p w14:paraId="34623FE9" w14:textId="77777777" w:rsidR="00BD26BB" w:rsidRPr="003366ED" w:rsidRDefault="00BD26BB">
            <w:pPr>
              <w:spacing w:line="259" w:lineRule="auto"/>
              <w:rPr>
                <w:b/>
                <w:lang w:val="en-GB"/>
              </w:rPr>
              <w:pPrChange w:id="5145" w:author="Matyas Adam" w:date="2018-11-17T00:12:00Z">
                <w:pPr>
                  <w:spacing w:after="160" w:line="259" w:lineRule="auto"/>
                </w:pPr>
              </w:pPrChange>
            </w:pPr>
            <w:r w:rsidRPr="003366ED">
              <w:rPr>
                <w:b/>
                <w:lang w:val="en-GB"/>
              </w:rPr>
              <w:t>Informace ke kombinované nebo distanční formě</w:t>
            </w:r>
          </w:p>
        </w:tc>
      </w:tr>
      <w:tr w:rsidR="00BD26BB" w:rsidRPr="003366ED" w14:paraId="08BE64FD" w14:textId="77777777" w:rsidTr="00495DC8">
        <w:tc>
          <w:tcPr>
            <w:tcW w:w="4787" w:type="dxa"/>
            <w:gridSpan w:val="3"/>
            <w:tcBorders>
              <w:top w:val="single" w:sz="2" w:space="0" w:color="auto"/>
            </w:tcBorders>
            <w:shd w:val="clear" w:color="auto" w:fill="F7CAAC"/>
          </w:tcPr>
          <w:p w14:paraId="396114F4" w14:textId="77777777" w:rsidR="00BD26BB" w:rsidRPr="003366ED" w:rsidRDefault="00BD26BB" w:rsidP="00495DC8">
            <w:pPr>
              <w:spacing w:after="160" w:line="259" w:lineRule="auto"/>
              <w:rPr>
                <w:lang w:val="en-GB"/>
              </w:rPr>
            </w:pPr>
            <w:r w:rsidRPr="003366ED">
              <w:rPr>
                <w:b/>
                <w:lang w:val="en-GB"/>
              </w:rPr>
              <w:t>Rozsah konzultací (soustředění)</w:t>
            </w:r>
          </w:p>
        </w:tc>
        <w:tc>
          <w:tcPr>
            <w:tcW w:w="889" w:type="dxa"/>
            <w:tcBorders>
              <w:top w:val="single" w:sz="2" w:space="0" w:color="auto"/>
            </w:tcBorders>
          </w:tcPr>
          <w:p w14:paraId="5C6D9AEC" w14:textId="77777777" w:rsidR="00BD26BB" w:rsidRPr="003366ED" w:rsidRDefault="00BD26BB" w:rsidP="00495DC8">
            <w:pPr>
              <w:spacing w:after="160" w:line="259" w:lineRule="auto"/>
              <w:rPr>
                <w:lang w:val="en-GB"/>
              </w:rPr>
            </w:pPr>
            <w:del w:id="5146" w:author="Matyas Adam" w:date="2018-11-17T00:12:00Z">
              <w:r w:rsidRPr="003366ED" w:rsidDel="002F5DF8">
                <w:rPr>
                  <w:lang w:val="en-GB"/>
                </w:rPr>
                <w:delText>20</w:delText>
              </w:r>
            </w:del>
          </w:p>
        </w:tc>
        <w:tc>
          <w:tcPr>
            <w:tcW w:w="4179" w:type="dxa"/>
            <w:gridSpan w:val="4"/>
            <w:tcBorders>
              <w:top w:val="single" w:sz="2" w:space="0" w:color="auto"/>
            </w:tcBorders>
            <w:shd w:val="clear" w:color="auto" w:fill="F7CAAC"/>
          </w:tcPr>
          <w:p w14:paraId="73DD381B" w14:textId="77777777" w:rsidR="00BD26BB" w:rsidRPr="003366ED" w:rsidRDefault="00BD26BB" w:rsidP="00495DC8">
            <w:pPr>
              <w:spacing w:after="160" w:line="259" w:lineRule="auto"/>
              <w:rPr>
                <w:b/>
                <w:lang w:val="en-GB"/>
              </w:rPr>
            </w:pPr>
            <w:r w:rsidRPr="003366ED">
              <w:rPr>
                <w:b/>
                <w:lang w:val="en-GB"/>
              </w:rPr>
              <w:t xml:space="preserve">hodin </w:t>
            </w:r>
          </w:p>
        </w:tc>
      </w:tr>
      <w:tr w:rsidR="00BD26BB" w:rsidRPr="003366ED" w14:paraId="09F7AAD0" w14:textId="77777777" w:rsidTr="00495DC8">
        <w:tc>
          <w:tcPr>
            <w:tcW w:w="9855" w:type="dxa"/>
            <w:gridSpan w:val="8"/>
            <w:shd w:val="clear" w:color="auto" w:fill="F7CAAC"/>
          </w:tcPr>
          <w:p w14:paraId="0B34F716" w14:textId="77777777" w:rsidR="00BD26BB" w:rsidRPr="003366ED" w:rsidRDefault="00BD26BB" w:rsidP="00495DC8">
            <w:pPr>
              <w:spacing w:after="160" w:line="259" w:lineRule="auto"/>
              <w:rPr>
                <w:b/>
                <w:lang w:val="en-GB"/>
              </w:rPr>
            </w:pPr>
            <w:r w:rsidRPr="003366ED">
              <w:rPr>
                <w:b/>
                <w:lang w:val="en-GB"/>
              </w:rPr>
              <w:t>Informace o způsobu kontaktu s vyučujícím</w:t>
            </w:r>
          </w:p>
        </w:tc>
      </w:tr>
      <w:tr w:rsidR="00BD26BB" w:rsidRPr="003366ED" w14:paraId="7E0C19F1" w14:textId="77777777" w:rsidTr="00495DC8">
        <w:trPr>
          <w:trHeight w:val="302"/>
        </w:trPr>
        <w:tc>
          <w:tcPr>
            <w:tcW w:w="9855" w:type="dxa"/>
            <w:gridSpan w:val="8"/>
          </w:tcPr>
          <w:p w14:paraId="7D609A4B" w14:textId="77777777" w:rsidR="00BD26BB" w:rsidRPr="003366ED" w:rsidRDefault="00BD26BB" w:rsidP="00495DC8">
            <w:pPr>
              <w:spacing w:after="160" w:line="259" w:lineRule="auto"/>
              <w:rPr>
                <w:lang w:val="en-GB"/>
              </w:rPr>
            </w:pPr>
            <w:del w:id="5147" w:author="Matyas Adam" w:date="2018-11-17T00:12:00Z">
              <w:r w:rsidRPr="003366ED" w:rsidDel="002F5DF8">
                <w:delText>Podle Vnitřního předpisu FLKŘ vypisuje každý akademický pracovník konzultační hodiny v rozsahu 2 hodin týdně. Student má možnost využít odborné konzultace v uvedených hodinách nebo na základě individuální domluvy. Kontakty na vyučující jsou uvedeny na webových stránkách fakulty pod jednotlivými ústavy.</w:delText>
              </w:r>
            </w:del>
          </w:p>
        </w:tc>
      </w:tr>
    </w:tbl>
    <w:p w14:paraId="314C2591" w14:textId="77777777" w:rsidR="00BD26BB" w:rsidRDefault="00BD26BB">
      <w:pPr>
        <w:spacing w:after="160" w:line="259" w:lineRule="auto"/>
      </w:pPr>
    </w:p>
    <w:p w14:paraId="5149FE9F" w14:textId="77777777" w:rsidR="00BD26BB" w:rsidRDefault="00BD26BB">
      <w:pPr>
        <w:spacing w:after="160" w:line="259" w:lineRule="auto"/>
      </w:pPr>
      <w:r>
        <w:br w:type="page"/>
      </w:r>
    </w:p>
    <w:tbl>
      <w:tblPr>
        <w:tblW w:w="1971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gridCol w:w="6769"/>
        <w:gridCol w:w="3086"/>
      </w:tblGrid>
      <w:tr w:rsidR="00BD26BB" w:rsidRPr="00B85525" w14:paraId="5F334792" w14:textId="77777777" w:rsidTr="00566CF7">
        <w:trPr>
          <w:gridAfter w:val="2"/>
          <w:wAfter w:w="9855" w:type="dxa"/>
          <w:trHeight w:val="283"/>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1EB9F686" w14:textId="77777777" w:rsidR="00BD26BB" w:rsidRPr="00B85525" w:rsidRDefault="00BD26BB" w:rsidP="00495DC8">
            <w:pPr>
              <w:spacing w:after="160" w:line="259" w:lineRule="auto"/>
              <w:rPr>
                <w:b/>
              </w:rPr>
            </w:pPr>
            <w:r w:rsidRPr="00B85525">
              <w:br w:type="page"/>
            </w:r>
            <w:r w:rsidRPr="00B85525">
              <w:rPr>
                <w:b/>
                <w:sz w:val="28"/>
              </w:rPr>
              <w:t>B-III – Charakteristika studijního předmětu</w:t>
            </w:r>
          </w:p>
        </w:tc>
      </w:tr>
      <w:tr w:rsidR="00BD26BB" w:rsidRPr="00B85525" w14:paraId="39E7F4D1" w14:textId="77777777" w:rsidTr="00566CF7">
        <w:trPr>
          <w:gridAfter w:val="2"/>
          <w:wAfter w:w="9855" w:type="dxa"/>
        </w:trPr>
        <w:tc>
          <w:tcPr>
            <w:tcW w:w="3086" w:type="dxa"/>
            <w:tcBorders>
              <w:top w:val="double" w:sz="4" w:space="0" w:color="auto"/>
            </w:tcBorders>
            <w:shd w:val="clear" w:color="auto" w:fill="F7CAAC"/>
          </w:tcPr>
          <w:p w14:paraId="4D4DA486" w14:textId="77777777" w:rsidR="00BD26BB" w:rsidRPr="00B85525" w:rsidRDefault="00BD26BB">
            <w:pPr>
              <w:spacing w:line="259" w:lineRule="auto"/>
              <w:rPr>
                <w:b/>
              </w:rPr>
              <w:pPrChange w:id="5148" w:author="Matyas Adam" w:date="2018-11-17T00:13:00Z">
                <w:pPr>
                  <w:spacing w:after="160" w:line="259" w:lineRule="auto"/>
                </w:pPr>
              </w:pPrChange>
            </w:pPr>
            <w:r w:rsidRPr="00B85525">
              <w:rPr>
                <w:b/>
              </w:rPr>
              <w:t>Název studijního předmětu</w:t>
            </w:r>
          </w:p>
        </w:tc>
        <w:tc>
          <w:tcPr>
            <w:tcW w:w="6769" w:type="dxa"/>
            <w:gridSpan w:val="7"/>
            <w:tcBorders>
              <w:top w:val="double" w:sz="4" w:space="0" w:color="auto"/>
            </w:tcBorders>
          </w:tcPr>
          <w:p w14:paraId="36AD8584" w14:textId="77777777" w:rsidR="00BD26BB" w:rsidRPr="009E3DA3" w:rsidRDefault="00BD26BB">
            <w:pPr>
              <w:spacing w:line="259" w:lineRule="auto"/>
              <w:rPr>
                <w:b/>
              </w:rPr>
              <w:pPrChange w:id="5149" w:author="Matyas Adam" w:date="2018-11-17T00:13:00Z">
                <w:pPr>
                  <w:spacing w:after="160" w:line="259" w:lineRule="auto"/>
                </w:pPr>
              </w:pPrChange>
            </w:pPr>
            <w:r w:rsidRPr="009E3DA3">
              <w:rPr>
                <w:b/>
                <w:bCs/>
                <w:iCs/>
              </w:rPr>
              <w:t>Projektový management</w:t>
            </w:r>
          </w:p>
        </w:tc>
      </w:tr>
      <w:tr w:rsidR="00BD26BB" w:rsidRPr="00B85525" w14:paraId="0327DD6B" w14:textId="77777777" w:rsidTr="00566CF7">
        <w:trPr>
          <w:gridAfter w:val="2"/>
          <w:wAfter w:w="9855" w:type="dxa"/>
        </w:trPr>
        <w:tc>
          <w:tcPr>
            <w:tcW w:w="3086" w:type="dxa"/>
            <w:shd w:val="clear" w:color="auto" w:fill="F7CAAC"/>
          </w:tcPr>
          <w:p w14:paraId="12A7C3EE" w14:textId="77777777" w:rsidR="00BD26BB" w:rsidRPr="00B85525" w:rsidRDefault="00BD26BB">
            <w:pPr>
              <w:spacing w:line="259" w:lineRule="auto"/>
              <w:rPr>
                <w:b/>
              </w:rPr>
              <w:pPrChange w:id="5150" w:author="Matyas Adam" w:date="2018-11-17T00:13:00Z">
                <w:pPr>
                  <w:spacing w:after="160" w:line="259" w:lineRule="auto"/>
                </w:pPr>
              </w:pPrChange>
            </w:pPr>
            <w:r w:rsidRPr="00B85525">
              <w:rPr>
                <w:b/>
              </w:rPr>
              <w:t>Typ předmětu</w:t>
            </w:r>
          </w:p>
        </w:tc>
        <w:tc>
          <w:tcPr>
            <w:tcW w:w="3406" w:type="dxa"/>
            <w:gridSpan w:val="4"/>
          </w:tcPr>
          <w:p w14:paraId="4914384F" w14:textId="77777777" w:rsidR="00BD26BB" w:rsidRPr="00B85525" w:rsidRDefault="00BD26BB">
            <w:pPr>
              <w:spacing w:line="259" w:lineRule="auto"/>
              <w:pPrChange w:id="5151" w:author="Matyas Adam" w:date="2018-11-17T00:13:00Z">
                <w:pPr>
                  <w:spacing w:after="160" w:line="259" w:lineRule="auto"/>
                </w:pPr>
              </w:pPrChange>
            </w:pPr>
            <w:r w:rsidRPr="00B85525">
              <w:t>Povinně volitelný</w:t>
            </w:r>
          </w:p>
        </w:tc>
        <w:tc>
          <w:tcPr>
            <w:tcW w:w="2695" w:type="dxa"/>
            <w:gridSpan w:val="2"/>
            <w:shd w:val="clear" w:color="auto" w:fill="F7CAAC"/>
          </w:tcPr>
          <w:p w14:paraId="27C1070B" w14:textId="77777777" w:rsidR="00BD26BB" w:rsidRPr="00B85525" w:rsidRDefault="00BD26BB">
            <w:pPr>
              <w:spacing w:line="259" w:lineRule="auto"/>
              <w:pPrChange w:id="5152" w:author="Matyas Adam" w:date="2018-11-17T00:13:00Z">
                <w:pPr>
                  <w:spacing w:after="160" w:line="259" w:lineRule="auto"/>
                </w:pPr>
              </w:pPrChange>
            </w:pPr>
            <w:r w:rsidRPr="00B85525">
              <w:rPr>
                <w:b/>
              </w:rPr>
              <w:t>doporučený ročník / semestr</w:t>
            </w:r>
          </w:p>
        </w:tc>
        <w:tc>
          <w:tcPr>
            <w:tcW w:w="668" w:type="dxa"/>
          </w:tcPr>
          <w:p w14:paraId="3337EA64" w14:textId="77777777" w:rsidR="00BD26BB" w:rsidRPr="00B85525" w:rsidRDefault="00BD26BB">
            <w:pPr>
              <w:spacing w:line="259" w:lineRule="auto"/>
              <w:pPrChange w:id="5153" w:author="Matyas Adam" w:date="2018-11-17T00:13:00Z">
                <w:pPr>
                  <w:spacing w:after="160" w:line="259" w:lineRule="auto"/>
                </w:pPr>
              </w:pPrChange>
            </w:pPr>
            <w:r w:rsidRPr="00B85525">
              <w:t>1/ZS</w:t>
            </w:r>
          </w:p>
        </w:tc>
      </w:tr>
      <w:tr w:rsidR="00BD26BB" w:rsidRPr="00B85525" w14:paraId="78CE3B15" w14:textId="77777777" w:rsidTr="00566CF7">
        <w:trPr>
          <w:gridAfter w:val="2"/>
          <w:wAfter w:w="9855" w:type="dxa"/>
        </w:trPr>
        <w:tc>
          <w:tcPr>
            <w:tcW w:w="3086" w:type="dxa"/>
            <w:shd w:val="clear" w:color="auto" w:fill="F7CAAC"/>
          </w:tcPr>
          <w:p w14:paraId="2B65F23E" w14:textId="77777777" w:rsidR="00BD26BB" w:rsidRPr="00B85525" w:rsidRDefault="00BD26BB">
            <w:pPr>
              <w:spacing w:line="259" w:lineRule="auto"/>
              <w:rPr>
                <w:b/>
              </w:rPr>
              <w:pPrChange w:id="5154" w:author="Matyas Adam" w:date="2018-11-17T00:13:00Z">
                <w:pPr>
                  <w:spacing w:after="160" w:line="259" w:lineRule="auto"/>
                </w:pPr>
              </w:pPrChange>
            </w:pPr>
            <w:r w:rsidRPr="00B85525">
              <w:rPr>
                <w:b/>
              </w:rPr>
              <w:t>Rozsah studijního předmětu</w:t>
            </w:r>
          </w:p>
        </w:tc>
        <w:tc>
          <w:tcPr>
            <w:tcW w:w="1701" w:type="dxa"/>
            <w:gridSpan w:val="2"/>
          </w:tcPr>
          <w:p w14:paraId="010AF9FD" w14:textId="052AB21F" w:rsidR="00BD26BB" w:rsidRPr="00B85525" w:rsidRDefault="00BD26BB">
            <w:pPr>
              <w:spacing w:line="259" w:lineRule="auto"/>
              <w:pPrChange w:id="5155" w:author="Matyas Adam" w:date="2018-11-17T00:13:00Z">
                <w:pPr>
                  <w:spacing w:after="160" w:line="259" w:lineRule="auto"/>
                </w:pPr>
              </w:pPrChange>
            </w:pPr>
            <w:del w:id="5156" w:author="PS" w:date="2018-11-25T15:00:00Z">
              <w:r w:rsidRPr="00B85525" w:rsidDel="00566CF7">
                <w:delText xml:space="preserve">28p </w:delText>
              </w:r>
            </w:del>
            <w:ins w:id="5157" w:author="PS" w:date="2018-11-25T15:00:00Z">
              <w:r w:rsidR="00566CF7">
                <w:t>14</w:t>
              </w:r>
              <w:r w:rsidR="00566CF7" w:rsidRPr="00B85525">
                <w:t xml:space="preserve">p </w:t>
              </w:r>
            </w:ins>
            <w:r w:rsidRPr="00B85525">
              <w:t xml:space="preserve">– 28s </w:t>
            </w:r>
          </w:p>
        </w:tc>
        <w:tc>
          <w:tcPr>
            <w:tcW w:w="889" w:type="dxa"/>
            <w:shd w:val="clear" w:color="auto" w:fill="F7CAAC"/>
          </w:tcPr>
          <w:p w14:paraId="1D2511A4" w14:textId="77777777" w:rsidR="00BD26BB" w:rsidRPr="00B85525" w:rsidRDefault="00BD26BB">
            <w:pPr>
              <w:spacing w:line="259" w:lineRule="auto"/>
              <w:rPr>
                <w:b/>
              </w:rPr>
              <w:pPrChange w:id="5158" w:author="Matyas Adam" w:date="2018-11-17T00:13:00Z">
                <w:pPr>
                  <w:spacing w:after="160" w:line="259" w:lineRule="auto"/>
                </w:pPr>
              </w:pPrChange>
            </w:pPr>
            <w:r w:rsidRPr="00B85525">
              <w:rPr>
                <w:b/>
              </w:rPr>
              <w:t xml:space="preserve">hod. </w:t>
            </w:r>
          </w:p>
        </w:tc>
        <w:tc>
          <w:tcPr>
            <w:tcW w:w="816" w:type="dxa"/>
          </w:tcPr>
          <w:p w14:paraId="322272EF" w14:textId="62E67BD1" w:rsidR="00BD26BB" w:rsidRPr="00B85525" w:rsidRDefault="00BD26BB">
            <w:pPr>
              <w:spacing w:line="259" w:lineRule="auto"/>
              <w:pPrChange w:id="5159" w:author="Matyas Adam" w:date="2018-11-17T00:13:00Z">
                <w:pPr>
                  <w:spacing w:after="160" w:line="259" w:lineRule="auto"/>
                </w:pPr>
              </w:pPrChange>
            </w:pPr>
            <w:del w:id="5160" w:author="Matyas Adam" w:date="2018-11-16T15:59:00Z">
              <w:r w:rsidRPr="00B85525" w:rsidDel="00A6013A">
                <w:delText>56</w:delText>
              </w:r>
            </w:del>
            <w:ins w:id="5161" w:author="Matyas Adam" w:date="2018-11-16T15:59:00Z">
              <w:del w:id="5162" w:author="PS" w:date="2018-11-25T15:00:00Z">
                <w:r w:rsidDel="00566CF7">
                  <w:delText>4</w:delText>
                </w:r>
              </w:del>
            </w:ins>
            <w:ins w:id="5163" w:author="PS" w:date="2018-11-25T15:00:00Z">
              <w:r w:rsidR="00566CF7">
                <w:t>42</w:t>
              </w:r>
            </w:ins>
          </w:p>
        </w:tc>
        <w:tc>
          <w:tcPr>
            <w:tcW w:w="2156" w:type="dxa"/>
            <w:shd w:val="clear" w:color="auto" w:fill="F7CAAC"/>
          </w:tcPr>
          <w:p w14:paraId="6E9FFC32" w14:textId="77777777" w:rsidR="00BD26BB" w:rsidRPr="00B85525" w:rsidRDefault="00BD26BB">
            <w:pPr>
              <w:spacing w:line="259" w:lineRule="auto"/>
              <w:rPr>
                <w:b/>
              </w:rPr>
              <w:pPrChange w:id="5164" w:author="Matyas Adam" w:date="2018-11-17T00:13:00Z">
                <w:pPr>
                  <w:spacing w:after="160" w:line="259" w:lineRule="auto"/>
                </w:pPr>
              </w:pPrChange>
            </w:pPr>
            <w:r w:rsidRPr="00B85525">
              <w:rPr>
                <w:b/>
              </w:rPr>
              <w:t>kreditů</w:t>
            </w:r>
          </w:p>
        </w:tc>
        <w:tc>
          <w:tcPr>
            <w:tcW w:w="1207" w:type="dxa"/>
            <w:gridSpan w:val="2"/>
          </w:tcPr>
          <w:p w14:paraId="0A9B09A8" w14:textId="77777777" w:rsidR="00BD26BB" w:rsidRPr="00B85525" w:rsidRDefault="00BD26BB">
            <w:pPr>
              <w:spacing w:line="259" w:lineRule="auto"/>
              <w:pPrChange w:id="5165" w:author="Matyas Adam" w:date="2018-11-17T00:13:00Z">
                <w:pPr>
                  <w:spacing w:after="160" w:line="259" w:lineRule="auto"/>
                </w:pPr>
              </w:pPrChange>
            </w:pPr>
            <w:ins w:id="5166" w:author="Matyas Adam" w:date="2018-11-17T02:08:00Z">
              <w:r>
                <w:t>4</w:t>
              </w:r>
            </w:ins>
            <w:del w:id="5167" w:author="Matyas Adam" w:date="2018-11-17T02:08:00Z">
              <w:r w:rsidRPr="00B85525" w:rsidDel="003A7D19">
                <w:delText>5</w:delText>
              </w:r>
            </w:del>
          </w:p>
        </w:tc>
      </w:tr>
      <w:tr w:rsidR="00BD26BB" w:rsidRPr="00B85525" w14:paraId="77878146" w14:textId="77777777" w:rsidTr="00566CF7">
        <w:trPr>
          <w:gridAfter w:val="2"/>
          <w:wAfter w:w="9855" w:type="dxa"/>
        </w:trPr>
        <w:tc>
          <w:tcPr>
            <w:tcW w:w="3086" w:type="dxa"/>
            <w:shd w:val="clear" w:color="auto" w:fill="F7CAAC"/>
          </w:tcPr>
          <w:p w14:paraId="1ABD98A8" w14:textId="77777777" w:rsidR="00BD26BB" w:rsidRPr="00B85525" w:rsidRDefault="00BD26BB">
            <w:pPr>
              <w:spacing w:line="259" w:lineRule="auto"/>
              <w:rPr>
                <w:b/>
              </w:rPr>
              <w:pPrChange w:id="5168" w:author="Matyas Adam" w:date="2018-11-17T00:13:00Z">
                <w:pPr>
                  <w:spacing w:after="160" w:line="259" w:lineRule="auto"/>
                </w:pPr>
              </w:pPrChange>
            </w:pPr>
            <w:r w:rsidRPr="00B85525">
              <w:rPr>
                <w:b/>
              </w:rPr>
              <w:t>Prerekvizity, korekvizity, ekvivalence</w:t>
            </w:r>
          </w:p>
        </w:tc>
        <w:tc>
          <w:tcPr>
            <w:tcW w:w="6769" w:type="dxa"/>
            <w:gridSpan w:val="7"/>
          </w:tcPr>
          <w:p w14:paraId="76961A9A" w14:textId="77777777" w:rsidR="00BD26BB" w:rsidRPr="00B85525" w:rsidRDefault="00BD26BB">
            <w:pPr>
              <w:spacing w:line="259" w:lineRule="auto"/>
              <w:pPrChange w:id="5169" w:author="Matyas Adam" w:date="2018-11-17T00:13:00Z">
                <w:pPr>
                  <w:spacing w:after="160" w:line="259" w:lineRule="auto"/>
                </w:pPr>
              </w:pPrChange>
            </w:pPr>
          </w:p>
        </w:tc>
      </w:tr>
      <w:tr w:rsidR="00BD26BB" w:rsidRPr="00B85525" w14:paraId="0EC21049" w14:textId="77777777" w:rsidTr="00566CF7">
        <w:trPr>
          <w:gridAfter w:val="2"/>
          <w:wAfter w:w="9855" w:type="dxa"/>
        </w:trPr>
        <w:tc>
          <w:tcPr>
            <w:tcW w:w="3086" w:type="dxa"/>
            <w:shd w:val="clear" w:color="auto" w:fill="F7CAAC"/>
          </w:tcPr>
          <w:p w14:paraId="24775A09" w14:textId="77777777" w:rsidR="00BD26BB" w:rsidRPr="00B85525" w:rsidRDefault="00BD26BB">
            <w:pPr>
              <w:spacing w:line="259" w:lineRule="auto"/>
              <w:rPr>
                <w:b/>
              </w:rPr>
              <w:pPrChange w:id="5170" w:author="Matyas Adam" w:date="2018-11-17T00:13:00Z">
                <w:pPr>
                  <w:spacing w:after="160" w:line="259" w:lineRule="auto"/>
                </w:pPr>
              </w:pPrChange>
            </w:pPr>
            <w:r w:rsidRPr="00B85525">
              <w:rPr>
                <w:b/>
              </w:rPr>
              <w:t>Způsob ověření studijních výsledků</w:t>
            </w:r>
          </w:p>
        </w:tc>
        <w:tc>
          <w:tcPr>
            <w:tcW w:w="3406" w:type="dxa"/>
            <w:gridSpan w:val="4"/>
          </w:tcPr>
          <w:p w14:paraId="11C5CBA3" w14:textId="77777777" w:rsidR="00BD26BB" w:rsidRPr="00B85525" w:rsidRDefault="00BD26BB">
            <w:pPr>
              <w:spacing w:line="259" w:lineRule="auto"/>
              <w:pPrChange w:id="5171" w:author="Matyas Adam" w:date="2018-11-17T00:13:00Z">
                <w:pPr>
                  <w:spacing w:after="160" w:line="259" w:lineRule="auto"/>
                </w:pPr>
              </w:pPrChange>
            </w:pPr>
            <w:r w:rsidRPr="00B85525">
              <w:t>Zápočet, zkouška</w:t>
            </w:r>
          </w:p>
        </w:tc>
        <w:tc>
          <w:tcPr>
            <w:tcW w:w="2156" w:type="dxa"/>
            <w:shd w:val="clear" w:color="auto" w:fill="F7CAAC"/>
          </w:tcPr>
          <w:p w14:paraId="6C21E0D0" w14:textId="77777777" w:rsidR="00BD26BB" w:rsidRPr="00B85525" w:rsidRDefault="00BD26BB">
            <w:pPr>
              <w:spacing w:line="259" w:lineRule="auto"/>
              <w:rPr>
                <w:b/>
              </w:rPr>
              <w:pPrChange w:id="5172" w:author="Matyas Adam" w:date="2018-11-17T00:13:00Z">
                <w:pPr>
                  <w:spacing w:after="160" w:line="259" w:lineRule="auto"/>
                </w:pPr>
              </w:pPrChange>
            </w:pPr>
            <w:r w:rsidRPr="00B85525">
              <w:rPr>
                <w:b/>
              </w:rPr>
              <w:t>Forma výuky</w:t>
            </w:r>
          </w:p>
        </w:tc>
        <w:tc>
          <w:tcPr>
            <w:tcW w:w="1207" w:type="dxa"/>
            <w:gridSpan w:val="2"/>
          </w:tcPr>
          <w:p w14:paraId="6ABA7908" w14:textId="77777777" w:rsidR="00BD26BB" w:rsidRPr="00B85525" w:rsidRDefault="00BD26BB">
            <w:pPr>
              <w:spacing w:line="259" w:lineRule="auto"/>
              <w:pPrChange w:id="5173" w:author="Matyas Adam" w:date="2018-11-17T00:13:00Z">
                <w:pPr>
                  <w:spacing w:after="160" w:line="259" w:lineRule="auto"/>
                </w:pPr>
              </w:pPrChange>
            </w:pPr>
            <w:del w:id="5174" w:author="Matyas Adam" w:date="2018-11-16T15:59:00Z">
              <w:r w:rsidRPr="00B85525" w:rsidDel="00A6013A">
                <w:delText>přednáška, seminář</w:delText>
              </w:r>
            </w:del>
            <w:ins w:id="5175" w:author="Matyas Adam" w:date="2018-11-16T15:59:00Z">
              <w:r>
                <w:t>P, S</w:t>
              </w:r>
            </w:ins>
          </w:p>
        </w:tc>
      </w:tr>
      <w:tr w:rsidR="00BD26BB" w:rsidRPr="00B85525" w14:paraId="159643AC" w14:textId="77777777" w:rsidTr="00566CF7">
        <w:trPr>
          <w:gridAfter w:val="2"/>
          <w:wAfter w:w="9855" w:type="dxa"/>
        </w:trPr>
        <w:tc>
          <w:tcPr>
            <w:tcW w:w="3086" w:type="dxa"/>
            <w:shd w:val="clear" w:color="auto" w:fill="F7CAAC"/>
          </w:tcPr>
          <w:p w14:paraId="45F774F8" w14:textId="77777777" w:rsidR="00BD26BB" w:rsidRPr="00B85525" w:rsidRDefault="00BD26BB">
            <w:pPr>
              <w:spacing w:line="259" w:lineRule="auto"/>
              <w:rPr>
                <w:b/>
              </w:rPr>
              <w:pPrChange w:id="5176" w:author="Matyas Adam" w:date="2018-11-17T00:13:00Z">
                <w:pPr>
                  <w:spacing w:after="160" w:line="259" w:lineRule="auto"/>
                </w:pPr>
              </w:pPrChange>
            </w:pPr>
            <w:r w:rsidRPr="00B85525">
              <w:rPr>
                <w:b/>
              </w:rPr>
              <w:t>Forma způsobu ověření studijních výsledků a další požadavky na studenta</w:t>
            </w:r>
          </w:p>
        </w:tc>
        <w:tc>
          <w:tcPr>
            <w:tcW w:w="6769" w:type="dxa"/>
            <w:gridSpan w:val="7"/>
            <w:tcBorders>
              <w:bottom w:val="nil"/>
            </w:tcBorders>
          </w:tcPr>
          <w:p w14:paraId="414F2DA1" w14:textId="77777777" w:rsidR="00BD26BB" w:rsidRPr="00B85525" w:rsidRDefault="00BD26BB">
            <w:pPr>
              <w:spacing w:line="259" w:lineRule="auto"/>
              <w:pPrChange w:id="5177" w:author="Matyas Adam" w:date="2018-11-17T00:13:00Z">
                <w:pPr>
                  <w:spacing w:after="160" w:line="259" w:lineRule="auto"/>
                </w:pPr>
              </w:pPrChange>
            </w:pPr>
            <w:r w:rsidRPr="00B85525">
              <w:t>Požadavkem pro udělení zápočtu je aktivní účast na seminářích (min. 80%), průběžné plnění zadaných úkolů do seminářů, vypracování a prezentace projektu, úspěšné absolvování písemného zápočtového testu (min. 60%). Požadavkem pro absolvování zkoušky je úspěšné napsání zkouškového testu (min. 50%) a následné úspěšné absolvování ústní části zkoušky.</w:t>
            </w:r>
          </w:p>
        </w:tc>
      </w:tr>
      <w:tr w:rsidR="00BD26BB" w:rsidRPr="00B85525" w14:paraId="0C908AAF" w14:textId="77777777" w:rsidTr="00566CF7">
        <w:trPr>
          <w:gridAfter w:val="2"/>
          <w:wAfter w:w="9855" w:type="dxa"/>
          <w:trHeight w:val="554"/>
        </w:trPr>
        <w:tc>
          <w:tcPr>
            <w:tcW w:w="9855" w:type="dxa"/>
            <w:gridSpan w:val="8"/>
            <w:tcBorders>
              <w:top w:val="nil"/>
            </w:tcBorders>
          </w:tcPr>
          <w:p w14:paraId="40AECA38" w14:textId="77777777" w:rsidR="00BD26BB" w:rsidRPr="00B85525" w:rsidRDefault="00BD26BB">
            <w:pPr>
              <w:spacing w:line="259" w:lineRule="auto"/>
              <w:pPrChange w:id="5178" w:author="Matyas Adam" w:date="2018-11-17T00:13:00Z">
                <w:pPr>
                  <w:spacing w:after="160" w:line="259" w:lineRule="auto"/>
                </w:pPr>
              </w:pPrChange>
            </w:pPr>
          </w:p>
        </w:tc>
      </w:tr>
      <w:tr w:rsidR="00BD26BB" w:rsidRPr="00B85525" w14:paraId="1A542A54" w14:textId="77777777" w:rsidTr="00566CF7">
        <w:trPr>
          <w:gridAfter w:val="2"/>
          <w:wAfter w:w="9855" w:type="dxa"/>
          <w:trHeight w:val="197"/>
        </w:trPr>
        <w:tc>
          <w:tcPr>
            <w:tcW w:w="3086" w:type="dxa"/>
            <w:tcBorders>
              <w:top w:val="nil"/>
            </w:tcBorders>
            <w:shd w:val="clear" w:color="auto" w:fill="F7CAAC"/>
          </w:tcPr>
          <w:p w14:paraId="202501DD" w14:textId="77777777" w:rsidR="00BD26BB" w:rsidRPr="00B85525" w:rsidRDefault="00BD26BB">
            <w:pPr>
              <w:spacing w:line="259" w:lineRule="auto"/>
              <w:rPr>
                <w:b/>
              </w:rPr>
              <w:pPrChange w:id="5179" w:author="Matyas Adam" w:date="2018-11-17T00:13:00Z">
                <w:pPr>
                  <w:spacing w:after="160" w:line="259" w:lineRule="auto"/>
                </w:pPr>
              </w:pPrChange>
            </w:pPr>
            <w:r w:rsidRPr="00B85525">
              <w:rPr>
                <w:b/>
              </w:rPr>
              <w:t>Garant předmětu</w:t>
            </w:r>
          </w:p>
        </w:tc>
        <w:tc>
          <w:tcPr>
            <w:tcW w:w="6769" w:type="dxa"/>
            <w:gridSpan w:val="7"/>
            <w:tcBorders>
              <w:top w:val="nil"/>
            </w:tcBorders>
          </w:tcPr>
          <w:p w14:paraId="46C54E28" w14:textId="77777777" w:rsidR="00BD26BB" w:rsidRPr="00B85525" w:rsidRDefault="00BD26BB">
            <w:pPr>
              <w:spacing w:line="259" w:lineRule="auto"/>
              <w:pPrChange w:id="5180" w:author="Matyas Adam" w:date="2018-11-17T00:13:00Z">
                <w:pPr>
                  <w:spacing w:after="160" w:line="259" w:lineRule="auto"/>
                </w:pPr>
              </w:pPrChange>
            </w:pPr>
            <w:r w:rsidRPr="00B85525">
              <w:t>Ing. Pavel Taraba, Ph.D.</w:t>
            </w:r>
          </w:p>
        </w:tc>
      </w:tr>
      <w:tr w:rsidR="00BD26BB" w:rsidRPr="00B85525" w14:paraId="18407082" w14:textId="77777777" w:rsidTr="00566CF7">
        <w:trPr>
          <w:gridAfter w:val="2"/>
          <w:wAfter w:w="9855" w:type="dxa"/>
          <w:trHeight w:val="243"/>
        </w:trPr>
        <w:tc>
          <w:tcPr>
            <w:tcW w:w="3086" w:type="dxa"/>
            <w:tcBorders>
              <w:top w:val="nil"/>
            </w:tcBorders>
            <w:shd w:val="clear" w:color="auto" w:fill="F7CAAC"/>
          </w:tcPr>
          <w:p w14:paraId="29E88B2B" w14:textId="77777777" w:rsidR="00BD26BB" w:rsidRPr="00B85525" w:rsidRDefault="00BD26BB">
            <w:pPr>
              <w:spacing w:line="259" w:lineRule="auto"/>
              <w:rPr>
                <w:b/>
              </w:rPr>
              <w:pPrChange w:id="5181" w:author="Matyas Adam" w:date="2018-11-17T00:13:00Z">
                <w:pPr>
                  <w:spacing w:after="160" w:line="259" w:lineRule="auto"/>
                </w:pPr>
              </w:pPrChange>
            </w:pPr>
            <w:r w:rsidRPr="00B85525">
              <w:rPr>
                <w:b/>
              </w:rPr>
              <w:t>Zapojení garanta do výuky předmětu</w:t>
            </w:r>
          </w:p>
        </w:tc>
        <w:tc>
          <w:tcPr>
            <w:tcW w:w="6769" w:type="dxa"/>
            <w:gridSpan w:val="7"/>
            <w:tcBorders>
              <w:top w:val="nil"/>
            </w:tcBorders>
          </w:tcPr>
          <w:p w14:paraId="592FC25E" w14:textId="77777777" w:rsidR="00BD26BB" w:rsidRPr="00B85525" w:rsidRDefault="00BD26BB">
            <w:pPr>
              <w:spacing w:line="259" w:lineRule="auto"/>
              <w:pPrChange w:id="5182" w:author="Matyas Adam" w:date="2018-11-17T00:13:00Z">
                <w:pPr>
                  <w:spacing w:after="160" w:line="259" w:lineRule="auto"/>
                </w:pPr>
              </w:pPrChange>
            </w:pPr>
            <w:r w:rsidRPr="00B85525">
              <w:t>Garant stanovuje koncepci předmětu, podílí se na přednáškách v rozsahu 100 % a dále stanovuje koncepci cvičení a dohlíží na jejich jednotné vedení.</w:t>
            </w:r>
          </w:p>
        </w:tc>
      </w:tr>
      <w:tr w:rsidR="00566CF7" w:rsidRPr="00B85525" w14:paraId="78B3372E" w14:textId="4A0154C0" w:rsidTr="00566CF7">
        <w:trPr>
          <w:gridAfter w:val="1"/>
          <w:wAfter w:w="3086" w:type="dxa"/>
        </w:trPr>
        <w:tc>
          <w:tcPr>
            <w:tcW w:w="3086" w:type="dxa"/>
            <w:shd w:val="clear" w:color="auto" w:fill="F7CAAC"/>
          </w:tcPr>
          <w:p w14:paraId="7B28F554" w14:textId="77777777" w:rsidR="00566CF7" w:rsidRPr="00B85525" w:rsidRDefault="00566CF7">
            <w:pPr>
              <w:spacing w:line="259" w:lineRule="auto"/>
              <w:rPr>
                <w:b/>
              </w:rPr>
              <w:pPrChange w:id="5183" w:author="Matyas Adam" w:date="2018-11-17T00:13:00Z">
                <w:pPr>
                  <w:spacing w:after="160" w:line="259" w:lineRule="auto"/>
                </w:pPr>
              </w:pPrChange>
            </w:pPr>
            <w:r w:rsidRPr="00B85525">
              <w:rPr>
                <w:b/>
              </w:rPr>
              <w:t>Vyučující</w:t>
            </w:r>
          </w:p>
        </w:tc>
        <w:tc>
          <w:tcPr>
            <w:tcW w:w="6769" w:type="dxa"/>
            <w:gridSpan w:val="7"/>
            <w:tcBorders>
              <w:bottom w:val="nil"/>
            </w:tcBorders>
          </w:tcPr>
          <w:p w14:paraId="1280E553" w14:textId="559B7DD0" w:rsidR="00DC0213" w:rsidRDefault="00566CF7">
            <w:pPr>
              <w:spacing w:line="259" w:lineRule="auto"/>
              <w:rPr>
                <w:ins w:id="5184" w:author="PS" w:date="2018-11-25T15:03:00Z"/>
              </w:rPr>
              <w:pPrChange w:id="5185" w:author="PS" w:date="2018-11-25T15:04:00Z">
                <w:pPr>
                  <w:ind w:firstLine="3022"/>
                </w:pPr>
              </w:pPrChange>
            </w:pPr>
            <w:ins w:id="5186" w:author="PS" w:date="2018-11-25T15:02:00Z">
              <w:r w:rsidRPr="0052049E">
                <w:t xml:space="preserve">Ing. Pavel Taraba, Ph.D. </w:t>
              </w:r>
              <w:r>
                <w:t>(přednášející -  90</w:t>
              </w:r>
              <w:r w:rsidRPr="0052049E">
                <w:t xml:space="preserve"> %</w:t>
              </w:r>
              <w:r>
                <w:t xml:space="preserve">, vede semináře </w:t>
              </w:r>
              <w:r w:rsidRPr="0052049E">
                <w:t>)</w:t>
              </w:r>
            </w:ins>
            <w:ins w:id="5187" w:author="PS" w:date="2018-11-25T15:05:00Z">
              <w:r w:rsidR="00DC0213">
                <w:t xml:space="preserve">, </w:t>
              </w:r>
            </w:ins>
            <w:ins w:id="5188" w:author="PS" w:date="2018-11-25T15:04:00Z">
              <w:r w:rsidR="00DC0213">
                <w:t>I</w:t>
              </w:r>
            </w:ins>
            <w:ins w:id="5189" w:author="PS" w:date="2018-11-25T15:03:00Z">
              <w:r w:rsidR="00DC0213">
                <w:t>ng. Aleš Papadakis (přednášející – 10 %, vede semináře) – odborník z praxe</w:t>
              </w:r>
            </w:ins>
          </w:p>
          <w:p w14:paraId="4580BA5D" w14:textId="440BB349" w:rsidR="00566CF7" w:rsidRDefault="00566CF7">
            <w:pPr>
              <w:spacing w:line="259" w:lineRule="auto"/>
              <w:rPr>
                <w:ins w:id="5190" w:author="PS" w:date="2018-11-25T15:02:00Z"/>
              </w:rPr>
              <w:pPrChange w:id="5191" w:author="Matyas Adam" w:date="2018-11-17T00:13:00Z">
                <w:pPr>
                  <w:spacing w:after="160" w:line="259" w:lineRule="auto"/>
                </w:pPr>
              </w:pPrChange>
            </w:pPr>
            <w:del w:id="5192" w:author="PS" w:date="2018-11-25T15:01:00Z">
              <w:r w:rsidRPr="00B85525" w:rsidDel="009E1578">
                <w:delText xml:space="preserve">Ing. Pavel Taraba, Ph.D. </w:delText>
              </w:r>
            </w:del>
            <w:ins w:id="5193" w:author="Matyas Adam" w:date="2018-11-17T00:13:00Z">
              <w:del w:id="5194" w:author="PS" w:date="2018-11-25T15:01:00Z">
                <w:r w:rsidDel="009E1578">
                  <w:delText xml:space="preserve"> </w:delText>
                </w:r>
              </w:del>
            </w:ins>
            <w:del w:id="5195" w:author="PS" w:date="2018-11-25T15:01:00Z">
              <w:r w:rsidRPr="00B85525" w:rsidDel="009E1578">
                <w:delText>(100 %)</w:delText>
              </w:r>
            </w:del>
            <w:ins w:id="5196" w:author="Jiří Lehejček [2]" w:date="2018-11-14T22:45:00Z">
              <w:del w:id="5197" w:author="PS" w:date="2018-11-25T15:01:00Z">
                <w:r w:rsidDel="009E1578">
                  <w:delText xml:space="preserve"> – přednášky, semináře (100 %)</w:delText>
                </w:r>
              </w:del>
            </w:ins>
          </w:p>
          <w:p w14:paraId="6D588A01" w14:textId="200D9E5B" w:rsidR="00566CF7" w:rsidRPr="00B85525" w:rsidRDefault="00566CF7">
            <w:pPr>
              <w:ind w:firstLine="3022"/>
              <w:pPrChange w:id="5198" w:author="PS" w:date="2018-11-25T15:03:00Z">
                <w:pPr>
                  <w:spacing w:after="160" w:line="259" w:lineRule="auto"/>
                </w:pPr>
              </w:pPrChange>
            </w:pPr>
          </w:p>
        </w:tc>
        <w:tc>
          <w:tcPr>
            <w:tcW w:w="6769" w:type="dxa"/>
          </w:tcPr>
          <w:p w14:paraId="301D1D12" w14:textId="275275FB" w:rsidR="00566CF7" w:rsidRPr="00B85525" w:rsidRDefault="00566CF7">
            <w:pPr>
              <w:spacing w:after="160" w:line="259" w:lineRule="auto"/>
            </w:pPr>
            <w:ins w:id="5199" w:author="PS" w:date="2018-11-25T15:01:00Z">
              <w:r w:rsidRPr="0052049E">
                <w:t xml:space="preserve">Ing. Pavel Taraba, Ph.D. </w:t>
              </w:r>
              <w:r>
                <w:t>(přednášející -  90</w:t>
              </w:r>
              <w:r w:rsidRPr="0052049E">
                <w:t xml:space="preserve"> %</w:t>
              </w:r>
              <w:r>
                <w:t>, vede semináře -</w:t>
              </w:r>
              <w:r w:rsidRPr="0052049E">
                <w:t>)</w:t>
              </w:r>
            </w:ins>
          </w:p>
        </w:tc>
      </w:tr>
      <w:tr w:rsidR="00566CF7" w:rsidRPr="00B85525" w14:paraId="008D7D0A" w14:textId="2184E00C" w:rsidTr="00566CF7">
        <w:trPr>
          <w:trHeight w:val="554"/>
        </w:trPr>
        <w:tc>
          <w:tcPr>
            <w:tcW w:w="9855" w:type="dxa"/>
            <w:gridSpan w:val="8"/>
            <w:tcBorders>
              <w:top w:val="nil"/>
            </w:tcBorders>
          </w:tcPr>
          <w:p w14:paraId="0E58D26E" w14:textId="77777777" w:rsidR="00566CF7" w:rsidRPr="00B85525" w:rsidRDefault="00566CF7">
            <w:pPr>
              <w:spacing w:line="259" w:lineRule="auto"/>
              <w:pPrChange w:id="5200" w:author="Matyas Adam" w:date="2018-11-17T00:13:00Z">
                <w:pPr>
                  <w:spacing w:after="160" w:line="259" w:lineRule="auto"/>
                </w:pPr>
              </w:pPrChange>
            </w:pPr>
          </w:p>
        </w:tc>
        <w:tc>
          <w:tcPr>
            <w:tcW w:w="9855" w:type="dxa"/>
            <w:gridSpan w:val="2"/>
          </w:tcPr>
          <w:p w14:paraId="24CD5A93" w14:textId="77777777" w:rsidR="00566CF7" w:rsidRDefault="00566CF7" w:rsidP="00566CF7">
            <w:pPr>
              <w:ind w:firstLine="3022"/>
              <w:jc w:val="both"/>
              <w:rPr>
                <w:ins w:id="5201" w:author="PS" w:date="2018-11-25T15:01:00Z"/>
              </w:rPr>
            </w:pPr>
            <w:ins w:id="5202" w:author="PS" w:date="2018-11-25T15:01:00Z">
              <w:r w:rsidRPr="00ED35E3">
                <w:rPr>
                  <w:sz w:val="16"/>
                  <w:szCs w:val="16"/>
                </w:rPr>
                <w:t xml:space="preserve">  </w:t>
              </w:r>
              <w:r>
                <w:t>Ing. Aleš Papadakis (přednášející – 10 %, vede semináře) – odborník z praxe</w:t>
              </w:r>
            </w:ins>
          </w:p>
          <w:p w14:paraId="0193F93D" w14:textId="77777777" w:rsidR="00566CF7" w:rsidRPr="00B85525" w:rsidRDefault="00566CF7">
            <w:pPr>
              <w:spacing w:after="160" w:line="259" w:lineRule="auto"/>
            </w:pPr>
          </w:p>
        </w:tc>
      </w:tr>
      <w:tr w:rsidR="00566CF7" w:rsidRPr="00B85525" w14:paraId="556F2FFC" w14:textId="77777777" w:rsidTr="00566CF7">
        <w:trPr>
          <w:gridAfter w:val="2"/>
          <w:wAfter w:w="9855" w:type="dxa"/>
        </w:trPr>
        <w:tc>
          <w:tcPr>
            <w:tcW w:w="3086" w:type="dxa"/>
            <w:shd w:val="clear" w:color="auto" w:fill="F7CAAC"/>
          </w:tcPr>
          <w:p w14:paraId="4F028927" w14:textId="77777777" w:rsidR="00566CF7" w:rsidRPr="00B85525" w:rsidRDefault="00566CF7">
            <w:pPr>
              <w:spacing w:line="259" w:lineRule="auto"/>
              <w:rPr>
                <w:b/>
              </w:rPr>
              <w:pPrChange w:id="5203" w:author="Matyas Adam" w:date="2018-11-17T00:13:00Z">
                <w:pPr>
                  <w:spacing w:after="160" w:line="259" w:lineRule="auto"/>
                </w:pPr>
              </w:pPrChange>
            </w:pPr>
            <w:r w:rsidRPr="00B85525">
              <w:rPr>
                <w:b/>
              </w:rPr>
              <w:t>Stručná anotace předmětu</w:t>
            </w:r>
          </w:p>
        </w:tc>
        <w:tc>
          <w:tcPr>
            <w:tcW w:w="6769" w:type="dxa"/>
            <w:gridSpan w:val="7"/>
            <w:tcBorders>
              <w:bottom w:val="nil"/>
            </w:tcBorders>
          </w:tcPr>
          <w:p w14:paraId="2F547091" w14:textId="77777777" w:rsidR="00566CF7" w:rsidRPr="00B85525" w:rsidRDefault="00566CF7">
            <w:pPr>
              <w:spacing w:line="259" w:lineRule="auto"/>
              <w:pPrChange w:id="5204" w:author="Matyas Adam" w:date="2018-11-17T00:13:00Z">
                <w:pPr>
                  <w:spacing w:after="160" w:line="259" w:lineRule="auto"/>
                </w:pPr>
              </w:pPrChange>
            </w:pPr>
          </w:p>
        </w:tc>
      </w:tr>
      <w:tr w:rsidR="00DC0213" w:rsidRPr="00B85525" w14:paraId="6BC6A285" w14:textId="77777777" w:rsidTr="00566CF7">
        <w:trPr>
          <w:gridAfter w:val="2"/>
          <w:wAfter w:w="9855" w:type="dxa"/>
          <w:trHeight w:val="3938"/>
        </w:trPr>
        <w:tc>
          <w:tcPr>
            <w:tcW w:w="9855" w:type="dxa"/>
            <w:gridSpan w:val="8"/>
            <w:tcBorders>
              <w:top w:val="nil"/>
              <w:bottom w:val="single" w:sz="12" w:space="0" w:color="auto"/>
            </w:tcBorders>
          </w:tcPr>
          <w:p w14:paraId="391DE9A2" w14:textId="77777777" w:rsidR="00DC0213" w:rsidRDefault="00DC0213" w:rsidP="00F40D48">
            <w:pPr>
              <w:rPr>
                <w:ins w:id="5205" w:author="PS" w:date="2018-11-25T15:05:00Z"/>
              </w:rPr>
            </w:pPr>
            <w:ins w:id="5206" w:author="PS" w:date="2018-11-25T15:05:00Z">
              <w:r w:rsidRPr="00543BEA">
                <w:t>Cílem předmětu je získání poznatků o projektovém managementu v různých typech organizací. Studenti získají znalosti a základní zkušenos</w:t>
              </w:r>
              <w:r>
                <w:t>ti v oblasti projektového managementu</w:t>
              </w:r>
              <w:r w:rsidRPr="00543BEA">
                <w:t xml:space="preserve"> v reálním prostředí, budou obeznámeni se životním cyklem projektů a taktéž jim budou představeny různé techniky plánování, řízení a hodnocení projektů.</w:t>
              </w:r>
            </w:ins>
          </w:p>
          <w:p w14:paraId="4B98B8DE" w14:textId="77777777" w:rsidR="00DC0213" w:rsidRDefault="00DC0213" w:rsidP="00F40D48">
            <w:pPr>
              <w:rPr>
                <w:ins w:id="5207" w:author="PS" w:date="2018-11-25T15:05:00Z"/>
              </w:rPr>
            </w:pPr>
          </w:p>
          <w:p w14:paraId="3CF90313" w14:textId="77777777" w:rsidR="00DC0213" w:rsidRPr="009C4E5C" w:rsidRDefault="00DC0213" w:rsidP="00F40D48">
            <w:pPr>
              <w:rPr>
                <w:ins w:id="5208" w:author="PS" w:date="2018-11-25T15:05:00Z"/>
                <w:u w:val="single"/>
              </w:rPr>
            </w:pPr>
            <w:ins w:id="5209" w:author="PS" w:date="2018-11-25T15:05:00Z">
              <w:r w:rsidRPr="009C4E5C">
                <w:rPr>
                  <w:u w:val="single"/>
                </w:rPr>
                <w:t>Hlavní témata:</w:t>
              </w:r>
            </w:ins>
          </w:p>
          <w:p w14:paraId="37F7D55B" w14:textId="77777777" w:rsidR="00DC0213" w:rsidRDefault="00DC0213" w:rsidP="00DC0213">
            <w:pPr>
              <w:numPr>
                <w:ilvl w:val="0"/>
                <w:numId w:val="98"/>
              </w:numPr>
              <w:rPr>
                <w:ins w:id="5210" w:author="PS" w:date="2018-11-25T15:05:00Z"/>
              </w:rPr>
            </w:pPr>
            <w:ins w:id="5211" w:author="PS" w:date="2018-11-25T15:05:00Z">
              <w:r>
                <w:t>Úvod do projektového managementu</w:t>
              </w:r>
              <w:r w:rsidRPr="00543BEA">
                <w:t>. </w:t>
              </w:r>
            </w:ins>
          </w:p>
          <w:p w14:paraId="39C0DBA7" w14:textId="77777777" w:rsidR="00DC0213" w:rsidRDefault="00DC0213" w:rsidP="00DC0213">
            <w:pPr>
              <w:numPr>
                <w:ilvl w:val="0"/>
                <w:numId w:val="98"/>
              </w:numPr>
              <w:rPr>
                <w:ins w:id="5212" w:author="PS" w:date="2018-11-25T15:05:00Z"/>
              </w:rPr>
            </w:pPr>
            <w:ins w:id="5213" w:author="PS" w:date="2018-11-25T15:05:00Z">
              <w:r w:rsidRPr="00543BEA">
                <w:t xml:space="preserve">Základní </w:t>
              </w:r>
              <w:r>
                <w:t>pojmy projektového managementu.</w:t>
              </w:r>
            </w:ins>
          </w:p>
          <w:p w14:paraId="36B7561B" w14:textId="77777777" w:rsidR="00DC0213" w:rsidRDefault="00DC0213" w:rsidP="00DC0213">
            <w:pPr>
              <w:numPr>
                <w:ilvl w:val="0"/>
                <w:numId w:val="98"/>
              </w:numPr>
              <w:rPr>
                <w:ins w:id="5214" w:author="PS" w:date="2018-11-25T15:05:00Z"/>
              </w:rPr>
            </w:pPr>
            <w:ins w:id="5215" w:author="PS" w:date="2018-11-25T15:05:00Z">
              <w:r>
                <w:t>Vymezení projektového managementu v organizaci.</w:t>
              </w:r>
            </w:ins>
          </w:p>
          <w:p w14:paraId="326F2BBE" w14:textId="77777777" w:rsidR="00DC0213" w:rsidRDefault="00DC0213" w:rsidP="00DC0213">
            <w:pPr>
              <w:numPr>
                <w:ilvl w:val="0"/>
                <w:numId w:val="98"/>
              </w:numPr>
              <w:rPr>
                <w:ins w:id="5216" w:author="PS" w:date="2018-11-25T15:05:00Z"/>
              </w:rPr>
            </w:pPr>
            <w:ins w:id="5217" w:author="PS" w:date="2018-11-25T15:05:00Z">
              <w:r w:rsidRPr="00543BEA">
                <w:t>Fáze životního cyklu p</w:t>
              </w:r>
              <w:r>
                <w:t>rojektu. Logický rámec projektu.</w:t>
              </w:r>
            </w:ins>
          </w:p>
          <w:p w14:paraId="6DEDDB02" w14:textId="77777777" w:rsidR="00DC0213" w:rsidRDefault="00DC0213" w:rsidP="00DC0213">
            <w:pPr>
              <w:numPr>
                <w:ilvl w:val="0"/>
                <w:numId w:val="98"/>
              </w:numPr>
              <w:rPr>
                <w:ins w:id="5218" w:author="PS" w:date="2018-11-25T15:05:00Z"/>
              </w:rPr>
            </w:pPr>
            <w:ins w:id="5219" w:author="PS" w:date="2018-11-25T15:05:00Z">
              <w:r w:rsidRPr="00543BEA">
                <w:t>Role a odpovědnosti</w:t>
              </w:r>
              <w:r>
                <w:t xml:space="preserve"> členů projektového týmu.</w:t>
              </w:r>
            </w:ins>
          </w:p>
          <w:p w14:paraId="58F7C466" w14:textId="77777777" w:rsidR="00DC0213" w:rsidRDefault="00DC0213" w:rsidP="00DC0213">
            <w:pPr>
              <w:numPr>
                <w:ilvl w:val="0"/>
                <w:numId w:val="98"/>
              </w:numPr>
              <w:rPr>
                <w:ins w:id="5220" w:author="PS" w:date="2018-11-25T15:05:00Z"/>
              </w:rPr>
            </w:pPr>
            <w:ins w:id="5221" w:author="PS" w:date="2018-11-25T15:05:00Z">
              <w:r w:rsidRPr="00543BEA">
                <w:t>Kompe</w:t>
              </w:r>
              <w:r>
                <w:t>tentnost projektového manažera.</w:t>
              </w:r>
            </w:ins>
          </w:p>
          <w:p w14:paraId="343673D1" w14:textId="77777777" w:rsidR="00DC0213" w:rsidRDefault="00DC0213" w:rsidP="00DC0213">
            <w:pPr>
              <w:numPr>
                <w:ilvl w:val="0"/>
                <w:numId w:val="98"/>
              </w:numPr>
              <w:rPr>
                <w:ins w:id="5222" w:author="PS" w:date="2018-11-25T15:05:00Z"/>
              </w:rPr>
            </w:pPr>
            <w:ins w:id="5223" w:author="PS" w:date="2018-11-25T15:05:00Z">
              <w:r w:rsidRPr="00543BEA">
                <w:t xml:space="preserve">Vytvoření WBS, za použití </w:t>
              </w:r>
              <w:r>
                <w:t>vybraných nástrojů a technik.</w:t>
              </w:r>
            </w:ins>
          </w:p>
          <w:p w14:paraId="2805EEF2" w14:textId="77777777" w:rsidR="00DC0213" w:rsidRDefault="00DC0213" w:rsidP="00DC0213">
            <w:pPr>
              <w:numPr>
                <w:ilvl w:val="0"/>
                <w:numId w:val="98"/>
              </w:numPr>
              <w:rPr>
                <w:ins w:id="5224" w:author="PS" w:date="2018-11-25T15:05:00Z"/>
              </w:rPr>
            </w:pPr>
            <w:ins w:id="5225" w:author="PS" w:date="2018-11-25T15:05:00Z">
              <w:r w:rsidRPr="00543BEA">
                <w:t>Časové plánování projektu. M</w:t>
              </w:r>
              <w:r>
                <w:t>etody síťové analýzy. CPM, PERT.</w:t>
              </w:r>
            </w:ins>
          </w:p>
          <w:p w14:paraId="06AC8179" w14:textId="77777777" w:rsidR="00DC0213" w:rsidRDefault="00DC0213" w:rsidP="00DC0213">
            <w:pPr>
              <w:numPr>
                <w:ilvl w:val="0"/>
                <w:numId w:val="98"/>
              </w:numPr>
              <w:rPr>
                <w:ins w:id="5226" w:author="PS" w:date="2018-11-25T15:05:00Z"/>
              </w:rPr>
            </w:pPr>
            <w:ins w:id="5227" w:author="PS" w:date="2018-11-25T15:05:00Z">
              <w:r w:rsidRPr="00543BEA">
                <w:t>Náklady proje</w:t>
              </w:r>
              <w:r>
                <w:t>ktu. Příprava rozpočtu projektu.</w:t>
              </w:r>
            </w:ins>
          </w:p>
          <w:p w14:paraId="22EFC458" w14:textId="77777777" w:rsidR="00DC0213" w:rsidRDefault="00DC0213" w:rsidP="00DC0213">
            <w:pPr>
              <w:numPr>
                <w:ilvl w:val="0"/>
                <w:numId w:val="98"/>
              </w:numPr>
              <w:rPr>
                <w:ins w:id="5228" w:author="PS" w:date="2018-11-25T15:05:00Z"/>
              </w:rPr>
            </w:pPr>
            <w:ins w:id="5229" w:author="PS" w:date="2018-11-25T15:05:00Z">
              <w:r w:rsidRPr="00543BEA">
                <w:t>Řízení rizik projektu. Skórovací meto</w:t>
              </w:r>
              <w:r>
                <w:t>da s mapou rizik. Metoda RIPRAN.</w:t>
              </w:r>
            </w:ins>
          </w:p>
          <w:p w14:paraId="634C1F16" w14:textId="77777777" w:rsidR="00DC0213" w:rsidRDefault="00DC0213" w:rsidP="00DC0213">
            <w:pPr>
              <w:numPr>
                <w:ilvl w:val="0"/>
                <w:numId w:val="98"/>
              </w:numPr>
              <w:rPr>
                <w:ins w:id="5230" w:author="PS" w:date="2018-11-25T15:05:00Z"/>
              </w:rPr>
            </w:pPr>
            <w:ins w:id="5231" w:author="PS" w:date="2018-11-25T15:05:00Z">
              <w:r w:rsidRPr="00543BEA">
                <w:t>Analýza opti</w:t>
              </w:r>
              <w:r>
                <w:t>málního využití lidských zdrojů.</w:t>
              </w:r>
            </w:ins>
          </w:p>
          <w:p w14:paraId="7A5174E4" w14:textId="77777777" w:rsidR="00DC0213" w:rsidRDefault="00DC0213" w:rsidP="00DC0213">
            <w:pPr>
              <w:numPr>
                <w:ilvl w:val="0"/>
                <w:numId w:val="98"/>
              </w:numPr>
              <w:rPr>
                <w:ins w:id="5232" w:author="PS" w:date="2018-11-25T15:05:00Z"/>
              </w:rPr>
            </w:pPr>
            <w:ins w:id="5233" w:author="PS" w:date="2018-11-25T15:05:00Z">
              <w:r>
                <w:t>Zájmové skupiny projektu.</w:t>
              </w:r>
            </w:ins>
          </w:p>
          <w:p w14:paraId="21FE503B" w14:textId="77777777" w:rsidR="00DC0213" w:rsidRDefault="00DC0213" w:rsidP="00DC0213">
            <w:pPr>
              <w:numPr>
                <w:ilvl w:val="0"/>
                <w:numId w:val="98"/>
              </w:numPr>
              <w:rPr>
                <w:ins w:id="5234" w:author="PS" w:date="2018-11-25T15:05:00Z"/>
              </w:rPr>
            </w:pPr>
            <w:ins w:id="5235" w:author="PS" w:date="2018-11-25T15:05:00Z">
              <w:r>
                <w:t>Monitoring a kontrola projektu.</w:t>
              </w:r>
            </w:ins>
          </w:p>
          <w:p w14:paraId="3458B596" w14:textId="77777777" w:rsidR="00DC0213" w:rsidRPr="00543BEA" w:rsidRDefault="00DC0213" w:rsidP="00DC0213">
            <w:pPr>
              <w:numPr>
                <w:ilvl w:val="0"/>
                <w:numId w:val="98"/>
              </w:numPr>
              <w:rPr>
                <w:ins w:id="5236" w:author="PS" w:date="2018-11-25T15:05:00Z"/>
              </w:rPr>
            </w:pPr>
            <w:ins w:id="5237" w:author="PS" w:date="2018-11-25T15:05:00Z">
              <w:r w:rsidRPr="00543BEA">
                <w:t xml:space="preserve">Zhodnocení projektu. Identifikace možných příčin </w:t>
              </w:r>
              <w:r>
                <w:t>úspěchu nebo neúspěchu projektu.</w:t>
              </w:r>
            </w:ins>
          </w:p>
          <w:p w14:paraId="2590B110" w14:textId="00A4193D" w:rsidR="00DC0213" w:rsidRPr="00B85525" w:rsidDel="00691B47" w:rsidRDefault="00DC0213">
            <w:pPr>
              <w:spacing w:line="259" w:lineRule="auto"/>
              <w:ind w:left="720"/>
              <w:rPr>
                <w:del w:id="5238" w:author="PS" w:date="2018-11-25T15:05:00Z"/>
              </w:rPr>
              <w:pPrChange w:id="5239" w:author="PS" w:date="2018-11-25T15:05:00Z">
                <w:pPr>
                  <w:spacing w:after="160" w:line="259" w:lineRule="auto"/>
                </w:pPr>
              </w:pPrChange>
            </w:pPr>
            <w:del w:id="5240" w:author="PS" w:date="2018-11-25T15:05:00Z">
              <w:r w:rsidRPr="00B85525" w:rsidDel="00691B47">
                <w:delText>Cílem předmětu je získání poznatků o projektovém managementu v různých typech organizací. Studenti získají znalosti a základní zkušenosti v oblasti projektového managementu v reálním prostředí, budou obeznámeni se životním cyklem projektů a taktéž jim budou představeny různé techniky plánování, řízení a hodnocení projektů. </w:delText>
              </w:r>
            </w:del>
          </w:p>
          <w:p w14:paraId="3AE57679" w14:textId="3268EE36" w:rsidR="00DC0213" w:rsidDel="00691B47" w:rsidRDefault="00DC0213">
            <w:pPr>
              <w:spacing w:line="259" w:lineRule="auto"/>
              <w:ind w:left="720"/>
              <w:rPr>
                <w:ins w:id="5241" w:author="Matyas Adam" w:date="2018-11-17T00:13:00Z"/>
                <w:del w:id="5242" w:author="PS" w:date="2018-11-25T15:05:00Z"/>
                <w:u w:val="single"/>
              </w:rPr>
              <w:pPrChange w:id="5243" w:author="PS" w:date="2018-11-25T15:05:00Z">
                <w:pPr>
                  <w:spacing w:after="160" w:line="259" w:lineRule="auto"/>
                </w:pPr>
              </w:pPrChange>
            </w:pPr>
          </w:p>
          <w:p w14:paraId="0FFEDAA0" w14:textId="294E6B10" w:rsidR="00DC0213" w:rsidRPr="00A6013A" w:rsidDel="00691B47" w:rsidRDefault="00DC0213">
            <w:pPr>
              <w:spacing w:line="259" w:lineRule="auto"/>
              <w:ind w:left="720"/>
              <w:rPr>
                <w:del w:id="5244" w:author="PS" w:date="2018-11-25T15:05:00Z"/>
                <w:u w:val="single"/>
                <w:rPrChange w:id="5245" w:author="Matyas Adam" w:date="2018-11-16T15:59:00Z">
                  <w:rPr>
                    <w:del w:id="5246" w:author="PS" w:date="2018-11-25T15:05:00Z"/>
                  </w:rPr>
                </w:rPrChange>
              </w:rPr>
              <w:pPrChange w:id="5247" w:author="PS" w:date="2018-11-25T15:05:00Z">
                <w:pPr>
                  <w:spacing w:after="160" w:line="259" w:lineRule="auto"/>
                </w:pPr>
              </w:pPrChange>
            </w:pPr>
            <w:ins w:id="5248" w:author="Matyas Adam" w:date="2018-11-16T15:59:00Z">
              <w:del w:id="5249" w:author="PS" w:date="2018-11-25T15:05:00Z">
                <w:r w:rsidRPr="00A6013A" w:rsidDel="00691B47">
                  <w:rPr>
                    <w:u w:val="single"/>
                    <w:rPrChange w:id="5250" w:author="Matyas Adam" w:date="2018-11-16T15:59:00Z">
                      <w:rPr/>
                    </w:rPrChange>
                  </w:rPr>
                  <w:delText>Hlavní témata:</w:delText>
                </w:r>
              </w:del>
            </w:ins>
          </w:p>
          <w:p w14:paraId="3F15D75C" w14:textId="577EADAC" w:rsidR="00DC0213" w:rsidDel="00691B47" w:rsidRDefault="00DC0213">
            <w:pPr>
              <w:pStyle w:val="Odstavecseseznamem"/>
              <w:suppressAutoHyphens w:val="0"/>
              <w:spacing w:line="259" w:lineRule="auto"/>
              <w:rPr>
                <w:del w:id="5251" w:author="PS" w:date="2018-11-25T15:05:00Z"/>
              </w:rPr>
              <w:pPrChange w:id="5252" w:author="PS" w:date="2018-11-25T15:05:00Z">
                <w:pPr>
                  <w:pStyle w:val="Odstavecseseznamem"/>
                  <w:numPr>
                    <w:numId w:val="47"/>
                  </w:numPr>
                  <w:spacing w:after="160" w:line="259" w:lineRule="auto"/>
                  <w:ind w:hanging="360"/>
                </w:pPr>
              </w:pPrChange>
            </w:pPr>
            <w:del w:id="5253" w:author="PS" w:date="2018-11-25T15:05:00Z">
              <w:r w:rsidRPr="00B85525" w:rsidDel="00691B47">
                <w:delText>Úvod do projektového managementu. </w:delText>
              </w:r>
            </w:del>
          </w:p>
          <w:p w14:paraId="43F3B6D8" w14:textId="00D0A2A7" w:rsidR="00DC0213" w:rsidDel="00691B47" w:rsidRDefault="00DC0213">
            <w:pPr>
              <w:pStyle w:val="Odstavecseseznamem"/>
              <w:suppressAutoHyphens w:val="0"/>
              <w:spacing w:line="259" w:lineRule="auto"/>
              <w:rPr>
                <w:del w:id="5254" w:author="PS" w:date="2018-11-25T15:05:00Z"/>
              </w:rPr>
              <w:pPrChange w:id="5255" w:author="PS" w:date="2018-11-25T15:05:00Z">
                <w:pPr>
                  <w:pStyle w:val="Odstavecseseznamem"/>
                  <w:numPr>
                    <w:numId w:val="46"/>
                  </w:numPr>
                  <w:spacing w:after="160" w:line="259" w:lineRule="auto"/>
                  <w:ind w:hanging="360"/>
                </w:pPr>
              </w:pPrChange>
            </w:pPr>
            <w:del w:id="5256" w:author="PS" w:date="2018-11-25T15:05:00Z">
              <w:r w:rsidRPr="00B85525" w:rsidDel="00691B47">
                <w:delText>Základní pojmy projektového managementu.</w:delText>
              </w:r>
            </w:del>
          </w:p>
          <w:p w14:paraId="77BA4ED0" w14:textId="1C1F51DB" w:rsidR="00DC0213" w:rsidDel="00691B47" w:rsidRDefault="00DC0213">
            <w:pPr>
              <w:pStyle w:val="Odstavecseseznamem"/>
              <w:suppressAutoHyphens w:val="0"/>
              <w:spacing w:line="259" w:lineRule="auto"/>
              <w:rPr>
                <w:del w:id="5257" w:author="PS" w:date="2018-11-25T15:05:00Z"/>
              </w:rPr>
              <w:pPrChange w:id="5258" w:author="PS" w:date="2018-11-25T15:05:00Z">
                <w:pPr>
                  <w:pStyle w:val="Odstavecseseznamem"/>
                  <w:numPr>
                    <w:numId w:val="46"/>
                  </w:numPr>
                  <w:spacing w:after="160" w:line="259" w:lineRule="auto"/>
                  <w:ind w:hanging="360"/>
                </w:pPr>
              </w:pPrChange>
            </w:pPr>
            <w:del w:id="5259" w:author="PS" w:date="2018-11-25T15:05:00Z">
              <w:r w:rsidRPr="00B85525" w:rsidDel="00691B47">
                <w:delText>Vymezení projektové</w:delText>
              </w:r>
              <w:r w:rsidDel="00691B47">
                <w:delText>ho managementu v organizaci.</w:delText>
              </w:r>
            </w:del>
          </w:p>
          <w:p w14:paraId="416E734E" w14:textId="517CB2CB" w:rsidR="00DC0213" w:rsidDel="00691B47" w:rsidRDefault="00DC0213">
            <w:pPr>
              <w:pStyle w:val="Odstavecseseznamem"/>
              <w:suppressAutoHyphens w:val="0"/>
              <w:spacing w:line="259" w:lineRule="auto"/>
              <w:rPr>
                <w:del w:id="5260" w:author="PS" w:date="2018-11-25T15:05:00Z"/>
              </w:rPr>
              <w:pPrChange w:id="5261" w:author="PS" w:date="2018-11-25T15:05:00Z">
                <w:pPr>
                  <w:pStyle w:val="Odstavecseseznamem"/>
                  <w:numPr>
                    <w:numId w:val="46"/>
                  </w:numPr>
                  <w:spacing w:after="160" w:line="259" w:lineRule="auto"/>
                  <w:ind w:hanging="360"/>
                </w:pPr>
              </w:pPrChange>
            </w:pPr>
            <w:del w:id="5262" w:author="PS" w:date="2018-11-25T15:05:00Z">
              <w:r w:rsidRPr="00B85525" w:rsidDel="00691B47">
                <w:delText>Fáze životního cyklu proje</w:delText>
              </w:r>
              <w:r w:rsidDel="00691B47">
                <w:delText>ktu. Logický rámec projektu.</w:delText>
              </w:r>
            </w:del>
          </w:p>
          <w:p w14:paraId="454A46FC" w14:textId="3E0C436F" w:rsidR="00DC0213" w:rsidDel="00691B47" w:rsidRDefault="00DC0213">
            <w:pPr>
              <w:pStyle w:val="Odstavecseseznamem"/>
              <w:suppressAutoHyphens w:val="0"/>
              <w:spacing w:line="259" w:lineRule="auto"/>
              <w:rPr>
                <w:del w:id="5263" w:author="PS" w:date="2018-11-25T15:05:00Z"/>
              </w:rPr>
              <w:pPrChange w:id="5264" w:author="PS" w:date="2018-11-25T15:05:00Z">
                <w:pPr>
                  <w:pStyle w:val="Odstavecseseznamem"/>
                  <w:numPr>
                    <w:numId w:val="46"/>
                  </w:numPr>
                  <w:spacing w:after="160" w:line="259" w:lineRule="auto"/>
                  <w:ind w:hanging="360"/>
                </w:pPr>
              </w:pPrChange>
            </w:pPr>
            <w:del w:id="5265" w:author="PS" w:date="2018-11-25T15:05:00Z">
              <w:r w:rsidRPr="00B85525" w:rsidDel="00691B47">
                <w:delText>Role a odpovědnosti členů proje</w:delText>
              </w:r>
              <w:r w:rsidDel="00691B47">
                <w:delText>ktového týmu.</w:delText>
              </w:r>
            </w:del>
          </w:p>
          <w:p w14:paraId="4D920E9B" w14:textId="1499C2D7" w:rsidR="00DC0213" w:rsidDel="00691B47" w:rsidRDefault="00DC0213">
            <w:pPr>
              <w:pStyle w:val="Odstavecseseznamem"/>
              <w:suppressAutoHyphens w:val="0"/>
              <w:spacing w:line="259" w:lineRule="auto"/>
              <w:rPr>
                <w:del w:id="5266" w:author="PS" w:date="2018-11-25T15:05:00Z"/>
              </w:rPr>
              <w:pPrChange w:id="5267" w:author="PS" w:date="2018-11-25T15:05:00Z">
                <w:pPr>
                  <w:pStyle w:val="Odstavecseseznamem"/>
                  <w:numPr>
                    <w:numId w:val="46"/>
                  </w:numPr>
                  <w:spacing w:after="160" w:line="259" w:lineRule="auto"/>
                  <w:ind w:hanging="360"/>
                </w:pPr>
              </w:pPrChange>
            </w:pPr>
            <w:del w:id="5268" w:author="PS" w:date="2018-11-25T15:05:00Z">
              <w:r w:rsidRPr="00B85525" w:rsidDel="00691B47">
                <w:delText>Kompe</w:delText>
              </w:r>
              <w:r w:rsidDel="00691B47">
                <w:delText>tentnost projektového manažera.</w:delText>
              </w:r>
            </w:del>
          </w:p>
          <w:p w14:paraId="77474113" w14:textId="69D47F0E" w:rsidR="00DC0213" w:rsidRPr="00B85525" w:rsidDel="00691B47" w:rsidRDefault="00DC0213">
            <w:pPr>
              <w:pStyle w:val="Odstavecseseznamem"/>
              <w:suppressAutoHyphens w:val="0"/>
              <w:spacing w:line="259" w:lineRule="auto"/>
              <w:rPr>
                <w:del w:id="5269" w:author="PS" w:date="2018-11-25T15:05:00Z"/>
              </w:rPr>
              <w:pPrChange w:id="5270" w:author="PS" w:date="2018-11-25T15:05:00Z">
                <w:pPr>
                  <w:pStyle w:val="Odstavecseseznamem"/>
                  <w:numPr>
                    <w:numId w:val="46"/>
                  </w:numPr>
                  <w:spacing w:after="160" w:line="259" w:lineRule="auto"/>
                  <w:ind w:hanging="360"/>
                </w:pPr>
              </w:pPrChange>
            </w:pPr>
            <w:del w:id="5271" w:author="PS" w:date="2018-11-25T15:05:00Z">
              <w:r w:rsidRPr="00B85525" w:rsidDel="00691B47">
                <w:delText>Vytvoření WBS, za použití vybraných nástrojů a technik.</w:delText>
              </w:r>
            </w:del>
          </w:p>
          <w:p w14:paraId="03985DE8" w14:textId="6546F2B0" w:rsidR="00DC0213" w:rsidDel="00691B47" w:rsidRDefault="00DC0213">
            <w:pPr>
              <w:pStyle w:val="Odstavecseseznamem"/>
              <w:suppressAutoHyphens w:val="0"/>
              <w:spacing w:line="259" w:lineRule="auto"/>
              <w:rPr>
                <w:del w:id="5272" w:author="PS" w:date="2018-11-25T15:05:00Z"/>
              </w:rPr>
              <w:pPrChange w:id="5273" w:author="PS" w:date="2018-11-25T15:05:00Z">
                <w:pPr>
                  <w:pStyle w:val="Odstavecseseznamem"/>
                  <w:numPr>
                    <w:numId w:val="46"/>
                  </w:numPr>
                  <w:spacing w:after="160" w:line="259" w:lineRule="auto"/>
                  <w:ind w:hanging="360"/>
                </w:pPr>
              </w:pPrChange>
            </w:pPr>
            <w:del w:id="5274" w:author="PS" w:date="2018-11-25T15:05:00Z">
              <w:r w:rsidRPr="00B85525" w:rsidDel="00691B47">
                <w:delText>Časové plánování projektu. Met</w:delText>
              </w:r>
              <w:r w:rsidDel="00691B47">
                <w:delText>ody síťové analýzy. CPM, PERT. </w:delText>
              </w:r>
            </w:del>
          </w:p>
          <w:p w14:paraId="07574542" w14:textId="59AE4836" w:rsidR="00DC0213" w:rsidDel="00691B47" w:rsidRDefault="00DC0213">
            <w:pPr>
              <w:pStyle w:val="Odstavecseseznamem"/>
              <w:suppressAutoHyphens w:val="0"/>
              <w:spacing w:line="259" w:lineRule="auto"/>
              <w:rPr>
                <w:del w:id="5275" w:author="PS" w:date="2018-11-25T15:05:00Z"/>
              </w:rPr>
              <w:pPrChange w:id="5276" w:author="PS" w:date="2018-11-25T15:05:00Z">
                <w:pPr>
                  <w:pStyle w:val="Odstavecseseznamem"/>
                  <w:numPr>
                    <w:numId w:val="46"/>
                  </w:numPr>
                  <w:spacing w:after="160" w:line="259" w:lineRule="auto"/>
                  <w:ind w:hanging="360"/>
                </w:pPr>
              </w:pPrChange>
            </w:pPr>
            <w:del w:id="5277" w:author="PS" w:date="2018-11-25T15:05:00Z">
              <w:r w:rsidRPr="00B85525" w:rsidDel="00691B47">
                <w:delText>Náklady projek</w:delText>
              </w:r>
              <w:r w:rsidDel="00691B47">
                <w:delText>tu. Příprava rozpočtu projektu.</w:delText>
              </w:r>
            </w:del>
          </w:p>
          <w:p w14:paraId="3A089C64" w14:textId="5A4D915F" w:rsidR="00DC0213" w:rsidDel="00691B47" w:rsidRDefault="00DC0213">
            <w:pPr>
              <w:pStyle w:val="Odstavecseseznamem"/>
              <w:suppressAutoHyphens w:val="0"/>
              <w:spacing w:line="259" w:lineRule="auto"/>
              <w:rPr>
                <w:del w:id="5278" w:author="PS" w:date="2018-11-25T15:05:00Z"/>
              </w:rPr>
              <w:pPrChange w:id="5279" w:author="PS" w:date="2018-11-25T15:05:00Z">
                <w:pPr>
                  <w:pStyle w:val="Odstavecseseznamem"/>
                  <w:numPr>
                    <w:numId w:val="46"/>
                  </w:numPr>
                  <w:spacing w:after="160" w:line="259" w:lineRule="auto"/>
                  <w:ind w:hanging="360"/>
                </w:pPr>
              </w:pPrChange>
            </w:pPr>
            <w:del w:id="5280" w:author="PS" w:date="2018-11-25T15:05:00Z">
              <w:r w:rsidRPr="00B85525" w:rsidDel="00691B47">
                <w:delText>Řízení rizik projektu. Skórovací metoda s m</w:delText>
              </w:r>
              <w:r w:rsidDel="00691B47">
                <w:delText>apou rizik. Metoda RIPRAN. </w:delText>
              </w:r>
            </w:del>
          </w:p>
          <w:p w14:paraId="776470A2" w14:textId="57D7CF70" w:rsidR="00DC0213" w:rsidDel="00691B47" w:rsidRDefault="00DC0213">
            <w:pPr>
              <w:pStyle w:val="Odstavecseseznamem"/>
              <w:suppressAutoHyphens w:val="0"/>
              <w:spacing w:line="259" w:lineRule="auto"/>
              <w:rPr>
                <w:del w:id="5281" w:author="PS" w:date="2018-11-25T15:05:00Z"/>
              </w:rPr>
              <w:pPrChange w:id="5282" w:author="PS" w:date="2018-11-25T15:05:00Z">
                <w:pPr>
                  <w:pStyle w:val="Odstavecseseznamem"/>
                  <w:numPr>
                    <w:numId w:val="46"/>
                  </w:numPr>
                  <w:spacing w:after="160" w:line="259" w:lineRule="auto"/>
                  <w:ind w:hanging="360"/>
                </w:pPr>
              </w:pPrChange>
            </w:pPr>
            <w:del w:id="5283" w:author="PS" w:date="2018-11-25T15:05:00Z">
              <w:r w:rsidRPr="00B85525" w:rsidDel="00691B47">
                <w:delText>Analýza optim</w:delText>
              </w:r>
              <w:r w:rsidDel="00691B47">
                <w:delText>álního využití lidských zdrojů.</w:delText>
              </w:r>
            </w:del>
          </w:p>
          <w:p w14:paraId="6341DB8E" w14:textId="0D3DDD06" w:rsidR="00DC0213" w:rsidDel="00691B47" w:rsidRDefault="00DC0213">
            <w:pPr>
              <w:pStyle w:val="Odstavecseseznamem"/>
              <w:suppressAutoHyphens w:val="0"/>
              <w:spacing w:line="259" w:lineRule="auto"/>
              <w:rPr>
                <w:del w:id="5284" w:author="PS" w:date="2018-11-25T15:05:00Z"/>
              </w:rPr>
              <w:pPrChange w:id="5285" w:author="PS" w:date="2018-11-25T15:05:00Z">
                <w:pPr>
                  <w:pStyle w:val="Odstavecseseznamem"/>
                  <w:numPr>
                    <w:numId w:val="46"/>
                  </w:numPr>
                  <w:spacing w:after="160" w:line="259" w:lineRule="auto"/>
                  <w:ind w:hanging="360"/>
                </w:pPr>
              </w:pPrChange>
            </w:pPr>
            <w:del w:id="5286" w:author="PS" w:date="2018-11-25T15:05:00Z">
              <w:r w:rsidDel="00691B47">
                <w:delText>Zájmové skupiny projektu.</w:delText>
              </w:r>
            </w:del>
          </w:p>
          <w:p w14:paraId="7090B538" w14:textId="1954E0C9" w:rsidR="00DC0213" w:rsidDel="00691B47" w:rsidRDefault="00DC0213">
            <w:pPr>
              <w:pStyle w:val="Odstavecseseznamem"/>
              <w:suppressAutoHyphens w:val="0"/>
              <w:spacing w:line="259" w:lineRule="auto"/>
              <w:rPr>
                <w:del w:id="5287" w:author="PS" w:date="2018-11-25T15:05:00Z"/>
              </w:rPr>
              <w:pPrChange w:id="5288" w:author="PS" w:date="2018-11-25T15:05:00Z">
                <w:pPr>
                  <w:pStyle w:val="Odstavecseseznamem"/>
                  <w:numPr>
                    <w:numId w:val="46"/>
                  </w:numPr>
                  <w:spacing w:after="160" w:line="259" w:lineRule="auto"/>
                  <w:ind w:hanging="360"/>
                </w:pPr>
              </w:pPrChange>
            </w:pPr>
            <w:del w:id="5289" w:author="PS" w:date="2018-11-25T15:05:00Z">
              <w:r w:rsidDel="00691B47">
                <w:delText>Monitoring a kontrola projektu.</w:delText>
              </w:r>
            </w:del>
          </w:p>
          <w:p w14:paraId="7A850EFD" w14:textId="03ED13D1" w:rsidR="00DC0213" w:rsidRPr="00B85525" w:rsidDel="00691B47" w:rsidRDefault="00DC0213">
            <w:pPr>
              <w:pStyle w:val="Odstavecseseznamem"/>
              <w:rPr>
                <w:del w:id="5290" w:author="PS" w:date="2018-11-25T15:05:00Z"/>
              </w:rPr>
              <w:pPrChange w:id="5291" w:author="PS" w:date="2018-11-25T15:05:00Z">
                <w:pPr>
                  <w:pStyle w:val="Odstavecseseznamem"/>
                  <w:numPr>
                    <w:numId w:val="46"/>
                  </w:numPr>
                  <w:spacing w:after="160" w:line="259" w:lineRule="auto"/>
                  <w:ind w:hanging="360"/>
                </w:pPr>
              </w:pPrChange>
            </w:pPr>
            <w:del w:id="5292" w:author="PS" w:date="2018-11-25T15:05:00Z">
              <w:r w:rsidRPr="00B85525" w:rsidDel="00691B47">
                <w:delText>Zhodnocení projektu. Identifikace možných příčin úspěchu nebo neúspěchu projektu.</w:delText>
              </w:r>
            </w:del>
          </w:p>
          <w:p w14:paraId="5D9D049B" w14:textId="77777777" w:rsidR="00DC0213" w:rsidRPr="00B85525" w:rsidRDefault="00DC0213">
            <w:pPr>
              <w:pStyle w:val="Odstavecseseznamem"/>
              <w:suppressAutoHyphens w:val="0"/>
              <w:spacing w:line="259" w:lineRule="auto"/>
              <w:pPrChange w:id="5293" w:author="PS" w:date="2018-11-25T15:05:00Z">
                <w:pPr>
                  <w:spacing w:after="160" w:line="259" w:lineRule="auto"/>
                </w:pPr>
              </w:pPrChange>
            </w:pPr>
          </w:p>
        </w:tc>
      </w:tr>
      <w:tr w:rsidR="00DC0213" w:rsidRPr="00B85525" w14:paraId="13B19B76" w14:textId="77777777" w:rsidTr="00566CF7">
        <w:trPr>
          <w:gridAfter w:val="2"/>
          <w:wAfter w:w="9855" w:type="dxa"/>
          <w:trHeight w:val="265"/>
        </w:trPr>
        <w:tc>
          <w:tcPr>
            <w:tcW w:w="3653" w:type="dxa"/>
            <w:gridSpan w:val="2"/>
            <w:tcBorders>
              <w:top w:val="nil"/>
            </w:tcBorders>
            <w:shd w:val="clear" w:color="auto" w:fill="F7CAAC"/>
          </w:tcPr>
          <w:p w14:paraId="3E55BDF4" w14:textId="77777777" w:rsidR="00DC0213" w:rsidRPr="00B85525" w:rsidRDefault="00DC0213">
            <w:pPr>
              <w:spacing w:line="259" w:lineRule="auto"/>
              <w:pPrChange w:id="5294" w:author="Matyas Adam" w:date="2018-11-17T00:13:00Z">
                <w:pPr>
                  <w:spacing w:after="160" w:line="259" w:lineRule="auto"/>
                </w:pPr>
              </w:pPrChange>
            </w:pPr>
            <w:r w:rsidRPr="00B85525">
              <w:rPr>
                <w:b/>
              </w:rPr>
              <w:t>Studijní literatura a studijní pomůcky</w:t>
            </w:r>
          </w:p>
        </w:tc>
        <w:tc>
          <w:tcPr>
            <w:tcW w:w="6202" w:type="dxa"/>
            <w:gridSpan w:val="6"/>
            <w:tcBorders>
              <w:top w:val="nil"/>
              <w:bottom w:val="nil"/>
            </w:tcBorders>
          </w:tcPr>
          <w:p w14:paraId="7A651A5F" w14:textId="77777777" w:rsidR="00DC0213" w:rsidRPr="00B85525" w:rsidRDefault="00DC0213">
            <w:pPr>
              <w:spacing w:line="259" w:lineRule="auto"/>
              <w:pPrChange w:id="5295" w:author="Matyas Adam" w:date="2018-11-17T00:13:00Z">
                <w:pPr>
                  <w:spacing w:after="160" w:line="259" w:lineRule="auto"/>
                </w:pPr>
              </w:pPrChange>
            </w:pPr>
          </w:p>
        </w:tc>
      </w:tr>
      <w:tr w:rsidR="00DC0213" w:rsidRPr="00B85525" w14:paraId="2E3E06FE" w14:textId="77777777" w:rsidTr="00566CF7">
        <w:trPr>
          <w:gridAfter w:val="2"/>
          <w:wAfter w:w="9855" w:type="dxa"/>
          <w:trHeight w:val="1497"/>
        </w:trPr>
        <w:tc>
          <w:tcPr>
            <w:tcW w:w="9855" w:type="dxa"/>
            <w:gridSpan w:val="8"/>
            <w:tcBorders>
              <w:top w:val="nil"/>
            </w:tcBorders>
          </w:tcPr>
          <w:p w14:paraId="1FA5B58B" w14:textId="77777777" w:rsidR="00DC0213" w:rsidRPr="00A6013A" w:rsidRDefault="00DC0213">
            <w:pPr>
              <w:spacing w:line="259" w:lineRule="auto"/>
              <w:ind w:left="322" w:hanging="284"/>
              <w:rPr>
                <w:ins w:id="5296" w:author="Matyas Adam" w:date="2018-11-16T15:59:00Z"/>
                <w:b/>
                <w:rPrChange w:id="5297" w:author="Matyas Adam" w:date="2018-11-16T16:00:00Z">
                  <w:rPr>
                    <w:ins w:id="5298" w:author="Matyas Adam" w:date="2018-11-16T15:59:00Z"/>
                  </w:rPr>
                </w:rPrChange>
              </w:rPr>
              <w:pPrChange w:id="5299" w:author="Matyas Adam" w:date="2018-11-17T00:13:00Z">
                <w:pPr>
                  <w:spacing w:after="160" w:line="259" w:lineRule="auto"/>
                </w:pPr>
              </w:pPrChange>
            </w:pPr>
            <w:ins w:id="5300" w:author="Matyas Adam" w:date="2018-11-16T15:59:00Z">
              <w:r w:rsidRPr="00A6013A">
                <w:rPr>
                  <w:b/>
                  <w:rPrChange w:id="5301" w:author="Matyas Adam" w:date="2018-11-16T16:00:00Z">
                    <w:rPr/>
                  </w:rPrChange>
                </w:rPr>
                <w:t>Povinná literatura:</w:t>
              </w:r>
            </w:ins>
          </w:p>
          <w:p w14:paraId="33324766" w14:textId="77777777" w:rsidR="00DC0213" w:rsidRDefault="00DC0213">
            <w:pPr>
              <w:spacing w:line="259" w:lineRule="auto"/>
              <w:ind w:left="38"/>
              <w:rPr>
                <w:ins w:id="5302" w:author="Matyas Adam" w:date="2018-11-16T16:00:00Z"/>
              </w:rPr>
              <w:pPrChange w:id="5303" w:author="PS" w:date="2018-11-25T15:06:00Z">
                <w:pPr>
                  <w:spacing w:after="160" w:line="259" w:lineRule="auto"/>
                </w:pPr>
              </w:pPrChange>
            </w:pPr>
            <w:del w:id="5304" w:author="Matyas Adam" w:date="2018-11-16T16:00:00Z">
              <w:r w:rsidRPr="00B85525" w:rsidDel="00A6013A">
                <w:delText>Základní: </w:delText>
              </w:r>
            </w:del>
            <w:r w:rsidRPr="00B85525">
              <w:t>DOLEŽAL, Jan. </w:t>
            </w:r>
            <w:r w:rsidRPr="00B85525">
              <w:rPr>
                <w:i/>
              </w:rPr>
              <w:t>Projektový management: komplexně, prakticky a podle světových standardů.</w:t>
            </w:r>
            <w:r w:rsidRPr="00B85525">
              <w:t xml:space="preserve"> Praha: Grada Publishing, 2016, 418 s. Expert. ISBN 978-80-247-5620-2.</w:t>
            </w:r>
          </w:p>
          <w:p w14:paraId="2AE9ECD9" w14:textId="77777777" w:rsidR="00DC0213" w:rsidRPr="00B85525" w:rsidRDefault="00DC0213">
            <w:pPr>
              <w:spacing w:line="259" w:lineRule="auto"/>
              <w:ind w:left="38"/>
              <w:rPr>
                <w:ins w:id="5305" w:author="Matyas Adam" w:date="2018-11-16T16:00:00Z"/>
              </w:rPr>
              <w:pPrChange w:id="5306" w:author="PS" w:date="2018-11-25T15:06:00Z">
                <w:pPr>
                  <w:spacing w:line="259" w:lineRule="auto"/>
                  <w:ind w:left="322" w:hanging="284"/>
                </w:pPr>
              </w:pPrChange>
            </w:pPr>
            <w:ins w:id="5307" w:author="Matyas Adam" w:date="2018-11-16T16:00:00Z">
              <w:r w:rsidRPr="00B85525">
                <w:t>DOLEŽAL, Jan a Jiří KRÁTKÝ. </w:t>
              </w:r>
              <w:r w:rsidRPr="00B85525">
                <w:rPr>
                  <w:i/>
                </w:rPr>
                <w:t>Projektový management v praxi: naučte se řídit projekty!.</w:t>
              </w:r>
              <w:r w:rsidRPr="00B85525">
                <w:t xml:space="preserve"> Praha: Grada, 2017, 171 s. ISBN 978-80-247-5693-6.</w:t>
              </w:r>
            </w:ins>
          </w:p>
          <w:p w14:paraId="6B2FFDAC" w14:textId="77777777" w:rsidR="00DC0213" w:rsidRPr="00B85525" w:rsidRDefault="00DC0213">
            <w:pPr>
              <w:spacing w:line="259" w:lineRule="auto"/>
              <w:ind w:left="38"/>
              <w:pPrChange w:id="5308" w:author="PS" w:date="2018-11-25T15:06:00Z">
                <w:pPr>
                  <w:spacing w:after="160" w:line="259" w:lineRule="auto"/>
                </w:pPr>
              </w:pPrChange>
            </w:pPr>
            <w:ins w:id="5309" w:author="Matyas Adam" w:date="2018-11-16T16:00:00Z">
              <w:r w:rsidRPr="00B85525">
                <w:t>GIDO, Jack a James P. CLEMENTS. </w:t>
              </w:r>
              <w:r w:rsidRPr="00B85525">
                <w:rPr>
                  <w:i/>
                </w:rPr>
                <w:t>Successful project management.</w:t>
              </w:r>
              <w:r w:rsidRPr="00B85525">
                <w:t xml:space="preserve"> 6th ed. Stamford: Cengage Learning, c2015, xxix, 516 s. ISBN 978-1-285-06837-4.</w:t>
              </w:r>
            </w:ins>
          </w:p>
          <w:p w14:paraId="2B239C35" w14:textId="77777777" w:rsidR="00DC0213" w:rsidRDefault="00DC0213">
            <w:pPr>
              <w:spacing w:line="259" w:lineRule="auto"/>
              <w:ind w:left="38"/>
              <w:rPr>
                <w:ins w:id="5310" w:author="Matyas Adam" w:date="2018-11-16T16:01:00Z"/>
              </w:rPr>
              <w:pPrChange w:id="5311" w:author="PS" w:date="2018-11-25T15:06:00Z">
                <w:pPr>
                  <w:spacing w:after="160" w:line="259" w:lineRule="auto"/>
                </w:pPr>
              </w:pPrChange>
            </w:pPr>
            <w:del w:id="5312" w:author="Matyas Adam" w:date="2018-11-16T16:00:00Z">
              <w:r w:rsidRPr="00B85525" w:rsidDel="00A6013A">
                <w:delText>Základní: </w:delText>
              </w:r>
            </w:del>
            <w:r w:rsidRPr="00B85525">
              <w:t>SVOZILOVÁ, Alena. </w:t>
            </w:r>
            <w:r w:rsidRPr="00B85525">
              <w:rPr>
                <w:i/>
              </w:rPr>
              <w:t>Projektový management: Systémový přístup k řízení projektů.</w:t>
            </w:r>
            <w:r w:rsidRPr="00B85525">
              <w:t xml:space="preserve"> 3., aktualizované a rozšířené vydání. Praha: Grada, 2016, 421 s. Expert. ISBN 978-80-271-0075-0.</w:t>
            </w:r>
          </w:p>
          <w:p w14:paraId="102C6650" w14:textId="77777777" w:rsidR="00DC0213" w:rsidRPr="00A6013A" w:rsidRDefault="00DC0213">
            <w:pPr>
              <w:ind w:left="38"/>
              <w:jc w:val="both"/>
              <w:rPr>
                <w:sz w:val="19"/>
                <w:szCs w:val="19"/>
                <w:rPrChange w:id="5313" w:author="Matyas Adam" w:date="2018-11-16T16:01:00Z">
                  <w:rPr/>
                </w:rPrChange>
              </w:rPr>
              <w:pPrChange w:id="5314" w:author="PS" w:date="2018-11-25T15:06:00Z">
                <w:pPr>
                  <w:spacing w:after="160" w:line="259" w:lineRule="auto"/>
                </w:pPr>
              </w:pPrChange>
            </w:pPr>
            <w:ins w:id="5315" w:author="Matyas Adam" w:date="2018-11-16T16:01:00Z">
              <w:r w:rsidRPr="00A70703">
                <w:t>Materiály dostupné v e-learningovém kurzu předmětu v LMS Moodle na </w:t>
              </w:r>
              <w:r w:rsidRPr="00A70703">
                <w:fldChar w:fldCharType="begin"/>
              </w:r>
              <w:r>
                <w:instrText xml:space="preserve"> HYPERLINK "http://vyuka.flkr.utb.cz/" \t "_blank" </w:instrText>
              </w:r>
              <w:r w:rsidRPr="00A70703">
                <w:fldChar w:fldCharType="separate"/>
              </w:r>
              <w:r w:rsidRPr="00A70703">
                <w:t>http://vyuka.flkr.utb.cz</w:t>
              </w:r>
              <w:r w:rsidRPr="00A70703">
                <w:fldChar w:fldCharType="end"/>
              </w:r>
            </w:ins>
          </w:p>
          <w:p w14:paraId="125DC25D" w14:textId="77777777" w:rsidR="00DC0213" w:rsidRPr="00B85525" w:rsidDel="00A6013A" w:rsidRDefault="00DC0213">
            <w:pPr>
              <w:spacing w:line="259" w:lineRule="auto"/>
              <w:ind w:left="322" w:hanging="284"/>
              <w:rPr>
                <w:del w:id="5316" w:author="Matyas Adam" w:date="2018-11-16T16:00:00Z"/>
              </w:rPr>
              <w:pPrChange w:id="5317" w:author="Matyas Adam" w:date="2018-11-17T00:13:00Z">
                <w:pPr>
                  <w:spacing w:after="160" w:line="259" w:lineRule="auto"/>
                </w:pPr>
              </w:pPrChange>
            </w:pPr>
            <w:del w:id="5318" w:author="Matyas Adam" w:date="2018-11-16T16:00:00Z">
              <w:r w:rsidRPr="00B85525" w:rsidDel="00A6013A">
                <w:delText>Doporučená: DOLEŽAL, Jan a Jiří KRÁTKÝ. </w:delText>
              </w:r>
              <w:r w:rsidRPr="00B85525" w:rsidDel="00A6013A">
                <w:rPr>
                  <w:i/>
                </w:rPr>
                <w:delText>Projektový management v praxi: naučte se řídit projekty!.</w:delText>
              </w:r>
              <w:r w:rsidRPr="00B85525" w:rsidDel="00A6013A">
                <w:delText xml:space="preserve"> Praha: Grada, 2017, 171 s. ISBN 978-80-247-5693-6.</w:delText>
              </w:r>
            </w:del>
          </w:p>
          <w:p w14:paraId="31F61F36" w14:textId="77777777" w:rsidR="00DC0213" w:rsidRPr="00A6013A" w:rsidRDefault="00DC0213">
            <w:pPr>
              <w:spacing w:line="259" w:lineRule="auto"/>
              <w:ind w:left="322" w:hanging="284"/>
              <w:rPr>
                <w:b/>
                <w:rPrChange w:id="5319" w:author="Matyas Adam" w:date="2018-11-16T16:00:00Z">
                  <w:rPr/>
                </w:rPrChange>
              </w:rPr>
              <w:pPrChange w:id="5320" w:author="Matyas Adam" w:date="2018-11-17T00:13:00Z">
                <w:pPr>
                  <w:spacing w:after="160" w:line="259" w:lineRule="auto"/>
                </w:pPr>
              </w:pPrChange>
            </w:pPr>
            <w:del w:id="5321" w:author="Matyas Adam" w:date="2018-11-16T16:00:00Z">
              <w:r w:rsidRPr="00B85525" w:rsidDel="00A6013A">
                <w:delText>Doporučená: GIDO, Jack a James P. CLEMENTS. </w:delText>
              </w:r>
              <w:r w:rsidRPr="00B85525" w:rsidDel="00A6013A">
                <w:rPr>
                  <w:i/>
                </w:rPr>
                <w:delText>Successful project management.</w:delText>
              </w:r>
              <w:r w:rsidRPr="00B85525" w:rsidDel="00A6013A">
                <w:delText xml:space="preserve"> 6th ed. Stamford: Cengage Learning, c2015, xxix, 516 s. ISBN 978-1-285-06837-4.</w:delText>
              </w:r>
            </w:del>
            <w:ins w:id="5322" w:author="Matyas Adam" w:date="2018-11-16T16:00:00Z">
              <w:r w:rsidRPr="00A6013A">
                <w:rPr>
                  <w:b/>
                  <w:rPrChange w:id="5323" w:author="Matyas Adam" w:date="2018-11-16T16:00:00Z">
                    <w:rPr/>
                  </w:rPrChange>
                </w:rPr>
                <w:t>Doporučená literatura:</w:t>
              </w:r>
            </w:ins>
          </w:p>
          <w:p w14:paraId="4A1821A6" w14:textId="77777777" w:rsidR="00DC0213" w:rsidRPr="00B85525" w:rsidRDefault="00DC0213">
            <w:pPr>
              <w:spacing w:line="259" w:lineRule="auto"/>
              <w:ind w:left="38" w:hanging="38"/>
              <w:pPrChange w:id="5324" w:author="PS" w:date="2018-11-25T15:06:00Z">
                <w:pPr>
                  <w:spacing w:after="160" w:line="259" w:lineRule="auto"/>
                </w:pPr>
              </w:pPrChange>
            </w:pPr>
            <w:del w:id="5325" w:author="Matyas Adam" w:date="2018-11-16T16:01:00Z">
              <w:r w:rsidRPr="00B85525" w:rsidDel="00A6013A">
                <w:delText>Doporučená: </w:delText>
              </w:r>
            </w:del>
            <w:r w:rsidRPr="00B85525">
              <w:t>KENDRICK, Tom. </w:t>
            </w:r>
            <w:r w:rsidRPr="00B85525">
              <w:rPr>
                <w:i/>
              </w:rPr>
              <w:t>Identifying and managing project risk: essential tools for failure-proofing your project.</w:t>
            </w:r>
            <w:r w:rsidRPr="00B85525">
              <w:t xml:space="preserve"> Third edition. New York: American Management Association, 2015, viii, 390. ISBN 978-0-8144-3608-0.</w:t>
            </w:r>
          </w:p>
          <w:p w14:paraId="1ACFBEA4" w14:textId="77777777" w:rsidR="00DC0213" w:rsidRPr="00B85525" w:rsidRDefault="00DC0213">
            <w:pPr>
              <w:spacing w:line="259" w:lineRule="auto"/>
              <w:ind w:left="38" w:hanging="38"/>
              <w:pPrChange w:id="5326" w:author="PS" w:date="2018-11-25T15:06:00Z">
                <w:pPr>
                  <w:spacing w:after="160" w:line="259" w:lineRule="auto"/>
                </w:pPr>
              </w:pPrChange>
            </w:pPr>
            <w:del w:id="5327" w:author="Matyas Adam" w:date="2018-11-16T16:01:00Z">
              <w:r w:rsidRPr="00B85525" w:rsidDel="00A6013A">
                <w:delText>Doporučená: </w:delText>
              </w:r>
            </w:del>
            <w:r w:rsidRPr="00B85525">
              <w:t>KERZNER, Harold. </w:t>
            </w:r>
            <w:r w:rsidRPr="00B85525">
              <w:rPr>
                <w:i/>
              </w:rPr>
              <w:t>Project management: a systems approach to planning, scheduling, and controlling.</w:t>
            </w:r>
            <w:r w:rsidRPr="00B85525">
              <w:t xml:space="preserve"> 11th ed. Hoboken, New Jersey: John Wiley, c2013, xxvii, 1264 s. ISBN 978-1-118-02227-6.</w:t>
            </w:r>
          </w:p>
          <w:p w14:paraId="2ED14B2F" w14:textId="77777777" w:rsidR="00DC0213" w:rsidRPr="00B85525" w:rsidRDefault="00DC0213">
            <w:pPr>
              <w:spacing w:line="259" w:lineRule="auto"/>
              <w:ind w:left="38" w:hanging="38"/>
              <w:pPrChange w:id="5328" w:author="PS" w:date="2018-11-25T15:06:00Z">
                <w:pPr>
                  <w:spacing w:after="160" w:line="259" w:lineRule="auto"/>
                </w:pPr>
              </w:pPrChange>
            </w:pPr>
            <w:del w:id="5329" w:author="Matyas Adam" w:date="2018-11-16T16:01:00Z">
              <w:r w:rsidRPr="00B85525" w:rsidDel="00A6013A">
                <w:delText>Doporučená: </w:delText>
              </w:r>
            </w:del>
            <w:r w:rsidRPr="00B85525">
              <w:t>PINTO, Jeffrey K. </w:t>
            </w:r>
            <w:r w:rsidRPr="00B85525">
              <w:rPr>
                <w:i/>
              </w:rPr>
              <w:t>Project management: achieving competitive advantage.</w:t>
            </w:r>
            <w:r w:rsidRPr="00B85525">
              <w:t xml:space="preserve"> Fourth edition. Boston: Pearson, 2016, 562 s. ISBN 978-1-292-09479-3.</w:t>
            </w:r>
          </w:p>
        </w:tc>
      </w:tr>
      <w:tr w:rsidR="00DC0213" w:rsidRPr="00B85525" w14:paraId="1C8CD7CF" w14:textId="77777777" w:rsidTr="00566CF7">
        <w:trPr>
          <w:gridAfter w:val="2"/>
          <w:wAfter w:w="9855" w:type="dxa"/>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C9F0B9A" w14:textId="77777777" w:rsidR="00DC0213" w:rsidRPr="00B85525" w:rsidRDefault="00DC0213">
            <w:pPr>
              <w:spacing w:line="259" w:lineRule="auto"/>
              <w:rPr>
                <w:b/>
              </w:rPr>
              <w:pPrChange w:id="5330" w:author="Matyas Adam" w:date="2018-11-17T00:13:00Z">
                <w:pPr>
                  <w:spacing w:after="160" w:line="259" w:lineRule="auto"/>
                </w:pPr>
              </w:pPrChange>
            </w:pPr>
            <w:r w:rsidRPr="00B85525">
              <w:rPr>
                <w:b/>
              </w:rPr>
              <w:t>Informace ke kombinované nebo distanční formě</w:t>
            </w:r>
          </w:p>
        </w:tc>
      </w:tr>
      <w:tr w:rsidR="00DC0213" w:rsidRPr="00B85525" w14:paraId="385AEE7A" w14:textId="77777777" w:rsidTr="00566CF7">
        <w:trPr>
          <w:gridAfter w:val="2"/>
          <w:wAfter w:w="9855" w:type="dxa"/>
        </w:trPr>
        <w:tc>
          <w:tcPr>
            <w:tcW w:w="4787" w:type="dxa"/>
            <w:gridSpan w:val="3"/>
            <w:tcBorders>
              <w:top w:val="single" w:sz="2" w:space="0" w:color="auto"/>
            </w:tcBorders>
            <w:shd w:val="clear" w:color="auto" w:fill="F7CAAC"/>
          </w:tcPr>
          <w:p w14:paraId="623FD0E7" w14:textId="77777777" w:rsidR="00DC0213" w:rsidRPr="00B85525" w:rsidRDefault="00DC0213">
            <w:pPr>
              <w:spacing w:line="259" w:lineRule="auto"/>
              <w:pPrChange w:id="5331" w:author="Matyas Adam" w:date="2018-11-17T00:13:00Z">
                <w:pPr>
                  <w:spacing w:after="160" w:line="259" w:lineRule="auto"/>
                </w:pPr>
              </w:pPrChange>
            </w:pPr>
            <w:r w:rsidRPr="00B85525">
              <w:rPr>
                <w:b/>
              </w:rPr>
              <w:t>Rozsah konzultací (soustředění)</w:t>
            </w:r>
          </w:p>
        </w:tc>
        <w:tc>
          <w:tcPr>
            <w:tcW w:w="889" w:type="dxa"/>
            <w:tcBorders>
              <w:top w:val="single" w:sz="2" w:space="0" w:color="auto"/>
            </w:tcBorders>
          </w:tcPr>
          <w:p w14:paraId="453E0A4E" w14:textId="77777777" w:rsidR="00DC0213" w:rsidRPr="00B85525" w:rsidRDefault="00DC0213">
            <w:pPr>
              <w:spacing w:line="259" w:lineRule="auto"/>
              <w:pPrChange w:id="5332" w:author="Matyas Adam" w:date="2018-11-17T00:13:00Z">
                <w:pPr>
                  <w:spacing w:after="160" w:line="259" w:lineRule="auto"/>
                </w:pPr>
              </w:pPrChange>
            </w:pPr>
          </w:p>
        </w:tc>
        <w:tc>
          <w:tcPr>
            <w:tcW w:w="4179" w:type="dxa"/>
            <w:gridSpan w:val="4"/>
            <w:tcBorders>
              <w:top w:val="single" w:sz="2" w:space="0" w:color="auto"/>
            </w:tcBorders>
            <w:shd w:val="clear" w:color="auto" w:fill="F7CAAC"/>
          </w:tcPr>
          <w:p w14:paraId="781E2AC0" w14:textId="77777777" w:rsidR="00DC0213" w:rsidRPr="00B85525" w:rsidRDefault="00DC0213">
            <w:pPr>
              <w:spacing w:line="259" w:lineRule="auto"/>
              <w:rPr>
                <w:b/>
              </w:rPr>
              <w:pPrChange w:id="5333" w:author="Matyas Adam" w:date="2018-11-17T00:13:00Z">
                <w:pPr>
                  <w:spacing w:after="160" w:line="259" w:lineRule="auto"/>
                </w:pPr>
              </w:pPrChange>
            </w:pPr>
            <w:r w:rsidRPr="00B85525">
              <w:rPr>
                <w:b/>
              </w:rPr>
              <w:t xml:space="preserve">hodin </w:t>
            </w:r>
          </w:p>
        </w:tc>
      </w:tr>
      <w:tr w:rsidR="00DC0213" w:rsidRPr="00B85525" w14:paraId="07B72C80" w14:textId="77777777" w:rsidTr="00566CF7">
        <w:trPr>
          <w:gridAfter w:val="2"/>
          <w:wAfter w:w="9855" w:type="dxa"/>
        </w:trPr>
        <w:tc>
          <w:tcPr>
            <w:tcW w:w="9855" w:type="dxa"/>
            <w:gridSpan w:val="8"/>
            <w:shd w:val="clear" w:color="auto" w:fill="F7CAAC"/>
          </w:tcPr>
          <w:p w14:paraId="137B995C" w14:textId="77777777" w:rsidR="00DC0213" w:rsidRPr="00B85525" w:rsidRDefault="00DC0213">
            <w:pPr>
              <w:spacing w:line="259" w:lineRule="auto"/>
              <w:rPr>
                <w:b/>
              </w:rPr>
              <w:pPrChange w:id="5334" w:author="Matyas Adam" w:date="2018-11-17T00:13:00Z">
                <w:pPr>
                  <w:spacing w:after="160" w:line="259" w:lineRule="auto"/>
                </w:pPr>
              </w:pPrChange>
            </w:pPr>
            <w:r w:rsidRPr="00B85525">
              <w:rPr>
                <w:b/>
              </w:rPr>
              <w:t>Informace o způsobu kontaktu s vyučujícím</w:t>
            </w:r>
          </w:p>
        </w:tc>
      </w:tr>
      <w:tr w:rsidR="00DC0213" w:rsidRPr="00B85525" w14:paraId="51073FA5" w14:textId="77777777" w:rsidTr="00566CF7">
        <w:trPr>
          <w:gridAfter w:val="2"/>
          <w:wAfter w:w="9855" w:type="dxa"/>
          <w:trHeight w:val="466"/>
        </w:trPr>
        <w:tc>
          <w:tcPr>
            <w:tcW w:w="9855" w:type="dxa"/>
            <w:gridSpan w:val="8"/>
          </w:tcPr>
          <w:p w14:paraId="1932E852" w14:textId="77777777" w:rsidR="00DC0213" w:rsidRPr="00B85525" w:rsidRDefault="00DC0213" w:rsidP="00495DC8">
            <w:pPr>
              <w:spacing w:after="160" w:line="259" w:lineRule="auto"/>
            </w:pPr>
          </w:p>
        </w:tc>
      </w:tr>
    </w:tbl>
    <w:p w14:paraId="1E217D14" w14:textId="77777777" w:rsidR="00BD26BB" w:rsidRDefault="00BD26BB">
      <w:pPr>
        <w:spacing w:after="160" w:line="259" w:lineRule="auto"/>
      </w:pPr>
    </w:p>
    <w:p w14:paraId="05C81D78" w14:textId="77777777" w:rsidR="00BD26BB" w:rsidRDefault="00BD26BB">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6D831E89" w14:textId="77777777" w:rsidTr="00495DC8">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691F36B8" w14:textId="77777777" w:rsidR="00BD26BB" w:rsidRDefault="00BD26BB" w:rsidP="00495DC8">
            <w:pPr>
              <w:jc w:val="both"/>
              <w:rPr>
                <w:b/>
                <w:sz w:val="28"/>
              </w:rPr>
            </w:pPr>
            <w:r>
              <w:br w:type="page"/>
            </w:r>
            <w:r>
              <w:rPr>
                <w:b/>
                <w:sz w:val="28"/>
              </w:rPr>
              <w:t>B-III – Charakteristika studijního předmětu</w:t>
            </w:r>
          </w:p>
        </w:tc>
      </w:tr>
      <w:tr w:rsidR="00BD26BB" w14:paraId="46540E9F" w14:textId="77777777" w:rsidTr="00495DC8">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5A376AF9" w14:textId="77777777" w:rsidR="00BD26BB" w:rsidRDefault="00BD26BB" w:rsidP="00495DC8">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14:paraId="1B0FC061" w14:textId="77777777" w:rsidR="00BD26BB" w:rsidRPr="009E3DA3" w:rsidRDefault="00BD26BB" w:rsidP="00495DC8">
            <w:pPr>
              <w:jc w:val="both"/>
              <w:rPr>
                <w:b/>
              </w:rPr>
            </w:pPr>
            <w:r w:rsidRPr="009E3DA3">
              <w:rPr>
                <w:b/>
              </w:rPr>
              <w:t>Quaternary ecology, climate change and human adaptations</w:t>
            </w:r>
          </w:p>
        </w:tc>
      </w:tr>
      <w:tr w:rsidR="00BD26BB" w14:paraId="798DC50F"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1C1CB3F" w14:textId="77777777" w:rsidR="00BD26BB" w:rsidRDefault="00BD26BB" w:rsidP="00495DC8">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14:paraId="229EEF6E" w14:textId="77777777" w:rsidR="00BD26BB" w:rsidRDefault="00BD26BB" w:rsidP="00495DC8">
            <w:pPr>
              <w:jc w:val="both"/>
            </w:pPr>
            <w:r>
              <w:t>Povinně volitelný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65403A3" w14:textId="77777777" w:rsidR="00BD26BB" w:rsidRDefault="00BD26BB" w:rsidP="00495DC8">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14:paraId="201C524B" w14:textId="77777777" w:rsidR="00BD26BB" w:rsidRDefault="00BD26BB" w:rsidP="00495DC8">
            <w:pPr>
              <w:jc w:val="both"/>
            </w:pPr>
            <w:r>
              <w:t>3/LS</w:t>
            </w:r>
          </w:p>
        </w:tc>
      </w:tr>
      <w:tr w:rsidR="00BD26BB" w14:paraId="0322D870"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ECDCB08" w14:textId="77777777" w:rsidR="00BD26BB" w:rsidRDefault="00BD26BB" w:rsidP="00495DC8">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14:paraId="47F2D20A" w14:textId="77777777" w:rsidR="00BD26BB" w:rsidRDefault="00BD26BB" w:rsidP="00495DC8">
            <w:pPr>
              <w:jc w:val="both"/>
            </w:pPr>
            <w:r>
              <w:t xml:space="preserve">20p </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4970A532" w14:textId="77777777" w:rsidR="00BD26BB" w:rsidRDefault="00BD26BB" w:rsidP="00495DC8">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14:paraId="017E47A9" w14:textId="4A3B0047" w:rsidR="00BD26BB" w:rsidRDefault="00DC0213" w:rsidP="00495DC8">
            <w:pPr>
              <w:jc w:val="both"/>
            </w:pPr>
            <w:ins w:id="5335" w:author="PS" w:date="2018-11-25T15:06:00Z">
              <w:r>
                <w:t>20</w:t>
              </w:r>
            </w:ins>
            <w:del w:id="5336" w:author="Matyas Adam" w:date="2018-11-17T01:30:00Z">
              <w:r w:rsidR="00BD26BB" w:rsidDel="00247EF0">
                <w:delText>20</w:delText>
              </w:r>
            </w:del>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48FBF5C" w14:textId="77777777" w:rsidR="00BD26BB" w:rsidRDefault="00BD26BB" w:rsidP="00495DC8">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14:paraId="79AD29A0" w14:textId="77777777" w:rsidR="00BD26BB" w:rsidRDefault="00BD26BB" w:rsidP="00495DC8">
            <w:pPr>
              <w:jc w:val="both"/>
            </w:pPr>
            <w:r>
              <w:t>6</w:t>
            </w:r>
          </w:p>
        </w:tc>
      </w:tr>
      <w:tr w:rsidR="00BD26BB" w14:paraId="656AE68E"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AD5F728" w14:textId="77777777" w:rsidR="00BD26BB" w:rsidRDefault="00BD26BB" w:rsidP="00495DC8">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2D77BBC3" w14:textId="77777777" w:rsidR="00BD26BB" w:rsidRPr="00134CD4" w:rsidRDefault="00BD26BB" w:rsidP="00495DC8">
            <w:pPr>
              <w:jc w:val="both"/>
            </w:pPr>
            <w:ins w:id="5337" w:author="Jiří Lehejček [2]" w:date="2018-11-14T22:55:00Z">
              <w:r>
                <w:rPr>
                  <w:b/>
                </w:rPr>
                <w:t xml:space="preserve">Prerekvizity: </w:t>
              </w:r>
            </w:ins>
            <w:ins w:id="5338" w:author="Matyas Adam" w:date="2018-11-16T16:01:00Z">
              <w:r>
                <w:t>M</w:t>
              </w:r>
            </w:ins>
            <w:ins w:id="5339" w:author="Jiří Lehejček [2]" w:date="2018-11-14T22:56:00Z">
              <w:del w:id="5340" w:author="Matyas Adam" w:date="2018-11-16T16:01:00Z">
                <w:r w:rsidDel="00E30054">
                  <w:delText>m</w:delText>
                </w:r>
              </w:del>
              <w:r>
                <w:t xml:space="preserve">etody studia planety Země, </w:t>
              </w:r>
            </w:ins>
            <w:ins w:id="5341" w:author="Matyas Adam" w:date="2018-11-16T16:01:00Z">
              <w:r>
                <w:t>F</w:t>
              </w:r>
            </w:ins>
            <w:ins w:id="5342" w:author="Jiří Lehejček [2]" w:date="2018-11-14T22:56:00Z">
              <w:del w:id="5343" w:author="Matyas Adam" w:date="2018-11-16T16:01:00Z">
                <w:r w:rsidDel="00E30054">
                  <w:delText>f</w:delText>
                </w:r>
              </w:del>
              <w:r>
                <w:t>yzická geograpfie I. a II.</w:t>
              </w:r>
            </w:ins>
          </w:p>
        </w:tc>
      </w:tr>
      <w:tr w:rsidR="00BD26BB" w14:paraId="42117C84"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11BB0B3" w14:textId="77777777" w:rsidR="00BD26BB" w:rsidRDefault="00BD26BB" w:rsidP="00495DC8">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14:paraId="2E569813" w14:textId="77777777" w:rsidR="00BD26BB" w:rsidDel="00E30054" w:rsidRDefault="00BD26BB" w:rsidP="00495DC8">
            <w:pPr>
              <w:jc w:val="both"/>
              <w:rPr>
                <w:del w:id="5344" w:author="Matyas Adam" w:date="2018-11-16T16:01:00Z"/>
              </w:rPr>
            </w:pPr>
            <w:r>
              <w:t>Zápočet</w:t>
            </w:r>
            <w:ins w:id="5345" w:author="Matyas Adam" w:date="2018-11-16T16:01:00Z">
              <w:r>
                <w:t>,</w:t>
              </w:r>
            </w:ins>
            <w:del w:id="5346" w:author="Matyas Adam" w:date="2018-11-16T16:01:00Z">
              <w:r w:rsidDel="00E30054">
                <w:delText xml:space="preserve"> </w:delText>
              </w:r>
            </w:del>
          </w:p>
          <w:p w14:paraId="4B14CA99" w14:textId="77777777" w:rsidR="00BD26BB" w:rsidRDefault="00BD26BB">
            <w:pPr>
              <w:jc w:val="both"/>
            </w:pPr>
            <w:ins w:id="5347" w:author="Matyas Adam" w:date="2018-11-16T16:01:00Z">
              <w:r>
                <w:t xml:space="preserve"> </w:t>
              </w:r>
            </w:ins>
            <w:del w:id="5348" w:author="Matyas Adam" w:date="2018-11-16T16:01:00Z">
              <w:r w:rsidDel="00E30054">
                <w:delText>Z</w:delText>
              </w:r>
            </w:del>
            <w:ins w:id="5349" w:author="Matyas Adam" w:date="2018-11-16T16:01:00Z">
              <w:r>
                <w:t>z</w:t>
              </w:r>
            </w:ins>
            <w:r>
              <w:t xml:space="preserve">kouška </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77AD242C" w14:textId="77777777" w:rsidR="00BD26BB" w:rsidRDefault="00BD26BB" w:rsidP="00495DC8">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14:paraId="4851AEF5" w14:textId="77777777" w:rsidR="00BD26BB" w:rsidDel="00E30054" w:rsidRDefault="00BD26BB" w:rsidP="00495DC8">
            <w:pPr>
              <w:jc w:val="both"/>
              <w:rPr>
                <w:del w:id="5350" w:author="Matyas Adam" w:date="2018-11-16T16:01:00Z"/>
              </w:rPr>
            </w:pPr>
            <w:del w:id="5351" w:author="Matyas Adam" w:date="2018-11-16T16:01:00Z">
              <w:r w:rsidDel="00E30054">
                <w:delText xml:space="preserve">Přednáška </w:delText>
              </w:r>
            </w:del>
          </w:p>
          <w:p w14:paraId="00B1DA54" w14:textId="644A0548" w:rsidR="00BD26BB" w:rsidRDefault="00BD26BB" w:rsidP="00495DC8">
            <w:pPr>
              <w:jc w:val="both"/>
            </w:pPr>
            <w:del w:id="5352" w:author="Matyas Adam" w:date="2018-11-16T16:01:00Z">
              <w:r w:rsidDel="00E30054">
                <w:delText>Seminář</w:delText>
              </w:r>
            </w:del>
            <w:ins w:id="5353" w:author="Matyas Adam" w:date="2018-11-16T16:01:00Z">
              <w:del w:id="5354" w:author="PS" w:date="2018-11-25T15:06:00Z">
                <w:r w:rsidDel="00DC0213">
                  <w:delText>P</w:delText>
                </w:r>
              </w:del>
            </w:ins>
            <w:del w:id="5355" w:author="PS" w:date="2018-11-25T15:06:00Z">
              <w:r w:rsidDel="00DC0213">
                <w:delText xml:space="preserve"> </w:delText>
              </w:r>
            </w:del>
            <w:ins w:id="5356" w:author="PS" w:date="2018-11-25T15:06:00Z">
              <w:r w:rsidR="00DC0213">
                <w:t>přednášky</w:t>
              </w:r>
            </w:ins>
          </w:p>
        </w:tc>
      </w:tr>
      <w:tr w:rsidR="00BD26BB" w14:paraId="7C8B1531"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3E2B00B" w14:textId="77777777" w:rsidR="00BD26BB" w:rsidRDefault="00BD26BB" w:rsidP="00495DC8">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1A885E01" w14:textId="77777777" w:rsidR="00BD26BB" w:rsidRDefault="00BD26BB" w:rsidP="00495DC8">
            <w:pPr>
              <w:jc w:val="both"/>
            </w:pPr>
            <w:r>
              <w:t xml:space="preserve">80% aktivní účast na seminářích. Vypracování seminární práce na zadané téma. Písemná zkouška.  </w:t>
            </w:r>
          </w:p>
        </w:tc>
      </w:tr>
      <w:tr w:rsidR="00BD26BB" w14:paraId="16A60A99" w14:textId="77777777" w:rsidTr="00495DC8">
        <w:trPr>
          <w:trHeight w:val="264"/>
        </w:trPr>
        <w:tc>
          <w:tcPr>
            <w:tcW w:w="9855" w:type="dxa"/>
            <w:gridSpan w:val="8"/>
            <w:tcBorders>
              <w:top w:val="nil"/>
              <w:left w:val="single" w:sz="4" w:space="0" w:color="auto"/>
              <w:bottom w:val="single" w:sz="4" w:space="0" w:color="auto"/>
              <w:right w:val="single" w:sz="4" w:space="0" w:color="auto"/>
            </w:tcBorders>
          </w:tcPr>
          <w:p w14:paraId="7EB8E7EA" w14:textId="77777777" w:rsidR="00BD26BB" w:rsidRDefault="00BD26BB" w:rsidP="00495DC8">
            <w:pPr>
              <w:jc w:val="both"/>
            </w:pPr>
          </w:p>
        </w:tc>
      </w:tr>
      <w:tr w:rsidR="00BD26BB" w14:paraId="4479E9A0" w14:textId="77777777" w:rsidTr="00495DC8">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7AF15C88" w14:textId="77777777" w:rsidR="00BD26BB" w:rsidRDefault="00BD26BB" w:rsidP="00495DC8">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14:paraId="1877BC27" w14:textId="77777777" w:rsidR="00BD26BB" w:rsidRDefault="00BD26BB" w:rsidP="00495DC8">
            <w:pPr>
              <w:jc w:val="both"/>
            </w:pPr>
            <w:r>
              <w:t>Mgr. Ing. Jiří Lehejček, Ph.D.</w:t>
            </w:r>
          </w:p>
        </w:tc>
      </w:tr>
      <w:tr w:rsidR="00BD26BB" w14:paraId="6D918A7C" w14:textId="77777777" w:rsidTr="00495DC8">
        <w:trPr>
          <w:trHeight w:val="300"/>
        </w:trPr>
        <w:tc>
          <w:tcPr>
            <w:tcW w:w="3086" w:type="dxa"/>
            <w:tcBorders>
              <w:top w:val="nil"/>
              <w:left w:val="single" w:sz="4" w:space="0" w:color="auto"/>
              <w:bottom w:val="single" w:sz="4" w:space="0" w:color="auto"/>
              <w:right w:val="single" w:sz="4" w:space="0" w:color="auto"/>
            </w:tcBorders>
            <w:shd w:val="clear" w:color="auto" w:fill="F7CAAC"/>
            <w:hideMark/>
          </w:tcPr>
          <w:p w14:paraId="14048794" w14:textId="77777777" w:rsidR="00BD26BB" w:rsidRDefault="00BD26BB" w:rsidP="00495DC8">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14:paraId="0CD1F430" w14:textId="77777777" w:rsidR="00BD26BB" w:rsidRDefault="00BD26BB" w:rsidP="00495DC8">
            <w:pPr>
              <w:jc w:val="both"/>
            </w:pPr>
            <w:r w:rsidRPr="00D4222D">
              <w:t xml:space="preserve">Garant stanovuje koncepci předmětu, podílí se na přednáškách v rozsahu </w:t>
            </w:r>
            <w:r>
              <w:t>100</w:t>
            </w:r>
            <w:r w:rsidRPr="00D4222D">
              <w:t xml:space="preserve"> % </w:t>
            </w:r>
            <w:del w:id="5357" w:author="Matyas Adam" w:date="2018-11-17T01:31:00Z">
              <w:r w:rsidRPr="00D4222D" w:rsidDel="00247EF0">
                <w:delText>a dále stanovuje koncepci cvičení a dohlíží na jejich jednotné vedení.</w:delText>
              </w:r>
            </w:del>
          </w:p>
        </w:tc>
      </w:tr>
      <w:tr w:rsidR="00BD26BB" w14:paraId="431F2C4D"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37AA7F8" w14:textId="77777777" w:rsidR="00BD26BB" w:rsidRDefault="00BD26BB" w:rsidP="00495DC8">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14:paraId="138A7E62" w14:textId="77777777" w:rsidR="00BD26BB" w:rsidRDefault="00BD26BB" w:rsidP="00495DC8">
            <w:pPr>
              <w:jc w:val="both"/>
            </w:pPr>
            <w:r>
              <w:t>Mgr. Ing. Jiří Lehejček, Ph.D.</w:t>
            </w:r>
            <w:ins w:id="5358" w:author="Jiří Lehejček [2]" w:date="2018-11-14T22:45:00Z">
              <w:r>
                <w:t xml:space="preserve"> – přednášky</w:t>
              </w:r>
              <w:del w:id="5359" w:author="Matyas Adam" w:date="2018-11-17T01:30:00Z">
                <w:r w:rsidDel="00247EF0">
                  <w:delText>, semináře</w:delText>
                </w:r>
              </w:del>
              <w:r>
                <w:t xml:space="preserve"> (100 %)</w:t>
              </w:r>
            </w:ins>
          </w:p>
        </w:tc>
      </w:tr>
      <w:tr w:rsidR="00BD26BB" w14:paraId="1A5F5AE1" w14:textId="77777777" w:rsidTr="00495DC8">
        <w:trPr>
          <w:trHeight w:val="158"/>
        </w:trPr>
        <w:tc>
          <w:tcPr>
            <w:tcW w:w="9855" w:type="dxa"/>
            <w:gridSpan w:val="8"/>
            <w:tcBorders>
              <w:top w:val="nil"/>
              <w:left w:val="single" w:sz="4" w:space="0" w:color="auto"/>
              <w:bottom w:val="single" w:sz="4" w:space="0" w:color="auto"/>
              <w:right w:val="single" w:sz="4" w:space="0" w:color="auto"/>
            </w:tcBorders>
          </w:tcPr>
          <w:p w14:paraId="1DF35061" w14:textId="77777777" w:rsidR="00BD26BB" w:rsidRDefault="00BD26BB" w:rsidP="00495DC8">
            <w:pPr>
              <w:jc w:val="both"/>
            </w:pPr>
          </w:p>
        </w:tc>
      </w:tr>
      <w:tr w:rsidR="00BD26BB" w14:paraId="0C24E980"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72E21B5" w14:textId="77777777" w:rsidR="00BD26BB" w:rsidRDefault="00BD26BB" w:rsidP="00495DC8">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14:paraId="1FD010E5" w14:textId="77777777" w:rsidR="00BD26BB" w:rsidRDefault="00BD26BB" w:rsidP="00495DC8">
            <w:pPr>
              <w:jc w:val="both"/>
            </w:pPr>
          </w:p>
        </w:tc>
      </w:tr>
      <w:tr w:rsidR="00BD26BB" w14:paraId="29EE91F3" w14:textId="77777777" w:rsidTr="00495DC8">
        <w:trPr>
          <w:trHeight w:val="3938"/>
        </w:trPr>
        <w:tc>
          <w:tcPr>
            <w:tcW w:w="9855" w:type="dxa"/>
            <w:gridSpan w:val="8"/>
            <w:tcBorders>
              <w:top w:val="nil"/>
              <w:left w:val="single" w:sz="4" w:space="0" w:color="auto"/>
              <w:bottom w:val="single" w:sz="12" w:space="0" w:color="auto"/>
              <w:right w:val="single" w:sz="4" w:space="0" w:color="auto"/>
            </w:tcBorders>
          </w:tcPr>
          <w:p w14:paraId="7F1E91D6" w14:textId="77777777" w:rsidR="00BD26BB" w:rsidRDefault="00BD26BB" w:rsidP="00495DC8">
            <w:pPr>
              <w:rPr>
                <w:lang w:val="en-US"/>
              </w:rPr>
            </w:pPr>
            <w:r w:rsidRPr="00D368BA">
              <w:rPr>
                <w:lang w:val="en-US"/>
              </w:rPr>
              <w:t xml:space="preserve">Previous background in natural sciences (geology/geography, ecology). Student should be able to work with literature and relevant databases related to the subject in a broader interdisciplinary approach (landscape transformations, climate change, natural risks and historical cultural adjustment). Understanding of fundamentals and applications of geographic information systems applied in environmental management is an asset. </w:t>
            </w:r>
          </w:p>
          <w:p w14:paraId="52CDC3BD" w14:textId="77777777" w:rsidR="00BD26BB" w:rsidRDefault="00BD26BB" w:rsidP="00495DC8">
            <w:pPr>
              <w:rPr>
                <w:lang w:val="en-US"/>
              </w:rPr>
            </w:pPr>
          </w:p>
          <w:p w14:paraId="3ADB1362" w14:textId="77777777" w:rsidR="00BD26BB" w:rsidRPr="00FC5736" w:rsidRDefault="00BD26BB">
            <w:pPr>
              <w:rPr>
                <w:lang w:val="en-US"/>
              </w:rPr>
              <w:pPrChange w:id="5360" w:author="Matyas Adam" w:date="2018-11-16T16:06:00Z">
                <w:pPr>
                  <w:pStyle w:val="Nadpis8"/>
                  <w:jc w:val="both"/>
                </w:pPr>
              </w:pPrChange>
            </w:pPr>
            <w:r w:rsidRPr="00FC5736">
              <w:rPr>
                <w:lang w:val="en-US"/>
              </w:rPr>
              <w:t>The lecture discusses principal aspects of multidisciplinary palaeoecological research in the context of the modern Quaternary investigations, including geology, geomorphology, glaciology, climatology, biology (zoology and botany) and other scientific disciplines in a global perspective in terms of reconstruction of      past climate change for the last 2.4 M years and modeling of  future climate development, as well as natural transformations and culture-historical adaptations of people to environmental change in the process of prehistoric and historic colonization of the World.</w:t>
            </w:r>
          </w:p>
          <w:p w14:paraId="01837BC2" w14:textId="77777777" w:rsidR="00BD26BB" w:rsidRPr="00CD0006" w:rsidRDefault="00BD26BB" w:rsidP="00495DC8">
            <w:pPr>
              <w:rPr>
                <w:lang w:val="en-US"/>
              </w:rPr>
            </w:pPr>
          </w:p>
          <w:p w14:paraId="2C2F7D32" w14:textId="77777777" w:rsidR="00BD26BB" w:rsidRPr="00E30054" w:rsidRDefault="00BD26BB" w:rsidP="00495DC8">
            <w:pPr>
              <w:rPr>
                <w:u w:val="single"/>
                <w:lang w:val="en-US"/>
                <w:rPrChange w:id="5361" w:author="Matyas Adam" w:date="2018-11-16T16:02:00Z">
                  <w:rPr>
                    <w:b/>
                    <w:lang w:val="en-US"/>
                  </w:rPr>
                </w:rPrChange>
              </w:rPr>
            </w:pPr>
            <w:del w:id="5362" w:author="Matyas Adam" w:date="2018-11-16T16:02:00Z">
              <w:r w:rsidRPr="00E30054" w:rsidDel="00E30054">
                <w:rPr>
                  <w:u w:val="single"/>
                  <w:lang w:val="en-US"/>
                  <w:rPrChange w:id="5363" w:author="Matyas Adam" w:date="2018-11-16T16:02:00Z">
                    <w:rPr>
                      <w:b/>
                      <w:lang w:val="en-US"/>
                    </w:rPr>
                  </w:rPrChange>
                </w:rPr>
                <w:delText>Contents (Syllabus):</w:delText>
              </w:r>
            </w:del>
            <w:ins w:id="5364" w:author="Matyas Adam" w:date="2018-11-16T16:02:00Z">
              <w:r w:rsidRPr="00E30054">
                <w:rPr>
                  <w:u w:val="single"/>
                  <w:lang w:val="en-US"/>
                  <w:rPrChange w:id="5365" w:author="Matyas Adam" w:date="2018-11-16T16:02:00Z">
                    <w:rPr>
                      <w:b/>
                      <w:lang w:val="en-US"/>
                    </w:rPr>
                  </w:rPrChange>
                </w:rPr>
                <w:t>Main topics:</w:t>
              </w:r>
            </w:ins>
          </w:p>
          <w:p w14:paraId="34E2B817" w14:textId="77777777" w:rsidR="00BD26BB" w:rsidRPr="00CD0006" w:rsidRDefault="00BD26BB">
            <w:pPr>
              <w:numPr>
                <w:ilvl w:val="0"/>
                <w:numId w:val="99"/>
              </w:numPr>
              <w:rPr>
                <w:iCs/>
                <w:lang w:val="en-US"/>
              </w:rPr>
              <w:pPrChange w:id="5366" w:author="PS" w:date="2018-11-25T15:06:00Z">
                <w:pPr>
                  <w:numPr>
                    <w:numId w:val="33"/>
                  </w:numPr>
                  <w:ind w:left="720" w:hanging="360"/>
                </w:pPr>
              </w:pPrChange>
            </w:pPr>
            <w:r w:rsidRPr="00CD0006">
              <w:rPr>
                <w:iCs/>
                <w:lang w:val="en-US"/>
              </w:rPr>
              <w:t>Principles and methods of Quaternary paleoecology studies</w:t>
            </w:r>
            <w:r>
              <w:rPr>
                <w:iCs/>
                <w:lang w:val="en-US"/>
              </w:rPr>
              <w:t>.</w:t>
            </w:r>
          </w:p>
          <w:p w14:paraId="78BD0FEC" w14:textId="77777777" w:rsidR="00BD26BB" w:rsidRPr="00CD0006" w:rsidRDefault="00BD26BB">
            <w:pPr>
              <w:numPr>
                <w:ilvl w:val="0"/>
                <w:numId w:val="99"/>
              </w:numPr>
              <w:rPr>
                <w:iCs/>
                <w:lang w:val="en-US"/>
              </w:rPr>
              <w:pPrChange w:id="5367" w:author="PS" w:date="2018-11-25T15:06:00Z">
                <w:pPr>
                  <w:numPr>
                    <w:numId w:val="33"/>
                  </w:numPr>
                  <w:ind w:left="720" w:hanging="360"/>
                </w:pPr>
              </w:pPrChange>
            </w:pPr>
            <w:r w:rsidRPr="00CD0006">
              <w:rPr>
                <w:iCs/>
                <w:lang w:val="en-US"/>
              </w:rPr>
              <w:t>Quaternary environments 1  (terrestrial sediments)</w:t>
            </w:r>
            <w:r>
              <w:rPr>
                <w:iCs/>
                <w:lang w:val="en-US"/>
              </w:rPr>
              <w:t>.</w:t>
            </w:r>
          </w:p>
          <w:p w14:paraId="0818D6D3" w14:textId="77777777" w:rsidR="00BD26BB" w:rsidRPr="00CD0006" w:rsidRDefault="00BD26BB">
            <w:pPr>
              <w:numPr>
                <w:ilvl w:val="0"/>
                <w:numId w:val="99"/>
              </w:numPr>
              <w:rPr>
                <w:iCs/>
                <w:lang w:val="en-US"/>
              </w:rPr>
              <w:pPrChange w:id="5368" w:author="PS" w:date="2018-11-25T15:06:00Z">
                <w:pPr>
                  <w:numPr>
                    <w:numId w:val="33"/>
                  </w:numPr>
                  <w:ind w:left="720" w:hanging="360"/>
                </w:pPr>
              </w:pPrChange>
            </w:pPr>
            <w:r w:rsidRPr="00CD0006">
              <w:rPr>
                <w:iCs/>
                <w:lang w:val="en-US"/>
              </w:rPr>
              <w:t>Quaternary environments 2 (marine sediments)</w:t>
            </w:r>
            <w:r>
              <w:rPr>
                <w:iCs/>
                <w:lang w:val="en-US"/>
              </w:rPr>
              <w:t>.</w:t>
            </w:r>
          </w:p>
          <w:p w14:paraId="3BF5FEBF" w14:textId="77777777" w:rsidR="00BD26BB" w:rsidRPr="00CD0006" w:rsidRDefault="00BD26BB">
            <w:pPr>
              <w:numPr>
                <w:ilvl w:val="0"/>
                <w:numId w:val="99"/>
              </w:numPr>
              <w:rPr>
                <w:iCs/>
                <w:lang w:val="en-US"/>
              </w:rPr>
              <w:pPrChange w:id="5369" w:author="PS" w:date="2018-11-25T15:06:00Z">
                <w:pPr>
                  <w:numPr>
                    <w:numId w:val="33"/>
                  </w:numPr>
                  <w:ind w:left="720" w:hanging="360"/>
                </w:pPr>
              </w:pPrChange>
            </w:pPr>
            <w:r w:rsidRPr="00CD0006">
              <w:rPr>
                <w:iCs/>
                <w:lang w:val="en-US"/>
              </w:rPr>
              <w:t>Geochronology (absolute and relative dating methods)</w:t>
            </w:r>
            <w:r>
              <w:rPr>
                <w:iCs/>
                <w:lang w:val="en-US"/>
              </w:rPr>
              <w:t>.</w:t>
            </w:r>
          </w:p>
          <w:p w14:paraId="673AB1A9" w14:textId="77777777" w:rsidR="00BD26BB" w:rsidRPr="00CD0006" w:rsidRDefault="00BD26BB">
            <w:pPr>
              <w:numPr>
                <w:ilvl w:val="0"/>
                <w:numId w:val="99"/>
              </w:numPr>
              <w:rPr>
                <w:iCs/>
                <w:lang w:val="en-US"/>
              </w:rPr>
              <w:pPrChange w:id="5370" w:author="PS" w:date="2018-11-25T15:06:00Z">
                <w:pPr>
                  <w:numPr>
                    <w:numId w:val="33"/>
                  </w:numPr>
                  <w:ind w:left="720" w:hanging="360"/>
                </w:pPr>
              </w:pPrChange>
            </w:pPr>
            <w:r w:rsidRPr="00CD0006">
              <w:rPr>
                <w:iCs/>
                <w:lang w:val="en-US"/>
              </w:rPr>
              <w:t>Pedology and soils formation in the context of environmental reconstruction</w:t>
            </w:r>
            <w:r>
              <w:rPr>
                <w:iCs/>
                <w:lang w:val="en-US"/>
              </w:rPr>
              <w:t>.</w:t>
            </w:r>
          </w:p>
          <w:p w14:paraId="51BE9D26" w14:textId="77777777" w:rsidR="00BD26BB" w:rsidRPr="00CD0006" w:rsidRDefault="00BD26BB">
            <w:pPr>
              <w:numPr>
                <w:ilvl w:val="0"/>
                <w:numId w:val="99"/>
              </w:numPr>
              <w:rPr>
                <w:iCs/>
                <w:lang w:val="en-US"/>
              </w:rPr>
              <w:pPrChange w:id="5371" w:author="PS" w:date="2018-11-25T15:06:00Z">
                <w:pPr>
                  <w:numPr>
                    <w:numId w:val="33"/>
                  </w:numPr>
                  <w:ind w:left="720" w:hanging="360"/>
                </w:pPr>
              </w:pPrChange>
            </w:pPr>
            <w:r w:rsidRPr="00CD0006">
              <w:rPr>
                <w:iCs/>
                <w:lang w:val="en-US"/>
              </w:rPr>
              <w:t>Paleoclimate records (pedostratigraphy, ice-cores, palynology, paleontology, etc.)</w:t>
            </w:r>
            <w:r>
              <w:rPr>
                <w:iCs/>
                <w:lang w:val="en-US"/>
              </w:rPr>
              <w:t>.</w:t>
            </w:r>
          </w:p>
          <w:p w14:paraId="189FA535" w14:textId="77777777" w:rsidR="00BD26BB" w:rsidRPr="00CD0006" w:rsidRDefault="00BD26BB">
            <w:pPr>
              <w:numPr>
                <w:ilvl w:val="0"/>
                <w:numId w:val="99"/>
              </w:numPr>
              <w:rPr>
                <w:iCs/>
                <w:lang w:val="en-US"/>
              </w:rPr>
              <w:pPrChange w:id="5372" w:author="PS" w:date="2018-11-25T15:06:00Z">
                <w:pPr>
                  <w:numPr>
                    <w:numId w:val="33"/>
                  </w:numPr>
                  <w:ind w:left="720" w:hanging="360"/>
                </w:pPr>
              </w:pPrChange>
            </w:pPr>
            <w:r w:rsidRPr="00CD0006">
              <w:rPr>
                <w:iCs/>
                <w:lang w:val="en-US"/>
              </w:rPr>
              <w:t>Global climate history for the last 2.5 Ma (Pleistocene-Holocene)</w:t>
            </w:r>
            <w:r>
              <w:rPr>
                <w:iCs/>
                <w:lang w:val="en-US"/>
              </w:rPr>
              <w:t>.</w:t>
            </w:r>
          </w:p>
          <w:p w14:paraId="3F919308" w14:textId="77777777" w:rsidR="00BD26BB" w:rsidRPr="00CD0006" w:rsidRDefault="00BD26BB">
            <w:pPr>
              <w:numPr>
                <w:ilvl w:val="0"/>
                <w:numId w:val="99"/>
              </w:numPr>
              <w:rPr>
                <w:iCs/>
                <w:lang w:val="en-US"/>
              </w:rPr>
              <w:pPrChange w:id="5373" w:author="PS" w:date="2018-11-25T15:06:00Z">
                <w:pPr>
                  <w:numPr>
                    <w:numId w:val="33"/>
                  </w:numPr>
                  <w:ind w:left="720" w:hanging="360"/>
                </w:pPr>
              </w:pPrChange>
            </w:pPr>
            <w:r w:rsidRPr="00CD0006">
              <w:rPr>
                <w:iCs/>
                <w:lang w:val="en-US"/>
              </w:rPr>
              <w:t>Glacial history and glaciations</w:t>
            </w:r>
            <w:r>
              <w:rPr>
                <w:iCs/>
                <w:lang w:val="en-US"/>
              </w:rPr>
              <w:t>.</w:t>
            </w:r>
          </w:p>
          <w:p w14:paraId="4EC27D43" w14:textId="77777777" w:rsidR="00BD26BB" w:rsidRPr="00CD0006" w:rsidRDefault="00BD26BB">
            <w:pPr>
              <w:numPr>
                <w:ilvl w:val="0"/>
                <w:numId w:val="99"/>
              </w:numPr>
              <w:rPr>
                <w:iCs/>
                <w:lang w:val="en-US"/>
              </w:rPr>
              <w:pPrChange w:id="5374" w:author="PS" w:date="2018-11-25T15:06:00Z">
                <w:pPr>
                  <w:numPr>
                    <w:numId w:val="33"/>
                  </w:numPr>
                  <w:ind w:left="720" w:hanging="360"/>
                </w:pPr>
              </w:pPrChange>
            </w:pPr>
            <w:r w:rsidRPr="00CD0006">
              <w:rPr>
                <w:iCs/>
                <w:lang w:val="en-US"/>
              </w:rPr>
              <w:t>Glacial and interglacial climates</w:t>
            </w:r>
            <w:r>
              <w:rPr>
                <w:iCs/>
                <w:lang w:val="en-US"/>
              </w:rPr>
              <w:t>.</w:t>
            </w:r>
          </w:p>
          <w:p w14:paraId="164C47A3" w14:textId="77777777" w:rsidR="00BD26BB" w:rsidRPr="00CD0006" w:rsidRDefault="00BD26BB">
            <w:pPr>
              <w:numPr>
                <w:ilvl w:val="0"/>
                <w:numId w:val="99"/>
              </w:numPr>
              <w:rPr>
                <w:iCs/>
                <w:lang w:val="en-US"/>
              </w:rPr>
              <w:pPrChange w:id="5375" w:author="PS" w:date="2018-11-25T15:06:00Z">
                <w:pPr>
                  <w:numPr>
                    <w:numId w:val="33"/>
                  </w:numPr>
                  <w:ind w:left="720" w:hanging="360"/>
                </w:pPr>
              </w:pPrChange>
            </w:pPr>
            <w:r w:rsidRPr="00CD0006">
              <w:rPr>
                <w:iCs/>
                <w:lang w:val="en-US"/>
              </w:rPr>
              <w:t>Post-glacial ecology (actic, temperate and tropical zone)</w:t>
            </w:r>
            <w:r>
              <w:rPr>
                <w:iCs/>
                <w:lang w:val="en-US"/>
              </w:rPr>
              <w:t>.</w:t>
            </w:r>
          </w:p>
          <w:p w14:paraId="0764F8F5" w14:textId="77777777" w:rsidR="00BD26BB" w:rsidRPr="00CD0006" w:rsidRDefault="00BD26BB">
            <w:pPr>
              <w:numPr>
                <w:ilvl w:val="0"/>
                <w:numId w:val="99"/>
              </w:numPr>
              <w:rPr>
                <w:iCs/>
                <w:lang w:val="en-US"/>
              </w:rPr>
              <w:pPrChange w:id="5376" w:author="PS" w:date="2018-11-25T15:06:00Z">
                <w:pPr>
                  <w:numPr>
                    <w:numId w:val="33"/>
                  </w:numPr>
                  <w:ind w:left="720" w:hanging="360"/>
                </w:pPr>
              </w:pPrChange>
            </w:pPr>
            <w:r w:rsidRPr="00CD0006">
              <w:rPr>
                <w:iCs/>
                <w:lang w:val="en-US"/>
              </w:rPr>
              <w:t>Evolution of flora and fauna as a part of paleoenvironmental transformations</w:t>
            </w:r>
            <w:r>
              <w:rPr>
                <w:iCs/>
                <w:lang w:val="en-US"/>
              </w:rPr>
              <w:t>.</w:t>
            </w:r>
          </w:p>
          <w:p w14:paraId="47AF8015" w14:textId="77777777" w:rsidR="00BD26BB" w:rsidRPr="00CD0006" w:rsidRDefault="00BD26BB">
            <w:pPr>
              <w:numPr>
                <w:ilvl w:val="0"/>
                <w:numId w:val="99"/>
              </w:numPr>
              <w:rPr>
                <w:iCs/>
                <w:lang w:val="en-US"/>
              </w:rPr>
              <w:pPrChange w:id="5377" w:author="PS" w:date="2018-11-25T15:06:00Z">
                <w:pPr>
                  <w:numPr>
                    <w:numId w:val="33"/>
                  </w:numPr>
                  <w:ind w:left="720" w:hanging="360"/>
                </w:pPr>
              </w:pPrChange>
            </w:pPr>
            <w:r w:rsidRPr="00CD0006">
              <w:rPr>
                <w:iCs/>
                <w:lang w:val="en-US"/>
              </w:rPr>
              <w:t>Early human evolution and prehistoric colonization of the World</w:t>
            </w:r>
            <w:r>
              <w:rPr>
                <w:iCs/>
                <w:lang w:val="en-US"/>
              </w:rPr>
              <w:t>.</w:t>
            </w:r>
          </w:p>
          <w:p w14:paraId="32D17E7F" w14:textId="77777777" w:rsidR="00BD26BB" w:rsidRPr="00635DBE" w:rsidRDefault="00BD26BB">
            <w:pPr>
              <w:pStyle w:val="Odstavecseseznamem"/>
              <w:numPr>
                <w:ilvl w:val="0"/>
                <w:numId w:val="99"/>
              </w:numPr>
              <w:suppressAutoHyphens w:val="0"/>
              <w:pPrChange w:id="5378" w:author="PS" w:date="2018-11-25T15:06:00Z">
                <w:pPr>
                  <w:pStyle w:val="Odstavecseseznamem"/>
                  <w:numPr>
                    <w:numId w:val="33"/>
                  </w:numPr>
                  <w:suppressAutoHyphens w:val="0"/>
                  <w:ind w:hanging="360"/>
                </w:pPr>
              </w:pPrChange>
            </w:pPr>
            <w:r w:rsidRPr="009E3DA3">
              <w:rPr>
                <w:lang w:val="en-US"/>
              </w:rPr>
              <w:t>Presentations.</w:t>
            </w:r>
          </w:p>
        </w:tc>
      </w:tr>
      <w:tr w:rsidR="00BD26BB" w14:paraId="7C7BB7DE" w14:textId="77777777" w:rsidTr="00495DC8">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4061D984" w14:textId="77777777" w:rsidR="00BD26BB" w:rsidRDefault="00BD26BB" w:rsidP="00495DC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04E26650" w14:textId="77777777" w:rsidR="00BD26BB" w:rsidRDefault="00BD26BB" w:rsidP="00495DC8">
            <w:pPr>
              <w:jc w:val="both"/>
            </w:pPr>
          </w:p>
        </w:tc>
      </w:tr>
      <w:tr w:rsidR="00BD26BB" w14:paraId="1EF9AD82" w14:textId="77777777" w:rsidTr="00495DC8">
        <w:trPr>
          <w:trHeight w:val="1497"/>
        </w:trPr>
        <w:tc>
          <w:tcPr>
            <w:tcW w:w="9855" w:type="dxa"/>
            <w:gridSpan w:val="8"/>
            <w:tcBorders>
              <w:top w:val="nil"/>
              <w:left w:val="single" w:sz="4" w:space="0" w:color="auto"/>
              <w:bottom w:val="single" w:sz="4" w:space="0" w:color="auto"/>
              <w:right w:val="single" w:sz="4" w:space="0" w:color="auto"/>
            </w:tcBorders>
          </w:tcPr>
          <w:p w14:paraId="3149B151" w14:textId="77777777" w:rsidR="00BD26BB" w:rsidRPr="00D122B8" w:rsidRDefault="00BD26BB">
            <w:pPr>
              <w:pStyle w:val="Normlnweb"/>
              <w:spacing w:before="0" w:beforeAutospacing="0" w:after="0" w:afterAutospacing="0"/>
              <w:ind w:left="322" w:hanging="284"/>
              <w:rPr>
                <w:ins w:id="5379" w:author="Matyas Adam" w:date="2018-11-16T16:03:00Z"/>
                <w:b/>
                <w:sz w:val="20"/>
                <w:szCs w:val="20"/>
                <w:rPrChange w:id="5380" w:author="Matyas Adam" w:date="2018-11-16T16:03:00Z">
                  <w:rPr>
                    <w:ins w:id="5381" w:author="Matyas Adam" w:date="2018-11-16T16:03:00Z"/>
                    <w:sz w:val="20"/>
                    <w:szCs w:val="20"/>
                  </w:rPr>
                </w:rPrChange>
              </w:rPr>
              <w:pPrChange w:id="5382" w:author="PS" w:date="2018-11-25T15:07:00Z">
                <w:pPr>
                  <w:pStyle w:val="Normlnweb"/>
                </w:pPr>
              </w:pPrChange>
            </w:pPr>
            <w:ins w:id="5383" w:author="Matyas Adam" w:date="2018-11-16T16:03:00Z">
              <w:r w:rsidRPr="00D122B8">
                <w:rPr>
                  <w:b/>
                  <w:sz w:val="20"/>
                  <w:szCs w:val="20"/>
                  <w:rPrChange w:id="5384" w:author="Matyas Adam" w:date="2018-11-16T16:03:00Z">
                    <w:rPr>
                      <w:sz w:val="20"/>
                      <w:szCs w:val="20"/>
                    </w:rPr>
                  </w:rPrChange>
                </w:rPr>
                <w:t>Povinná literatura:</w:t>
              </w:r>
            </w:ins>
          </w:p>
          <w:p w14:paraId="73243907" w14:textId="77777777" w:rsidR="00BD26BB" w:rsidRPr="00CD0006" w:rsidRDefault="00BD26BB">
            <w:pPr>
              <w:pStyle w:val="Normlnweb"/>
              <w:spacing w:before="0" w:beforeAutospacing="0" w:after="0" w:afterAutospacing="0"/>
              <w:ind w:left="38"/>
              <w:rPr>
                <w:sz w:val="20"/>
                <w:szCs w:val="20"/>
              </w:rPr>
              <w:pPrChange w:id="5385" w:author="PS" w:date="2018-11-25T15:07:00Z">
                <w:pPr>
                  <w:pStyle w:val="Normlnweb"/>
                </w:pPr>
              </w:pPrChange>
            </w:pPr>
            <w:r w:rsidRPr="00CD0006">
              <w:rPr>
                <w:sz w:val="20"/>
                <w:szCs w:val="20"/>
              </w:rPr>
              <w:t>B</w:t>
            </w:r>
            <w:r w:rsidRPr="00FC5736">
              <w:rPr>
                <w:caps/>
                <w:sz w:val="20"/>
                <w:szCs w:val="20"/>
              </w:rPr>
              <w:t>ell</w:t>
            </w:r>
            <w:r w:rsidRPr="00CD0006">
              <w:rPr>
                <w:sz w:val="20"/>
                <w:szCs w:val="20"/>
              </w:rPr>
              <w:t>.,M., and W</w:t>
            </w:r>
            <w:r w:rsidRPr="00FC5736">
              <w:rPr>
                <w:caps/>
                <w:sz w:val="20"/>
                <w:szCs w:val="20"/>
              </w:rPr>
              <w:t>alker</w:t>
            </w:r>
            <w:r w:rsidRPr="00CD0006">
              <w:rPr>
                <w:sz w:val="20"/>
                <w:szCs w:val="20"/>
              </w:rPr>
              <w:t xml:space="preserve">, M. </w:t>
            </w:r>
            <w:del w:id="5386" w:author="Matyas Adam" w:date="2018-11-16T16:02:00Z">
              <w:r w:rsidRPr="00CD0006" w:rsidDel="00D122B8">
                <w:rPr>
                  <w:sz w:val="20"/>
                  <w:szCs w:val="20"/>
                </w:rPr>
                <w:delText xml:space="preserve">(2005). </w:delText>
              </w:r>
            </w:del>
            <w:r w:rsidRPr="00FC5736">
              <w:rPr>
                <w:i/>
                <w:sz w:val="20"/>
                <w:szCs w:val="20"/>
              </w:rPr>
              <w:t>Late Quaternary Environmental Change: Physical and Human Perspectives</w:t>
            </w:r>
            <w:r w:rsidRPr="00CD0006">
              <w:rPr>
                <w:sz w:val="20"/>
                <w:szCs w:val="20"/>
              </w:rPr>
              <w:t xml:space="preserve">.              Pearlson </w:t>
            </w:r>
            <w:ins w:id="5387" w:author="Matyas Adam" w:date="2018-11-16T16:02:00Z">
              <w:r>
                <w:rPr>
                  <w:sz w:val="20"/>
                  <w:szCs w:val="20"/>
                </w:rPr>
                <w:t xml:space="preserve">2005. </w:t>
              </w:r>
            </w:ins>
            <w:del w:id="5388" w:author="Matyas Adam" w:date="2018-11-16T16:02:00Z">
              <w:r w:rsidRPr="00CD0006" w:rsidDel="00D122B8">
                <w:rPr>
                  <w:sz w:val="20"/>
                  <w:szCs w:val="20"/>
                </w:rPr>
                <w:delText>–</w:delText>
              </w:r>
            </w:del>
            <w:r w:rsidRPr="00CD0006">
              <w:rPr>
                <w:sz w:val="20"/>
                <w:szCs w:val="20"/>
              </w:rPr>
              <w:t xml:space="preserve"> Harlow.</w:t>
            </w:r>
          </w:p>
          <w:p w14:paraId="4FACC21F" w14:textId="77777777" w:rsidR="00BD26BB" w:rsidRPr="00CD0006" w:rsidDel="00D122B8" w:rsidRDefault="00BD26BB">
            <w:pPr>
              <w:pStyle w:val="Normlnweb"/>
              <w:ind w:left="322" w:hanging="284"/>
              <w:rPr>
                <w:del w:id="5389" w:author="Matyas Adam" w:date="2018-11-16T16:03:00Z"/>
                <w:sz w:val="20"/>
                <w:szCs w:val="20"/>
              </w:rPr>
              <w:pPrChange w:id="5390" w:author="Matyas Adam" w:date="2018-11-16T16:02:00Z">
                <w:pPr>
                  <w:pStyle w:val="Normlnweb"/>
                </w:pPr>
              </w:pPrChange>
            </w:pPr>
            <w:del w:id="5391" w:author="Matyas Adam" w:date="2018-11-16T16:03:00Z">
              <w:r w:rsidRPr="00FC5736" w:rsidDel="00D122B8">
                <w:rPr>
                  <w:caps/>
                  <w:sz w:val="20"/>
                  <w:szCs w:val="20"/>
                </w:rPr>
                <w:delText>Betteley Birks, H.J., Birks,</w:delText>
              </w:r>
              <w:r w:rsidRPr="00CD0006" w:rsidDel="00D122B8">
                <w:rPr>
                  <w:sz w:val="20"/>
                  <w:szCs w:val="20"/>
                </w:rPr>
                <w:delText xml:space="preserve"> H.H. </w:delText>
              </w:r>
            </w:del>
            <w:del w:id="5392" w:author="Matyas Adam" w:date="2018-11-16T16:02:00Z">
              <w:r w:rsidRPr="00CD0006" w:rsidDel="00D122B8">
                <w:rPr>
                  <w:sz w:val="20"/>
                  <w:szCs w:val="20"/>
                </w:rPr>
                <w:delText xml:space="preserve">(1980). </w:delText>
              </w:r>
            </w:del>
            <w:del w:id="5393" w:author="Matyas Adam" w:date="2018-11-16T16:03:00Z">
              <w:r w:rsidRPr="00FC5736" w:rsidDel="00D122B8">
                <w:rPr>
                  <w:i/>
                  <w:sz w:val="20"/>
                  <w:szCs w:val="20"/>
                </w:rPr>
                <w:delText>Quaternary Palaeoecology</w:delText>
              </w:r>
              <w:r w:rsidRPr="00CD0006" w:rsidDel="00D122B8">
                <w:rPr>
                  <w:sz w:val="20"/>
                  <w:szCs w:val="20"/>
                </w:rPr>
                <w:delText>. Edward Arnold, 289p.</w:delText>
              </w:r>
            </w:del>
          </w:p>
          <w:p w14:paraId="319FED6A" w14:textId="77777777" w:rsidR="00BD26BB" w:rsidRPr="00CD0006" w:rsidDel="00D122B8" w:rsidRDefault="00BD26BB">
            <w:pPr>
              <w:pStyle w:val="Normlnweb"/>
              <w:ind w:left="322" w:hanging="284"/>
              <w:rPr>
                <w:del w:id="5394" w:author="Matyas Adam" w:date="2018-11-16T16:04:00Z"/>
                <w:sz w:val="20"/>
                <w:szCs w:val="20"/>
              </w:rPr>
              <w:pPrChange w:id="5395" w:author="Matyas Adam" w:date="2018-11-16T16:02:00Z">
                <w:pPr>
                  <w:pStyle w:val="Normlnweb"/>
                </w:pPr>
              </w:pPrChange>
            </w:pPr>
            <w:del w:id="5396" w:author="Matyas Adam" w:date="2018-11-16T16:04:00Z">
              <w:r w:rsidRPr="00FC5736" w:rsidDel="00D122B8">
                <w:rPr>
                  <w:caps/>
                  <w:sz w:val="20"/>
                  <w:szCs w:val="20"/>
                </w:rPr>
                <w:delText>Bull</w:delText>
              </w:r>
              <w:r w:rsidRPr="00CD0006" w:rsidDel="00D122B8">
                <w:rPr>
                  <w:sz w:val="20"/>
                  <w:szCs w:val="20"/>
                </w:rPr>
                <w:delText xml:space="preserve">, W.B. </w:delText>
              </w:r>
            </w:del>
            <w:del w:id="5397" w:author="Matyas Adam" w:date="2018-11-16T16:02:00Z">
              <w:r w:rsidRPr="00CD0006" w:rsidDel="00D122B8">
                <w:rPr>
                  <w:sz w:val="20"/>
                  <w:szCs w:val="20"/>
                </w:rPr>
                <w:delText xml:space="preserve">(1991). </w:delText>
              </w:r>
            </w:del>
            <w:del w:id="5398" w:author="Matyas Adam" w:date="2018-11-16T16:04:00Z">
              <w:r w:rsidRPr="00FC5736" w:rsidDel="00D122B8">
                <w:rPr>
                  <w:i/>
                  <w:sz w:val="20"/>
                  <w:szCs w:val="20"/>
                </w:rPr>
                <w:delText xml:space="preserve">Geomorphic Processes to Climate Change. </w:delText>
              </w:r>
              <w:r w:rsidRPr="00CD0006" w:rsidDel="00D122B8">
                <w:rPr>
                  <w:sz w:val="20"/>
                  <w:szCs w:val="20"/>
                </w:rPr>
                <w:delText>Oxford, Oxford University Press.</w:delText>
              </w:r>
            </w:del>
          </w:p>
          <w:p w14:paraId="5F63C04A" w14:textId="77777777" w:rsidR="00BD26BB" w:rsidRPr="00CD0006" w:rsidRDefault="00BD26BB">
            <w:pPr>
              <w:pStyle w:val="Normlnweb"/>
              <w:spacing w:before="0" w:beforeAutospacing="0" w:after="0" w:afterAutospacing="0"/>
              <w:ind w:left="322" w:hanging="284"/>
              <w:rPr>
                <w:sz w:val="20"/>
                <w:szCs w:val="20"/>
              </w:rPr>
              <w:pPrChange w:id="5399" w:author="PS" w:date="2018-11-25T15:07:00Z">
                <w:pPr>
                  <w:pStyle w:val="Normlnweb"/>
                </w:pPr>
              </w:pPrChange>
            </w:pPr>
            <w:r w:rsidRPr="00FC5736">
              <w:rPr>
                <w:caps/>
                <w:sz w:val="20"/>
                <w:szCs w:val="20"/>
              </w:rPr>
              <w:t>Braniš</w:t>
            </w:r>
            <w:r w:rsidRPr="00CD0006">
              <w:rPr>
                <w:sz w:val="20"/>
                <w:szCs w:val="20"/>
              </w:rPr>
              <w:t xml:space="preserve">, M. Ed. </w:t>
            </w:r>
            <w:del w:id="5400" w:author="Matyas Adam" w:date="2018-11-16T16:03:00Z">
              <w:r w:rsidRPr="00CD0006" w:rsidDel="00D122B8">
                <w:rPr>
                  <w:sz w:val="20"/>
                  <w:szCs w:val="20"/>
                </w:rPr>
                <w:delText xml:space="preserve">(1999). </w:delText>
              </w:r>
            </w:del>
            <w:r w:rsidRPr="00FC5736">
              <w:rPr>
                <w:i/>
                <w:sz w:val="20"/>
                <w:szCs w:val="20"/>
              </w:rPr>
              <w:t>Nature and Culture in Landscape Ecology. Applied Landscape Ecology.</w:t>
            </w:r>
            <w:r w:rsidRPr="00CD0006">
              <w:rPr>
                <w:sz w:val="20"/>
                <w:szCs w:val="20"/>
              </w:rPr>
              <w:t xml:space="preserve"> (Part II). IALE – Brno. </w:t>
            </w:r>
            <w:ins w:id="5401" w:author="Matyas Adam" w:date="2018-11-16T16:03:00Z">
              <w:r>
                <w:rPr>
                  <w:sz w:val="20"/>
                  <w:szCs w:val="20"/>
                </w:rPr>
                <w:t>1999.</w:t>
              </w:r>
            </w:ins>
          </w:p>
          <w:p w14:paraId="10D4CD59" w14:textId="77777777" w:rsidR="00BD26BB" w:rsidRPr="00CD0006" w:rsidRDefault="00BD26BB">
            <w:pPr>
              <w:pStyle w:val="Normlnweb"/>
              <w:spacing w:before="0" w:beforeAutospacing="0" w:after="0" w:afterAutospacing="0"/>
              <w:ind w:left="322" w:hanging="284"/>
              <w:rPr>
                <w:sz w:val="20"/>
                <w:szCs w:val="20"/>
              </w:rPr>
              <w:pPrChange w:id="5402" w:author="PS" w:date="2018-11-25T15:07:00Z">
                <w:pPr>
                  <w:pStyle w:val="Normlnweb"/>
                </w:pPr>
              </w:pPrChange>
            </w:pPr>
            <w:r w:rsidRPr="00FC5736">
              <w:rPr>
                <w:caps/>
                <w:sz w:val="20"/>
                <w:szCs w:val="20"/>
              </w:rPr>
              <w:t>Delcourt</w:t>
            </w:r>
            <w:r w:rsidRPr="00CD0006">
              <w:rPr>
                <w:sz w:val="20"/>
                <w:szCs w:val="20"/>
              </w:rPr>
              <w:t xml:space="preserve">, H. and </w:t>
            </w:r>
            <w:r w:rsidRPr="00FC5736">
              <w:rPr>
                <w:caps/>
                <w:sz w:val="20"/>
                <w:szCs w:val="20"/>
              </w:rPr>
              <w:t>Delcourt</w:t>
            </w:r>
            <w:r w:rsidRPr="00CD0006">
              <w:rPr>
                <w:sz w:val="20"/>
                <w:szCs w:val="20"/>
              </w:rPr>
              <w:t xml:space="preserve">, P. </w:t>
            </w:r>
            <w:del w:id="5403" w:author="Matyas Adam" w:date="2018-11-16T16:03:00Z">
              <w:r w:rsidRPr="00CD0006" w:rsidDel="00D122B8">
                <w:rPr>
                  <w:sz w:val="20"/>
                  <w:szCs w:val="20"/>
                </w:rPr>
                <w:delText xml:space="preserve">(2004). </w:delText>
              </w:r>
            </w:del>
            <w:r w:rsidRPr="00FC5736">
              <w:rPr>
                <w:i/>
                <w:sz w:val="20"/>
                <w:szCs w:val="20"/>
              </w:rPr>
              <w:t>Quaternary Landscape Ecology</w:t>
            </w:r>
            <w:r w:rsidRPr="00CD0006">
              <w:rPr>
                <w:sz w:val="20"/>
                <w:szCs w:val="20"/>
              </w:rPr>
              <w:t>. Springer Verlag – Amsterdam, 190p.</w:t>
            </w:r>
            <w:ins w:id="5404" w:author="Matyas Adam" w:date="2018-11-16T16:03:00Z">
              <w:r>
                <w:rPr>
                  <w:sz w:val="20"/>
                  <w:szCs w:val="20"/>
                </w:rPr>
                <w:t xml:space="preserve"> 2004</w:t>
              </w:r>
            </w:ins>
          </w:p>
          <w:p w14:paraId="4ED6897A" w14:textId="77777777" w:rsidR="00BD26BB" w:rsidRPr="00CD0006" w:rsidDel="00D122B8" w:rsidRDefault="00BD26BB">
            <w:pPr>
              <w:pStyle w:val="Normlnweb"/>
              <w:spacing w:before="0" w:beforeAutospacing="0" w:after="0" w:afterAutospacing="0"/>
              <w:ind w:left="322" w:hanging="284"/>
              <w:rPr>
                <w:del w:id="5405" w:author="Matyas Adam" w:date="2018-11-16T16:04:00Z"/>
                <w:sz w:val="20"/>
                <w:szCs w:val="20"/>
              </w:rPr>
              <w:pPrChange w:id="5406" w:author="PS" w:date="2018-11-25T15:07:00Z">
                <w:pPr>
                  <w:pStyle w:val="Normlnweb"/>
                </w:pPr>
              </w:pPrChange>
            </w:pPr>
            <w:del w:id="5407" w:author="Matyas Adam" w:date="2018-11-16T16:04:00Z">
              <w:r w:rsidRPr="00FC5736" w:rsidDel="00D122B8">
                <w:rPr>
                  <w:caps/>
                  <w:sz w:val="20"/>
                  <w:szCs w:val="20"/>
                </w:rPr>
                <w:delText>Delcourt</w:delText>
              </w:r>
              <w:r w:rsidRPr="00CD0006" w:rsidDel="00D122B8">
                <w:rPr>
                  <w:sz w:val="20"/>
                  <w:szCs w:val="20"/>
                </w:rPr>
                <w:delText xml:space="preserve">, H. (1991). </w:delText>
              </w:r>
              <w:r w:rsidRPr="00FC5736" w:rsidDel="00D122B8">
                <w:rPr>
                  <w:i/>
                  <w:sz w:val="20"/>
                  <w:szCs w:val="20"/>
                </w:rPr>
                <w:delText>Quaternary Ecology: the Palaeoecology Perspective.</w:delText>
              </w:r>
              <w:r w:rsidRPr="00CD0006" w:rsidDel="00D122B8">
                <w:rPr>
                  <w:sz w:val="20"/>
                  <w:szCs w:val="20"/>
                </w:rPr>
                <w:delText xml:space="preserve"> Springer Verlag – Amsterdam, 242p.</w:delText>
              </w:r>
            </w:del>
          </w:p>
          <w:p w14:paraId="1764E55D" w14:textId="77777777" w:rsidR="00BD26BB" w:rsidRPr="00CD0006" w:rsidDel="00D122B8" w:rsidRDefault="00BD26BB">
            <w:pPr>
              <w:pStyle w:val="Normlnweb"/>
              <w:spacing w:before="0" w:beforeAutospacing="0" w:after="0" w:afterAutospacing="0"/>
              <w:ind w:left="322" w:hanging="284"/>
              <w:rPr>
                <w:del w:id="5408" w:author="Matyas Adam" w:date="2018-11-16T16:04:00Z"/>
                <w:sz w:val="20"/>
                <w:szCs w:val="20"/>
              </w:rPr>
              <w:pPrChange w:id="5409" w:author="PS" w:date="2018-11-25T15:07:00Z">
                <w:pPr>
                  <w:pStyle w:val="Normlnweb"/>
                </w:pPr>
              </w:pPrChange>
            </w:pPr>
            <w:del w:id="5410" w:author="Matyas Adam" w:date="2018-11-16T16:04:00Z">
              <w:r w:rsidRPr="00FC5736" w:rsidDel="00D122B8">
                <w:rPr>
                  <w:caps/>
                  <w:sz w:val="20"/>
                  <w:szCs w:val="20"/>
                </w:rPr>
                <w:delText xml:space="preserve">Rogers </w:delText>
              </w:r>
              <w:r w:rsidRPr="00CD0006" w:rsidDel="00D122B8">
                <w:rPr>
                  <w:sz w:val="20"/>
                  <w:szCs w:val="20"/>
                </w:rPr>
                <w:delText>J. J. W., 1994. A history of the Earth. Cambridge University Press, 312p.</w:delText>
              </w:r>
            </w:del>
          </w:p>
          <w:p w14:paraId="14BFE4AC" w14:textId="77777777" w:rsidR="00BD26BB" w:rsidRPr="00CD0006" w:rsidRDefault="00BD26BB">
            <w:pPr>
              <w:pStyle w:val="Normlnweb"/>
              <w:spacing w:before="0" w:beforeAutospacing="0" w:after="0" w:afterAutospacing="0"/>
              <w:ind w:left="322" w:hanging="284"/>
              <w:rPr>
                <w:sz w:val="20"/>
                <w:szCs w:val="20"/>
              </w:rPr>
              <w:pPrChange w:id="5411" w:author="PS" w:date="2018-11-25T15:07:00Z">
                <w:pPr>
                  <w:pStyle w:val="Normlnweb"/>
                </w:pPr>
              </w:pPrChange>
            </w:pPr>
            <w:r w:rsidRPr="00FC5736">
              <w:rPr>
                <w:caps/>
                <w:sz w:val="20"/>
                <w:szCs w:val="20"/>
              </w:rPr>
              <w:t>Smit</w:t>
            </w:r>
            <w:r w:rsidRPr="00CD0006">
              <w:rPr>
                <w:sz w:val="20"/>
                <w:szCs w:val="20"/>
              </w:rPr>
              <w:t>,</w:t>
            </w:r>
            <w:r>
              <w:rPr>
                <w:sz w:val="20"/>
                <w:szCs w:val="20"/>
              </w:rPr>
              <w:t xml:space="preserve"> </w:t>
            </w:r>
            <w:r w:rsidRPr="00CD0006">
              <w:rPr>
                <w:sz w:val="20"/>
                <w:szCs w:val="20"/>
              </w:rPr>
              <w:t xml:space="preserve">B. and Pilisova, O. </w:t>
            </w:r>
            <w:del w:id="5412" w:author="Matyas Adam" w:date="2018-11-16T16:04:00Z">
              <w:r w:rsidRPr="00CD0006" w:rsidDel="00D122B8">
                <w:rPr>
                  <w:sz w:val="20"/>
                  <w:szCs w:val="20"/>
                </w:rPr>
                <w:delText xml:space="preserve">(2001). </w:delText>
              </w:r>
            </w:del>
            <w:r w:rsidRPr="00FC5736">
              <w:rPr>
                <w:i/>
                <w:sz w:val="20"/>
                <w:szCs w:val="20"/>
              </w:rPr>
              <w:t>Adaptation to Climate Change in the Context of Sustainable Development</w:t>
            </w:r>
            <w:r w:rsidRPr="00CD0006">
              <w:rPr>
                <w:sz w:val="20"/>
                <w:szCs w:val="20"/>
              </w:rPr>
              <w:t xml:space="preserve">. </w:t>
            </w:r>
            <w:ins w:id="5413" w:author="Matyas Adam" w:date="2018-11-16T16:04:00Z">
              <w:r>
                <w:rPr>
                  <w:sz w:val="20"/>
                  <w:szCs w:val="20"/>
                </w:rPr>
                <w:t>2001.</w:t>
              </w:r>
            </w:ins>
          </w:p>
          <w:p w14:paraId="20B463B1" w14:textId="77777777" w:rsidR="00BD26BB" w:rsidRDefault="00BD26BB">
            <w:pPr>
              <w:ind w:left="322" w:hanging="284"/>
              <w:jc w:val="both"/>
              <w:rPr>
                <w:ins w:id="5414" w:author="Matyas Adam" w:date="2018-11-16T16:03:00Z"/>
              </w:rPr>
              <w:pPrChange w:id="5415" w:author="Matyas Adam" w:date="2018-11-16T16:02:00Z">
                <w:pPr>
                  <w:jc w:val="both"/>
                </w:pPr>
              </w:pPrChange>
            </w:pPr>
            <w:r w:rsidRPr="00CD0006">
              <w:t xml:space="preserve">Journals: Quaternary Science Reviews, Quaternary Ecology, Quaternary Research, Anthropozoikum, Boreas. aj.  </w:t>
            </w:r>
          </w:p>
          <w:p w14:paraId="43614289" w14:textId="77777777" w:rsidR="00BD26BB" w:rsidRPr="00D122B8" w:rsidRDefault="00BD26BB">
            <w:pPr>
              <w:ind w:left="322" w:hanging="284"/>
              <w:jc w:val="both"/>
              <w:rPr>
                <w:ins w:id="5416" w:author="Matyas Adam" w:date="2018-11-16T16:03:00Z"/>
                <w:sz w:val="19"/>
                <w:szCs w:val="19"/>
                <w:rPrChange w:id="5417" w:author="Matyas Adam" w:date="2018-11-16T16:05:00Z">
                  <w:rPr>
                    <w:ins w:id="5418" w:author="Matyas Adam" w:date="2018-11-16T16:03:00Z"/>
                  </w:rPr>
                </w:rPrChange>
              </w:rPr>
              <w:pPrChange w:id="5419" w:author="Matyas Adam" w:date="2018-11-16T16:02:00Z">
                <w:pPr>
                  <w:jc w:val="both"/>
                </w:pPr>
              </w:pPrChange>
            </w:pPr>
            <w:ins w:id="5420" w:author="Matyas Adam" w:date="2018-11-16T16:05:00Z">
              <w:r w:rsidRPr="00A70703">
                <w:t>Materiály dostupné v e-learningovém kurzu předmětu v LMS Moodle na </w:t>
              </w:r>
              <w:r w:rsidRPr="00A70703">
                <w:fldChar w:fldCharType="begin"/>
              </w:r>
              <w:r>
                <w:instrText xml:space="preserve"> HYPERLINK "http://vyuka.flkr.utb.cz/" \t "_blank" </w:instrText>
              </w:r>
              <w:r w:rsidRPr="00A70703">
                <w:fldChar w:fldCharType="separate"/>
              </w:r>
              <w:r w:rsidRPr="00A70703">
                <w:t>http://vyuka.flkr.utb.cz</w:t>
              </w:r>
              <w:r w:rsidRPr="00A70703">
                <w:fldChar w:fldCharType="end"/>
              </w:r>
            </w:ins>
          </w:p>
          <w:p w14:paraId="05425552" w14:textId="77777777" w:rsidR="00BD26BB" w:rsidRDefault="00BD26BB">
            <w:pPr>
              <w:ind w:left="322" w:hanging="284"/>
              <w:jc w:val="both"/>
              <w:rPr>
                <w:ins w:id="5421" w:author="Matyas Adam" w:date="2018-11-16T16:04:00Z"/>
                <w:b/>
              </w:rPr>
              <w:pPrChange w:id="5422" w:author="Matyas Adam" w:date="2018-11-16T16:02:00Z">
                <w:pPr>
                  <w:jc w:val="both"/>
                </w:pPr>
              </w:pPrChange>
            </w:pPr>
            <w:ins w:id="5423" w:author="Matyas Adam" w:date="2018-11-16T16:03:00Z">
              <w:r w:rsidRPr="00D122B8">
                <w:rPr>
                  <w:b/>
                  <w:rPrChange w:id="5424" w:author="Matyas Adam" w:date="2018-11-16T16:03:00Z">
                    <w:rPr/>
                  </w:rPrChange>
                </w:rPr>
                <w:t>Doporučená literatura:</w:t>
              </w:r>
            </w:ins>
          </w:p>
          <w:p w14:paraId="5CCFCC35" w14:textId="77777777" w:rsidR="00BD26BB" w:rsidRDefault="00BD26BB" w:rsidP="00495DC8">
            <w:pPr>
              <w:pStyle w:val="Normlnweb"/>
              <w:spacing w:before="0" w:beforeAutospacing="0" w:after="0" w:afterAutospacing="0"/>
              <w:ind w:left="322" w:hanging="284"/>
              <w:rPr>
                <w:ins w:id="5425" w:author="Matyas Adam" w:date="2018-11-16T16:04:00Z"/>
                <w:sz w:val="20"/>
                <w:szCs w:val="20"/>
              </w:rPr>
            </w:pPr>
            <w:ins w:id="5426" w:author="Matyas Adam" w:date="2018-11-16T16:04:00Z">
              <w:r w:rsidRPr="00FC5736">
                <w:rPr>
                  <w:caps/>
                  <w:sz w:val="20"/>
                  <w:szCs w:val="20"/>
                </w:rPr>
                <w:t>Betteley Birks, H.J., Birks,</w:t>
              </w:r>
              <w:r w:rsidRPr="00CD0006">
                <w:rPr>
                  <w:sz w:val="20"/>
                  <w:szCs w:val="20"/>
                </w:rPr>
                <w:t xml:space="preserve"> H.H. </w:t>
              </w:r>
              <w:r w:rsidRPr="00FC5736">
                <w:rPr>
                  <w:i/>
                  <w:sz w:val="20"/>
                  <w:szCs w:val="20"/>
                </w:rPr>
                <w:t>Quaternary Palaeoecology</w:t>
              </w:r>
              <w:r w:rsidRPr="00CD0006">
                <w:rPr>
                  <w:sz w:val="20"/>
                  <w:szCs w:val="20"/>
                </w:rPr>
                <w:t>. Edward Arnold,</w:t>
              </w:r>
              <w:r>
                <w:rPr>
                  <w:sz w:val="20"/>
                  <w:szCs w:val="20"/>
                </w:rPr>
                <w:t xml:space="preserve"> 1980.</w:t>
              </w:r>
              <w:r w:rsidRPr="00CD0006">
                <w:rPr>
                  <w:sz w:val="20"/>
                  <w:szCs w:val="20"/>
                </w:rPr>
                <w:t xml:space="preserve"> 289p.</w:t>
              </w:r>
            </w:ins>
          </w:p>
          <w:p w14:paraId="2AD9E78B" w14:textId="77777777" w:rsidR="00BD26BB" w:rsidRDefault="00BD26BB" w:rsidP="00495DC8">
            <w:pPr>
              <w:pStyle w:val="Normlnweb"/>
              <w:spacing w:before="0" w:beforeAutospacing="0" w:after="0" w:afterAutospacing="0"/>
              <w:ind w:left="322" w:hanging="284"/>
              <w:rPr>
                <w:ins w:id="5427" w:author="Matyas Adam" w:date="2018-11-16T16:04:00Z"/>
                <w:sz w:val="20"/>
                <w:szCs w:val="20"/>
              </w:rPr>
            </w:pPr>
            <w:ins w:id="5428" w:author="Matyas Adam" w:date="2018-11-16T16:04:00Z">
              <w:r w:rsidRPr="00FC5736">
                <w:rPr>
                  <w:caps/>
                  <w:sz w:val="20"/>
                  <w:szCs w:val="20"/>
                </w:rPr>
                <w:t>Bull</w:t>
              </w:r>
              <w:r w:rsidRPr="00CD0006">
                <w:rPr>
                  <w:sz w:val="20"/>
                  <w:szCs w:val="20"/>
                </w:rPr>
                <w:t xml:space="preserve">, W.B. </w:t>
              </w:r>
              <w:r w:rsidRPr="00FC5736">
                <w:rPr>
                  <w:i/>
                  <w:sz w:val="20"/>
                  <w:szCs w:val="20"/>
                </w:rPr>
                <w:t xml:space="preserve">Geomorphic Processes to Climate Change. </w:t>
              </w:r>
              <w:r w:rsidRPr="00CD0006">
                <w:rPr>
                  <w:sz w:val="20"/>
                  <w:szCs w:val="20"/>
                </w:rPr>
                <w:t>Oxford, Oxford University Press.</w:t>
              </w:r>
              <w:r>
                <w:rPr>
                  <w:sz w:val="20"/>
                  <w:szCs w:val="20"/>
                </w:rPr>
                <w:t xml:space="preserve"> 1991.</w:t>
              </w:r>
            </w:ins>
          </w:p>
          <w:p w14:paraId="0494949E" w14:textId="77777777" w:rsidR="00BD26BB" w:rsidRPr="00CD0006" w:rsidRDefault="00BD26BB" w:rsidP="00DC0213">
            <w:pPr>
              <w:pStyle w:val="Normlnweb"/>
              <w:spacing w:before="0" w:beforeAutospacing="0" w:after="0" w:afterAutospacing="0"/>
              <w:ind w:left="322" w:hanging="284"/>
              <w:rPr>
                <w:ins w:id="5429" w:author="Matyas Adam" w:date="2018-11-16T16:04:00Z"/>
                <w:sz w:val="20"/>
                <w:szCs w:val="20"/>
              </w:rPr>
            </w:pPr>
            <w:ins w:id="5430" w:author="Matyas Adam" w:date="2018-11-16T16:04:00Z">
              <w:r w:rsidRPr="00FC5736">
                <w:rPr>
                  <w:caps/>
                  <w:sz w:val="20"/>
                  <w:szCs w:val="20"/>
                </w:rPr>
                <w:t>Delcourt</w:t>
              </w:r>
              <w:r w:rsidRPr="00CD0006">
                <w:rPr>
                  <w:sz w:val="20"/>
                  <w:szCs w:val="20"/>
                </w:rPr>
                <w:t xml:space="preserve">, H. </w:t>
              </w:r>
              <w:r w:rsidRPr="00FC5736">
                <w:rPr>
                  <w:i/>
                  <w:sz w:val="20"/>
                  <w:szCs w:val="20"/>
                </w:rPr>
                <w:t>Quaternary Ecology: the Palaeoecology Perspective.</w:t>
              </w:r>
              <w:r w:rsidRPr="00CD0006">
                <w:rPr>
                  <w:sz w:val="20"/>
                  <w:szCs w:val="20"/>
                </w:rPr>
                <w:t xml:space="preserve"> Springer Verlag – Amsterdam, </w:t>
              </w:r>
              <w:r>
                <w:rPr>
                  <w:sz w:val="20"/>
                  <w:szCs w:val="20"/>
                </w:rPr>
                <w:t xml:space="preserve">1991. </w:t>
              </w:r>
              <w:r w:rsidRPr="00CD0006">
                <w:rPr>
                  <w:sz w:val="20"/>
                  <w:szCs w:val="20"/>
                </w:rPr>
                <w:t>242p.</w:t>
              </w:r>
            </w:ins>
          </w:p>
          <w:p w14:paraId="53163210" w14:textId="6B3C58F6" w:rsidR="00BD26BB" w:rsidDel="00DC0213" w:rsidRDefault="00BD26BB">
            <w:pPr>
              <w:pStyle w:val="Normlnweb"/>
              <w:spacing w:before="0" w:beforeAutospacing="0" w:after="0" w:afterAutospacing="0"/>
              <w:ind w:left="322" w:hanging="284"/>
              <w:rPr>
                <w:ins w:id="5431" w:author="Matyas Adam" w:date="2018-11-16T16:04:00Z"/>
                <w:del w:id="5432" w:author="PS" w:date="2018-11-25T15:07:00Z"/>
                <w:sz w:val="20"/>
                <w:szCs w:val="20"/>
              </w:rPr>
            </w:pPr>
          </w:p>
          <w:p w14:paraId="158B604A" w14:textId="77777777" w:rsidR="00BD26BB" w:rsidRPr="00D122B8" w:rsidRDefault="00BD26BB">
            <w:pPr>
              <w:pStyle w:val="Normlnweb"/>
              <w:spacing w:before="0" w:beforeAutospacing="0" w:after="0" w:afterAutospacing="0"/>
              <w:ind w:left="322" w:hanging="284"/>
              <w:pPrChange w:id="5433" w:author="Matyas Adam" w:date="2018-11-16T16:05:00Z">
                <w:pPr>
                  <w:jc w:val="both"/>
                </w:pPr>
              </w:pPrChange>
            </w:pPr>
            <w:ins w:id="5434" w:author="Matyas Adam" w:date="2018-11-16T16:04:00Z">
              <w:r w:rsidRPr="00FC5736">
                <w:rPr>
                  <w:caps/>
                  <w:sz w:val="20"/>
                  <w:szCs w:val="20"/>
                </w:rPr>
                <w:t xml:space="preserve">Rogers </w:t>
              </w:r>
              <w:r w:rsidRPr="00CD0006">
                <w:rPr>
                  <w:sz w:val="20"/>
                  <w:szCs w:val="20"/>
                </w:rPr>
                <w:t>J. J. W., 1994. A history of the Earth. Cambridge University Press, 312p.</w:t>
              </w:r>
            </w:ins>
          </w:p>
        </w:tc>
      </w:tr>
      <w:tr w:rsidR="00BD26BB" w14:paraId="78D29A83"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6B8217A9" w14:textId="77777777" w:rsidR="00BD26BB" w:rsidRDefault="00BD26BB" w:rsidP="00495DC8">
            <w:pPr>
              <w:jc w:val="center"/>
              <w:rPr>
                <w:b/>
              </w:rPr>
            </w:pPr>
            <w:r>
              <w:rPr>
                <w:b/>
              </w:rPr>
              <w:t>Informace ke kombinované nebo distanční formě</w:t>
            </w:r>
          </w:p>
        </w:tc>
      </w:tr>
      <w:tr w:rsidR="00BD26BB" w14:paraId="0165ABD1" w14:textId="77777777" w:rsidTr="00495DC8">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427E97FD" w14:textId="77777777" w:rsidR="00BD26BB" w:rsidRDefault="00BD26BB" w:rsidP="00495DC8">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0D999D41" w14:textId="77777777" w:rsidR="00BD26BB" w:rsidRDefault="00BD26BB" w:rsidP="00495DC8">
            <w:pPr>
              <w:jc w:val="both"/>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59328002" w14:textId="77777777" w:rsidR="00BD26BB" w:rsidRDefault="00BD26BB" w:rsidP="00495DC8">
            <w:pPr>
              <w:jc w:val="both"/>
              <w:rPr>
                <w:b/>
              </w:rPr>
            </w:pPr>
            <w:r>
              <w:rPr>
                <w:b/>
              </w:rPr>
              <w:t xml:space="preserve">hodin </w:t>
            </w:r>
          </w:p>
        </w:tc>
      </w:tr>
      <w:tr w:rsidR="00BD26BB" w14:paraId="3D0D5612" w14:textId="77777777" w:rsidTr="00495DC8">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47D114C" w14:textId="77777777" w:rsidR="00BD26BB" w:rsidRDefault="00BD26BB" w:rsidP="00495DC8">
            <w:pPr>
              <w:jc w:val="both"/>
              <w:rPr>
                <w:b/>
              </w:rPr>
            </w:pPr>
            <w:r>
              <w:rPr>
                <w:b/>
              </w:rPr>
              <w:t>Informace o způsobu kontaktu s vyučujícím</w:t>
            </w:r>
          </w:p>
        </w:tc>
      </w:tr>
      <w:tr w:rsidR="00BD26BB" w14:paraId="2EA9C205" w14:textId="77777777" w:rsidTr="00495DC8">
        <w:trPr>
          <w:trHeight w:val="283"/>
        </w:trPr>
        <w:tc>
          <w:tcPr>
            <w:tcW w:w="9855" w:type="dxa"/>
            <w:gridSpan w:val="8"/>
            <w:tcBorders>
              <w:top w:val="single" w:sz="4" w:space="0" w:color="auto"/>
              <w:left w:val="single" w:sz="4" w:space="0" w:color="auto"/>
              <w:bottom w:val="single" w:sz="4" w:space="0" w:color="auto"/>
              <w:right w:val="single" w:sz="4" w:space="0" w:color="auto"/>
            </w:tcBorders>
          </w:tcPr>
          <w:p w14:paraId="43ABBE21" w14:textId="77777777" w:rsidR="00BD26BB" w:rsidRDefault="00BD26BB" w:rsidP="00495DC8">
            <w:pPr>
              <w:jc w:val="both"/>
            </w:pPr>
          </w:p>
        </w:tc>
      </w:tr>
    </w:tbl>
    <w:p w14:paraId="4184FEFA" w14:textId="77777777" w:rsidR="00BD26BB" w:rsidRDefault="00BD26BB">
      <w:pPr>
        <w:spacing w:after="160" w:line="259" w:lineRule="auto"/>
      </w:pPr>
    </w:p>
    <w:p w14:paraId="26368966" w14:textId="77777777" w:rsidR="00BD26BB" w:rsidRDefault="00BD26BB">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1A5365EC" w14:textId="77777777" w:rsidTr="00495DC8">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1541D9F6" w14:textId="77777777" w:rsidR="00BD26BB" w:rsidRDefault="00BD26BB" w:rsidP="00495DC8">
            <w:pPr>
              <w:jc w:val="both"/>
              <w:rPr>
                <w:b/>
                <w:sz w:val="28"/>
              </w:rPr>
            </w:pPr>
            <w:r>
              <w:br w:type="page"/>
            </w:r>
            <w:r>
              <w:rPr>
                <w:b/>
                <w:sz w:val="28"/>
              </w:rPr>
              <w:t>B-III – Charakteristika studijního předmětu</w:t>
            </w:r>
          </w:p>
        </w:tc>
      </w:tr>
      <w:tr w:rsidR="00BD26BB" w14:paraId="15B34906" w14:textId="77777777" w:rsidTr="00495DC8">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0C79C104" w14:textId="77777777" w:rsidR="00BD26BB" w:rsidRDefault="00BD26BB" w:rsidP="00495DC8">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14:paraId="35EE655C" w14:textId="77777777" w:rsidR="00BD26BB" w:rsidRPr="009E3DA3" w:rsidRDefault="00BD26BB" w:rsidP="00495DC8">
            <w:pPr>
              <w:jc w:val="both"/>
              <w:rPr>
                <w:b/>
              </w:rPr>
            </w:pPr>
            <w:r w:rsidRPr="009E3DA3">
              <w:rPr>
                <w:b/>
              </w:rPr>
              <w:t>Recentní suroviny a jejich specifika</w:t>
            </w:r>
          </w:p>
        </w:tc>
      </w:tr>
      <w:tr w:rsidR="00BD26BB" w14:paraId="02E0F712"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A05336A" w14:textId="77777777" w:rsidR="00BD26BB" w:rsidRDefault="00BD26BB" w:rsidP="00495DC8">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14:paraId="549220E1" w14:textId="77777777" w:rsidR="00BD26BB" w:rsidRDefault="00BD26BB" w:rsidP="00495DC8">
            <w:pPr>
              <w:jc w:val="both"/>
            </w:pPr>
            <w:ins w:id="5435" w:author="Matyas Adam" w:date="2018-11-17T00:17:00Z">
              <w:r>
                <w:t>P</w:t>
              </w:r>
            </w:ins>
            <w:del w:id="5436" w:author="Matyas Adam" w:date="2018-11-17T00:17:00Z">
              <w:r w:rsidDel="006F590D">
                <w:delText>p</w:delText>
              </w:r>
            </w:del>
            <w:r>
              <w:t>ovinný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5043A7F" w14:textId="77777777" w:rsidR="00BD26BB" w:rsidRDefault="00BD26BB" w:rsidP="00495DC8">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14:paraId="0E44DD0D" w14:textId="77777777" w:rsidR="00BD26BB" w:rsidRDefault="00BD26BB" w:rsidP="00495DC8">
            <w:pPr>
              <w:jc w:val="both"/>
            </w:pPr>
            <w:r>
              <w:t>1/ZS</w:t>
            </w:r>
          </w:p>
        </w:tc>
      </w:tr>
      <w:tr w:rsidR="00BD26BB" w14:paraId="2EF9C38B"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B731BA0" w14:textId="77777777" w:rsidR="00BD26BB" w:rsidRDefault="00BD26BB" w:rsidP="00495DC8">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14:paraId="59F77170" w14:textId="77777777" w:rsidR="00BD26BB" w:rsidRDefault="00BD26BB" w:rsidP="00495DC8">
            <w:pPr>
              <w:jc w:val="both"/>
            </w:pPr>
            <w:r>
              <w:t xml:space="preserve">28p – 14s </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04C7BBE2" w14:textId="77777777" w:rsidR="00BD26BB" w:rsidRDefault="00BD26BB" w:rsidP="00495DC8">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14:paraId="7D7F8E5C" w14:textId="22484BD9" w:rsidR="00BD26BB" w:rsidRDefault="00BD26BB" w:rsidP="00495DC8">
            <w:pPr>
              <w:jc w:val="both"/>
            </w:pPr>
            <w:del w:id="5437" w:author="PS" w:date="2018-11-25T15:07:00Z">
              <w:r w:rsidDel="00DC0213">
                <w:delText>3</w:delText>
              </w:r>
            </w:del>
            <w:ins w:id="5438" w:author="PS" w:date="2018-11-25T15:07:00Z">
              <w:r w:rsidR="00DC0213">
                <w:t>42</w:t>
              </w:r>
            </w:ins>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218567A5" w14:textId="77777777" w:rsidR="00BD26BB" w:rsidRDefault="00BD26BB" w:rsidP="00495DC8">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14:paraId="15E5E11D" w14:textId="33D8295C" w:rsidR="00BD26BB" w:rsidRDefault="00B91134" w:rsidP="00495DC8">
            <w:pPr>
              <w:jc w:val="both"/>
            </w:pPr>
            <w:ins w:id="5439" w:author="PS" w:date="2018-11-25T15:09:00Z">
              <w:r>
                <w:t>4</w:t>
              </w:r>
            </w:ins>
          </w:p>
        </w:tc>
      </w:tr>
      <w:tr w:rsidR="00BD26BB" w14:paraId="46CEA1DB"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ECF7334" w14:textId="77777777" w:rsidR="00BD26BB" w:rsidRDefault="00BD26BB" w:rsidP="00495DC8">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37836536" w14:textId="77777777" w:rsidR="00BD26BB" w:rsidRDefault="00BD26BB" w:rsidP="00495DC8">
            <w:pPr>
              <w:jc w:val="both"/>
            </w:pPr>
          </w:p>
        </w:tc>
      </w:tr>
      <w:tr w:rsidR="00BD26BB" w14:paraId="0971BB4E"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0243537" w14:textId="77777777" w:rsidR="00BD26BB" w:rsidRDefault="00BD26BB" w:rsidP="00495DC8">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14:paraId="081A2C9E" w14:textId="77777777" w:rsidR="00BD26BB" w:rsidRDefault="00BD26BB" w:rsidP="00495DC8">
            <w:pPr>
              <w:jc w:val="both"/>
            </w:pPr>
            <w:del w:id="5440" w:author="Matyas Adam" w:date="2018-11-16T16:05:00Z">
              <w:r w:rsidDel="00EA3907">
                <w:delText>z. zk</w:delText>
              </w:r>
            </w:del>
            <w:ins w:id="5441" w:author="Matyas Adam" w:date="2018-11-16T16:05:00Z">
              <w:r>
                <w:t>Zápočet, zkouška</w:t>
              </w:r>
            </w:ins>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F2E4E43" w14:textId="77777777" w:rsidR="00BD26BB" w:rsidRDefault="00BD26BB" w:rsidP="00495DC8">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14:paraId="71ACCFB6" w14:textId="77777777" w:rsidR="00DC0213" w:rsidRDefault="00BD26BB" w:rsidP="00495DC8">
            <w:pPr>
              <w:jc w:val="both"/>
              <w:rPr>
                <w:ins w:id="5442" w:author="PS" w:date="2018-11-25T15:08:00Z"/>
              </w:rPr>
            </w:pPr>
            <w:del w:id="5443" w:author="PS" w:date="2018-11-25T15:08:00Z">
              <w:r w:rsidDel="00DC0213">
                <w:delText>P, S</w:delText>
              </w:r>
            </w:del>
            <w:ins w:id="5444" w:author="PS" w:date="2018-11-25T15:08:00Z">
              <w:r w:rsidR="00DC0213">
                <w:t>přednášky</w:t>
              </w:r>
            </w:ins>
          </w:p>
          <w:p w14:paraId="5E7D56A4" w14:textId="37ABE70A" w:rsidR="00BD26BB" w:rsidRDefault="00DC0213" w:rsidP="00495DC8">
            <w:pPr>
              <w:jc w:val="both"/>
            </w:pPr>
            <w:ins w:id="5445" w:author="PS" w:date="2018-11-25T15:08:00Z">
              <w:r>
                <w:t>semináře</w:t>
              </w:r>
            </w:ins>
            <w:del w:id="5446" w:author="Matyas Adam" w:date="2018-11-16T16:05:00Z">
              <w:r w:rsidR="00BD26BB" w:rsidDel="00EA3907">
                <w:delText xml:space="preserve">, </w:delText>
              </w:r>
              <w:r w:rsidR="00BD26BB" w:rsidRPr="00C12C9A" w:rsidDel="00EA3907">
                <w:delText>C</w:delText>
              </w:r>
            </w:del>
          </w:p>
        </w:tc>
      </w:tr>
      <w:tr w:rsidR="00BD26BB" w14:paraId="3A2E883A"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B2B5E20" w14:textId="0DA96C49" w:rsidR="00BD26BB" w:rsidRDefault="00BD26BB" w:rsidP="00495DC8">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79C6D3B4" w14:textId="77777777" w:rsidR="00BD26BB" w:rsidRDefault="00BD26BB" w:rsidP="00495DC8">
            <w:pPr>
              <w:jc w:val="both"/>
            </w:pPr>
            <w:r>
              <w:t xml:space="preserve">Minimálně 80% účast na kontrolované výuce, získání stanoveného počtu bodů při kontrolních testech a při zápočtovém testu. </w:t>
            </w:r>
          </w:p>
          <w:p w14:paraId="5BB497C0" w14:textId="77777777" w:rsidR="00BD26BB" w:rsidRDefault="00BD26BB" w:rsidP="00495DC8">
            <w:pPr>
              <w:jc w:val="both"/>
            </w:pPr>
            <w:r>
              <w:t>Úspěšné složení kombinované zkoušky.</w:t>
            </w:r>
          </w:p>
        </w:tc>
      </w:tr>
      <w:tr w:rsidR="00BD26BB" w14:paraId="248C9089" w14:textId="77777777" w:rsidTr="00495DC8">
        <w:trPr>
          <w:trHeight w:val="554"/>
        </w:trPr>
        <w:tc>
          <w:tcPr>
            <w:tcW w:w="9855" w:type="dxa"/>
            <w:gridSpan w:val="8"/>
            <w:tcBorders>
              <w:top w:val="nil"/>
              <w:left w:val="single" w:sz="4" w:space="0" w:color="auto"/>
              <w:bottom w:val="single" w:sz="4" w:space="0" w:color="auto"/>
              <w:right w:val="single" w:sz="4" w:space="0" w:color="auto"/>
            </w:tcBorders>
          </w:tcPr>
          <w:p w14:paraId="262CECFE" w14:textId="77777777" w:rsidR="00BD26BB" w:rsidRDefault="00BD26BB" w:rsidP="00495DC8">
            <w:pPr>
              <w:jc w:val="both"/>
            </w:pPr>
          </w:p>
        </w:tc>
      </w:tr>
      <w:tr w:rsidR="00BD26BB" w14:paraId="7EBFE7C4" w14:textId="77777777" w:rsidTr="00495DC8">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3F919D74" w14:textId="77777777" w:rsidR="00BD26BB" w:rsidRDefault="00BD26BB" w:rsidP="00495DC8">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14:paraId="50524222" w14:textId="77777777" w:rsidR="00BD26BB" w:rsidRDefault="00BD26BB" w:rsidP="00495DC8">
            <w:pPr>
              <w:jc w:val="both"/>
            </w:pPr>
            <w:r>
              <w:rPr>
                <w:bCs/>
              </w:rPr>
              <w:t xml:space="preserve">doc. Ing. Pavel Valášek, CSc. </w:t>
            </w:r>
            <w:del w:id="5447" w:author="Matyas Adam" w:date="2018-11-17T00:26:00Z">
              <w:r w:rsidDel="00B90E02">
                <w:rPr>
                  <w:bCs/>
                </w:rPr>
                <w:delText>(100 %)</w:delText>
              </w:r>
            </w:del>
          </w:p>
        </w:tc>
      </w:tr>
      <w:tr w:rsidR="00BD26BB" w14:paraId="76428476" w14:textId="77777777" w:rsidTr="00495DC8">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232B4D1B" w14:textId="77777777" w:rsidR="00BD26BB" w:rsidRDefault="00BD26BB" w:rsidP="00495DC8">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14:paraId="4F39C4DF" w14:textId="77777777" w:rsidR="00BD26BB" w:rsidRDefault="00BD26BB" w:rsidP="00495DC8">
            <w:pPr>
              <w:jc w:val="both"/>
            </w:pPr>
            <w:r w:rsidRPr="00D4222D">
              <w:t xml:space="preserve">Garant stanovuje koncepci předmětu, podílí se na přednáškách v rozsahu </w:t>
            </w:r>
            <w:r>
              <w:t>100</w:t>
            </w:r>
            <w:r w:rsidRPr="00D4222D">
              <w:t xml:space="preserve"> % a dále stanovuje koncepci cvičení a dohlíží na jejich jednotné vedení.</w:t>
            </w:r>
          </w:p>
        </w:tc>
      </w:tr>
      <w:tr w:rsidR="00BD26BB" w14:paraId="66C9573B"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0E0A0D2" w14:textId="77777777" w:rsidR="00BD26BB" w:rsidRDefault="00BD26BB" w:rsidP="00495DC8">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14:paraId="74867F2A" w14:textId="77777777" w:rsidR="00BD26BB" w:rsidRDefault="00BD26BB" w:rsidP="00495DC8">
            <w:pPr>
              <w:jc w:val="both"/>
            </w:pPr>
            <w:r>
              <w:rPr>
                <w:bCs/>
              </w:rPr>
              <w:t>doc. Ing. Pavel Valášek, CSc. Přednášky</w:t>
            </w:r>
            <w:ins w:id="5448" w:author="Jiří Lehejček [2]" w:date="2018-11-14T22:45:00Z">
              <w:r>
                <w:rPr>
                  <w:bCs/>
                </w:rPr>
                <w:t xml:space="preserve"> (100 %)</w:t>
              </w:r>
            </w:ins>
            <w:r>
              <w:rPr>
                <w:bCs/>
              </w:rPr>
              <w:t>, Mgr. Ing. Jiří Lehejček Ph.D. semináře</w:t>
            </w:r>
            <w:ins w:id="5449" w:author="Jiří Lehejček [2]" w:date="2018-11-14T22:45:00Z">
              <w:r>
                <w:rPr>
                  <w:bCs/>
                </w:rPr>
                <w:t xml:space="preserve"> (100 %)</w:t>
              </w:r>
            </w:ins>
          </w:p>
        </w:tc>
      </w:tr>
      <w:tr w:rsidR="00BD26BB" w14:paraId="6F520B49" w14:textId="77777777" w:rsidTr="00495DC8">
        <w:trPr>
          <w:trHeight w:val="554"/>
        </w:trPr>
        <w:tc>
          <w:tcPr>
            <w:tcW w:w="9855" w:type="dxa"/>
            <w:gridSpan w:val="8"/>
            <w:tcBorders>
              <w:top w:val="nil"/>
              <w:left w:val="single" w:sz="4" w:space="0" w:color="auto"/>
              <w:bottom w:val="single" w:sz="4" w:space="0" w:color="auto"/>
              <w:right w:val="single" w:sz="4" w:space="0" w:color="auto"/>
            </w:tcBorders>
          </w:tcPr>
          <w:p w14:paraId="55245EB4" w14:textId="77777777" w:rsidR="00BD26BB" w:rsidRDefault="00BD26BB" w:rsidP="00495DC8">
            <w:pPr>
              <w:jc w:val="both"/>
            </w:pPr>
          </w:p>
        </w:tc>
      </w:tr>
      <w:tr w:rsidR="00BD26BB" w14:paraId="57F8927D"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987DEF0" w14:textId="77777777" w:rsidR="00BD26BB" w:rsidRDefault="00BD26BB" w:rsidP="00495DC8">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14:paraId="2C807AED" w14:textId="77777777" w:rsidR="00BD26BB" w:rsidRDefault="00BD26BB" w:rsidP="00495DC8">
            <w:pPr>
              <w:jc w:val="both"/>
            </w:pPr>
          </w:p>
        </w:tc>
      </w:tr>
      <w:tr w:rsidR="00BD26BB" w14:paraId="10DAF033" w14:textId="77777777" w:rsidTr="00495DC8">
        <w:trPr>
          <w:trHeight w:val="3938"/>
        </w:trPr>
        <w:tc>
          <w:tcPr>
            <w:tcW w:w="9855" w:type="dxa"/>
            <w:gridSpan w:val="8"/>
            <w:tcBorders>
              <w:top w:val="nil"/>
              <w:left w:val="single" w:sz="4" w:space="0" w:color="auto"/>
              <w:bottom w:val="single" w:sz="12" w:space="0" w:color="auto"/>
              <w:right w:val="single" w:sz="4" w:space="0" w:color="auto"/>
            </w:tcBorders>
          </w:tcPr>
          <w:p w14:paraId="7618AEAE" w14:textId="77777777" w:rsidR="00BD26BB" w:rsidRDefault="00BD26BB">
            <w:pPr>
              <w:rPr>
                <w:ins w:id="5450" w:author="Matyas Adam" w:date="2018-11-16T16:06:00Z"/>
                <w:lang w:val="en-US"/>
              </w:rPr>
              <w:pPrChange w:id="5451" w:author="Matyas Adam" w:date="2018-11-16T16:06:00Z">
                <w:pPr>
                  <w:pStyle w:val="Nadpis8"/>
                  <w:spacing w:before="0"/>
                  <w:jc w:val="both"/>
                </w:pPr>
              </w:pPrChange>
            </w:pPr>
            <w:r w:rsidRPr="00EA3907">
              <w:rPr>
                <w:lang w:val="en-US"/>
                <w:rPrChange w:id="5452" w:author="Matyas Adam" w:date="2018-11-16T16:06:00Z">
                  <w:rPr/>
                </w:rPrChange>
              </w:rPr>
              <w:t>Jedná se o multioborový aplikovaný předmět, jehož cílem je poskytnout studentům ucelené poznatky v oblasti složení, vlastností a získávání recentních surovin. Na základě získaných poznatků budou vyvozovány zásady, podle kterých bude možno posoudit také rizika při zpracování těchto surovin, jejich bezpečnost a to jak z hlediska fyzikálně-chemického, tak i mikrobiálně-biochemického včetně environmentálních dopadů. Nabyté znalosti bude možno využít při získávání, kontrole, distribuci a zpracování uvedených surovin. Studenti najdou uplatnění nejen při řízení provozů, ale také v kontrolních laboratořích i ve správních orgánech a institucích.</w:t>
            </w:r>
          </w:p>
          <w:p w14:paraId="2BF25148" w14:textId="77777777" w:rsidR="00BD26BB" w:rsidRPr="00EA3907" w:rsidRDefault="00BD26BB">
            <w:pPr>
              <w:rPr>
                <w:lang w:val="en-US"/>
                <w:rPrChange w:id="5453" w:author="Matyas Adam" w:date="2018-11-16T16:06:00Z">
                  <w:rPr>
                    <w:rFonts w:ascii="Times New Roman" w:hAnsi="Times New Roman"/>
                    <w:color w:val="auto"/>
                  </w:rPr>
                </w:rPrChange>
              </w:rPr>
              <w:pPrChange w:id="5454" w:author="Matyas Adam" w:date="2018-11-16T16:06:00Z">
                <w:pPr>
                  <w:pStyle w:val="Nadpis8"/>
                  <w:spacing w:before="0"/>
                  <w:jc w:val="both"/>
                </w:pPr>
              </w:pPrChange>
            </w:pPr>
          </w:p>
          <w:p w14:paraId="0A250B9B" w14:textId="77777777" w:rsidR="00BD26BB" w:rsidRPr="00EA3907" w:rsidRDefault="00BD26BB" w:rsidP="00495DC8">
            <w:pPr>
              <w:rPr>
                <w:u w:val="single"/>
                <w:lang w:val="en-US"/>
                <w:rPrChange w:id="5455" w:author="Matyas Adam" w:date="2018-11-16T16:06:00Z">
                  <w:rPr>
                    <w:b/>
                    <w:lang w:val="en-US"/>
                  </w:rPr>
                </w:rPrChange>
              </w:rPr>
            </w:pPr>
            <w:del w:id="5456" w:author="Matyas Adam" w:date="2018-11-16T16:06:00Z">
              <w:r w:rsidRPr="00EA3907" w:rsidDel="00EA3907">
                <w:rPr>
                  <w:u w:val="single"/>
                  <w:lang w:val="en-US"/>
                  <w:rPrChange w:id="5457" w:author="Matyas Adam" w:date="2018-11-16T16:06:00Z">
                    <w:rPr>
                      <w:b/>
                      <w:lang w:val="en-US"/>
                    </w:rPr>
                  </w:rPrChange>
                </w:rPr>
                <w:delText>Syllabus:</w:delText>
              </w:r>
            </w:del>
            <w:ins w:id="5458" w:author="Matyas Adam" w:date="2018-11-16T16:06:00Z">
              <w:r w:rsidRPr="00EA3907">
                <w:rPr>
                  <w:u w:val="single"/>
                  <w:lang w:val="en-US"/>
                  <w:rPrChange w:id="5459" w:author="Matyas Adam" w:date="2018-11-16T16:06:00Z">
                    <w:rPr>
                      <w:b/>
                      <w:lang w:val="en-US"/>
                    </w:rPr>
                  </w:rPrChange>
                </w:rPr>
                <w:t>Hlavní témata:</w:t>
              </w:r>
            </w:ins>
          </w:p>
          <w:p w14:paraId="4A3AE19F" w14:textId="77777777" w:rsidR="00BD26BB" w:rsidRPr="00EA3907" w:rsidRDefault="00BD26BB">
            <w:pPr>
              <w:numPr>
                <w:ilvl w:val="0"/>
                <w:numId w:val="100"/>
              </w:numPr>
              <w:rPr>
                <w:iCs/>
                <w:lang w:val="en-US"/>
                <w:rPrChange w:id="5460" w:author="Matyas Adam" w:date="2018-11-16T16:06:00Z">
                  <w:rPr>
                    <w:iCs/>
                    <w:lang w:val="en-GB"/>
                  </w:rPr>
                </w:rPrChange>
              </w:rPr>
              <w:pPrChange w:id="5461" w:author="PS" w:date="2018-11-25T15:09:00Z">
                <w:pPr>
                  <w:numPr>
                    <w:numId w:val="49"/>
                  </w:numPr>
                  <w:ind w:left="720" w:hanging="360"/>
                </w:pPr>
              </w:pPrChange>
            </w:pPr>
            <w:r w:rsidRPr="00EA3907">
              <w:rPr>
                <w:iCs/>
                <w:lang w:val="en-US"/>
                <w:rPrChange w:id="5462" w:author="Matyas Adam" w:date="2018-11-16T16:06:00Z">
                  <w:rPr>
                    <w:iCs/>
                    <w:lang w:val="en-GB"/>
                  </w:rPr>
                </w:rPrChange>
              </w:rPr>
              <w:t>Úvod a vymezení základních pojmů.</w:t>
            </w:r>
          </w:p>
          <w:p w14:paraId="4FEE5FF6" w14:textId="77777777" w:rsidR="00BD26BB" w:rsidRPr="00EA3907" w:rsidRDefault="00BD26BB">
            <w:pPr>
              <w:numPr>
                <w:ilvl w:val="0"/>
                <w:numId w:val="100"/>
              </w:numPr>
              <w:rPr>
                <w:iCs/>
                <w:lang w:val="en-US"/>
                <w:rPrChange w:id="5463" w:author="Matyas Adam" w:date="2018-11-16T16:06:00Z">
                  <w:rPr>
                    <w:iCs/>
                    <w:lang w:val="en-GB"/>
                  </w:rPr>
                </w:rPrChange>
              </w:rPr>
              <w:pPrChange w:id="5464" w:author="PS" w:date="2018-11-25T15:09:00Z">
                <w:pPr>
                  <w:numPr>
                    <w:numId w:val="49"/>
                  </w:numPr>
                  <w:ind w:left="720" w:hanging="360"/>
                </w:pPr>
              </w:pPrChange>
            </w:pPr>
            <w:r w:rsidRPr="00EA3907">
              <w:rPr>
                <w:iCs/>
                <w:lang w:val="en-US"/>
                <w:rPrChange w:id="5465" w:author="Matyas Adam" w:date="2018-11-16T16:06:00Z">
                  <w:rPr>
                    <w:iCs/>
                    <w:lang w:val="en-GB"/>
                  </w:rPr>
                </w:rPrChange>
              </w:rPr>
              <w:t>Anorganické suroviny nerostného původu a jejich základní složení.</w:t>
            </w:r>
          </w:p>
          <w:p w14:paraId="06E439FC" w14:textId="77777777" w:rsidR="00BD26BB" w:rsidRPr="00EA3907" w:rsidRDefault="00BD26BB">
            <w:pPr>
              <w:numPr>
                <w:ilvl w:val="0"/>
                <w:numId w:val="100"/>
              </w:numPr>
              <w:rPr>
                <w:iCs/>
                <w:lang w:val="en-US"/>
                <w:rPrChange w:id="5466" w:author="Matyas Adam" w:date="2018-11-16T16:06:00Z">
                  <w:rPr>
                    <w:iCs/>
                    <w:lang w:val="en-GB"/>
                  </w:rPr>
                </w:rPrChange>
              </w:rPr>
              <w:pPrChange w:id="5467" w:author="PS" w:date="2018-11-25T15:09:00Z">
                <w:pPr>
                  <w:numPr>
                    <w:numId w:val="49"/>
                  </w:numPr>
                  <w:ind w:left="720" w:hanging="360"/>
                </w:pPr>
              </w:pPrChange>
            </w:pPr>
            <w:r w:rsidRPr="00EA3907">
              <w:rPr>
                <w:iCs/>
                <w:lang w:val="en-US"/>
                <w:rPrChange w:id="5468" w:author="Matyas Adam" w:date="2018-11-16T16:06:00Z">
                  <w:rPr>
                    <w:iCs/>
                    <w:lang w:val="en-GB"/>
                  </w:rPr>
                </w:rPrChange>
              </w:rPr>
              <w:t>Zpracování anorganických surovin nerostného původu.</w:t>
            </w:r>
          </w:p>
          <w:p w14:paraId="7C91354F" w14:textId="77777777" w:rsidR="00BD26BB" w:rsidRPr="00EA3907" w:rsidRDefault="00BD26BB">
            <w:pPr>
              <w:numPr>
                <w:ilvl w:val="0"/>
                <w:numId w:val="100"/>
              </w:numPr>
              <w:rPr>
                <w:iCs/>
                <w:lang w:val="en-US"/>
                <w:rPrChange w:id="5469" w:author="Matyas Adam" w:date="2018-11-16T16:06:00Z">
                  <w:rPr>
                    <w:iCs/>
                    <w:lang w:val="en-GB"/>
                  </w:rPr>
                </w:rPrChange>
              </w:rPr>
              <w:pPrChange w:id="5470" w:author="PS" w:date="2018-11-25T15:09:00Z">
                <w:pPr>
                  <w:numPr>
                    <w:numId w:val="49"/>
                  </w:numPr>
                  <w:ind w:left="720" w:hanging="360"/>
                </w:pPr>
              </w:pPrChange>
            </w:pPr>
            <w:r w:rsidRPr="00EA3907">
              <w:rPr>
                <w:iCs/>
                <w:lang w:val="en-US"/>
                <w:rPrChange w:id="5471" w:author="Matyas Adam" w:date="2018-11-16T16:06:00Z">
                  <w:rPr>
                    <w:iCs/>
                    <w:lang w:val="en-GB"/>
                  </w:rPr>
                </w:rPrChange>
              </w:rPr>
              <w:t>Praktické aplikace na bázi anorganických surovin nerostného původu.</w:t>
            </w:r>
          </w:p>
          <w:p w14:paraId="69B723D0" w14:textId="77777777" w:rsidR="00BD26BB" w:rsidRPr="00EA3907" w:rsidRDefault="00BD26BB">
            <w:pPr>
              <w:numPr>
                <w:ilvl w:val="0"/>
                <w:numId w:val="100"/>
              </w:numPr>
              <w:rPr>
                <w:iCs/>
                <w:lang w:val="en-US"/>
                <w:rPrChange w:id="5472" w:author="Matyas Adam" w:date="2018-11-16T16:06:00Z">
                  <w:rPr>
                    <w:iCs/>
                    <w:lang w:val="en-GB"/>
                  </w:rPr>
                </w:rPrChange>
              </w:rPr>
              <w:pPrChange w:id="5473" w:author="PS" w:date="2018-11-25T15:09:00Z">
                <w:pPr>
                  <w:numPr>
                    <w:numId w:val="49"/>
                  </w:numPr>
                  <w:ind w:left="720" w:hanging="360"/>
                </w:pPr>
              </w:pPrChange>
            </w:pPr>
            <w:r w:rsidRPr="00EA3907">
              <w:rPr>
                <w:iCs/>
                <w:lang w:val="en-US"/>
                <w:rPrChange w:id="5474" w:author="Matyas Adam" w:date="2018-11-16T16:06:00Z">
                  <w:rPr>
                    <w:iCs/>
                    <w:lang w:val="en-GB"/>
                  </w:rPr>
                </w:rPrChange>
              </w:rPr>
              <w:t>Nerostné suroviny organického původu a jejich základní složení.</w:t>
            </w:r>
          </w:p>
          <w:p w14:paraId="31E5D62E" w14:textId="77777777" w:rsidR="00BD26BB" w:rsidRPr="00EA3907" w:rsidRDefault="00BD26BB">
            <w:pPr>
              <w:numPr>
                <w:ilvl w:val="0"/>
                <w:numId w:val="100"/>
              </w:numPr>
              <w:rPr>
                <w:iCs/>
                <w:lang w:val="en-US"/>
                <w:rPrChange w:id="5475" w:author="Matyas Adam" w:date="2018-11-16T16:06:00Z">
                  <w:rPr>
                    <w:iCs/>
                    <w:lang w:val="en-GB"/>
                  </w:rPr>
                </w:rPrChange>
              </w:rPr>
              <w:pPrChange w:id="5476" w:author="PS" w:date="2018-11-25T15:09:00Z">
                <w:pPr>
                  <w:numPr>
                    <w:numId w:val="49"/>
                  </w:numPr>
                  <w:ind w:left="720" w:hanging="360"/>
                </w:pPr>
              </w:pPrChange>
            </w:pPr>
            <w:r w:rsidRPr="00EA3907">
              <w:rPr>
                <w:iCs/>
                <w:lang w:val="en-US"/>
                <w:rPrChange w:id="5477" w:author="Matyas Adam" w:date="2018-11-16T16:06:00Z">
                  <w:rPr>
                    <w:iCs/>
                    <w:lang w:val="en-GB"/>
                  </w:rPr>
                </w:rPrChange>
              </w:rPr>
              <w:t>Zpracování nerostných surovin organického původu.</w:t>
            </w:r>
          </w:p>
          <w:p w14:paraId="5956609A" w14:textId="77777777" w:rsidR="00BD26BB" w:rsidRPr="00EA3907" w:rsidRDefault="00BD26BB">
            <w:pPr>
              <w:numPr>
                <w:ilvl w:val="0"/>
                <w:numId w:val="100"/>
              </w:numPr>
              <w:rPr>
                <w:iCs/>
                <w:lang w:val="en-US"/>
                <w:rPrChange w:id="5478" w:author="Matyas Adam" w:date="2018-11-16T16:06:00Z">
                  <w:rPr>
                    <w:iCs/>
                    <w:lang w:val="en-GB"/>
                  </w:rPr>
                </w:rPrChange>
              </w:rPr>
              <w:pPrChange w:id="5479" w:author="PS" w:date="2018-11-25T15:09:00Z">
                <w:pPr>
                  <w:numPr>
                    <w:numId w:val="49"/>
                  </w:numPr>
                  <w:ind w:left="720" w:hanging="360"/>
                </w:pPr>
              </w:pPrChange>
            </w:pPr>
            <w:r w:rsidRPr="00EA3907">
              <w:rPr>
                <w:iCs/>
                <w:lang w:val="en-US"/>
                <w:rPrChange w:id="5480" w:author="Matyas Adam" w:date="2018-11-16T16:06:00Z">
                  <w:rPr>
                    <w:iCs/>
                    <w:lang w:val="en-GB"/>
                  </w:rPr>
                </w:rPrChange>
              </w:rPr>
              <w:t>Praktické aplikace na bázi nerostných surovin organického původu.</w:t>
            </w:r>
          </w:p>
          <w:p w14:paraId="61C4CF22" w14:textId="77777777" w:rsidR="00BD26BB" w:rsidRPr="00EA3907" w:rsidRDefault="00BD26BB">
            <w:pPr>
              <w:numPr>
                <w:ilvl w:val="0"/>
                <w:numId w:val="100"/>
              </w:numPr>
              <w:rPr>
                <w:iCs/>
                <w:lang w:val="en-US"/>
                <w:rPrChange w:id="5481" w:author="Matyas Adam" w:date="2018-11-16T16:06:00Z">
                  <w:rPr>
                    <w:iCs/>
                    <w:lang w:val="en-GB"/>
                  </w:rPr>
                </w:rPrChange>
              </w:rPr>
              <w:pPrChange w:id="5482" w:author="PS" w:date="2018-11-25T15:09:00Z">
                <w:pPr>
                  <w:numPr>
                    <w:numId w:val="49"/>
                  </w:numPr>
                  <w:ind w:left="720" w:hanging="360"/>
                </w:pPr>
              </w:pPrChange>
            </w:pPr>
            <w:r w:rsidRPr="00EA3907">
              <w:rPr>
                <w:iCs/>
                <w:lang w:val="en-US"/>
                <w:rPrChange w:id="5483" w:author="Matyas Adam" w:date="2018-11-16T16:06:00Z">
                  <w:rPr>
                    <w:iCs/>
                    <w:lang w:val="en-GB"/>
                  </w:rPr>
                </w:rPrChange>
              </w:rPr>
              <w:t>Suroviny rostlinného původu, jejich produkce a základní složení.</w:t>
            </w:r>
          </w:p>
          <w:p w14:paraId="564B275D" w14:textId="77777777" w:rsidR="00BD26BB" w:rsidRPr="00EA3907" w:rsidRDefault="00BD26BB">
            <w:pPr>
              <w:numPr>
                <w:ilvl w:val="0"/>
                <w:numId w:val="100"/>
              </w:numPr>
              <w:rPr>
                <w:iCs/>
                <w:lang w:val="en-US"/>
                <w:rPrChange w:id="5484" w:author="Matyas Adam" w:date="2018-11-16T16:06:00Z">
                  <w:rPr>
                    <w:iCs/>
                    <w:lang w:val="en-GB"/>
                  </w:rPr>
                </w:rPrChange>
              </w:rPr>
              <w:pPrChange w:id="5485" w:author="PS" w:date="2018-11-25T15:09:00Z">
                <w:pPr>
                  <w:numPr>
                    <w:numId w:val="49"/>
                  </w:numPr>
                  <w:ind w:left="720" w:hanging="360"/>
                </w:pPr>
              </w:pPrChange>
            </w:pPr>
            <w:r w:rsidRPr="00EA3907">
              <w:rPr>
                <w:iCs/>
                <w:lang w:val="en-US"/>
                <w:rPrChange w:id="5486" w:author="Matyas Adam" w:date="2018-11-16T16:06:00Z">
                  <w:rPr>
                    <w:iCs/>
                    <w:lang w:val="en-GB"/>
                  </w:rPr>
                </w:rPrChange>
              </w:rPr>
              <w:t>Zpracování surovin rostlinného původu.</w:t>
            </w:r>
          </w:p>
          <w:p w14:paraId="1C31F6BA" w14:textId="77777777" w:rsidR="00BD26BB" w:rsidRPr="00EA3907" w:rsidRDefault="00BD26BB">
            <w:pPr>
              <w:numPr>
                <w:ilvl w:val="0"/>
                <w:numId w:val="100"/>
              </w:numPr>
              <w:rPr>
                <w:iCs/>
                <w:lang w:val="en-US"/>
                <w:rPrChange w:id="5487" w:author="Matyas Adam" w:date="2018-11-16T16:06:00Z">
                  <w:rPr>
                    <w:iCs/>
                    <w:lang w:val="en-GB"/>
                  </w:rPr>
                </w:rPrChange>
              </w:rPr>
              <w:pPrChange w:id="5488" w:author="PS" w:date="2018-11-25T15:09:00Z">
                <w:pPr>
                  <w:numPr>
                    <w:numId w:val="49"/>
                  </w:numPr>
                  <w:ind w:left="720" w:hanging="360"/>
                </w:pPr>
              </w:pPrChange>
            </w:pPr>
            <w:r w:rsidRPr="00EA3907">
              <w:rPr>
                <w:iCs/>
                <w:lang w:val="en-US"/>
                <w:rPrChange w:id="5489" w:author="Matyas Adam" w:date="2018-11-16T16:06:00Z">
                  <w:rPr>
                    <w:iCs/>
                    <w:lang w:val="en-GB"/>
                  </w:rPr>
                </w:rPrChange>
              </w:rPr>
              <w:t>Praktické aplikace na bázi surovin rostlinného původu.</w:t>
            </w:r>
          </w:p>
          <w:p w14:paraId="43D2EC2D" w14:textId="77777777" w:rsidR="00BD26BB" w:rsidRPr="00EA3907" w:rsidRDefault="00BD26BB">
            <w:pPr>
              <w:numPr>
                <w:ilvl w:val="0"/>
                <w:numId w:val="100"/>
              </w:numPr>
              <w:rPr>
                <w:iCs/>
                <w:lang w:val="en-US"/>
                <w:rPrChange w:id="5490" w:author="Matyas Adam" w:date="2018-11-16T16:06:00Z">
                  <w:rPr>
                    <w:iCs/>
                    <w:lang w:val="en-GB"/>
                  </w:rPr>
                </w:rPrChange>
              </w:rPr>
              <w:pPrChange w:id="5491" w:author="PS" w:date="2018-11-25T15:09:00Z">
                <w:pPr>
                  <w:numPr>
                    <w:numId w:val="49"/>
                  </w:numPr>
                  <w:ind w:left="720" w:hanging="360"/>
                </w:pPr>
              </w:pPrChange>
            </w:pPr>
            <w:r w:rsidRPr="00EA3907">
              <w:rPr>
                <w:iCs/>
                <w:lang w:val="en-US"/>
                <w:rPrChange w:id="5492" w:author="Matyas Adam" w:date="2018-11-16T16:06:00Z">
                  <w:rPr>
                    <w:iCs/>
                    <w:lang w:val="en-GB"/>
                  </w:rPr>
                </w:rPrChange>
              </w:rPr>
              <w:t>Suroviny živočišného původu, jejich produkce a základní složení.</w:t>
            </w:r>
          </w:p>
          <w:p w14:paraId="0DBB5371" w14:textId="77777777" w:rsidR="00BD26BB" w:rsidRPr="00EA3907" w:rsidRDefault="00BD26BB">
            <w:pPr>
              <w:numPr>
                <w:ilvl w:val="0"/>
                <w:numId w:val="100"/>
              </w:numPr>
              <w:rPr>
                <w:iCs/>
                <w:lang w:val="en-US"/>
                <w:rPrChange w:id="5493" w:author="Matyas Adam" w:date="2018-11-16T16:06:00Z">
                  <w:rPr>
                    <w:iCs/>
                    <w:lang w:val="en-GB"/>
                  </w:rPr>
                </w:rPrChange>
              </w:rPr>
              <w:pPrChange w:id="5494" w:author="PS" w:date="2018-11-25T15:09:00Z">
                <w:pPr>
                  <w:numPr>
                    <w:numId w:val="49"/>
                  </w:numPr>
                  <w:ind w:left="720" w:hanging="360"/>
                </w:pPr>
              </w:pPrChange>
            </w:pPr>
            <w:r w:rsidRPr="00EA3907">
              <w:rPr>
                <w:iCs/>
                <w:lang w:val="en-US"/>
                <w:rPrChange w:id="5495" w:author="Matyas Adam" w:date="2018-11-16T16:06:00Z">
                  <w:rPr>
                    <w:iCs/>
                    <w:lang w:val="en-GB"/>
                  </w:rPr>
                </w:rPrChange>
              </w:rPr>
              <w:t>Zpracování surovin živočišného původu.</w:t>
            </w:r>
          </w:p>
          <w:p w14:paraId="667CC867" w14:textId="77777777" w:rsidR="00BD26BB" w:rsidRPr="00EA3907" w:rsidRDefault="00BD26BB">
            <w:pPr>
              <w:numPr>
                <w:ilvl w:val="0"/>
                <w:numId w:val="100"/>
              </w:numPr>
              <w:rPr>
                <w:iCs/>
                <w:lang w:val="en-US"/>
                <w:rPrChange w:id="5496" w:author="Matyas Adam" w:date="2018-11-16T16:06:00Z">
                  <w:rPr>
                    <w:iCs/>
                    <w:lang w:val="en-GB"/>
                  </w:rPr>
                </w:rPrChange>
              </w:rPr>
              <w:pPrChange w:id="5497" w:author="PS" w:date="2018-11-25T15:09:00Z">
                <w:pPr>
                  <w:numPr>
                    <w:numId w:val="49"/>
                  </w:numPr>
                  <w:ind w:left="720" w:hanging="360"/>
                </w:pPr>
              </w:pPrChange>
            </w:pPr>
            <w:r w:rsidRPr="00EA3907">
              <w:rPr>
                <w:iCs/>
                <w:lang w:val="en-US"/>
                <w:rPrChange w:id="5498" w:author="Matyas Adam" w:date="2018-11-16T16:06:00Z">
                  <w:rPr>
                    <w:iCs/>
                    <w:lang w:val="en-GB"/>
                  </w:rPr>
                </w:rPrChange>
              </w:rPr>
              <w:t>Praktické aplikace na bázi surovin živočišného původu.</w:t>
            </w:r>
          </w:p>
          <w:p w14:paraId="5C20F3A7" w14:textId="77777777" w:rsidR="00BD26BB" w:rsidRPr="00EA3907" w:rsidRDefault="00BD26BB">
            <w:pPr>
              <w:numPr>
                <w:ilvl w:val="0"/>
                <w:numId w:val="100"/>
              </w:numPr>
              <w:rPr>
                <w:iCs/>
                <w:lang w:val="en-US"/>
                <w:rPrChange w:id="5499" w:author="Matyas Adam" w:date="2018-11-16T16:06:00Z">
                  <w:rPr>
                    <w:iCs/>
                    <w:lang w:val="pl-PL"/>
                  </w:rPr>
                </w:rPrChange>
              </w:rPr>
              <w:pPrChange w:id="5500" w:author="PS" w:date="2018-11-25T15:09:00Z">
                <w:pPr>
                  <w:numPr>
                    <w:numId w:val="49"/>
                  </w:numPr>
                  <w:ind w:left="720" w:hanging="360"/>
                </w:pPr>
              </w:pPrChange>
            </w:pPr>
            <w:r w:rsidRPr="00EA3907">
              <w:rPr>
                <w:iCs/>
                <w:lang w:val="en-US"/>
                <w:rPrChange w:id="5501" w:author="Matyas Adam" w:date="2018-11-16T16:06:00Z">
                  <w:rPr>
                    <w:iCs/>
                    <w:lang w:val="pl-PL"/>
                  </w:rPr>
                </w:rPrChange>
              </w:rPr>
              <w:t>Obnova a rekultivace krajiny po získávání a zpracování surovin.</w:t>
            </w:r>
          </w:p>
          <w:p w14:paraId="77303E82" w14:textId="77777777" w:rsidR="00BD26BB" w:rsidRDefault="00BD26BB" w:rsidP="00495DC8">
            <w:pPr>
              <w:jc w:val="both"/>
            </w:pPr>
          </w:p>
        </w:tc>
      </w:tr>
      <w:tr w:rsidR="00BD26BB" w14:paraId="10F28E02" w14:textId="77777777" w:rsidTr="00495DC8">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3A3D8874" w14:textId="77777777" w:rsidR="00BD26BB" w:rsidRDefault="00BD26BB" w:rsidP="00495DC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65A89F42" w14:textId="77777777" w:rsidR="00BD26BB" w:rsidRDefault="00BD26BB" w:rsidP="00495DC8">
            <w:pPr>
              <w:jc w:val="both"/>
            </w:pPr>
          </w:p>
        </w:tc>
      </w:tr>
      <w:tr w:rsidR="00BD26BB" w14:paraId="79AFCC65" w14:textId="77777777" w:rsidTr="00495DC8">
        <w:trPr>
          <w:trHeight w:val="1497"/>
        </w:trPr>
        <w:tc>
          <w:tcPr>
            <w:tcW w:w="9855" w:type="dxa"/>
            <w:gridSpan w:val="8"/>
            <w:tcBorders>
              <w:top w:val="nil"/>
              <w:left w:val="single" w:sz="4" w:space="0" w:color="auto"/>
              <w:bottom w:val="single" w:sz="4" w:space="0" w:color="auto"/>
              <w:right w:val="single" w:sz="4" w:space="0" w:color="auto"/>
            </w:tcBorders>
          </w:tcPr>
          <w:p w14:paraId="443E8CD6" w14:textId="77777777" w:rsidR="00BD26BB" w:rsidRPr="00202D8A" w:rsidRDefault="00BD26BB">
            <w:pPr>
              <w:ind w:left="322" w:hanging="284"/>
              <w:jc w:val="both"/>
              <w:rPr>
                <w:b/>
              </w:rPr>
              <w:pPrChange w:id="5502" w:author="Matyas Adam" w:date="2018-11-16T16:07:00Z">
                <w:pPr>
                  <w:ind w:firstLine="38"/>
                  <w:jc w:val="both"/>
                </w:pPr>
              </w:pPrChange>
            </w:pPr>
            <w:r>
              <w:rPr>
                <w:b/>
              </w:rPr>
              <w:t>Povinná</w:t>
            </w:r>
            <w:ins w:id="5503" w:author="Matyas Adam" w:date="2018-11-16T16:07:00Z">
              <w:r>
                <w:rPr>
                  <w:b/>
                </w:rPr>
                <w:t xml:space="preserve"> literatura</w:t>
              </w:r>
            </w:ins>
            <w:r w:rsidRPr="00202D8A">
              <w:rPr>
                <w:b/>
              </w:rPr>
              <w:t>:</w:t>
            </w:r>
          </w:p>
          <w:p w14:paraId="2EADCABB" w14:textId="77777777" w:rsidR="00BD26BB" w:rsidRPr="00202D8A" w:rsidRDefault="00BD26BB">
            <w:pPr>
              <w:ind w:left="322" w:hanging="284"/>
              <w:contextualSpacing/>
              <w:pPrChange w:id="5504" w:author="Matyas Adam" w:date="2018-11-16T16:07:00Z">
                <w:pPr>
                  <w:ind w:left="38"/>
                  <w:contextualSpacing/>
                </w:pPr>
              </w:pPrChange>
            </w:pPr>
            <w:r w:rsidRPr="00202D8A">
              <w:t>H</w:t>
            </w:r>
            <w:r>
              <w:t>OLOUBEK</w:t>
            </w:r>
            <w:r w:rsidRPr="00202D8A">
              <w:t xml:space="preserve">, J. </w:t>
            </w:r>
            <w:r w:rsidRPr="00202D8A">
              <w:rPr>
                <w:i/>
                <w:iCs/>
              </w:rPr>
              <w:t>Chemie životního prostředí</w:t>
            </w:r>
            <w:r w:rsidRPr="00202D8A">
              <w:t>. Praha : SPN, 1990. ISBN 8021001054.</w:t>
            </w:r>
          </w:p>
          <w:p w14:paraId="5C472B5E" w14:textId="77777777" w:rsidR="00BD26BB" w:rsidRPr="00652250" w:rsidRDefault="00BD26BB">
            <w:pPr>
              <w:ind w:left="322" w:hanging="284"/>
              <w:jc w:val="both"/>
              <w:pPrChange w:id="5505" w:author="Matyas Adam" w:date="2018-11-16T16:07:00Z">
                <w:pPr>
                  <w:ind w:left="38"/>
                  <w:jc w:val="both"/>
                </w:pPr>
              </w:pPrChange>
            </w:pPr>
            <w:r w:rsidRPr="00652250">
              <w:t>K</w:t>
            </w:r>
            <w:r>
              <w:t>UKAL</w:t>
            </w:r>
            <w:r w:rsidRPr="00652250">
              <w:t>, Z.</w:t>
            </w:r>
            <w:r>
              <w:t>:</w:t>
            </w:r>
            <w:r w:rsidRPr="00652250">
              <w:t xml:space="preserve"> Horninové prostředí České republiky. ČGÚ Praha, 2000. 192 s.</w:t>
            </w:r>
            <w:r>
              <w:t xml:space="preserve"> ISBN 80-7075-413-3.</w:t>
            </w:r>
          </w:p>
          <w:p w14:paraId="3157A145" w14:textId="77777777" w:rsidR="00BD26BB" w:rsidRDefault="00BD26BB">
            <w:pPr>
              <w:ind w:left="38"/>
              <w:contextualSpacing/>
              <w:pPrChange w:id="5506" w:author="PS" w:date="2018-11-25T15:09:00Z">
                <w:pPr>
                  <w:ind w:left="322" w:hanging="284"/>
                  <w:contextualSpacing/>
                </w:pPr>
              </w:pPrChange>
            </w:pPr>
            <w:r w:rsidRPr="00441758">
              <w:t xml:space="preserve">FRANCIS, FREDERICK J., </w:t>
            </w:r>
            <w:r w:rsidRPr="00441758">
              <w:rPr>
                <w:i/>
              </w:rPr>
              <w:t>Wiley Encyclopedia of Food Science and Technology (2nd Edition),</w:t>
            </w:r>
            <w:r w:rsidRPr="00441758">
              <w:t xml:space="preserve"> John Wiley &amp; Sons, 1999, 2816 pp., ISBN 978-0-471-19285-5 </w:t>
            </w:r>
          </w:p>
          <w:p w14:paraId="09D2B208" w14:textId="77777777" w:rsidR="00BD26BB" w:rsidRDefault="00BD26BB">
            <w:pPr>
              <w:ind w:left="38"/>
              <w:contextualSpacing/>
              <w:rPr>
                <w:ins w:id="5507" w:author="Matyas Adam" w:date="2018-11-16T16:07:00Z"/>
              </w:rPr>
              <w:pPrChange w:id="5508" w:author="PS" w:date="2018-11-25T15:09:00Z">
                <w:pPr>
                  <w:ind w:left="322" w:hanging="284"/>
                  <w:contextualSpacing/>
                </w:pPr>
              </w:pPrChange>
            </w:pPr>
            <w:r w:rsidRPr="00441758">
              <w:t xml:space="preserve">KYZLINK, V.: </w:t>
            </w:r>
            <w:r w:rsidRPr="00441758">
              <w:rPr>
                <w:i/>
              </w:rPr>
              <w:t>Principles of food preservation</w:t>
            </w:r>
            <w:r w:rsidRPr="00441758">
              <w:t>,  ELSEVIER Amsterdam-Oxford-New York-Tokyo 1990, ISBN 0-444-98844-0</w:t>
            </w:r>
          </w:p>
          <w:p w14:paraId="730487D6" w14:textId="77777777" w:rsidR="00BD26BB" w:rsidRPr="000B1801" w:rsidRDefault="00BD26BB">
            <w:pPr>
              <w:ind w:left="322" w:hanging="284"/>
              <w:jc w:val="both"/>
              <w:rPr>
                <w:sz w:val="19"/>
                <w:szCs w:val="19"/>
                <w:rPrChange w:id="5509" w:author="Matyas Adam" w:date="2018-11-16T16:07:00Z">
                  <w:rPr/>
                </w:rPrChange>
              </w:rPr>
              <w:pPrChange w:id="5510" w:author="Matyas Adam" w:date="2018-11-16T16:07:00Z">
                <w:pPr>
                  <w:ind w:left="38"/>
                  <w:contextualSpacing/>
                </w:pPr>
              </w:pPrChange>
            </w:pPr>
            <w:ins w:id="5511" w:author="Matyas Adam" w:date="2018-11-16T16:07:00Z">
              <w:r w:rsidRPr="00A70703">
                <w:t>Materiály dostupné v e-learningovém kurzu předmětu v LMS Moodle na </w:t>
              </w:r>
              <w:r w:rsidRPr="00A70703">
                <w:fldChar w:fldCharType="begin"/>
              </w:r>
              <w:r>
                <w:instrText xml:space="preserve"> HYPERLINK "http://vyuka.flkr.utb.cz/" \t "_blank" </w:instrText>
              </w:r>
              <w:r w:rsidRPr="00A70703">
                <w:fldChar w:fldCharType="separate"/>
              </w:r>
              <w:r w:rsidRPr="00A70703">
                <w:t>http://vyuka.flkr.utb.cz</w:t>
              </w:r>
              <w:r w:rsidRPr="00A70703">
                <w:fldChar w:fldCharType="end"/>
              </w:r>
            </w:ins>
          </w:p>
          <w:p w14:paraId="0FDC2005" w14:textId="77777777" w:rsidR="00BD26BB" w:rsidRPr="00812643" w:rsidRDefault="00BD26BB">
            <w:pPr>
              <w:ind w:left="322" w:hanging="284"/>
              <w:contextualSpacing/>
              <w:rPr>
                <w:b/>
              </w:rPr>
              <w:pPrChange w:id="5512" w:author="Matyas Adam" w:date="2018-11-16T16:07:00Z">
                <w:pPr>
                  <w:contextualSpacing/>
                </w:pPr>
              </w:pPrChange>
            </w:pPr>
            <w:r w:rsidRPr="00812643">
              <w:rPr>
                <w:b/>
              </w:rPr>
              <w:t>Doporučená</w:t>
            </w:r>
            <w:ins w:id="5513" w:author="Matyas Adam" w:date="2018-11-16T16:07:00Z">
              <w:r>
                <w:rPr>
                  <w:b/>
                </w:rPr>
                <w:t xml:space="preserve"> literatura</w:t>
              </w:r>
            </w:ins>
            <w:r w:rsidRPr="00812643">
              <w:rPr>
                <w:b/>
              </w:rPr>
              <w:t>:</w:t>
            </w:r>
          </w:p>
          <w:p w14:paraId="0AC51C4A" w14:textId="77777777" w:rsidR="00BD26BB" w:rsidRPr="00441758" w:rsidRDefault="00BD26BB">
            <w:pPr>
              <w:ind w:left="38"/>
              <w:contextualSpacing/>
              <w:pPrChange w:id="5514" w:author="PS" w:date="2018-11-25T15:09:00Z">
                <w:pPr>
                  <w:contextualSpacing/>
                </w:pPr>
              </w:pPrChange>
            </w:pPr>
            <w:r w:rsidRPr="00441758">
              <w:t xml:space="preserve">ZEUTHEN, P., SØRENSEN, B.: </w:t>
            </w:r>
            <w:r w:rsidRPr="00441758">
              <w:rPr>
                <w:i/>
              </w:rPr>
              <w:t>Food Preservation Techniques</w:t>
            </w:r>
            <w:r w:rsidRPr="00441758">
              <w:t>., Woodhead Publishing, 2003, 613 pp., ISBN 978-1-85573-530-9</w:t>
            </w:r>
          </w:p>
          <w:p w14:paraId="46DAE666" w14:textId="77777777" w:rsidR="00BD26BB" w:rsidRPr="003A06CF" w:rsidRDefault="00BD26BB">
            <w:pPr>
              <w:ind w:left="38"/>
              <w:contextualSpacing/>
              <w:pPrChange w:id="5515" w:author="PS" w:date="2018-11-25T15:09:00Z">
                <w:pPr>
                  <w:contextualSpacing/>
                </w:pPr>
              </w:pPrChange>
            </w:pPr>
            <w:r w:rsidRPr="00441758">
              <w:t xml:space="preserve">BRYANT, E.: </w:t>
            </w:r>
            <w:r w:rsidRPr="00441758">
              <w:rPr>
                <w:i/>
                <w:iCs/>
              </w:rPr>
              <w:t>Natural Hazards</w:t>
            </w:r>
            <w:r w:rsidRPr="00441758">
              <w:t>. 2. vyd. Cambridge University Press, Cambridge,</w:t>
            </w:r>
            <w:r>
              <w:t xml:space="preserve"> 2005. 312 s. ISBN 0-521-53743-6 </w:t>
            </w:r>
          </w:p>
          <w:p w14:paraId="56C5B4A4" w14:textId="77777777" w:rsidR="00BD26BB" w:rsidRDefault="00BD26BB">
            <w:pPr>
              <w:ind w:left="38"/>
              <w:jc w:val="both"/>
              <w:pPrChange w:id="5516" w:author="PS" w:date="2018-11-25T15:09:00Z">
                <w:pPr>
                  <w:jc w:val="both"/>
                </w:pPr>
              </w:pPrChange>
            </w:pPr>
            <w:r>
              <w:t xml:space="preserve">ŠARAPATKA, B.: Pedologie a ochrana půdy. UP Olomouc, 2014. 230 s. </w:t>
            </w:r>
            <w:r w:rsidRPr="00BF39E7">
              <w:t>ISBN:</w:t>
            </w:r>
            <w:r w:rsidRPr="00216BE7">
              <w:t> 978-80-244-3736-1</w:t>
            </w:r>
            <w:r>
              <w:t xml:space="preserve">. </w:t>
            </w:r>
          </w:p>
        </w:tc>
      </w:tr>
      <w:tr w:rsidR="00BD26BB" w14:paraId="27E3424A"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68413035" w14:textId="77777777" w:rsidR="00BD26BB" w:rsidRDefault="00BD26BB" w:rsidP="00495DC8">
            <w:pPr>
              <w:jc w:val="center"/>
              <w:rPr>
                <w:b/>
              </w:rPr>
            </w:pPr>
            <w:r>
              <w:rPr>
                <w:b/>
              </w:rPr>
              <w:t>Informace ke kombinované nebo distanční formě</w:t>
            </w:r>
          </w:p>
        </w:tc>
      </w:tr>
      <w:tr w:rsidR="00BD26BB" w14:paraId="48EEF8B7" w14:textId="77777777" w:rsidTr="00495DC8">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5472CCF9" w14:textId="77777777" w:rsidR="00BD26BB" w:rsidRDefault="00BD26BB" w:rsidP="00495DC8">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532E6038" w14:textId="77777777" w:rsidR="00BD26BB" w:rsidRDefault="00BD26BB" w:rsidP="00495DC8">
            <w:pPr>
              <w:jc w:val="both"/>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352E3689" w14:textId="77777777" w:rsidR="00BD26BB" w:rsidRDefault="00BD26BB" w:rsidP="00495DC8">
            <w:pPr>
              <w:jc w:val="both"/>
              <w:rPr>
                <w:b/>
              </w:rPr>
            </w:pPr>
            <w:r>
              <w:rPr>
                <w:b/>
              </w:rPr>
              <w:t xml:space="preserve">hodin </w:t>
            </w:r>
          </w:p>
        </w:tc>
      </w:tr>
      <w:tr w:rsidR="00BD26BB" w14:paraId="2C475C6B" w14:textId="77777777" w:rsidTr="00495DC8">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12C8613F" w14:textId="77777777" w:rsidR="00BD26BB" w:rsidRDefault="00BD26BB" w:rsidP="00495DC8">
            <w:pPr>
              <w:jc w:val="both"/>
              <w:rPr>
                <w:b/>
              </w:rPr>
            </w:pPr>
            <w:r>
              <w:rPr>
                <w:b/>
              </w:rPr>
              <w:t>Informace o způsobu kontaktu s vyučujícím</w:t>
            </w:r>
          </w:p>
        </w:tc>
      </w:tr>
      <w:tr w:rsidR="00BD26BB" w14:paraId="53FD5B1C" w14:textId="77777777" w:rsidTr="00495DC8">
        <w:trPr>
          <w:trHeight w:val="328"/>
        </w:trPr>
        <w:tc>
          <w:tcPr>
            <w:tcW w:w="9855" w:type="dxa"/>
            <w:gridSpan w:val="8"/>
            <w:tcBorders>
              <w:top w:val="single" w:sz="4" w:space="0" w:color="auto"/>
              <w:left w:val="single" w:sz="4" w:space="0" w:color="auto"/>
              <w:bottom w:val="single" w:sz="4" w:space="0" w:color="auto"/>
              <w:right w:val="single" w:sz="4" w:space="0" w:color="auto"/>
            </w:tcBorders>
          </w:tcPr>
          <w:p w14:paraId="48B146FE" w14:textId="77777777" w:rsidR="00BD26BB" w:rsidRDefault="00BD26BB" w:rsidP="00495DC8">
            <w:pPr>
              <w:jc w:val="both"/>
            </w:pPr>
          </w:p>
        </w:tc>
      </w:tr>
    </w:tbl>
    <w:p w14:paraId="399D1D09" w14:textId="77777777" w:rsidR="00BD26BB" w:rsidRDefault="00BD26BB">
      <w:pPr>
        <w:spacing w:after="160" w:line="259" w:lineRule="auto"/>
      </w:pPr>
    </w:p>
    <w:p w14:paraId="5B6FB045" w14:textId="77777777" w:rsidR="00BD26BB" w:rsidRDefault="00BD26BB">
      <w:pPr>
        <w:spacing w:after="160" w:line="259" w:lineRule="auto"/>
      </w:pPr>
      <w:r>
        <w:br w:type="page"/>
      </w:r>
    </w:p>
    <w:tbl>
      <w:tblPr>
        <w:tblW w:w="9855" w:type="dxa"/>
        <w:tblInd w:w="-38" w:type="dxa"/>
        <w:tblBorders>
          <w:top w:val="single" w:sz="4" w:space="0" w:color="000000"/>
          <w:left w:val="single" w:sz="4" w:space="0" w:color="000000"/>
          <w:bottom w:val="double" w:sz="4" w:space="0" w:color="000000"/>
          <w:right w:val="single" w:sz="4" w:space="0" w:color="000000"/>
          <w:insideH w:val="double" w:sz="4" w:space="0" w:color="000000"/>
          <w:insideV w:val="single" w:sz="4" w:space="0" w:color="000000"/>
        </w:tblBorders>
        <w:tblCellMar>
          <w:left w:w="70" w:type="dxa"/>
          <w:right w:w="70" w:type="dxa"/>
        </w:tblCellMar>
        <w:tblLook w:val="01E0" w:firstRow="1" w:lastRow="1" w:firstColumn="1" w:lastColumn="1" w:noHBand="0" w:noVBand="0"/>
      </w:tblPr>
      <w:tblGrid>
        <w:gridCol w:w="2947"/>
        <w:gridCol w:w="540"/>
        <w:gridCol w:w="1066"/>
        <w:gridCol w:w="861"/>
        <w:gridCol w:w="788"/>
        <w:gridCol w:w="2078"/>
        <w:gridCol w:w="536"/>
        <w:gridCol w:w="1039"/>
      </w:tblGrid>
      <w:tr w:rsidR="00BD26BB" w14:paraId="73DE9021" w14:textId="77777777" w:rsidTr="00495DC8">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66CA2446" w14:textId="77777777" w:rsidR="00BD26BB" w:rsidRDefault="00BD26BB" w:rsidP="00495DC8">
            <w:pPr>
              <w:jc w:val="both"/>
              <w:rPr>
                <w:b/>
                <w:sz w:val="28"/>
              </w:rPr>
            </w:pPr>
            <w:r>
              <w:rPr>
                <w:b/>
                <w:sz w:val="28"/>
              </w:rPr>
              <w:t>B-III – Charakteristika studijního předmětu</w:t>
            </w:r>
          </w:p>
        </w:tc>
      </w:tr>
      <w:tr w:rsidR="00BD26BB" w14:paraId="59E21F73" w14:textId="77777777" w:rsidTr="00495DC8">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3C4C481C" w14:textId="77777777" w:rsidR="00BD26BB" w:rsidRDefault="00BD26BB" w:rsidP="00495DC8">
            <w:pPr>
              <w:jc w:val="both"/>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14:paraId="55773968" w14:textId="77777777" w:rsidR="00BD26BB" w:rsidRPr="009E3DA3" w:rsidRDefault="00BD26BB" w:rsidP="00495DC8">
            <w:pPr>
              <w:jc w:val="both"/>
              <w:rPr>
                <w:b/>
              </w:rPr>
            </w:pPr>
            <w:r w:rsidRPr="009E3DA3">
              <w:rPr>
                <w:b/>
              </w:rPr>
              <w:t>Regionální geografie ČR</w:t>
            </w:r>
          </w:p>
        </w:tc>
      </w:tr>
      <w:tr w:rsidR="00BD26BB" w14:paraId="661E97A8"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2DD625B" w14:textId="77777777" w:rsidR="00BD26BB" w:rsidRDefault="00BD26BB" w:rsidP="00495DC8">
            <w:pPr>
              <w:jc w:val="both"/>
              <w:rPr>
                <w:b/>
              </w:rPr>
            </w:pPr>
            <w:r>
              <w:rPr>
                <w:b/>
              </w:rPr>
              <w:t>Typ předmětu</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12132643" w14:textId="77777777" w:rsidR="00BD26BB" w:rsidRDefault="00BD26BB" w:rsidP="00495DC8">
            <w:pPr>
              <w:jc w:val="both"/>
            </w:pPr>
            <w:r>
              <w:t>Povinný, PZ</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03AF8CB8" w14:textId="77777777" w:rsidR="00BD26BB" w:rsidRDefault="00BD26BB" w:rsidP="00495DC8">
            <w:pPr>
              <w:jc w:val="both"/>
            </w:pPr>
            <w:r>
              <w:rPr>
                <w:b/>
              </w:rPr>
              <w:t>doporučený ročník / semestr</w:t>
            </w:r>
          </w:p>
        </w:tc>
        <w:tc>
          <w:tcPr>
            <w:tcW w:w="668" w:type="dxa"/>
            <w:tcBorders>
              <w:top w:val="single" w:sz="4" w:space="0" w:color="000000"/>
              <w:left w:val="single" w:sz="4" w:space="0" w:color="000000"/>
              <w:bottom w:val="single" w:sz="4" w:space="0" w:color="000000"/>
              <w:right w:val="single" w:sz="4" w:space="0" w:color="000000"/>
            </w:tcBorders>
            <w:shd w:val="clear" w:color="auto" w:fill="auto"/>
          </w:tcPr>
          <w:p w14:paraId="00B6210D" w14:textId="77777777" w:rsidR="00BD26BB" w:rsidRDefault="00BD26BB" w:rsidP="00495DC8">
            <w:pPr>
              <w:jc w:val="both"/>
            </w:pPr>
            <w:r>
              <w:t>3/ZS</w:t>
            </w:r>
          </w:p>
        </w:tc>
      </w:tr>
      <w:tr w:rsidR="00BD26BB" w14:paraId="1100441F"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EAD011E" w14:textId="77777777" w:rsidR="00BD26BB" w:rsidRDefault="00BD26BB" w:rsidP="00495DC8">
            <w:pPr>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14:paraId="0E10AF39" w14:textId="77777777" w:rsidR="00BD26BB" w:rsidRDefault="00BD26BB" w:rsidP="00495DC8">
            <w:pPr>
              <w:jc w:val="both"/>
            </w:pPr>
            <w:r w:rsidRPr="004D286D">
              <w:t xml:space="preserve">28p – 28s </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14:paraId="311ED096" w14:textId="77777777" w:rsidR="00BD26BB" w:rsidRDefault="00BD26BB" w:rsidP="00495DC8">
            <w:pPr>
              <w:jc w:val="both"/>
              <w:rPr>
                <w:b/>
              </w:rPr>
            </w:pPr>
            <w:r>
              <w:rPr>
                <w:b/>
              </w:rPr>
              <w:t xml:space="preserve">hod. </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0634CAC9" w14:textId="77777777" w:rsidR="00BD26BB" w:rsidRDefault="00BD26BB" w:rsidP="00495DC8">
            <w:pPr>
              <w:jc w:val="both"/>
            </w:pPr>
            <w:del w:id="5517" w:author="Matyas Adam" w:date="2018-11-16T16:07:00Z">
              <w:r w:rsidDel="000B1801">
                <w:delText>56</w:delText>
              </w:r>
            </w:del>
            <w:ins w:id="5518" w:author="Matyas Adam" w:date="2018-11-16T16:07:00Z">
              <w:r>
                <w:t>4</w:t>
              </w:r>
            </w:ins>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32542EA7" w14:textId="77777777" w:rsidR="00BD26BB" w:rsidRDefault="00BD26BB" w:rsidP="00495DC8">
            <w:pPr>
              <w:jc w:val="both"/>
              <w:rPr>
                <w:b/>
              </w:rPr>
            </w:pPr>
            <w:r>
              <w:rPr>
                <w:b/>
              </w:rPr>
              <w:t>kreditů</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628E87E5" w14:textId="77777777" w:rsidR="00BD26BB" w:rsidRDefault="00BD26BB" w:rsidP="00495DC8">
            <w:pPr>
              <w:jc w:val="both"/>
            </w:pPr>
            <w:r>
              <w:t>5</w:t>
            </w:r>
          </w:p>
        </w:tc>
      </w:tr>
      <w:tr w:rsidR="00BD26BB" w14:paraId="2A076FE1"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2420A44" w14:textId="77777777" w:rsidR="00BD26BB" w:rsidRDefault="00BD26BB" w:rsidP="00495DC8">
            <w:pPr>
              <w:jc w:val="both"/>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4A90A499" w14:textId="77777777" w:rsidR="00BD26BB" w:rsidRDefault="00BD26BB" w:rsidP="00495DC8">
            <w:pPr>
              <w:jc w:val="both"/>
            </w:pPr>
          </w:p>
        </w:tc>
      </w:tr>
      <w:tr w:rsidR="00BD26BB" w14:paraId="4E51153A"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A5BCC99" w14:textId="77777777" w:rsidR="00BD26BB" w:rsidRDefault="00BD26BB" w:rsidP="00495DC8">
            <w:pPr>
              <w:jc w:val="both"/>
              <w:rPr>
                <w:b/>
              </w:rPr>
            </w:pPr>
            <w:r>
              <w:rPr>
                <w:b/>
              </w:rPr>
              <w:t>Způsob ověření studijních výsledků</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2EC4FCD3" w14:textId="77777777" w:rsidR="00BD26BB" w:rsidRDefault="00BD26BB" w:rsidP="00495DC8">
            <w:pPr>
              <w:jc w:val="both"/>
            </w:pPr>
            <w:r>
              <w:t>Zápočet, zkouška</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5623EC37" w14:textId="77777777" w:rsidR="00BD26BB" w:rsidRDefault="00BD26BB" w:rsidP="00495DC8">
            <w:pPr>
              <w:jc w:val="both"/>
              <w:rPr>
                <w:b/>
              </w:rPr>
            </w:pPr>
            <w:r>
              <w:rPr>
                <w:b/>
              </w:rPr>
              <w:t>Forma výuky</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030713CC" w14:textId="77777777" w:rsidR="00B91134" w:rsidRDefault="00BD26BB" w:rsidP="00B91134">
            <w:pPr>
              <w:jc w:val="both"/>
              <w:rPr>
                <w:ins w:id="5519" w:author="PS" w:date="2018-11-25T15:10:00Z"/>
              </w:rPr>
            </w:pPr>
            <w:del w:id="5520" w:author="Matyas Adam" w:date="2018-11-16T16:07:00Z">
              <w:r w:rsidDel="000B1801">
                <w:delText>Přednášky, cvičení</w:delText>
              </w:r>
            </w:del>
            <w:ins w:id="5521" w:author="PS" w:date="2018-11-25T15:10:00Z">
              <w:r w:rsidR="00B91134">
                <w:t>přednášky</w:t>
              </w:r>
            </w:ins>
          </w:p>
          <w:p w14:paraId="3B29D159" w14:textId="2A8F009C" w:rsidR="00BD26BB" w:rsidRDefault="00B91134" w:rsidP="00B91134">
            <w:pPr>
              <w:jc w:val="both"/>
            </w:pPr>
            <w:ins w:id="5522" w:author="PS" w:date="2018-11-25T15:10:00Z">
              <w:r>
                <w:t>semináře</w:t>
              </w:r>
            </w:ins>
            <w:ins w:id="5523" w:author="Matyas Adam" w:date="2018-11-16T16:07:00Z">
              <w:del w:id="5524" w:author="PS" w:date="2018-11-25T15:09:00Z">
                <w:r w:rsidR="00BD26BB" w:rsidDel="00B91134">
                  <w:delText>P, S</w:delText>
                </w:r>
              </w:del>
            </w:ins>
          </w:p>
        </w:tc>
      </w:tr>
      <w:tr w:rsidR="00BD26BB" w14:paraId="5030A681"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17A8405E" w14:textId="418F1E6D" w:rsidR="00BD26BB" w:rsidRDefault="00BD26BB" w:rsidP="00495DC8">
            <w:pPr>
              <w:jc w:val="both"/>
              <w:rPr>
                <w:b/>
              </w:rPr>
            </w:pPr>
            <w:r>
              <w:rPr>
                <w:b/>
              </w:rPr>
              <w:t>Forma způsobu ověření studijních výsledků a další požadavky na studenta</w:t>
            </w:r>
          </w:p>
        </w:tc>
        <w:tc>
          <w:tcPr>
            <w:tcW w:w="6769" w:type="dxa"/>
            <w:gridSpan w:val="7"/>
            <w:tcBorders>
              <w:top w:val="single" w:sz="4" w:space="0" w:color="000000"/>
              <w:left w:val="single" w:sz="4" w:space="0" w:color="000000"/>
              <w:right w:val="single" w:sz="4" w:space="0" w:color="000000"/>
            </w:tcBorders>
            <w:shd w:val="clear" w:color="auto" w:fill="auto"/>
          </w:tcPr>
          <w:p w14:paraId="2CBA1803" w14:textId="77777777" w:rsidR="00BD26BB" w:rsidRDefault="00BD26BB" w:rsidP="00495DC8">
            <w:pPr>
              <w:jc w:val="both"/>
            </w:pPr>
            <w:r>
              <w:t>Způsob zakončení předmětu – zkouška</w:t>
            </w:r>
          </w:p>
          <w:p w14:paraId="7A37F7F7" w14:textId="77777777" w:rsidR="00BD26BB" w:rsidRDefault="00BD26BB" w:rsidP="00495DC8">
            <w:pPr>
              <w:jc w:val="both"/>
            </w:pPr>
            <w:r>
              <w:t>Požadavky na zápočet – zpracování průběžných úkolů dle požadavků vyučujícího, 80% aktivní účast na seminářích, ústní/praktické ověření znalostí/dovedností předmětu v rozsahu znalostí přednášek a seminářů.</w:t>
            </w:r>
          </w:p>
        </w:tc>
      </w:tr>
      <w:tr w:rsidR="00BD26BB" w14:paraId="7AB9F10A" w14:textId="77777777" w:rsidTr="00495DC8">
        <w:trPr>
          <w:trHeight w:val="554"/>
        </w:trPr>
        <w:tc>
          <w:tcPr>
            <w:tcW w:w="9855" w:type="dxa"/>
            <w:gridSpan w:val="8"/>
            <w:tcBorders>
              <w:left w:val="single" w:sz="4" w:space="0" w:color="000000"/>
              <w:bottom w:val="single" w:sz="4" w:space="0" w:color="000000"/>
              <w:right w:val="single" w:sz="4" w:space="0" w:color="000000"/>
            </w:tcBorders>
            <w:shd w:val="clear" w:color="auto" w:fill="auto"/>
          </w:tcPr>
          <w:p w14:paraId="757092BA" w14:textId="77777777" w:rsidR="00BD26BB" w:rsidRDefault="00BD26BB" w:rsidP="00495DC8">
            <w:pPr>
              <w:jc w:val="both"/>
            </w:pPr>
          </w:p>
        </w:tc>
      </w:tr>
      <w:tr w:rsidR="00BD26BB" w14:paraId="3090C002" w14:textId="77777777" w:rsidTr="00495DC8">
        <w:trPr>
          <w:trHeight w:val="197"/>
        </w:trPr>
        <w:tc>
          <w:tcPr>
            <w:tcW w:w="3086" w:type="dxa"/>
            <w:tcBorders>
              <w:left w:val="single" w:sz="4" w:space="0" w:color="000000"/>
              <w:bottom w:val="single" w:sz="4" w:space="0" w:color="000000"/>
              <w:right w:val="single" w:sz="4" w:space="0" w:color="000000"/>
            </w:tcBorders>
            <w:shd w:val="clear" w:color="auto" w:fill="F7CAAC"/>
          </w:tcPr>
          <w:p w14:paraId="4A60F60E" w14:textId="77777777" w:rsidR="00BD26BB" w:rsidRDefault="00BD26BB" w:rsidP="00495DC8">
            <w:pPr>
              <w:jc w:val="both"/>
              <w:rPr>
                <w:b/>
              </w:rPr>
            </w:pPr>
            <w:r>
              <w:rPr>
                <w:b/>
              </w:rPr>
              <w:t>Garant předmětu</w:t>
            </w:r>
          </w:p>
        </w:tc>
        <w:tc>
          <w:tcPr>
            <w:tcW w:w="6769" w:type="dxa"/>
            <w:gridSpan w:val="7"/>
            <w:tcBorders>
              <w:left w:val="single" w:sz="4" w:space="0" w:color="000000"/>
              <w:bottom w:val="single" w:sz="4" w:space="0" w:color="000000"/>
              <w:right w:val="single" w:sz="4" w:space="0" w:color="000000"/>
            </w:tcBorders>
            <w:shd w:val="clear" w:color="auto" w:fill="auto"/>
          </w:tcPr>
          <w:p w14:paraId="04CC66CF" w14:textId="77777777" w:rsidR="00BD26BB" w:rsidRDefault="00BD26BB" w:rsidP="00495DC8">
            <w:pPr>
              <w:jc w:val="both"/>
            </w:pPr>
            <w:ins w:id="5525" w:author="Matyas Adam" w:date="2018-11-17T00:31:00Z">
              <w:r>
                <w:t>p</w:t>
              </w:r>
            </w:ins>
            <w:del w:id="5526" w:author="Matyas Adam" w:date="2018-11-17T00:31:00Z">
              <w:r w:rsidDel="004B4E44">
                <w:delText>P</w:delText>
              </w:r>
            </w:del>
            <w:r>
              <w:t>rof. RNDr. Peter Chrastina, Ph</w:t>
            </w:r>
            <w:ins w:id="5527" w:author="Matyas Adam" w:date="2018-11-17T00:31:00Z">
              <w:r>
                <w:t>.</w:t>
              </w:r>
            </w:ins>
            <w:r>
              <w:t>D.</w:t>
            </w:r>
          </w:p>
        </w:tc>
      </w:tr>
      <w:tr w:rsidR="00BD26BB" w14:paraId="1B4762EF" w14:textId="77777777" w:rsidTr="00495DC8">
        <w:trPr>
          <w:trHeight w:val="243"/>
        </w:trPr>
        <w:tc>
          <w:tcPr>
            <w:tcW w:w="3086" w:type="dxa"/>
            <w:tcBorders>
              <w:left w:val="single" w:sz="4" w:space="0" w:color="000000"/>
              <w:bottom w:val="single" w:sz="4" w:space="0" w:color="000000"/>
              <w:right w:val="single" w:sz="4" w:space="0" w:color="000000"/>
            </w:tcBorders>
            <w:shd w:val="clear" w:color="auto" w:fill="F7CAAC"/>
          </w:tcPr>
          <w:p w14:paraId="3C22D808" w14:textId="77777777" w:rsidR="00BD26BB" w:rsidRDefault="00BD26BB" w:rsidP="00495DC8">
            <w:pPr>
              <w:jc w:val="both"/>
              <w:rPr>
                <w:b/>
              </w:rPr>
            </w:pPr>
            <w:r>
              <w:rPr>
                <w:b/>
              </w:rPr>
              <w:t>Zapojení garanta do výuky předmětu</w:t>
            </w:r>
          </w:p>
        </w:tc>
        <w:tc>
          <w:tcPr>
            <w:tcW w:w="6769" w:type="dxa"/>
            <w:gridSpan w:val="7"/>
            <w:tcBorders>
              <w:left w:val="single" w:sz="4" w:space="0" w:color="000000"/>
              <w:bottom w:val="single" w:sz="4" w:space="0" w:color="000000"/>
              <w:right w:val="single" w:sz="4" w:space="0" w:color="000000"/>
            </w:tcBorders>
            <w:shd w:val="clear" w:color="auto" w:fill="auto"/>
          </w:tcPr>
          <w:p w14:paraId="1FC67370" w14:textId="77777777" w:rsidR="00BD26BB" w:rsidRDefault="00BD26BB" w:rsidP="00495DC8">
            <w:pPr>
              <w:jc w:val="both"/>
            </w:pPr>
            <w:r w:rsidRPr="00D4222D">
              <w:t xml:space="preserve">Garant stanovuje koncepci předmětu, podílí se na přednáškách v rozsahu </w:t>
            </w:r>
            <w:r>
              <w:t>100</w:t>
            </w:r>
            <w:r w:rsidRPr="00D4222D">
              <w:t xml:space="preserve"> % a dále stanovuje koncepci cvičení a dohlíží na jejich jednotné vedení.</w:t>
            </w:r>
          </w:p>
        </w:tc>
      </w:tr>
      <w:tr w:rsidR="00BD26BB" w14:paraId="2D92CB38"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1CAB3D19" w14:textId="77777777" w:rsidR="00BD26BB" w:rsidRDefault="00BD26BB" w:rsidP="00495DC8">
            <w:pPr>
              <w:jc w:val="both"/>
              <w:rPr>
                <w:b/>
              </w:rPr>
            </w:pPr>
            <w:r>
              <w:rPr>
                <w:b/>
              </w:rPr>
              <w:t>Vyučující</w:t>
            </w:r>
          </w:p>
        </w:tc>
        <w:tc>
          <w:tcPr>
            <w:tcW w:w="6769" w:type="dxa"/>
            <w:gridSpan w:val="7"/>
            <w:tcBorders>
              <w:top w:val="single" w:sz="4" w:space="0" w:color="000000"/>
              <w:left w:val="single" w:sz="4" w:space="0" w:color="000000"/>
              <w:right w:val="single" w:sz="4" w:space="0" w:color="000000"/>
            </w:tcBorders>
            <w:shd w:val="clear" w:color="auto" w:fill="auto"/>
          </w:tcPr>
          <w:p w14:paraId="7053AC7D" w14:textId="77777777" w:rsidR="00BD26BB" w:rsidRDefault="00BD26BB" w:rsidP="00495DC8">
            <w:pPr>
              <w:jc w:val="both"/>
              <w:rPr>
                <w:ins w:id="5528" w:author="Matyas Adam" w:date="2018-11-16T16:07:00Z"/>
              </w:rPr>
            </w:pPr>
            <w:ins w:id="5529" w:author="Matyas Adam" w:date="2018-11-16T16:07:00Z">
              <w:r>
                <w:t>prof. RNDr. Peter Chrastina, Ph</w:t>
              </w:r>
            </w:ins>
            <w:ins w:id="5530" w:author="Matyas Adam" w:date="2018-11-17T00:31:00Z">
              <w:r>
                <w:t>.</w:t>
              </w:r>
            </w:ins>
            <w:ins w:id="5531" w:author="Matyas Adam" w:date="2018-11-16T16:07:00Z">
              <w:r>
                <w:t>D. (přednášející – 100 %)</w:t>
              </w:r>
            </w:ins>
          </w:p>
          <w:p w14:paraId="550D3164" w14:textId="77777777" w:rsidR="00BD26BB" w:rsidRDefault="00BD26BB" w:rsidP="00495DC8">
            <w:pPr>
              <w:jc w:val="both"/>
              <w:rPr>
                <w:ins w:id="5532" w:author="Matyas Adam" w:date="2018-11-16T16:07:00Z"/>
              </w:rPr>
            </w:pPr>
            <w:ins w:id="5533" w:author="Matyas Adam" w:date="2018-11-16T16:07:00Z">
              <w:r>
                <w:t xml:space="preserve">RNDr. Jakub Trojan, MSc, </w:t>
              </w:r>
            </w:ins>
            <w:ins w:id="5534" w:author="Matyas Adam" w:date="2018-11-17T02:11:00Z">
              <w:r>
                <w:t xml:space="preserve">MBA, </w:t>
              </w:r>
            </w:ins>
            <w:ins w:id="5535" w:author="Matyas Adam" w:date="2018-11-16T16:07:00Z">
              <w:r>
                <w:t>Ph.D. (seminář 50%)</w:t>
              </w:r>
            </w:ins>
          </w:p>
          <w:p w14:paraId="762CBE70" w14:textId="77777777" w:rsidR="00BD26BB" w:rsidRDefault="00BD26BB" w:rsidP="00495DC8">
            <w:pPr>
              <w:jc w:val="both"/>
            </w:pPr>
            <w:ins w:id="5536" w:author="Matyas Adam" w:date="2018-11-16T16:07:00Z">
              <w:r>
                <w:t>Mgr. Ing. Jiří Lehejček, Ph.D. (seminář 50%)</w:t>
              </w:r>
            </w:ins>
          </w:p>
        </w:tc>
      </w:tr>
      <w:tr w:rsidR="00BD26BB" w14:paraId="56C219E7" w14:textId="77777777" w:rsidTr="00495DC8">
        <w:trPr>
          <w:trHeight w:val="554"/>
        </w:trPr>
        <w:tc>
          <w:tcPr>
            <w:tcW w:w="9855" w:type="dxa"/>
            <w:gridSpan w:val="8"/>
            <w:tcBorders>
              <w:left w:val="single" w:sz="4" w:space="0" w:color="000000"/>
              <w:bottom w:val="single" w:sz="4" w:space="0" w:color="000000"/>
              <w:right w:val="single" w:sz="4" w:space="0" w:color="000000"/>
            </w:tcBorders>
            <w:shd w:val="clear" w:color="auto" w:fill="auto"/>
          </w:tcPr>
          <w:p w14:paraId="738AF8FC" w14:textId="77777777" w:rsidR="00BD26BB" w:rsidDel="000B1801" w:rsidRDefault="00BD26BB" w:rsidP="00495DC8">
            <w:pPr>
              <w:jc w:val="both"/>
              <w:rPr>
                <w:del w:id="5537" w:author="Matyas Adam" w:date="2018-11-16T16:07:00Z"/>
              </w:rPr>
            </w:pPr>
            <w:del w:id="5538" w:author="Matyas Adam" w:date="2018-11-16T16:07:00Z">
              <w:r w:rsidDel="000B1801">
                <w:delText>prof. RNDr. Peter Chrastina, PhD. (přednášející – 100 %)</w:delText>
              </w:r>
            </w:del>
          </w:p>
          <w:p w14:paraId="357ECCFD" w14:textId="77777777" w:rsidR="00BD26BB" w:rsidDel="000B1801" w:rsidRDefault="00BD26BB" w:rsidP="00495DC8">
            <w:pPr>
              <w:jc w:val="both"/>
              <w:rPr>
                <w:del w:id="5539" w:author="Matyas Adam" w:date="2018-11-16T16:07:00Z"/>
              </w:rPr>
            </w:pPr>
            <w:del w:id="5540" w:author="Matyas Adam" w:date="2018-11-16T16:07:00Z">
              <w:r w:rsidDel="000B1801">
                <w:delText>RNDr. Jakub Trojan, MSc, MBA, Ph.D. (seminář 50%)</w:delText>
              </w:r>
            </w:del>
          </w:p>
          <w:p w14:paraId="5C8AE00C" w14:textId="77777777" w:rsidR="00BD26BB" w:rsidRDefault="00BD26BB" w:rsidP="00495DC8">
            <w:pPr>
              <w:jc w:val="both"/>
            </w:pPr>
            <w:del w:id="5541" w:author="Matyas Adam" w:date="2018-11-16T16:07:00Z">
              <w:r w:rsidDel="000B1801">
                <w:delText>Mgr. Ing. Jiří Lehejček, Ph.D. (seminář 50%)</w:delText>
              </w:r>
            </w:del>
          </w:p>
        </w:tc>
      </w:tr>
      <w:tr w:rsidR="00BD26BB" w14:paraId="003E97EE"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6F68A22F" w14:textId="77777777" w:rsidR="00BD26BB" w:rsidRDefault="00BD26BB" w:rsidP="00495DC8">
            <w:pPr>
              <w:jc w:val="both"/>
              <w:rPr>
                <w:b/>
              </w:rPr>
            </w:pPr>
            <w:r>
              <w:rPr>
                <w:b/>
              </w:rPr>
              <w:t>Stručná anotace předmětu</w:t>
            </w:r>
          </w:p>
        </w:tc>
        <w:tc>
          <w:tcPr>
            <w:tcW w:w="6769" w:type="dxa"/>
            <w:gridSpan w:val="7"/>
            <w:tcBorders>
              <w:top w:val="single" w:sz="4" w:space="0" w:color="000000"/>
              <w:left w:val="single" w:sz="4" w:space="0" w:color="000000"/>
              <w:right w:val="single" w:sz="4" w:space="0" w:color="000000"/>
            </w:tcBorders>
            <w:shd w:val="clear" w:color="auto" w:fill="auto"/>
          </w:tcPr>
          <w:p w14:paraId="1C22DB2A" w14:textId="77777777" w:rsidR="00BD26BB" w:rsidRDefault="00BD26BB" w:rsidP="00495DC8">
            <w:pPr>
              <w:jc w:val="both"/>
            </w:pPr>
          </w:p>
        </w:tc>
      </w:tr>
      <w:tr w:rsidR="00BD26BB" w14:paraId="777DB707" w14:textId="77777777" w:rsidTr="00495DC8">
        <w:trPr>
          <w:trHeight w:val="547"/>
        </w:trPr>
        <w:tc>
          <w:tcPr>
            <w:tcW w:w="9855" w:type="dxa"/>
            <w:gridSpan w:val="8"/>
            <w:tcBorders>
              <w:left w:val="single" w:sz="4" w:space="0" w:color="000000"/>
              <w:bottom w:val="single" w:sz="12" w:space="0" w:color="000000"/>
              <w:right w:val="single" w:sz="4" w:space="0" w:color="000000"/>
            </w:tcBorders>
            <w:shd w:val="clear" w:color="auto" w:fill="auto"/>
          </w:tcPr>
          <w:p w14:paraId="7C572561" w14:textId="77777777" w:rsidR="00BD26BB" w:rsidRDefault="00BD26BB" w:rsidP="00495DC8">
            <w:pPr>
              <w:jc w:val="both"/>
            </w:pPr>
            <w:r>
              <w:t>Předmět je zaměřen na fyzickogeografickou i socioekonomickou složku regionální geografie České republiky s přihlédnutím k regionálním specifikům a s akcentem environmentálního a udržitelného pohledu.</w:t>
            </w:r>
          </w:p>
          <w:p w14:paraId="3641E29E" w14:textId="77777777" w:rsidR="00BD26BB" w:rsidRDefault="00BD26BB" w:rsidP="00495DC8">
            <w:pPr>
              <w:jc w:val="both"/>
              <w:rPr>
                <w:ins w:id="5542" w:author="Matyas Adam" w:date="2018-11-16T16:08:00Z"/>
              </w:rPr>
            </w:pPr>
          </w:p>
          <w:p w14:paraId="189F8A50" w14:textId="77777777" w:rsidR="00BD26BB" w:rsidRPr="000B1801" w:rsidRDefault="00BD26BB" w:rsidP="00495DC8">
            <w:pPr>
              <w:jc w:val="both"/>
              <w:rPr>
                <w:u w:val="single"/>
                <w:rPrChange w:id="5543" w:author="Matyas Adam" w:date="2018-11-16T16:08:00Z">
                  <w:rPr/>
                </w:rPrChange>
              </w:rPr>
            </w:pPr>
            <w:ins w:id="5544" w:author="Matyas Adam" w:date="2018-11-16T16:08:00Z">
              <w:r w:rsidRPr="000B1801">
                <w:rPr>
                  <w:u w:val="single"/>
                  <w:rPrChange w:id="5545" w:author="Matyas Adam" w:date="2018-11-16T16:08:00Z">
                    <w:rPr/>
                  </w:rPrChange>
                </w:rPr>
                <w:t>Hlavní témata:</w:t>
              </w:r>
            </w:ins>
          </w:p>
          <w:p w14:paraId="3B89DA68" w14:textId="4B173651" w:rsidR="00BD26BB" w:rsidRDefault="00BD26BB">
            <w:pPr>
              <w:pStyle w:val="Odstavecseseznamem"/>
              <w:numPr>
                <w:ilvl w:val="0"/>
                <w:numId w:val="101"/>
              </w:numPr>
              <w:suppressAutoHyphens w:val="0"/>
              <w:jc w:val="both"/>
              <w:pPrChange w:id="5546" w:author="PS" w:date="2018-11-25T15:10:00Z">
                <w:pPr>
                  <w:pStyle w:val="Odstavecseseznamem"/>
                  <w:numPr>
                    <w:numId w:val="17"/>
                  </w:numPr>
                  <w:tabs>
                    <w:tab w:val="num" w:pos="720"/>
                  </w:tabs>
                  <w:suppressAutoHyphens w:val="0"/>
                  <w:ind w:hanging="360"/>
                  <w:jc w:val="both"/>
                </w:pPr>
              </w:pPrChange>
            </w:pPr>
            <w:r>
              <w:t>Geografická poloha ČR a implikace z toho plynoucí, kartografická díla</w:t>
            </w:r>
            <w:ins w:id="5547" w:author="PS" w:date="2018-11-25T15:10:00Z">
              <w:r w:rsidR="00B91134">
                <w:t>.</w:t>
              </w:r>
            </w:ins>
          </w:p>
          <w:p w14:paraId="328C9C3A" w14:textId="548B8C81" w:rsidR="00BD26BB" w:rsidRDefault="00BD26BB">
            <w:pPr>
              <w:pStyle w:val="Odstavecseseznamem"/>
              <w:numPr>
                <w:ilvl w:val="0"/>
                <w:numId w:val="101"/>
              </w:numPr>
              <w:suppressAutoHyphens w:val="0"/>
              <w:jc w:val="both"/>
              <w:pPrChange w:id="5548" w:author="PS" w:date="2018-11-25T15:10:00Z">
                <w:pPr>
                  <w:pStyle w:val="Odstavecseseznamem"/>
                  <w:numPr>
                    <w:numId w:val="17"/>
                  </w:numPr>
                  <w:tabs>
                    <w:tab w:val="num" w:pos="720"/>
                  </w:tabs>
                  <w:suppressAutoHyphens w:val="0"/>
                  <w:ind w:hanging="360"/>
                  <w:jc w:val="both"/>
                </w:pPr>
              </w:pPrChange>
            </w:pPr>
            <w:r>
              <w:t>Reliéf a geologické + geomorfologické podmínky ČR</w:t>
            </w:r>
            <w:ins w:id="5549" w:author="PS" w:date="2018-11-25T15:10:00Z">
              <w:r w:rsidR="00B91134">
                <w:t>.</w:t>
              </w:r>
            </w:ins>
          </w:p>
          <w:p w14:paraId="57522BBE" w14:textId="089A0ADB" w:rsidR="00BD26BB" w:rsidRDefault="00BD26BB">
            <w:pPr>
              <w:pStyle w:val="Odstavecseseznamem"/>
              <w:numPr>
                <w:ilvl w:val="0"/>
                <w:numId w:val="101"/>
              </w:numPr>
              <w:suppressAutoHyphens w:val="0"/>
              <w:jc w:val="both"/>
              <w:pPrChange w:id="5550" w:author="PS" w:date="2018-11-25T15:10:00Z">
                <w:pPr>
                  <w:pStyle w:val="Odstavecseseznamem"/>
                  <w:numPr>
                    <w:numId w:val="17"/>
                  </w:numPr>
                  <w:tabs>
                    <w:tab w:val="num" w:pos="720"/>
                  </w:tabs>
                  <w:suppressAutoHyphens w:val="0"/>
                  <w:ind w:hanging="360"/>
                  <w:jc w:val="both"/>
                </w:pPr>
              </w:pPrChange>
            </w:pPr>
            <w:r>
              <w:t>Klima ČR</w:t>
            </w:r>
            <w:ins w:id="5551" w:author="PS" w:date="2018-11-25T15:10:00Z">
              <w:r w:rsidR="00B91134">
                <w:t>.</w:t>
              </w:r>
            </w:ins>
          </w:p>
          <w:p w14:paraId="06650D97" w14:textId="189F2CCE" w:rsidR="00BD26BB" w:rsidRDefault="00BD26BB">
            <w:pPr>
              <w:pStyle w:val="Odstavecseseznamem"/>
              <w:numPr>
                <w:ilvl w:val="0"/>
                <w:numId w:val="101"/>
              </w:numPr>
              <w:suppressAutoHyphens w:val="0"/>
              <w:jc w:val="both"/>
              <w:pPrChange w:id="5552" w:author="PS" w:date="2018-11-25T15:10:00Z">
                <w:pPr>
                  <w:pStyle w:val="Odstavecseseznamem"/>
                  <w:numPr>
                    <w:numId w:val="17"/>
                  </w:numPr>
                  <w:tabs>
                    <w:tab w:val="num" w:pos="720"/>
                  </w:tabs>
                  <w:suppressAutoHyphens w:val="0"/>
                  <w:ind w:hanging="360"/>
                  <w:jc w:val="both"/>
                </w:pPr>
              </w:pPrChange>
            </w:pPr>
            <w:r>
              <w:t>Vodstvo ČR</w:t>
            </w:r>
            <w:ins w:id="5553" w:author="PS" w:date="2018-11-25T15:10:00Z">
              <w:r w:rsidR="00B91134">
                <w:t>.</w:t>
              </w:r>
            </w:ins>
          </w:p>
          <w:p w14:paraId="6DC70D1B" w14:textId="2D86ABFC" w:rsidR="00BD26BB" w:rsidRDefault="00BD26BB">
            <w:pPr>
              <w:pStyle w:val="Odstavecseseznamem"/>
              <w:numPr>
                <w:ilvl w:val="0"/>
                <w:numId w:val="101"/>
              </w:numPr>
              <w:suppressAutoHyphens w:val="0"/>
              <w:jc w:val="both"/>
              <w:pPrChange w:id="5554" w:author="PS" w:date="2018-11-25T15:10:00Z">
                <w:pPr>
                  <w:pStyle w:val="Odstavecseseznamem"/>
                  <w:numPr>
                    <w:numId w:val="17"/>
                  </w:numPr>
                  <w:tabs>
                    <w:tab w:val="num" w:pos="720"/>
                  </w:tabs>
                  <w:suppressAutoHyphens w:val="0"/>
                  <w:ind w:hanging="360"/>
                  <w:jc w:val="both"/>
                </w:pPr>
              </w:pPrChange>
            </w:pPr>
            <w:r>
              <w:t>Půdy ČR</w:t>
            </w:r>
            <w:ins w:id="5555" w:author="PS" w:date="2018-11-25T15:10:00Z">
              <w:r w:rsidR="00B91134">
                <w:t>.</w:t>
              </w:r>
            </w:ins>
          </w:p>
          <w:p w14:paraId="084EA7F1" w14:textId="2280B186" w:rsidR="00BD26BB" w:rsidRDefault="00BD26BB">
            <w:pPr>
              <w:pStyle w:val="Odstavecseseznamem"/>
              <w:numPr>
                <w:ilvl w:val="0"/>
                <w:numId w:val="101"/>
              </w:numPr>
              <w:suppressAutoHyphens w:val="0"/>
              <w:jc w:val="both"/>
              <w:pPrChange w:id="5556" w:author="PS" w:date="2018-11-25T15:10:00Z">
                <w:pPr>
                  <w:pStyle w:val="Odstavecseseznamem"/>
                  <w:numPr>
                    <w:numId w:val="17"/>
                  </w:numPr>
                  <w:tabs>
                    <w:tab w:val="num" w:pos="720"/>
                  </w:tabs>
                  <w:suppressAutoHyphens w:val="0"/>
                  <w:ind w:hanging="360"/>
                  <w:jc w:val="both"/>
                </w:pPr>
              </w:pPrChange>
            </w:pPr>
            <w:r>
              <w:t>Biota a krajinný pokryv ČR</w:t>
            </w:r>
            <w:ins w:id="5557" w:author="PS" w:date="2018-11-25T15:10:00Z">
              <w:r w:rsidR="00B91134">
                <w:t>.</w:t>
              </w:r>
            </w:ins>
          </w:p>
          <w:p w14:paraId="4C8D8804" w14:textId="3E272664" w:rsidR="00BD26BB" w:rsidRDefault="00BD26BB">
            <w:pPr>
              <w:pStyle w:val="Odstavecseseznamem"/>
              <w:numPr>
                <w:ilvl w:val="0"/>
                <w:numId w:val="101"/>
              </w:numPr>
              <w:suppressAutoHyphens w:val="0"/>
              <w:jc w:val="both"/>
              <w:pPrChange w:id="5558" w:author="PS" w:date="2018-11-25T15:10:00Z">
                <w:pPr>
                  <w:pStyle w:val="Odstavecseseznamem"/>
                  <w:numPr>
                    <w:numId w:val="17"/>
                  </w:numPr>
                  <w:tabs>
                    <w:tab w:val="num" w:pos="720"/>
                  </w:tabs>
                  <w:suppressAutoHyphens w:val="0"/>
                  <w:ind w:hanging="360"/>
                  <w:jc w:val="both"/>
                </w:pPr>
              </w:pPrChange>
            </w:pPr>
            <w:r>
              <w:t>Demografie + sídelní systém ČR</w:t>
            </w:r>
            <w:ins w:id="5559" w:author="PS" w:date="2018-11-25T15:10:00Z">
              <w:r w:rsidR="00B91134">
                <w:t>.</w:t>
              </w:r>
            </w:ins>
          </w:p>
          <w:p w14:paraId="6CA7D585" w14:textId="7EF89374" w:rsidR="00BD26BB" w:rsidRDefault="00BD26BB">
            <w:pPr>
              <w:pStyle w:val="Odstavecseseznamem"/>
              <w:numPr>
                <w:ilvl w:val="0"/>
                <w:numId w:val="101"/>
              </w:numPr>
              <w:suppressAutoHyphens w:val="0"/>
              <w:jc w:val="both"/>
              <w:pPrChange w:id="5560" w:author="PS" w:date="2018-11-25T15:10:00Z">
                <w:pPr>
                  <w:pStyle w:val="Odstavecseseznamem"/>
                  <w:numPr>
                    <w:numId w:val="17"/>
                  </w:numPr>
                  <w:tabs>
                    <w:tab w:val="num" w:pos="720"/>
                  </w:tabs>
                  <w:suppressAutoHyphens w:val="0"/>
                  <w:ind w:hanging="360"/>
                  <w:jc w:val="both"/>
                </w:pPr>
              </w:pPrChange>
            </w:pPr>
            <w:r>
              <w:t>Hospodářství ČR v kontextu Evropské unie</w:t>
            </w:r>
            <w:ins w:id="5561" w:author="PS" w:date="2018-11-25T15:10:00Z">
              <w:r w:rsidR="00B91134">
                <w:t>.</w:t>
              </w:r>
            </w:ins>
          </w:p>
          <w:p w14:paraId="7DB747DF" w14:textId="213DD423" w:rsidR="00BD26BB" w:rsidRDefault="00BD26BB">
            <w:pPr>
              <w:pStyle w:val="Odstavecseseznamem"/>
              <w:numPr>
                <w:ilvl w:val="0"/>
                <w:numId w:val="101"/>
              </w:numPr>
              <w:suppressAutoHyphens w:val="0"/>
              <w:jc w:val="both"/>
              <w:pPrChange w:id="5562" w:author="PS" w:date="2018-11-25T15:10:00Z">
                <w:pPr>
                  <w:pStyle w:val="Odstavecseseznamem"/>
                  <w:numPr>
                    <w:numId w:val="17"/>
                  </w:numPr>
                  <w:tabs>
                    <w:tab w:val="num" w:pos="720"/>
                  </w:tabs>
                  <w:suppressAutoHyphens w:val="0"/>
                  <w:ind w:hanging="360"/>
                  <w:jc w:val="both"/>
                </w:pPr>
              </w:pPrChange>
            </w:pPr>
            <w:r>
              <w:t>Zemědělství ČR</w:t>
            </w:r>
            <w:ins w:id="5563" w:author="PS" w:date="2018-11-25T15:10:00Z">
              <w:r w:rsidR="00B91134">
                <w:t>.</w:t>
              </w:r>
            </w:ins>
          </w:p>
          <w:p w14:paraId="7B4D4040" w14:textId="5BFFF417" w:rsidR="00BD26BB" w:rsidRDefault="00BD26BB">
            <w:pPr>
              <w:pStyle w:val="Odstavecseseznamem"/>
              <w:numPr>
                <w:ilvl w:val="0"/>
                <w:numId w:val="101"/>
              </w:numPr>
              <w:suppressAutoHyphens w:val="0"/>
              <w:jc w:val="both"/>
              <w:pPrChange w:id="5564" w:author="PS" w:date="2018-11-25T15:10:00Z">
                <w:pPr>
                  <w:pStyle w:val="Odstavecseseznamem"/>
                  <w:numPr>
                    <w:numId w:val="17"/>
                  </w:numPr>
                  <w:tabs>
                    <w:tab w:val="num" w:pos="720"/>
                  </w:tabs>
                  <w:suppressAutoHyphens w:val="0"/>
                  <w:ind w:hanging="360"/>
                  <w:jc w:val="both"/>
                </w:pPr>
              </w:pPrChange>
            </w:pPr>
            <w:r>
              <w:t>Průmysl ČR</w:t>
            </w:r>
            <w:ins w:id="5565" w:author="PS" w:date="2018-11-25T15:10:00Z">
              <w:r w:rsidR="00B91134">
                <w:t>.</w:t>
              </w:r>
            </w:ins>
          </w:p>
          <w:p w14:paraId="5DA6DC65" w14:textId="05440B19" w:rsidR="00BD26BB" w:rsidRDefault="00BD26BB">
            <w:pPr>
              <w:pStyle w:val="Odstavecseseznamem"/>
              <w:numPr>
                <w:ilvl w:val="0"/>
                <w:numId w:val="101"/>
              </w:numPr>
              <w:suppressAutoHyphens w:val="0"/>
              <w:jc w:val="both"/>
              <w:pPrChange w:id="5566" w:author="PS" w:date="2018-11-25T15:10:00Z">
                <w:pPr>
                  <w:pStyle w:val="Odstavecseseznamem"/>
                  <w:numPr>
                    <w:numId w:val="17"/>
                  </w:numPr>
                  <w:tabs>
                    <w:tab w:val="num" w:pos="720"/>
                  </w:tabs>
                  <w:suppressAutoHyphens w:val="0"/>
                  <w:ind w:hanging="360"/>
                  <w:jc w:val="both"/>
                </w:pPr>
              </w:pPrChange>
            </w:pPr>
            <w:r>
              <w:t>Doprava a dopravní systémy ČR</w:t>
            </w:r>
            <w:ins w:id="5567" w:author="PS" w:date="2018-11-25T15:10:00Z">
              <w:r w:rsidR="00B91134">
                <w:t>.</w:t>
              </w:r>
            </w:ins>
          </w:p>
          <w:p w14:paraId="6562065A" w14:textId="1E6A7169" w:rsidR="00BD26BB" w:rsidRDefault="00BD26BB">
            <w:pPr>
              <w:pStyle w:val="Odstavecseseznamem"/>
              <w:numPr>
                <w:ilvl w:val="0"/>
                <w:numId w:val="101"/>
              </w:numPr>
              <w:suppressAutoHyphens w:val="0"/>
              <w:jc w:val="both"/>
              <w:pPrChange w:id="5568" w:author="PS" w:date="2018-11-25T15:10:00Z">
                <w:pPr>
                  <w:pStyle w:val="Odstavecseseznamem"/>
                  <w:numPr>
                    <w:numId w:val="17"/>
                  </w:numPr>
                  <w:tabs>
                    <w:tab w:val="num" w:pos="720"/>
                  </w:tabs>
                  <w:suppressAutoHyphens w:val="0"/>
                  <w:ind w:hanging="360"/>
                  <w:jc w:val="both"/>
                </w:pPr>
              </w:pPrChange>
            </w:pPr>
            <w:r>
              <w:t>Turismus ČR</w:t>
            </w:r>
            <w:ins w:id="5569" w:author="PS" w:date="2018-11-25T15:10:00Z">
              <w:r w:rsidR="00B91134">
                <w:t>.</w:t>
              </w:r>
            </w:ins>
          </w:p>
          <w:p w14:paraId="7C9A879A" w14:textId="748D8CE0" w:rsidR="00BD26BB" w:rsidRDefault="00BD26BB">
            <w:pPr>
              <w:pStyle w:val="Odstavecseseznamem"/>
              <w:numPr>
                <w:ilvl w:val="0"/>
                <w:numId w:val="101"/>
              </w:numPr>
              <w:suppressAutoHyphens w:val="0"/>
              <w:jc w:val="both"/>
              <w:pPrChange w:id="5570" w:author="PS" w:date="2018-11-25T15:10:00Z">
                <w:pPr>
                  <w:pStyle w:val="Odstavecseseznamem"/>
                  <w:numPr>
                    <w:numId w:val="17"/>
                  </w:numPr>
                  <w:tabs>
                    <w:tab w:val="num" w:pos="720"/>
                  </w:tabs>
                  <w:suppressAutoHyphens w:val="0"/>
                  <w:ind w:hanging="360"/>
                  <w:jc w:val="both"/>
                </w:pPr>
              </w:pPrChange>
            </w:pPr>
            <w:r>
              <w:t>Regionální geografie I. – kraje ČR</w:t>
            </w:r>
            <w:ins w:id="5571" w:author="PS" w:date="2018-11-25T15:10:00Z">
              <w:r w:rsidR="00B91134">
                <w:t>.</w:t>
              </w:r>
            </w:ins>
          </w:p>
          <w:p w14:paraId="4F512823" w14:textId="7562755E" w:rsidR="00BD26BB" w:rsidRDefault="00BD26BB">
            <w:pPr>
              <w:pStyle w:val="Odstavecseseznamem"/>
              <w:numPr>
                <w:ilvl w:val="0"/>
                <w:numId w:val="101"/>
              </w:numPr>
              <w:suppressAutoHyphens w:val="0"/>
              <w:jc w:val="both"/>
              <w:pPrChange w:id="5572" w:author="PS" w:date="2018-11-25T15:10:00Z">
                <w:pPr>
                  <w:pStyle w:val="Odstavecseseznamem"/>
                  <w:numPr>
                    <w:numId w:val="17"/>
                  </w:numPr>
                  <w:tabs>
                    <w:tab w:val="num" w:pos="720"/>
                  </w:tabs>
                  <w:suppressAutoHyphens w:val="0"/>
                  <w:ind w:hanging="360"/>
                  <w:jc w:val="both"/>
                </w:pPr>
              </w:pPrChange>
            </w:pPr>
            <w:r>
              <w:t>Regionální geografie II. – kraje ČR</w:t>
            </w:r>
            <w:ins w:id="5573" w:author="PS" w:date="2018-11-25T15:10:00Z">
              <w:r w:rsidR="00B91134">
                <w:t>.</w:t>
              </w:r>
            </w:ins>
          </w:p>
        </w:tc>
      </w:tr>
      <w:tr w:rsidR="00BD26BB" w14:paraId="2B8E0AF2" w14:textId="77777777" w:rsidTr="00495DC8">
        <w:trPr>
          <w:trHeight w:val="265"/>
        </w:trPr>
        <w:tc>
          <w:tcPr>
            <w:tcW w:w="3654" w:type="dxa"/>
            <w:gridSpan w:val="2"/>
            <w:tcBorders>
              <w:left w:val="single" w:sz="4" w:space="0" w:color="000000"/>
              <w:bottom w:val="single" w:sz="4" w:space="0" w:color="000000"/>
              <w:right w:val="single" w:sz="4" w:space="0" w:color="000000"/>
            </w:tcBorders>
            <w:shd w:val="clear" w:color="auto" w:fill="F7CAAC"/>
          </w:tcPr>
          <w:p w14:paraId="2CE39276" w14:textId="77777777" w:rsidR="00BD26BB" w:rsidRDefault="00BD26BB" w:rsidP="00495DC8">
            <w:pPr>
              <w:jc w:val="both"/>
            </w:pPr>
            <w:r>
              <w:rPr>
                <w:b/>
              </w:rPr>
              <w:t>Studijní literatura a studijní pomůcky</w:t>
            </w:r>
          </w:p>
        </w:tc>
        <w:tc>
          <w:tcPr>
            <w:tcW w:w="6201" w:type="dxa"/>
            <w:gridSpan w:val="6"/>
            <w:tcBorders>
              <w:left w:val="single" w:sz="4" w:space="0" w:color="000000"/>
              <w:right w:val="single" w:sz="4" w:space="0" w:color="000000"/>
            </w:tcBorders>
            <w:shd w:val="clear" w:color="auto" w:fill="auto"/>
          </w:tcPr>
          <w:p w14:paraId="317689B7" w14:textId="77777777" w:rsidR="00BD26BB" w:rsidRDefault="00BD26BB" w:rsidP="00495DC8">
            <w:pPr>
              <w:jc w:val="both"/>
            </w:pPr>
          </w:p>
        </w:tc>
      </w:tr>
      <w:tr w:rsidR="00BD26BB" w14:paraId="3B3677DC" w14:textId="77777777" w:rsidTr="00495DC8">
        <w:trPr>
          <w:trHeight w:val="1497"/>
        </w:trPr>
        <w:tc>
          <w:tcPr>
            <w:tcW w:w="9855" w:type="dxa"/>
            <w:gridSpan w:val="8"/>
            <w:tcBorders>
              <w:left w:val="single" w:sz="4" w:space="0" w:color="000000"/>
              <w:bottom w:val="single" w:sz="4" w:space="0" w:color="000000"/>
              <w:right w:val="single" w:sz="4" w:space="0" w:color="000000"/>
            </w:tcBorders>
            <w:shd w:val="clear" w:color="auto" w:fill="auto"/>
          </w:tcPr>
          <w:p w14:paraId="0346BB1D" w14:textId="77777777" w:rsidR="00BD26BB" w:rsidRDefault="00BD26BB">
            <w:pPr>
              <w:ind w:left="322" w:hanging="284"/>
              <w:jc w:val="both"/>
              <w:pPrChange w:id="5574" w:author="Matyas Adam" w:date="2018-11-16T16:08:00Z">
                <w:pPr>
                  <w:jc w:val="both"/>
                </w:pPr>
              </w:pPrChange>
            </w:pPr>
            <w:r w:rsidRPr="000B1801">
              <w:rPr>
                <w:b/>
                <w:rPrChange w:id="5575" w:author="Matyas Adam" w:date="2018-11-16T16:08:00Z">
                  <w:rPr/>
                </w:rPrChange>
              </w:rPr>
              <w:t>Povinná literatura</w:t>
            </w:r>
            <w:ins w:id="5576" w:author="Matyas Adam" w:date="2018-11-16T16:09:00Z">
              <w:r>
                <w:rPr>
                  <w:b/>
                </w:rPr>
                <w:t>:</w:t>
              </w:r>
            </w:ins>
          </w:p>
          <w:p w14:paraId="4B84E8CE" w14:textId="77777777" w:rsidR="00BD26BB" w:rsidRDefault="00BD26BB">
            <w:pPr>
              <w:ind w:left="38"/>
              <w:rPr>
                <w:ins w:id="5577" w:author="Matyas Adam" w:date="2018-11-16T16:09:00Z"/>
              </w:rPr>
              <w:pPrChange w:id="5578" w:author="PS" w:date="2018-11-25T15:11:00Z">
                <w:pPr>
                  <w:pStyle w:val="Odstavecseseznamem"/>
                  <w:numPr>
                    <w:numId w:val="24"/>
                  </w:numPr>
                  <w:tabs>
                    <w:tab w:val="num" w:pos="720"/>
                  </w:tabs>
                  <w:ind w:hanging="360"/>
                </w:pPr>
              </w:pPrChange>
            </w:pPr>
            <w:r w:rsidRPr="00233826">
              <w:t>Atlas krajiny České republiky: Landscape atlas of the Czech Republic [Měřítka různá]. Praha: Ministerstvo životního prostředí České republiky, 2009, 1 atlas (331 s.). ISBN 978-80-85116-59-5.</w:t>
            </w:r>
          </w:p>
          <w:p w14:paraId="44E3F331" w14:textId="77777777" w:rsidR="00BD26BB" w:rsidRDefault="00BD26BB">
            <w:pPr>
              <w:ind w:left="38"/>
              <w:jc w:val="both"/>
              <w:pPrChange w:id="5579" w:author="PS" w:date="2018-11-25T15:11:00Z">
                <w:pPr>
                  <w:pStyle w:val="Odstavecseseznamem"/>
                  <w:numPr>
                    <w:numId w:val="24"/>
                  </w:numPr>
                  <w:tabs>
                    <w:tab w:val="num" w:pos="720"/>
                  </w:tabs>
                  <w:ind w:hanging="360"/>
                </w:pPr>
              </w:pPrChange>
            </w:pPr>
            <w:ins w:id="5580" w:author="Matyas Adam" w:date="2018-11-16T16:09:00Z">
              <w:r w:rsidRPr="00233826">
                <w:t>OUŘEDNÍČEK, M</w:t>
              </w:r>
              <w:r>
                <w:t>.</w:t>
              </w:r>
              <w:r w:rsidRPr="00233826">
                <w:t>, TEMELOVÁ</w:t>
              </w:r>
              <w:r>
                <w:t xml:space="preserve">, J., </w:t>
              </w:r>
              <w:r w:rsidRPr="00233826">
                <w:t>POSPÍŠILOVÁ</w:t>
              </w:r>
              <w:r>
                <w:t>, L.</w:t>
              </w:r>
              <w:r w:rsidRPr="00233826">
                <w:t>. Atlas sociálně prostorové diferenciace České republiky. V Praze: Karolinum, 2011, 137 s., [38] l. obr. příl. ISBN 978-80-246-1889-0.</w:t>
              </w:r>
            </w:ins>
          </w:p>
          <w:p w14:paraId="77F56CCC" w14:textId="77777777" w:rsidR="00BD26BB" w:rsidRDefault="00BD26BB">
            <w:pPr>
              <w:ind w:left="38"/>
              <w:rPr>
                <w:ins w:id="5581" w:author="Matyas Adam" w:date="2018-11-16T16:09:00Z"/>
              </w:rPr>
              <w:pPrChange w:id="5582" w:author="PS" w:date="2018-11-25T15:11:00Z">
                <w:pPr>
                  <w:pStyle w:val="Odstavecseseznamem"/>
                  <w:numPr>
                    <w:numId w:val="24"/>
                  </w:numPr>
                  <w:tabs>
                    <w:tab w:val="num" w:pos="720"/>
                  </w:tabs>
                  <w:ind w:hanging="360"/>
                </w:pPr>
              </w:pPrChange>
            </w:pPr>
            <w:r w:rsidRPr="00233826">
              <w:t xml:space="preserve">TOUŠEK, </w:t>
            </w:r>
            <w:del w:id="5583" w:author="Matyas Adam" w:date="2018-11-16T16:08:00Z">
              <w:r w:rsidRPr="00233826" w:rsidDel="000B1801">
                <w:delText>Václav,</w:delText>
              </w:r>
            </w:del>
            <w:ins w:id="5584" w:author="Matyas Adam" w:date="2018-11-16T16:08:00Z">
              <w:r>
                <w:t>V.,</w:t>
              </w:r>
            </w:ins>
            <w:r w:rsidRPr="00233826">
              <w:t xml:space="preserve"> </w:t>
            </w:r>
            <w:del w:id="5585" w:author="Matyas Adam" w:date="2018-11-16T16:08:00Z">
              <w:r w:rsidRPr="00233826" w:rsidDel="000B1801">
                <w:delText xml:space="preserve">Josef </w:delText>
              </w:r>
            </w:del>
            <w:r w:rsidRPr="00233826">
              <w:t>KUNC</w:t>
            </w:r>
            <w:ins w:id="5586" w:author="Matyas Adam" w:date="2018-11-16T16:08:00Z">
              <w:r>
                <w:t xml:space="preserve"> J.,</w:t>
              </w:r>
            </w:ins>
            <w:del w:id="5587" w:author="Matyas Adam" w:date="2018-11-16T16:08:00Z">
              <w:r w:rsidRPr="00233826" w:rsidDel="000B1801">
                <w:delText xml:space="preserve"> a Jiří </w:delText>
              </w:r>
            </w:del>
            <w:ins w:id="5588" w:author="Matyas Adam" w:date="2018-11-16T16:08:00Z">
              <w:r>
                <w:t xml:space="preserve"> </w:t>
              </w:r>
            </w:ins>
            <w:r w:rsidRPr="00233826">
              <w:t>VYSTOUPIL</w:t>
            </w:r>
            <w:ins w:id="5589" w:author="Matyas Adam" w:date="2018-11-16T16:08:00Z">
              <w:r>
                <w:t>, J.</w:t>
              </w:r>
            </w:ins>
            <w:r w:rsidRPr="00233826">
              <w:t>. Ekonomická a sociální geografie. Plzeň: Vydavatelství a nakladatelství Aleš Čeněk, 2008, 411 s. ISBN 978-80-7380-114-4.</w:t>
            </w:r>
          </w:p>
          <w:p w14:paraId="1D5BD1B0" w14:textId="77777777" w:rsidR="00BD26BB" w:rsidRPr="00233826" w:rsidRDefault="00BD26BB">
            <w:pPr>
              <w:ind w:left="38"/>
              <w:pPrChange w:id="5590" w:author="PS" w:date="2018-11-25T15:11:00Z">
                <w:pPr>
                  <w:pStyle w:val="Odstavecseseznamem"/>
                  <w:numPr>
                    <w:numId w:val="24"/>
                  </w:numPr>
                  <w:tabs>
                    <w:tab w:val="num" w:pos="720"/>
                  </w:tabs>
                  <w:ind w:hanging="360"/>
                </w:pPr>
              </w:pPrChange>
            </w:pPr>
            <w:ins w:id="5591" w:author="Matyas Adam" w:date="2018-11-16T16:09:00Z">
              <w:r w:rsidRPr="00233826">
                <w:t>ŠAŠEK, M</w:t>
              </w:r>
              <w:r>
                <w:t>.</w:t>
              </w:r>
              <w:r w:rsidRPr="00233826">
                <w:t>. Regionální aspekty socioekonomického vývoje. Ústí nad Labem: Faculty of Social and Economic Studies, Jan Evangelista Purkyně Univ., 2005, 93 s. ISBN 80-7044-725-7.</w:t>
              </w:r>
            </w:ins>
          </w:p>
          <w:p w14:paraId="6687FEEA" w14:textId="77777777" w:rsidR="00BD26BB" w:rsidRPr="00233826" w:rsidRDefault="00BD26BB">
            <w:pPr>
              <w:ind w:left="38"/>
              <w:pPrChange w:id="5592" w:author="PS" w:date="2018-11-25T15:11:00Z">
                <w:pPr>
                  <w:pStyle w:val="Odstavecseseznamem"/>
                  <w:numPr>
                    <w:numId w:val="24"/>
                  </w:numPr>
                  <w:tabs>
                    <w:tab w:val="num" w:pos="720"/>
                  </w:tabs>
                  <w:ind w:hanging="360"/>
                </w:pPr>
              </w:pPrChange>
            </w:pPr>
            <w:r w:rsidRPr="00233826">
              <w:t xml:space="preserve">WOKOUN, </w:t>
            </w:r>
            <w:del w:id="5593" w:author="Matyas Adam" w:date="2018-11-16T16:08:00Z">
              <w:r w:rsidRPr="00233826" w:rsidDel="000B1801">
                <w:delText>René</w:delText>
              </w:r>
            </w:del>
            <w:ins w:id="5594" w:author="Matyas Adam" w:date="2018-11-16T16:08:00Z">
              <w:r w:rsidRPr="00233826">
                <w:t>R</w:t>
              </w:r>
              <w:r>
                <w:t>.</w:t>
              </w:r>
            </w:ins>
            <w:r w:rsidRPr="00233826">
              <w:t xml:space="preserve">. Regionální rozvoj: (východiska regionálního rozvoje, regionální politika, teorie, strategie a programování). Praha: Linde, 2008, 475 s. ISBN 978-80-7201-699-0. </w:t>
            </w:r>
          </w:p>
          <w:p w14:paraId="0A4B36C5" w14:textId="77777777" w:rsidR="00BD26BB" w:rsidRPr="000B1801" w:rsidDel="000B1801" w:rsidRDefault="00BD26BB">
            <w:pPr>
              <w:ind w:left="322" w:hanging="284"/>
              <w:jc w:val="both"/>
              <w:rPr>
                <w:del w:id="5595" w:author="Matyas Adam" w:date="2018-11-16T16:09:00Z"/>
                <w:sz w:val="19"/>
                <w:szCs w:val="19"/>
                <w:rPrChange w:id="5596" w:author="Matyas Adam" w:date="2018-11-16T16:09:00Z">
                  <w:rPr>
                    <w:del w:id="5597" w:author="Matyas Adam" w:date="2018-11-16T16:09:00Z"/>
                  </w:rPr>
                </w:rPrChange>
              </w:rPr>
              <w:pPrChange w:id="5598" w:author="Matyas Adam" w:date="2018-11-16T16:08:00Z">
                <w:pPr>
                  <w:jc w:val="both"/>
                </w:pPr>
              </w:pPrChange>
            </w:pPr>
            <w:ins w:id="5599" w:author="Matyas Adam" w:date="2018-11-16T16:09:00Z">
              <w:r w:rsidRPr="00A70703">
                <w:t>Materiály dostupné v e-learningovém kurzu předmětu v LMS Moodle na </w:t>
              </w:r>
              <w:r w:rsidRPr="00A70703">
                <w:fldChar w:fldCharType="begin"/>
              </w:r>
              <w:r>
                <w:instrText xml:space="preserve"> HYPERLINK "http://vyuka.flkr.utb.cz/" \t "_blank" </w:instrText>
              </w:r>
              <w:r w:rsidRPr="00A70703">
                <w:fldChar w:fldCharType="separate"/>
              </w:r>
              <w:r w:rsidRPr="00A70703">
                <w:t>http://vyuka.flkr.utb.cz</w:t>
              </w:r>
              <w:r w:rsidRPr="00A70703">
                <w:fldChar w:fldCharType="end"/>
              </w:r>
            </w:ins>
            <w:del w:id="5600" w:author="Matyas Adam" w:date="2018-11-16T16:09:00Z">
              <w:r w:rsidRPr="000B1801" w:rsidDel="000B1801">
                <w:rPr>
                  <w:b/>
                  <w:rPrChange w:id="5601" w:author="Matyas Adam" w:date="2018-11-16T16:08:00Z">
                    <w:rPr/>
                  </w:rPrChange>
                </w:rPr>
                <w:delText>Doporučená literatura</w:delText>
              </w:r>
            </w:del>
          </w:p>
          <w:p w14:paraId="0280DC4B" w14:textId="77777777" w:rsidR="00BD26BB" w:rsidDel="000B1801" w:rsidRDefault="00BD26BB">
            <w:pPr>
              <w:ind w:left="322" w:hanging="284"/>
              <w:jc w:val="both"/>
              <w:rPr>
                <w:del w:id="5602" w:author="Matyas Adam" w:date="2018-11-16T16:09:00Z"/>
              </w:rPr>
              <w:pPrChange w:id="5603" w:author="Matyas Adam" w:date="2018-11-16T16:08:00Z">
                <w:pPr>
                  <w:pStyle w:val="Odstavecseseznamem"/>
                  <w:numPr>
                    <w:numId w:val="24"/>
                  </w:numPr>
                  <w:tabs>
                    <w:tab w:val="num" w:pos="720"/>
                  </w:tabs>
                  <w:ind w:hanging="360"/>
                  <w:jc w:val="both"/>
                </w:pPr>
              </w:pPrChange>
            </w:pPr>
            <w:del w:id="5604" w:author="Matyas Adam" w:date="2018-11-16T16:09:00Z">
              <w:r w:rsidRPr="00233826" w:rsidDel="000B1801">
                <w:delText xml:space="preserve">OUŘEDNÍČEK, </w:delText>
              </w:r>
            </w:del>
            <w:del w:id="5605" w:author="Matyas Adam" w:date="2018-11-16T16:08:00Z">
              <w:r w:rsidRPr="00233826" w:rsidDel="000B1801">
                <w:delText>Martin</w:delText>
              </w:r>
            </w:del>
            <w:del w:id="5606" w:author="Matyas Adam" w:date="2018-11-16T16:09:00Z">
              <w:r w:rsidRPr="00233826" w:rsidDel="000B1801">
                <w:delText xml:space="preserve">, </w:delText>
              </w:r>
            </w:del>
            <w:del w:id="5607" w:author="Matyas Adam" w:date="2018-11-16T16:08:00Z">
              <w:r w:rsidRPr="00233826" w:rsidDel="000B1801">
                <w:delText xml:space="preserve">Jana </w:delText>
              </w:r>
            </w:del>
            <w:del w:id="5608" w:author="Matyas Adam" w:date="2018-11-16T16:09:00Z">
              <w:r w:rsidRPr="00233826" w:rsidDel="000B1801">
                <w:delText>TEMELOVÁ a Lucie POSPÍŠILOVÁ. Atlas sociálně prostorové diferenciace České republiky. V Praze: Karolinum, 2011, 137 s., [38] l. obr. příl. ISBN 978-80-246-1889-0.</w:delText>
              </w:r>
            </w:del>
          </w:p>
          <w:p w14:paraId="248FC99E" w14:textId="77777777" w:rsidR="00BD26BB" w:rsidRDefault="00BD26BB">
            <w:pPr>
              <w:ind w:left="322" w:hanging="284"/>
              <w:jc w:val="both"/>
              <w:pPrChange w:id="5609" w:author="Matyas Adam" w:date="2018-11-16T16:09:00Z">
                <w:pPr>
                  <w:pStyle w:val="Odstavecseseznamem"/>
                  <w:numPr>
                    <w:numId w:val="24"/>
                  </w:numPr>
                  <w:tabs>
                    <w:tab w:val="num" w:pos="720"/>
                  </w:tabs>
                  <w:ind w:hanging="360"/>
                  <w:jc w:val="both"/>
                </w:pPr>
              </w:pPrChange>
            </w:pPr>
            <w:del w:id="5610" w:author="Matyas Adam" w:date="2018-11-16T16:09:00Z">
              <w:r w:rsidRPr="00233826" w:rsidDel="000B1801">
                <w:delText>ŠAŠEK, Miloslav. Regionální aspekty socioekonomického vývoje. Ústí nad Labem: Faculty of Social and Economic Studies, Jan Evangelista Purkyně Univ., 2005, 93 s. ISBN 80-7044-725-7.</w:delText>
              </w:r>
            </w:del>
          </w:p>
        </w:tc>
      </w:tr>
      <w:tr w:rsidR="00BD26BB" w14:paraId="4456A7CE" w14:textId="77777777" w:rsidTr="00495DC8">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33A10C03" w14:textId="77777777" w:rsidR="00BD26BB" w:rsidRDefault="00BD26BB" w:rsidP="00495DC8">
            <w:pPr>
              <w:jc w:val="center"/>
              <w:rPr>
                <w:b/>
              </w:rPr>
            </w:pPr>
            <w:r>
              <w:rPr>
                <w:b/>
              </w:rPr>
              <w:t>Informace ke kombinované nebo distanční formě</w:t>
            </w:r>
          </w:p>
        </w:tc>
      </w:tr>
      <w:tr w:rsidR="00BD26BB" w14:paraId="4A5F5C78" w14:textId="77777777" w:rsidTr="00495DC8">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Pr>
          <w:p w14:paraId="4B706613" w14:textId="77777777" w:rsidR="00BD26BB" w:rsidRDefault="00BD26BB" w:rsidP="00495DC8">
            <w:pPr>
              <w:jc w:val="both"/>
            </w:pPr>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14:paraId="3208B162" w14:textId="77777777" w:rsidR="00BD26BB" w:rsidRDefault="00BD26BB" w:rsidP="00495DC8">
            <w:pPr>
              <w:jc w:val="both"/>
            </w:pPr>
          </w:p>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14:paraId="1289C536" w14:textId="77777777" w:rsidR="00BD26BB" w:rsidRDefault="00BD26BB" w:rsidP="00495DC8">
            <w:pPr>
              <w:jc w:val="both"/>
              <w:rPr>
                <w:b/>
              </w:rPr>
            </w:pPr>
            <w:r>
              <w:rPr>
                <w:b/>
              </w:rPr>
              <w:t xml:space="preserve">hodin </w:t>
            </w:r>
          </w:p>
        </w:tc>
      </w:tr>
      <w:tr w:rsidR="00BD26BB" w14:paraId="76F9A52B" w14:textId="77777777" w:rsidTr="00495DC8">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476B35BE" w14:textId="77777777" w:rsidR="00BD26BB" w:rsidRDefault="00BD26BB" w:rsidP="00495DC8">
            <w:pPr>
              <w:jc w:val="both"/>
              <w:rPr>
                <w:b/>
              </w:rPr>
            </w:pPr>
            <w:r>
              <w:rPr>
                <w:b/>
              </w:rPr>
              <w:t>Informace o způsobu kontaktu s vyučujícím</w:t>
            </w:r>
          </w:p>
        </w:tc>
      </w:tr>
      <w:tr w:rsidR="00BD26BB" w14:paraId="26605B37" w14:textId="77777777" w:rsidTr="00495DC8">
        <w:trPr>
          <w:trHeight w:val="288"/>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62425915" w14:textId="77777777" w:rsidR="00BD26BB" w:rsidRDefault="00BD26BB" w:rsidP="00495DC8">
            <w:pPr>
              <w:jc w:val="both"/>
            </w:pPr>
          </w:p>
        </w:tc>
      </w:tr>
    </w:tbl>
    <w:p w14:paraId="599805A0" w14:textId="77777777" w:rsidR="00BD26BB" w:rsidRDefault="00BD26BB">
      <w:pPr>
        <w:spacing w:after="160" w:line="259" w:lineRule="auto"/>
      </w:pPr>
    </w:p>
    <w:tbl>
      <w:tblPr>
        <w:tblW w:w="9855" w:type="dxa"/>
        <w:tblInd w:w="-38" w:type="dxa"/>
        <w:tblBorders>
          <w:top w:val="single" w:sz="4" w:space="0" w:color="000000"/>
          <w:left w:val="single" w:sz="4" w:space="0" w:color="000000"/>
          <w:bottom w:val="double" w:sz="4" w:space="0" w:color="000000"/>
          <w:right w:val="single" w:sz="4" w:space="0" w:color="000000"/>
          <w:insideH w:val="double" w:sz="4" w:space="0" w:color="000000"/>
          <w:insideV w:val="single" w:sz="4" w:space="0" w:color="000000"/>
        </w:tblBorders>
        <w:tblCellMar>
          <w:left w:w="70" w:type="dxa"/>
          <w:right w:w="70" w:type="dxa"/>
        </w:tblCellMar>
        <w:tblLook w:val="01E0" w:firstRow="1" w:lastRow="1" w:firstColumn="1" w:lastColumn="1" w:noHBand="0" w:noVBand="0"/>
      </w:tblPr>
      <w:tblGrid>
        <w:gridCol w:w="2160"/>
        <w:gridCol w:w="926"/>
        <w:gridCol w:w="568"/>
        <w:gridCol w:w="207"/>
        <w:gridCol w:w="926"/>
        <w:gridCol w:w="349"/>
        <w:gridCol w:w="540"/>
        <w:gridCol w:w="169"/>
        <w:gridCol w:w="284"/>
        <w:gridCol w:w="363"/>
        <w:gridCol w:w="62"/>
        <w:gridCol w:w="1417"/>
        <w:gridCol w:w="677"/>
        <w:gridCol w:w="539"/>
        <w:gridCol w:w="60"/>
        <w:gridCol w:w="608"/>
      </w:tblGrid>
      <w:tr w:rsidR="00BD26BB" w14:paraId="3FC8D431" w14:textId="77777777" w:rsidTr="00495DC8">
        <w:tc>
          <w:tcPr>
            <w:tcW w:w="9855" w:type="dxa"/>
            <w:gridSpan w:val="16"/>
            <w:tcBorders>
              <w:top w:val="single" w:sz="4" w:space="0" w:color="000000"/>
              <w:left w:val="single" w:sz="4" w:space="0" w:color="000000"/>
              <w:bottom w:val="double" w:sz="4" w:space="0" w:color="000000"/>
              <w:right w:val="single" w:sz="4" w:space="0" w:color="000000"/>
            </w:tcBorders>
            <w:shd w:val="clear" w:color="auto" w:fill="BDD6EE"/>
          </w:tcPr>
          <w:p w14:paraId="381CB141" w14:textId="77777777" w:rsidR="00BD26BB" w:rsidRDefault="00BD26BB" w:rsidP="00495DC8">
            <w:pPr>
              <w:jc w:val="both"/>
              <w:rPr>
                <w:b/>
                <w:sz w:val="28"/>
              </w:rPr>
            </w:pPr>
            <w:r>
              <w:rPr>
                <w:b/>
                <w:sz w:val="28"/>
              </w:rPr>
              <w:t>B-III – Charakteristika studijního předmětu</w:t>
            </w:r>
          </w:p>
        </w:tc>
      </w:tr>
      <w:tr w:rsidR="00BD26BB" w14:paraId="778055DD" w14:textId="77777777" w:rsidTr="00495DC8">
        <w:tc>
          <w:tcPr>
            <w:tcW w:w="3086" w:type="dxa"/>
            <w:gridSpan w:val="2"/>
            <w:tcBorders>
              <w:top w:val="double" w:sz="4" w:space="0" w:color="000000"/>
              <w:left w:val="single" w:sz="4" w:space="0" w:color="000000"/>
              <w:bottom w:val="single" w:sz="4" w:space="0" w:color="000000"/>
              <w:right w:val="single" w:sz="4" w:space="0" w:color="000000"/>
            </w:tcBorders>
            <w:shd w:val="clear" w:color="auto" w:fill="F7CAAC"/>
          </w:tcPr>
          <w:p w14:paraId="168143E1" w14:textId="77777777" w:rsidR="00BD26BB" w:rsidRDefault="00BD26BB" w:rsidP="00495DC8">
            <w:pPr>
              <w:jc w:val="both"/>
              <w:rPr>
                <w:b/>
              </w:rPr>
            </w:pPr>
            <w:r>
              <w:rPr>
                <w:b/>
              </w:rPr>
              <w:t>Název studijního předmětu</w:t>
            </w:r>
          </w:p>
        </w:tc>
        <w:tc>
          <w:tcPr>
            <w:tcW w:w="6769" w:type="dxa"/>
            <w:gridSpan w:val="14"/>
            <w:tcBorders>
              <w:top w:val="double" w:sz="4" w:space="0" w:color="000000"/>
              <w:left w:val="single" w:sz="4" w:space="0" w:color="000000"/>
              <w:bottom w:val="single" w:sz="4" w:space="0" w:color="000000"/>
              <w:right w:val="single" w:sz="4" w:space="0" w:color="000000"/>
            </w:tcBorders>
            <w:shd w:val="clear" w:color="auto" w:fill="auto"/>
          </w:tcPr>
          <w:p w14:paraId="7815CDAD" w14:textId="77777777" w:rsidR="00BD26BB" w:rsidRPr="009E3DA3" w:rsidRDefault="00BD26BB" w:rsidP="00495DC8">
            <w:pPr>
              <w:jc w:val="both"/>
              <w:rPr>
                <w:b/>
              </w:rPr>
            </w:pPr>
            <w:r w:rsidRPr="009E3DA3">
              <w:rPr>
                <w:b/>
              </w:rPr>
              <w:t>Regionální geografie světa</w:t>
            </w:r>
          </w:p>
        </w:tc>
      </w:tr>
      <w:tr w:rsidR="00BD26BB" w14:paraId="67A6AED1" w14:textId="77777777" w:rsidTr="00495DC8">
        <w:tc>
          <w:tcPr>
            <w:tcW w:w="3086" w:type="dxa"/>
            <w:gridSpan w:val="2"/>
            <w:tcBorders>
              <w:top w:val="single" w:sz="4" w:space="0" w:color="000000"/>
              <w:left w:val="single" w:sz="4" w:space="0" w:color="000000"/>
              <w:bottom w:val="single" w:sz="4" w:space="0" w:color="000000"/>
              <w:right w:val="single" w:sz="4" w:space="0" w:color="000000"/>
            </w:tcBorders>
            <w:shd w:val="clear" w:color="auto" w:fill="F7CAAC"/>
          </w:tcPr>
          <w:p w14:paraId="116AEE68" w14:textId="77777777" w:rsidR="00BD26BB" w:rsidRDefault="00BD26BB" w:rsidP="00495DC8">
            <w:pPr>
              <w:jc w:val="both"/>
              <w:rPr>
                <w:b/>
              </w:rPr>
            </w:pPr>
            <w:r>
              <w:rPr>
                <w:b/>
              </w:rPr>
              <w:t>Typ předmětu</w:t>
            </w:r>
          </w:p>
        </w:tc>
        <w:tc>
          <w:tcPr>
            <w:tcW w:w="3406" w:type="dxa"/>
            <w:gridSpan w:val="8"/>
            <w:tcBorders>
              <w:top w:val="single" w:sz="4" w:space="0" w:color="000000"/>
              <w:left w:val="single" w:sz="4" w:space="0" w:color="000000"/>
              <w:bottom w:val="single" w:sz="4" w:space="0" w:color="000000"/>
              <w:right w:val="single" w:sz="4" w:space="0" w:color="000000"/>
            </w:tcBorders>
            <w:shd w:val="clear" w:color="auto" w:fill="auto"/>
          </w:tcPr>
          <w:p w14:paraId="4E48CDA5" w14:textId="77777777" w:rsidR="00BD26BB" w:rsidRDefault="00BD26BB" w:rsidP="00495DC8">
            <w:pPr>
              <w:jc w:val="both"/>
            </w:pPr>
            <w:r>
              <w:t>Povinně volitelný</w:t>
            </w:r>
          </w:p>
        </w:tc>
        <w:tc>
          <w:tcPr>
            <w:tcW w:w="2695" w:type="dxa"/>
            <w:gridSpan w:val="4"/>
            <w:tcBorders>
              <w:top w:val="single" w:sz="4" w:space="0" w:color="000000"/>
              <w:left w:val="single" w:sz="4" w:space="0" w:color="000000"/>
              <w:bottom w:val="single" w:sz="4" w:space="0" w:color="000000"/>
              <w:right w:val="single" w:sz="4" w:space="0" w:color="000000"/>
            </w:tcBorders>
            <w:shd w:val="clear" w:color="auto" w:fill="F7CAAC"/>
          </w:tcPr>
          <w:p w14:paraId="5A05FFD1" w14:textId="77777777" w:rsidR="00BD26BB" w:rsidRDefault="00BD26BB" w:rsidP="00495DC8">
            <w:pPr>
              <w:jc w:val="both"/>
            </w:pPr>
            <w:r>
              <w:rPr>
                <w:b/>
              </w:rPr>
              <w:t>doporučený ročník / semestr</w:t>
            </w:r>
          </w:p>
        </w:tc>
        <w:tc>
          <w:tcPr>
            <w:tcW w:w="668" w:type="dxa"/>
            <w:gridSpan w:val="2"/>
            <w:tcBorders>
              <w:top w:val="single" w:sz="4" w:space="0" w:color="000000"/>
              <w:left w:val="single" w:sz="4" w:space="0" w:color="000000"/>
              <w:bottom w:val="single" w:sz="4" w:space="0" w:color="000000"/>
              <w:right w:val="single" w:sz="4" w:space="0" w:color="000000"/>
            </w:tcBorders>
            <w:shd w:val="clear" w:color="auto" w:fill="auto"/>
          </w:tcPr>
          <w:p w14:paraId="3333DCB4" w14:textId="77777777" w:rsidR="00BD26BB" w:rsidRDefault="00BD26BB" w:rsidP="00495DC8">
            <w:pPr>
              <w:jc w:val="both"/>
            </w:pPr>
            <w:r>
              <w:t>3/LS</w:t>
            </w:r>
          </w:p>
        </w:tc>
      </w:tr>
      <w:tr w:rsidR="00BD26BB" w14:paraId="2254131D" w14:textId="77777777" w:rsidTr="00495DC8">
        <w:tc>
          <w:tcPr>
            <w:tcW w:w="3086" w:type="dxa"/>
            <w:gridSpan w:val="2"/>
            <w:tcBorders>
              <w:top w:val="single" w:sz="4" w:space="0" w:color="000000"/>
              <w:left w:val="single" w:sz="4" w:space="0" w:color="000000"/>
              <w:bottom w:val="single" w:sz="4" w:space="0" w:color="000000"/>
              <w:right w:val="single" w:sz="4" w:space="0" w:color="000000"/>
            </w:tcBorders>
            <w:shd w:val="clear" w:color="auto" w:fill="F7CAAC"/>
          </w:tcPr>
          <w:p w14:paraId="008D886F" w14:textId="77777777" w:rsidR="00BD26BB" w:rsidRDefault="00BD26BB" w:rsidP="00495DC8">
            <w:pPr>
              <w:jc w:val="both"/>
              <w:rPr>
                <w:b/>
              </w:rPr>
            </w:pPr>
            <w:r>
              <w:rPr>
                <w:b/>
              </w:rPr>
              <w:t>Rozsah studijního předmětu</w:t>
            </w:r>
          </w:p>
        </w:tc>
        <w:tc>
          <w:tcPr>
            <w:tcW w:w="1701" w:type="dxa"/>
            <w:gridSpan w:val="3"/>
            <w:tcBorders>
              <w:top w:val="single" w:sz="4" w:space="0" w:color="000000"/>
              <w:left w:val="single" w:sz="4" w:space="0" w:color="000000"/>
              <w:bottom w:val="single" w:sz="4" w:space="0" w:color="000000"/>
              <w:right w:val="single" w:sz="4" w:space="0" w:color="000000"/>
            </w:tcBorders>
            <w:shd w:val="clear" w:color="auto" w:fill="auto"/>
          </w:tcPr>
          <w:p w14:paraId="50B7AB24" w14:textId="77777777" w:rsidR="00BD26BB" w:rsidRDefault="00BD26BB" w:rsidP="00495DC8">
            <w:pPr>
              <w:jc w:val="both"/>
            </w:pPr>
            <w:r>
              <w:t xml:space="preserve">20p – 10s </w:t>
            </w:r>
          </w:p>
        </w:tc>
        <w:tc>
          <w:tcPr>
            <w:tcW w:w="889" w:type="dxa"/>
            <w:gridSpan w:val="2"/>
            <w:tcBorders>
              <w:top w:val="single" w:sz="4" w:space="0" w:color="000000"/>
              <w:left w:val="single" w:sz="4" w:space="0" w:color="000000"/>
              <w:bottom w:val="single" w:sz="4" w:space="0" w:color="000000"/>
              <w:right w:val="single" w:sz="4" w:space="0" w:color="000000"/>
            </w:tcBorders>
            <w:shd w:val="clear" w:color="auto" w:fill="F7CAAC"/>
          </w:tcPr>
          <w:p w14:paraId="312D7359" w14:textId="77777777" w:rsidR="00BD26BB" w:rsidRDefault="00BD26BB" w:rsidP="00495DC8">
            <w:pPr>
              <w:jc w:val="both"/>
              <w:rPr>
                <w:b/>
              </w:rPr>
            </w:pPr>
            <w:r>
              <w:rPr>
                <w:b/>
              </w:rPr>
              <w:t xml:space="preserve">hod. </w:t>
            </w:r>
          </w:p>
        </w:tc>
        <w:tc>
          <w:tcPr>
            <w:tcW w:w="816" w:type="dxa"/>
            <w:gridSpan w:val="3"/>
            <w:tcBorders>
              <w:top w:val="single" w:sz="4" w:space="0" w:color="000000"/>
              <w:left w:val="single" w:sz="4" w:space="0" w:color="000000"/>
              <w:bottom w:val="single" w:sz="4" w:space="0" w:color="000000"/>
              <w:right w:val="single" w:sz="4" w:space="0" w:color="000000"/>
            </w:tcBorders>
            <w:shd w:val="clear" w:color="auto" w:fill="auto"/>
          </w:tcPr>
          <w:p w14:paraId="37AEF885" w14:textId="4BF79438" w:rsidR="00BD26BB" w:rsidRDefault="00B91134" w:rsidP="00495DC8">
            <w:pPr>
              <w:jc w:val="both"/>
            </w:pPr>
            <w:ins w:id="5611" w:author="PS" w:date="2018-11-25T15:11:00Z">
              <w:r>
                <w:t>30</w:t>
              </w:r>
            </w:ins>
            <w:del w:id="5612" w:author="Matyas Adam" w:date="2018-11-16T16:10:00Z">
              <w:r w:rsidR="00BD26BB" w:rsidDel="00E4301F">
                <w:delText>56</w:delText>
              </w:r>
            </w:del>
          </w:p>
        </w:tc>
        <w:tc>
          <w:tcPr>
            <w:tcW w:w="2156" w:type="dxa"/>
            <w:gridSpan w:val="3"/>
            <w:tcBorders>
              <w:top w:val="single" w:sz="4" w:space="0" w:color="000000"/>
              <w:left w:val="single" w:sz="4" w:space="0" w:color="000000"/>
              <w:bottom w:val="single" w:sz="4" w:space="0" w:color="000000"/>
              <w:right w:val="single" w:sz="4" w:space="0" w:color="000000"/>
            </w:tcBorders>
            <w:shd w:val="clear" w:color="auto" w:fill="F7CAAC"/>
          </w:tcPr>
          <w:p w14:paraId="4E80E254" w14:textId="77777777" w:rsidR="00BD26BB" w:rsidRDefault="00BD26BB" w:rsidP="00495DC8">
            <w:pPr>
              <w:jc w:val="both"/>
              <w:rPr>
                <w:b/>
              </w:rPr>
            </w:pPr>
            <w:r>
              <w:rPr>
                <w:b/>
              </w:rPr>
              <w:t>kreditů</w:t>
            </w:r>
          </w:p>
        </w:tc>
        <w:tc>
          <w:tcPr>
            <w:tcW w:w="1207" w:type="dxa"/>
            <w:gridSpan w:val="3"/>
            <w:tcBorders>
              <w:top w:val="single" w:sz="4" w:space="0" w:color="000000"/>
              <w:left w:val="single" w:sz="4" w:space="0" w:color="000000"/>
              <w:bottom w:val="single" w:sz="4" w:space="0" w:color="000000"/>
              <w:right w:val="single" w:sz="4" w:space="0" w:color="000000"/>
            </w:tcBorders>
            <w:shd w:val="clear" w:color="auto" w:fill="auto"/>
          </w:tcPr>
          <w:p w14:paraId="41778C74" w14:textId="77777777" w:rsidR="00BD26BB" w:rsidRDefault="00BD26BB" w:rsidP="00495DC8">
            <w:pPr>
              <w:jc w:val="both"/>
            </w:pPr>
            <w:r>
              <w:t>4</w:t>
            </w:r>
          </w:p>
        </w:tc>
      </w:tr>
      <w:tr w:rsidR="00BD26BB" w14:paraId="660E6E52" w14:textId="77777777" w:rsidTr="00495DC8">
        <w:tc>
          <w:tcPr>
            <w:tcW w:w="3086" w:type="dxa"/>
            <w:gridSpan w:val="2"/>
            <w:tcBorders>
              <w:top w:val="single" w:sz="4" w:space="0" w:color="000000"/>
              <w:left w:val="single" w:sz="4" w:space="0" w:color="000000"/>
              <w:bottom w:val="single" w:sz="4" w:space="0" w:color="000000"/>
              <w:right w:val="single" w:sz="4" w:space="0" w:color="000000"/>
            </w:tcBorders>
            <w:shd w:val="clear" w:color="auto" w:fill="F7CAAC"/>
          </w:tcPr>
          <w:p w14:paraId="0E6DF244" w14:textId="77777777" w:rsidR="00BD26BB" w:rsidRDefault="00BD26BB" w:rsidP="00495DC8">
            <w:pPr>
              <w:jc w:val="both"/>
              <w:rPr>
                <w:b/>
                <w:sz w:val="22"/>
              </w:rPr>
            </w:pPr>
            <w:r>
              <w:rPr>
                <w:b/>
              </w:rPr>
              <w:t>Prerekvizity, korekvizity, ekvivalence</w:t>
            </w:r>
          </w:p>
        </w:tc>
        <w:tc>
          <w:tcPr>
            <w:tcW w:w="6769" w:type="dxa"/>
            <w:gridSpan w:val="14"/>
            <w:tcBorders>
              <w:top w:val="single" w:sz="4" w:space="0" w:color="000000"/>
              <w:left w:val="single" w:sz="4" w:space="0" w:color="000000"/>
              <w:bottom w:val="single" w:sz="4" w:space="0" w:color="000000"/>
              <w:right w:val="single" w:sz="4" w:space="0" w:color="000000"/>
            </w:tcBorders>
            <w:shd w:val="clear" w:color="auto" w:fill="auto"/>
          </w:tcPr>
          <w:p w14:paraId="2AF3CD0E" w14:textId="77777777" w:rsidR="00BD26BB" w:rsidRDefault="00BD26BB" w:rsidP="00495DC8">
            <w:pPr>
              <w:jc w:val="both"/>
            </w:pPr>
          </w:p>
        </w:tc>
      </w:tr>
      <w:tr w:rsidR="00BD26BB" w14:paraId="04D6486D" w14:textId="77777777" w:rsidTr="00495DC8">
        <w:tc>
          <w:tcPr>
            <w:tcW w:w="3086" w:type="dxa"/>
            <w:gridSpan w:val="2"/>
            <w:tcBorders>
              <w:top w:val="single" w:sz="4" w:space="0" w:color="000000"/>
              <w:left w:val="single" w:sz="4" w:space="0" w:color="000000"/>
              <w:bottom w:val="single" w:sz="4" w:space="0" w:color="000000"/>
              <w:right w:val="single" w:sz="4" w:space="0" w:color="000000"/>
            </w:tcBorders>
            <w:shd w:val="clear" w:color="auto" w:fill="F7CAAC"/>
          </w:tcPr>
          <w:p w14:paraId="52AB30A1" w14:textId="77777777" w:rsidR="00BD26BB" w:rsidRDefault="00BD26BB" w:rsidP="00495DC8">
            <w:pPr>
              <w:jc w:val="both"/>
              <w:rPr>
                <w:b/>
              </w:rPr>
            </w:pPr>
            <w:r>
              <w:rPr>
                <w:b/>
              </w:rPr>
              <w:t>Způsob ověření studijních výsledků</w:t>
            </w:r>
          </w:p>
        </w:tc>
        <w:tc>
          <w:tcPr>
            <w:tcW w:w="3406" w:type="dxa"/>
            <w:gridSpan w:val="8"/>
            <w:tcBorders>
              <w:top w:val="single" w:sz="4" w:space="0" w:color="000000"/>
              <w:left w:val="single" w:sz="4" w:space="0" w:color="000000"/>
              <w:bottom w:val="single" w:sz="4" w:space="0" w:color="000000"/>
              <w:right w:val="single" w:sz="4" w:space="0" w:color="000000"/>
            </w:tcBorders>
            <w:shd w:val="clear" w:color="auto" w:fill="auto"/>
          </w:tcPr>
          <w:p w14:paraId="0C757F76" w14:textId="77777777" w:rsidR="00BD26BB" w:rsidRDefault="00BD26BB" w:rsidP="00495DC8">
            <w:pPr>
              <w:jc w:val="both"/>
            </w:pPr>
            <w:r>
              <w:t>Klasifikovaný zápočet</w:t>
            </w:r>
          </w:p>
        </w:tc>
        <w:tc>
          <w:tcPr>
            <w:tcW w:w="2156" w:type="dxa"/>
            <w:gridSpan w:val="3"/>
            <w:tcBorders>
              <w:top w:val="single" w:sz="4" w:space="0" w:color="000000"/>
              <w:left w:val="single" w:sz="4" w:space="0" w:color="000000"/>
              <w:bottom w:val="single" w:sz="4" w:space="0" w:color="000000"/>
              <w:right w:val="single" w:sz="4" w:space="0" w:color="000000"/>
            </w:tcBorders>
            <w:shd w:val="clear" w:color="auto" w:fill="F7CAAC"/>
          </w:tcPr>
          <w:p w14:paraId="12A785B8" w14:textId="77777777" w:rsidR="00BD26BB" w:rsidRDefault="00BD26BB" w:rsidP="00495DC8">
            <w:pPr>
              <w:jc w:val="both"/>
              <w:rPr>
                <w:b/>
              </w:rPr>
            </w:pPr>
            <w:r>
              <w:rPr>
                <w:b/>
              </w:rPr>
              <w:t>Forma výuky</w:t>
            </w:r>
          </w:p>
        </w:tc>
        <w:tc>
          <w:tcPr>
            <w:tcW w:w="1207" w:type="dxa"/>
            <w:gridSpan w:val="3"/>
            <w:tcBorders>
              <w:top w:val="single" w:sz="4" w:space="0" w:color="000000"/>
              <w:left w:val="single" w:sz="4" w:space="0" w:color="000000"/>
              <w:bottom w:val="single" w:sz="4" w:space="0" w:color="000000"/>
              <w:right w:val="single" w:sz="4" w:space="0" w:color="000000"/>
            </w:tcBorders>
            <w:shd w:val="clear" w:color="auto" w:fill="auto"/>
          </w:tcPr>
          <w:p w14:paraId="72B2163A" w14:textId="77777777" w:rsidR="00BD26BB" w:rsidRDefault="00BD26BB" w:rsidP="00495DC8">
            <w:pPr>
              <w:jc w:val="both"/>
              <w:rPr>
                <w:ins w:id="5613" w:author="PS" w:date="2018-11-25T15:11:00Z"/>
              </w:rPr>
            </w:pPr>
            <w:del w:id="5614" w:author="Matyas Adam" w:date="2018-11-16T16:10:00Z">
              <w:r w:rsidDel="00E4301F">
                <w:delText>Přednášky, cvičení</w:delText>
              </w:r>
            </w:del>
            <w:ins w:id="5615" w:author="Matyas Adam" w:date="2018-11-16T16:10:00Z">
              <w:del w:id="5616" w:author="PS" w:date="2018-11-25T15:11:00Z">
                <w:r w:rsidDel="00B91134">
                  <w:delText>P, S</w:delText>
                </w:r>
              </w:del>
            </w:ins>
            <w:ins w:id="5617" w:author="PS" w:date="2018-11-25T15:11:00Z">
              <w:r w:rsidR="00B91134">
                <w:t>přednášky</w:t>
              </w:r>
            </w:ins>
          </w:p>
          <w:p w14:paraId="3FC1B1FF" w14:textId="19CBFF26" w:rsidR="00B91134" w:rsidRDefault="00B91134" w:rsidP="00495DC8">
            <w:pPr>
              <w:jc w:val="both"/>
            </w:pPr>
            <w:ins w:id="5618" w:author="PS" w:date="2018-11-25T15:11:00Z">
              <w:r>
                <w:t>semináře</w:t>
              </w:r>
            </w:ins>
          </w:p>
        </w:tc>
      </w:tr>
      <w:tr w:rsidR="00BD26BB" w14:paraId="68A64EAF" w14:textId="77777777" w:rsidTr="00495DC8">
        <w:tc>
          <w:tcPr>
            <w:tcW w:w="3086" w:type="dxa"/>
            <w:gridSpan w:val="2"/>
            <w:tcBorders>
              <w:top w:val="single" w:sz="4" w:space="0" w:color="000000"/>
              <w:left w:val="single" w:sz="4" w:space="0" w:color="000000"/>
              <w:bottom w:val="single" w:sz="4" w:space="0" w:color="000000"/>
              <w:right w:val="single" w:sz="4" w:space="0" w:color="000000"/>
            </w:tcBorders>
            <w:shd w:val="clear" w:color="auto" w:fill="F7CAAC"/>
          </w:tcPr>
          <w:p w14:paraId="2BA52756" w14:textId="350B9E7D" w:rsidR="00BD26BB" w:rsidRDefault="00BD26BB" w:rsidP="00495DC8">
            <w:pPr>
              <w:jc w:val="both"/>
              <w:rPr>
                <w:b/>
              </w:rPr>
            </w:pPr>
            <w:r>
              <w:rPr>
                <w:b/>
              </w:rPr>
              <w:t>Forma způsobu ověření studijních výsledků a další požadavky na studenta</w:t>
            </w:r>
          </w:p>
        </w:tc>
        <w:tc>
          <w:tcPr>
            <w:tcW w:w="6769" w:type="dxa"/>
            <w:gridSpan w:val="14"/>
            <w:tcBorders>
              <w:top w:val="single" w:sz="4" w:space="0" w:color="000000"/>
              <w:left w:val="single" w:sz="4" w:space="0" w:color="000000"/>
              <w:bottom w:val="double" w:sz="4" w:space="0" w:color="000000"/>
              <w:right w:val="single" w:sz="4" w:space="0" w:color="000000"/>
            </w:tcBorders>
            <w:shd w:val="clear" w:color="auto" w:fill="auto"/>
          </w:tcPr>
          <w:p w14:paraId="79E2C862" w14:textId="77777777" w:rsidR="00BD26BB" w:rsidRDefault="00BD26BB" w:rsidP="00495DC8">
            <w:pPr>
              <w:jc w:val="both"/>
            </w:pPr>
            <w:r>
              <w:t>Způsob zakončení předmětu – zápočet, zkouška</w:t>
            </w:r>
          </w:p>
          <w:p w14:paraId="0C2E5602" w14:textId="77777777" w:rsidR="00BD26BB" w:rsidRDefault="00BD26BB" w:rsidP="00495DC8">
            <w:pPr>
              <w:jc w:val="both"/>
            </w:pPr>
            <w:r>
              <w:t>Požadavky na zápočet – zpracování průběžných úkolů dle požadavků vyučujícího, 80% aktivní účast na seminářích, ústní/praktické ověření znalostí/dovedností předmětu v rozsahu znalostí přednášek a seminářů.</w:t>
            </w:r>
          </w:p>
        </w:tc>
      </w:tr>
      <w:tr w:rsidR="00BD26BB" w14:paraId="6D96C7A5" w14:textId="77777777" w:rsidTr="00495DC8">
        <w:trPr>
          <w:trHeight w:val="554"/>
        </w:trPr>
        <w:tc>
          <w:tcPr>
            <w:tcW w:w="9855" w:type="dxa"/>
            <w:gridSpan w:val="16"/>
            <w:tcBorders>
              <w:top w:val="single" w:sz="4" w:space="0" w:color="000000"/>
              <w:left w:val="single" w:sz="4" w:space="0" w:color="000000"/>
              <w:bottom w:val="single" w:sz="4" w:space="0" w:color="000000"/>
              <w:right w:val="single" w:sz="4" w:space="0" w:color="000000"/>
            </w:tcBorders>
            <w:shd w:val="clear" w:color="auto" w:fill="auto"/>
          </w:tcPr>
          <w:p w14:paraId="4F25861C" w14:textId="77777777" w:rsidR="00BD26BB" w:rsidRDefault="00BD26BB" w:rsidP="00495DC8">
            <w:pPr>
              <w:jc w:val="both"/>
            </w:pPr>
          </w:p>
        </w:tc>
      </w:tr>
      <w:tr w:rsidR="00BD26BB" w14:paraId="082B3A91" w14:textId="77777777" w:rsidTr="00495DC8">
        <w:trPr>
          <w:trHeight w:val="197"/>
        </w:trPr>
        <w:tc>
          <w:tcPr>
            <w:tcW w:w="3086" w:type="dxa"/>
            <w:gridSpan w:val="2"/>
            <w:tcBorders>
              <w:top w:val="single" w:sz="4" w:space="0" w:color="000000"/>
              <w:left w:val="single" w:sz="4" w:space="0" w:color="000000"/>
              <w:bottom w:val="single" w:sz="4" w:space="0" w:color="000000"/>
              <w:right w:val="single" w:sz="4" w:space="0" w:color="000000"/>
            </w:tcBorders>
            <w:shd w:val="clear" w:color="auto" w:fill="F7CAAC"/>
          </w:tcPr>
          <w:p w14:paraId="4C75FF39" w14:textId="77777777" w:rsidR="00BD26BB" w:rsidRDefault="00BD26BB" w:rsidP="00495DC8">
            <w:pPr>
              <w:jc w:val="both"/>
              <w:rPr>
                <w:b/>
              </w:rPr>
            </w:pPr>
            <w:r>
              <w:rPr>
                <w:b/>
              </w:rPr>
              <w:t>Garant předmětu</w:t>
            </w:r>
          </w:p>
        </w:tc>
        <w:tc>
          <w:tcPr>
            <w:tcW w:w="6769" w:type="dxa"/>
            <w:gridSpan w:val="14"/>
            <w:tcBorders>
              <w:top w:val="single" w:sz="4" w:space="0" w:color="000000"/>
              <w:left w:val="single" w:sz="4" w:space="0" w:color="000000"/>
              <w:bottom w:val="single" w:sz="4" w:space="0" w:color="000000"/>
              <w:right w:val="single" w:sz="4" w:space="0" w:color="000000"/>
            </w:tcBorders>
            <w:shd w:val="clear" w:color="auto" w:fill="auto"/>
          </w:tcPr>
          <w:p w14:paraId="65CD1854" w14:textId="77777777" w:rsidR="00BD26BB" w:rsidRDefault="00BD26BB" w:rsidP="00495DC8">
            <w:pPr>
              <w:jc w:val="both"/>
            </w:pPr>
            <w:r>
              <w:t xml:space="preserve">RNDr. Jakub Trojan, MSc, </w:t>
            </w:r>
            <w:ins w:id="5619" w:author="Matyas Adam" w:date="2018-11-17T02:12:00Z">
              <w:r>
                <w:t xml:space="preserve">MBA, </w:t>
              </w:r>
            </w:ins>
            <w:r>
              <w:t>Ph.D.</w:t>
            </w:r>
          </w:p>
        </w:tc>
      </w:tr>
      <w:tr w:rsidR="00BD26BB" w14:paraId="5EFD3EA6" w14:textId="77777777" w:rsidTr="00495DC8">
        <w:trPr>
          <w:trHeight w:val="243"/>
        </w:trPr>
        <w:tc>
          <w:tcPr>
            <w:tcW w:w="3086" w:type="dxa"/>
            <w:gridSpan w:val="2"/>
            <w:tcBorders>
              <w:top w:val="single" w:sz="4" w:space="0" w:color="000000"/>
              <w:left w:val="single" w:sz="4" w:space="0" w:color="000000"/>
              <w:bottom w:val="single" w:sz="4" w:space="0" w:color="000000"/>
              <w:right w:val="single" w:sz="4" w:space="0" w:color="000000"/>
            </w:tcBorders>
            <w:shd w:val="clear" w:color="auto" w:fill="F7CAAC"/>
          </w:tcPr>
          <w:p w14:paraId="7D727D4D" w14:textId="77777777" w:rsidR="00BD26BB" w:rsidRDefault="00BD26BB" w:rsidP="00495DC8">
            <w:pPr>
              <w:jc w:val="both"/>
              <w:rPr>
                <w:b/>
              </w:rPr>
            </w:pPr>
            <w:r>
              <w:rPr>
                <w:b/>
              </w:rPr>
              <w:t>Zapojení garanta do výuky předmětu</w:t>
            </w:r>
          </w:p>
        </w:tc>
        <w:tc>
          <w:tcPr>
            <w:tcW w:w="6769" w:type="dxa"/>
            <w:gridSpan w:val="14"/>
            <w:tcBorders>
              <w:top w:val="single" w:sz="4" w:space="0" w:color="000000"/>
              <w:left w:val="single" w:sz="4" w:space="0" w:color="000000"/>
              <w:bottom w:val="single" w:sz="4" w:space="0" w:color="000000"/>
              <w:right w:val="single" w:sz="4" w:space="0" w:color="000000"/>
            </w:tcBorders>
            <w:shd w:val="clear" w:color="auto" w:fill="auto"/>
          </w:tcPr>
          <w:p w14:paraId="2C3DEEC1" w14:textId="77777777" w:rsidR="00BD26BB" w:rsidRDefault="00BD26BB" w:rsidP="00495DC8">
            <w:pPr>
              <w:jc w:val="both"/>
            </w:pPr>
            <w:r w:rsidRPr="00D4222D">
              <w:t xml:space="preserve">Garant stanovuje koncepci předmětu, podílí se na přednáškách v rozsahu </w:t>
            </w:r>
            <w:r>
              <w:t>100</w:t>
            </w:r>
            <w:r w:rsidRPr="00D4222D">
              <w:t xml:space="preserve"> % a dále stanovuje koncepci cvičení a dohlíží na jejich jednotné vedení.</w:t>
            </w:r>
          </w:p>
        </w:tc>
      </w:tr>
      <w:tr w:rsidR="00BD26BB" w14:paraId="58CD4EAA" w14:textId="77777777" w:rsidTr="00495DC8">
        <w:tc>
          <w:tcPr>
            <w:tcW w:w="3086" w:type="dxa"/>
            <w:gridSpan w:val="2"/>
            <w:tcBorders>
              <w:top w:val="single" w:sz="4" w:space="0" w:color="000000"/>
              <w:left w:val="single" w:sz="4" w:space="0" w:color="000000"/>
              <w:bottom w:val="single" w:sz="4" w:space="0" w:color="000000"/>
              <w:right w:val="single" w:sz="4" w:space="0" w:color="000000"/>
            </w:tcBorders>
            <w:shd w:val="clear" w:color="auto" w:fill="F7CAAC"/>
          </w:tcPr>
          <w:p w14:paraId="34594CA8" w14:textId="77777777" w:rsidR="00BD26BB" w:rsidRDefault="00BD26BB" w:rsidP="00495DC8">
            <w:pPr>
              <w:jc w:val="both"/>
              <w:rPr>
                <w:b/>
              </w:rPr>
            </w:pPr>
            <w:r>
              <w:rPr>
                <w:b/>
              </w:rPr>
              <w:t>Vyučující</w:t>
            </w:r>
          </w:p>
        </w:tc>
        <w:tc>
          <w:tcPr>
            <w:tcW w:w="6769" w:type="dxa"/>
            <w:gridSpan w:val="14"/>
            <w:tcBorders>
              <w:top w:val="single" w:sz="4" w:space="0" w:color="000000"/>
              <w:left w:val="single" w:sz="4" w:space="0" w:color="000000"/>
              <w:bottom w:val="double" w:sz="4" w:space="0" w:color="000000"/>
              <w:right w:val="single" w:sz="4" w:space="0" w:color="000000"/>
            </w:tcBorders>
            <w:shd w:val="clear" w:color="auto" w:fill="auto"/>
          </w:tcPr>
          <w:p w14:paraId="60DEA784" w14:textId="77777777" w:rsidR="00BD26BB" w:rsidRDefault="00BD26BB" w:rsidP="00495DC8">
            <w:pPr>
              <w:jc w:val="both"/>
            </w:pPr>
            <w:ins w:id="5620" w:author="Matyas Adam" w:date="2018-11-16T16:10:00Z">
              <w:r>
                <w:t xml:space="preserve">RNDr. Jakub Trojan, MSc, </w:t>
              </w:r>
            </w:ins>
            <w:ins w:id="5621" w:author="Matyas Adam" w:date="2018-11-17T02:12:00Z">
              <w:r>
                <w:t xml:space="preserve">MBA, </w:t>
              </w:r>
            </w:ins>
            <w:ins w:id="5622" w:author="Matyas Adam" w:date="2018-11-16T16:10:00Z">
              <w:r>
                <w:t>Ph.D. – přednášky, semináře (100 %)</w:t>
              </w:r>
            </w:ins>
          </w:p>
        </w:tc>
      </w:tr>
      <w:tr w:rsidR="00BD26BB" w14:paraId="280D0E87" w14:textId="77777777" w:rsidTr="00495DC8">
        <w:trPr>
          <w:trHeight w:val="554"/>
        </w:trPr>
        <w:tc>
          <w:tcPr>
            <w:tcW w:w="9855" w:type="dxa"/>
            <w:gridSpan w:val="16"/>
            <w:tcBorders>
              <w:top w:val="single" w:sz="4" w:space="0" w:color="000000"/>
              <w:left w:val="single" w:sz="4" w:space="0" w:color="000000"/>
              <w:bottom w:val="single" w:sz="4" w:space="0" w:color="000000"/>
              <w:right w:val="single" w:sz="4" w:space="0" w:color="000000"/>
            </w:tcBorders>
            <w:shd w:val="clear" w:color="auto" w:fill="auto"/>
          </w:tcPr>
          <w:p w14:paraId="574FB62F" w14:textId="77777777" w:rsidR="00BD26BB" w:rsidRDefault="00BD26BB" w:rsidP="00495DC8">
            <w:pPr>
              <w:jc w:val="both"/>
            </w:pPr>
            <w:del w:id="5623" w:author="Matyas Adam" w:date="2018-11-16T16:10:00Z">
              <w:r w:rsidDel="00E4301F">
                <w:delText>RNDr. Jakub Trojan, MSc, Ph.D.</w:delText>
              </w:r>
            </w:del>
            <w:ins w:id="5624" w:author="Jiří Lehejček [2]" w:date="2018-11-14T22:46:00Z">
              <w:del w:id="5625" w:author="Matyas Adam" w:date="2018-11-16T16:10:00Z">
                <w:r w:rsidDel="00E4301F">
                  <w:delText xml:space="preserve"> – přednášky, semináře (100 %)</w:delText>
                </w:r>
              </w:del>
            </w:ins>
          </w:p>
        </w:tc>
      </w:tr>
      <w:tr w:rsidR="00BD26BB" w14:paraId="26C7A99A" w14:textId="77777777" w:rsidTr="00495DC8">
        <w:tc>
          <w:tcPr>
            <w:tcW w:w="3086" w:type="dxa"/>
            <w:gridSpan w:val="2"/>
            <w:tcBorders>
              <w:top w:val="single" w:sz="4" w:space="0" w:color="000000"/>
              <w:left w:val="single" w:sz="4" w:space="0" w:color="000000"/>
              <w:bottom w:val="single" w:sz="4" w:space="0" w:color="000000"/>
              <w:right w:val="single" w:sz="4" w:space="0" w:color="000000"/>
            </w:tcBorders>
            <w:shd w:val="clear" w:color="auto" w:fill="F7CAAC"/>
          </w:tcPr>
          <w:p w14:paraId="17F328A3" w14:textId="77777777" w:rsidR="00BD26BB" w:rsidRDefault="00BD26BB" w:rsidP="00495DC8">
            <w:pPr>
              <w:jc w:val="both"/>
              <w:rPr>
                <w:b/>
              </w:rPr>
            </w:pPr>
            <w:r>
              <w:rPr>
                <w:b/>
              </w:rPr>
              <w:t>Stručná anotace předmětu</w:t>
            </w:r>
          </w:p>
        </w:tc>
        <w:tc>
          <w:tcPr>
            <w:tcW w:w="6769" w:type="dxa"/>
            <w:gridSpan w:val="14"/>
            <w:tcBorders>
              <w:top w:val="single" w:sz="4" w:space="0" w:color="000000"/>
              <w:left w:val="single" w:sz="4" w:space="0" w:color="000000"/>
              <w:bottom w:val="double" w:sz="4" w:space="0" w:color="000000"/>
              <w:right w:val="single" w:sz="4" w:space="0" w:color="000000"/>
            </w:tcBorders>
            <w:shd w:val="clear" w:color="auto" w:fill="auto"/>
          </w:tcPr>
          <w:p w14:paraId="666AB5A7" w14:textId="77777777" w:rsidR="00BD26BB" w:rsidRDefault="00BD26BB" w:rsidP="00495DC8">
            <w:pPr>
              <w:jc w:val="both"/>
            </w:pPr>
          </w:p>
        </w:tc>
      </w:tr>
      <w:tr w:rsidR="00BD26BB" w14:paraId="1E1B8352" w14:textId="77777777" w:rsidTr="00495DC8">
        <w:trPr>
          <w:trHeight w:val="3938"/>
        </w:trPr>
        <w:tc>
          <w:tcPr>
            <w:tcW w:w="9855" w:type="dxa"/>
            <w:gridSpan w:val="16"/>
            <w:tcBorders>
              <w:top w:val="single" w:sz="12" w:space="0" w:color="000000"/>
              <w:left w:val="single" w:sz="4" w:space="0" w:color="000000"/>
              <w:bottom w:val="single" w:sz="12" w:space="0" w:color="000000"/>
              <w:right w:val="single" w:sz="4" w:space="0" w:color="000000"/>
            </w:tcBorders>
            <w:shd w:val="clear" w:color="auto" w:fill="auto"/>
          </w:tcPr>
          <w:p w14:paraId="54C23BEE" w14:textId="77777777" w:rsidR="00BD26BB" w:rsidRDefault="00BD26BB" w:rsidP="00495DC8">
            <w:pPr>
              <w:jc w:val="both"/>
            </w:pPr>
            <w:r>
              <w:t>Cílem předmětu je seznámit studenty s regionálními geografickými specifiky světových makroregionů v detailnějším členění, diskurzivně řešit globální geopolitické otázky a osvojit si dovednost rozpoznat prostorové vazby ve světovém měřítku. Pozornost je věnována jak fyzickogeografickým, tak humánně</w:t>
            </w:r>
            <w:ins w:id="5626" w:author="Matyas Adam" w:date="2018-11-16T16:10:00Z">
              <w:r>
                <w:t xml:space="preserve"> </w:t>
              </w:r>
            </w:ins>
            <w:r>
              <w:t>geografickým aspektům prostorovosti míst a regionů.</w:t>
            </w:r>
          </w:p>
          <w:p w14:paraId="3A820223" w14:textId="77777777" w:rsidR="00BD26BB" w:rsidRDefault="00BD26BB" w:rsidP="00495DC8">
            <w:pPr>
              <w:jc w:val="both"/>
            </w:pPr>
          </w:p>
          <w:p w14:paraId="2898C90A" w14:textId="77777777" w:rsidR="00BD26BB" w:rsidRPr="00E4301F" w:rsidRDefault="00BD26BB" w:rsidP="00495DC8">
            <w:pPr>
              <w:jc w:val="both"/>
              <w:rPr>
                <w:u w:val="single"/>
                <w:rPrChange w:id="5627" w:author="Matyas Adam" w:date="2018-11-16T16:10:00Z">
                  <w:rPr/>
                </w:rPrChange>
              </w:rPr>
            </w:pPr>
            <w:ins w:id="5628" w:author="Matyas Adam" w:date="2018-11-16T16:10:00Z">
              <w:r w:rsidRPr="00E4301F">
                <w:rPr>
                  <w:u w:val="single"/>
                  <w:rPrChange w:id="5629" w:author="Matyas Adam" w:date="2018-11-16T16:10:00Z">
                    <w:rPr/>
                  </w:rPrChange>
                </w:rPr>
                <w:t xml:space="preserve">Hlavní </w:t>
              </w:r>
            </w:ins>
            <w:del w:id="5630" w:author="Matyas Adam" w:date="2018-11-16T16:10:00Z">
              <w:r w:rsidRPr="00E4301F" w:rsidDel="00E4301F">
                <w:rPr>
                  <w:u w:val="single"/>
                  <w:rPrChange w:id="5631" w:author="Matyas Adam" w:date="2018-11-16T16:10:00Z">
                    <w:rPr/>
                  </w:rPrChange>
                </w:rPr>
                <w:delText>T</w:delText>
              </w:r>
            </w:del>
            <w:ins w:id="5632" w:author="Matyas Adam" w:date="2018-11-16T16:10:00Z">
              <w:r w:rsidRPr="00E4301F">
                <w:rPr>
                  <w:u w:val="single"/>
                  <w:rPrChange w:id="5633" w:author="Matyas Adam" w:date="2018-11-16T16:10:00Z">
                    <w:rPr/>
                  </w:rPrChange>
                </w:rPr>
                <w:t>t</w:t>
              </w:r>
            </w:ins>
            <w:r w:rsidRPr="00E4301F">
              <w:rPr>
                <w:u w:val="single"/>
                <w:rPrChange w:id="5634" w:author="Matyas Adam" w:date="2018-11-16T16:10:00Z">
                  <w:rPr/>
                </w:rPrChange>
              </w:rPr>
              <w:t>émata:</w:t>
            </w:r>
          </w:p>
          <w:p w14:paraId="086553B0" w14:textId="74B36E64" w:rsidR="00BD26BB" w:rsidRDefault="00BD26BB">
            <w:pPr>
              <w:pStyle w:val="Odstavecseseznamem"/>
              <w:numPr>
                <w:ilvl w:val="0"/>
                <w:numId w:val="102"/>
              </w:numPr>
              <w:suppressAutoHyphens w:val="0"/>
              <w:jc w:val="both"/>
              <w:pPrChange w:id="5635" w:author="PS" w:date="2018-11-25T15:11:00Z">
                <w:pPr>
                  <w:pStyle w:val="Odstavecseseznamem"/>
                  <w:numPr>
                    <w:numId w:val="34"/>
                  </w:numPr>
                  <w:tabs>
                    <w:tab w:val="num" w:pos="720"/>
                  </w:tabs>
                  <w:suppressAutoHyphens w:val="0"/>
                  <w:ind w:hanging="360"/>
                  <w:jc w:val="both"/>
                </w:pPr>
              </w:pPrChange>
            </w:pPr>
            <w:r>
              <w:t>Základy regionální geografie v</w:t>
            </w:r>
            <w:del w:id="5636" w:author="PS" w:date="2018-11-25T15:11:00Z">
              <w:r w:rsidDel="00B91134">
                <w:delText xml:space="preserve"> </w:delText>
              </w:r>
            </w:del>
            <w:ins w:id="5637" w:author="PS" w:date="2018-11-25T15:11:00Z">
              <w:r w:rsidR="00B91134">
                <w:t> </w:t>
              </w:r>
            </w:ins>
            <w:r>
              <w:t>makroměřítku</w:t>
            </w:r>
            <w:ins w:id="5638" w:author="PS" w:date="2018-11-25T15:11:00Z">
              <w:r w:rsidR="00B91134">
                <w:t>.</w:t>
              </w:r>
            </w:ins>
          </w:p>
          <w:p w14:paraId="32482C41" w14:textId="229EED23" w:rsidR="00BD26BB" w:rsidRDefault="00BD26BB">
            <w:pPr>
              <w:pStyle w:val="Odstavecseseznamem"/>
              <w:numPr>
                <w:ilvl w:val="0"/>
                <w:numId w:val="102"/>
              </w:numPr>
              <w:suppressAutoHyphens w:val="0"/>
              <w:jc w:val="both"/>
              <w:pPrChange w:id="5639" w:author="PS" w:date="2018-11-25T15:11:00Z">
                <w:pPr>
                  <w:pStyle w:val="Odstavecseseznamem"/>
                  <w:numPr>
                    <w:numId w:val="34"/>
                  </w:numPr>
                  <w:tabs>
                    <w:tab w:val="num" w:pos="720"/>
                  </w:tabs>
                  <w:suppressAutoHyphens w:val="0"/>
                  <w:ind w:hanging="360"/>
                  <w:jc w:val="both"/>
                </w:pPr>
              </w:pPrChange>
            </w:pPr>
            <w:r>
              <w:t>Regionální geografie Asie</w:t>
            </w:r>
            <w:ins w:id="5640" w:author="PS" w:date="2018-11-25T15:11:00Z">
              <w:r w:rsidR="00B91134">
                <w:t>.</w:t>
              </w:r>
            </w:ins>
          </w:p>
          <w:p w14:paraId="15D67EA0" w14:textId="45FC2677" w:rsidR="00BD26BB" w:rsidRDefault="00BD26BB">
            <w:pPr>
              <w:pStyle w:val="Odstavecseseznamem"/>
              <w:numPr>
                <w:ilvl w:val="0"/>
                <w:numId w:val="102"/>
              </w:numPr>
              <w:suppressAutoHyphens w:val="0"/>
              <w:jc w:val="both"/>
              <w:pPrChange w:id="5641" w:author="PS" w:date="2018-11-25T15:11:00Z">
                <w:pPr>
                  <w:pStyle w:val="Odstavecseseznamem"/>
                  <w:numPr>
                    <w:numId w:val="34"/>
                  </w:numPr>
                  <w:tabs>
                    <w:tab w:val="num" w:pos="720"/>
                  </w:tabs>
                  <w:suppressAutoHyphens w:val="0"/>
                  <w:ind w:hanging="360"/>
                  <w:jc w:val="both"/>
                </w:pPr>
              </w:pPrChange>
            </w:pPr>
            <w:r>
              <w:t>Regionální geografie Severní Ameriky</w:t>
            </w:r>
            <w:ins w:id="5642" w:author="PS" w:date="2018-11-25T15:11:00Z">
              <w:r w:rsidR="00B91134">
                <w:t>.</w:t>
              </w:r>
            </w:ins>
          </w:p>
          <w:p w14:paraId="60C47EC3" w14:textId="755C7965" w:rsidR="00BD26BB" w:rsidRDefault="00BD26BB">
            <w:pPr>
              <w:pStyle w:val="Odstavecseseznamem"/>
              <w:numPr>
                <w:ilvl w:val="0"/>
                <w:numId w:val="102"/>
              </w:numPr>
              <w:suppressAutoHyphens w:val="0"/>
              <w:jc w:val="both"/>
              <w:pPrChange w:id="5643" w:author="PS" w:date="2018-11-25T15:11:00Z">
                <w:pPr>
                  <w:pStyle w:val="Odstavecseseznamem"/>
                  <w:numPr>
                    <w:numId w:val="34"/>
                  </w:numPr>
                  <w:tabs>
                    <w:tab w:val="num" w:pos="720"/>
                  </w:tabs>
                  <w:suppressAutoHyphens w:val="0"/>
                  <w:ind w:hanging="360"/>
                  <w:jc w:val="both"/>
                </w:pPr>
              </w:pPrChange>
            </w:pPr>
            <w:r>
              <w:t>Regionální geografie Jižní Ameriky</w:t>
            </w:r>
            <w:ins w:id="5644" w:author="PS" w:date="2018-11-25T15:11:00Z">
              <w:r w:rsidR="00B91134">
                <w:t>.</w:t>
              </w:r>
            </w:ins>
          </w:p>
          <w:p w14:paraId="6D3FF958" w14:textId="77AA138B" w:rsidR="00BD26BB" w:rsidRDefault="00BD26BB">
            <w:pPr>
              <w:pStyle w:val="Odstavecseseznamem"/>
              <w:numPr>
                <w:ilvl w:val="0"/>
                <w:numId w:val="102"/>
              </w:numPr>
              <w:suppressAutoHyphens w:val="0"/>
              <w:jc w:val="both"/>
              <w:pPrChange w:id="5645" w:author="PS" w:date="2018-11-25T15:11:00Z">
                <w:pPr>
                  <w:pStyle w:val="Odstavecseseznamem"/>
                  <w:numPr>
                    <w:numId w:val="34"/>
                  </w:numPr>
                  <w:tabs>
                    <w:tab w:val="num" w:pos="720"/>
                  </w:tabs>
                  <w:suppressAutoHyphens w:val="0"/>
                  <w:ind w:hanging="360"/>
                  <w:jc w:val="both"/>
                </w:pPr>
              </w:pPrChange>
            </w:pPr>
            <w:r>
              <w:t>Regionální geografie Austrálie a oceánie</w:t>
            </w:r>
            <w:ins w:id="5646" w:author="PS" w:date="2018-11-25T15:11:00Z">
              <w:r w:rsidR="00B91134">
                <w:t>.</w:t>
              </w:r>
            </w:ins>
          </w:p>
          <w:p w14:paraId="4A4DA47F" w14:textId="52BCC570" w:rsidR="00BD26BB" w:rsidRDefault="00BD26BB">
            <w:pPr>
              <w:pStyle w:val="Odstavecseseznamem"/>
              <w:numPr>
                <w:ilvl w:val="0"/>
                <w:numId w:val="102"/>
              </w:numPr>
              <w:suppressAutoHyphens w:val="0"/>
              <w:jc w:val="both"/>
              <w:pPrChange w:id="5647" w:author="PS" w:date="2018-11-25T15:11:00Z">
                <w:pPr>
                  <w:pStyle w:val="Odstavecseseznamem"/>
                  <w:numPr>
                    <w:numId w:val="34"/>
                  </w:numPr>
                  <w:tabs>
                    <w:tab w:val="num" w:pos="720"/>
                  </w:tabs>
                  <w:suppressAutoHyphens w:val="0"/>
                  <w:ind w:hanging="360"/>
                  <w:jc w:val="both"/>
                </w:pPr>
              </w:pPrChange>
            </w:pPr>
            <w:r>
              <w:t>Regionální geografie Afriky</w:t>
            </w:r>
            <w:ins w:id="5648" w:author="PS" w:date="2018-11-25T15:11:00Z">
              <w:r w:rsidR="00B91134">
                <w:t>.</w:t>
              </w:r>
            </w:ins>
          </w:p>
          <w:p w14:paraId="1FAC7BF9" w14:textId="77777777" w:rsidR="00BD26BB" w:rsidRDefault="00BD26BB">
            <w:pPr>
              <w:pStyle w:val="Odstavecseseznamem"/>
              <w:numPr>
                <w:ilvl w:val="0"/>
                <w:numId w:val="102"/>
              </w:numPr>
              <w:suppressAutoHyphens w:val="0"/>
              <w:jc w:val="both"/>
              <w:pPrChange w:id="5649" w:author="PS" w:date="2018-11-25T15:11:00Z">
                <w:pPr>
                  <w:pStyle w:val="Odstavecseseznamem"/>
                  <w:numPr>
                    <w:numId w:val="34"/>
                  </w:numPr>
                  <w:tabs>
                    <w:tab w:val="num" w:pos="720"/>
                  </w:tabs>
                  <w:suppressAutoHyphens w:val="0"/>
                  <w:ind w:hanging="360"/>
                  <w:jc w:val="both"/>
                </w:pPr>
              </w:pPrChange>
            </w:pPr>
            <w:r>
              <w:t>Regionální geografie Evropy I.</w:t>
            </w:r>
          </w:p>
          <w:p w14:paraId="371CBF26" w14:textId="2EEF42F7" w:rsidR="00BD26BB" w:rsidRDefault="00BD26BB">
            <w:pPr>
              <w:pStyle w:val="Odstavecseseznamem"/>
              <w:numPr>
                <w:ilvl w:val="0"/>
                <w:numId w:val="102"/>
              </w:numPr>
              <w:suppressAutoHyphens w:val="0"/>
              <w:jc w:val="both"/>
              <w:pPrChange w:id="5650" w:author="PS" w:date="2018-11-25T15:11:00Z">
                <w:pPr>
                  <w:pStyle w:val="Odstavecseseznamem"/>
                  <w:numPr>
                    <w:numId w:val="34"/>
                  </w:numPr>
                  <w:tabs>
                    <w:tab w:val="num" w:pos="720"/>
                  </w:tabs>
                  <w:suppressAutoHyphens w:val="0"/>
                  <w:ind w:hanging="360"/>
                  <w:jc w:val="both"/>
                </w:pPr>
              </w:pPrChange>
            </w:pPr>
            <w:r>
              <w:t>Regionální geografie  Evropy II. (Střední Evropa a EU)</w:t>
            </w:r>
            <w:ins w:id="5651" w:author="PS" w:date="2018-11-25T15:11:00Z">
              <w:r w:rsidR="00B91134">
                <w:t>.</w:t>
              </w:r>
            </w:ins>
          </w:p>
          <w:p w14:paraId="64DDD76A" w14:textId="2BE8B913" w:rsidR="00BD26BB" w:rsidRDefault="00BD26BB">
            <w:pPr>
              <w:pStyle w:val="Odstavecseseznamem"/>
              <w:numPr>
                <w:ilvl w:val="0"/>
                <w:numId w:val="102"/>
              </w:numPr>
              <w:suppressAutoHyphens w:val="0"/>
              <w:jc w:val="both"/>
              <w:pPrChange w:id="5652" w:author="PS" w:date="2018-11-25T15:11:00Z">
                <w:pPr>
                  <w:pStyle w:val="Odstavecseseznamem"/>
                  <w:numPr>
                    <w:numId w:val="34"/>
                  </w:numPr>
                  <w:tabs>
                    <w:tab w:val="num" w:pos="720"/>
                  </w:tabs>
                  <w:suppressAutoHyphens w:val="0"/>
                  <w:ind w:hanging="360"/>
                  <w:jc w:val="both"/>
                </w:pPr>
              </w:pPrChange>
            </w:pPr>
            <w:r>
              <w:t>Antarktida a Arktida, geografie oceánů</w:t>
            </w:r>
            <w:ins w:id="5653" w:author="PS" w:date="2018-11-25T15:11:00Z">
              <w:r w:rsidR="00B91134">
                <w:t>.</w:t>
              </w:r>
            </w:ins>
          </w:p>
          <w:p w14:paraId="2D9DE9B5" w14:textId="1A10E259" w:rsidR="00BD26BB" w:rsidRDefault="00BD26BB">
            <w:pPr>
              <w:pStyle w:val="Odstavecseseznamem"/>
              <w:numPr>
                <w:ilvl w:val="0"/>
                <w:numId w:val="102"/>
              </w:numPr>
              <w:suppressAutoHyphens w:val="0"/>
              <w:jc w:val="both"/>
              <w:pPrChange w:id="5654" w:author="PS" w:date="2018-11-25T15:11:00Z">
                <w:pPr>
                  <w:pStyle w:val="Odstavecseseznamem"/>
                  <w:numPr>
                    <w:numId w:val="34"/>
                  </w:numPr>
                  <w:tabs>
                    <w:tab w:val="num" w:pos="720"/>
                  </w:tabs>
                  <w:suppressAutoHyphens w:val="0"/>
                  <w:ind w:hanging="360"/>
                  <w:jc w:val="both"/>
                </w:pPr>
              </w:pPrChange>
            </w:pPr>
            <w:r>
              <w:t>Světová geografie a geopolitika</w:t>
            </w:r>
            <w:ins w:id="5655" w:author="PS" w:date="2018-11-25T15:11:00Z">
              <w:r w:rsidR="00B91134">
                <w:t>.</w:t>
              </w:r>
            </w:ins>
          </w:p>
        </w:tc>
      </w:tr>
      <w:tr w:rsidR="00BD26BB" w14:paraId="27640AC4" w14:textId="77777777" w:rsidTr="00495DC8">
        <w:trPr>
          <w:trHeight w:val="265"/>
        </w:trPr>
        <w:tc>
          <w:tcPr>
            <w:tcW w:w="3654" w:type="dxa"/>
            <w:gridSpan w:val="3"/>
            <w:tcBorders>
              <w:top w:val="single" w:sz="4" w:space="0" w:color="000000"/>
              <w:left w:val="single" w:sz="4" w:space="0" w:color="000000"/>
              <w:bottom w:val="single" w:sz="4" w:space="0" w:color="000000"/>
              <w:right w:val="single" w:sz="4" w:space="0" w:color="000000"/>
            </w:tcBorders>
            <w:shd w:val="clear" w:color="auto" w:fill="F7CAAC"/>
          </w:tcPr>
          <w:p w14:paraId="2089ADF8" w14:textId="77777777" w:rsidR="00BD26BB" w:rsidRDefault="00BD26BB" w:rsidP="00495DC8">
            <w:pPr>
              <w:jc w:val="both"/>
            </w:pPr>
            <w:r>
              <w:rPr>
                <w:b/>
              </w:rPr>
              <w:t>Studijní literatura a studijní pomůcky</w:t>
            </w:r>
          </w:p>
        </w:tc>
        <w:tc>
          <w:tcPr>
            <w:tcW w:w="6201" w:type="dxa"/>
            <w:gridSpan w:val="13"/>
            <w:tcBorders>
              <w:top w:val="double" w:sz="4" w:space="0" w:color="000000"/>
              <w:left w:val="single" w:sz="4" w:space="0" w:color="000000"/>
              <w:bottom w:val="double" w:sz="4" w:space="0" w:color="000000"/>
              <w:right w:val="single" w:sz="4" w:space="0" w:color="000000"/>
            </w:tcBorders>
            <w:shd w:val="clear" w:color="auto" w:fill="auto"/>
          </w:tcPr>
          <w:p w14:paraId="5CE3BA04" w14:textId="77777777" w:rsidR="00BD26BB" w:rsidRDefault="00BD26BB" w:rsidP="00495DC8">
            <w:pPr>
              <w:jc w:val="both"/>
            </w:pPr>
          </w:p>
        </w:tc>
      </w:tr>
      <w:tr w:rsidR="00BD26BB" w14:paraId="0E627FEA" w14:textId="77777777" w:rsidTr="00495DC8">
        <w:trPr>
          <w:trHeight w:val="1497"/>
        </w:trPr>
        <w:tc>
          <w:tcPr>
            <w:tcW w:w="9855" w:type="dxa"/>
            <w:gridSpan w:val="16"/>
            <w:tcBorders>
              <w:top w:val="single" w:sz="4" w:space="0" w:color="000000"/>
              <w:left w:val="single" w:sz="4" w:space="0" w:color="000000"/>
              <w:bottom w:val="single" w:sz="4" w:space="0" w:color="000000"/>
              <w:right w:val="single" w:sz="4" w:space="0" w:color="000000"/>
            </w:tcBorders>
            <w:shd w:val="clear" w:color="auto" w:fill="auto"/>
          </w:tcPr>
          <w:p w14:paraId="43FDB67A" w14:textId="77777777" w:rsidR="00BD26BB" w:rsidRDefault="00BD26BB">
            <w:pPr>
              <w:ind w:left="322" w:hanging="322"/>
              <w:jc w:val="both"/>
              <w:pPrChange w:id="5656" w:author="Matyas Adam" w:date="2018-11-16T16:11:00Z">
                <w:pPr>
                  <w:jc w:val="both"/>
                </w:pPr>
              </w:pPrChange>
            </w:pPr>
            <w:r w:rsidRPr="00E4301F">
              <w:rPr>
                <w:b/>
                <w:rPrChange w:id="5657" w:author="Matyas Adam" w:date="2018-11-16T16:10:00Z">
                  <w:rPr/>
                </w:rPrChange>
              </w:rPr>
              <w:t>Povinná literatura</w:t>
            </w:r>
          </w:p>
          <w:p w14:paraId="774E45C7" w14:textId="77777777" w:rsidR="00BD26BB" w:rsidRDefault="00BD26BB">
            <w:pPr>
              <w:jc w:val="both"/>
              <w:pPrChange w:id="5658" w:author="PS" w:date="2018-11-25T15:12:00Z">
                <w:pPr>
                  <w:pStyle w:val="Odstavecseseznamem"/>
                  <w:numPr>
                    <w:numId w:val="20"/>
                  </w:numPr>
                  <w:ind w:hanging="360"/>
                  <w:jc w:val="both"/>
                </w:pPr>
              </w:pPrChange>
            </w:pPr>
            <w:r>
              <w:t>FOUBERG, Erin Hogan a William G. MOSELEY. Understanding world regional geography. Danvers, MA: Wiley, 2015. ISBN 978-0-471-73517-5.</w:t>
            </w:r>
          </w:p>
          <w:p w14:paraId="10D7CCDF" w14:textId="77777777" w:rsidR="00BD26BB" w:rsidRDefault="00BD26BB">
            <w:pPr>
              <w:jc w:val="both"/>
              <w:rPr>
                <w:ins w:id="5659" w:author="Matyas Adam" w:date="2018-11-16T16:11:00Z"/>
              </w:rPr>
              <w:pPrChange w:id="5660" w:author="PS" w:date="2018-11-25T15:12:00Z">
                <w:pPr>
                  <w:pStyle w:val="Odstavecseseznamem"/>
                  <w:numPr>
                    <w:numId w:val="20"/>
                  </w:numPr>
                  <w:ind w:hanging="360"/>
                  <w:jc w:val="both"/>
                </w:pPr>
              </w:pPrChange>
            </w:pPr>
            <w:r>
              <w:t>HOBBS, Joseph J. Fundamentals of world regional geography. 3e. Australia: Brooks/Cole Cengage Learning, 2013, xviii, 443, G-20, I-14. ISBN 978-1-133-11390-4.</w:t>
            </w:r>
          </w:p>
          <w:p w14:paraId="41DB37F1" w14:textId="77777777" w:rsidR="00BD26BB" w:rsidRDefault="00BD26BB">
            <w:pPr>
              <w:jc w:val="both"/>
              <w:rPr>
                <w:ins w:id="5661" w:author="Matyas Adam" w:date="2018-11-16T16:11:00Z"/>
              </w:rPr>
              <w:pPrChange w:id="5662" w:author="PS" w:date="2018-11-25T15:12:00Z">
                <w:pPr>
                  <w:pStyle w:val="Odstavecseseznamem"/>
                  <w:numPr>
                    <w:numId w:val="20"/>
                  </w:numPr>
                  <w:ind w:hanging="360"/>
                  <w:jc w:val="both"/>
                </w:pPr>
              </w:pPrChange>
            </w:pPr>
            <w:ins w:id="5663" w:author="Matyas Adam" w:date="2018-11-16T16:11:00Z">
              <w:r>
                <w:t>NIR, Dov. Region as a socio-environmental system: an introduction to a systemic regional geography. Dordrecht: Kluwer Academic Publishers, 1990. The GeoJournal library. ISBN 0-7923-0516-7.</w:t>
              </w:r>
            </w:ins>
          </w:p>
          <w:p w14:paraId="11FDE37B" w14:textId="77777777" w:rsidR="00BD26BB" w:rsidRDefault="00BD26BB">
            <w:pPr>
              <w:jc w:val="both"/>
              <w:pPrChange w:id="5664" w:author="PS" w:date="2018-11-25T15:12:00Z">
                <w:pPr>
                  <w:pStyle w:val="Odstavecseseznamem"/>
                  <w:numPr>
                    <w:numId w:val="20"/>
                  </w:numPr>
                  <w:ind w:hanging="360"/>
                  <w:jc w:val="both"/>
                </w:pPr>
              </w:pPrChange>
            </w:pPr>
            <w:ins w:id="5665" w:author="Matyas Adam" w:date="2018-11-16T16:11:00Z">
              <w:r>
                <w:t>OSTERGREN, Robert Clifford a Mathias LE BOSSÉ. The Europeans: a geography of people, culture, and environment. 2nd ed. New York: Guilford Press, c2011, xvi, 432 s.:. Texts in regional geography. ISBN 978-1-59385-384-6.</w:t>
              </w:r>
            </w:ins>
          </w:p>
          <w:p w14:paraId="540CB1BC" w14:textId="77777777" w:rsidR="00BD26BB" w:rsidRDefault="00BD26BB">
            <w:pPr>
              <w:jc w:val="both"/>
              <w:rPr>
                <w:ins w:id="5666" w:author="Matyas Adam" w:date="2018-11-16T16:11:00Z"/>
              </w:rPr>
              <w:pPrChange w:id="5667" w:author="PS" w:date="2018-11-25T15:12:00Z">
                <w:pPr>
                  <w:pStyle w:val="Odstavecseseznamem"/>
                  <w:numPr>
                    <w:numId w:val="20"/>
                  </w:numPr>
                  <w:ind w:hanging="360"/>
                  <w:jc w:val="both"/>
                </w:pPr>
              </w:pPrChange>
            </w:pPr>
            <w:r>
              <w:t>PULSIPHER, Lydia Mihelič a Alex PULSIPHER. World regional geography concepts. Third edition. New York: W.H. Freeman and Company, 2015. ISBN 978-1-4641-1071-9.</w:t>
            </w:r>
          </w:p>
          <w:p w14:paraId="060B6127" w14:textId="77777777" w:rsidR="00BD26BB" w:rsidRDefault="00BD26BB">
            <w:pPr>
              <w:ind w:left="322" w:hanging="322"/>
              <w:jc w:val="both"/>
              <w:pPrChange w:id="5668" w:author="Matyas Adam" w:date="2018-11-16T16:11:00Z">
                <w:pPr>
                  <w:pStyle w:val="Odstavecseseznamem"/>
                  <w:numPr>
                    <w:numId w:val="20"/>
                  </w:numPr>
                  <w:ind w:hanging="360"/>
                  <w:jc w:val="both"/>
                </w:pPr>
              </w:pPrChange>
            </w:pPr>
            <w:ins w:id="5669" w:author="Matyas Adam" w:date="2018-11-16T16:11:00Z">
              <w:r w:rsidRPr="00A70703">
                <w:t>Materiály dostupné v e-learningovém kurzu předmětu v LMS Moodle na </w:t>
              </w:r>
              <w:r w:rsidRPr="00A70703">
                <w:fldChar w:fldCharType="begin"/>
              </w:r>
              <w:r>
                <w:instrText xml:space="preserve"> HYPERLINK "http://vyuka.flkr.utb.cz/" \t "_blank" </w:instrText>
              </w:r>
              <w:r w:rsidRPr="00A70703">
                <w:fldChar w:fldCharType="separate"/>
              </w:r>
              <w:r w:rsidRPr="00A70703">
                <w:t>http://vyuka.flkr.utb.cz</w:t>
              </w:r>
              <w:r w:rsidRPr="00A70703">
                <w:fldChar w:fldCharType="end"/>
              </w:r>
            </w:ins>
          </w:p>
          <w:p w14:paraId="7D9ABF33" w14:textId="77777777" w:rsidR="00BD26BB" w:rsidDel="00E4301F" w:rsidRDefault="00BD26BB">
            <w:pPr>
              <w:pStyle w:val="Odstavecseseznamem"/>
              <w:ind w:left="322" w:hanging="322"/>
              <w:jc w:val="both"/>
              <w:rPr>
                <w:del w:id="5670" w:author="Matyas Adam" w:date="2018-11-16T16:11:00Z"/>
              </w:rPr>
              <w:pPrChange w:id="5671" w:author="Matyas Adam" w:date="2018-11-16T16:11:00Z">
                <w:pPr>
                  <w:pStyle w:val="Odstavecseseznamem"/>
                  <w:jc w:val="both"/>
                </w:pPr>
              </w:pPrChange>
            </w:pPr>
          </w:p>
          <w:p w14:paraId="34A603E9" w14:textId="77777777" w:rsidR="00BD26BB" w:rsidDel="00E4301F" w:rsidRDefault="00BD26BB">
            <w:pPr>
              <w:ind w:left="322" w:hanging="322"/>
              <w:jc w:val="both"/>
              <w:rPr>
                <w:del w:id="5672" w:author="Matyas Adam" w:date="2018-11-16T16:11:00Z"/>
              </w:rPr>
              <w:pPrChange w:id="5673" w:author="Matyas Adam" w:date="2018-11-16T16:11:00Z">
                <w:pPr>
                  <w:jc w:val="both"/>
                </w:pPr>
              </w:pPrChange>
            </w:pPr>
            <w:del w:id="5674" w:author="Matyas Adam" w:date="2018-11-16T16:11:00Z">
              <w:r w:rsidRPr="00E4301F" w:rsidDel="00E4301F">
                <w:rPr>
                  <w:b/>
                  <w:rPrChange w:id="5675" w:author="Matyas Adam" w:date="2018-11-16T16:10:00Z">
                    <w:rPr/>
                  </w:rPrChange>
                </w:rPr>
                <w:delText>Doporučená literatura</w:delText>
              </w:r>
            </w:del>
          </w:p>
          <w:p w14:paraId="5FF0C933" w14:textId="77777777" w:rsidR="00BD26BB" w:rsidDel="00E4301F" w:rsidRDefault="00BD26BB">
            <w:pPr>
              <w:ind w:left="322" w:hanging="322"/>
              <w:jc w:val="both"/>
              <w:rPr>
                <w:del w:id="5676" w:author="Matyas Adam" w:date="2018-11-16T16:11:00Z"/>
              </w:rPr>
              <w:pPrChange w:id="5677" w:author="Matyas Adam" w:date="2018-11-16T16:11:00Z">
                <w:pPr>
                  <w:pStyle w:val="Odstavecseseznamem"/>
                  <w:numPr>
                    <w:numId w:val="20"/>
                  </w:numPr>
                  <w:ind w:hanging="360"/>
                  <w:jc w:val="both"/>
                </w:pPr>
              </w:pPrChange>
            </w:pPr>
            <w:del w:id="5678" w:author="Matyas Adam" w:date="2018-11-16T16:11:00Z">
              <w:r w:rsidDel="00E4301F">
                <w:delText>NIR, Dov. Region as a socio-environmental system: an introduction to a systemic regional geography. Dordrecht: Kluwer Academic Publishers, 1990. The GeoJournal library. ISBN 0-7923-0516-7.</w:delText>
              </w:r>
            </w:del>
          </w:p>
          <w:p w14:paraId="33639546" w14:textId="77777777" w:rsidR="00BD26BB" w:rsidRDefault="00BD26BB">
            <w:pPr>
              <w:ind w:left="322" w:hanging="322"/>
              <w:jc w:val="both"/>
              <w:pPrChange w:id="5679" w:author="Matyas Adam" w:date="2018-11-16T16:11:00Z">
                <w:pPr>
                  <w:pStyle w:val="Odstavecseseznamem"/>
                  <w:numPr>
                    <w:numId w:val="20"/>
                  </w:numPr>
                  <w:ind w:hanging="360"/>
                  <w:jc w:val="both"/>
                </w:pPr>
              </w:pPrChange>
            </w:pPr>
            <w:del w:id="5680" w:author="Matyas Adam" w:date="2018-11-16T16:11:00Z">
              <w:r w:rsidDel="00E4301F">
                <w:delText>OSTERGREN, Robert Clifford a Mathias LE BOSSÉ. The Europeans: a geography of people, culture, and environment. 2nd ed. New York: Guilford Press, c2011, xvi, 432 s.:. Texts in regional geography. ISBN 978-1-59385-384-6.</w:delText>
              </w:r>
            </w:del>
          </w:p>
        </w:tc>
      </w:tr>
      <w:tr w:rsidR="00BD26BB" w14:paraId="58791CE5" w14:textId="77777777" w:rsidTr="00495DC8">
        <w:tc>
          <w:tcPr>
            <w:tcW w:w="9855" w:type="dxa"/>
            <w:gridSpan w:val="16"/>
            <w:tcBorders>
              <w:top w:val="single" w:sz="12" w:space="0" w:color="000000"/>
              <w:left w:val="single" w:sz="2" w:space="0" w:color="000000"/>
              <w:bottom w:val="single" w:sz="2" w:space="0" w:color="000000"/>
              <w:right w:val="single" w:sz="2" w:space="0" w:color="000000"/>
            </w:tcBorders>
            <w:shd w:val="clear" w:color="auto" w:fill="F7CAAC"/>
          </w:tcPr>
          <w:p w14:paraId="73D1F38B" w14:textId="77777777" w:rsidR="00BD26BB" w:rsidRDefault="00BD26BB" w:rsidP="00495DC8">
            <w:pPr>
              <w:jc w:val="center"/>
              <w:rPr>
                <w:b/>
              </w:rPr>
            </w:pPr>
            <w:r>
              <w:rPr>
                <w:b/>
              </w:rPr>
              <w:t>Informace ke kombinované nebo distanční formě</w:t>
            </w:r>
          </w:p>
        </w:tc>
      </w:tr>
      <w:tr w:rsidR="00BD26BB" w14:paraId="1A92B6F2" w14:textId="77777777" w:rsidTr="00495DC8">
        <w:tc>
          <w:tcPr>
            <w:tcW w:w="4787" w:type="dxa"/>
            <w:gridSpan w:val="5"/>
            <w:tcBorders>
              <w:top w:val="single" w:sz="2" w:space="0" w:color="000000"/>
              <w:left w:val="single" w:sz="4" w:space="0" w:color="000000"/>
              <w:bottom w:val="single" w:sz="4" w:space="0" w:color="000000"/>
              <w:right w:val="single" w:sz="4" w:space="0" w:color="000000"/>
            </w:tcBorders>
            <w:shd w:val="clear" w:color="auto" w:fill="F7CAAC"/>
          </w:tcPr>
          <w:p w14:paraId="395671B5" w14:textId="77777777" w:rsidR="00BD26BB" w:rsidRDefault="00BD26BB" w:rsidP="00495DC8">
            <w:pPr>
              <w:jc w:val="both"/>
            </w:pPr>
            <w:r>
              <w:rPr>
                <w:b/>
              </w:rPr>
              <w:t>Rozsah konzultací (soustředění)</w:t>
            </w:r>
          </w:p>
        </w:tc>
        <w:tc>
          <w:tcPr>
            <w:tcW w:w="889" w:type="dxa"/>
            <w:gridSpan w:val="2"/>
            <w:tcBorders>
              <w:top w:val="single" w:sz="2" w:space="0" w:color="000000"/>
              <w:left w:val="single" w:sz="4" w:space="0" w:color="000000"/>
              <w:bottom w:val="single" w:sz="4" w:space="0" w:color="000000"/>
              <w:right w:val="single" w:sz="4" w:space="0" w:color="000000"/>
            </w:tcBorders>
            <w:shd w:val="clear" w:color="auto" w:fill="auto"/>
          </w:tcPr>
          <w:p w14:paraId="4454F18A" w14:textId="77777777" w:rsidR="00BD26BB" w:rsidRDefault="00BD26BB" w:rsidP="00495DC8">
            <w:pPr>
              <w:jc w:val="both"/>
            </w:pPr>
          </w:p>
        </w:tc>
        <w:tc>
          <w:tcPr>
            <w:tcW w:w="4179" w:type="dxa"/>
            <w:gridSpan w:val="9"/>
            <w:tcBorders>
              <w:top w:val="single" w:sz="2" w:space="0" w:color="000000"/>
              <w:left w:val="single" w:sz="4" w:space="0" w:color="000000"/>
              <w:bottom w:val="single" w:sz="4" w:space="0" w:color="000000"/>
              <w:right w:val="single" w:sz="4" w:space="0" w:color="000000"/>
            </w:tcBorders>
            <w:shd w:val="clear" w:color="auto" w:fill="F7CAAC"/>
          </w:tcPr>
          <w:p w14:paraId="09C30B3C" w14:textId="77777777" w:rsidR="00BD26BB" w:rsidRDefault="00BD26BB" w:rsidP="00495DC8">
            <w:pPr>
              <w:jc w:val="both"/>
              <w:rPr>
                <w:b/>
              </w:rPr>
            </w:pPr>
            <w:r>
              <w:rPr>
                <w:b/>
              </w:rPr>
              <w:t xml:space="preserve">hodin </w:t>
            </w:r>
          </w:p>
        </w:tc>
      </w:tr>
      <w:tr w:rsidR="00BD26BB" w14:paraId="37D9721B" w14:textId="77777777" w:rsidTr="00495DC8">
        <w:tc>
          <w:tcPr>
            <w:tcW w:w="9855" w:type="dxa"/>
            <w:gridSpan w:val="16"/>
            <w:tcBorders>
              <w:top w:val="single" w:sz="4" w:space="0" w:color="000000"/>
              <w:left w:val="single" w:sz="4" w:space="0" w:color="000000"/>
              <w:bottom w:val="single" w:sz="4" w:space="0" w:color="000000"/>
              <w:right w:val="single" w:sz="4" w:space="0" w:color="000000"/>
            </w:tcBorders>
            <w:shd w:val="clear" w:color="auto" w:fill="F7CAAC"/>
          </w:tcPr>
          <w:p w14:paraId="09811398" w14:textId="77777777" w:rsidR="00BD26BB" w:rsidRDefault="00BD26BB" w:rsidP="00495DC8">
            <w:pPr>
              <w:jc w:val="both"/>
              <w:rPr>
                <w:b/>
              </w:rPr>
            </w:pPr>
            <w:r>
              <w:rPr>
                <w:b/>
              </w:rPr>
              <w:t>Informace o způsobu kontaktu s vyučujícím</w:t>
            </w:r>
          </w:p>
        </w:tc>
      </w:tr>
      <w:tr w:rsidR="00BD26BB" w14:paraId="60AD41AF" w14:textId="77777777" w:rsidTr="00495DC8">
        <w:trPr>
          <w:trHeight w:val="400"/>
        </w:trPr>
        <w:tc>
          <w:tcPr>
            <w:tcW w:w="9855" w:type="dxa"/>
            <w:gridSpan w:val="16"/>
            <w:tcBorders>
              <w:top w:val="single" w:sz="4" w:space="0" w:color="000000"/>
              <w:left w:val="single" w:sz="4" w:space="0" w:color="000000"/>
              <w:bottom w:val="single" w:sz="4" w:space="0" w:color="000000"/>
              <w:right w:val="single" w:sz="4" w:space="0" w:color="000000"/>
            </w:tcBorders>
            <w:shd w:val="clear" w:color="auto" w:fill="auto"/>
          </w:tcPr>
          <w:p w14:paraId="2BFB3F04" w14:textId="77777777" w:rsidR="00BD26BB" w:rsidRDefault="00BD26BB" w:rsidP="00495DC8">
            <w:pPr>
              <w:jc w:val="both"/>
            </w:pPr>
          </w:p>
        </w:tc>
      </w:tr>
      <w:tr w:rsidR="00BD26BB" w14:paraId="19F3ECD5" w14:textId="77777777" w:rsidTr="00495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55" w:type="dxa"/>
            <w:gridSpan w:val="16"/>
            <w:tcBorders>
              <w:bottom w:val="double" w:sz="4" w:space="0" w:color="auto"/>
            </w:tcBorders>
            <w:shd w:val="clear" w:color="auto" w:fill="BDD6EE"/>
          </w:tcPr>
          <w:p w14:paraId="71BDD07B" w14:textId="77777777" w:rsidR="00BD26BB" w:rsidRDefault="00BD26BB" w:rsidP="00495DC8">
            <w:pPr>
              <w:jc w:val="both"/>
              <w:rPr>
                <w:b/>
                <w:sz w:val="28"/>
              </w:rPr>
            </w:pPr>
            <w:r>
              <w:br w:type="page"/>
            </w:r>
            <w:r>
              <w:rPr>
                <w:b/>
                <w:sz w:val="28"/>
              </w:rPr>
              <w:t>B-III – Charakteristika studijního předmětu</w:t>
            </w:r>
          </w:p>
        </w:tc>
      </w:tr>
      <w:tr w:rsidR="00BD26BB" w14:paraId="71E0E0F2" w14:textId="77777777" w:rsidTr="00495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61" w:type="dxa"/>
            <w:gridSpan w:val="4"/>
            <w:tcBorders>
              <w:top w:val="double" w:sz="4" w:space="0" w:color="auto"/>
            </w:tcBorders>
            <w:shd w:val="clear" w:color="auto" w:fill="F7CAAC"/>
          </w:tcPr>
          <w:p w14:paraId="3DD15B74" w14:textId="77777777" w:rsidR="00BD26BB" w:rsidRDefault="00BD26BB" w:rsidP="00495DC8">
            <w:pPr>
              <w:jc w:val="both"/>
              <w:rPr>
                <w:b/>
              </w:rPr>
            </w:pPr>
            <w:r>
              <w:rPr>
                <w:b/>
              </w:rPr>
              <w:t>Název studijního předmětu</w:t>
            </w:r>
          </w:p>
        </w:tc>
        <w:tc>
          <w:tcPr>
            <w:tcW w:w="5994" w:type="dxa"/>
            <w:gridSpan w:val="12"/>
            <w:tcBorders>
              <w:top w:val="double" w:sz="4" w:space="0" w:color="auto"/>
            </w:tcBorders>
          </w:tcPr>
          <w:p w14:paraId="23AE5433" w14:textId="77777777" w:rsidR="00BD26BB" w:rsidRPr="009E3DA3" w:rsidRDefault="00BD26BB" w:rsidP="00495DC8">
            <w:pPr>
              <w:jc w:val="both"/>
              <w:rPr>
                <w:b/>
              </w:rPr>
            </w:pPr>
            <w:r w:rsidRPr="009E3DA3">
              <w:rPr>
                <w:b/>
              </w:rPr>
              <w:t>Sběr a zpracování dat</w:t>
            </w:r>
          </w:p>
        </w:tc>
      </w:tr>
      <w:tr w:rsidR="00BD26BB" w14:paraId="60239DD4" w14:textId="77777777" w:rsidTr="00495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61" w:type="dxa"/>
            <w:gridSpan w:val="4"/>
            <w:shd w:val="clear" w:color="auto" w:fill="F7CAAC"/>
          </w:tcPr>
          <w:p w14:paraId="5B229B80" w14:textId="77777777" w:rsidR="00BD26BB" w:rsidRDefault="00BD26BB" w:rsidP="00495DC8">
            <w:pPr>
              <w:jc w:val="both"/>
              <w:rPr>
                <w:b/>
              </w:rPr>
            </w:pPr>
            <w:r>
              <w:rPr>
                <w:b/>
              </w:rPr>
              <w:t>Typ předmětu</w:t>
            </w:r>
          </w:p>
        </w:tc>
        <w:tc>
          <w:tcPr>
            <w:tcW w:w="2693" w:type="dxa"/>
            <w:gridSpan w:val="7"/>
          </w:tcPr>
          <w:p w14:paraId="59B45371" w14:textId="77777777" w:rsidR="00BD26BB" w:rsidRDefault="00BD26BB" w:rsidP="00495DC8">
            <w:pPr>
              <w:jc w:val="both"/>
            </w:pPr>
            <w:r>
              <w:t>Povinný, P</w:t>
            </w:r>
          </w:p>
        </w:tc>
        <w:tc>
          <w:tcPr>
            <w:tcW w:w="2693" w:type="dxa"/>
            <w:gridSpan w:val="4"/>
            <w:shd w:val="clear" w:color="auto" w:fill="F7CAAC"/>
          </w:tcPr>
          <w:p w14:paraId="75F1FD00" w14:textId="77777777" w:rsidR="00BD26BB" w:rsidRDefault="00BD26BB" w:rsidP="00495DC8">
            <w:pPr>
              <w:jc w:val="both"/>
            </w:pPr>
            <w:r>
              <w:rPr>
                <w:b/>
              </w:rPr>
              <w:t>doporučený ročník / semestr</w:t>
            </w:r>
          </w:p>
        </w:tc>
        <w:tc>
          <w:tcPr>
            <w:tcW w:w="608" w:type="dxa"/>
          </w:tcPr>
          <w:p w14:paraId="5F83D8DE" w14:textId="77777777" w:rsidR="00BD26BB" w:rsidRDefault="00BD26BB" w:rsidP="00495DC8">
            <w:pPr>
              <w:jc w:val="both"/>
            </w:pPr>
            <w:r>
              <w:t>1/LS</w:t>
            </w:r>
          </w:p>
        </w:tc>
      </w:tr>
      <w:tr w:rsidR="00BD26BB" w14:paraId="37CC4B20" w14:textId="77777777" w:rsidTr="00495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61" w:type="dxa"/>
            <w:gridSpan w:val="4"/>
            <w:shd w:val="clear" w:color="auto" w:fill="F7CAAC"/>
          </w:tcPr>
          <w:p w14:paraId="516ABE68" w14:textId="77777777" w:rsidR="00BD26BB" w:rsidRDefault="00BD26BB" w:rsidP="00495DC8">
            <w:pPr>
              <w:jc w:val="both"/>
              <w:rPr>
                <w:b/>
              </w:rPr>
            </w:pPr>
            <w:r>
              <w:rPr>
                <w:b/>
              </w:rPr>
              <w:t>Rozsah studijního předmětu</w:t>
            </w:r>
          </w:p>
        </w:tc>
        <w:tc>
          <w:tcPr>
            <w:tcW w:w="1275" w:type="dxa"/>
            <w:gridSpan w:val="2"/>
          </w:tcPr>
          <w:p w14:paraId="0717874F" w14:textId="64B35C30" w:rsidR="00BD26BB" w:rsidRDefault="00BD26BB" w:rsidP="00B91134">
            <w:pPr>
              <w:jc w:val="both"/>
            </w:pPr>
            <w:r>
              <w:t>2</w:t>
            </w:r>
            <w:ins w:id="5681" w:author="Matyas Adam" w:date="2018-11-17T02:12:00Z">
              <w:r>
                <w:t>8</w:t>
              </w:r>
            </w:ins>
            <w:del w:id="5682" w:author="Matyas Adam" w:date="2018-11-17T02:12:00Z">
              <w:r w:rsidDel="003A7D19">
                <w:delText>6</w:delText>
              </w:r>
            </w:del>
            <w:r>
              <w:t xml:space="preserve">p </w:t>
            </w:r>
            <w:del w:id="5683" w:author="PS" w:date="2018-11-25T15:13:00Z">
              <w:r w:rsidDel="00B91134">
                <w:delText>-</w:delText>
              </w:r>
            </w:del>
            <w:ins w:id="5684" w:author="PS" w:date="2018-11-25T15:13:00Z">
              <w:r w:rsidR="00B91134">
                <w:t>–</w:t>
              </w:r>
            </w:ins>
            <w:r>
              <w:t xml:space="preserve"> </w:t>
            </w:r>
            <w:del w:id="5685" w:author="PS" w:date="2018-11-25T15:13:00Z">
              <w:r w:rsidDel="00B91134">
                <w:delText>14s</w:delText>
              </w:r>
            </w:del>
            <w:ins w:id="5686" w:author="PS" w:date="2018-11-25T15:13:00Z">
              <w:r w:rsidR="00B91134">
                <w:t>14c</w:t>
              </w:r>
            </w:ins>
          </w:p>
        </w:tc>
        <w:tc>
          <w:tcPr>
            <w:tcW w:w="709" w:type="dxa"/>
            <w:gridSpan w:val="2"/>
            <w:shd w:val="clear" w:color="auto" w:fill="F7CAAC"/>
          </w:tcPr>
          <w:p w14:paraId="2CAE87EA" w14:textId="77777777" w:rsidR="00BD26BB" w:rsidRDefault="00BD26BB" w:rsidP="00495DC8">
            <w:pPr>
              <w:jc w:val="both"/>
              <w:rPr>
                <w:b/>
              </w:rPr>
            </w:pPr>
            <w:r>
              <w:rPr>
                <w:b/>
              </w:rPr>
              <w:t xml:space="preserve">hod. </w:t>
            </w:r>
          </w:p>
        </w:tc>
        <w:tc>
          <w:tcPr>
            <w:tcW w:w="709" w:type="dxa"/>
            <w:gridSpan w:val="3"/>
          </w:tcPr>
          <w:p w14:paraId="3EA0E7E9" w14:textId="5D1ADB9D" w:rsidR="00BD26BB" w:rsidRDefault="00BD26BB" w:rsidP="00495DC8">
            <w:pPr>
              <w:jc w:val="both"/>
            </w:pPr>
            <w:del w:id="5687" w:author="Matyas Adam" w:date="2018-11-16T16:11:00Z">
              <w:r w:rsidDel="00CE1CF4">
                <w:delText>42</w:delText>
              </w:r>
            </w:del>
            <w:ins w:id="5688" w:author="Matyas Adam" w:date="2018-11-16T16:11:00Z">
              <w:del w:id="5689" w:author="PS" w:date="2018-11-25T15:12:00Z">
                <w:r w:rsidDel="00B91134">
                  <w:delText>3</w:delText>
                </w:r>
              </w:del>
            </w:ins>
            <w:ins w:id="5690" w:author="PS" w:date="2018-11-25T15:12:00Z">
              <w:r w:rsidR="00B91134">
                <w:t>42</w:t>
              </w:r>
            </w:ins>
          </w:p>
        </w:tc>
        <w:tc>
          <w:tcPr>
            <w:tcW w:w="2693" w:type="dxa"/>
            <w:gridSpan w:val="4"/>
            <w:shd w:val="clear" w:color="auto" w:fill="F7CAAC"/>
          </w:tcPr>
          <w:p w14:paraId="3DEDAF8F" w14:textId="77777777" w:rsidR="00BD26BB" w:rsidRDefault="00BD26BB" w:rsidP="00495DC8">
            <w:pPr>
              <w:jc w:val="both"/>
              <w:rPr>
                <w:b/>
              </w:rPr>
            </w:pPr>
            <w:r>
              <w:rPr>
                <w:b/>
              </w:rPr>
              <w:t>kreditů</w:t>
            </w:r>
          </w:p>
        </w:tc>
        <w:tc>
          <w:tcPr>
            <w:tcW w:w="608" w:type="dxa"/>
          </w:tcPr>
          <w:p w14:paraId="6274D996" w14:textId="77777777" w:rsidR="00BD26BB" w:rsidRDefault="00BD26BB" w:rsidP="00495DC8">
            <w:pPr>
              <w:jc w:val="both"/>
            </w:pPr>
            <w:r>
              <w:t>3</w:t>
            </w:r>
          </w:p>
        </w:tc>
      </w:tr>
      <w:tr w:rsidR="00BD26BB" w14:paraId="49F4BDB5" w14:textId="77777777" w:rsidTr="00495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61" w:type="dxa"/>
            <w:gridSpan w:val="4"/>
            <w:shd w:val="clear" w:color="auto" w:fill="F7CAAC"/>
          </w:tcPr>
          <w:p w14:paraId="336AD93A" w14:textId="77777777" w:rsidR="00BD26BB" w:rsidRDefault="00BD26BB" w:rsidP="00495DC8">
            <w:pPr>
              <w:jc w:val="both"/>
              <w:rPr>
                <w:b/>
                <w:sz w:val="22"/>
              </w:rPr>
            </w:pPr>
            <w:r>
              <w:rPr>
                <w:b/>
              </w:rPr>
              <w:t>Prerekvizity, korekvizity, ekvivalence</w:t>
            </w:r>
          </w:p>
        </w:tc>
        <w:tc>
          <w:tcPr>
            <w:tcW w:w="5994" w:type="dxa"/>
            <w:gridSpan w:val="12"/>
          </w:tcPr>
          <w:p w14:paraId="251C4E4E" w14:textId="77777777" w:rsidR="00BD26BB" w:rsidRDefault="00BD26BB" w:rsidP="00495DC8">
            <w:pPr>
              <w:jc w:val="both"/>
            </w:pPr>
          </w:p>
        </w:tc>
      </w:tr>
      <w:tr w:rsidR="00BD26BB" w14:paraId="5D8651B3" w14:textId="77777777" w:rsidTr="00495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61" w:type="dxa"/>
            <w:gridSpan w:val="4"/>
            <w:shd w:val="clear" w:color="auto" w:fill="F7CAAC"/>
          </w:tcPr>
          <w:p w14:paraId="4D1EAB82" w14:textId="77777777" w:rsidR="00BD26BB" w:rsidRDefault="00BD26BB" w:rsidP="00495DC8">
            <w:pPr>
              <w:jc w:val="both"/>
              <w:rPr>
                <w:b/>
              </w:rPr>
            </w:pPr>
            <w:r>
              <w:rPr>
                <w:b/>
              </w:rPr>
              <w:t>Způsob ověření studijních výsledků</w:t>
            </w:r>
          </w:p>
        </w:tc>
        <w:tc>
          <w:tcPr>
            <w:tcW w:w="2268" w:type="dxa"/>
            <w:gridSpan w:val="5"/>
          </w:tcPr>
          <w:p w14:paraId="2CA68381" w14:textId="77777777" w:rsidR="00BD26BB" w:rsidRDefault="00BD26BB" w:rsidP="00495DC8">
            <w:pPr>
              <w:jc w:val="both"/>
            </w:pPr>
            <w:ins w:id="5691" w:author="Matyas Adam" w:date="2018-11-16T16:11:00Z">
              <w:r>
                <w:t>K</w:t>
              </w:r>
            </w:ins>
            <w:del w:id="5692" w:author="Matyas Adam" w:date="2018-11-16T16:11:00Z">
              <w:r w:rsidDel="00CE1CF4">
                <w:delText>k</w:delText>
              </w:r>
            </w:del>
            <w:r>
              <w:t>lasifikovaný zápočet</w:t>
            </w:r>
          </w:p>
        </w:tc>
        <w:tc>
          <w:tcPr>
            <w:tcW w:w="1842" w:type="dxa"/>
            <w:gridSpan w:val="3"/>
            <w:shd w:val="clear" w:color="auto" w:fill="F7CAAC"/>
          </w:tcPr>
          <w:p w14:paraId="0B0FA736" w14:textId="77777777" w:rsidR="00BD26BB" w:rsidRDefault="00BD26BB" w:rsidP="00495DC8">
            <w:pPr>
              <w:jc w:val="both"/>
              <w:rPr>
                <w:b/>
              </w:rPr>
            </w:pPr>
            <w:r>
              <w:rPr>
                <w:b/>
              </w:rPr>
              <w:t>Forma výuky</w:t>
            </w:r>
          </w:p>
        </w:tc>
        <w:tc>
          <w:tcPr>
            <w:tcW w:w="1884" w:type="dxa"/>
            <w:gridSpan w:val="4"/>
          </w:tcPr>
          <w:p w14:paraId="3560BCE3" w14:textId="77777777" w:rsidR="00BD26BB" w:rsidRDefault="00BD26BB" w:rsidP="00495DC8">
            <w:pPr>
              <w:jc w:val="both"/>
              <w:rPr>
                <w:ins w:id="5693" w:author="PS" w:date="2018-11-25T15:12:00Z"/>
              </w:rPr>
            </w:pPr>
            <w:del w:id="5694" w:author="Matyas Adam" w:date="2018-11-16T16:11:00Z">
              <w:r w:rsidDel="00CE1CF4">
                <w:delText>přednáška, cvičení</w:delText>
              </w:r>
            </w:del>
            <w:ins w:id="5695" w:author="Matyas Adam" w:date="2018-11-16T16:11:00Z">
              <w:del w:id="5696" w:author="PS" w:date="2018-11-25T15:12:00Z">
                <w:r w:rsidDel="00B91134">
                  <w:delText>P, S</w:delText>
                </w:r>
              </w:del>
            </w:ins>
            <w:ins w:id="5697" w:author="PS" w:date="2018-11-25T15:12:00Z">
              <w:r w:rsidR="00B91134">
                <w:t>přednášky</w:t>
              </w:r>
            </w:ins>
          </w:p>
          <w:p w14:paraId="728E70B2" w14:textId="0BF72280" w:rsidR="00B91134" w:rsidRDefault="00B91134" w:rsidP="00495DC8">
            <w:pPr>
              <w:jc w:val="both"/>
            </w:pPr>
            <w:ins w:id="5698" w:author="PS" w:date="2018-11-25T15:13:00Z">
              <w:r>
                <w:t>cvičení</w:t>
              </w:r>
            </w:ins>
          </w:p>
        </w:tc>
      </w:tr>
      <w:tr w:rsidR="00BD26BB" w14:paraId="678F7B35" w14:textId="77777777" w:rsidTr="00495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55" w:type="dxa"/>
            <w:gridSpan w:val="16"/>
            <w:shd w:val="clear" w:color="auto" w:fill="F7CAAC"/>
          </w:tcPr>
          <w:p w14:paraId="04F935BE" w14:textId="5B3B176C" w:rsidR="00BD26BB" w:rsidRDefault="00BD26BB" w:rsidP="00495DC8">
            <w:pPr>
              <w:jc w:val="both"/>
              <w:rPr>
                <w:b/>
              </w:rPr>
            </w:pPr>
            <w:r>
              <w:rPr>
                <w:b/>
              </w:rPr>
              <w:t>Forma způsobu ověření studijních výsledků a další požadavky na studenta</w:t>
            </w:r>
          </w:p>
        </w:tc>
      </w:tr>
      <w:tr w:rsidR="00BD26BB" w14:paraId="03B345D6" w14:textId="77777777" w:rsidTr="00495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73"/>
        </w:trPr>
        <w:tc>
          <w:tcPr>
            <w:tcW w:w="9855" w:type="dxa"/>
            <w:gridSpan w:val="16"/>
          </w:tcPr>
          <w:p w14:paraId="0676A182" w14:textId="77777777" w:rsidR="00BD26BB" w:rsidDel="00CE1CF4" w:rsidRDefault="00BD26BB" w:rsidP="00495DC8">
            <w:pPr>
              <w:jc w:val="both"/>
              <w:rPr>
                <w:del w:id="5699" w:author="Matyas Adam" w:date="2018-11-16T16:12:00Z"/>
              </w:rPr>
            </w:pPr>
            <w:del w:id="5700" w:author="Matyas Adam" w:date="2018-11-16T16:12:00Z">
              <w:r w:rsidRPr="00897246" w:rsidDel="00CE1CF4">
                <w:delText xml:space="preserve">Způsob zakončení předmětu – </w:delText>
              </w:r>
              <w:r w:rsidDel="00CE1CF4">
                <w:delText>klasifikovaný zápočet</w:delText>
              </w:r>
            </w:del>
          </w:p>
          <w:p w14:paraId="101EB85E" w14:textId="77777777" w:rsidR="00BD26BB" w:rsidRPr="00897246" w:rsidDel="00CE1CF4" w:rsidRDefault="00BD26BB" w:rsidP="00495DC8">
            <w:pPr>
              <w:jc w:val="both"/>
              <w:rPr>
                <w:del w:id="5701" w:author="Matyas Adam" w:date="2018-11-16T16:12:00Z"/>
              </w:rPr>
            </w:pPr>
          </w:p>
          <w:p w14:paraId="0593B436" w14:textId="77777777" w:rsidR="00BD26BB" w:rsidRDefault="00BD26BB" w:rsidP="00495DC8">
            <w:pPr>
              <w:jc w:val="both"/>
            </w:pPr>
            <w:r>
              <w:t>Požadavky na zakončení předmětu:</w:t>
            </w:r>
          </w:p>
          <w:p w14:paraId="0E7528BA" w14:textId="77777777" w:rsidR="00BD26BB" w:rsidRDefault="00BD26BB" w:rsidP="00495DC8">
            <w:pPr>
              <w:jc w:val="both"/>
            </w:pPr>
            <w:r>
              <w:t>-</w:t>
            </w:r>
            <w:r w:rsidRPr="00897246">
              <w:t xml:space="preserve"> </w:t>
            </w:r>
            <w:r>
              <w:t>aktivní účast na cvičeních (min 80%),</w:t>
            </w:r>
          </w:p>
          <w:p w14:paraId="3FA82862" w14:textId="77777777" w:rsidR="00BD26BB" w:rsidDel="00CE1CF4" w:rsidRDefault="00BD26BB" w:rsidP="00495DC8">
            <w:pPr>
              <w:jc w:val="both"/>
              <w:rPr>
                <w:del w:id="5702" w:author="Matyas Adam" w:date="2018-11-16T16:12:00Z"/>
              </w:rPr>
            </w:pPr>
            <w:r>
              <w:t>- absolvování dvou písemných prací (z každé min. 50%)</w:t>
            </w:r>
          </w:p>
          <w:p w14:paraId="31221603" w14:textId="77777777" w:rsidR="00BD26BB" w:rsidRDefault="00BD26BB" w:rsidP="00495DC8">
            <w:pPr>
              <w:jc w:val="both"/>
            </w:pPr>
          </w:p>
        </w:tc>
      </w:tr>
      <w:tr w:rsidR="00BD26BB" w14:paraId="051C5477" w14:textId="77777777" w:rsidTr="00495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7"/>
        </w:trPr>
        <w:tc>
          <w:tcPr>
            <w:tcW w:w="2160" w:type="dxa"/>
            <w:tcBorders>
              <w:top w:val="nil"/>
            </w:tcBorders>
            <w:shd w:val="clear" w:color="auto" w:fill="F7CAAC"/>
          </w:tcPr>
          <w:p w14:paraId="0F8AE6EE" w14:textId="77777777" w:rsidR="00BD26BB" w:rsidRDefault="00BD26BB" w:rsidP="00495DC8">
            <w:pPr>
              <w:jc w:val="both"/>
              <w:rPr>
                <w:b/>
              </w:rPr>
            </w:pPr>
            <w:r>
              <w:rPr>
                <w:b/>
              </w:rPr>
              <w:t>Garant předmětu</w:t>
            </w:r>
          </w:p>
        </w:tc>
        <w:tc>
          <w:tcPr>
            <w:tcW w:w="7695" w:type="dxa"/>
            <w:gridSpan w:val="15"/>
            <w:tcBorders>
              <w:top w:val="nil"/>
            </w:tcBorders>
          </w:tcPr>
          <w:p w14:paraId="5EC9F72D" w14:textId="77777777" w:rsidR="00BD26BB" w:rsidRDefault="00BD26BB" w:rsidP="00495DC8">
            <w:pPr>
              <w:jc w:val="both"/>
            </w:pPr>
            <w:r>
              <w:t>RNDr. Martin Fajkus, Ph.D.</w:t>
            </w:r>
          </w:p>
        </w:tc>
      </w:tr>
      <w:tr w:rsidR="00BD26BB" w14:paraId="15F955B5" w14:textId="77777777" w:rsidTr="00495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55" w:type="dxa"/>
            <w:gridSpan w:val="16"/>
            <w:shd w:val="clear" w:color="auto" w:fill="F7CAAC"/>
          </w:tcPr>
          <w:p w14:paraId="2AE107EA" w14:textId="77777777" w:rsidR="00BD26BB" w:rsidRDefault="00BD26BB" w:rsidP="00495DC8">
            <w:pPr>
              <w:jc w:val="both"/>
              <w:rPr>
                <w:b/>
              </w:rPr>
            </w:pPr>
            <w:r>
              <w:rPr>
                <w:b/>
              </w:rPr>
              <w:t>Zapojení garanta do výuky předmětu</w:t>
            </w:r>
          </w:p>
        </w:tc>
      </w:tr>
      <w:tr w:rsidR="00BD26BB" w14:paraId="209AD629" w14:textId="77777777" w:rsidTr="00495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6"/>
        </w:trPr>
        <w:tc>
          <w:tcPr>
            <w:tcW w:w="9855" w:type="dxa"/>
            <w:gridSpan w:val="16"/>
            <w:vAlign w:val="center"/>
          </w:tcPr>
          <w:p w14:paraId="1959AEFD" w14:textId="77777777" w:rsidR="00BD26BB" w:rsidRDefault="00BD26BB" w:rsidP="00495DC8">
            <w:pPr>
              <w:jc w:val="both"/>
            </w:pPr>
            <w:r w:rsidRPr="00DB3747">
              <w:t xml:space="preserve">Garant se podílí na přednášení v rozsahu </w:t>
            </w:r>
            <w:r>
              <w:t>100</w:t>
            </w:r>
            <w:r w:rsidRPr="00DB3747">
              <w:t xml:space="preserve"> %,</w:t>
            </w:r>
            <w:r>
              <w:t xml:space="preserve">  na cvičení v rozsahu 100%</w:t>
            </w:r>
          </w:p>
        </w:tc>
      </w:tr>
      <w:tr w:rsidR="00BD26BB" w14:paraId="46F94C30" w14:textId="77777777" w:rsidTr="00495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97"/>
        </w:trPr>
        <w:tc>
          <w:tcPr>
            <w:tcW w:w="2160" w:type="dxa"/>
            <w:tcBorders>
              <w:top w:val="nil"/>
            </w:tcBorders>
            <w:shd w:val="clear" w:color="auto" w:fill="F7CAAC"/>
          </w:tcPr>
          <w:p w14:paraId="6F16A9D9" w14:textId="77777777" w:rsidR="00BD26BB" w:rsidRDefault="00BD26BB" w:rsidP="00495DC8">
            <w:pPr>
              <w:jc w:val="both"/>
              <w:rPr>
                <w:b/>
              </w:rPr>
            </w:pPr>
            <w:r>
              <w:rPr>
                <w:b/>
              </w:rPr>
              <w:t>Vyučující</w:t>
            </w:r>
          </w:p>
        </w:tc>
        <w:tc>
          <w:tcPr>
            <w:tcW w:w="7695" w:type="dxa"/>
            <w:gridSpan w:val="15"/>
            <w:tcBorders>
              <w:top w:val="nil"/>
            </w:tcBorders>
          </w:tcPr>
          <w:p w14:paraId="537EEA8F" w14:textId="6CA82ACB" w:rsidR="00BD26BB" w:rsidRDefault="00BD26BB" w:rsidP="00750168">
            <w:pPr>
              <w:jc w:val="both"/>
            </w:pPr>
            <w:r>
              <w:t>RNDr. Martin Fajkus, Ph.D.</w:t>
            </w:r>
            <w:ins w:id="5703" w:author="Jiří Lehejček [2]" w:date="2018-11-14T22:46:00Z">
              <w:r>
                <w:t xml:space="preserve"> – přednášky, </w:t>
              </w:r>
              <w:del w:id="5704" w:author="PS" w:date="2018-11-25T15:15:00Z">
                <w:r w:rsidDel="00750168">
                  <w:delText>semináře</w:delText>
                </w:r>
              </w:del>
            </w:ins>
            <w:ins w:id="5705" w:author="PS" w:date="2018-11-25T15:15:00Z">
              <w:r w:rsidR="00750168">
                <w:t>cvičení</w:t>
              </w:r>
            </w:ins>
            <w:ins w:id="5706" w:author="Jiří Lehejček [2]" w:date="2018-11-14T22:46:00Z">
              <w:r>
                <w:t xml:space="preserve"> (100 %)</w:t>
              </w:r>
            </w:ins>
          </w:p>
        </w:tc>
      </w:tr>
      <w:tr w:rsidR="00BD26BB" w14:paraId="638CDAFA" w14:textId="77777777" w:rsidTr="00495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55" w:type="dxa"/>
            <w:gridSpan w:val="16"/>
            <w:shd w:val="clear" w:color="auto" w:fill="F7CAAC"/>
          </w:tcPr>
          <w:p w14:paraId="64EC97EA" w14:textId="77777777" w:rsidR="00BD26BB" w:rsidRDefault="00BD26BB" w:rsidP="00495DC8">
            <w:pPr>
              <w:jc w:val="both"/>
              <w:rPr>
                <w:b/>
              </w:rPr>
            </w:pPr>
            <w:r>
              <w:rPr>
                <w:b/>
              </w:rPr>
              <w:t>Stručná anotace předmětu</w:t>
            </w:r>
          </w:p>
        </w:tc>
      </w:tr>
      <w:tr w:rsidR="00BD26BB" w14:paraId="2269FA05" w14:textId="77777777" w:rsidTr="00495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6"/>
        </w:trPr>
        <w:tc>
          <w:tcPr>
            <w:tcW w:w="9855" w:type="dxa"/>
            <w:gridSpan w:val="16"/>
          </w:tcPr>
          <w:p w14:paraId="2DB98309" w14:textId="77777777" w:rsidR="00BD26BB" w:rsidRDefault="00BD26BB" w:rsidP="00495DC8">
            <w:r>
              <w:t>Hlavním cílem předmětu je seznámit studenty s možnostmi statistického zpracování dat. Předmět je určen všem studentům, kteří v rámci svých semestrálních nebo závěrečných prací analyzují reálná data. Předmět se zabývá exploratorní analýzou s využitím tabulkového a grafického popisu dat, základními vlastnostmi náhodných veličin a vybranými statistickými metodami. Důraz je kladen na porozumění statistickým pojmům a na jejich využití při počítačovém zpracování dat. Přednášky jsou prokládány ukázkami statistických metod využitím počítačové techniky a interpretací získaných výsledků. Po absolvování kurzu je student schopen analyzovat reálné datové soubory, ověřovat předpoklady o datech a interpretovat získané výsledky.</w:t>
            </w:r>
          </w:p>
          <w:p w14:paraId="40E4BE6C" w14:textId="77777777" w:rsidR="00BD26BB" w:rsidRDefault="00BD26BB" w:rsidP="00495DC8"/>
        </w:tc>
      </w:tr>
      <w:tr w:rsidR="00BD26BB" w14:paraId="3B1E2E84" w14:textId="77777777" w:rsidTr="00495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6"/>
        </w:trPr>
        <w:tc>
          <w:tcPr>
            <w:tcW w:w="9855" w:type="dxa"/>
            <w:gridSpan w:val="16"/>
            <w:tcBorders>
              <w:top w:val="single" w:sz="4" w:space="0" w:color="auto"/>
              <w:left w:val="single" w:sz="4" w:space="0" w:color="auto"/>
              <w:bottom w:val="single" w:sz="4" w:space="0" w:color="auto"/>
              <w:right w:val="single" w:sz="4" w:space="0" w:color="auto"/>
            </w:tcBorders>
            <w:shd w:val="clear" w:color="auto" w:fill="F7CAAC"/>
          </w:tcPr>
          <w:p w14:paraId="56A961EA" w14:textId="77777777" w:rsidR="00BD26BB" w:rsidRPr="00F27BAD" w:rsidRDefault="00BD26BB" w:rsidP="00495DC8">
            <w:r>
              <w:rPr>
                <w:b/>
              </w:rPr>
              <w:t>Studijní literatura a studijní pomůcky</w:t>
            </w:r>
          </w:p>
        </w:tc>
      </w:tr>
      <w:tr w:rsidR="00BD26BB" w:rsidRPr="00C84851" w14:paraId="0AF4D607" w14:textId="77777777" w:rsidTr="00495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6"/>
        </w:trPr>
        <w:tc>
          <w:tcPr>
            <w:tcW w:w="9855" w:type="dxa"/>
            <w:gridSpan w:val="16"/>
            <w:tcBorders>
              <w:top w:val="single" w:sz="4" w:space="0" w:color="auto"/>
              <w:left w:val="single" w:sz="4" w:space="0" w:color="auto"/>
              <w:bottom w:val="single" w:sz="4" w:space="0" w:color="auto"/>
              <w:right w:val="single" w:sz="4" w:space="0" w:color="auto"/>
            </w:tcBorders>
          </w:tcPr>
          <w:p w14:paraId="0FEB55FF" w14:textId="77777777" w:rsidR="00BD26BB" w:rsidRPr="00CE1CF4" w:rsidRDefault="00BD26BB">
            <w:pPr>
              <w:ind w:left="322" w:hanging="284"/>
              <w:jc w:val="both"/>
              <w:rPr>
                <w:b/>
                <w:rPrChange w:id="5707" w:author="Matyas Adam" w:date="2018-11-16T16:12:00Z">
                  <w:rPr/>
                </w:rPrChange>
              </w:rPr>
              <w:pPrChange w:id="5708" w:author="Matyas Adam" w:date="2018-11-16T16:12:00Z">
                <w:pPr>
                  <w:jc w:val="both"/>
                </w:pPr>
              </w:pPrChange>
            </w:pPr>
            <w:r w:rsidRPr="00CE1CF4">
              <w:rPr>
                <w:b/>
                <w:rPrChange w:id="5709" w:author="Matyas Adam" w:date="2018-11-16T16:12:00Z">
                  <w:rPr/>
                </w:rPrChange>
              </w:rPr>
              <w:t>Povinná literatura:</w:t>
            </w:r>
          </w:p>
          <w:p w14:paraId="524EDB85" w14:textId="77777777" w:rsidR="00BD26BB" w:rsidRPr="00EA6A38" w:rsidRDefault="00BD26BB">
            <w:pPr>
              <w:ind w:left="38"/>
              <w:jc w:val="both"/>
              <w:pPrChange w:id="5710" w:author="PS" w:date="2018-11-25T15:15:00Z">
                <w:pPr>
                  <w:pStyle w:val="Odstavecseseznamem"/>
                  <w:numPr>
                    <w:numId w:val="3"/>
                  </w:numPr>
                  <w:ind w:left="104" w:hanging="104"/>
                  <w:jc w:val="both"/>
                </w:pPr>
              </w:pPrChange>
            </w:pPr>
            <w:r>
              <w:t>NEUBAUER</w:t>
            </w:r>
            <w:r w:rsidRPr="00C84851">
              <w:t xml:space="preserve">, J., </w:t>
            </w:r>
            <w:r>
              <w:t>SEDLAČÍK</w:t>
            </w:r>
            <w:r w:rsidRPr="00C84851">
              <w:t xml:space="preserve">, M., </w:t>
            </w:r>
            <w:r>
              <w:t>KŘÍŽ</w:t>
            </w:r>
            <w:r w:rsidRPr="00C84851">
              <w:t>, O.</w:t>
            </w:r>
            <w:del w:id="5711" w:author="Matyas Adam" w:date="2018-11-16T22:57:00Z">
              <w:r w:rsidRPr="00C84851" w:rsidDel="00DA2C1A">
                <w:delText>, 2016</w:delText>
              </w:r>
            </w:del>
            <w:r w:rsidRPr="00C84851">
              <w:t xml:space="preserve">. </w:t>
            </w:r>
            <w:r w:rsidRPr="0015666E">
              <w:rPr>
                <w:i/>
              </w:rPr>
              <w:t>Základy statistiky.</w:t>
            </w:r>
            <w:r w:rsidRPr="00C84851">
              <w:t xml:space="preserve"> </w:t>
            </w:r>
            <w:r>
              <w:t>Praha: Grada Publishing, a.s.</w:t>
            </w:r>
            <w:ins w:id="5712" w:author="Matyas Adam" w:date="2018-11-16T22:57:00Z">
              <w:r>
                <w:t xml:space="preserve"> 2016.</w:t>
              </w:r>
            </w:ins>
            <w:r>
              <w:t xml:space="preserve"> </w:t>
            </w:r>
            <w:r w:rsidRPr="00C84851">
              <w:t xml:space="preserve">ISBN </w:t>
            </w:r>
            <w:r w:rsidRPr="0015666E">
              <w:rPr>
                <w:color w:val="000000"/>
              </w:rPr>
              <w:t>978-80-247-5786-5</w:t>
            </w:r>
          </w:p>
          <w:p w14:paraId="36486CE3" w14:textId="77777777" w:rsidR="00BD26BB" w:rsidRDefault="00BD26BB">
            <w:pPr>
              <w:ind w:left="38"/>
              <w:jc w:val="both"/>
              <w:pPrChange w:id="5713" w:author="PS" w:date="2018-11-25T15:15:00Z">
                <w:pPr>
                  <w:pStyle w:val="Odstavecseseznamem"/>
                  <w:numPr>
                    <w:numId w:val="3"/>
                  </w:numPr>
                  <w:ind w:left="104" w:hanging="104"/>
                  <w:jc w:val="both"/>
                </w:pPr>
              </w:pPrChange>
            </w:pPr>
            <w:r w:rsidRPr="00CE1CF4">
              <w:rPr>
                <w:color w:val="000000"/>
                <w:rPrChange w:id="5714" w:author="Matyas Adam" w:date="2018-11-16T16:12:00Z">
                  <w:rPr/>
                </w:rPrChange>
              </w:rPr>
              <w:t>HENDL, J.</w:t>
            </w:r>
            <w:ins w:id="5715" w:author="Matyas Adam" w:date="2018-11-16T22:58:00Z">
              <w:r>
                <w:rPr>
                  <w:color w:val="000000"/>
                </w:rPr>
                <w:t xml:space="preserve"> </w:t>
              </w:r>
            </w:ins>
            <w:del w:id="5716" w:author="Matyas Adam" w:date="2018-11-16T22:58:00Z">
              <w:r w:rsidRPr="00CE1CF4" w:rsidDel="00DA2C1A">
                <w:rPr>
                  <w:color w:val="000000"/>
                  <w:rPrChange w:id="5717" w:author="Matyas Adam" w:date="2018-11-16T16:12:00Z">
                    <w:rPr/>
                  </w:rPrChange>
                </w:rPr>
                <w:delText xml:space="preserve">, 2015. </w:delText>
              </w:r>
            </w:del>
            <w:r w:rsidRPr="00CE1CF4">
              <w:rPr>
                <w:i/>
                <w:color w:val="000000"/>
                <w:rPrChange w:id="5718" w:author="Matyas Adam" w:date="2018-11-16T16:12:00Z">
                  <w:rPr>
                    <w:i/>
                  </w:rPr>
                </w:rPrChange>
              </w:rPr>
              <w:t>Přehled statistických metod.</w:t>
            </w:r>
            <w:r w:rsidRPr="00CE1CF4">
              <w:rPr>
                <w:color w:val="000000"/>
                <w:rPrChange w:id="5719" w:author="Matyas Adam" w:date="2018-11-16T16:12:00Z">
                  <w:rPr/>
                </w:rPrChange>
              </w:rPr>
              <w:t xml:space="preserve"> Praha: Portál. </w:t>
            </w:r>
            <w:ins w:id="5720" w:author="Matyas Adam" w:date="2018-11-16T22:58:00Z">
              <w:r>
                <w:rPr>
                  <w:color w:val="000000"/>
                </w:rPr>
                <w:t xml:space="preserve">2015. </w:t>
              </w:r>
            </w:ins>
            <w:r w:rsidRPr="00EA6A38">
              <w:rPr>
                <w:rStyle w:val="Siln"/>
                <w:rFonts w:eastAsiaTheme="majorEastAsia"/>
              </w:rPr>
              <w:t>ISBN:</w:t>
            </w:r>
            <w:r w:rsidRPr="00EA6A38">
              <w:t xml:space="preserve"> 978-80-262-0981-2</w:t>
            </w:r>
          </w:p>
          <w:p w14:paraId="138605B4" w14:textId="77777777" w:rsidR="00BD26BB" w:rsidRDefault="00BD26BB">
            <w:pPr>
              <w:ind w:left="38"/>
              <w:jc w:val="both"/>
              <w:pPrChange w:id="5721" w:author="PS" w:date="2018-11-25T15:15:00Z">
                <w:pPr>
                  <w:pStyle w:val="Odstavecseseznamem"/>
                  <w:numPr>
                    <w:numId w:val="3"/>
                  </w:numPr>
                  <w:ind w:left="104" w:hanging="104"/>
                  <w:jc w:val="both"/>
                </w:pPr>
              </w:pPrChange>
            </w:pPr>
            <w:r w:rsidRPr="0015666E">
              <w:rPr>
                <w:color w:val="000000"/>
              </w:rPr>
              <w:t>JAROŠ, F.</w:t>
            </w:r>
            <w:r>
              <w:t>, PAVLÍK, J., TURZÍK, D., VESELÝ P.</w:t>
            </w:r>
            <w:ins w:id="5722" w:author="Matyas Adam" w:date="2018-11-16T22:58:00Z">
              <w:r>
                <w:t xml:space="preserve"> </w:t>
              </w:r>
            </w:ins>
            <w:del w:id="5723" w:author="Matyas Adam" w:date="2018-11-16T22:58:00Z">
              <w:r w:rsidDel="00DA2C1A">
                <w:delText xml:space="preserve">, 2002. </w:delText>
              </w:r>
            </w:del>
            <w:r w:rsidRPr="0015666E">
              <w:rPr>
                <w:i/>
              </w:rPr>
              <w:t>Pravděpodobnost a statistika</w:t>
            </w:r>
            <w:r>
              <w:t xml:space="preserve">. Praha: VŠChT. </w:t>
            </w:r>
            <w:ins w:id="5724" w:author="Matyas Adam" w:date="2018-11-16T22:58:00Z">
              <w:r>
                <w:t xml:space="preserve">2002. </w:t>
              </w:r>
            </w:ins>
            <w:r>
              <w:t>ISBN 80-7080-474-2</w:t>
            </w:r>
          </w:p>
          <w:p w14:paraId="17957793" w14:textId="77777777" w:rsidR="00BD26BB" w:rsidDel="00CE1CF4" w:rsidRDefault="00BD26BB">
            <w:pPr>
              <w:ind w:left="38"/>
              <w:jc w:val="both"/>
              <w:rPr>
                <w:del w:id="5725" w:author="Matyas Adam" w:date="2018-11-16T16:12:00Z"/>
              </w:rPr>
              <w:pPrChange w:id="5726" w:author="PS" w:date="2018-11-25T15:15:00Z">
                <w:pPr>
                  <w:ind w:left="322" w:hanging="322"/>
                  <w:jc w:val="both"/>
                </w:pPr>
              </w:pPrChange>
            </w:pPr>
            <w:ins w:id="5727" w:author="Matyas Adam" w:date="2018-11-16T16:16:00Z">
              <w:r>
                <w:rPr>
                  <w:color w:val="000000"/>
                </w:rPr>
                <w:t xml:space="preserve"> </w:t>
              </w:r>
            </w:ins>
            <w:r w:rsidRPr="0015666E">
              <w:rPr>
                <w:color w:val="000000"/>
              </w:rPr>
              <w:t>BUDÍKOVÁ, M.</w:t>
            </w:r>
            <w:r>
              <w:t>, KRÁLOVÁ, M., MAROŠ B</w:t>
            </w:r>
            <w:del w:id="5728" w:author="Matyas Adam" w:date="2018-11-16T22:58:00Z">
              <w:r w:rsidDel="00DA2C1A">
                <w:delText>., 2010</w:delText>
              </w:r>
            </w:del>
            <w:r>
              <w:t xml:space="preserve">. </w:t>
            </w:r>
            <w:r w:rsidRPr="0015666E">
              <w:rPr>
                <w:i/>
              </w:rPr>
              <w:t>Průvodce základními statistickými metodami</w:t>
            </w:r>
            <w:r>
              <w:t xml:space="preserve">. Praha: Grada Publishing, a.s. </w:t>
            </w:r>
            <w:ins w:id="5729" w:author="Matyas Adam" w:date="2018-11-16T22:58:00Z">
              <w:r>
                <w:t xml:space="preserve">2010. </w:t>
              </w:r>
            </w:ins>
            <w:r w:rsidRPr="00C84851">
              <w:t>ISBN</w:t>
            </w:r>
            <w:r>
              <w:t xml:space="preserve"> 978-80-247-3243-5</w:t>
            </w:r>
          </w:p>
          <w:p w14:paraId="5C190A2F" w14:textId="77777777" w:rsidR="00BD26BB" w:rsidRDefault="00BD26BB">
            <w:pPr>
              <w:ind w:left="38"/>
              <w:jc w:val="both"/>
              <w:rPr>
                <w:ins w:id="5730" w:author="Matyas Adam" w:date="2018-11-16T16:13:00Z"/>
              </w:rPr>
              <w:pPrChange w:id="5731" w:author="PS" w:date="2018-11-25T15:15:00Z">
                <w:pPr>
                  <w:jc w:val="both"/>
                </w:pPr>
              </w:pPrChange>
            </w:pPr>
          </w:p>
          <w:p w14:paraId="47A8875D" w14:textId="77777777" w:rsidR="00BD26BB" w:rsidDel="00DA2C1A" w:rsidRDefault="00BD26BB">
            <w:pPr>
              <w:ind w:left="322" w:hanging="284"/>
              <w:jc w:val="both"/>
              <w:rPr>
                <w:del w:id="5732" w:author="Matyas Adam" w:date="2018-11-16T16:15:00Z"/>
              </w:rPr>
              <w:pPrChange w:id="5733" w:author="Matyas Adam" w:date="2018-11-16T16:13:00Z">
                <w:pPr>
                  <w:jc w:val="both"/>
                </w:pPr>
              </w:pPrChange>
            </w:pPr>
            <w:ins w:id="5734" w:author="Matyas Adam" w:date="2018-11-16T22:57:00Z">
              <w:r>
                <w:t xml:space="preserve"> </w:t>
              </w:r>
            </w:ins>
            <w:ins w:id="5735" w:author="Matyas Adam" w:date="2018-11-16T16:15:00Z">
              <w:r w:rsidRPr="00A70703">
                <w:t>Materiály dostupné v e-learningovém kurzu předmětu v LMS Moodle na </w:t>
              </w:r>
              <w:r w:rsidRPr="00A70703">
                <w:fldChar w:fldCharType="begin"/>
              </w:r>
              <w:r>
                <w:instrText xml:space="preserve"> HYPERLINK "http://vyuka.flkr.utb.cz/" \t "_blank" </w:instrText>
              </w:r>
              <w:r w:rsidRPr="00A70703">
                <w:fldChar w:fldCharType="separate"/>
              </w:r>
              <w:r w:rsidRPr="00A70703">
                <w:t>http://vyuka.flkr.utb.cz</w:t>
              </w:r>
              <w:r w:rsidRPr="00A70703">
                <w:fldChar w:fldCharType="end"/>
              </w:r>
            </w:ins>
          </w:p>
          <w:p w14:paraId="275DCFE8" w14:textId="77777777" w:rsidR="00BD26BB" w:rsidRDefault="00BD26BB">
            <w:pPr>
              <w:ind w:left="322" w:hanging="322"/>
              <w:jc w:val="both"/>
              <w:rPr>
                <w:ins w:id="5736" w:author="Matyas Adam" w:date="2018-11-16T22:57:00Z"/>
              </w:rPr>
              <w:pPrChange w:id="5737" w:author="Matyas Adam" w:date="2018-11-16T16:13:00Z">
                <w:pPr>
                  <w:jc w:val="both"/>
                </w:pPr>
              </w:pPrChange>
            </w:pPr>
          </w:p>
          <w:p w14:paraId="54FDB7F2" w14:textId="77777777" w:rsidR="00BD26BB" w:rsidRPr="00CE1CF4" w:rsidRDefault="00BD26BB">
            <w:pPr>
              <w:ind w:left="322" w:hanging="284"/>
              <w:jc w:val="both"/>
              <w:rPr>
                <w:b/>
                <w:sz w:val="19"/>
                <w:szCs w:val="19"/>
                <w:rPrChange w:id="5738" w:author="Matyas Adam" w:date="2018-11-16T16:12:00Z">
                  <w:rPr/>
                </w:rPrChange>
              </w:rPr>
              <w:pPrChange w:id="5739" w:author="Matyas Adam" w:date="2018-11-16T16:13:00Z">
                <w:pPr>
                  <w:jc w:val="both"/>
                </w:pPr>
              </w:pPrChange>
            </w:pPr>
            <w:r w:rsidRPr="00CE1CF4">
              <w:rPr>
                <w:b/>
                <w:sz w:val="19"/>
                <w:szCs w:val="19"/>
                <w:rPrChange w:id="5740" w:author="Matyas Adam" w:date="2018-11-16T16:12:00Z">
                  <w:rPr/>
                </w:rPrChange>
              </w:rPr>
              <w:t>Doporučená literatura</w:t>
            </w:r>
            <w:ins w:id="5741" w:author="Matyas Adam" w:date="2018-11-16T22:57:00Z">
              <w:r>
                <w:rPr>
                  <w:b/>
                  <w:sz w:val="19"/>
                  <w:szCs w:val="19"/>
                </w:rPr>
                <w:t>:</w:t>
              </w:r>
            </w:ins>
          </w:p>
          <w:p w14:paraId="24868F64" w14:textId="77777777" w:rsidR="00BD26BB" w:rsidRDefault="00BD26BB">
            <w:pPr>
              <w:ind w:left="38"/>
              <w:jc w:val="both"/>
              <w:rPr>
                <w:rStyle w:val="a-size-base"/>
                <w:rFonts w:eastAsiaTheme="majorEastAsia"/>
              </w:rPr>
              <w:pPrChange w:id="5742" w:author="PS" w:date="2018-11-25T15:15:00Z">
                <w:pPr>
                  <w:pStyle w:val="Odstavecseseznamem"/>
                  <w:numPr>
                    <w:numId w:val="3"/>
                  </w:numPr>
                  <w:ind w:left="104" w:hanging="104"/>
                  <w:jc w:val="both"/>
                </w:pPr>
              </w:pPrChange>
            </w:pPr>
            <w:r>
              <w:t>PECK, R., OLSEN, Ch., DEVORE, J.,L</w:t>
            </w:r>
            <w:del w:id="5743" w:author="Matyas Adam" w:date="2018-11-16T22:58:00Z">
              <w:r w:rsidDel="00DA2C1A">
                <w:delText>., 2016</w:delText>
              </w:r>
            </w:del>
            <w:r>
              <w:t xml:space="preserve">. </w:t>
            </w:r>
            <w:r w:rsidRPr="0015666E">
              <w:rPr>
                <w:i/>
              </w:rPr>
              <w:t>Introduction to Statistics and Data Analysis.</w:t>
            </w:r>
            <w:r>
              <w:t xml:space="preserve"> Boston: Cengage Learning.</w:t>
            </w:r>
            <w:ins w:id="5744" w:author="Matyas Adam" w:date="2018-11-16T22:58:00Z">
              <w:r>
                <w:t xml:space="preserve"> 2016</w:t>
              </w:r>
            </w:ins>
            <w:r>
              <w:t xml:space="preserve"> ISBN </w:t>
            </w:r>
            <w:r>
              <w:rPr>
                <w:rStyle w:val="a-size-base"/>
                <w:rFonts w:eastAsiaTheme="majorEastAsia"/>
              </w:rPr>
              <w:t>978-1305267244</w:t>
            </w:r>
          </w:p>
          <w:p w14:paraId="5937A5F3" w14:textId="77777777" w:rsidR="00BD26BB" w:rsidDel="00DA2C1A" w:rsidRDefault="00BD26BB">
            <w:pPr>
              <w:ind w:left="38"/>
              <w:jc w:val="both"/>
              <w:rPr>
                <w:del w:id="5745" w:author="Matyas Adam" w:date="2018-11-16T22:59:00Z"/>
              </w:rPr>
              <w:pPrChange w:id="5746" w:author="PS" w:date="2018-11-25T15:15:00Z">
                <w:pPr>
                  <w:pStyle w:val="Odstavecseseznamem"/>
                  <w:numPr>
                    <w:numId w:val="3"/>
                  </w:numPr>
                  <w:ind w:left="104" w:hanging="104"/>
                  <w:jc w:val="both"/>
                </w:pPr>
              </w:pPrChange>
            </w:pPr>
            <w:r>
              <w:t>PAVLÍK, J., LOUČKA M., VESELÝ P</w:t>
            </w:r>
            <w:del w:id="5747" w:author="Matyas Adam" w:date="2018-11-16T22:59:00Z">
              <w:r w:rsidDel="00DA2C1A">
                <w:delText>., 2011</w:delText>
              </w:r>
            </w:del>
            <w:r>
              <w:t xml:space="preserve">. </w:t>
            </w:r>
            <w:r w:rsidRPr="0015666E">
              <w:rPr>
                <w:i/>
              </w:rPr>
              <w:t>Sbírka příkladů z pravděpodobnosti a matematické statistiky</w:t>
            </w:r>
            <w:r>
              <w:t xml:space="preserve">. Praha: VŠChT. </w:t>
            </w:r>
            <w:ins w:id="5748" w:author="Matyas Adam" w:date="2018-11-16T22:58:00Z">
              <w:r>
                <w:t xml:space="preserve">2011. </w:t>
              </w:r>
            </w:ins>
            <w:r>
              <w:t>ISBN 80-7080-366-5</w:t>
            </w:r>
          </w:p>
          <w:p w14:paraId="46E64513" w14:textId="77777777" w:rsidR="00BD26BB" w:rsidRPr="00C84851" w:rsidRDefault="00BD26BB">
            <w:pPr>
              <w:ind w:left="38"/>
              <w:jc w:val="both"/>
              <w:pPrChange w:id="5749" w:author="PS" w:date="2018-11-25T15:15:00Z">
                <w:pPr>
                  <w:jc w:val="both"/>
                </w:pPr>
              </w:pPrChange>
            </w:pPr>
          </w:p>
        </w:tc>
      </w:tr>
      <w:tr w:rsidR="00BD26BB" w14:paraId="00647061" w14:textId="77777777" w:rsidTr="00495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6DC38223" w14:textId="77777777" w:rsidR="00BD26BB" w:rsidRDefault="00BD26BB" w:rsidP="00495DC8">
            <w:pPr>
              <w:jc w:val="center"/>
              <w:rPr>
                <w:b/>
              </w:rPr>
            </w:pPr>
            <w:r>
              <w:rPr>
                <w:b/>
              </w:rPr>
              <w:t>Informace ke kombinované nebo distanční formě</w:t>
            </w:r>
          </w:p>
        </w:tc>
      </w:tr>
      <w:tr w:rsidR="00BD26BB" w14:paraId="0BB5E2DD" w14:textId="77777777" w:rsidTr="00495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136" w:type="dxa"/>
            <w:gridSpan w:val="6"/>
            <w:tcBorders>
              <w:top w:val="single" w:sz="2" w:space="0" w:color="auto"/>
            </w:tcBorders>
            <w:shd w:val="clear" w:color="auto" w:fill="F7CAAC"/>
          </w:tcPr>
          <w:p w14:paraId="2837EFDD" w14:textId="77777777" w:rsidR="00BD26BB" w:rsidRDefault="00BD26BB" w:rsidP="00495DC8">
            <w:pPr>
              <w:jc w:val="both"/>
            </w:pPr>
            <w:r>
              <w:rPr>
                <w:b/>
              </w:rPr>
              <w:t>Rozsah konzultací (soustředění)</w:t>
            </w:r>
          </w:p>
        </w:tc>
        <w:tc>
          <w:tcPr>
            <w:tcW w:w="709" w:type="dxa"/>
            <w:gridSpan w:val="2"/>
            <w:tcBorders>
              <w:top w:val="single" w:sz="2" w:space="0" w:color="auto"/>
            </w:tcBorders>
          </w:tcPr>
          <w:p w14:paraId="04F9B4BA" w14:textId="77777777" w:rsidR="00BD26BB" w:rsidRDefault="00BD26BB" w:rsidP="00495DC8">
            <w:pPr>
              <w:jc w:val="both"/>
            </w:pPr>
            <w:del w:id="5750" w:author="Matyas Adam" w:date="2018-11-16T22:59:00Z">
              <w:r w:rsidDel="005F0B5C">
                <w:delText>20</w:delText>
              </w:r>
            </w:del>
          </w:p>
        </w:tc>
        <w:tc>
          <w:tcPr>
            <w:tcW w:w="4010" w:type="dxa"/>
            <w:gridSpan w:val="8"/>
            <w:tcBorders>
              <w:top w:val="single" w:sz="2" w:space="0" w:color="auto"/>
            </w:tcBorders>
            <w:shd w:val="clear" w:color="auto" w:fill="F7CAAC"/>
          </w:tcPr>
          <w:p w14:paraId="7A96F159" w14:textId="77777777" w:rsidR="00BD26BB" w:rsidRDefault="00BD26BB" w:rsidP="00495DC8">
            <w:pPr>
              <w:jc w:val="both"/>
              <w:rPr>
                <w:b/>
              </w:rPr>
            </w:pPr>
            <w:r>
              <w:rPr>
                <w:b/>
              </w:rPr>
              <w:t xml:space="preserve">hodin </w:t>
            </w:r>
          </w:p>
        </w:tc>
      </w:tr>
      <w:tr w:rsidR="00BD26BB" w14:paraId="60635F2A" w14:textId="77777777" w:rsidTr="00495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55" w:type="dxa"/>
            <w:gridSpan w:val="16"/>
            <w:shd w:val="clear" w:color="auto" w:fill="F7CAAC"/>
          </w:tcPr>
          <w:p w14:paraId="5BCCF1C1" w14:textId="77777777" w:rsidR="00BD26BB" w:rsidRDefault="00BD26BB" w:rsidP="00495DC8">
            <w:pPr>
              <w:jc w:val="both"/>
              <w:rPr>
                <w:b/>
              </w:rPr>
            </w:pPr>
            <w:r>
              <w:rPr>
                <w:b/>
              </w:rPr>
              <w:t>Informace o způsobu kontaktu s vyučujícím</w:t>
            </w:r>
          </w:p>
        </w:tc>
      </w:tr>
      <w:tr w:rsidR="00BD26BB" w14:paraId="36F03EA2" w14:textId="77777777" w:rsidTr="00495D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0"/>
        </w:trPr>
        <w:tc>
          <w:tcPr>
            <w:tcW w:w="9855" w:type="dxa"/>
            <w:gridSpan w:val="16"/>
          </w:tcPr>
          <w:p w14:paraId="5F46B73B" w14:textId="77777777" w:rsidR="00BD26BB" w:rsidRDefault="00BD26BB" w:rsidP="00495DC8">
            <w:pPr>
              <w:jc w:val="both"/>
            </w:pPr>
          </w:p>
        </w:tc>
      </w:tr>
    </w:tbl>
    <w:p w14:paraId="399F8B6B" w14:textId="77777777" w:rsidR="00BD26BB" w:rsidRDefault="00BD26BB">
      <w:pPr>
        <w:spacing w:after="160" w:line="259" w:lineRule="auto"/>
      </w:pPr>
    </w:p>
    <w:p w14:paraId="38B4550C" w14:textId="77777777" w:rsidR="00BD26BB" w:rsidRDefault="00BD26BB">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2FE6BB40" w14:textId="77777777" w:rsidTr="00495DC8">
        <w:tc>
          <w:tcPr>
            <w:tcW w:w="9855" w:type="dxa"/>
            <w:gridSpan w:val="8"/>
            <w:tcBorders>
              <w:bottom w:val="double" w:sz="4" w:space="0" w:color="auto"/>
            </w:tcBorders>
            <w:shd w:val="clear" w:color="auto" w:fill="BDD6EE"/>
          </w:tcPr>
          <w:p w14:paraId="792F8AA4" w14:textId="77777777" w:rsidR="00BD26BB" w:rsidRDefault="00BD26BB" w:rsidP="00495DC8">
            <w:pPr>
              <w:jc w:val="both"/>
              <w:rPr>
                <w:b/>
                <w:sz w:val="28"/>
              </w:rPr>
            </w:pPr>
            <w:r>
              <w:br w:type="page"/>
            </w:r>
            <w:r>
              <w:rPr>
                <w:b/>
                <w:sz w:val="28"/>
              </w:rPr>
              <w:t>B-III – Charakteristika studijního předmětu</w:t>
            </w:r>
          </w:p>
        </w:tc>
      </w:tr>
      <w:tr w:rsidR="00BD26BB" w:rsidRPr="00D056B8" w14:paraId="284DE74F" w14:textId="77777777" w:rsidTr="00495DC8">
        <w:tc>
          <w:tcPr>
            <w:tcW w:w="3086" w:type="dxa"/>
            <w:tcBorders>
              <w:top w:val="double" w:sz="4" w:space="0" w:color="auto"/>
            </w:tcBorders>
            <w:shd w:val="clear" w:color="auto" w:fill="F7CAAC"/>
          </w:tcPr>
          <w:p w14:paraId="41AA61E3" w14:textId="77777777" w:rsidR="00BD26BB" w:rsidRDefault="00BD26BB" w:rsidP="00495DC8">
            <w:pPr>
              <w:jc w:val="both"/>
              <w:rPr>
                <w:b/>
              </w:rPr>
            </w:pPr>
            <w:r>
              <w:rPr>
                <w:b/>
              </w:rPr>
              <w:t>Název studijního předmětu</w:t>
            </w:r>
          </w:p>
        </w:tc>
        <w:tc>
          <w:tcPr>
            <w:tcW w:w="6769" w:type="dxa"/>
            <w:gridSpan w:val="7"/>
            <w:tcBorders>
              <w:top w:val="double" w:sz="4" w:space="0" w:color="auto"/>
            </w:tcBorders>
          </w:tcPr>
          <w:p w14:paraId="407A20EC" w14:textId="77777777" w:rsidR="00BD26BB" w:rsidRPr="00D056B8" w:rsidRDefault="00BD26BB" w:rsidP="00495DC8">
            <w:pPr>
              <w:jc w:val="both"/>
              <w:rPr>
                <w:b/>
              </w:rPr>
            </w:pPr>
            <w:r w:rsidRPr="00D056B8">
              <w:rPr>
                <w:b/>
              </w:rPr>
              <w:t xml:space="preserve">Seminář k bakalářské práci </w:t>
            </w:r>
          </w:p>
        </w:tc>
      </w:tr>
      <w:tr w:rsidR="00BD26BB" w14:paraId="14895E73" w14:textId="77777777" w:rsidTr="00495DC8">
        <w:tc>
          <w:tcPr>
            <w:tcW w:w="3086" w:type="dxa"/>
            <w:shd w:val="clear" w:color="auto" w:fill="F7CAAC"/>
          </w:tcPr>
          <w:p w14:paraId="4FAF98EA" w14:textId="77777777" w:rsidR="00BD26BB" w:rsidRDefault="00BD26BB" w:rsidP="00495DC8">
            <w:pPr>
              <w:jc w:val="both"/>
              <w:rPr>
                <w:b/>
              </w:rPr>
            </w:pPr>
            <w:r>
              <w:rPr>
                <w:b/>
              </w:rPr>
              <w:t>Typ předmětu</w:t>
            </w:r>
          </w:p>
        </w:tc>
        <w:tc>
          <w:tcPr>
            <w:tcW w:w="3406" w:type="dxa"/>
            <w:gridSpan w:val="4"/>
          </w:tcPr>
          <w:p w14:paraId="1E8A3355" w14:textId="77777777" w:rsidR="00BD26BB" w:rsidRDefault="00BD26BB" w:rsidP="00495DC8">
            <w:pPr>
              <w:jc w:val="both"/>
            </w:pPr>
            <w:r>
              <w:t>Povinný</w:t>
            </w:r>
          </w:p>
        </w:tc>
        <w:tc>
          <w:tcPr>
            <w:tcW w:w="2695" w:type="dxa"/>
            <w:gridSpan w:val="2"/>
            <w:shd w:val="clear" w:color="auto" w:fill="F7CAAC"/>
          </w:tcPr>
          <w:p w14:paraId="36E0140E" w14:textId="77777777" w:rsidR="00BD26BB" w:rsidRDefault="00BD26BB" w:rsidP="00495DC8">
            <w:pPr>
              <w:jc w:val="both"/>
            </w:pPr>
            <w:r>
              <w:rPr>
                <w:b/>
              </w:rPr>
              <w:t>doporučený ročník / semestr</w:t>
            </w:r>
          </w:p>
        </w:tc>
        <w:tc>
          <w:tcPr>
            <w:tcW w:w="668" w:type="dxa"/>
          </w:tcPr>
          <w:p w14:paraId="4D6E1E33" w14:textId="77777777" w:rsidR="00BD26BB" w:rsidRDefault="00BD26BB" w:rsidP="00495DC8">
            <w:pPr>
              <w:jc w:val="both"/>
            </w:pPr>
            <w:r>
              <w:t>3/ZS</w:t>
            </w:r>
          </w:p>
        </w:tc>
      </w:tr>
      <w:tr w:rsidR="00BD26BB" w14:paraId="0F99BCEF" w14:textId="77777777" w:rsidTr="00495DC8">
        <w:tc>
          <w:tcPr>
            <w:tcW w:w="3086" w:type="dxa"/>
            <w:shd w:val="clear" w:color="auto" w:fill="F7CAAC"/>
          </w:tcPr>
          <w:p w14:paraId="74F92609" w14:textId="77777777" w:rsidR="00BD26BB" w:rsidRDefault="00BD26BB" w:rsidP="00495DC8">
            <w:pPr>
              <w:jc w:val="both"/>
              <w:rPr>
                <w:b/>
              </w:rPr>
            </w:pPr>
            <w:r>
              <w:rPr>
                <w:b/>
              </w:rPr>
              <w:t>Rozsah studijního předmětu</w:t>
            </w:r>
          </w:p>
        </w:tc>
        <w:tc>
          <w:tcPr>
            <w:tcW w:w="1701" w:type="dxa"/>
            <w:gridSpan w:val="2"/>
          </w:tcPr>
          <w:p w14:paraId="15351352" w14:textId="77777777" w:rsidR="00BD26BB" w:rsidRDefault="00BD26BB" w:rsidP="00495DC8">
            <w:pPr>
              <w:jc w:val="both"/>
            </w:pPr>
            <w:r>
              <w:t>14</w:t>
            </w:r>
            <w:ins w:id="5751" w:author="Matyas Adam" w:date="2018-11-16T16:13:00Z">
              <w:r>
                <w:t>s</w:t>
              </w:r>
            </w:ins>
            <w:del w:id="5752" w:author="Matyas Adam" w:date="2018-11-16T16:13:00Z">
              <w:r w:rsidDel="00CE1CF4">
                <w:delText>c</w:delText>
              </w:r>
            </w:del>
          </w:p>
        </w:tc>
        <w:tc>
          <w:tcPr>
            <w:tcW w:w="889" w:type="dxa"/>
            <w:shd w:val="clear" w:color="auto" w:fill="F7CAAC"/>
          </w:tcPr>
          <w:p w14:paraId="3032E192" w14:textId="77777777" w:rsidR="00BD26BB" w:rsidRDefault="00BD26BB" w:rsidP="00495DC8">
            <w:pPr>
              <w:jc w:val="both"/>
              <w:rPr>
                <w:b/>
              </w:rPr>
            </w:pPr>
            <w:r>
              <w:rPr>
                <w:b/>
              </w:rPr>
              <w:t xml:space="preserve">hod. </w:t>
            </w:r>
          </w:p>
        </w:tc>
        <w:tc>
          <w:tcPr>
            <w:tcW w:w="816" w:type="dxa"/>
          </w:tcPr>
          <w:p w14:paraId="2B045B08" w14:textId="6C0AC0CE" w:rsidR="00BD26BB" w:rsidRDefault="00BD26BB" w:rsidP="00495DC8">
            <w:pPr>
              <w:jc w:val="both"/>
            </w:pPr>
            <w:ins w:id="5753" w:author="Matyas Adam" w:date="2018-11-16T16:14:00Z">
              <w:del w:id="5754" w:author="PS" w:date="2018-11-25T15:15:00Z">
                <w:r w:rsidDel="00750168">
                  <w:delText>1</w:delText>
                </w:r>
              </w:del>
            </w:ins>
            <w:del w:id="5755" w:author="PS" w:date="2018-11-25T15:15:00Z">
              <w:r w:rsidDel="00750168">
                <w:delText>14</w:delText>
              </w:r>
            </w:del>
            <w:ins w:id="5756" w:author="PS" w:date="2018-11-25T15:15:00Z">
              <w:r w:rsidR="00750168">
                <w:t>14</w:t>
              </w:r>
            </w:ins>
          </w:p>
        </w:tc>
        <w:tc>
          <w:tcPr>
            <w:tcW w:w="2156" w:type="dxa"/>
            <w:shd w:val="clear" w:color="auto" w:fill="F7CAAC"/>
          </w:tcPr>
          <w:p w14:paraId="61251633" w14:textId="77777777" w:rsidR="00BD26BB" w:rsidRDefault="00BD26BB" w:rsidP="00495DC8">
            <w:pPr>
              <w:jc w:val="both"/>
              <w:rPr>
                <w:b/>
              </w:rPr>
            </w:pPr>
            <w:r>
              <w:rPr>
                <w:b/>
              </w:rPr>
              <w:t>kreditů</w:t>
            </w:r>
          </w:p>
        </w:tc>
        <w:tc>
          <w:tcPr>
            <w:tcW w:w="1207" w:type="dxa"/>
            <w:gridSpan w:val="2"/>
          </w:tcPr>
          <w:p w14:paraId="66D189A0" w14:textId="77777777" w:rsidR="00BD26BB" w:rsidRDefault="00BD26BB" w:rsidP="00495DC8">
            <w:pPr>
              <w:jc w:val="both"/>
            </w:pPr>
            <w:r>
              <w:t>2</w:t>
            </w:r>
          </w:p>
        </w:tc>
      </w:tr>
      <w:tr w:rsidR="00BD26BB" w14:paraId="7A5991C0" w14:textId="77777777" w:rsidTr="00495DC8">
        <w:tc>
          <w:tcPr>
            <w:tcW w:w="3086" w:type="dxa"/>
            <w:shd w:val="clear" w:color="auto" w:fill="F7CAAC"/>
          </w:tcPr>
          <w:p w14:paraId="17F1CF54" w14:textId="77777777" w:rsidR="00BD26BB" w:rsidRDefault="00BD26BB" w:rsidP="00495DC8">
            <w:pPr>
              <w:jc w:val="both"/>
              <w:rPr>
                <w:b/>
                <w:sz w:val="22"/>
              </w:rPr>
            </w:pPr>
            <w:r>
              <w:rPr>
                <w:b/>
              </w:rPr>
              <w:t>Prerekvizity, korekvizity, ekvivalence</w:t>
            </w:r>
          </w:p>
        </w:tc>
        <w:tc>
          <w:tcPr>
            <w:tcW w:w="6769" w:type="dxa"/>
            <w:gridSpan w:val="7"/>
          </w:tcPr>
          <w:p w14:paraId="32AB8D54" w14:textId="77777777" w:rsidR="00BD26BB" w:rsidRDefault="00BD26BB" w:rsidP="00495DC8">
            <w:pPr>
              <w:jc w:val="both"/>
            </w:pPr>
          </w:p>
        </w:tc>
      </w:tr>
      <w:tr w:rsidR="00BD26BB" w14:paraId="1F0E8EED" w14:textId="77777777" w:rsidTr="00495DC8">
        <w:tc>
          <w:tcPr>
            <w:tcW w:w="3086" w:type="dxa"/>
            <w:shd w:val="clear" w:color="auto" w:fill="F7CAAC"/>
          </w:tcPr>
          <w:p w14:paraId="59396278" w14:textId="77777777" w:rsidR="00BD26BB" w:rsidRDefault="00BD26BB" w:rsidP="00495DC8">
            <w:pPr>
              <w:jc w:val="both"/>
              <w:rPr>
                <w:b/>
              </w:rPr>
            </w:pPr>
            <w:r>
              <w:rPr>
                <w:b/>
              </w:rPr>
              <w:t>Způsob ověření studijních výsledků</w:t>
            </w:r>
          </w:p>
        </w:tc>
        <w:tc>
          <w:tcPr>
            <w:tcW w:w="3406" w:type="dxa"/>
            <w:gridSpan w:val="4"/>
          </w:tcPr>
          <w:p w14:paraId="098368D8" w14:textId="77777777" w:rsidR="00BD26BB" w:rsidRDefault="00BD26BB" w:rsidP="00495DC8">
            <w:pPr>
              <w:jc w:val="both"/>
            </w:pPr>
            <w:r>
              <w:t>Zápočet</w:t>
            </w:r>
            <w:del w:id="5757" w:author="Matyas Adam" w:date="2018-11-16T16:13:00Z">
              <w:r w:rsidDel="00CE1CF4">
                <w:delText>.</w:delText>
              </w:r>
            </w:del>
          </w:p>
        </w:tc>
        <w:tc>
          <w:tcPr>
            <w:tcW w:w="2156" w:type="dxa"/>
            <w:shd w:val="clear" w:color="auto" w:fill="F7CAAC"/>
          </w:tcPr>
          <w:p w14:paraId="1159D261" w14:textId="77777777" w:rsidR="00BD26BB" w:rsidRDefault="00BD26BB" w:rsidP="00495DC8">
            <w:pPr>
              <w:jc w:val="both"/>
              <w:rPr>
                <w:b/>
              </w:rPr>
            </w:pPr>
            <w:r>
              <w:rPr>
                <w:b/>
              </w:rPr>
              <w:t>Forma výuky</w:t>
            </w:r>
          </w:p>
        </w:tc>
        <w:tc>
          <w:tcPr>
            <w:tcW w:w="1207" w:type="dxa"/>
            <w:gridSpan w:val="2"/>
          </w:tcPr>
          <w:p w14:paraId="3DE897A6" w14:textId="7C300F17" w:rsidR="00BD26BB" w:rsidRDefault="00BD26BB" w:rsidP="00495DC8">
            <w:pPr>
              <w:jc w:val="both"/>
            </w:pPr>
            <w:del w:id="5758" w:author="Matyas Adam" w:date="2018-11-16T16:13:00Z">
              <w:r w:rsidDel="00CE1CF4">
                <w:delText>cvičení</w:delText>
              </w:r>
            </w:del>
            <w:ins w:id="5759" w:author="Matyas Adam" w:date="2018-11-16T16:13:00Z">
              <w:del w:id="5760" w:author="PS" w:date="2018-11-25T15:15:00Z">
                <w:r w:rsidDel="00750168">
                  <w:delText>S</w:delText>
                </w:r>
              </w:del>
            </w:ins>
            <w:ins w:id="5761" w:author="PS" w:date="2018-11-25T15:15:00Z">
              <w:r w:rsidR="00750168">
                <w:t>seminář</w:t>
              </w:r>
            </w:ins>
          </w:p>
        </w:tc>
      </w:tr>
      <w:tr w:rsidR="00BD26BB" w14:paraId="6DBC0C7E" w14:textId="77777777" w:rsidTr="00495DC8">
        <w:tc>
          <w:tcPr>
            <w:tcW w:w="3086" w:type="dxa"/>
            <w:shd w:val="clear" w:color="auto" w:fill="F7CAAC"/>
          </w:tcPr>
          <w:p w14:paraId="0C8DE8DA" w14:textId="77777777" w:rsidR="00BD26BB" w:rsidRDefault="00BD26BB" w:rsidP="00495DC8">
            <w:pPr>
              <w:jc w:val="both"/>
              <w:rPr>
                <w:b/>
              </w:rPr>
            </w:pPr>
            <w:r>
              <w:rPr>
                <w:b/>
              </w:rPr>
              <w:t>Forma způsobu ověření studijních výsledků a další požadavky na studenta</w:t>
            </w:r>
          </w:p>
        </w:tc>
        <w:tc>
          <w:tcPr>
            <w:tcW w:w="6769" w:type="dxa"/>
            <w:gridSpan w:val="7"/>
            <w:tcBorders>
              <w:bottom w:val="nil"/>
            </w:tcBorders>
          </w:tcPr>
          <w:p w14:paraId="3B2AA300" w14:textId="77777777" w:rsidR="00BD26BB" w:rsidRDefault="00BD26BB" w:rsidP="00495DC8">
            <w:r>
              <w:t>Požadavky na získání zápočtu:</w:t>
            </w:r>
            <w:r w:rsidRPr="00745274">
              <w:t xml:space="preserve"> </w:t>
            </w:r>
            <w:r w:rsidRPr="00745274">
              <w:br/>
              <w:t>- Vypracování návrhu Podkladu pro zadání BP podle požadavků jeho odevzdání v předepsaném termínu</w:t>
            </w:r>
            <w:r>
              <w:t>.</w:t>
            </w:r>
            <w:r w:rsidRPr="00745274">
              <w:t xml:space="preserve"> </w:t>
            </w:r>
            <w:r w:rsidRPr="00745274">
              <w:br/>
              <w:t>- Vypracování návrhu osnovy BP podle požadavků a její odevzdání v předepsaném termínu</w:t>
            </w:r>
            <w:r>
              <w:t>.</w:t>
            </w:r>
          </w:p>
        </w:tc>
      </w:tr>
      <w:tr w:rsidR="00BD26BB" w14:paraId="1E618307" w14:textId="77777777" w:rsidTr="00495DC8">
        <w:trPr>
          <w:trHeight w:val="554"/>
        </w:trPr>
        <w:tc>
          <w:tcPr>
            <w:tcW w:w="9855" w:type="dxa"/>
            <w:gridSpan w:val="8"/>
            <w:tcBorders>
              <w:top w:val="nil"/>
            </w:tcBorders>
          </w:tcPr>
          <w:p w14:paraId="62382147" w14:textId="77777777" w:rsidR="00BD26BB" w:rsidRDefault="00BD26BB" w:rsidP="00495DC8">
            <w:pPr>
              <w:jc w:val="both"/>
            </w:pPr>
          </w:p>
        </w:tc>
      </w:tr>
      <w:tr w:rsidR="00BD26BB" w14:paraId="32CC477A" w14:textId="77777777" w:rsidTr="00495DC8">
        <w:trPr>
          <w:trHeight w:val="197"/>
        </w:trPr>
        <w:tc>
          <w:tcPr>
            <w:tcW w:w="3086" w:type="dxa"/>
            <w:tcBorders>
              <w:top w:val="nil"/>
            </w:tcBorders>
            <w:shd w:val="clear" w:color="auto" w:fill="F7CAAC"/>
          </w:tcPr>
          <w:p w14:paraId="1DEC5C0B" w14:textId="77777777" w:rsidR="00BD26BB" w:rsidRDefault="00BD26BB" w:rsidP="00495DC8">
            <w:pPr>
              <w:jc w:val="both"/>
              <w:rPr>
                <w:b/>
              </w:rPr>
            </w:pPr>
            <w:r>
              <w:rPr>
                <w:b/>
              </w:rPr>
              <w:t>Garant předmětu</w:t>
            </w:r>
          </w:p>
        </w:tc>
        <w:tc>
          <w:tcPr>
            <w:tcW w:w="6769" w:type="dxa"/>
            <w:gridSpan w:val="7"/>
            <w:tcBorders>
              <w:top w:val="nil"/>
            </w:tcBorders>
          </w:tcPr>
          <w:p w14:paraId="0F93C3D4" w14:textId="77777777" w:rsidR="00BD26BB" w:rsidRDefault="00BD26BB" w:rsidP="00495DC8">
            <w:pPr>
              <w:jc w:val="both"/>
            </w:pPr>
            <w:r>
              <w:t>doc. Ing. Zuzana Tučková, Ph.D.</w:t>
            </w:r>
          </w:p>
        </w:tc>
      </w:tr>
      <w:tr w:rsidR="00BD26BB" w14:paraId="7E39B35D" w14:textId="77777777" w:rsidTr="00495DC8">
        <w:trPr>
          <w:trHeight w:val="243"/>
        </w:trPr>
        <w:tc>
          <w:tcPr>
            <w:tcW w:w="3086" w:type="dxa"/>
            <w:tcBorders>
              <w:top w:val="nil"/>
            </w:tcBorders>
            <w:shd w:val="clear" w:color="auto" w:fill="F7CAAC"/>
          </w:tcPr>
          <w:p w14:paraId="61DED448" w14:textId="77777777" w:rsidR="00BD26BB" w:rsidRDefault="00BD26BB" w:rsidP="00495DC8">
            <w:pPr>
              <w:jc w:val="both"/>
              <w:rPr>
                <w:b/>
              </w:rPr>
            </w:pPr>
            <w:r>
              <w:rPr>
                <w:b/>
              </w:rPr>
              <w:t>Zapojení garanta do výuky předmětu</w:t>
            </w:r>
          </w:p>
        </w:tc>
        <w:tc>
          <w:tcPr>
            <w:tcW w:w="6769" w:type="dxa"/>
            <w:gridSpan w:val="7"/>
            <w:tcBorders>
              <w:top w:val="nil"/>
            </w:tcBorders>
          </w:tcPr>
          <w:p w14:paraId="3C82BA81" w14:textId="00E72AC1" w:rsidR="00BD26BB" w:rsidRDefault="00BD26BB" w:rsidP="00750168">
            <w:pPr>
              <w:jc w:val="both"/>
            </w:pPr>
            <w:r>
              <w:t xml:space="preserve">Garant stanovuje koncepci předmětu, podílí se na </w:t>
            </w:r>
            <w:del w:id="5762" w:author="PS" w:date="2018-11-25T15:16:00Z">
              <w:r w:rsidDel="00750168">
                <w:delText xml:space="preserve">cvičení </w:delText>
              </w:r>
            </w:del>
            <w:ins w:id="5763" w:author="PS" w:date="2018-11-25T15:16:00Z">
              <w:r w:rsidR="00750168">
                <w:t xml:space="preserve">seminářách </w:t>
              </w:r>
            </w:ins>
            <w:r>
              <w:t>v rozsahu 100 % .</w:t>
            </w:r>
          </w:p>
        </w:tc>
      </w:tr>
      <w:tr w:rsidR="00BD26BB" w14:paraId="6526DB05" w14:textId="77777777" w:rsidTr="00495DC8">
        <w:tc>
          <w:tcPr>
            <w:tcW w:w="3086" w:type="dxa"/>
            <w:shd w:val="clear" w:color="auto" w:fill="F7CAAC"/>
          </w:tcPr>
          <w:p w14:paraId="06A2E216" w14:textId="77777777" w:rsidR="00BD26BB" w:rsidRDefault="00BD26BB" w:rsidP="00495DC8">
            <w:pPr>
              <w:jc w:val="both"/>
              <w:rPr>
                <w:b/>
              </w:rPr>
            </w:pPr>
            <w:r>
              <w:rPr>
                <w:b/>
              </w:rPr>
              <w:t>Vyučující</w:t>
            </w:r>
          </w:p>
        </w:tc>
        <w:tc>
          <w:tcPr>
            <w:tcW w:w="6769" w:type="dxa"/>
            <w:gridSpan w:val="7"/>
            <w:tcBorders>
              <w:bottom w:val="nil"/>
            </w:tcBorders>
          </w:tcPr>
          <w:p w14:paraId="31C81DAA" w14:textId="03F6C85B" w:rsidR="00BD26BB" w:rsidRDefault="00BD26BB" w:rsidP="00750168">
            <w:pPr>
              <w:jc w:val="both"/>
            </w:pPr>
            <w:r>
              <w:t xml:space="preserve">doc. Ing. Zuzana Tučková, Ph.D. – </w:t>
            </w:r>
            <w:del w:id="5764" w:author="PS" w:date="2018-11-25T15:16:00Z">
              <w:r w:rsidDel="00750168">
                <w:delText xml:space="preserve">cvičení </w:delText>
              </w:r>
            </w:del>
            <w:ins w:id="5765" w:author="PS" w:date="2018-11-25T15:16:00Z">
              <w:r w:rsidR="00750168">
                <w:t xml:space="preserve">semináře </w:t>
              </w:r>
            </w:ins>
            <w:r>
              <w:t>(100 %)</w:t>
            </w:r>
          </w:p>
        </w:tc>
      </w:tr>
      <w:tr w:rsidR="00BD26BB" w14:paraId="7995064C" w14:textId="77777777" w:rsidTr="00495DC8">
        <w:trPr>
          <w:trHeight w:val="554"/>
        </w:trPr>
        <w:tc>
          <w:tcPr>
            <w:tcW w:w="9855" w:type="dxa"/>
            <w:gridSpan w:val="8"/>
            <w:tcBorders>
              <w:top w:val="nil"/>
            </w:tcBorders>
          </w:tcPr>
          <w:p w14:paraId="1EAD4DF9" w14:textId="77777777" w:rsidR="00BD26BB" w:rsidRDefault="00BD26BB" w:rsidP="00495DC8">
            <w:pPr>
              <w:jc w:val="both"/>
            </w:pPr>
          </w:p>
        </w:tc>
      </w:tr>
      <w:tr w:rsidR="00BD26BB" w14:paraId="64F3ED7C" w14:textId="77777777" w:rsidTr="00495DC8">
        <w:tc>
          <w:tcPr>
            <w:tcW w:w="3086" w:type="dxa"/>
            <w:shd w:val="clear" w:color="auto" w:fill="F7CAAC"/>
          </w:tcPr>
          <w:p w14:paraId="651F7E54" w14:textId="77777777" w:rsidR="00BD26BB" w:rsidRDefault="00BD26BB" w:rsidP="00495DC8">
            <w:pPr>
              <w:jc w:val="both"/>
              <w:rPr>
                <w:b/>
              </w:rPr>
            </w:pPr>
            <w:r>
              <w:rPr>
                <w:b/>
              </w:rPr>
              <w:t>Stručná anotace předmětu</w:t>
            </w:r>
          </w:p>
        </w:tc>
        <w:tc>
          <w:tcPr>
            <w:tcW w:w="6769" w:type="dxa"/>
            <w:gridSpan w:val="7"/>
            <w:tcBorders>
              <w:bottom w:val="nil"/>
            </w:tcBorders>
          </w:tcPr>
          <w:p w14:paraId="043E4BF0" w14:textId="77777777" w:rsidR="00BD26BB" w:rsidRDefault="00BD26BB" w:rsidP="00495DC8">
            <w:pPr>
              <w:jc w:val="both"/>
            </w:pPr>
          </w:p>
        </w:tc>
      </w:tr>
      <w:tr w:rsidR="00BD26BB" w14:paraId="237E9370" w14:textId="77777777" w:rsidTr="00495DC8">
        <w:trPr>
          <w:trHeight w:val="3510"/>
        </w:trPr>
        <w:tc>
          <w:tcPr>
            <w:tcW w:w="9855" w:type="dxa"/>
            <w:gridSpan w:val="8"/>
            <w:tcBorders>
              <w:top w:val="nil"/>
              <w:bottom w:val="single" w:sz="12" w:space="0" w:color="auto"/>
            </w:tcBorders>
          </w:tcPr>
          <w:p w14:paraId="7CEA89D5" w14:textId="77777777" w:rsidR="00BD26BB" w:rsidRDefault="00BD26BB" w:rsidP="00495DC8">
            <w:pPr>
              <w:jc w:val="both"/>
              <w:rPr>
                <w:ins w:id="5766" w:author="Matyas Adam" w:date="2018-11-16T16:13:00Z"/>
              </w:rPr>
            </w:pPr>
            <w:r w:rsidRPr="00745274">
              <w:t>Cílem předmětu je příprava na tvůrčí rozvíjení teoretických, analytických a projektujících činností. Prezentovány budou základní heuristické metody a možnosti jejich aplikace v inovační činnosti organizací. Pozornost bude věnována také tvůrčím způsobům prezentace ústních i písemných úkolů studia (esejů, scénářů a bakalářských prací).</w:t>
            </w:r>
          </w:p>
          <w:p w14:paraId="4CB69DC6" w14:textId="77777777" w:rsidR="00BD26BB" w:rsidRDefault="00BD26BB" w:rsidP="00495DC8">
            <w:pPr>
              <w:jc w:val="both"/>
            </w:pPr>
          </w:p>
          <w:p w14:paraId="14CF9644" w14:textId="77777777" w:rsidR="00BD26BB" w:rsidRPr="00F50701" w:rsidRDefault="00BD26BB" w:rsidP="00495DC8">
            <w:pPr>
              <w:jc w:val="both"/>
              <w:rPr>
                <w:u w:val="single"/>
              </w:rPr>
            </w:pPr>
            <w:r w:rsidRPr="00F50701">
              <w:rPr>
                <w:u w:val="single"/>
              </w:rPr>
              <w:t>Hlavní témata:</w:t>
            </w:r>
          </w:p>
          <w:p w14:paraId="7AC4604D" w14:textId="77777777" w:rsidR="00BD26BB" w:rsidRDefault="00BD26BB">
            <w:pPr>
              <w:pStyle w:val="Odstavecseseznamem"/>
              <w:numPr>
                <w:ilvl w:val="1"/>
                <w:numId w:val="105"/>
              </w:numPr>
              <w:suppressAutoHyphens w:val="0"/>
              <w:pPrChange w:id="5767" w:author="PS" w:date="2018-11-25T15:17:00Z">
                <w:pPr>
                  <w:pStyle w:val="Odstavecseseznamem"/>
                  <w:numPr>
                    <w:ilvl w:val="1"/>
                    <w:numId w:val="35"/>
                  </w:numPr>
                  <w:tabs>
                    <w:tab w:val="num" w:pos="1080"/>
                  </w:tabs>
                  <w:suppressAutoHyphens w:val="0"/>
                  <w:ind w:left="1080" w:hanging="360"/>
                </w:pPr>
              </w:pPrChange>
            </w:pPr>
            <w:r w:rsidRPr="00745274">
              <w:t>Výběr tématu bakalářské práce</w:t>
            </w:r>
            <w:r>
              <w:t>.</w:t>
            </w:r>
          </w:p>
          <w:p w14:paraId="5AAF739D" w14:textId="77777777" w:rsidR="00BD26BB" w:rsidRDefault="00BD26BB">
            <w:pPr>
              <w:pStyle w:val="Odstavecseseznamem"/>
              <w:numPr>
                <w:ilvl w:val="1"/>
                <w:numId w:val="105"/>
              </w:numPr>
              <w:suppressAutoHyphens w:val="0"/>
              <w:pPrChange w:id="5768" w:author="PS" w:date="2018-11-25T15:17:00Z">
                <w:pPr>
                  <w:pStyle w:val="Odstavecseseznamem"/>
                  <w:numPr>
                    <w:ilvl w:val="1"/>
                    <w:numId w:val="35"/>
                  </w:numPr>
                  <w:tabs>
                    <w:tab w:val="num" w:pos="1080"/>
                  </w:tabs>
                  <w:suppressAutoHyphens w:val="0"/>
                  <w:ind w:left="1080" w:hanging="360"/>
                </w:pPr>
              </w:pPrChange>
            </w:pPr>
            <w:r w:rsidRPr="00745274">
              <w:t>Osobní plán práce</w:t>
            </w:r>
            <w:r>
              <w:t>.</w:t>
            </w:r>
          </w:p>
          <w:p w14:paraId="17F341CD" w14:textId="77777777" w:rsidR="00BD26BB" w:rsidRDefault="00BD26BB">
            <w:pPr>
              <w:pStyle w:val="Odstavecseseznamem"/>
              <w:numPr>
                <w:ilvl w:val="1"/>
                <w:numId w:val="105"/>
              </w:numPr>
              <w:suppressAutoHyphens w:val="0"/>
              <w:pPrChange w:id="5769" w:author="PS" w:date="2018-11-25T15:17:00Z">
                <w:pPr>
                  <w:pStyle w:val="Odstavecseseznamem"/>
                  <w:numPr>
                    <w:ilvl w:val="1"/>
                    <w:numId w:val="35"/>
                  </w:numPr>
                  <w:tabs>
                    <w:tab w:val="num" w:pos="1080"/>
                  </w:tabs>
                  <w:suppressAutoHyphens w:val="0"/>
                  <w:ind w:left="1080" w:hanging="360"/>
                </w:pPr>
              </w:pPrChange>
            </w:pPr>
            <w:r w:rsidRPr="00745274">
              <w:t>Informační průzkum I</w:t>
            </w:r>
            <w:r>
              <w:t>.</w:t>
            </w:r>
          </w:p>
          <w:p w14:paraId="6A30214C" w14:textId="77777777" w:rsidR="00BD26BB" w:rsidRDefault="00BD26BB">
            <w:pPr>
              <w:pStyle w:val="Odstavecseseznamem"/>
              <w:numPr>
                <w:ilvl w:val="1"/>
                <w:numId w:val="105"/>
              </w:numPr>
              <w:suppressAutoHyphens w:val="0"/>
              <w:pPrChange w:id="5770" w:author="PS" w:date="2018-11-25T15:17:00Z">
                <w:pPr>
                  <w:pStyle w:val="Odstavecseseznamem"/>
                  <w:numPr>
                    <w:ilvl w:val="1"/>
                    <w:numId w:val="35"/>
                  </w:numPr>
                  <w:tabs>
                    <w:tab w:val="num" w:pos="1080"/>
                  </w:tabs>
                  <w:suppressAutoHyphens w:val="0"/>
                  <w:ind w:left="1080" w:hanging="360"/>
                </w:pPr>
              </w:pPrChange>
            </w:pPr>
            <w:r w:rsidRPr="00745274">
              <w:t>Informační průzkum II</w:t>
            </w:r>
            <w:r>
              <w:t>.</w:t>
            </w:r>
          </w:p>
          <w:p w14:paraId="537A59EB" w14:textId="77777777" w:rsidR="00BD26BB" w:rsidRDefault="00BD26BB">
            <w:pPr>
              <w:pStyle w:val="Odstavecseseznamem"/>
              <w:numPr>
                <w:ilvl w:val="1"/>
                <w:numId w:val="105"/>
              </w:numPr>
              <w:suppressAutoHyphens w:val="0"/>
              <w:pPrChange w:id="5771" w:author="PS" w:date="2018-11-25T15:17:00Z">
                <w:pPr>
                  <w:pStyle w:val="Odstavecseseznamem"/>
                  <w:numPr>
                    <w:ilvl w:val="1"/>
                    <w:numId w:val="35"/>
                  </w:numPr>
                  <w:tabs>
                    <w:tab w:val="num" w:pos="1080"/>
                  </w:tabs>
                  <w:suppressAutoHyphens w:val="0"/>
                  <w:ind w:left="1080" w:hanging="360"/>
                </w:pPr>
              </w:pPrChange>
            </w:pPr>
            <w:r w:rsidRPr="00745274">
              <w:t>Metodologie a její využití v bakalářské práci</w:t>
            </w:r>
            <w:r>
              <w:t>.</w:t>
            </w:r>
          </w:p>
          <w:p w14:paraId="17D86923" w14:textId="77777777" w:rsidR="00BD26BB" w:rsidRDefault="00BD26BB">
            <w:pPr>
              <w:pStyle w:val="Odstavecseseznamem"/>
              <w:numPr>
                <w:ilvl w:val="1"/>
                <w:numId w:val="105"/>
              </w:numPr>
              <w:suppressAutoHyphens w:val="0"/>
              <w:pPrChange w:id="5772" w:author="PS" w:date="2018-11-25T15:17:00Z">
                <w:pPr>
                  <w:pStyle w:val="Odstavecseseznamem"/>
                  <w:numPr>
                    <w:ilvl w:val="1"/>
                    <w:numId w:val="35"/>
                  </w:numPr>
                  <w:tabs>
                    <w:tab w:val="num" w:pos="1080"/>
                  </w:tabs>
                  <w:suppressAutoHyphens w:val="0"/>
                  <w:ind w:left="1080" w:hanging="360"/>
                </w:pPr>
              </w:pPrChange>
            </w:pPr>
            <w:r w:rsidRPr="00745274">
              <w:t>Doporučení a návrhy řešení jako cíl bakalářské práce</w:t>
            </w:r>
            <w:r>
              <w:t>.</w:t>
            </w:r>
          </w:p>
          <w:p w14:paraId="6446123E" w14:textId="77777777" w:rsidR="00BD26BB" w:rsidRDefault="00BD26BB">
            <w:pPr>
              <w:pStyle w:val="Odstavecseseznamem"/>
              <w:numPr>
                <w:ilvl w:val="1"/>
                <w:numId w:val="105"/>
              </w:numPr>
              <w:suppressAutoHyphens w:val="0"/>
              <w:pPrChange w:id="5773" w:author="PS" w:date="2018-11-25T15:17:00Z">
                <w:pPr>
                  <w:pStyle w:val="Odstavecseseznamem"/>
                  <w:numPr>
                    <w:ilvl w:val="1"/>
                    <w:numId w:val="35"/>
                  </w:numPr>
                  <w:tabs>
                    <w:tab w:val="num" w:pos="1080"/>
                  </w:tabs>
                  <w:suppressAutoHyphens w:val="0"/>
                  <w:ind w:left="1080" w:hanging="360"/>
                </w:pPr>
              </w:pPrChange>
            </w:pPr>
            <w:r w:rsidRPr="00745274">
              <w:t>Práce s</w:t>
            </w:r>
            <w:r>
              <w:t> </w:t>
            </w:r>
            <w:r w:rsidRPr="00745274">
              <w:t>literaturou</w:t>
            </w:r>
            <w:r>
              <w:t>.</w:t>
            </w:r>
          </w:p>
          <w:p w14:paraId="6F36CD01" w14:textId="77777777" w:rsidR="00BD26BB" w:rsidRDefault="00BD26BB">
            <w:pPr>
              <w:pStyle w:val="Odstavecseseznamem"/>
              <w:numPr>
                <w:ilvl w:val="1"/>
                <w:numId w:val="105"/>
              </w:numPr>
              <w:suppressAutoHyphens w:val="0"/>
              <w:pPrChange w:id="5774" w:author="PS" w:date="2018-11-25T15:17:00Z">
                <w:pPr>
                  <w:pStyle w:val="Odstavecseseznamem"/>
                  <w:numPr>
                    <w:ilvl w:val="1"/>
                    <w:numId w:val="35"/>
                  </w:numPr>
                  <w:tabs>
                    <w:tab w:val="num" w:pos="1080"/>
                  </w:tabs>
                  <w:suppressAutoHyphens w:val="0"/>
                  <w:ind w:left="1080" w:hanging="360"/>
                </w:pPr>
              </w:pPrChange>
            </w:pPr>
            <w:r w:rsidRPr="00745274">
              <w:t>Formální úprava bakalářské práce</w:t>
            </w:r>
            <w:r>
              <w:t>.</w:t>
            </w:r>
          </w:p>
          <w:p w14:paraId="2463A291" w14:textId="77777777" w:rsidR="00BD26BB" w:rsidRDefault="00BD26BB">
            <w:pPr>
              <w:pStyle w:val="Odstavecseseznamem"/>
              <w:numPr>
                <w:ilvl w:val="1"/>
                <w:numId w:val="105"/>
              </w:numPr>
              <w:suppressAutoHyphens w:val="0"/>
              <w:pPrChange w:id="5775" w:author="PS" w:date="2018-11-25T15:17:00Z">
                <w:pPr>
                  <w:pStyle w:val="Odstavecseseznamem"/>
                  <w:numPr>
                    <w:ilvl w:val="1"/>
                    <w:numId w:val="35"/>
                  </w:numPr>
                  <w:tabs>
                    <w:tab w:val="num" w:pos="1080"/>
                  </w:tabs>
                  <w:suppressAutoHyphens w:val="0"/>
                  <w:ind w:left="1080" w:hanging="360"/>
                </w:pPr>
              </w:pPrChange>
            </w:pPr>
            <w:r w:rsidRPr="00745274">
              <w:t>Zásady tvorby prezentace a její příprava v</w:t>
            </w:r>
            <w:r>
              <w:t> PowerPoint.</w:t>
            </w:r>
          </w:p>
          <w:p w14:paraId="1D604A40" w14:textId="77777777" w:rsidR="00BD26BB" w:rsidRDefault="00BD26BB">
            <w:pPr>
              <w:pStyle w:val="Odstavecseseznamem"/>
              <w:numPr>
                <w:ilvl w:val="1"/>
                <w:numId w:val="105"/>
              </w:numPr>
              <w:suppressAutoHyphens w:val="0"/>
              <w:pPrChange w:id="5776" w:author="PS" w:date="2018-11-25T15:17:00Z">
                <w:pPr>
                  <w:pStyle w:val="Odstavecseseznamem"/>
                  <w:numPr>
                    <w:ilvl w:val="1"/>
                    <w:numId w:val="35"/>
                  </w:numPr>
                  <w:tabs>
                    <w:tab w:val="num" w:pos="1080"/>
                  </w:tabs>
                  <w:suppressAutoHyphens w:val="0"/>
                  <w:ind w:left="1080" w:hanging="360"/>
                </w:pPr>
              </w:pPrChange>
            </w:pPr>
            <w:r>
              <w:t>Doporučení pro úspěšné obhájení bakalářské práce.</w:t>
            </w:r>
          </w:p>
          <w:p w14:paraId="120D4E39" w14:textId="77777777" w:rsidR="00BD26BB" w:rsidRDefault="00BD26BB">
            <w:pPr>
              <w:pStyle w:val="Odstavecseseznamem"/>
              <w:numPr>
                <w:ilvl w:val="1"/>
                <w:numId w:val="105"/>
              </w:numPr>
              <w:suppressAutoHyphens w:val="0"/>
              <w:pPrChange w:id="5777" w:author="PS" w:date="2018-11-25T15:17:00Z">
                <w:pPr>
                  <w:pStyle w:val="Odstavecseseznamem"/>
                  <w:numPr>
                    <w:ilvl w:val="1"/>
                    <w:numId w:val="35"/>
                  </w:numPr>
                  <w:tabs>
                    <w:tab w:val="num" w:pos="1080"/>
                  </w:tabs>
                  <w:suppressAutoHyphens w:val="0"/>
                  <w:ind w:left="1080" w:hanging="360"/>
                </w:pPr>
              </w:pPrChange>
            </w:pPr>
            <w:r w:rsidRPr="00745274">
              <w:t>Individuální konzultace</w:t>
            </w:r>
            <w:r>
              <w:t>.</w:t>
            </w:r>
          </w:p>
        </w:tc>
      </w:tr>
      <w:tr w:rsidR="00BD26BB" w14:paraId="212CB67E" w14:textId="77777777" w:rsidTr="00495DC8">
        <w:trPr>
          <w:trHeight w:val="265"/>
        </w:trPr>
        <w:tc>
          <w:tcPr>
            <w:tcW w:w="3653" w:type="dxa"/>
            <w:gridSpan w:val="2"/>
            <w:tcBorders>
              <w:top w:val="nil"/>
            </w:tcBorders>
            <w:shd w:val="clear" w:color="auto" w:fill="F7CAAC"/>
          </w:tcPr>
          <w:p w14:paraId="49EAE20A" w14:textId="77777777" w:rsidR="00BD26BB" w:rsidRDefault="00BD26BB" w:rsidP="00495DC8">
            <w:pPr>
              <w:jc w:val="both"/>
            </w:pPr>
            <w:r>
              <w:rPr>
                <w:b/>
              </w:rPr>
              <w:t>Studijní literatura a studijní pomůcky</w:t>
            </w:r>
          </w:p>
        </w:tc>
        <w:tc>
          <w:tcPr>
            <w:tcW w:w="6202" w:type="dxa"/>
            <w:gridSpan w:val="6"/>
            <w:tcBorders>
              <w:top w:val="nil"/>
              <w:bottom w:val="nil"/>
            </w:tcBorders>
          </w:tcPr>
          <w:p w14:paraId="52EE75DE" w14:textId="77777777" w:rsidR="00BD26BB" w:rsidRDefault="00BD26BB" w:rsidP="00495DC8">
            <w:pPr>
              <w:jc w:val="both"/>
            </w:pPr>
          </w:p>
        </w:tc>
      </w:tr>
      <w:tr w:rsidR="00BD26BB" w14:paraId="2E0E8D4B" w14:textId="77777777" w:rsidTr="00495DC8">
        <w:trPr>
          <w:trHeight w:val="1497"/>
        </w:trPr>
        <w:tc>
          <w:tcPr>
            <w:tcW w:w="9855" w:type="dxa"/>
            <w:gridSpan w:val="8"/>
            <w:tcBorders>
              <w:top w:val="nil"/>
            </w:tcBorders>
          </w:tcPr>
          <w:p w14:paraId="4B61C861" w14:textId="77777777" w:rsidR="00BD26BB" w:rsidRPr="001B4D53" w:rsidRDefault="00BD26BB">
            <w:pPr>
              <w:ind w:left="322" w:hanging="284"/>
              <w:jc w:val="both"/>
              <w:rPr>
                <w:b/>
              </w:rPr>
              <w:pPrChange w:id="5778" w:author="Matyas Adam" w:date="2018-11-16T16:15:00Z">
                <w:pPr>
                  <w:jc w:val="both"/>
                </w:pPr>
              </w:pPrChange>
            </w:pPr>
            <w:r w:rsidRPr="001B4D53">
              <w:rPr>
                <w:b/>
              </w:rPr>
              <w:t>Povinná literatura:</w:t>
            </w:r>
          </w:p>
          <w:p w14:paraId="01510B75" w14:textId="77777777" w:rsidR="00BD26BB" w:rsidRDefault="00BD26BB">
            <w:pPr>
              <w:ind w:left="38"/>
              <w:jc w:val="both"/>
              <w:rPr>
                <w:ins w:id="5779" w:author="Matyas Adam" w:date="2018-11-16T16:15:00Z"/>
              </w:rPr>
              <w:pPrChange w:id="5780" w:author="PS" w:date="2018-11-25T15:17:00Z">
                <w:pPr>
                  <w:jc w:val="both"/>
                </w:pPr>
              </w:pPrChange>
            </w:pPr>
            <w:r w:rsidRPr="00745274">
              <w:t xml:space="preserve">SÁHA, P. </w:t>
            </w:r>
            <w:r w:rsidRPr="00745274">
              <w:rPr>
                <w:i/>
                <w:iCs/>
              </w:rPr>
              <w:t>Směrnice rektora SR/17/2014. Systém zadávání a kontroly podkladů pro Zadání diplomových a bakalářských prací.</w:t>
            </w:r>
            <w:r w:rsidRPr="00745274">
              <w:t>. Zlín:UTB, 2014.</w:t>
            </w:r>
          </w:p>
          <w:p w14:paraId="1D312F4B" w14:textId="77777777" w:rsidR="00BD26BB" w:rsidDel="00CE1CF4" w:rsidRDefault="00BD26BB">
            <w:pPr>
              <w:ind w:left="322" w:hanging="322"/>
              <w:jc w:val="both"/>
              <w:rPr>
                <w:del w:id="5781" w:author="Matyas Adam" w:date="2018-11-16T16:16:00Z"/>
              </w:rPr>
              <w:pPrChange w:id="5782" w:author="Matyas Adam" w:date="2018-11-16T16:15:00Z">
                <w:pPr>
                  <w:jc w:val="both"/>
                </w:pPr>
              </w:pPrChange>
            </w:pPr>
            <w:ins w:id="5783" w:author="Matyas Adam" w:date="2018-11-16T16:16:00Z">
              <w:r w:rsidRPr="00A70703">
                <w:t>Materiály dostupné v e-learningovém kurzu předmětu v LMS Moodle na </w:t>
              </w:r>
              <w:r w:rsidRPr="00A70703">
                <w:fldChar w:fldCharType="begin"/>
              </w:r>
              <w:r>
                <w:instrText xml:space="preserve"> HYPERLINK "http://vyuka.flkr.utb.cz/" \t "_blank" </w:instrText>
              </w:r>
              <w:r w:rsidRPr="00A70703">
                <w:fldChar w:fldCharType="separate"/>
              </w:r>
              <w:r w:rsidRPr="00A70703">
                <w:t>http://vyuka.flkr.utb.cz</w:t>
              </w:r>
              <w:r w:rsidRPr="00A70703">
                <w:fldChar w:fldCharType="end"/>
              </w:r>
            </w:ins>
          </w:p>
          <w:p w14:paraId="02F01509" w14:textId="77777777" w:rsidR="00BD26BB" w:rsidRDefault="00BD26BB">
            <w:pPr>
              <w:spacing w:before="60"/>
              <w:ind w:left="322" w:hanging="284"/>
              <w:jc w:val="both"/>
              <w:rPr>
                <w:ins w:id="5784" w:author="Matyas Adam" w:date="2018-11-16T16:16:00Z"/>
                <w:b/>
              </w:rPr>
              <w:pPrChange w:id="5785" w:author="Matyas Adam" w:date="2018-11-16T16:15:00Z">
                <w:pPr>
                  <w:spacing w:before="60"/>
                  <w:jc w:val="both"/>
                </w:pPr>
              </w:pPrChange>
            </w:pPr>
          </w:p>
          <w:p w14:paraId="4F63AF81" w14:textId="77777777" w:rsidR="00BD26BB" w:rsidRPr="001B4D53" w:rsidRDefault="00BD26BB">
            <w:pPr>
              <w:spacing w:before="60"/>
              <w:ind w:left="322" w:hanging="284"/>
              <w:jc w:val="both"/>
              <w:rPr>
                <w:b/>
              </w:rPr>
              <w:pPrChange w:id="5786" w:author="Matyas Adam" w:date="2018-11-16T16:15:00Z">
                <w:pPr>
                  <w:spacing w:before="60"/>
                  <w:jc w:val="both"/>
                </w:pPr>
              </w:pPrChange>
            </w:pPr>
            <w:r w:rsidRPr="001B4D53">
              <w:rPr>
                <w:b/>
              </w:rPr>
              <w:t xml:space="preserve">Doporučená literatura: </w:t>
            </w:r>
          </w:p>
          <w:p w14:paraId="3E50D706" w14:textId="77777777" w:rsidR="00BD26BB" w:rsidRDefault="00BD26BB">
            <w:pPr>
              <w:ind w:left="38"/>
              <w:jc w:val="both"/>
              <w:pPrChange w:id="5787" w:author="PS" w:date="2018-11-25T15:17:00Z">
                <w:pPr>
                  <w:jc w:val="both"/>
                </w:pPr>
              </w:pPrChange>
            </w:pPr>
            <w:r w:rsidRPr="00745274">
              <w:t xml:space="preserve">BRATKOVÁ, E. </w:t>
            </w:r>
            <w:r w:rsidRPr="00745274">
              <w:rPr>
                <w:i/>
                <w:iCs/>
              </w:rPr>
              <w:t xml:space="preserve">Metody citování literatury a strukturování bibliografických záznamů podle mezinárodních norem ISO 690 a ISO 690-2 : Metodický materiál pro autory vysokoškolských kvalifikačních prací. Verze: 1.0. </w:t>
            </w:r>
            <w:r w:rsidRPr="00745274">
              <w:t>. Asociace knihoven vysokých škol České republiky, Praha, 2006.</w:t>
            </w:r>
          </w:p>
          <w:p w14:paraId="3E55CA3C" w14:textId="77777777" w:rsidR="00BD26BB" w:rsidRPr="009F13E6" w:rsidRDefault="00BD26BB">
            <w:pPr>
              <w:ind w:left="38"/>
              <w:jc w:val="both"/>
              <w:rPr>
                <w:color w:val="000000" w:themeColor="text1"/>
                <w:rPrChange w:id="5788" w:author="Matyas Adam" w:date="2018-11-16T16:16:00Z">
                  <w:rPr/>
                </w:rPrChange>
              </w:rPr>
              <w:pPrChange w:id="5789" w:author="PS" w:date="2018-11-25T15:17:00Z">
                <w:pPr>
                  <w:jc w:val="both"/>
                </w:pPr>
              </w:pPrChange>
            </w:pPr>
            <w:r w:rsidRPr="009F13E6">
              <w:rPr>
                <w:color w:val="000000" w:themeColor="text1"/>
                <w:rPrChange w:id="5790" w:author="Matyas Adam" w:date="2018-11-16T16:16:00Z">
                  <w:rPr/>
                </w:rPrChange>
              </w:rPr>
              <w:fldChar w:fldCharType="begin"/>
            </w:r>
            <w:r w:rsidRPr="009F13E6">
              <w:rPr>
                <w:color w:val="000000" w:themeColor="text1"/>
                <w:rPrChange w:id="5791" w:author="Matyas Adam" w:date="2018-11-16T16:16:00Z">
                  <w:rPr/>
                </w:rPrChange>
              </w:rPr>
              <w:instrText xml:space="preserve"> HYPERLINK "http://katalog.k.utb.cz/F/?func=find-b&amp;find_code=SYS&amp;request=6546" \t "_blank" </w:instrText>
            </w:r>
            <w:r w:rsidRPr="009F13E6">
              <w:rPr>
                <w:color w:val="000000" w:themeColor="text1"/>
                <w:rPrChange w:id="5792" w:author="Matyas Adam" w:date="2018-11-16T16:16:00Z">
                  <w:rPr>
                    <w:rStyle w:val="Hypertextovodkaz"/>
                  </w:rPr>
                </w:rPrChange>
              </w:rPr>
              <w:fldChar w:fldCharType="separate"/>
            </w:r>
            <w:r w:rsidRPr="009F13E6">
              <w:rPr>
                <w:rStyle w:val="Hypertextovodkaz"/>
                <w:caps/>
                <w:color w:val="000000" w:themeColor="text1"/>
                <w:u w:val="none"/>
                <w:rPrChange w:id="5793" w:author="Matyas Adam" w:date="2018-11-16T16:16:00Z">
                  <w:rPr>
                    <w:rStyle w:val="Hypertextovodkaz"/>
                  </w:rPr>
                </w:rPrChange>
              </w:rPr>
              <w:t xml:space="preserve">Eco, </w:t>
            </w:r>
            <w:del w:id="5794" w:author="Matyas Adam" w:date="2018-11-16T16:15:00Z">
              <w:r w:rsidRPr="009F13E6" w:rsidDel="00CE1CF4">
                <w:rPr>
                  <w:rStyle w:val="Hypertextovodkaz"/>
                  <w:caps/>
                  <w:color w:val="000000" w:themeColor="text1"/>
                  <w:u w:val="none"/>
                  <w:rPrChange w:id="5795" w:author="Matyas Adam" w:date="2018-11-16T16:16:00Z">
                    <w:rPr>
                      <w:rStyle w:val="Hypertextovodkaz"/>
                    </w:rPr>
                  </w:rPrChange>
                </w:rPr>
                <w:delText>Umberto</w:delText>
              </w:r>
            </w:del>
            <w:ins w:id="5796" w:author="Matyas Adam" w:date="2018-11-16T16:15:00Z">
              <w:r w:rsidRPr="009F13E6">
                <w:rPr>
                  <w:rStyle w:val="Hypertextovodkaz"/>
                  <w:caps/>
                  <w:color w:val="000000" w:themeColor="text1"/>
                  <w:u w:val="none"/>
                  <w:rPrChange w:id="5797" w:author="Matyas Adam" w:date="2018-11-16T16:16:00Z">
                    <w:rPr>
                      <w:rStyle w:val="Hypertextovodkaz"/>
                    </w:rPr>
                  </w:rPrChange>
                </w:rPr>
                <w:t>U.</w:t>
              </w:r>
            </w:ins>
            <w:del w:id="5798" w:author="Matyas Adam" w:date="2018-11-16T16:15:00Z">
              <w:r w:rsidRPr="009F13E6" w:rsidDel="00CE1CF4">
                <w:rPr>
                  <w:rStyle w:val="Hypertextovodkaz"/>
                  <w:caps/>
                  <w:color w:val="000000" w:themeColor="text1"/>
                  <w:u w:val="none"/>
                  <w:rPrChange w:id="5799" w:author="Matyas Adam" w:date="2018-11-16T16:16:00Z">
                    <w:rPr>
                      <w:rStyle w:val="Hypertextovodkaz"/>
                    </w:rPr>
                  </w:rPrChange>
                </w:rPr>
                <w:delText>.</w:delText>
              </w:r>
            </w:del>
            <w:r w:rsidRPr="009F13E6">
              <w:rPr>
                <w:rStyle w:val="Hypertextovodkaz"/>
                <w:color w:val="000000" w:themeColor="text1"/>
                <w:u w:val="none"/>
                <w:rPrChange w:id="5800" w:author="Matyas Adam" w:date="2018-11-16T16:16:00Z">
                  <w:rPr>
                    <w:rStyle w:val="Hypertextovodkaz"/>
                  </w:rPr>
                </w:rPrChange>
              </w:rPr>
              <w:t xml:space="preserve"> </w:t>
            </w:r>
            <w:r w:rsidRPr="009F13E6">
              <w:rPr>
                <w:rStyle w:val="Hypertextovodkaz"/>
                <w:i/>
                <w:iCs/>
                <w:color w:val="000000" w:themeColor="text1"/>
                <w:u w:val="none"/>
                <w:rPrChange w:id="5801" w:author="Matyas Adam" w:date="2018-11-16T16:16:00Z">
                  <w:rPr>
                    <w:rStyle w:val="Hypertextovodkaz"/>
                    <w:i/>
                    <w:iCs/>
                  </w:rPr>
                </w:rPrChange>
              </w:rPr>
              <w:t>Jak napsat diplomovou práci</w:t>
            </w:r>
            <w:r w:rsidRPr="009F13E6">
              <w:rPr>
                <w:rStyle w:val="Hypertextovodkaz"/>
                <w:color w:val="000000" w:themeColor="text1"/>
                <w:u w:val="none"/>
                <w:rPrChange w:id="5802" w:author="Matyas Adam" w:date="2018-11-16T16:16:00Z">
                  <w:rPr>
                    <w:rStyle w:val="Hypertextovodkaz"/>
                  </w:rPr>
                </w:rPrChange>
              </w:rPr>
              <w:t xml:space="preserve">. Olomouc : Votobia, 1997. ISBN 8071981737. </w:t>
            </w:r>
            <w:r w:rsidRPr="009F13E6">
              <w:rPr>
                <w:rStyle w:val="Hypertextovodkaz"/>
                <w:color w:val="000000" w:themeColor="text1"/>
                <w:u w:val="none"/>
                <w:rPrChange w:id="5803" w:author="Matyas Adam" w:date="2018-11-16T16:16:00Z">
                  <w:rPr>
                    <w:rStyle w:val="Hypertextovodkaz"/>
                  </w:rPr>
                </w:rPrChange>
              </w:rPr>
              <w:fldChar w:fldCharType="end"/>
            </w:r>
          </w:p>
          <w:p w14:paraId="7C3C3D74" w14:textId="77777777" w:rsidR="00BD26BB" w:rsidRDefault="00BD26BB">
            <w:pPr>
              <w:ind w:left="38"/>
              <w:jc w:val="both"/>
              <w:pPrChange w:id="5804" w:author="PS" w:date="2018-11-25T15:17:00Z">
                <w:pPr>
                  <w:jc w:val="both"/>
                </w:pPr>
              </w:pPrChange>
            </w:pPr>
            <w:r w:rsidRPr="009F13E6">
              <w:rPr>
                <w:color w:val="000000" w:themeColor="text1"/>
                <w:rPrChange w:id="5805" w:author="Matyas Adam" w:date="2018-11-16T16:16:00Z">
                  <w:rPr/>
                </w:rPrChange>
              </w:rPr>
              <w:fldChar w:fldCharType="begin"/>
            </w:r>
            <w:r w:rsidRPr="009F13E6">
              <w:rPr>
                <w:color w:val="000000" w:themeColor="text1"/>
                <w:rPrChange w:id="5806" w:author="Matyas Adam" w:date="2018-11-16T16:16:00Z">
                  <w:rPr/>
                </w:rPrChange>
              </w:rPr>
              <w:instrText xml:space="preserve"> HYPERLINK "http://katalog.k.utb.cz/F/?func=find-b&amp;find_code=SYS&amp;request=37599" \t "_blank" </w:instrText>
            </w:r>
            <w:r w:rsidRPr="009F13E6">
              <w:rPr>
                <w:color w:val="000000" w:themeColor="text1"/>
                <w:rPrChange w:id="5807" w:author="Matyas Adam" w:date="2018-11-16T16:16:00Z">
                  <w:rPr>
                    <w:rStyle w:val="Hypertextovodkaz"/>
                  </w:rPr>
                </w:rPrChange>
              </w:rPr>
              <w:fldChar w:fldCharType="separate"/>
            </w:r>
            <w:r w:rsidRPr="009F13E6">
              <w:rPr>
                <w:rStyle w:val="Hypertextovodkaz"/>
                <w:caps/>
                <w:color w:val="000000" w:themeColor="text1"/>
                <w:u w:val="none"/>
                <w:rPrChange w:id="5808" w:author="Matyas Adam" w:date="2018-11-16T16:16:00Z">
                  <w:rPr>
                    <w:rStyle w:val="Hypertextovodkaz"/>
                  </w:rPr>
                </w:rPrChange>
              </w:rPr>
              <w:t>Synek, M</w:t>
            </w:r>
            <w:del w:id="5809" w:author="Matyas Adam" w:date="2018-11-16T16:15:00Z">
              <w:r w:rsidRPr="009F13E6" w:rsidDel="00CE1CF4">
                <w:rPr>
                  <w:rStyle w:val="Hypertextovodkaz"/>
                  <w:caps/>
                  <w:color w:val="000000" w:themeColor="text1"/>
                  <w:u w:val="none"/>
                  <w:rPrChange w:id="5810" w:author="Matyas Adam" w:date="2018-11-16T16:16:00Z">
                    <w:rPr>
                      <w:rStyle w:val="Hypertextovodkaz"/>
                    </w:rPr>
                  </w:rPrChange>
                </w:rPr>
                <w:delText>iloslav</w:delText>
              </w:r>
              <w:r w:rsidRPr="009F13E6" w:rsidDel="00CE1CF4">
                <w:rPr>
                  <w:rStyle w:val="Hypertextovodkaz"/>
                  <w:color w:val="000000" w:themeColor="text1"/>
                  <w:u w:val="none"/>
                  <w:rPrChange w:id="5811" w:author="Matyas Adam" w:date="2018-11-16T16:16:00Z">
                    <w:rPr>
                      <w:rStyle w:val="Hypertextovodkaz"/>
                    </w:rPr>
                  </w:rPrChange>
                </w:rPr>
                <w:delText>.</w:delText>
              </w:r>
            </w:del>
            <w:ins w:id="5812" w:author="Matyas Adam" w:date="2018-11-16T16:15:00Z">
              <w:r w:rsidRPr="009F13E6">
                <w:rPr>
                  <w:rStyle w:val="Hypertextovodkaz"/>
                  <w:caps/>
                  <w:color w:val="000000" w:themeColor="text1"/>
                  <w:u w:val="none"/>
                  <w:rPrChange w:id="5813" w:author="Matyas Adam" w:date="2018-11-16T16:16:00Z">
                    <w:rPr>
                      <w:rStyle w:val="Hypertextovodkaz"/>
                      <w:caps/>
                    </w:rPr>
                  </w:rPrChange>
                </w:rPr>
                <w:t>.</w:t>
              </w:r>
            </w:ins>
            <w:r w:rsidRPr="009F13E6">
              <w:rPr>
                <w:rStyle w:val="Hypertextovodkaz"/>
                <w:color w:val="000000" w:themeColor="text1"/>
                <w:u w:val="none"/>
                <w:rPrChange w:id="5814" w:author="Matyas Adam" w:date="2018-11-16T16:16:00Z">
                  <w:rPr>
                    <w:rStyle w:val="Hypertextovodkaz"/>
                  </w:rPr>
                </w:rPrChange>
              </w:rPr>
              <w:t xml:space="preserve"> </w:t>
            </w:r>
            <w:r w:rsidRPr="009F13E6">
              <w:rPr>
                <w:rStyle w:val="Hypertextovodkaz"/>
                <w:i/>
                <w:iCs/>
                <w:color w:val="000000" w:themeColor="text1"/>
                <w:u w:val="none"/>
                <w:rPrChange w:id="5815" w:author="Matyas Adam" w:date="2018-11-16T16:16:00Z">
                  <w:rPr>
                    <w:rStyle w:val="Hypertextovodkaz"/>
                    <w:i/>
                    <w:iCs/>
                  </w:rPr>
                </w:rPrChange>
              </w:rPr>
              <w:t>Jak psát bakalářské, diplomové, doktorské a jiné písemné práce</w:t>
            </w:r>
            <w:r w:rsidRPr="009F13E6">
              <w:rPr>
                <w:rStyle w:val="Hypertextovodkaz"/>
                <w:color w:val="000000" w:themeColor="text1"/>
                <w:u w:val="none"/>
                <w:rPrChange w:id="5816" w:author="Matyas Adam" w:date="2018-11-16T16:16:00Z">
                  <w:rPr>
                    <w:rStyle w:val="Hypertextovodkaz"/>
                  </w:rPr>
                </w:rPrChange>
              </w:rPr>
              <w:t xml:space="preserve">. 2., přeprac. vyd. Praha : Oeconomica, 2007. ISBN 978-80-245-1212-9. </w:t>
            </w:r>
            <w:r w:rsidRPr="009F13E6">
              <w:rPr>
                <w:rStyle w:val="Hypertextovodkaz"/>
                <w:color w:val="000000" w:themeColor="text1"/>
                <w:u w:val="none"/>
                <w:rPrChange w:id="5817" w:author="Matyas Adam" w:date="2018-11-16T16:16:00Z">
                  <w:rPr>
                    <w:rStyle w:val="Hypertextovodkaz"/>
                  </w:rPr>
                </w:rPrChange>
              </w:rPr>
              <w:fldChar w:fldCharType="end"/>
            </w:r>
          </w:p>
        </w:tc>
      </w:tr>
      <w:tr w:rsidR="00BD26BB" w14:paraId="1DF18DFF"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F4F3D59" w14:textId="77777777" w:rsidR="00BD26BB" w:rsidRDefault="00BD26BB" w:rsidP="00495DC8">
            <w:pPr>
              <w:jc w:val="center"/>
              <w:rPr>
                <w:b/>
              </w:rPr>
            </w:pPr>
            <w:r>
              <w:rPr>
                <w:b/>
              </w:rPr>
              <w:t>Informace ke kombinované nebo distanční formě</w:t>
            </w:r>
          </w:p>
        </w:tc>
      </w:tr>
      <w:tr w:rsidR="00BD26BB" w14:paraId="49AFEAC3" w14:textId="77777777" w:rsidTr="00495DC8">
        <w:tc>
          <w:tcPr>
            <w:tcW w:w="4787" w:type="dxa"/>
            <w:gridSpan w:val="3"/>
            <w:tcBorders>
              <w:top w:val="single" w:sz="2" w:space="0" w:color="auto"/>
            </w:tcBorders>
            <w:shd w:val="clear" w:color="auto" w:fill="F7CAAC"/>
          </w:tcPr>
          <w:p w14:paraId="56E1437B" w14:textId="77777777" w:rsidR="00BD26BB" w:rsidRDefault="00BD26BB" w:rsidP="00495DC8">
            <w:pPr>
              <w:jc w:val="both"/>
            </w:pPr>
            <w:r>
              <w:rPr>
                <w:b/>
              </w:rPr>
              <w:t>Rozsah konzultací (soustředění)</w:t>
            </w:r>
          </w:p>
        </w:tc>
        <w:tc>
          <w:tcPr>
            <w:tcW w:w="889" w:type="dxa"/>
            <w:tcBorders>
              <w:top w:val="single" w:sz="2" w:space="0" w:color="auto"/>
            </w:tcBorders>
          </w:tcPr>
          <w:p w14:paraId="1AE6A957" w14:textId="77777777" w:rsidR="00BD26BB" w:rsidRDefault="00BD26BB" w:rsidP="00495DC8">
            <w:pPr>
              <w:jc w:val="both"/>
            </w:pPr>
          </w:p>
        </w:tc>
        <w:tc>
          <w:tcPr>
            <w:tcW w:w="4179" w:type="dxa"/>
            <w:gridSpan w:val="4"/>
            <w:tcBorders>
              <w:top w:val="single" w:sz="2" w:space="0" w:color="auto"/>
            </w:tcBorders>
            <w:shd w:val="clear" w:color="auto" w:fill="F7CAAC"/>
          </w:tcPr>
          <w:p w14:paraId="1DFB386A" w14:textId="77777777" w:rsidR="00BD26BB" w:rsidRDefault="00BD26BB" w:rsidP="00495DC8">
            <w:pPr>
              <w:jc w:val="both"/>
              <w:rPr>
                <w:b/>
              </w:rPr>
            </w:pPr>
            <w:r>
              <w:rPr>
                <w:b/>
              </w:rPr>
              <w:t xml:space="preserve">hodin </w:t>
            </w:r>
          </w:p>
        </w:tc>
      </w:tr>
      <w:tr w:rsidR="00BD26BB" w14:paraId="08D9AA70" w14:textId="77777777" w:rsidTr="00495DC8">
        <w:tc>
          <w:tcPr>
            <w:tcW w:w="9855" w:type="dxa"/>
            <w:gridSpan w:val="8"/>
            <w:shd w:val="clear" w:color="auto" w:fill="F7CAAC"/>
          </w:tcPr>
          <w:p w14:paraId="7CCE13C7" w14:textId="77777777" w:rsidR="00BD26BB" w:rsidRDefault="00BD26BB" w:rsidP="00495DC8">
            <w:pPr>
              <w:jc w:val="both"/>
              <w:rPr>
                <w:b/>
              </w:rPr>
            </w:pPr>
            <w:r>
              <w:rPr>
                <w:b/>
              </w:rPr>
              <w:t>Informace o způsobu kontaktu s vyučujícím</w:t>
            </w:r>
          </w:p>
        </w:tc>
      </w:tr>
      <w:tr w:rsidR="00BD26BB" w14:paraId="5237904E" w14:textId="77777777" w:rsidTr="00495DC8">
        <w:trPr>
          <w:trHeight w:val="558"/>
        </w:trPr>
        <w:tc>
          <w:tcPr>
            <w:tcW w:w="9855" w:type="dxa"/>
            <w:gridSpan w:val="8"/>
          </w:tcPr>
          <w:p w14:paraId="216C48F5" w14:textId="77777777" w:rsidR="00BD26BB" w:rsidRDefault="00BD26BB" w:rsidP="00495DC8">
            <w:pPr>
              <w:jc w:val="both"/>
            </w:pPr>
          </w:p>
        </w:tc>
      </w:tr>
    </w:tbl>
    <w:p w14:paraId="38A7EE1B" w14:textId="77777777" w:rsidR="00BD26BB" w:rsidDel="00011C3C" w:rsidRDefault="00BD26BB">
      <w:pPr>
        <w:spacing w:after="160" w:line="259" w:lineRule="auto"/>
        <w:rPr>
          <w:del w:id="5818" w:author="Matyas Adam" w:date="2018-11-16T16:29:00Z"/>
        </w:rPr>
      </w:pPr>
    </w:p>
    <w:p w14:paraId="1D665F9F" w14:textId="77777777" w:rsidR="00BD26BB" w:rsidRDefault="00BD26BB">
      <w:pPr>
        <w:spacing w:after="160" w:line="259" w:lineRule="auto"/>
      </w:pPr>
      <w:del w:id="5819" w:author="Matyas Adam" w:date="2018-11-16T16:29:00Z">
        <w:r w:rsidDel="00011C3C">
          <w:br w:type="page"/>
        </w:r>
      </w:del>
    </w:p>
    <w:tbl>
      <w:tblPr>
        <w:tblW w:w="9855" w:type="dxa"/>
        <w:tblInd w:w="-38" w:type="dxa"/>
        <w:tblBorders>
          <w:top w:val="single" w:sz="4" w:space="0" w:color="000000"/>
          <w:left w:val="single" w:sz="4" w:space="0" w:color="000000"/>
          <w:bottom w:val="double" w:sz="4" w:space="0" w:color="000000"/>
          <w:right w:val="single" w:sz="4" w:space="0" w:color="000000"/>
          <w:insideH w:val="double" w:sz="4" w:space="0" w:color="000000"/>
          <w:insideV w:val="single" w:sz="4" w:space="0" w:color="000000"/>
        </w:tblBorders>
        <w:tblCellMar>
          <w:left w:w="70" w:type="dxa"/>
          <w:right w:w="70" w:type="dxa"/>
        </w:tblCellMar>
        <w:tblLook w:val="01E0" w:firstRow="1" w:lastRow="1" w:firstColumn="1" w:lastColumn="1" w:noHBand="0" w:noVBand="0"/>
      </w:tblPr>
      <w:tblGrid>
        <w:gridCol w:w="3086"/>
        <w:gridCol w:w="568"/>
        <w:gridCol w:w="1133"/>
        <w:gridCol w:w="889"/>
        <w:gridCol w:w="816"/>
        <w:gridCol w:w="2156"/>
        <w:gridCol w:w="539"/>
        <w:gridCol w:w="668"/>
      </w:tblGrid>
      <w:tr w:rsidR="00BD26BB" w14:paraId="7049FC6A" w14:textId="77777777" w:rsidTr="00495DC8">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7B6F1A1E" w14:textId="77777777" w:rsidR="00BD26BB" w:rsidRDefault="00BD26BB" w:rsidP="00495DC8">
            <w:pPr>
              <w:jc w:val="both"/>
              <w:rPr>
                <w:b/>
                <w:sz w:val="28"/>
              </w:rPr>
            </w:pPr>
            <w:r>
              <w:rPr>
                <w:b/>
                <w:sz w:val="28"/>
              </w:rPr>
              <w:t>B-III – Charakteristika studijního předmětu</w:t>
            </w:r>
          </w:p>
        </w:tc>
      </w:tr>
      <w:tr w:rsidR="00BD26BB" w14:paraId="0AFC4362" w14:textId="77777777" w:rsidTr="00495DC8">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616550BD" w14:textId="77777777" w:rsidR="00BD26BB" w:rsidRDefault="00BD26BB" w:rsidP="00495DC8">
            <w:pPr>
              <w:jc w:val="both"/>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14:paraId="06D74199" w14:textId="77777777" w:rsidR="00BD26BB" w:rsidRPr="009E3DA3" w:rsidRDefault="00BD26BB" w:rsidP="00495DC8">
            <w:pPr>
              <w:jc w:val="both"/>
              <w:rPr>
                <w:b/>
              </w:rPr>
            </w:pPr>
            <w:r w:rsidRPr="009E3DA3">
              <w:rPr>
                <w:b/>
              </w:rPr>
              <w:t>Socioekonomické a environmentální aspekty rozvoje regionů</w:t>
            </w:r>
          </w:p>
        </w:tc>
      </w:tr>
      <w:tr w:rsidR="00BD26BB" w14:paraId="5802FB3F"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AB1ADF1" w14:textId="77777777" w:rsidR="00BD26BB" w:rsidRDefault="00BD26BB" w:rsidP="00495DC8">
            <w:pPr>
              <w:jc w:val="both"/>
              <w:rPr>
                <w:b/>
              </w:rPr>
            </w:pPr>
            <w:r>
              <w:rPr>
                <w:b/>
              </w:rPr>
              <w:t>Typ předmětu</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5D6AB7E3" w14:textId="77777777" w:rsidR="00BD26BB" w:rsidRDefault="00BD26BB" w:rsidP="00495DC8">
            <w:pPr>
              <w:jc w:val="both"/>
            </w:pPr>
            <w:r>
              <w:t>Povinně volitelný</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621D684A" w14:textId="77777777" w:rsidR="00BD26BB" w:rsidRDefault="00BD26BB" w:rsidP="00495DC8">
            <w:pPr>
              <w:jc w:val="both"/>
            </w:pPr>
            <w:r>
              <w:rPr>
                <w:b/>
              </w:rPr>
              <w:t>doporučený ročník / semestr</w:t>
            </w:r>
          </w:p>
        </w:tc>
        <w:tc>
          <w:tcPr>
            <w:tcW w:w="668" w:type="dxa"/>
            <w:tcBorders>
              <w:top w:val="single" w:sz="4" w:space="0" w:color="000000"/>
              <w:left w:val="single" w:sz="4" w:space="0" w:color="000000"/>
              <w:bottom w:val="single" w:sz="4" w:space="0" w:color="000000"/>
              <w:right w:val="single" w:sz="4" w:space="0" w:color="000000"/>
            </w:tcBorders>
            <w:shd w:val="clear" w:color="auto" w:fill="auto"/>
          </w:tcPr>
          <w:p w14:paraId="1D36BD25" w14:textId="77777777" w:rsidR="00BD26BB" w:rsidRDefault="00BD26BB" w:rsidP="00495DC8">
            <w:pPr>
              <w:jc w:val="both"/>
            </w:pPr>
            <w:r>
              <w:t>3/ZS</w:t>
            </w:r>
          </w:p>
        </w:tc>
      </w:tr>
      <w:tr w:rsidR="00BD26BB" w14:paraId="360AFED8"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56D92AE" w14:textId="77777777" w:rsidR="00BD26BB" w:rsidRDefault="00BD26BB" w:rsidP="00495DC8">
            <w:pPr>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14:paraId="57A0DB2D" w14:textId="77777777" w:rsidR="00BD26BB" w:rsidRDefault="00BD26BB" w:rsidP="00495DC8">
            <w:pPr>
              <w:jc w:val="both"/>
            </w:pPr>
            <w:r>
              <w:t>14p –28</w:t>
            </w:r>
            <w:ins w:id="5820" w:author="Matyas Adam" w:date="2018-11-16T16:16:00Z">
              <w:r>
                <w:t>s</w:t>
              </w:r>
            </w:ins>
            <w:del w:id="5821" w:author="Matyas Adam" w:date="2018-11-16T16:16:00Z">
              <w:r w:rsidDel="009F13E6">
                <w:delText>l</w:delText>
              </w:r>
            </w:del>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14:paraId="51052F81" w14:textId="77777777" w:rsidR="00BD26BB" w:rsidRDefault="00BD26BB" w:rsidP="00495DC8">
            <w:pPr>
              <w:jc w:val="both"/>
              <w:rPr>
                <w:b/>
              </w:rPr>
            </w:pPr>
            <w:r>
              <w:rPr>
                <w:b/>
              </w:rPr>
              <w:t xml:space="preserve">hod. </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4EFC3FC1" w14:textId="44021412" w:rsidR="00BD26BB" w:rsidRDefault="00BD26BB" w:rsidP="00495DC8">
            <w:pPr>
              <w:jc w:val="both"/>
            </w:pPr>
            <w:del w:id="5822" w:author="Matyas Adam" w:date="2018-11-17T02:13:00Z">
              <w:r w:rsidDel="003A7D19">
                <w:delText>42</w:delText>
              </w:r>
            </w:del>
            <w:ins w:id="5823" w:author="Matyas Adam" w:date="2018-11-17T02:13:00Z">
              <w:del w:id="5824" w:author="PS" w:date="2018-11-25T15:17:00Z">
                <w:r w:rsidDel="00750168">
                  <w:delText>3</w:delText>
                </w:r>
              </w:del>
            </w:ins>
            <w:ins w:id="5825" w:author="PS" w:date="2018-11-25T15:17:00Z">
              <w:r w:rsidR="00750168">
                <w:t>42</w:t>
              </w:r>
            </w:ins>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3E26AB6D" w14:textId="77777777" w:rsidR="00BD26BB" w:rsidRDefault="00BD26BB" w:rsidP="00495DC8">
            <w:pPr>
              <w:jc w:val="both"/>
              <w:rPr>
                <w:b/>
              </w:rPr>
            </w:pPr>
            <w:r>
              <w:rPr>
                <w:b/>
              </w:rPr>
              <w:t>kreditů</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6C8B460B" w14:textId="77777777" w:rsidR="00BD26BB" w:rsidRDefault="00BD26BB" w:rsidP="00495DC8">
            <w:pPr>
              <w:jc w:val="both"/>
            </w:pPr>
            <w:del w:id="5826" w:author="Jiří Lehejček [2]" w:date="2018-11-14T22:24:00Z">
              <w:r w:rsidDel="00491A4B">
                <w:delText>4</w:delText>
              </w:r>
            </w:del>
            <w:ins w:id="5827" w:author="Jiří Lehejček [2]" w:date="2018-11-14T22:24:00Z">
              <w:r>
                <w:t>3</w:t>
              </w:r>
            </w:ins>
          </w:p>
        </w:tc>
      </w:tr>
      <w:tr w:rsidR="00BD26BB" w14:paraId="46CD0297"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EDF7F35" w14:textId="77777777" w:rsidR="00BD26BB" w:rsidRDefault="00BD26BB" w:rsidP="00495DC8">
            <w:pPr>
              <w:jc w:val="both"/>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3F1FECD2" w14:textId="77777777" w:rsidR="00BD26BB" w:rsidRPr="00134CD4" w:rsidRDefault="00BD26BB" w:rsidP="00495DC8">
            <w:pPr>
              <w:jc w:val="both"/>
            </w:pPr>
            <w:ins w:id="5828" w:author="Jiří Lehejček [2]" w:date="2018-11-14T22:54:00Z">
              <w:r>
                <w:rPr>
                  <w:b/>
                </w:rPr>
                <w:t xml:space="preserve">Korekvizity: </w:t>
              </w:r>
              <w:r>
                <w:t>Human Geography</w:t>
              </w:r>
            </w:ins>
          </w:p>
        </w:tc>
      </w:tr>
      <w:tr w:rsidR="00BD26BB" w14:paraId="6D7C05F6"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1E92D94" w14:textId="77777777" w:rsidR="00BD26BB" w:rsidRDefault="00BD26BB" w:rsidP="00495DC8">
            <w:pPr>
              <w:jc w:val="both"/>
              <w:rPr>
                <w:b/>
              </w:rPr>
            </w:pPr>
            <w:r>
              <w:rPr>
                <w:b/>
              </w:rPr>
              <w:t>Způsob ověření studijních výsledků</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29864EA0" w14:textId="77777777" w:rsidR="00BD26BB" w:rsidRDefault="00BD26BB" w:rsidP="00495DC8">
            <w:pPr>
              <w:jc w:val="both"/>
            </w:pPr>
            <w:r>
              <w:t>Zápočet, zkouška</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20830B05" w14:textId="77777777" w:rsidR="00BD26BB" w:rsidRDefault="00BD26BB" w:rsidP="00495DC8">
            <w:pPr>
              <w:jc w:val="both"/>
              <w:rPr>
                <w:b/>
              </w:rPr>
            </w:pPr>
            <w:r>
              <w:rPr>
                <w:b/>
              </w:rPr>
              <w:t>Forma výuky</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1AB7F65A" w14:textId="77777777" w:rsidR="00BD26BB" w:rsidRDefault="00BD26BB" w:rsidP="00495DC8">
            <w:pPr>
              <w:jc w:val="both"/>
              <w:rPr>
                <w:ins w:id="5829" w:author="PS" w:date="2018-11-25T15:17:00Z"/>
              </w:rPr>
            </w:pPr>
            <w:del w:id="5830" w:author="Matyas Adam" w:date="2018-11-16T16:16:00Z">
              <w:r w:rsidDel="009F13E6">
                <w:delText>Přednášky, cvičení</w:delText>
              </w:r>
            </w:del>
            <w:ins w:id="5831" w:author="Matyas Adam" w:date="2018-11-16T16:16:00Z">
              <w:del w:id="5832" w:author="PS" w:date="2018-11-25T15:17:00Z">
                <w:r w:rsidDel="00750168">
                  <w:delText>P, S</w:delText>
                </w:r>
              </w:del>
            </w:ins>
            <w:ins w:id="5833" w:author="PS" w:date="2018-11-25T15:17:00Z">
              <w:r w:rsidR="00750168">
                <w:t>přednášky</w:t>
              </w:r>
            </w:ins>
          </w:p>
          <w:p w14:paraId="5E4A8FD0" w14:textId="2B3DE5BC" w:rsidR="00750168" w:rsidRDefault="00750168" w:rsidP="00495DC8">
            <w:pPr>
              <w:jc w:val="both"/>
            </w:pPr>
            <w:ins w:id="5834" w:author="PS" w:date="2018-11-25T15:17:00Z">
              <w:r>
                <w:t>semináře</w:t>
              </w:r>
            </w:ins>
          </w:p>
        </w:tc>
      </w:tr>
      <w:tr w:rsidR="00BD26BB" w14:paraId="69DA3B77"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9FDA1AE" w14:textId="1E728AA7" w:rsidR="00BD26BB" w:rsidRDefault="00BD26BB" w:rsidP="00495DC8">
            <w:pPr>
              <w:jc w:val="both"/>
              <w:rPr>
                <w:b/>
              </w:rPr>
            </w:pPr>
            <w:r>
              <w:rPr>
                <w:b/>
              </w:rPr>
              <w:t>Forma způsobu ověření studijních výsledků a další požadavky na studenta</w:t>
            </w:r>
          </w:p>
        </w:tc>
        <w:tc>
          <w:tcPr>
            <w:tcW w:w="6769" w:type="dxa"/>
            <w:gridSpan w:val="7"/>
            <w:tcBorders>
              <w:top w:val="single" w:sz="4" w:space="0" w:color="000000"/>
              <w:left w:val="single" w:sz="4" w:space="0" w:color="000000"/>
              <w:bottom w:val="double" w:sz="4" w:space="0" w:color="000000"/>
              <w:right w:val="single" w:sz="4" w:space="0" w:color="000000"/>
            </w:tcBorders>
            <w:shd w:val="clear" w:color="auto" w:fill="auto"/>
          </w:tcPr>
          <w:p w14:paraId="22307F08" w14:textId="77777777" w:rsidR="00BD26BB" w:rsidDel="009F13E6" w:rsidRDefault="00BD26BB" w:rsidP="00495DC8">
            <w:pPr>
              <w:jc w:val="both"/>
              <w:rPr>
                <w:del w:id="5835" w:author="Matyas Adam" w:date="2018-11-16T16:16:00Z"/>
              </w:rPr>
            </w:pPr>
            <w:del w:id="5836" w:author="Matyas Adam" w:date="2018-11-16T16:16:00Z">
              <w:r w:rsidDel="009F13E6">
                <w:delText>Způsob zakončení předmětu – zápočet, zkouška</w:delText>
              </w:r>
            </w:del>
          </w:p>
          <w:p w14:paraId="3986222F" w14:textId="77777777" w:rsidR="00BD26BB" w:rsidRDefault="00BD26BB" w:rsidP="00495DC8">
            <w:pPr>
              <w:jc w:val="both"/>
            </w:pPr>
            <w:r>
              <w:t>Požadavky na zápočet – zpracování průběžných úkolů dle požadavků vyučujícího, 80% aktivní účast na seminářích, ústní/praktické ověření znalostí/dovedností předmětu v rozsahu znalostí přednášek a seminářů.</w:t>
            </w:r>
          </w:p>
        </w:tc>
      </w:tr>
      <w:tr w:rsidR="00BD26BB" w14:paraId="4491ADA1" w14:textId="77777777" w:rsidTr="00495DC8">
        <w:trPr>
          <w:trHeight w:val="554"/>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74282EA0" w14:textId="77777777" w:rsidR="00BD26BB" w:rsidRDefault="00BD26BB" w:rsidP="00495DC8">
            <w:pPr>
              <w:jc w:val="both"/>
            </w:pPr>
          </w:p>
        </w:tc>
      </w:tr>
      <w:tr w:rsidR="00BD26BB" w14:paraId="3B8E6FD5" w14:textId="77777777" w:rsidTr="00495DC8">
        <w:trPr>
          <w:trHeight w:val="197"/>
        </w:trPr>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23BEDCEC" w14:textId="77777777" w:rsidR="00BD26BB" w:rsidRDefault="00BD26BB" w:rsidP="00495DC8">
            <w:pPr>
              <w:jc w:val="both"/>
              <w:rPr>
                <w:b/>
              </w:rPr>
            </w:pPr>
            <w:r>
              <w:rPr>
                <w:b/>
              </w:rPr>
              <w:t>Garant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6C2DFEA2" w14:textId="77777777" w:rsidR="00BD26BB" w:rsidRDefault="00BD26BB" w:rsidP="00495DC8">
            <w:pPr>
              <w:jc w:val="both"/>
            </w:pPr>
            <w:r>
              <w:t xml:space="preserve">RNDr. Jakub Trojan, MSc, </w:t>
            </w:r>
            <w:ins w:id="5837" w:author="Matyas Adam" w:date="2018-11-17T02:22:00Z">
              <w:r>
                <w:t xml:space="preserve">MBA, </w:t>
              </w:r>
            </w:ins>
            <w:r>
              <w:t>Ph.D.</w:t>
            </w:r>
          </w:p>
        </w:tc>
      </w:tr>
      <w:tr w:rsidR="00BD26BB" w14:paraId="30B727B0" w14:textId="77777777" w:rsidTr="00495DC8">
        <w:trPr>
          <w:trHeight w:val="243"/>
        </w:trPr>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62651645" w14:textId="77777777" w:rsidR="00BD26BB" w:rsidRDefault="00BD26BB" w:rsidP="00495DC8">
            <w:pPr>
              <w:jc w:val="both"/>
              <w:rPr>
                <w:b/>
              </w:rPr>
            </w:pPr>
            <w:r>
              <w:rPr>
                <w:b/>
              </w:rPr>
              <w:t>Zapojení garanta do výuky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5B143160" w14:textId="0C3BC586" w:rsidR="00BD26BB" w:rsidRDefault="00BD26BB" w:rsidP="00750168">
            <w:pPr>
              <w:jc w:val="both"/>
            </w:pPr>
            <w:r w:rsidRPr="00D4222D">
              <w:t xml:space="preserve">Garant stanovuje koncepci předmětu, podílí se na přednáškách v rozsahu </w:t>
            </w:r>
            <w:r>
              <w:t>100</w:t>
            </w:r>
            <w:r w:rsidRPr="00D4222D">
              <w:t xml:space="preserve"> % a dále stanovuje koncepci </w:t>
            </w:r>
            <w:del w:id="5838" w:author="PS" w:date="2018-11-25T15:19:00Z">
              <w:r w:rsidRPr="00D4222D" w:rsidDel="00750168">
                <w:delText xml:space="preserve">cvičení </w:delText>
              </w:r>
            </w:del>
            <w:ins w:id="5839" w:author="PS" w:date="2018-11-25T15:19:00Z">
              <w:r w:rsidR="00750168">
                <w:t>seminářů</w:t>
              </w:r>
              <w:r w:rsidR="00750168" w:rsidRPr="00D4222D">
                <w:t xml:space="preserve"> </w:t>
              </w:r>
            </w:ins>
            <w:r w:rsidRPr="00D4222D">
              <w:t xml:space="preserve">a </w:t>
            </w:r>
            <w:del w:id="5840" w:author="PS" w:date="2018-11-25T15:19:00Z">
              <w:r w:rsidRPr="00D4222D" w:rsidDel="00750168">
                <w:delText>dohlíží na jejich jednotné vedení.</w:delText>
              </w:r>
            </w:del>
            <w:ins w:id="5841" w:author="PS" w:date="2018-11-25T15:19:00Z">
              <w:r w:rsidR="00750168">
                <w:t>vede je.</w:t>
              </w:r>
            </w:ins>
          </w:p>
        </w:tc>
      </w:tr>
      <w:tr w:rsidR="00BD26BB" w14:paraId="0669B55C"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D7A4F6B" w14:textId="77777777" w:rsidR="00BD26BB" w:rsidRDefault="00BD26BB" w:rsidP="00495DC8">
            <w:pPr>
              <w:jc w:val="both"/>
              <w:rPr>
                <w:b/>
              </w:rPr>
            </w:pPr>
            <w:r>
              <w:rPr>
                <w:b/>
              </w:rPr>
              <w:t>Vyučující</w:t>
            </w:r>
          </w:p>
        </w:tc>
        <w:tc>
          <w:tcPr>
            <w:tcW w:w="6769" w:type="dxa"/>
            <w:gridSpan w:val="7"/>
            <w:tcBorders>
              <w:top w:val="single" w:sz="4" w:space="0" w:color="000000"/>
              <w:left w:val="single" w:sz="4" w:space="0" w:color="000000"/>
              <w:bottom w:val="double" w:sz="4" w:space="0" w:color="000000"/>
              <w:right w:val="single" w:sz="4" w:space="0" w:color="000000"/>
            </w:tcBorders>
            <w:shd w:val="clear" w:color="auto" w:fill="auto"/>
          </w:tcPr>
          <w:p w14:paraId="5845BCD2" w14:textId="6C155721" w:rsidR="00BD26BB" w:rsidRDefault="00BD26BB" w:rsidP="00495DC8">
            <w:pPr>
              <w:jc w:val="both"/>
            </w:pPr>
            <w:ins w:id="5842" w:author="Matyas Adam" w:date="2018-11-16T16:16:00Z">
              <w:r>
                <w:t xml:space="preserve">RNDr. Jakub Trojan, MSc, </w:t>
              </w:r>
            </w:ins>
            <w:ins w:id="5843" w:author="Matyas Adam" w:date="2018-11-17T02:22:00Z">
              <w:r>
                <w:t xml:space="preserve">MBA, </w:t>
              </w:r>
            </w:ins>
            <w:ins w:id="5844" w:author="Matyas Adam" w:date="2018-11-16T16:16:00Z">
              <w:r>
                <w:t xml:space="preserve">Ph.D. – přednášky, </w:t>
              </w:r>
            </w:ins>
            <w:ins w:id="5845" w:author="PS" w:date="2018-11-25T15:19:00Z">
              <w:r w:rsidR="00750168">
                <w:t xml:space="preserve">semináře, </w:t>
              </w:r>
            </w:ins>
            <w:ins w:id="5846" w:author="Matyas Adam" w:date="2018-11-16T16:16:00Z">
              <w:r>
                <w:t>laboratoř (100 %)</w:t>
              </w:r>
            </w:ins>
          </w:p>
        </w:tc>
      </w:tr>
      <w:tr w:rsidR="00BD26BB" w14:paraId="01634BE5" w14:textId="77777777" w:rsidTr="00495DC8">
        <w:trPr>
          <w:trHeight w:val="554"/>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205F4192" w14:textId="77777777" w:rsidR="00BD26BB" w:rsidRDefault="00BD26BB" w:rsidP="00495DC8">
            <w:pPr>
              <w:jc w:val="both"/>
            </w:pPr>
            <w:del w:id="5847" w:author="Matyas Adam" w:date="2018-11-16T16:16:00Z">
              <w:r w:rsidDel="009F13E6">
                <w:delText>RNDr. Jakub Trojan, MSc, Ph.D.</w:delText>
              </w:r>
            </w:del>
            <w:ins w:id="5848" w:author="Jiří Lehejček [2]" w:date="2018-11-14T22:46:00Z">
              <w:del w:id="5849" w:author="Matyas Adam" w:date="2018-11-16T16:16:00Z">
                <w:r w:rsidDel="009F13E6">
                  <w:delText xml:space="preserve"> – přednášky, laboratoř (100 %)</w:delText>
                </w:r>
              </w:del>
            </w:ins>
          </w:p>
        </w:tc>
      </w:tr>
      <w:tr w:rsidR="00BD26BB" w14:paraId="6486A604"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963391A" w14:textId="77777777" w:rsidR="00BD26BB" w:rsidRDefault="00BD26BB" w:rsidP="00495DC8">
            <w:pPr>
              <w:jc w:val="both"/>
              <w:rPr>
                <w:b/>
              </w:rPr>
            </w:pPr>
            <w:r>
              <w:rPr>
                <w:b/>
              </w:rPr>
              <w:t>Stručná anotace předmětu</w:t>
            </w:r>
          </w:p>
        </w:tc>
        <w:tc>
          <w:tcPr>
            <w:tcW w:w="6769" w:type="dxa"/>
            <w:gridSpan w:val="7"/>
            <w:tcBorders>
              <w:top w:val="single" w:sz="4" w:space="0" w:color="000000"/>
              <w:left w:val="single" w:sz="4" w:space="0" w:color="000000"/>
              <w:bottom w:val="double" w:sz="4" w:space="0" w:color="000000"/>
              <w:right w:val="single" w:sz="4" w:space="0" w:color="000000"/>
            </w:tcBorders>
            <w:shd w:val="clear" w:color="auto" w:fill="auto"/>
          </w:tcPr>
          <w:p w14:paraId="4E927B07" w14:textId="77777777" w:rsidR="00BD26BB" w:rsidRDefault="00BD26BB" w:rsidP="00495DC8">
            <w:pPr>
              <w:jc w:val="both"/>
            </w:pPr>
          </w:p>
        </w:tc>
      </w:tr>
      <w:tr w:rsidR="00BD26BB" w14:paraId="6FC43244" w14:textId="77777777" w:rsidTr="00495DC8">
        <w:trPr>
          <w:trHeight w:val="4603"/>
        </w:trPr>
        <w:tc>
          <w:tcPr>
            <w:tcW w:w="9855" w:type="dxa"/>
            <w:gridSpan w:val="8"/>
            <w:tcBorders>
              <w:top w:val="single" w:sz="12" w:space="0" w:color="000000"/>
              <w:left w:val="single" w:sz="4" w:space="0" w:color="000000"/>
              <w:bottom w:val="single" w:sz="12" w:space="0" w:color="000000"/>
              <w:right w:val="single" w:sz="4" w:space="0" w:color="000000"/>
            </w:tcBorders>
            <w:shd w:val="clear" w:color="auto" w:fill="auto"/>
          </w:tcPr>
          <w:p w14:paraId="1C9BC591" w14:textId="77777777" w:rsidR="00BD26BB" w:rsidRDefault="00BD26BB" w:rsidP="00495DC8">
            <w:pPr>
              <w:jc w:val="both"/>
            </w:pPr>
            <w:r>
              <w:t>Cílem předmětu je poskytnout posluchačům diskurzivní pohled na aspekty rozvoje regionů a to jak optikou socioekonomickou, tak environmentálním hlediskem. Předmět je syntetizujícím zastřešením dvouletého studia bakalářského studijního programu, v němž rozvíjí dosavadní poznatky fyzickogeografických, humánněgeografických a kartografických disciplín.</w:t>
            </w:r>
          </w:p>
          <w:p w14:paraId="1EF7048C" w14:textId="77777777" w:rsidR="00BD26BB" w:rsidRDefault="00BD26BB" w:rsidP="00495DC8">
            <w:pPr>
              <w:jc w:val="both"/>
            </w:pPr>
          </w:p>
          <w:p w14:paraId="05764388" w14:textId="77777777" w:rsidR="00BD26BB" w:rsidRPr="00B64236" w:rsidRDefault="00BD26BB" w:rsidP="00495DC8">
            <w:pPr>
              <w:jc w:val="both"/>
              <w:rPr>
                <w:u w:val="single"/>
                <w:rPrChange w:id="5850" w:author="Matyas Adam" w:date="2018-11-16T16:17:00Z">
                  <w:rPr/>
                </w:rPrChange>
              </w:rPr>
            </w:pPr>
            <w:ins w:id="5851" w:author="Matyas Adam" w:date="2018-11-16T16:17:00Z">
              <w:r w:rsidRPr="00B64236">
                <w:rPr>
                  <w:u w:val="single"/>
                  <w:rPrChange w:id="5852" w:author="Matyas Adam" w:date="2018-11-16T16:17:00Z">
                    <w:rPr/>
                  </w:rPrChange>
                </w:rPr>
                <w:t xml:space="preserve">Hlavní </w:t>
              </w:r>
            </w:ins>
            <w:del w:id="5853" w:author="Matyas Adam" w:date="2018-11-16T16:17:00Z">
              <w:r w:rsidRPr="00B64236" w:rsidDel="00B64236">
                <w:rPr>
                  <w:u w:val="single"/>
                  <w:rPrChange w:id="5854" w:author="Matyas Adam" w:date="2018-11-16T16:17:00Z">
                    <w:rPr/>
                  </w:rPrChange>
                </w:rPr>
                <w:delText>T</w:delText>
              </w:r>
            </w:del>
            <w:ins w:id="5855" w:author="Matyas Adam" w:date="2018-11-16T16:17:00Z">
              <w:r w:rsidRPr="00B64236">
                <w:rPr>
                  <w:u w:val="single"/>
                  <w:rPrChange w:id="5856" w:author="Matyas Adam" w:date="2018-11-16T16:17:00Z">
                    <w:rPr/>
                  </w:rPrChange>
                </w:rPr>
                <w:t>t</w:t>
              </w:r>
            </w:ins>
            <w:r w:rsidRPr="00B64236">
              <w:rPr>
                <w:u w:val="single"/>
                <w:rPrChange w:id="5857" w:author="Matyas Adam" w:date="2018-11-16T16:17:00Z">
                  <w:rPr/>
                </w:rPrChange>
              </w:rPr>
              <w:t>émata:</w:t>
            </w:r>
          </w:p>
          <w:p w14:paraId="250975A0" w14:textId="00A33890" w:rsidR="00BD26BB" w:rsidRDefault="00BD26BB">
            <w:pPr>
              <w:numPr>
                <w:ilvl w:val="0"/>
                <w:numId w:val="106"/>
              </w:numPr>
              <w:jc w:val="both"/>
              <w:pPrChange w:id="5858" w:author="PS" w:date="2018-11-25T15:18:00Z">
                <w:pPr>
                  <w:numPr>
                    <w:numId w:val="13"/>
                  </w:numPr>
                  <w:tabs>
                    <w:tab w:val="num" w:pos="720"/>
                  </w:tabs>
                  <w:ind w:left="720" w:hanging="360"/>
                  <w:jc w:val="both"/>
                </w:pPr>
              </w:pPrChange>
            </w:pPr>
            <w:r>
              <w:t>Základy regionální geografie</w:t>
            </w:r>
            <w:ins w:id="5859" w:author="PS" w:date="2018-11-25T15:18:00Z">
              <w:r w:rsidR="00750168">
                <w:t>.</w:t>
              </w:r>
            </w:ins>
          </w:p>
          <w:p w14:paraId="76F23DF5" w14:textId="65651C65" w:rsidR="00BD26BB" w:rsidRDefault="00BD26BB">
            <w:pPr>
              <w:numPr>
                <w:ilvl w:val="0"/>
                <w:numId w:val="106"/>
              </w:numPr>
              <w:jc w:val="both"/>
              <w:pPrChange w:id="5860" w:author="PS" w:date="2018-11-25T15:18:00Z">
                <w:pPr>
                  <w:numPr>
                    <w:numId w:val="13"/>
                  </w:numPr>
                  <w:tabs>
                    <w:tab w:val="num" w:pos="720"/>
                  </w:tabs>
                  <w:ind w:left="720" w:hanging="360"/>
                  <w:jc w:val="both"/>
                </w:pPr>
              </w:pPrChange>
            </w:pPr>
            <w:r>
              <w:t>Prostorové disparity</w:t>
            </w:r>
            <w:ins w:id="5861" w:author="PS" w:date="2018-11-25T15:18:00Z">
              <w:r w:rsidR="00750168">
                <w:t>.</w:t>
              </w:r>
            </w:ins>
          </w:p>
          <w:p w14:paraId="463FE11B" w14:textId="72FF45E6" w:rsidR="00BD26BB" w:rsidRDefault="00BD26BB">
            <w:pPr>
              <w:numPr>
                <w:ilvl w:val="0"/>
                <w:numId w:val="106"/>
              </w:numPr>
              <w:jc w:val="both"/>
              <w:pPrChange w:id="5862" w:author="PS" w:date="2018-11-25T15:18:00Z">
                <w:pPr>
                  <w:numPr>
                    <w:numId w:val="13"/>
                  </w:numPr>
                  <w:tabs>
                    <w:tab w:val="num" w:pos="720"/>
                  </w:tabs>
                  <w:ind w:left="720" w:hanging="360"/>
                  <w:jc w:val="both"/>
                </w:pPr>
              </w:pPrChange>
            </w:pPr>
            <w:r>
              <w:t>Teorie regionálního rozvoje I. (přehled teorií do 20. století)</w:t>
            </w:r>
            <w:ins w:id="5863" w:author="PS" w:date="2018-11-25T15:18:00Z">
              <w:r w:rsidR="00750168">
                <w:t>.</w:t>
              </w:r>
            </w:ins>
          </w:p>
          <w:p w14:paraId="1BABA174" w14:textId="46298862" w:rsidR="00BD26BB" w:rsidRDefault="00BD26BB">
            <w:pPr>
              <w:numPr>
                <w:ilvl w:val="0"/>
                <w:numId w:val="106"/>
              </w:numPr>
              <w:jc w:val="both"/>
              <w:pPrChange w:id="5864" w:author="PS" w:date="2018-11-25T15:18:00Z">
                <w:pPr>
                  <w:numPr>
                    <w:numId w:val="13"/>
                  </w:numPr>
                  <w:tabs>
                    <w:tab w:val="num" w:pos="720"/>
                  </w:tabs>
                  <w:ind w:left="720" w:hanging="360"/>
                  <w:jc w:val="both"/>
                </w:pPr>
              </w:pPrChange>
            </w:pPr>
            <w:r>
              <w:t>Teorie regionálního rozvoje II. (soudobé trendy v regionálním rozvoji)</w:t>
            </w:r>
            <w:ins w:id="5865" w:author="PS" w:date="2018-11-25T15:18:00Z">
              <w:r w:rsidR="00750168">
                <w:t>.</w:t>
              </w:r>
            </w:ins>
          </w:p>
          <w:p w14:paraId="225D8E0C" w14:textId="4261ECF2" w:rsidR="00BD26BB" w:rsidRDefault="00BD26BB">
            <w:pPr>
              <w:numPr>
                <w:ilvl w:val="0"/>
                <w:numId w:val="106"/>
              </w:numPr>
              <w:jc w:val="both"/>
              <w:pPrChange w:id="5866" w:author="PS" w:date="2018-11-25T15:18:00Z">
                <w:pPr>
                  <w:numPr>
                    <w:numId w:val="13"/>
                  </w:numPr>
                  <w:tabs>
                    <w:tab w:val="num" w:pos="720"/>
                  </w:tabs>
                  <w:ind w:left="720" w:hanging="360"/>
                  <w:jc w:val="both"/>
                </w:pPr>
              </w:pPrChange>
            </w:pPr>
            <w:r>
              <w:t>Regionální politika</w:t>
            </w:r>
            <w:ins w:id="5867" w:author="PS" w:date="2018-11-25T15:18:00Z">
              <w:r w:rsidR="00750168">
                <w:t>.</w:t>
              </w:r>
            </w:ins>
          </w:p>
          <w:p w14:paraId="7A1F30F5" w14:textId="41CBD57B" w:rsidR="00BD26BB" w:rsidRDefault="00BD26BB">
            <w:pPr>
              <w:numPr>
                <w:ilvl w:val="0"/>
                <w:numId w:val="106"/>
              </w:numPr>
              <w:jc w:val="both"/>
              <w:pPrChange w:id="5868" w:author="PS" w:date="2018-11-25T15:18:00Z">
                <w:pPr>
                  <w:numPr>
                    <w:numId w:val="13"/>
                  </w:numPr>
                  <w:tabs>
                    <w:tab w:val="num" w:pos="720"/>
                  </w:tabs>
                  <w:ind w:left="720" w:hanging="360"/>
                  <w:jc w:val="both"/>
                </w:pPr>
              </w:pPrChange>
            </w:pPr>
            <w:r>
              <w:t>Prostorové plánování</w:t>
            </w:r>
            <w:ins w:id="5869" w:author="PS" w:date="2018-11-25T15:18:00Z">
              <w:r w:rsidR="00750168">
                <w:t>.</w:t>
              </w:r>
            </w:ins>
          </w:p>
          <w:p w14:paraId="19A6159A" w14:textId="43C9BA28" w:rsidR="00BD26BB" w:rsidRDefault="00BD26BB">
            <w:pPr>
              <w:numPr>
                <w:ilvl w:val="0"/>
                <w:numId w:val="106"/>
              </w:numPr>
              <w:jc w:val="both"/>
              <w:pPrChange w:id="5870" w:author="PS" w:date="2018-11-25T15:18:00Z">
                <w:pPr>
                  <w:numPr>
                    <w:numId w:val="13"/>
                  </w:numPr>
                  <w:tabs>
                    <w:tab w:val="num" w:pos="720"/>
                  </w:tabs>
                  <w:ind w:left="720" w:hanging="360"/>
                  <w:jc w:val="both"/>
                </w:pPr>
              </w:pPrChange>
            </w:pPr>
            <w:r>
              <w:t>Prostorová imaginace místa, percepce</w:t>
            </w:r>
            <w:ins w:id="5871" w:author="PS" w:date="2018-11-25T15:18:00Z">
              <w:r w:rsidR="00750168">
                <w:t>.</w:t>
              </w:r>
            </w:ins>
          </w:p>
          <w:p w14:paraId="13976C52" w14:textId="2CF76EA5" w:rsidR="00BD26BB" w:rsidRDefault="00BD26BB">
            <w:pPr>
              <w:numPr>
                <w:ilvl w:val="0"/>
                <w:numId w:val="106"/>
              </w:numPr>
              <w:jc w:val="both"/>
              <w:pPrChange w:id="5872" w:author="PS" w:date="2018-11-25T15:18:00Z">
                <w:pPr>
                  <w:numPr>
                    <w:numId w:val="13"/>
                  </w:numPr>
                  <w:tabs>
                    <w:tab w:val="num" w:pos="720"/>
                  </w:tabs>
                  <w:ind w:left="720" w:hanging="360"/>
                  <w:jc w:val="both"/>
                </w:pPr>
              </w:pPrChange>
            </w:pPr>
            <w:r>
              <w:t>Role techniky v regionálním rozvoji</w:t>
            </w:r>
            <w:ins w:id="5873" w:author="PS" w:date="2018-11-25T15:18:00Z">
              <w:r w:rsidR="00750168">
                <w:t>.</w:t>
              </w:r>
            </w:ins>
          </w:p>
          <w:p w14:paraId="3323422F" w14:textId="2B5C68D0" w:rsidR="00BD26BB" w:rsidRDefault="00BD26BB">
            <w:pPr>
              <w:numPr>
                <w:ilvl w:val="0"/>
                <w:numId w:val="106"/>
              </w:numPr>
              <w:jc w:val="both"/>
              <w:pPrChange w:id="5874" w:author="PS" w:date="2018-11-25T15:18:00Z">
                <w:pPr>
                  <w:numPr>
                    <w:numId w:val="13"/>
                  </w:numPr>
                  <w:tabs>
                    <w:tab w:val="num" w:pos="720"/>
                  </w:tabs>
                  <w:ind w:left="720" w:hanging="360"/>
                  <w:jc w:val="both"/>
                </w:pPr>
              </w:pPrChange>
            </w:pPr>
            <w:r>
              <w:t>Sociálně-ekonomické informace a data s možnostmi využití v rozvoji regionů</w:t>
            </w:r>
            <w:ins w:id="5875" w:author="PS" w:date="2018-11-25T15:18:00Z">
              <w:r w:rsidR="00750168">
                <w:t>.</w:t>
              </w:r>
            </w:ins>
          </w:p>
          <w:p w14:paraId="6AAEC7FC" w14:textId="132DC83C" w:rsidR="00BD26BB" w:rsidRDefault="00BD26BB">
            <w:pPr>
              <w:numPr>
                <w:ilvl w:val="0"/>
                <w:numId w:val="106"/>
              </w:numPr>
              <w:jc w:val="both"/>
              <w:pPrChange w:id="5876" w:author="PS" w:date="2018-11-25T15:18:00Z">
                <w:pPr>
                  <w:numPr>
                    <w:numId w:val="13"/>
                  </w:numPr>
                  <w:tabs>
                    <w:tab w:val="num" w:pos="720"/>
                  </w:tabs>
                  <w:ind w:left="720" w:hanging="360"/>
                  <w:jc w:val="both"/>
                </w:pPr>
              </w:pPrChange>
            </w:pPr>
            <w:r>
              <w:t>Environmentální informace a data s možnostmi využití v rozvoji regionů</w:t>
            </w:r>
            <w:ins w:id="5877" w:author="PS" w:date="2018-11-25T15:18:00Z">
              <w:r w:rsidR="00750168">
                <w:t>.</w:t>
              </w:r>
            </w:ins>
          </w:p>
          <w:p w14:paraId="4E3AF041" w14:textId="5E676303" w:rsidR="00BD26BB" w:rsidRDefault="00BD26BB">
            <w:pPr>
              <w:numPr>
                <w:ilvl w:val="0"/>
                <w:numId w:val="106"/>
              </w:numPr>
              <w:jc w:val="both"/>
              <w:pPrChange w:id="5878" w:author="PS" w:date="2018-11-25T15:18:00Z">
                <w:pPr>
                  <w:numPr>
                    <w:numId w:val="13"/>
                  </w:numPr>
                  <w:tabs>
                    <w:tab w:val="num" w:pos="720"/>
                  </w:tabs>
                  <w:ind w:left="720" w:hanging="360"/>
                  <w:jc w:val="both"/>
                </w:pPr>
              </w:pPrChange>
            </w:pPr>
            <w:r>
              <w:t>Techniky provádění výběrových šetření</w:t>
            </w:r>
            <w:ins w:id="5879" w:author="PS" w:date="2018-11-25T15:18:00Z">
              <w:r w:rsidR="00750168">
                <w:t>.</w:t>
              </w:r>
            </w:ins>
            <w:r>
              <w:t xml:space="preserve"> </w:t>
            </w:r>
          </w:p>
          <w:p w14:paraId="461FC20F" w14:textId="3F4E534A" w:rsidR="00BD26BB" w:rsidRDefault="00BD26BB">
            <w:pPr>
              <w:numPr>
                <w:ilvl w:val="0"/>
                <w:numId w:val="106"/>
              </w:numPr>
              <w:jc w:val="both"/>
              <w:pPrChange w:id="5880" w:author="PS" w:date="2018-11-25T15:18:00Z">
                <w:pPr>
                  <w:numPr>
                    <w:numId w:val="13"/>
                  </w:numPr>
                  <w:tabs>
                    <w:tab w:val="num" w:pos="720"/>
                  </w:tabs>
                  <w:ind w:left="720" w:hanging="360"/>
                  <w:jc w:val="both"/>
                </w:pPr>
              </w:pPrChange>
            </w:pPr>
            <w:r>
              <w:t>Kvalita života a její indikátory</w:t>
            </w:r>
            <w:ins w:id="5881" w:author="PS" w:date="2018-11-25T15:18:00Z">
              <w:r w:rsidR="00750168">
                <w:t>.</w:t>
              </w:r>
            </w:ins>
          </w:p>
          <w:p w14:paraId="4B648820" w14:textId="3ADE189F" w:rsidR="00BD26BB" w:rsidRDefault="00BD26BB">
            <w:pPr>
              <w:numPr>
                <w:ilvl w:val="0"/>
                <w:numId w:val="106"/>
              </w:numPr>
              <w:jc w:val="both"/>
              <w:pPrChange w:id="5882" w:author="PS" w:date="2018-11-25T15:18:00Z">
                <w:pPr>
                  <w:numPr>
                    <w:numId w:val="13"/>
                  </w:numPr>
                  <w:tabs>
                    <w:tab w:val="num" w:pos="720"/>
                  </w:tabs>
                  <w:ind w:left="720" w:hanging="360"/>
                  <w:jc w:val="both"/>
                </w:pPr>
              </w:pPrChange>
            </w:pPr>
            <w:r>
              <w:t>Pohled nadnárodních politik na rozvoj regionů (EU)</w:t>
            </w:r>
            <w:ins w:id="5883" w:author="PS" w:date="2018-11-25T15:18:00Z">
              <w:r w:rsidR="00750168">
                <w:t>.</w:t>
              </w:r>
            </w:ins>
          </w:p>
          <w:p w14:paraId="6AC702D2" w14:textId="75636453" w:rsidR="00BD26BB" w:rsidRDefault="00BD26BB">
            <w:pPr>
              <w:numPr>
                <w:ilvl w:val="0"/>
                <w:numId w:val="106"/>
              </w:numPr>
              <w:jc w:val="both"/>
              <w:pPrChange w:id="5884" w:author="PS" w:date="2018-11-25T15:18:00Z">
                <w:pPr>
                  <w:numPr>
                    <w:numId w:val="13"/>
                  </w:numPr>
                  <w:tabs>
                    <w:tab w:val="num" w:pos="720"/>
                  </w:tabs>
                  <w:ind w:left="720" w:hanging="360"/>
                  <w:jc w:val="both"/>
                </w:pPr>
              </w:pPrChange>
            </w:pPr>
            <w:r>
              <w:t>Případová studie socioekonomického a environmentálního rozvoje regionu</w:t>
            </w:r>
            <w:ins w:id="5885" w:author="PS" w:date="2018-11-25T15:18:00Z">
              <w:r w:rsidR="00750168">
                <w:t>.</w:t>
              </w:r>
            </w:ins>
          </w:p>
        </w:tc>
      </w:tr>
      <w:tr w:rsidR="00BD26BB" w14:paraId="486C9753" w14:textId="77777777" w:rsidTr="00495DC8">
        <w:trPr>
          <w:trHeight w:val="265"/>
        </w:trPr>
        <w:tc>
          <w:tcPr>
            <w:tcW w:w="3654" w:type="dxa"/>
            <w:gridSpan w:val="2"/>
            <w:tcBorders>
              <w:top w:val="single" w:sz="4" w:space="0" w:color="000000"/>
              <w:left w:val="single" w:sz="4" w:space="0" w:color="000000"/>
              <w:bottom w:val="single" w:sz="4" w:space="0" w:color="000000"/>
              <w:right w:val="single" w:sz="4" w:space="0" w:color="000000"/>
            </w:tcBorders>
            <w:shd w:val="clear" w:color="auto" w:fill="F7CAAC"/>
          </w:tcPr>
          <w:p w14:paraId="54C93DD5" w14:textId="77777777" w:rsidR="00BD26BB" w:rsidRDefault="00BD26BB" w:rsidP="00495DC8">
            <w:pPr>
              <w:jc w:val="both"/>
            </w:pPr>
            <w:r>
              <w:rPr>
                <w:b/>
              </w:rPr>
              <w:t>Studijní literatura a studijní pomůcky</w:t>
            </w:r>
          </w:p>
        </w:tc>
        <w:tc>
          <w:tcPr>
            <w:tcW w:w="6201" w:type="dxa"/>
            <w:gridSpan w:val="6"/>
            <w:tcBorders>
              <w:top w:val="double" w:sz="4" w:space="0" w:color="000000"/>
              <w:left w:val="single" w:sz="4" w:space="0" w:color="000000"/>
              <w:bottom w:val="double" w:sz="4" w:space="0" w:color="000000"/>
              <w:right w:val="single" w:sz="4" w:space="0" w:color="000000"/>
            </w:tcBorders>
            <w:shd w:val="clear" w:color="auto" w:fill="auto"/>
          </w:tcPr>
          <w:p w14:paraId="4755FA35" w14:textId="77777777" w:rsidR="00BD26BB" w:rsidRDefault="00BD26BB" w:rsidP="00495DC8">
            <w:pPr>
              <w:jc w:val="both"/>
            </w:pPr>
          </w:p>
        </w:tc>
      </w:tr>
      <w:tr w:rsidR="00BD26BB" w14:paraId="6266D587" w14:textId="77777777" w:rsidTr="00495DC8">
        <w:trPr>
          <w:trHeight w:val="1497"/>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08F61D5A" w14:textId="77777777" w:rsidR="00BD26BB" w:rsidRDefault="00BD26BB">
            <w:pPr>
              <w:ind w:left="322" w:hanging="284"/>
              <w:jc w:val="both"/>
              <w:pPrChange w:id="5886" w:author="Matyas Adam" w:date="2018-11-16T16:17:00Z">
                <w:pPr>
                  <w:jc w:val="both"/>
                </w:pPr>
              </w:pPrChange>
            </w:pPr>
            <w:r w:rsidRPr="00B64236">
              <w:rPr>
                <w:b/>
                <w:rPrChange w:id="5887" w:author="Matyas Adam" w:date="2018-11-16T16:17:00Z">
                  <w:rPr/>
                </w:rPrChange>
              </w:rPr>
              <w:t>Povinná literatura</w:t>
            </w:r>
          </w:p>
          <w:p w14:paraId="64D0C322" w14:textId="77777777" w:rsidR="00BD26BB" w:rsidRDefault="00BD26BB">
            <w:pPr>
              <w:ind w:left="38"/>
              <w:jc w:val="both"/>
              <w:pPrChange w:id="5888" w:author="PS" w:date="2018-11-25T15:19:00Z">
                <w:pPr>
                  <w:pStyle w:val="Odstavecseseznamem"/>
                  <w:numPr>
                    <w:numId w:val="17"/>
                  </w:numPr>
                  <w:tabs>
                    <w:tab w:val="num" w:pos="720"/>
                  </w:tabs>
                  <w:ind w:hanging="360"/>
                  <w:jc w:val="both"/>
                </w:pPr>
              </w:pPrChange>
            </w:pPr>
            <w:r>
              <w:t>AUDRETSCH, David B., Albert N. LINK a Mary Lindenstein WALSHOK. The Oxford handbook of local competitiveness. Oxford: Oxford University Press, 2015, xii, 507. ISBN 978-0-19-999330-7.</w:t>
            </w:r>
          </w:p>
          <w:p w14:paraId="37DAED75" w14:textId="77777777" w:rsidR="00BD26BB" w:rsidRDefault="00BD26BB">
            <w:pPr>
              <w:ind w:left="38"/>
              <w:jc w:val="both"/>
              <w:pPrChange w:id="5889" w:author="PS" w:date="2018-11-25T15:19:00Z">
                <w:pPr>
                  <w:pStyle w:val="Odstavecseseznamem"/>
                  <w:numPr>
                    <w:numId w:val="17"/>
                  </w:numPr>
                  <w:tabs>
                    <w:tab w:val="num" w:pos="720"/>
                  </w:tabs>
                  <w:ind w:hanging="360"/>
                  <w:jc w:val="both"/>
                </w:pPr>
              </w:pPrChange>
            </w:pPr>
            <w:r>
              <w:t>BLAŽEK, Jiří a David UHLÍŘ. Teorie regionálního rozvoje: nástin, kritika, implikace. Vyd. 2., přeprac. a rozš. Praha: Karolinum, 2011, 342 s. ISBN 978-80-246-1974-3.</w:t>
            </w:r>
          </w:p>
          <w:p w14:paraId="64D46FE1" w14:textId="77777777" w:rsidR="00BD26BB" w:rsidRDefault="00BD26BB">
            <w:pPr>
              <w:ind w:left="38"/>
              <w:jc w:val="both"/>
              <w:pPrChange w:id="5890" w:author="PS" w:date="2018-11-25T15:19:00Z">
                <w:pPr>
                  <w:pStyle w:val="Odstavecseseznamem"/>
                  <w:numPr>
                    <w:numId w:val="17"/>
                  </w:numPr>
                  <w:tabs>
                    <w:tab w:val="num" w:pos="720"/>
                  </w:tabs>
                  <w:ind w:hanging="360"/>
                  <w:jc w:val="both"/>
                </w:pPr>
              </w:pPrChange>
            </w:pPr>
            <w:r>
              <w:t>CLOKE, Paul J., Phil CRANG a Mark GOODWIN. Introducing human geographies. 3rd ed. Milton Park, Abingdon, Oxon: Routledge, 2013, xxviii, 1055 s. ISBN 978-0-415-82663-1.</w:t>
            </w:r>
          </w:p>
          <w:p w14:paraId="44D4E46D" w14:textId="77777777" w:rsidR="00BD26BB" w:rsidRDefault="00BD26BB">
            <w:pPr>
              <w:ind w:left="38"/>
              <w:jc w:val="both"/>
              <w:pPrChange w:id="5891" w:author="PS" w:date="2018-11-25T15:19:00Z">
                <w:pPr>
                  <w:pStyle w:val="Odstavecseseznamem"/>
                  <w:numPr>
                    <w:numId w:val="17"/>
                  </w:numPr>
                  <w:tabs>
                    <w:tab w:val="num" w:pos="720"/>
                  </w:tabs>
                  <w:ind w:hanging="360"/>
                  <w:jc w:val="both"/>
                </w:pPr>
              </w:pPrChange>
            </w:pPr>
            <w:r>
              <w:t>KOURTIT, Karima, Peter NIJKAMP a R. J. STIMSON. Applied regional growth and innovation models. Heidelberg: Springer, c2014, viii, 360 s. Advances in spatial science. ISBN 978-3-642-37818-8.</w:t>
            </w:r>
          </w:p>
          <w:p w14:paraId="364C13B2" w14:textId="77777777" w:rsidR="00BD26BB" w:rsidRDefault="00BD26BB">
            <w:pPr>
              <w:ind w:left="38"/>
              <w:jc w:val="both"/>
              <w:pPrChange w:id="5892" w:author="PS" w:date="2018-11-25T15:19:00Z">
                <w:pPr>
                  <w:pStyle w:val="Odstavecseseznamem"/>
                  <w:numPr>
                    <w:numId w:val="17"/>
                  </w:numPr>
                  <w:tabs>
                    <w:tab w:val="num" w:pos="720"/>
                  </w:tabs>
                  <w:ind w:hanging="360"/>
                  <w:jc w:val="both"/>
                </w:pPr>
              </w:pPrChange>
            </w:pPr>
            <w:r>
              <w:t>TOUŠEK, Václav, Josef KUNC a Jiří VYSTOUPIL. Ekonomická a sociální geografie. Plzeň: Vydavatelství a nakladatelství Aleš Čeněk, 2008, 411 s. ISBN 978-80-7380-114-4.</w:t>
            </w:r>
          </w:p>
          <w:p w14:paraId="1F9C754C" w14:textId="77777777" w:rsidR="00BD26BB" w:rsidDel="00011C3C" w:rsidRDefault="00BD26BB">
            <w:pPr>
              <w:ind w:left="38"/>
              <w:jc w:val="both"/>
              <w:rPr>
                <w:del w:id="5893" w:author="Matyas Adam" w:date="2018-11-16T16:17:00Z"/>
              </w:rPr>
              <w:pPrChange w:id="5894" w:author="PS" w:date="2018-11-25T15:19:00Z">
                <w:pPr>
                  <w:pStyle w:val="Odstavecseseznamem"/>
                  <w:numPr>
                    <w:numId w:val="17"/>
                  </w:numPr>
                  <w:tabs>
                    <w:tab w:val="num" w:pos="720"/>
                  </w:tabs>
                  <w:ind w:hanging="360"/>
                  <w:jc w:val="both"/>
                </w:pPr>
              </w:pPrChange>
            </w:pPr>
            <w:r>
              <w:t xml:space="preserve">WOKOUN, René. Regionální rozvoj: (východiska regionálního rozvoje, regionální politika, teorie, strategie a programování). Praha: Linde, 2008, 475 s. ISBN 978-80-7201-699-0. </w:t>
            </w:r>
          </w:p>
          <w:p w14:paraId="504CB216" w14:textId="77777777" w:rsidR="00BD26BB" w:rsidRDefault="00BD26BB">
            <w:pPr>
              <w:ind w:left="38"/>
              <w:jc w:val="both"/>
              <w:rPr>
                <w:ins w:id="5895" w:author="Matyas Adam" w:date="2018-11-16T16:29:00Z"/>
              </w:rPr>
              <w:pPrChange w:id="5896" w:author="PS" w:date="2018-11-25T15:19:00Z">
                <w:pPr>
                  <w:pStyle w:val="Odstavecseseznamem"/>
                  <w:jc w:val="both"/>
                </w:pPr>
              </w:pPrChange>
            </w:pPr>
          </w:p>
          <w:p w14:paraId="2958C8CA" w14:textId="77777777" w:rsidR="00BD26BB" w:rsidRDefault="00BD26BB">
            <w:pPr>
              <w:ind w:left="322" w:hanging="284"/>
              <w:jc w:val="both"/>
              <w:pPrChange w:id="5897" w:author="Matyas Adam" w:date="2018-11-16T16:17:00Z">
                <w:pPr>
                  <w:pStyle w:val="Odstavecseseznamem"/>
                  <w:jc w:val="both"/>
                </w:pPr>
              </w:pPrChange>
            </w:pPr>
            <w:ins w:id="5898" w:author="Matyas Adam" w:date="2018-11-16T16:29:00Z">
              <w:r w:rsidRPr="00A70703">
                <w:t>Materiály dostupné v e-learningovém kurzu předmětu v LMS Moodle na </w:t>
              </w:r>
              <w:r w:rsidRPr="00A70703">
                <w:fldChar w:fldCharType="begin"/>
              </w:r>
              <w:r>
                <w:instrText xml:space="preserve"> HYPERLINK "http://vyuka.flkr.utb.cz/" \t "_blank" </w:instrText>
              </w:r>
              <w:r w:rsidRPr="00A70703">
                <w:fldChar w:fldCharType="separate"/>
              </w:r>
              <w:r w:rsidRPr="00A70703">
                <w:t>http://vyuka.flkr.utb.cz</w:t>
              </w:r>
              <w:r w:rsidRPr="00A70703">
                <w:fldChar w:fldCharType="end"/>
              </w:r>
            </w:ins>
          </w:p>
          <w:p w14:paraId="4E1BBC35" w14:textId="77777777" w:rsidR="00BD26BB" w:rsidRDefault="00BD26BB">
            <w:pPr>
              <w:ind w:left="322" w:hanging="284"/>
              <w:jc w:val="both"/>
              <w:pPrChange w:id="5899" w:author="Matyas Adam" w:date="2018-11-16T16:17:00Z">
                <w:pPr>
                  <w:jc w:val="both"/>
                </w:pPr>
              </w:pPrChange>
            </w:pPr>
            <w:r w:rsidRPr="00B64236">
              <w:rPr>
                <w:b/>
                <w:rPrChange w:id="5900" w:author="Matyas Adam" w:date="2018-11-16T16:17:00Z">
                  <w:rPr/>
                </w:rPrChange>
              </w:rPr>
              <w:t>Doporučená literatura</w:t>
            </w:r>
          </w:p>
          <w:p w14:paraId="19101A64" w14:textId="77777777" w:rsidR="00BD26BB" w:rsidRDefault="00BD26BB">
            <w:pPr>
              <w:ind w:left="38"/>
              <w:jc w:val="both"/>
              <w:pPrChange w:id="5901" w:author="PS" w:date="2018-11-25T15:19:00Z">
                <w:pPr>
                  <w:pStyle w:val="Odstavecseseznamem"/>
                  <w:numPr>
                    <w:numId w:val="17"/>
                  </w:numPr>
                  <w:tabs>
                    <w:tab w:val="num" w:pos="720"/>
                  </w:tabs>
                  <w:ind w:hanging="360"/>
                  <w:jc w:val="both"/>
                </w:pPr>
              </w:pPrChange>
            </w:pPr>
            <w:r>
              <w:t>COLLINS, Patrick S. a James CUNNINGHAM. Creative economies in peripheral regions. Cham: Palgrave Macmillan, 2017, xix, 229. ISBN 978-3-319-52164-0.</w:t>
            </w:r>
          </w:p>
          <w:p w14:paraId="19D13FB4" w14:textId="77777777" w:rsidR="00BD26BB" w:rsidRDefault="00BD26BB">
            <w:pPr>
              <w:ind w:left="38"/>
              <w:jc w:val="both"/>
              <w:pPrChange w:id="5902" w:author="PS" w:date="2018-11-25T15:19:00Z">
                <w:pPr>
                  <w:pStyle w:val="Odstavecseseznamem"/>
                  <w:numPr>
                    <w:numId w:val="17"/>
                  </w:numPr>
                  <w:tabs>
                    <w:tab w:val="num" w:pos="720"/>
                  </w:tabs>
                  <w:ind w:hanging="360"/>
                  <w:jc w:val="both"/>
                </w:pPr>
              </w:pPrChange>
            </w:pPr>
            <w:r>
              <w:t>DUŠEK, Jiří. Ekonomické, finanční a právní perspektivy rozvoje regionů. České Budějovice: Vysoká škola evropských a regionálních studií, z.ú., 2017, 165 s. Studia. ISBN 978-80-7556-019-3.</w:t>
            </w:r>
          </w:p>
          <w:p w14:paraId="0B8599E9" w14:textId="77777777" w:rsidR="00BD26BB" w:rsidRDefault="00BD26BB">
            <w:pPr>
              <w:ind w:left="38"/>
              <w:jc w:val="both"/>
              <w:pPrChange w:id="5903" w:author="PS" w:date="2018-11-25T15:19:00Z">
                <w:pPr>
                  <w:pStyle w:val="Odstavecseseznamem"/>
                  <w:numPr>
                    <w:numId w:val="17"/>
                  </w:numPr>
                  <w:tabs>
                    <w:tab w:val="num" w:pos="720"/>
                  </w:tabs>
                  <w:ind w:hanging="360"/>
                  <w:jc w:val="both"/>
                </w:pPr>
              </w:pPrChange>
            </w:pPr>
            <w:r>
              <w:t xml:space="preserve">JOERIN, Jonas., Rajib. SHAW a Ramasamy R. KRISHNAMURTHY. Building resilient urban communities. Bingley, U.K.: Emerald, 2014, 1 online zdroj (xxv, 188 p.). Community, environment and disaster risk management. ISBN 9781783509065. </w:t>
            </w:r>
          </w:p>
          <w:p w14:paraId="1F6E37FE" w14:textId="77777777" w:rsidR="00BD26BB" w:rsidRDefault="00BD26BB">
            <w:pPr>
              <w:ind w:left="38"/>
              <w:jc w:val="both"/>
              <w:pPrChange w:id="5904" w:author="PS" w:date="2018-11-25T15:19:00Z">
                <w:pPr>
                  <w:pStyle w:val="Odstavecseseznamem"/>
                  <w:numPr>
                    <w:numId w:val="17"/>
                  </w:numPr>
                  <w:tabs>
                    <w:tab w:val="num" w:pos="720"/>
                  </w:tabs>
                  <w:ind w:hanging="360"/>
                  <w:jc w:val="both"/>
                </w:pPr>
              </w:pPrChange>
            </w:pPr>
            <w:r>
              <w:t>KREJČÍ, Tomáš. Regionální rozvoj: teorie, aplikace, regionalizace. V Brně: Mendelova univerzita, 2010, 155 s. ISBN 978-80-7375-414-3. Dostupné také z: http://toc.nkp.cz/NKC/201009/contents/nkc20102124036_1.pdf</w:t>
            </w:r>
          </w:p>
        </w:tc>
      </w:tr>
      <w:tr w:rsidR="00BD26BB" w14:paraId="7831D062" w14:textId="77777777" w:rsidTr="00495DC8">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1E1A761C" w14:textId="77777777" w:rsidR="00BD26BB" w:rsidRDefault="00BD26BB" w:rsidP="00495DC8">
            <w:pPr>
              <w:jc w:val="center"/>
              <w:rPr>
                <w:b/>
              </w:rPr>
            </w:pPr>
            <w:r>
              <w:rPr>
                <w:b/>
              </w:rPr>
              <w:t>Informace ke kombinované nebo distanční formě</w:t>
            </w:r>
          </w:p>
        </w:tc>
      </w:tr>
      <w:tr w:rsidR="00BD26BB" w14:paraId="053BD7F4" w14:textId="77777777" w:rsidTr="00495DC8">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Pr>
          <w:p w14:paraId="2A1432FE" w14:textId="77777777" w:rsidR="00BD26BB" w:rsidRDefault="00BD26BB" w:rsidP="00495DC8">
            <w:pPr>
              <w:jc w:val="both"/>
            </w:pPr>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14:paraId="63F5099F" w14:textId="77777777" w:rsidR="00BD26BB" w:rsidRDefault="00BD26BB" w:rsidP="00495DC8">
            <w:pPr>
              <w:jc w:val="both"/>
            </w:pPr>
          </w:p>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14:paraId="4A7F0050" w14:textId="77777777" w:rsidR="00BD26BB" w:rsidRDefault="00BD26BB" w:rsidP="00495DC8">
            <w:pPr>
              <w:jc w:val="both"/>
              <w:rPr>
                <w:b/>
              </w:rPr>
            </w:pPr>
            <w:r>
              <w:rPr>
                <w:b/>
              </w:rPr>
              <w:t xml:space="preserve">hodin </w:t>
            </w:r>
          </w:p>
        </w:tc>
      </w:tr>
      <w:tr w:rsidR="00BD26BB" w14:paraId="00AB9DB8" w14:textId="77777777" w:rsidTr="00495DC8">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63D86BC7" w14:textId="77777777" w:rsidR="00BD26BB" w:rsidRDefault="00BD26BB" w:rsidP="00495DC8">
            <w:pPr>
              <w:jc w:val="both"/>
              <w:rPr>
                <w:b/>
              </w:rPr>
            </w:pPr>
            <w:r>
              <w:rPr>
                <w:b/>
              </w:rPr>
              <w:t>Informace o způsobu kontaktu s vyučujícím</w:t>
            </w:r>
          </w:p>
        </w:tc>
      </w:tr>
      <w:tr w:rsidR="00BD26BB" w14:paraId="4ED17974" w14:textId="77777777" w:rsidTr="00495DC8">
        <w:trPr>
          <w:trHeight w:val="346"/>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52CE48F3" w14:textId="77777777" w:rsidR="00BD26BB" w:rsidRDefault="00BD26BB" w:rsidP="00495DC8">
            <w:pPr>
              <w:jc w:val="both"/>
            </w:pPr>
          </w:p>
        </w:tc>
      </w:tr>
    </w:tbl>
    <w:p w14:paraId="552D4103" w14:textId="77777777" w:rsidR="00BD26BB" w:rsidRDefault="00BD26BB">
      <w:pPr>
        <w:spacing w:after="160" w:line="259" w:lineRule="auto"/>
      </w:pPr>
    </w:p>
    <w:p w14:paraId="4424032E" w14:textId="77777777" w:rsidR="00BD26BB" w:rsidRDefault="00BD26BB">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32FF53E5" w14:textId="77777777" w:rsidTr="00495DC8">
        <w:tc>
          <w:tcPr>
            <w:tcW w:w="9855" w:type="dxa"/>
            <w:gridSpan w:val="8"/>
            <w:tcBorders>
              <w:bottom w:val="double" w:sz="4" w:space="0" w:color="auto"/>
            </w:tcBorders>
            <w:shd w:val="clear" w:color="auto" w:fill="BDD6EE"/>
          </w:tcPr>
          <w:p w14:paraId="349AD58D" w14:textId="77777777" w:rsidR="00BD26BB" w:rsidRDefault="00BD26BB" w:rsidP="00495DC8">
            <w:pPr>
              <w:jc w:val="both"/>
              <w:rPr>
                <w:b/>
                <w:sz w:val="28"/>
              </w:rPr>
            </w:pPr>
            <w:r>
              <w:br w:type="page"/>
            </w:r>
            <w:r>
              <w:rPr>
                <w:b/>
                <w:sz w:val="28"/>
              </w:rPr>
              <w:t>B-III – Charakteristika studijního předmětu</w:t>
            </w:r>
          </w:p>
        </w:tc>
      </w:tr>
      <w:tr w:rsidR="00BD26BB" w14:paraId="0EC861D0" w14:textId="77777777" w:rsidTr="00495DC8">
        <w:tc>
          <w:tcPr>
            <w:tcW w:w="3086" w:type="dxa"/>
            <w:tcBorders>
              <w:top w:val="double" w:sz="4" w:space="0" w:color="auto"/>
            </w:tcBorders>
            <w:shd w:val="clear" w:color="auto" w:fill="F7CAAC"/>
          </w:tcPr>
          <w:p w14:paraId="08425196" w14:textId="77777777" w:rsidR="00BD26BB" w:rsidRDefault="00BD26BB" w:rsidP="00495DC8">
            <w:pPr>
              <w:jc w:val="both"/>
              <w:rPr>
                <w:b/>
              </w:rPr>
            </w:pPr>
            <w:r>
              <w:rPr>
                <w:b/>
              </w:rPr>
              <w:t>Název studijního předmětu</w:t>
            </w:r>
          </w:p>
        </w:tc>
        <w:tc>
          <w:tcPr>
            <w:tcW w:w="6769" w:type="dxa"/>
            <w:gridSpan w:val="7"/>
            <w:tcBorders>
              <w:top w:val="double" w:sz="4" w:space="0" w:color="auto"/>
            </w:tcBorders>
          </w:tcPr>
          <w:p w14:paraId="73408F5A" w14:textId="77777777" w:rsidR="00BD26BB" w:rsidRPr="00750168" w:rsidRDefault="00BD26BB" w:rsidP="00495DC8">
            <w:pPr>
              <w:jc w:val="both"/>
              <w:rPr>
                <w:b/>
                <w:rPrChange w:id="5905" w:author="PS" w:date="2018-11-25T15:19:00Z">
                  <w:rPr/>
                </w:rPrChange>
              </w:rPr>
            </w:pPr>
            <w:r w:rsidRPr="00750168">
              <w:rPr>
                <w:b/>
                <w:rPrChange w:id="5906" w:author="PS" w:date="2018-11-25T15:19:00Z">
                  <w:rPr/>
                </w:rPrChange>
              </w:rPr>
              <w:t>Sportovní aktivity I</w:t>
            </w:r>
          </w:p>
        </w:tc>
      </w:tr>
      <w:tr w:rsidR="00BD26BB" w14:paraId="0EF429E5" w14:textId="77777777" w:rsidTr="00495DC8">
        <w:trPr>
          <w:trHeight w:val="249"/>
        </w:trPr>
        <w:tc>
          <w:tcPr>
            <w:tcW w:w="3086" w:type="dxa"/>
            <w:shd w:val="clear" w:color="auto" w:fill="F7CAAC"/>
          </w:tcPr>
          <w:p w14:paraId="385D349E" w14:textId="77777777" w:rsidR="00BD26BB" w:rsidRDefault="00BD26BB" w:rsidP="00495DC8">
            <w:pPr>
              <w:jc w:val="both"/>
              <w:rPr>
                <w:b/>
              </w:rPr>
            </w:pPr>
            <w:r>
              <w:rPr>
                <w:b/>
              </w:rPr>
              <w:t>Typ předmětu</w:t>
            </w:r>
          </w:p>
        </w:tc>
        <w:tc>
          <w:tcPr>
            <w:tcW w:w="3406" w:type="dxa"/>
            <w:gridSpan w:val="4"/>
          </w:tcPr>
          <w:p w14:paraId="6AB852E2" w14:textId="77777777" w:rsidR="00BD26BB" w:rsidRDefault="00BD26BB" w:rsidP="00495DC8">
            <w:pPr>
              <w:jc w:val="both"/>
            </w:pPr>
            <w:ins w:id="5907" w:author="Matyas Adam" w:date="2018-11-16T16:18:00Z">
              <w:r>
                <w:t>P</w:t>
              </w:r>
            </w:ins>
            <w:del w:id="5908" w:author="Matyas Adam" w:date="2018-11-16T16:18:00Z">
              <w:r w:rsidDel="00B64236">
                <w:delText>p</w:delText>
              </w:r>
            </w:del>
            <w:r>
              <w:t>ovinný, PV</w:t>
            </w:r>
          </w:p>
        </w:tc>
        <w:tc>
          <w:tcPr>
            <w:tcW w:w="2695" w:type="dxa"/>
            <w:gridSpan w:val="2"/>
            <w:shd w:val="clear" w:color="auto" w:fill="F7CAAC"/>
          </w:tcPr>
          <w:p w14:paraId="3C509EDD" w14:textId="77777777" w:rsidR="00BD26BB" w:rsidRDefault="00BD26BB" w:rsidP="00495DC8">
            <w:pPr>
              <w:jc w:val="both"/>
            </w:pPr>
            <w:r>
              <w:rPr>
                <w:b/>
              </w:rPr>
              <w:t>doporučený ročník / semestr</w:t>
            </w:r>
          </w:p>
        </w:tc>
        <w:tc>
          <w:tcPr>
            <w:tcW w:w="668" w:type="dxa"/>
          </w:tcPr>
          <w:p w14:paraId="7BEB5A4D" w14:textId="77777777" w:rsidR="00BD26BB" w:rsidRDefault="00BD26BB" w:rsidP="00495DC8">
            <w:pPr>
              <w:jc w:val="both"/>
            </w:pPr>
            <w:r>
              <w:t>2/ZS</w:t>
            </w:r>
          </w:p>
        </w:tc>
      </w:tr>
      <w:tr w:rsidR="00BD26BB" w14:paraId="2E2EEF04" w14:textId="77777777" w:rsidTr="00495DC8">
        <w:tc>
          <w:tcPr>
            <w:tcW w:w="3086" w:type="dxa"/>
            <w:shd w:val="clear" w:color="auto" w:fill="F7CAAC"/>
          </w:tcPr>
          <w:p w14:paraId="47F7FBA6" w14:textId="77777777" w:rsidR="00BD26BB" w:rsidRDefault="00BD26BB" w:rsidP="00495DC8">
            <w:pPr>
              <w:jc w:val="both"/>
              <w:rPr>
                <w:b/>
              </w:rPr>
            </w:pPr>
            <w:r>
              <w:rPr>
                <w:b/>
              </w:rPr>
              <w:t>Rozsah studijního předmětu</w:t>
            </w:r>
          </w:p>
        </w:tc>
        <w:tc>
          <w:tcPr>
            <w:tcW w:w="1701" w:type="dxa"/>
            <w:gridSpan w:val="2"/>
          </w:tcPr>
          <w:p w14:paraId="0F7DF7C2" w14:textId="20D4EA4F" w:rsidR="00BD26BB" w:rsidRDefault="00BD26BB" w:rsidP="00750168">
            <w:pPr>
              <w:jc w:val="both"/>
            </w:pPr>
            <w:r>
              <w:t>28</w:t>
            </w:r>
            <w:ins w:id="5909" w:author="Matyas Adam" w:date="2018-11-16T16:18:00Z">
              <w:del w:id="5910" w:author="PS" w:date="2018-11-25T15:20:00Z">
                <w:r w:rsidDel="00750168">
                  <w:delText>s</w:delText>
                </w:r>
              </w:del>
            </w:ins>
            <w:ins w:id="5911" w:author="PS" w:date="2018-11-25T15:20:00Z">
              <w:r w:rsidR="00750168">
                <w:t>c</w:t>
              </w:r>
            </w:ins>
            <w:del w:id="5912" w:author="Matyas Adam" w:date="2018-11-16T16:18:00Z">
              <w:r w:rsidDel="00B64236">
                <w:delText>c</w:delText>
              </w:r>
            </w:del>
          </w:p>
        </w:tc>
        <w:tc>
          <w:tcPr>
            <w:tcW w:w="889" w:type="dxa"/>
            <w:shd w:val="clear" w:color="auto" w:fill="F7CAAC"/>
          </w:tcPr>
          <w:p w14:paraId="6E9688E4" w14:textId="77777777" w:rsidR="00BD26BB" w:rsidRDefault="00BD26BB" w:rsidP="00495DC8">
            <w:pPr>
              <w:jc w:val="both"/>
              <w:rPr>
                <w:b/>
              </w:rPr>
            </w:pPr>
            <w:r>
              <w:rPr>
                <w:b/>
              </w:rPr>
              <w:t xml:space="preserve">hod. </w:t>
            </w:r>
          </w:p>
        </w:tc>
        <w:tc>
          <w:tcPr>
            <w:tcW w:w="816" w:type="dxa"/>
          </w:tcPr>
          <w:p w14:paraId="200E949B" w14:textId="232DA3C8" w:rsidR="00BD26BB" w:rsidRDefault="00750168" w:rsidP="00495DC8">
            <w:pPr>
              <w:jc w:val="both"/>
            </w:pPr>
            <w:ins w:id="5913" w:author="PS" w:date="2018-11-25T15:20:00Z">
              <w:r>
                <w:t>28</w:t>
              </w:r>
            </w:ins>
            <w:del w:id="5914" w:author="Matyas Adam" w:date="2018-11-16T16:18:00Z">
              <w:r w:rsidR="00BD26BB" w:rsidDel="00B64236">
                <w:delText>28</w:delText>
              </w:r>
            </w:del>
          </w:p>
        </w:tc>
        <w:tc>
          <w:tcPr>
            <w:tcW w:w="2156" w:type="dxa"/>
            <w:shd w:val="clear" w:color="auto" w:fill="F7CAAC"/>
          </w:tcPr>
          <w:p w14:paraId="6A67C8DC" w14:textId="77777777" w:rsidR="00BD26BB" w:rsidRDefault="00BD26BB" w:rsidP="00495DC8">
            <w:pPr>
              <w:jc w:val="both"/>
              <w:rPr>
                <w:b/>
              </w:rPr>
            </w:pPr>
            <w:r>
              <w:rPr>
                <w:b/>
              </w:rPr>
              <w:t>kreditů</w:t>
            </w:r>
          </w:p>
        </w:tc>
        <w:tc>
          <w:tcPr>
            <w:tcW w:w="1207" w:type="dxa"/>
            <w:gridSpan w:val="2"/>
          </w:tcPr>
          <w:p w14:paraId="2A9195DC" w14:textId="3C4C20C4" w:rsidR="00BD26BB" w:rsidRDefault="00BD26BB" w:rsidP="00495DC8">
            <w:pPr>
              <w:jc w:val="both"/>
            </w:pPr>
            <w:del w:id="5915" w:author="PS" w:date="2018-11-25T15:20:00Z">
              <w:r w:rsidDel="00750168">
                <w:delText>1+1</w:delText>
              </w:r>
            </w:del>
            <w:ins w:id="5916" w:author="PS" w:date="2018-11-25T15:20:00Z">
              <w:r w:rsidR="00750168">
                <w:t>2</w:t>
              </w:r>
            </w:ins>
          </w:p>
        </w:tc>
      </w:tr>
      <w:tr w:rsidR="00BD26BB" w14:paraId="0091A746" w14:textId="77777777" w:rsidTr="00495DC8">
        <w:tc>
          <w:tcPr>
            <w:tcW w:w="3086" w:type="dxa"/>
            <w:shd w:val="clear" w:color="auto" w:fill="F7CAAC"/>
          </w:tcPr>
          <w:p w14:paraId="59943AFA" w14:textId="77777777" w:rsidR="00BD26BB" w:rsidRDefault="00BD26BB" w:rsidP="00495DC8">
            <w:pPr>
              <w:jc w:val="both"/>
              <w:rPr>
                <w:b/>
                <w:sz w:val="22"/>
              </w:rPr>
            </w:pPr>
            <w:r>
              <w:rPr>
                <w:b/>
              </w:rPr>
              <w:t>Prerekvizity, korekvizity, ekvivalence</w:t>
            </w:r>
          </w:p>
        </w:tc>
        <w:tc>
          <w:tcPr>
            <w:tcW w:w="6769" w:type="dxa"/>
            <w:gridSpan w:val="7"/>
          </w:tcPr>
          <w:p w14:paraId="26A77073" w14:textId="77777777" w:rsidR="00BD26BB" w:rsidRDefault="00BD26BB" w:rsidP="00495DC8">
            <w:pPr>
              <w:jc w:val="both"/>
            </w:pPr>
          </w:p>
        </w:tc>
      </w:tr>
      <w:tr w:rsidR="00BD26BB" w14:paraId="2D6AAA34" w14:textId="77777777" w:rsidTr="00495DC8">
        <w:tc>
          <w:tcPr>
            <w:tcW w:w="3086" w:type="dxa"/>
            <w:shd w:val="clear" w:color="auto" w:fill="F7CAAC"/>
          </w:tcPr>
          <w:p w14:paraId="6ECAE472" w14:textId="77777777" w:rsidR="00BD26BB" w:rsidRDefault="00BD26BB" w:rsidP="00495DC8">
            <w:pPr>
              <w:jc w:val="both"/>
              <w:rPr>
                <w:b/>
              </w:rPr>
            </w:pPr>
            <w:r>
              <w:rPr>
                <w:b/>
              </w:rPr>
              <w:t>Způsob ověření studijních výsledků</w:t>
            </w:r>
          </w:p>
        </w:tc>
        <w:tc>
          <w:tcPr>
            <w:tcW w:w="3406" w:type="dxa"/>
            <w:gridSpan w:val="4"/>
          </w:tcPr>
          <w:p w14:paraId="78AAD635" w14:textId="77777777" w:rsidR="00BD26BB" w:rsidRDefault="00BD26BB" w:rsidP="00495DC8">
            <w:pPr>
              <w:jc w:val="both"/>
            </w:pPr>
            <w:ins w:id="5917" w:author="Matyas Adam" w:date="2018-11-16T16:18:00Z">
              <w:r>
                <w:t>Z</w:t>
              </w:r>
            </w:ins>
            <w:del w:id="5918" w:author="Matyas Adam" w:date="2018-11-16T16:18:00Z">
              <w:r w:rsidDel="00B64236">
                <w:delText>z</w:delText>
              </w:r>
            </w:del>
            <w:r>
              <w:t>ápočet</w:t>
            </w:r>
          </w:p>
        </w:tc>
        <w:tc>
          <w:tcPr>
            <w:tcW w:w="2156" w:type="dxa"/>
            <w:shd w:val="clear" w:color="auto" w:fill="F7CAAC"/>
          </w:tcPr>
          <w:p w14:paraId="4CE8B11B" w14:textId="77777777" w:rsidR="00BD26BB" w:rsidRDefault="00BD26BB" w:rsidP="00495DC8">
            <w:pPr>
              <w:jc w:val="both"/>
              <w:rPr>
                <w:b/>
              </w:rPr>
            </w:pPr>
            <w:r>
              <w:rPr>
                <w:b/>
              </w:rPr>
              <w:t>Forma výuky</w:t>
            </w:r>
          </w:p>
        </w:tc>
        <w:tc>
          <w:tcPr>
            <w:tcW w:w="1207" w:type="dxa"/>
            <w:gridSpan w:val="2"/>
          </w:tcPr>
          <w:p w14:paraId="15DF2A69" w14:textId="27F2DBAC" w:rsidR="00BD26BB" w:rsidRDefault="00BD26BB" w:rsidP="00495DC8">
            <w:pPr>
              <w:jc w:val="both"/>
            </w:pPr>
            <w:del w:id="5919" w:author="Matyas Adam" w:date="2018-11-16T16:18:00Z">
              <w:r w:rsidDel="00B64236">
                <w:delText>cvičení</w:delText>
              </w:r>
            </w:del>
            <w:ins w:id="5920" w:author="Matyas Adam" w:date="2018-11-16T16:18:00Z">
              <w:del w:id="5921" w:author="PS" w:date="2018-11-25T15:20:00Z">
                <w:r w:rsidDel="00750168">
                  <w:delText>S</w:delText>
                </w:r>
              </w:del>
            </w:ins>
            <w:ins w:id="5922" w:author="PS" w:date="2018-11-25T15:20:00Z">
              <w:r w:rsidR="00750168">
                <w:t>cvičení</w:t>
              </w:r>
            </w:ins>
          </w:p>
        </w:tc>
      </w:tr>
      <w:tr w:rsidR="00BD26BB" w14:paraId="39A61D40" w14:textId="77777777" w:rsidTr="00495DC8">
        <w:tc>
          <w:tcPr>
            <w:tcW w:w="3086" w:type="dxa"/>
            <w:shd w:val="clear" w:color="auto" w:fill="F7CAAC"/>
          </w:tcPr>
          <w:p w14:paraId="70105F3C" w14:textId="77777777" w:rsidR="00BD26BB" w:rsidRDefault="00BD26BB" w:rsidP="00495DC8">
            <w:pPr>
              <w:jc w:val="both"/>
              <w:rPr>
                <w:b/>
              </w:rPr>
            </w:pPr>
            <w:r>
              <w:rPr>
                <w:b/>
              </w:rPr>
              <w:t>Forma způsobu ověření studijních výsledků a další požadavky na studenta</w:t>
            </w:r>
          </w:p>
        </w:tc>
        <w:tc>
          <w:tcPr>
            <w:tcW w:w="6769" w:type="dxa"/>
            <w:gridSpan w:val="7"/>
            <w:tcBorders>
              <w:bottom w:val="nil"/>
            </w:tcBorders>
          </w:tcPr>
          <w:p w14:paraId="3F22728A" w14:textId="77777777" w:rsidR="00BD26BB" w:rsidRDefault="00BD26BB" w:rsidP="00495DC8">
            <w:r>
              <w:t>Požadavky pro absolvování předmětu:</w:t>
            </w:r>
          </w:p>
          <w:p w14:paraId="2790E7C9" w14:textId="77777777" w:rsidR="00BD26BB" w:rsidRPr="00F83F5D" w:rsidRDefault="00BD26BB" w:rsidP="00BD26BB">
            <w:pPr>
              <w:pStyle w:val="Odstavecseseznamem"/>
              <w:numPr>
                <w:ilvl w:val="0"/>
                <w:numId w:val="6"/>
              </w:numPr>
              <w:suppressAutoHyphens w:val="0"/>
              <w:ind w:left="213" w:hanging="213"/>
              <w:rPr>
                <w:color w:val="000000"/>
                <w:szCs w:val="24"/>
              </w:rPr>
            </w:pPr>
            <w:r>
              <w:t>10 aktivních</w:t>
            </w:r>
            <w:r w:rsidRPr="003B2750">
              <w:t xml:space="preserve"> účast</w:t>
            </w:r>
            <w:r>
              <w:t>í na cvičeních</w:t>
            </w:r>
          </w:p>
          <w:p w14:paraId="7D18C0B7" w14:textId="77777777" w:rsidR="00BD26BB" w:rsidRPr="005757B5" w:rsidRDefault="00BD26BB" w:rsidP="00BD26BB">
            <w:pPr>
              <w:pStyle w:val="Odstavecseseznamem"/>
              <w:numPr>
                <w:ilvl w:val="0"/>
                <w:numId w:val="6"/>
              </w:numPr>
              <w:suppressAutoHyphens w:val="0"/>
              <w:ind w:left="213" w:hanging="213"/>
              <w:rPr>
                <w:color w:val="000000"/>
                <w:szCs w:val="24"/>
              </w:rPr>
            </w:pPr>
            <w:r w:rsidRPr="003B2750">
              <w:t>účast na rektorském dni sportu</w:t>
            </w:r>
            <w:r>
              <w:t>, popř. sportovní, reprezentace.</w:t>
            </w:r>
          </w:p>
        </w:tc>
      </w:tr>
      <w:tr w:rsidR="00BD26BB" w14:paraId="4D357FAB" w14:textId="77777777" w:rsidTr="00495DC8">
        <w:trPr>
          <w:trHeight w:val="76"/>
        </w:trPr>
        <w:tc>
          <w:tcPr>
            <w:tcW w:w="9855" w:type="dxa"/>
            <w:gridSpan w:val="8"/>
            <w:tcBorders>
              <w:top w:val="nil"/>
            </w:tcBorders>
          </w:tcPr>
          <w:p w14:paraId="34BCE1F7" w14:textId="77777777" w:rsidR="00BD26BB" w:rsidRDefault="00BD26BB" w:rsidP="00495DC8">
            <w:pPr>
              <w:jc w:val="both"/>
            </w:pPr>
          </w:p>
        </w:tc>
      </w:tr>
      <w:tr w:rsidR="00BD26BB" w14:paraId="574CD7A8" w14:textId="77777777" w:rsidTr="00495DC8">
        <w:trPr>
          <w:trHeight w:val="197"/>
        </w:trPr>
        <w:tc>
          <w:tcPr>
            <w:tcW w:w="3086" w:type="dxa"/>
            <w:tcBorders>
              <w:top w:val="nil"/>
            </w:tcBorders>
            <w:shd w:val="clear" w:color="auto" w:fill="F7CAAC"/>
          </w:tcPr>
          <w:p w14:paraId="186FB324" w14:textId="77777777" w:rsidR="00BD26BB" w:rsidRDefault="00BD26BB" w:rsidP="00495DC8">
            <w:pPr>
              <w:jc w:val="both"/>
              <w:rPr>
                <w:b/>
              </w:rPr>
            </w:pPr>
            <w:r>
              <w:rPr>
                <w:b/>
              </w:rPr>
              <w:t>Garant předmětu</w:t>
            </w:r>
          </w:p>
        </w:tc>
        <w:tc>
          <w:tcPr>
            <w:tcW w:w="6769" w:type="dxa"/>
            <w:gridSpan w:val="7"/>
            <w:tcBorders>
              <w:top w:val="nil"/>
            </w:tcBorders>
          </w:tcPr>
          <w:p w14:paraId="103834C3" w14:textId="77777777" w:rsidR="00BD26BB" w:rsidRDefault="00BD26BB" w:rsidP="00495DC8">
            <w:pPr>
              <w:jc w:val="both"/>
            </w:pPr>
            <w:r>
              <w:t>Mgr. Zdeněk Melichárek, Ph</w:t>
            </w:r>
            <w:ins w:id="5923" w:author="Matyas Adam" w:date="2018-11-17T00:33:00Z">
              <w:r>
                <w:t>.</w:t>
              </w:r>
            </w:ins>
            <w:r>
              <w:t>D.</w:t>
            </w:r>
          </w:p>
        </w:tc>
      </w:tr>
      <w:tr w:rsidR="00BD26BB" w14:paraId="4F66490D" w14:textId="77777777" w:rsidTr="00495DC8">
        <w:trPr>
          <w:trHeight w:val="243"/>
        </w:trPr>
        <w:tc>
          <w:tcPr>
            <w:tcW w:w="3086" w:type="dxa"/>
            <w:tcBorders>
              <w:top w:val="nil"/>
            </w:tcBorders>
            <w:shd w:val="clear" w:color="auto" w:fill="F7CAAC"/>
          </w:tcPr>
          <w:p w14:paraId="39FA386D" w14:textId="77777777" w:rsidR="00BD26BB" w:rsidRDefault="00BD26BB" w:rsidP="00495DC8">
            <w:pPr>
              <w:jc w:val="both"/>
              <w:rPr>
                <w:b/>
              </w:rPr>
            </w:pPr>
            <w:r>
              <w:rPr>
                <w:b/>
              </w:rPr>
              <w:t>Zapojení garanta do výuky předmětu</w:t>
            </w:r>
          </w:p>
        </w:tc>
        <w:tc>
          <w:tcPr>
            <w:tcW w:w="6769" w:type="dxa"/>
            <w:gridSpan w:val="7"/>
            <w:tcBorders>
              <w:top w:val="nil"/>
            </w:tcBorders>
          </w:tcPr>
          <w:p w14:paraId="4F5372C2" w14:textId="77777777" w:rsidR="00BD26BB" w:rsidRDefault="00BD26BB" w:rsidP="00495DC8">
            <w:pPr>
              <w:jc w:val="both"/>
            </w:pPr>
            <w:r>
              <w:t>Garant vede předmět</w:t>
            </w:r>
          </w:p>
        </w:tc>
      </w:tr>
      <w:tr w:rsidR="00BD26BB" w14:paraId="15067598" w14:textId="77777777" w:rsidTr="00495DC8">
        <w:tc>
          <w:tcPr>
            <w:tcW w:w="3086" w:type="dxa"/>
            <w:shd w:val="clear" w:color="auto" w:fill="F7CAAC"/>
          </w:tcPr>
          <w:p w14:paraId="220D69FE" w14:textId="77777777" w:rsidR="00BD26BB" w:rsidRDefault="00BD26BB" w:rsidP="00495DC8">
            <w:pPr>
              <w:jc w:val="both"/>
              <w:rPr>
                <w:b/>
              </w:rPr>
            </w:pPr>
            <w:r>
              <w:rPr>
                <w:b/>
              </w:rPr>
              <w:t>Vyučující</w:t>
            </w:r>
          </w:p>
        </w:tc>
        <w:tc>
          <w:tcPr>
            <w:tcW w:w="6769" w:type="dxa"/>
            <w:gridSpan w:val="7"/>
            <w:tcBorders>
              <w:bottom w:val="nil"/>
            </w:tcBorders>
          </w:tcPr>
          <w:p w14:paraId="77A7E8D2" w14:textId="77777777" w:rsidR="00BD26BB" w:rsidRPr="003B2750" w:rsidRDefault="00BD26BB" w:rsidP="00495DC8">
            <w:pPr>
              <w:jc w:val="both"/>
            </w:pPr>
            <w:r>
              <w:t>Mgr. Miroslav Uherka,</w:t>
            </w:r>
            <w:del w:id="5924" w:author="Matyas Adam" w:date="2018-11-16T16:22:00Z">
              <w:r w:rsidDel="00E30029">
                <w:delText xml:space="preserve"> </w:delText>
              </w:r>
            </w:del>
            <w:r>
              <w:t xml:space="preserve"> Taťána Nuhlíčková</w:t>
            </w:r>
            <w:ins w:id="5925" w:author="Jiří Lehejček [2]" w:date="2018-11-14T22:47:00Z">
              <w:r>
                <w:t xml:space="preserve"> – cvičení (100 %)</w:t>
              </w:r>
            </w:ins>
            <w:del w:id="5926" w:author="Jiří Lehejček [2]" w:date="2018-11-14T22:47:00Z">
              <w:r w:rsidDel="006E1C97">
                <w:delText>.</w:delText>
              </w:r>
            </w:del>
          </w:p>
          <w:p w14:paraId="7F9BBF4A" w14:textId="77777777" w:rsidR="00BD26BB" w:rsidRDefault="00BD26BB" w:rsidP="00495DC8">
            <w:pPr>
              <w:jc w:val="both"/>
            </w:pPr>
          </w:p>
        </w:tc>
      </w:tr>
      <w:tr w:rsidR="00BD26BB" w14:paraId="4BF8B494" w14:textId="77777777" w:rsidTr="00495DC8">
        <w:trPr>
          <w:trHeight w:val="70"/>
        </w:trPr>
        <w:tc>
          <w:tcPr>
            <w:tcW w:w="9855" w:type="dxa"/>
            <w:gridSpan w:val="8"/>
            <w:tcBorders>
              <w:top w:val="nil"/>
            </w:tcBorders>
          </w:tcPr>
          <w:p w14:paraId="33D9F780" w14:textId="77777777" w:rsidR="00BD26BB" w:rsidRDefault="00BD26BB" w:rsidP="00495DC8">
            <w:pPr>
              <w:jc w:val="both"/>
            </w:pPr>
          </w:p>
        </w:tc>
      </w:tr>
      <w:tr w:rsidR="00BD26BB" w14:paraId="35A04C5B" w14:textId="77777777" w:rsidTr="00495DC8">
        <w:tc>
          <w:tcPr>
            <w:tcW w:w="3086" w:type="dxa"/>
            <w:shd w:val="clear" w:color="auto" w:fill="F7CAAC"/>
          </w:tcPr>
          <w:p w14:paraId="1F346BC2" w14:textId="77777777" w:rsidR="00BD26BB" w:rsidRDefault="00BD26BB" w:rsidP="00495DC8">
            <w:pPr>
              <w:jc w:val="both"/>
              <w:rPr>
                <w:b/>
              </w:rPr>
            </w:pPr>
            <w:r>
              <w:rPr>
                <w:b/>
              </w:rPr>
              <w:t>Stručná anotace předmětu</w:t>
            </w:r>
          </w:p>
        </w:tc>
        <w:tc>
          <w:tcPr>
            <w:tcW w:w="6769" w:type="dxa"/>
            <w:gridSpan w:val="7"/>
            <w:tcBorders>
              <w:bottom w:val="nil"/>
            </w:tcBorders>
          </w:tcPr>
          <w:p w14:paraId="3916AAB9" w14:textId="77777777" w:rsidR="00BD26BB" w:rsidRDefault="00BD26BB" w:rsidP="00495DC8">
            <w:pPr>
              <w:jc w:val="both"/>
            </w:pPr>
          </w:p>
        </w:tc>
      </w:tr>
      <w:tr w:rsidR="00BD26BB" w14:paraId="672D8407" w14:textId="77777777" w:rsidTr="00495DC8">
        <w:trPr>
          <w:trHeight w:val="992"/>
        </w:trPr>
        <w:tc>
          <w:tcPr>
            <w:tcW w:w="9855" w:type="dxa"/>
            <w:gridSpan w:val="8"/>
            <w:tcBorders>
              <w:top w:val="nil"/>
              <w:bottom w:val="single" w:sz="12" w:space="0" w:color="auto"/>
            </w:tcBorders>
          </w:tcPr>
          <w:p w14:paraId="619E0E08" w14:textId="77777777" w:rsidR="00BD26BB" w:rsidRDefault="00BD26BB">
            <w:pPr>
              <w:autoSpaceDE w:val="0"/>
              <w:autoSpaceDN w:val="0"/>
              <w:adjustRightInd w:val="0"/>
              <w:ind w:left="38"/>
              <w:rPr>
                <w:ins w:id="5927" w:author="Matyas Adam" w:date="2018-11-16T16:18:00Z"/>
              </w:rPr>
              <w:pPrChange w:id="5928" w:author="Matyas Adam" w:date="2018-11-16T16:21:00Z">
                <w:pPr>
                  <w:autoSpaceDE w:val="0"/>
                  <w:autoSpaceDN w:val="0"/>
                  <w:adjustRightInd w:val="0"/>
                </w:pPr>
              </w:pPrChange>
            </w:pPr>
            <w:r w:rsidRPr="00CD682C">
              <w:rPr>
                <w:b/>
              </w:rPr>
              <w:t>Aerobik</w:t>
            </w:r>
            <w:r w:rsidRPr="003B2750">
              <w:t xml:space="preserve"> </w:t>
            </w:r>
          </w:p>
          <w:p w14:paraId="078D33FC" w14:textId="77777777" w:rsidR="00BD26BB" w:rsidDel="00B64236" w:rsidRDefault="00BD26BB">
            <w:pPr>
              <w:autoSpaceDE w:val="0"/>
              <w:autoSpaceDN w:val="0"/>
              <w:adjustRightInd w:val="0"/>
              <w:ind w:left="322"/>
              <w:rPr>
                <w:del w:id="5929" w:author="Matyas Adam" w:date="2018-11-16T16:20:00Z"/>
              </w:rPr>
              <w:pPrChange w:id="5930" w:author="Matyas Adam" w:date="2018-11-16T16:21:00Z">
                <w:pPr>
                  <w:autoSpaceDE w:val="0"/>
                  <w:autoSpaceDN w:val="0"/>
                  <w:adjustRightInd w:val="0"/>
                </w:pPr>
              </w:pPrChange>
            </w:pPr>
            <w:ins w:id="5931" w:author="Matyas Adam" w:date="2018-11-16T16:21:00Z">
              <w:r>
                <w:t xml:space="preserve">- </w:t>
              </w:r>
            </w:ins>
            <w:del w:id="5932" w:author="Matyas Adam" w:date="2018-11-16T16:18:00Z">
              <w:r w:rsidRPr="003B2750" w:rsidDel="00B64236">
                <w:delText xml:space="preserve">- </w:delText>
              </w:r>
            </w:del>
            <w:r w:rsidRPr="003B2750">
              <w:t>tato pohybová aktivita blízká p</w:t>
            </w:r>
            <w:r w:rsidRPr="0015666E">
              <w:rPr>
                <w:rFonts w:cs="TimesNewRoman"/>
              </w:rPr>
              <w:t>ř</w:t>
            </w:r>
            <w:r w:rsidRPr="003B2750">
              <w:t xml:space="preserve">edevším ženské </w:t>
            </w:r>
            <w:r w:rsidRPr="0015666E">
              <w:rPr>
                <w:rFonts w:cs="TimesNewRoman"/>
              </w:rPr>
              <w:t>č</w:t>
            </w:r>
            <w:r w:rsidRPr="003B2750">
              <w:t>ásti studentstva, která by v jednotlivých na se</w:t>
            </w:r>
            <w:r>
              <w:t>be</w:t>
            </w:r>
            <w:ins w:id="5933" w:author="Matyas Adam" w:date="2018-11-16T16:20:00Z">
              <w:r>
                <w:t xml:space="preserve"> </w:t>
              </w:r>
            </w:ins>
            <w:del w:id="5934" w:author="Matyas Adam" w:date="2018-11-16T16:20:00Z">
              <w:r w:rsidDel="00B64236">
                <w:delText xml:space="preserve"> </w:delText>
              </w:r>
            </w:del>
          </w:p>
          <w:p w14:paraId="4F0FED50" w14:textId="77777777" w:rsidR="00BD26BB" w:rsidDel="00B64236" w:rsidRDefault="00BD26BB">
            <w:pPr>
              <w:ind w:left="322"/>
              <w:rPr>
                <w:del w:id="5935" w:author="Matyas Adam" w:date="2018-11-16T16:20:00Z"/>
              </w:rPr>
              <w:pPrChange w:id="5936" w:author="Matyas Adam" w:date="2018-11-16T16:21:00Z">
                <w:pPr>
                  <w:autoSpaceDE w:val="0"/>
                  <w:autoSpaceDN w:val="0"/>
                  <w:adjustRightInd w:val="0"/>
                </w:pPr>
              </w:pPrChange>
            </w:pPr>
            <w:del w:id="5937" w:author="Matyas Adam" w:date="2018-11-16T16:20:00Z">
              <w:r w:rsidDel="00B64236">
                <w:delText xml:space="preserve">                  </w:delText>
              </w:r>
            </w:del>
            <w:r>
              <w:t xml:space="preserve">navazujících </w:t>
            </w:r>
            <w:r w:rsidRPr="003B2750">
              <w:t>lekcích mohla rozvíjet svou fyzickou kondici, využívaje r</w:t>
            </w:r>
            <w:r w:rsidRPr="0015666E">
              <w:rPr>
                <w:rFonts w:cs="TimesNewRoman"/>
              </w:rPr>
              <w:t>ů</w:t>
            </w:r>
            <w:r w:rsidRPr="003B2750">
              <w:t>zných forem aerobiku (kalanetika,</w:t>
            </w:r>
            <w:ins w:id="5938" w:author="Matyas Adam" w:date="2018-11-16T16:20:00Z">
              <w:r>
                <w:t xml:space="preserve"> </w:t>
              </w:r>
            </w:ins>
            <w:del w:id="5939" w:author="Matyas Adam" w:date="2018-11-16T16:20:00Z">
              <w:r w:rsidRPr="003B2750" w:rsidDel="00B64236">
                <w:delText xml:space="preserve"> </w:delText>
              </w:r>
            </w:del>
          </w:p>
          <w:p w14:paraId="310FFAB1" w14:textId="77777777" w:rsidR="00BD26BB" w:rsidRDefault="00BD26BB">
            <w:pPr>
              <w:ind w:left="322"/>
              <w:pPrChange w:id="5940" w:author="Matyas Adam" w:date="2018-11-16T16:21:00Z">
                <w:pPr>
                  <w:autoSpaceDE w:val="0"/>
                  <w:autoSpaceDN w:val="0"/>
                  <w:adjustRightInd w:val="0"/>
                </w:pPr>
              </w:pPrChange>
            </w:pPr>
            <w:del w:id="5941" w:author="Matyas Adam" w:date="2018-11-16T16:20:00Z">
              <w:r w:rsidDel="00B64236">
                <w:delText xml:space="preserve">                 </w:delText>
              </w:r>
            </w:del>
            <w:r w:rsidRPr="003B2750">
              <w:t>step aerobik atd.)</w:t>
            </w:r>
          </w:p>
          <w:p w14:paraId="4D112FF7" w14:textId="77777777" w:rsidR="00BD26BB" w:rsidRDefault="00BD26BB">
            <w:pPr>
              <w:autoSpaceDE w:val="0"/>
              <w:autoSpaceDN w:val="0"/>
              <w:adjustRightInd w:val="0"/>
              <w:ind w:left="38"/>
              <w:rPr>
                <w:ins w:id="5942" w:author="Matyas Adam" w:date="2018-11-16T16:18:00Z"/>
              </w:rPr>
              <w:pPrChange w:id="5943" w:author="Matyas Adam" w:date="2018-11-16T16:22:00Z">
                <w:pPr>
                  <w:autoSpaceDE w:val="0"/>
                  <w:autoSpaceDN w:val="0"/>
                  <w:adjustRightInd w:val="0"/>
                </w:pPr>
              </w:pPrChange>
            </w:pPr>
            <w:r w:rsidRPr="00CD682C">
              <w:rPr>
                <w:b/>
              </w:rPr>
              <w:t>Indoor Cycling, spinning</w:t>
            </w:r>
            <w:del w:id="5944" w:author="Matyas Adam" w:date="2018-11-16T16:18:00Z">
              <w:r w:rsidRPr="003B2750" w:rsidDel="00B64236">
                <w:delText xml:space="preserve"> - </w:delText>
              </w:r>
            </w:del>
          </w:p>
          <w:p w14:paraId="276A0481" w14:textId="77777777" w:rsidR="00BD26BB" w:rsidDel="00B64236" w:rsidRDefault="00BD26BB">
            <w:pPr>
              <w:pStyle w:val="Odstavecseseznamem"/>
              <w:autoSpaceDE w:val="0"/>
              <w:autoSpaceDN w:val="0"/>
              <w:adjustRightInd w:val="0"/>
              <w:ind w:left="322"/>
              <w:rPr>
                <w:del w:id="5945" w:author="Matyas Adam" w:date="2018-11-16T16:18:00Z"/>
              </w:rPr>
              <w:pPrChange w:id="5946" w:author="Matyas Adam" w:date="2018-11-16T16:21:00Z">
                <w:pPr>
                  <w:autoSpaceDE w:val="0"/>
                  <w:autoSpaceDN w:val="0"/>
                  <w:adjustRightInd w:val="0"/>
                </w:pPr>
              </w:pPrChange>
            </w:pPr>
            <w:ins w:id="5947" w:author="Matyas Adam" w:date="2018-11-16T16:21:00Z">
              <w:r>
                <w:t xml:space="preserve">- </w:t>
              </w:r>
            </w:ins>
            <w:r w:rsidRPr="003B2750">
              <w:t>moderní forma kondi</w:t>
            </w:r>
            <w:r w:rsidRPr="0015666E">
              <w:rPr>
                <w:rFonts w:cs="TimesNewRoman"/>
              </w:rPr>
              <w:t>č</w:t>
            </w:r>
            <w:r w:rsidRPr="003B2750">
              <w:t xml:space="preserve">ního programu provozovaného na speciálních spinningových </w:t>
            </w:r>
            <w:del w:id="5948" w:author="Matyas Adam" w:date="2018-11-16T16:18:00Z">
              <w:r w:rsidRPr="003B2750" w:rsidDel="00B64236">
                <w:br/>
                <w:delText xml:space="preserve">           </w:delText>
              </w:r>
              <w:r w:rsidDel="00B64236">
                <w:delText xml:space="preserve"> </w:delText>
              </w:r>
              <w:r w:rsidRPr="003B2750" w:rsidDel="00B64236">
                <w:delText xml:space="preserve">   </w:delText>
              </w:r>
              <w:r w:rsidDel="00B64236">
                <w:delText xml:space="preserve">    </w:delText>
              </w:r>
              <w:r w:rsidRPr="003B2750" w:rsidDel="00B64236">
                <w:delText xml:space="preserve"> </w:delText>
              </w:r>
              <w:r w:rsidDel="00B64236">
                <w:delText xml:space="preserve">                             </w:delText>
              </w:r>
            </w:del>
            <w:r w:rsidRPr="003B2750">
              <w:t>cyklotrenažerech pod vedením odborných instruktor</w:t>
            </w:r>
            <w:r w:rsidRPr="0015666E">
              <w:rPr>
                <w:rFonts w:cs="TimesNewRoman"/>
              </w:rPr>
              <w:t xml:space="preserve">ů </w:t>
            </w:r>
            <w:r w:rsidRPr="003B2750">
              <w:t>pestrou formou s</w:t>
            </w:r>
            <w:del w:id="5949" w:author="Matyas Adam" w:date="2018-11-16T16:18:00Z">
              <w:r w:rsidRPr="003B2750" w:rsidDel="00B64236">
                <w:delText xml:space="preserve"> </w:delText>
              </w:r>
            </w:del>
            <w:ins w:id="5950" w:author="Matyas Adam" w:date="2018-11-16T16:18:00Z">
              <w:r>
                <w:t> </w:t>
              </w:r>
            </w:ins>
            <w:r w:rsidRPr="003B2750">
              <w:t>individuálním</w:t>
            </w:r>
            <w:ins w:id="5951" w:author="Matyas Adam" w:date="2018-11-16T16:18:00Z">
              <w:r>
                <w:t xml:space="preserve"> </w:t>
              </w:r>
            </w:ins>
            <w:del w:id="5952" w:author="Matyas Adam" w:date="2018-11-16T16:18:00Z">
              <w:r w:rsidRPr="003B2750" w:rsidDel="00B64236">
                <w:delText xml:space="preserve"> </w:delText>
              </w:r>
              <w:r w:rsidDel="00B64236">
                <w:delText xml:space="preserve">                  </w:delText>
              </w:r>
            </w:del>
          </w:p>
          <w:p w14:paraId="293B8050" w14:textId="77777777" w:rsidR="00BD26BB" w:rsidRDefault="00BD26BB">
            <w:pPr>
              <w:pStyle w:val="Odstavecseseznamem"/>
              <w:ind w:left="322"/>
              <w:pPrChange w:id="5953" w:author="Matyas Adam" w:date="2018-11-16T16:21:00Z">
                <w:pPr>
                  <w:autoSpaceDE w:val="0"/>
                  <w:autoSpaceDN w:val="0"/>
                  <w:adjustRightInd w:val="0"/>
                </w:pPr>
              </w:pPrChange>
            </w:pPr>
            <w:del w:id="5954" w:author="Matyas Adam" w:date="2018-11-16T16:18:00Z">
              <w:r w:rsidDel="00B64236">
                <w:delText xml:space="preserve">                                                 </w:delText>
              </w:r>
            </w:del>
            <w:r w:rsidRPr="003B2750">
              <w:t>prog</w:t>
            </w:r>
            <w:r>
              <w:t xml:space="preserve">ramem pro zlepšení </w:t>
            </w:r>
            <w:r w:rsidRPr="003B2750">
              <w:t xml:space="preserve"> fyzické kondice.</w:t>
            </w:r>
          </w:p>
          <w:p w14:paraId="6AB6406C" w14:textId="77777777" w:rsidR="00BD26BB" w:rsidRDefault="00BD26BB">
            <w:pPr>
              <w:autoSpaceDE w:val="0"/>
              <w:autoSpaceDN w:val="0"/>
              <w:adjustRightInd w:val="0"/>
              <w:ind w:left="38"/>
              <w:rPr>
                <w:ins w:id="5955" w:author="Matyas Adam" w:date="2018-11-16T16:19:00Z"/>
              </w:rPr>
              <w:pPrChange w:id="5956" w:author="Matyas Adam" w:date="2018-11-16T16:22:00Z">
                <w:pPr>
                  <w:autoSpaceDE w:val="0"/>
                  <w:autoSpaceDN w:val="0"/>
                  <w:adjustRightInd w:val="0"/>
                </w:pPr>
              </w:pPrChange>
            </w:pPr>
            <w:r>
              <w:rPr>
                <w:b/>
              </w:rPr>
              <w:t>Sálová k</w:t>
            </w:r>
            <w:r w:rsidRPr="00CD682C">
              <w:rPr>
                <w:b/>
              </w:rPr>
              <w:t>opaná</w:t>
            </w:r>
          </w:p>
          <w:p w14:paraId="6CD25463" w14:textId="77777777" w:rsidR="00BD26BB" w:rsidDel="00B64236" w:rsidRDefault="00BD26BB">
            <w:pPr>
              <w:autoSpaceDE w:val="0"/>
              <w:autoSpaceDN w:val="0"/>
              <w:adjustRightInd w:val="0"/>
              <w:ind w:left="322"/>
              <w:rPr>
                <w:del w:id="5957" w:author="Matyas Adam" w:date="2018-11-16T16:19:00Z"/>
              </w:rPr>
              <w:pPrChange w:id="5958" w:author="Matyas Adam" w:date="2018-11-16T16:21:00Z">
                <w:pPr>
                  <w:autoSpaceDE w:val="0"/>
                  <w:autoSpaceDN w:val="0"/>
                  <w:adjustRightInd w:val="0"/>
                </w:pPr>
              </w:pPrChange>
            </w:pPr>
            <w:ins w:id="5959" w:author="Matyas Adam" w:date="2018-11-16T16:21:00Z">
              <w:r>
                <w:t xml:space="preserve">- </w:t>
              </w:r>
            </w:ins>
            <w:del w:id="5960" w:author="Matyas Adam" w:date="2018-11-16T16:19:00Z">
              <w:r w:rsidRPr="003B2750" w:rsidDel="00B64236">
                <w:delText xml:space="preserve"> - </w:delText>
              </w:r>
            </w:del>
            <w:r w:rsidRPr="003B2750">
              <w:t xml:space="preserve">cílem této aktivity je rozvíjet individuální </w:t>
            </w:r>
            <w:r w:rsidRPr="0015666E">
              <w:rPr>
                <w:rFonts w:cs="TimesNewRoman"/>
              </w:rPr>
              <w:t>č</w:t>
            </w:r>
            <w:r w:rsidRPr="003B2750">
              <w:t>innosti hrá</w:t>
            </w:r>
            <w:r w:rsidRPr="0015666E">
              <w:rPr>
                <w:rFonts w:cs="TimesNewRoman"/>
              </w:rPr>
              <w:t>čů</w:t>
            </w:r>
            <w:r w:rsidRPr="003B2750">
              <w:t>, vedení mí</w:t>
            </w:r>
            <w:r w:rsidRPr="0015666E">
              <w:rPr>
                <w:rFonts w:cs="TimesNewRoman"/>
              </w:rPr>
              <w:t>č</w:t>
            </w:r>
            <w:r w:rsidRPr="003B2750">
              <w:t>e, st</w:t>
            </w:r>
            <w:r w:rsidRPr="0015666E">
              <w:rPr>
                <w:rFonts w:cs="TimesNewRoman"/>
              </w:rPr>
              <w:t>ř</w:t>
            </w:r>
            <w:r w:rsidRPr="003B2750">
              <w:t>elba, p</w:t>
            </w:r>
            <w:r w:rsidRPr="0015666E">
              <w:rPr>
                <w:rFonts w:cs="TimesNewRoman"/>
              </w:rPr>
              <w:t>ř</w:t>
            </w:r>
            <w:r w:rsidRPr="003B2750">
              <w:t xml:space="preserve">ihrávka na krátkou, </w:t>
            </w:r>
          </w:p>
          <w:p w14:paraId="5BFC3C0B" w14:textId="77777777" w:rsidR="00BD26BB" w:rsidRPr="00E45CC8" w:rsidDel="00B64236" w:rsidRDefault="00BD26BB">
            <w:pPr>
              <w:ind w:left="322"/>
              <w:rPr>
                <w:del w:id="5961" w:author="Matyas Adam" w:date="2018-11-16T16:19:00Z"/>
                <w:rFonts w:cs="TimesNewRoman"/>
              </w:rPr>
              <w:pPrChange w:id="5962" w:author="Matyas Adam" w:date="2018-11-16T16:21:00Z">
                <w:pPr>
                  <w:autoSpaceDE w:val="0"/>
                  <w:autoSpaceDN w:val="0"/>
                  <w:adjustRightInd w:val="0"/>
                </w:pPr>
              </w:pPrChange>
            </w:pPr>
            <w:del w:id="5963" w:author="Matyas Adam" w:date="2018-11-16T16:19:00Z">
              <w:r w:rsidDel="00B64236">
                <w:delText xml:space="preserve">                            </w:delText>
              </w:r>
              <w:r w:rsidRPr="003B2750" w:rsidDel="00B64236">
                <w:delText>S</w:delText>
              </w:r>
            </w:del>
            <w:ins w:id="5964" w:author="Matyas Adam" w:date="2018-11-16T16:19:00Z">
              <w:r>
                <w:t>s</w:t>
              </w:r>
            </w:ins>
            <w:r w:rsidRPr="003B2750">
              <w:t>t</w:t>
            </w:r>
            <w:r w:rsidRPr="0015666E">
              <w:rPr>
                <w:rFonts w:cs="TimesNewRoman"/>
              </w:rPr>
              <w:t>ř</w:t>
            </w:r>
            <w:r>
              <w:t xml:space="preserve">ední </w:t>
            </w:r>
            <w:r w:rsidRPr="003B2750">
              <w:t>a dlouhou vzdálenost, dribling s mí</w:t>
            </w:r>
            <w:r w:rsidRPr="0015666E">
              <w:rPr>
                <w:rFonts w:cs="TimesNewRoman"/>
              </w:rPr>
              <w:t>č</w:t>
            </w:r>
            <w:r w:rsidRPr="003B2750">
              <w:t>em, kondi</w:t>
            </w:r>
            <w:r w:rsidRPr="0015666E">
              <w:rPr>
                <w:rFonts w:cs="TimesNewRoman"/>
              </w:rPr>
              <w:t>č</w:t>
            </w:r>
            <w:r w:rsidRPr="003B2750">
              <w:t xml:space="preserve">ní trénink, herní </w:t>
            </w:r>
            <w:r w:rsidRPr="0015666E">
              <w:rPr>
                <w:rFonts w:cs="TimesNewRoman"/>
              </w:rPr>
              <w:t>č</w:t>
            </w:r>
            <w:r w:rsidRPr="003B2750">
              <w:t>innosti družstva i jednotlivc</w:t>
            </w:r>
            <w:r w:rsidRPr="0015666E">
              <w:rPr>
                <w:rFonts w:cs="TimesNewRoman"/>
              </w:rPr>
              <w:t xml:space="preserve">ů </w:t>
            </w:r>
            <w:del w:id="5965" w:author="Matyas Adam" w:date="2018-11-16T16:19:00Z">
              <w:r w:rsidRPr="00E45CC8" w:rsidDel="00B64236">
                <w:rPr>
                  <w:rFonts w:cs="TimesNewRoman"/>
                </w:rPr>
                <w:delText xml:space="preserve">                   </w:delText>
              </w:r>
            </w:del>
          </w:p>
          <w:p w14:paraId="7698695B" w14:textId="77777777" w:rsidR="00BD26BB" w:rsidRPr="003B2750" w:rsidRDefault="00BD26BB">
            <w:pPr>
              <w:ind w:left="322"/>
              <w:pPrChange w:id="5966" w:author="Matyas Adam" w:date="2018-11-16T16:21:00Z">
                <w:pPr>
                  <w:autoSpaceDE w:val="0"/>
                  <w:autoSpaceDN w:val="0"/>
                  <w:adjustRightInd w:val="0"/>
                </w:pPr>
              </w:pPrChange>
            </w:pPr>
            <w:del w:id="5967" w:author="Matyas Adam" w:date="2018-11-16T16:19:00Z">
              <w:r w:rsidRPr="00E45CC8" w:rsidDel="00B64236">
                <w:rPr>
                  <w:rFonts w:cs="TimesNewRoman"/>
                </w:rPr>
                <w:delText xml:space="preserve">                            </w:delText>
              </w:r>
            </w:del>
            <w:r>
              <w:t xml:space="preserve">rozvíjeny </w:t>
            </w:r>
            <w:r w:rsidRPr="003B2750">
              <w:t>v </w:t>
            </w:r>
            <w:r w:rsidRPr="0015666E">
              <w:rPr>
                <w:rFonts w:cs="TimesNewRoman"/>
              </w:rPr>
              <w:t>ř</w:t>
            </w:r>
            <w:r w:rsidRPr="003B2750">
              <w:t>ádné h</w:t>
            </w:r>
            <w:r w:rsidRPr="0015666E">
              <w:rPr>
                <w:rFonts w:cs="TimesNewRoman"/>
              </w:rPr>
              <w:t>ř</w:t>
            </w:r>
            <w:r w:rsidRPr="003B2750">
              <w:t>e.</w:t>
            </w:r>
          </w:p>
          <w:p w14:paraId="500EAF75" w14:textId="77777777" w:rsidR="00BD26BB" w:rsidRDefault="00BD26BB">
            <w:pPr>
              <w:autoSpaceDE w:val="0"/>
              <w:autoSpaceDN w:val="0"/>
              <w:adjustRightInd w:val="0"/>
              <w:ind w:left="38"/>
              <w:rPr>
                <w:ins w:id="5968" w:author="Matyas Adam" w:date="2018-11-16T16:19:00Z"/>
                <w:b/>
              </w:rPr>
              <w:pPrChange w:id="5969" w:author="Matyas Adam" w:date="2018-11-16T16:22:00Z">
                <w:pPr>
                  <w:autoSpaceDE w:val="0"/>
                  <w:autoSpaceDN w:val="0"/>
                  <w:adjustRightInd w:val="0"/>
                </w:pPr>
              </w:pPrChange>
            </w:pPr>
            <w:r w:rsidRPr="00CD682C">
              <w:rPr>
                <w:b/>
              </w:rPr>
              <w:t>Squash</w:t>
            </w:r>
          </w:p>
          <w:p w14:paraId="5E6E0ED1" w14:textId="77777777" w:rsidR="00BD26BB" w:rsidRPr="003B2750" w:rsidRDefault="00BD26BB">
            <w:pPr>
              <w:autoSpaceDE w:val="0"/>
              <w:autoSpaceDN w:val="0"/>
              <w:adjustRightInd w:val="0"/>
              <w:ind w:left="322"/>
              <w:pPrChange w:id="5970" w:author="Matyas Adam" w:date="2018-11-16T16:20:00Z">
                <w:pPr>
                  <w:autoSpaceDE w:val="0"/>
                  <w:autoSpaceDN w:val="0"/>
                  <w:adjustRightInd w:val="0"/>
                </w:pPr>
              </w:pPrChange>
            </w:pPr>
            <w:ins w:id="5971" w:author="Matyas Adam" w:date="2018-11-16T16:20:00Z">
              <w:r>
                <w:t xml:space="preserve">- </w:t>
              </w:r>
            </w:ins>
            <w:del w:id="5972" w:author="Matyas Adam" w:date="2018-11-16T16:19:00Z">
              <w:r w:rsidRPr="003B2750" w:rsidDel="00B64236">
                <w:delText xml:space="preserve"> - </w:delText>
              </w:r>
            </w:del>
            <w:r w:rsidRPr="003B2750">
              <w:t>pat</w:t>
            </w:r>
            <w:r w:rsidRPr="0015666E">
              <w:rPr>
                <w:rFonts w:cs="TimesNewRoman"/>
              </w:rPr>
              <w:t>ř</w:t>
            </w:r>
            <w:r w:rsidRPr="003B2750">
              <w:t>í do tzv. pálkových her. Jsou rozvíjeny základní údery, pohyb hrá</w:t>
            </w:r>
            <w:r w:rsidRPr="0015666E">
              <w:rPr>
                <w:rFonts w:cs="TimesNewRoman"/>
              </w:rPr>
              <w:t>č</w:t>
            </w:r>
            <w:r w:rsidRPr="003B2750">
              <w:t>e, technika a taktické prvky p</w:t>
            </w:r>
            <w:r w:rsidRPr="0015666E">
              <w:rPr>
                <w:rFonts w:cs="TimesNewRoman"/>
              </w:rPr>
              <w:t>ř</w:t>
            </w:r>
            <w:r w:rsidRPr="003B2750">
              <w:t>i h</w:t>
            </w:r>
            <w:r w:rsidRPr="0015666E">
              <w:rPr>
                <w:rFonts w:cs="TimesNewRoman"/>
              </w:rPr>
              <w:t>ř</w:t>
            </w:r>
            <w:r w:rsidRPr="003B2750">
              <w:t>e.</w:t>
            </w:r>
            <w:ins w:id="5973" w:author="Matyas Adam" w:date="2018-11-16T16:19:00Z">
              <w:r>
                <w:t xml:space="preserve"> </w:t>
              </w:r>
            </w:ins>
            <w:del w:id="5974" w:author="Matyas Adam" w:date="2018-11-16T16:19:00Z">
              <w:r w:rsidRPr="003B2750" w:rsidDel="00B64236">
                <w:delText xml:space="preserve"> </w:delText>
              </w:r>
              <w:r w:rsidRPr="003B2750" w:rsidDel="00B64236">
                <w:br/>
                <w:delText xml:space="preserve">               </w:delText>
              </w:r>
            </w:del>
            <w:r w:rsidRPr="003B2750">
              <w:t>Fyzicky náro</w:t>
            </w:r>
            <w:r w:rsidRPr="0015666E">
              <w:rPr>
                <w:rFonts w:cs="TimesNewRoman"/>
              </w:rPr>
              <w:t>č</w:t>
            </w:r>
            <w:r w:rsidRPr="003B2750">
              <w:t>ná, ale pestrá pálková hra.</w:t>
            </w:r>
          </w:p>
          <w:p w14:paraId="3F3B56AC" w14:textId="77777777" w:rsidR="00BD26BB" w:rsidRDefault="00BD26BB">
            <w:pPr>
              <w:autoSpaceDE w:val="0"/>
              <w:autoSpaceDN w:val="0"/>
              <w:adjustRightInd w:val="0"/>
              <w:ind w:left="38"/>
              <w:rPr>
                <w:ins w:id="5975" w:author="Matyas Adam" w:date="2018-11-16T16:19:00Z"/>
              </w:rPr>
              <w:pPrChange w:id="5976" w:author="Matyas Adam" w:date="2018-11-16T16:22:00Z">
                <w:pPr>
                  <w:autoSpaceDE w:val="0"/>
                  <w:autoSpaceDN w:val="0"/>
                  <w:adjustRightInd w:val="0"/>
                </w:pPr>
              </w:pPrChange>
            </w:pPr>
            <w:r w:rsidRPr="009E1C63">
              <w:rPr>
                <w:b/>
              </w:rPr>
              <w:t>Stolní tenis</w:t>
            </w:r>
            <w:r>
              <w:t xml:space="preserve"> </w:t>
            </w:r>
          </w:p>
          <w:p w14:paraId="6278C9CB" w14:textId="77777777" w:rsidR="00BD26BB" w:rsidDel="00B64236" w:rsidRDefault="00BD26BB">
            <w:pPr>
              <w:autoSpaceDE w:val="0"/>
              <w:autoSpaceDN w:val="0"/>
              <w:adjustRightInd w:val="0"/>
              <w:ind w:left="322"/>
              <w:rPr>
                <w:del w:id="5977" w:author="Matyas Adam" w:date="2018-11-16T16:19:00Z"/>
              </w:rPr>
              <w:pPrChange w:id="5978" w:author="Matyas Adam" w:date="2018-11-16T16:20:00Z">
                <w:pPr>
                  <w:autoSpaceDE w:val="0"/>
                  <w:autoSpaceDN w:val="0"/>
                  <w:adjustRightInd w:val="0"/>
                </w:pPr>
              </w:pPrChange>
            </w:pPr>
            <w:ins w:id="5979" w:author="Matyas Adam" w:date="2018-11-16T16:19:00Z">
              <w:r>
                <w:t xml:space="preserve">- </w:t>
              </w:r>
            </w:ins>
            <w:del w:id="5980" w:author="Matyas Adam" w:date="2018-11-16T16:19:00Z">
              <w:r w:rsidDel="00B64236">
                <w:delText xml:space="preserve">- </w:delText>
              </w:r>
            </w:del>
            <w:ins w:id="5981" w:author="Matyas Adam" w:date="2018-11-16T16:20:00Z">
              <w:r>
                <w:t>c</w:t>
              </w:r>
            </w:ins>
            <w:del w:id="5982" w:author="Matyas Adam" w:date="2018-11-16T16:20:00Z">
              <w:r w:rsidDel="00B64236">
                <w:delText>C</w:delText>
              </w:r>
            </w:del>
            <w:r>
              <w:t xml:space="preserve">ílem předmětu je dosáhnout toho, aby každý student zvládl všechny základní údery stolního tenisu a </w:t>
            </w:r>
          </w:p>
          <w:p w14:paraId="4EE24B42" w14:textId="77777777" w:rsidR="00BD26BB" w:rsidDel="00B64236" w:rsidRDefault="00BD26BB">
            <w:pPr>
              <w:ind w:left="322"/>
              <w:rPr>
                <w:del w:id="5983" w:author="Matyas Adam" w:date="2018-11-16T16:19:00Z"/>
              </w:rPr>
              <w:pPrChange w:id="5984" w:author="Matyas Adam" w:date="2018-11-16T16:20:00Z">
                <w:pPr>
                  <w:autoSpaceDE w:val="0"/>
                  <w:autoSpaceDN w:val="0"/>
                  <w:adjustRightInd w:val="0"/>
                </w:pPr>
              </w:pPrChange>
            </w:pPr>
            <w:del w:id="5985" w:author="Matyas Adam" w:date="2018-11-16T16:19:00Z">
              <w:r w:rsidDel="00B64236">
                <w:delText xml:space="preserve">                   </w:delText>
              </w:r>
            </w:del>
            <w:r>
              <w:t>byl schopen samostatné hry. Student se seznámí se základy pravidel hry stolního tenisu a osvojí si základní</w:t>
            </w:r>
            <w:ins w:id="5986" w:author="Matyas Adam" w:date="2018-11-16T16:19:00Z">
              <w:r>
                <w:t xml:space="preserve"> </w:t>
              </w:r>
            </w:ins>
            <w:del w:id="5987" w:author="Matyas Adam" w:date="2018-11-16T16:19:00Z">
              <w:r w:rsidDel="00B64236">
                <w:delText xml:space="preserve"> </w:delText>
              </w:r>
            </w:del>
          </w:p>
          <w:p w14:paraId="5A6E0D00" w14:textId="77777777" w:rsidR="00BD26BB" w:rsidRDefault="00BD26BB">
            <w:pPr>
              <w:ind w:left="322"/>
              <w:pPrChange w:id="5988" w:author="Matyas Adam" w:date="2018-11-16T16:20:00Z">
                <w:pPr>
                  <w:autoSpaceDE w:val="0"/>
                  <w:autoSpaceDN w:val="0"/>
                  <w:adjustRightInd w:val="0"/>
                </w:pPr>
              </w:pPrChange>
            </w:pPr>
            <w:del w:id="5989" w:author="Matyas Adam" w:date="2018-11-16T16:19:00Z">
              <w:r w:rsidDel="00B64236">
                <w:delText xml:space="preserve">                   </w:delText>
              </w:r>
            </w:del>
            <w:r>
              <w:t>technicko</w:t>
            </w:r>
            <w:del w:id="5990" w:author="Matyas Adam" w:date="2018-11-16T16:19:00Z">
              <w:r w:rsidDel="00B64236">
                <w:delText xml:space="preserve"> - </w:delText>
              </w:r>
            </w:del>
            <w:r>
              <w:t>taktické úkoly v samotné hře.</w:t>
            </w:r>
          </w:p>
          <w:p w14:paraId="4AF593AA" w14:textId="77777777" w:rsidR="00BD26BB" w:rsidRDefault="00BD26BB">
            <w:pPr>
              <w:autoSpaceDE w:val="0"/>
              <w:autoSpaceDN w:val="0"/>
              <w:adjustRightInd w:val="0"/>
              <w:ind w:left="38"/>
              <w:rPr>
                <w:ins w:id="5991" w:author="Matyas Adam" w:date="2018-11-16T16:19:00Z"/>
                <w:color w:val="000000"/>
                <w:szCs w:val="24"/>
              </w:rPr>
              <w:pPrChange w:id="5992" w:author="Matyas Adam" w:date="2018-11-16T16:22:00Z">
                <w:pPr>
                  <w:autoSpaceDE w:val="0"/>
                  <w:autoSpaceDN w:val="0"/>
                  <w:adjustRightInd w:val="0"/>
                </w:pPr>
              </w:pPrChange>
            </w:pPr>
            <w:r w:rsidRPr="00D765CF">
              <w:rPr>
                <w:b/>
                <w:color w:val="000000"/>
                <w:szCs w:val="24"/>
              </w:rPr>
              <w:t>Posilování a fitnes</w:t>
            </w:r>
          </w:p>
          <w:p w14:paraId="4A2EB25B" w14:textId="77777777" w:rsidR="00BD26BB" w:rsidRPr="00B64236" w:rsidDel="00B64236" w:rsidRDefault="00BD26BB">
            <w:pPr>
              <w:autoSpaceDE w:val="0"/>
              <w:autoSpaceDN w:val="0"/>
              <w:adjustRightInd w:val="0"/>
              <w:ind w:left="322"/>
              <w:rPr>
                <w:del w:id="5993" w:author="Matyas Adam" w:date="2018-11-16T16:20:00Z"/>
                <w:color w:val="000000"/>
                <w:szCs w:val="24"/>
                <w:rPrChange w:id="5994" w:author="Matyas Adam" w:date="2018-11-16T16:22:00Z">
                  <w:rPr>
                    <w:del w:id="5995" w:author="Matyas Adam" w:date="2018-11-16T16:20:00Z"/>
                  </w:rPr>
                </w:rPrChange>
              </w:rPr>
              <w:pPrChange w:id="5996" w:author="Matyas Adam" w:date="2018-11-16T16:22:00Z">
                <w:pPr>
                  <w:autoSpaceDE w:val="0"/>
                  <w:autoSpaceDN w:val="0"/>
                  <w:adjustRightInd w:val="0"/>
                </w:pPr>
              </w:pPrChange>
            </w:pPr>
            <w:ins w:id="5997" w:author="Matyas Adam" w:date="2018-11-16T16:22:00Z">
              <w:r w:rsidRPr="0015666E">
                <w:rPr>
                  <w:color w:val="000000"/>
                  <w:szCs w:val="24"/>
                </w:rPr>
                <w:t>-</w:t>
              </w:r>
              <w:r>
                <w:rPr>
                  <w:color w:val="000000"/>
                  <w:szCs w:val="24"/>
                </w:rPr>
                <w:t xml:space="preserve"> </w:t>
              </w:r>
            </w:ins>
            <w:del w:id="5998" w:author="Matyas Adam" w:date="2018-11-16T16:19:00Z">
              <w:r w:rsidRPr="00B64236" w:rsidDel="00B64236">
                <w:rPr>
                  <w:color w:val="000000"/>
                  <w:szCs w:val="24"/>
                  <w:rPrChange w:id="5999" w:author="Matyas Adam" w:date="2018-11-16T16:22:00Z">
                    <w:rPr/>
                  </w:rPrChange>
                </w:rPr>
                <w:delText xml:space="preserve"> – </w:delText>
              </w:r>
            </w:del>
            <w:r w:rsidRPr="00B64236">
              <w:rPr>
                <w:color w:val="000000"/>
                <w:szCs w:val="24"/>
                <w:rPrChange w:id="6000" w:author="Matyas Adam" w:date="2018-11-16T16:22:00Z">
                  <w:rPr/>
                </w:rPrChange>
              </w:rPr>
              <w:t>základy kondičního posilování. Posilování základních svalových partií. Nácvik dýchání,</w:t>
            </w:r>
            <w:ins w:id="6001" w:author="Matyas Adam" w:date="2018-11-16T16:20:00Z">
              <w:r w:rsidRPr="00B64236">
                <w:rPr>
                  <w:color w:val="000000"/>
                  <w:szCs w:val="24"/>
                  <w:rPrChange w:id="6002" w:author="Matyas Adam" w:date="2018-11-16T16:22:00Z">
                    <w:rPr/>
                  </w:rPrChange>
                </w:rPr>
                <w:t xml:space="preserve"> </w:t>
              </w:r>
            </w:ins>
            <w:del w:id="6003" w:author="Matyas Adam" w:date="2018-11-16T16:20:00Z">
              <w:r w:rsidRPr="00B64236" w:rsidDel="00B64236">
                <w:rPr>
                  <w:color w:val="000000"/>
                  <w:szCs w:val="24"/>
                  <w:rPrChange w:id="6004" w:author="Matyas Adam" w:date="2018-11-16T16:22:00Z">
                    <w:rPr/>
                  </w:rPrChange>
                </w:rPr>
                <w:delText xml:space="preserve">     </w:delText>
              </w:r>
            </w:del>
          </w:p>
          <w:p w14:paraId="7C7D1F7A" w14:textId="77777777" w:rsidR="00BD26BB" w:rsidRPr="00E45CC8" w:rsidRDefault="00BD26BB">
            <w:pPr>
              <w:ind w:left="322"/>
              <w:pPrChange w:id="6005" w:author="Matyas Adam" w:date="2018-11-16T16:22:00Z">
                <w:pPr>
                  <w:autoSpaceDE w:val="0"/>
                  <w:autoSpaceDN w:val="0"/>
                  <w:adjustRightInd w:val="0"/>
                </w:pPr>
              </w:pPrChange>
            </w:pPr>
            <w:del w:id="6006" w:author="Matyas Adam" w:date="2018-11-16T16:20:00Z">
              <w:r w:rsidRPr="0015666E" w:rsidDel="00B64236">
                <w:delText xml:space="preserve">                       </w:delText>
              </w:r>
            </w:del>
            <w:r w:rsidRPr="00E45CC8">
              <w:t xml:space="preserve">technika posilování. </w:t>
            </w:r>
          </w:p>
        </w:tc>
      </w:tr>
      <w:tr w:rsidR="00BD26BB" w14:paraId="5AFABAD4" w14:textId="77777777" w:rsidTr="00495DC8">
        <w:trPr>
          <w:trHeight w:val="265"/>
        </w:trPr>
        <w:tc>
          <w:tcPr>
            <w:tcW w:w="3653" w:type="dxa"/>
            <w:gridSpan w:val="2"/>
            <w:tcBorders>
              <w:top w:val="nil"/>
            </w:tcBorders>
            <w:shd w:val="clear" w:color="auto" w:fill="F7CAAC"/>
          </w:tcPr>
          <w:p w14:paraId="582EF25C" w14:textId="77777777" w:rsidR="00BD26BB" w:rsidRDefault="00BD26BB" w:rsidP="00495DC8">
            <w:pPr>
              <w:jc w:val="both"/>
            </w:pPr>
            <w:r>
              <w:rPr>
                <w:b/>
              </w:rPr>
              <w:t>Studijní literatura a studijní pomůcky</w:t>
            </w:r>
          </w:p>
        </w:tc>
        <w:tc>
          <w:tcPr>
            <w:tcW w:w="6202" w:type="dxa"/>
            <w:gridSpan w:val="6"/>
            <w:tcBorders>
              <w:top w:val="nil"/>
              <w:bottom w:val="nil"/>
            </w:tcBorders>
          </w:tcPr>
          <w:p w14:paraId="1C1489E4" w14:textId="77777777" w:rsidR="00BD26BB" w:rsidRDefault="00BD26BB" w:rsidP="00495DC8">
            <w:pPr>
              <w:jc w:val="both"/>
            </w:pPr>
          </w:p>
        </w:tc>
      </w:tr>
      <w:tr w:rsidR="00BD26BB" w14:paraId="65B75F10" w14:textId="77777777" w:rsidTr="00495DC8">
        <w:trPr>
          <w:trHeight w:val="823"/>
        </w:trPr>
        <w:tc>
          <w:tcPr>
            <w:tcW w:w="9855" w:type="dxa"/>
            <w:gridSpan w:val="8"/>
            <w:tcBorders>
              <w:top w:val="nil"/>
            </w:tcBorders>
          </w:tcPr>
          <w:p w14:paraId="5FDE5066" w14:textId="77777777" w:rsidR="00BD26BB" w:rsidRDefault="00BD26BB">
            <w:pPr>
              <w:ind w:left="38"/>
              <w:jc w:val="both"/>
              <w:pPrChange w:id="6007" w:author="PS" w:date="2018-11-25T15:20:00Z">
                <w:pPr>
                  <w:jc w:val="both"/>
                </w:pPr>
              </w:pPrChange>
            </w:pPr>
            <w:r w:rsidRPr="00E30029">
              <w:rPr>
                <w:caps/>
                <w:rPrChange w:id="6008" w:author="Matyas Adam" w:date="2018-11-16T16:22:00Z">
                  <w:rPr/>
                </w:rPrChange>
              </w:rPr>
              <w:t>Macáková, Marcela.</w:t>
            </w:r>
            <w:r>
              <w:t xml:space="preserve"> </w:t>
            </w:r>
            <w:r>
              <w:rPr>
                <w:i/>
                <w:iCs/>
              </w:rPr>
              <w:t>Aerobik :moderní formy aerobiku, výživa a cviky pro dobrou kondici, soutěže v aerobiku</w:t>
            </w:r>
            <w:r>
              <w:t>. Praha : Grada, 2001.</w:t>
            </w:r>
          </w:p>
          <w:p w14:paraId="6EBF3CC8" w14:textId="77777777" w:rsidR="00BD26BB" w:rsidRDefault="00BD26BB">
            <w:pPr>
              <w:ind w:left="322" w:hanging="284"/>
              <w:jc w:val="both"/>
              <w:pPrChange w:id="6009" w:author="Matyas Adam" w:date="2018-11-16T16:26:00Z">
                <w:pPr>
                  <w:jc w:val="both"/>
                </w:pPr>
              </w:pPrChange>
            </w:pPr>
            <w:r w:rsidRPr="00E30029">
              <w:rPr>
                <w:caps/>
                <w:rPrChange w:id="6010" w:author="Matyas Adam" w:date="2018-11-16T16:22:00Z">
                  <w:rPr/>
                </w:rPrChange>
              </w:rPr>
              <w:t>Sidwells,</w:t>
            </w:r>
            <w:r>
              <w:t xml:space="preserve"> Ch. </w:t>
            </w:r>
            <w:r>
              <w:rPr>
                <w:i/>
                <w:iCs/>
              </w:rPr>
              <w:t>Velká kniha o cyklistice</w:t>
            </w:r>
            <w:r>
              <w:t>. Slovart Bratislava , 2004.</w:t>
            </w:r>
          </w:p>
          <w:p w14:paraId="398BBBCB" w14:textId="77777777" w:rsidR="00BD26BB" w:rsidRDefault="00BD26BB">
            <w:pPr>
              <w:ind w:left="322" w:hanging="284"/>
              <w:jc w:val="both"/>
              <w:pPrChange w:id="6011" w:author="Matyas Adam" w:date="2018-11-16T16:26:00Z">
                <w:pPr>
                  <w:jc w:val="both"/>
                </w:pPr>
              </w:pPrChange>
            </w:pPr>
            <w:r w:rsidRPr="00E30029">
              <w:rPr>
                <w:caps/>
                <w:rPrChange w:id="6012" w:author="Matyas Adam" w:date="2018-11-16T16:22:00Z">
                  <w:rPr/>
                </w:rPrChange>
              </w:rPr>
              <w:t>Johnny,</w:t>
            </w:r>
            <w:r>
              <w:t xml:space="preserve"> G. </w:t>
            </w:r>
            <w:r>
              <w:rPr>
                <w:i/>
                <w:iCs/>
              </w:rPr>
              <w:t>Spinning Instruktor Manual</w:t>
            </w:r>
            <w:r>
              <w:t>.</w:t>
            </w:r>
          </w:p>
          <w:p w14:paraId="40B02D64" w14:textId="77777777" w:rsidR="00BD26BB" w:rsidRDefault="00BD26BB">
            <w:pPr>
              <w:ind w:left="322" w:hanging="284"/>
              <w:jc w:val="both"/>
              <w:pPrChange w:id="6013" w:author="Matyas Adam" w:date="2018-11-16T16:26:00Z">
                <w:pPr>
                  <w:jc w:val="both"/>
                </w:pPr>
              </w:pPrChange>
            </w:pPr>
            <w:r w:rsidRPr="00E30029">
              <w:rPr>
                <w:caps/>
                <w:rPrChange w:id="6014" w:author="Matyas Adam" w:date="2018-11-16T16:22:00Z">
                  <w:rPr/>
                </w:rPrChange>
              </w:rPr>
              <w:t>Neumann, G.,Pfützner A., Hottenrott,</w:t>
            </w:r>
            <w:r>
              <w:t xml:space="preserve"> K. </w:t>
            </w:r>
            <w:r>
              <w:rPr>
                <w:i/>
                <w:iCs/>
              </w:rPr>
              <w:t>Trénink pod kontrolou</w:t>
            </w:r>
            <w:r>
              <w:t>. 2005. ISBN 80-247-0967-3.</w:t>
            </w:r>
          </w:p>
          <w:p w14:paraId="41CA3C94" w14:textId="77777777" w:rsidR="00BD26BB" w:rsidDel="00E30029" w:rsidRDefault="00BD26BB">
            <w:pPr>
              <w:ind w:left="322" w:hanging="284"/>
              <w:jc w:val="both"/>
              <w:rPr>
                <w:del w:id="6015" w:author="Matyas Adam" w:date="2018-11-16T16:22:00Z"/>
              </w:rPr>
              <w:pPrChange w:id="6016" w:author="Matyas Adam" w:date="2018-11-16T16:26:00Z">
                <w:pPr>
                  <w:jc w:val="both"/>
                </w:pPr>
              </w:pPrChange>
            </w:pPr>
            <w:r w:rsidRPr="00E30029">
              <w:rPr>
                <w:caps/>
                <w:rPrChange w:id="6017" w:author="Matyas Adam" w:date="2018-11-16T16:22:00Z">
                  <w:rPr/>
                </w:rPrChange>
              </w:rPr>
              <w:t>Hýbner J.:</w:t>
            </w:r>
            <w:r>
              <w:t xml:space="preserve"> </w:t>
            </w:r>
            <w:r>
              <w:rPr>
                <w:i/>
                <w:iCs/>
              </w:rPr>
              <w:t>Stolní tenis - technika úderů, taktika hry, příprava mládeže</w:t>
            </w:r>
            <w:r>
              <w:t>. Praha: Grada, 2002. ISBN 80-247-0306-8.</w:t>
            </w:r>
          </w:p>
          <w:p w14:paraId="0682DF26" w14:textId="77777777" w:rsidR="00BD26BB" w:rsidRDefault="00BD26BB">
            <w:pPr>
              <w:ind w:left="322" w:hanging="284"/>
              <w:jc w:val="both"/>
              <w:pPrChange w:id="6018" w:author="Matyas Adam" w:date="2018-11-16T16:26:00Z">
                <w:pPr>
                  <w:jc w:val="both"/>
                </w:pPr>
              </w:pPrChange>
            </w:pPr>
          </w:p>
        </w:tc>
      </w:tr>
      <w:tr w:rsidR="00BD26BB" w14:paraId="54B5B4DA"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6C6D3BC" w14:textId="77777777" w:rsidR="00BD26BB" w:rsidRDefault="00BD26BB" w:rsidP="00495DC8">
            <w:pPr>
              <w:jc w:val="center"/>
              <w:rPr>
                <w:b/>
              </w:rPr>
            </w:pPr>
            <w:r>
              <w:rPr>
                <w:b/>
              </w:rPr>
              <w:t>Informace ke kombinované nebo distanční formě</w:t>
            </w:r>
          </w:p>
        </w:tc>
      </w:tr>
      <w:tr w:rsidR="00BD26BB" w14:paraId="09E66448" w14:textId="77777777" w:rsidTr="00495DC8">
        <w:tc>
          <w:tcPr>
            <w:tcW w:w="4787" w:type="dxa"/>
            <w:gridSpan w:val="3"/>
            <w:tcBorders>
              <w:top w:val="single" w:sz="2" w:space="0" w:color="auto"/>
            </w:tcBorders>
            <w:shd w:val="clear" w:color="auto" w:fill="F7CAAC"/>
          </w:tcPr>
          <w:p w14:paraId="59E7FC11" w14:textId="77777777" w:rsidR="00BD26BB" w:rsidRDefault="00BD26BB" w:rsidP="00495DC8">
            <w:pPr>
              <w:jc w:val="both"/>
            </w:pPr>
            <w:r>
              <w:rPr>
                <w:b/>
              </w:rPr>
              <w:t>Rozsah konzultací (soustředění)</w:t>
            </w:r>
          </w:p>
        </w:tc>
        <w:tc>
          <w:tcPr>
            <w:tcW w:w="889" w:type="dxa"/>
            <w:tcBorders>
              <w:top w:val="single" w:sz="2" w:space="0" w:color="auto"/>
            </w:tcBorders>
          </w:tcPr>
          <w:p w14:paraId="33BDEF18" w14:textId="77777777" w:rsidR="00BD26BB" w:rsidRDefault="00BD26BB" w:rsidP="00495DC8">
            <w:pPr>
              <w:jc w:val="both"/>
            </w:pPr>
          </w:p>
        </w:tc>
        <w:tc>
          <w:tcPr>
            <w:tcW w:w="4179" w:type="dxa"/>
            <w:gridSpan w:val="4"/>
            <w:tcBorders>
              <w:top w:val="single" w:sz="2" w:space="0" w:color="auto"/>
            </w:tcBorders>
            <w:shd w:val="clear" w:color="auto" w:fill="F7CAAC"/>
          </w:tcPr>
          <w:p w14:paraId="188A3A2C" w14:textId="77777777" w:rsidR="00BD26BB" w:rsidRDefault="00BD26BB" w:rsidP="00495DC8">
            <w:pPr>
              <w:jc w:val="both"/>
              <w:rPr>
                <w:b/>
              </w:rPr>
            </w:pPr>
            <w:r>
              <w:rPr>
                <w:b/>
              </w:rPr>
              <w:t xml:space="preserve">hodin </w:t>
            </w:r>
          </w:p>
        </w:tc>
      </w:tr>
      <w:tr w:rsidR="00BD26BB" w14:paraId="6AC5B092" w14:textId="77777777" w:rsidTr="00495DC8">
        <w:tc>
          <w:tcPr>
            <w:tcW w:w="9855" w:type="dxa"/>
            <w:gridSpan w:val="8"/>
            <w:shd w:val="clear" w:color="auto" w:fill="F7CAAC"/>
          </w:tcPr>
          <w:p w14:paraId="66A1DDC5" w14:textId="77777777" w:rsidR="00BD26BB" w:rsidRDefault="00BD26BB" w:rsidP="00495DC8">
            <w:pPr>
              <w:jc w:val="both"/>
              <w:rPr>
                <w:b/>
              </w:rPr>
            </w:pPr>
            <w:r>
              <w:rPr>
                <w:b/>
              </w:rPr>
              <w:t>Informace o způsobu kontaktu s vyučujícím</w:t>
            </w:r>
          </w:p>
        </w:tc>
      </w:tr>
      <w:tr w:rsidR="00BD26BB" w14:paraId="39EDA4B0" w14:textId="77777777" w:rsidTr="00495DC8">
        <w:trPr>
          <w:trHeight w:val="186"/>
        </w:trPr>
        <w:tc>
          <w:tcPr>
            <w:tcW w:w="9855" w:type="dxa"/>
            <w:gridSpan w:val="8"/>
          </w:tcPr>
          <w:p w14:paraId="3D13C15B" w14:textId="77777777" w:rsidR="00BD26BB" w:rsidRDefault="00BD26BB" w:rsidP="00495DC8">
            <w:pPr>
              <w:jc w:val="both"/>
            </w:pPr>
          </w:p>
        </w:tc>
      </w:tr>
    </w:tbl>
    <w:p w14:paraId="6CD3CB9A" w14:textId="77777777" w:rsidR="00BD26BB" w:rsidRDefault="00BD26BB">
      <w:pPr>
        <w:spacing w:after="160" w:line="259" w:lineRule="auto"/>
      </w:pPr>
    </w:p>
    <w:p w14:paraId="1436C0B8" w14:textId="77777777" w:rsidR="00BD26BB" w:rsidRDefault="00BD26BB">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7E768279" w14:textId="77777777" w:rsidTr="00495DC8">
        <w:tc>
          <w:tcPr>
            <w:tcW w:w="9855" w:type="dxa"/>
            <w:gridSpan w:val="8"/>
            <w:tcBorders>
              <w:bottom w:val="double" w:sz="4" w:space="0" w:color="auto"/>
            </w:tcBorders>
            <w:shd w:val="clear" w:color="auto" w:fill="BDD6EE"/>
          </w:tcPr>
          <w:p w14:paraId="138C0A5E" w14:textId="77777777" w:rsidR="00BD26BB" w:rsidRDefault="00BD26BB" w:rsidP="00495DC8">
            <w:pPr>
              <w:jc w:val="both"/>
              <w:rPr>
                <w:b/>
                <w:sz w:val="28"/>
              </w:rPr>
            </w:pPr>
            <w:r>
              <w:br w:type="page"/>
            </w:r>
            <w:r>
              <w:rPr>
                <w:b/>
                <w:sz w:val="28"/>
              </w:rPr>
              <w:t>B-III – Charakteristika studijního předmětu</w:t>
            </w:r>
          </w:p>
        </w:tc>
      </w:tr>
      <w:tr w:rsidR="00BD26BB" w14:paraId="7560C370" w14:textId="77777777" w:rsidTr="00495DC8">
        <w:tc>
          <w:tcPr>
            <w:tcW w:w="3086" w:type="dxa"/>
            <w:tcBorders>
              <w:top w:val="double" w:sz="4" w:space="0" w:color="auto"/>
            </w:tcBorders>
            <w:shd w:val="clear" w:color="auto" w:fill="F7CAAC"/>
          </w:tcPr>
          <w:p w14:paraId="2378635B" w14:textId="77777777" w:rsidR="00BD26BB" w:rsidRDefault="00BD26BB" w:rsidP="00495DC8">
            <w:pPr>
              <w:jc w:val="both"/>
              <w:rPr>
                <w:b/>
              </w:rPr>
            </w:pPr>
            <w:r>
              <w:rPr>
                <w:b/>
              </w:rPr>
              <w:t>Název studijního předmětu</w:t>
            </w:r>
          </w:p>
        </w:tc>
        <w:tc>
          <w:tcPr>
            <w:tcW w:w="6769" w:type="dxa"/>
            <w:gridSpan w:val="7"/>
            <w:tcBorders>
              <w:top w:val="double" w:sz="4" w:space="0" w:color="auto"/>
            </w:tcBorders>
          </w:tcPr>
          <w:p w14:paraId="5C885639" w14:textId="77777777" w:rsidR="00BD26BB" w:rsidRPr="00E61849" w:rsidRDefault="00BD26BB" w:rsidP="00495DC8">
            <w:pPr>
              <w:jc w:val="both"/>
              <w:rPr>
                <w:b/>
                <w:rPrChange w:id="6019" w:author="PS" w:date="2018-11-25T15:40:00Z">
                  <w:rPr/>
                </w:rPrChange>
              </w:rPr>
            </w:pPr>
            <w:r w:rsidRPr="00E61849">
              <w:rPr>
                <w:b/>
                <w:rPrChange w:id="6020" w:author="PS" w:date="2018-11-25T15:40:00Z">
                  <w:rPr/>
                </w:rPrChange>
              </w:rPr>
              <w:t>Sportovní aktivity II</w:t>
            </w:r>
          </w:p>
        </w:tc>
      </w:tr>
      <w:tr w:rsidR="00BD26BB" w14:paraId="31024CBF" w14:textId="77777777" w:rsidTr="00495DC8">
        <w:trPr>
          <w:trHeight w:val="249"/>
        </w:trPr>
        <w:tc>
          <w:tcPr>
            <w:tcW w:w="3086" w:type="dxa"/>
            <w:shd w:val="clear" w:color="auto" w:fill="F7CAAC"/>
          </w:tcPr>
          <w:p w14:paraId="1C368DC2" w14:textId="77777777" w:rsidR="00BD26BB" w:rsidRDefault="00BD26BB" w:rsidP="00495DC8">
            <w:pPr>
              <w:jc w:val="both"/>
              <w:rPr>
                <w:b/>
              </w:rPr>
            </w:pPr>
            <w:r>
              <w:rPr>
                <w:b/>
              </w:rPr>
              <w:t>Typ předmětu</w:t>
            </w:r>
          </w:p>
        </w:tc>
        <w:tc>
          <w:tcPr>
            <w:tcW w:w="3406" w:type="dxa"/>
            <w:gridSpan w:val="4"/>
          </w:tcPr>
          <w:p w14:paraId="73E91EDE" w14:textId="77777777" w:rsidR="00BD26BB" w:rsidRDefault="00BD26BB" w:rsidP="00495DC8">
            <w:pPr>
              <w:jc w:val="both"/>
            </w:pPr>
            <w:ins w:id="6021" w:author="Matyas Adam" w:date="2018-11-16T16:26:00Z">
              <w:r>
                <w:t>P</w:t>
              </w:r>
            </w:ins>
            <w:del w:id="6022" w:author="Matyas Adam" w:date="2018-11-16T16:26:00Z">
              <w:r w:rsidDel="0093781D">
                <w:delText>p</w:delText>
              </w:r>
            </w:del>
            <w:r>
              <w:t xml:space="preserve">ovinný, P </w:t>
            </w:r>
          </w:p>
        </w:tc>
        <w:tc>
          <w:tcPr>
            <w:tcW w:w="2695" w:type="dxa"/>
            <w:gridSpan w:val="2"/>
            <w:shd w:val="clear" w:color="auto" w:fill="F7CAAC"/>
          </w:tcPr>
          <w:p w14:paraId="51523138" w14:textId="77777777" w:rsidR="00BD26BB" w:rsidRDefault="00BD26BB" w:rsidP="00495DC8">
            <w:pPr>
              <w:jc w:val="both"/>
            </w:pPr>
            <w:r>
              <w:rPr>
                <w:b/>
              </w:rPr>
              <w:t>doporučený ročník / semestr</w:t>
            </w:r>
          </w:p>
        </w:tc>
        <w:tc>
          <w:tcPr>
            <w:tcW w:w="668" w:type="dxa"/>
          </w:tcPr>
          <w:p w14:paraId="593713E0" w14:textId="77777777" w:rsidR="00BD26BB" w:rsidRDefault="00BD26BB" w:rsidP="00495DC8">
            <w:pPr>
              <w:jc w:val="both"/>
            </w:pPr>
            <w:r>
              <w:t>2/LS</w:t>
            </w:r>
          </w:p>
        </w:tc>
      </w:tr>
      <w:tr w:rsidR="00BD26BB" w14:paraId="20465E08" w14:textId="77777777" w:rsidTr="00495DC8">
        <w:tc>
          <w:tcPr>
            <w:tcW w:w="3086" w:type="dxa"/>
            <w:shd w:val="clear" w:color="auto" w:fill="F7CAAC"/>
          </w:tcPr>
          <w:p w14:paraId="40470318" w14:textId="77777777" w:rsidR="00BD26BB" w:rsidRDefault="00BD26BB" w:rsidP="00495DC8">
            <w:pPr>
              <w:jc w:val="both"/>
              <w:rPr>
                <w:b/>
              </w:rPr>
            </w:pPr>
            <w:r>
              <w:rPr>
                <w:b/>
              </w:rPr>
              <w:t>Rozsah studijního předmětu</w:t>
            </w:r>
          </w:p>
        </w:tc>
        <w:tc>
          <w:tcPr>
            <w:tcW w:w="1701" w:type="dxa"/>
            <w:gridSpan w:val="2"/>
          </w:tcPr>
          <w:p w14:paraId="7F4E8309" w14:textId="6243F850" w:rsidR="00BD26BB" w:rsidRDefault="00BD26BB" w:rsidP="00B724E9">
            <w:pPr>
              <w:jc w:val="both"/>
            </w:pPr>
            <w:r>
              <w:t>28</w:t>
            </w:r>
            <w:ins w:id="6023" w:author="Matyas Adam" w:date="2018-11-16T16:23:00Z">
              <w:del w:id="6024" w:author="PS" w:date="2018-11-25T15:22:00Z">
                <w:r w:rsidDel="00B724E9">
                  <w:delText>s</w:delText>
                </w:r>
              </w:del>
            </w:ins>
            <w:ins w:id="6025" w:author="PS" w:date="2018-11-25T15:22:00Z">
              <w:r w:rsidR="00B724E9">
                <w:t>c</w:t>
              </w:r>
            </w:ins>
            <w:del w:id="6026" w:author="Matyas Adam" w:date="2018-11-16T16:23:00Z">
              <w:r w:rsidDel="007F7F09">
                <w:delText>c</w:delText>
              </w:r>
            </w:del>
          </w:p>
        </w:tc>
        <w:tc>
          <w:tcPr>
            <w:tcW w:w="889" w:type="dxa"/>
            <w:shd w:val="clear" w:color="auto" w:fill="F7CAAC"/>
          </w:tcPr>
          <w:p w14:paraId="0205EFE0" w14:textId="77777777" w:rsidR="00BD26BB" w:rsidRDefault="00BD26BB" w:rsidP="00495DC8">
            <w:pPr>
              <w:jc w:val="both"/>
              <w:rPr>
                <w:b/>
              </w:rPr>
            </w:pPr>
            <w:r>
              <w:rPr>
                <w:b/>
              </w:rPr>
              <w:t xml:space="preserve">hod. </w:t>
            </w:r>
          </w:p>
        </w:tc>
        <w:tc>
          <w:tcPr>
            <w:tcW w:w="816" w:type="dxa"/>
          </w:tcPr>
          <w:p w14:paraId="38D024BD" w14:textId="649A0262" w:rsidR="00BD26BB" w:rsidRDefault="00B724E9" w:rsidP="00495DC8">
            <w:pPr>
              <w:jc w:val="both"/>
            </w:pPr>
            <w:ins w:id="6027" w:author="PS" w:date="2018-11-25T15:22:00Z">
              <w:r>
                <w:t>28</w:t>
              </w:r>
            </w:ins>
            <w:del w:id="6028" w:author="Matyas Adam" w:date="2018-11-16T16:26:00Z">
              <w:r w:rsidR="00BD26BB" w:rsidDel="0093781D">
                <w:delText>28</w:delText>
              </w:r>
            </w:del>
          </w:p>
        </w:tc>
        <w:tc>
          <w:tcPr>
            <w:tcW w:w="2156" w:type="dxa"/>
            <w:shd w:val="clear" w:color="auto" w:fill="F7CAAC"/>
          </w:tcPr>
          <w:p w14:paraId="241E41A1" w14:textId="77777777" w:rsidR="00BD26BB" w:rsidRDefault="00BD26BB" w:rsidP="00495DC8">
            <w:pPr>
              <w:jc w:val="both"/>
              <w:rPr>
                <w:b/>
              </w:rPr>
            </w:pPr>
            <w:r>
              <w:rPr>
                <w:b/>
              </w:rPr>
              <w:t>kreditů</w:t>
            </w:r>
          </w:p>
        </w:tc>
        <w:tc>
          <w:tcPr>
            <w:tcW w:w="1207" w:type="dxa"/>
            <w:gridSpan w:val="2"/>
          </w:tcPr>
          <w:p w14:paraId="37C8753C" w14:textId="38EE36D1" w:rsidR="00BD26BB" w:rsidRDefault="00BD26BB" w:rsidP="00495DC8">
            <w:pPr>
              <w:jc w:val="both"/>
            </w:pPr>
            <w:del w:id="6029" w:author="PS" w:date="2018-11-25T15:22:00Z">
              <w:r w:rsidDel="00B724E9">
                <w:delText>1+1</w:delText>
              </w:r>
            </w:del>
            <w:ins w:id="6030" w:author="PS" w:date="2018-11-25T15:22:00Z">
              <w:r w:rsidR="00B724E9">
                <w:t>2</w:t>
              </w:r>
            </w:ins>
          </w:p>
        </w:tc>
      </w:tr>
      <w:tr w:rsidR="00BD26BB" w14:paraId="0C9BDD63" w14:textId="77777777" w:rsidTr="00495DC8">
        <w:tc>
          <w:tcPr>
            <w:tcW w:w="3086" w:type="dxa"/>
            <w:shd w:val="clear" w:color="auto" w:fill="F7CAAC"/>
          </w:tcPr>
          <w:p w14:paraId="46922D93" w14:textId="77777777" w:rsidR="00BD26BB" w:rsidRDefault="00BD26BB" w:rsidP="00495DC8">
            <w:pPr>
              <w:jc w:val="both"/>
              <w:rPr>
                <w:b/>
                <w:sz w:val="22"/>
              </w:rPr>
            </w:pPr>
            <w:r>
              <w:rPr>
                <w:b/>
              </w:rPr>
              <w:t>Prerekvizity, korekvizity, ekvivalence</w:t>
            </w:r>
          </w:p>
        </w:tc>
        <w:tc>
          <w:tcPr>
            <w:tcW w:w="6769" w:type="dxa"/>
            <w:gridSpan w:val="7"/>
          </w:tcPr>
          <w:p w14:paraId="70EB43FB" w14:textId="77777777" w:rsidR="00BD26BB" w:rsidRDefault="00BD26BB" w:rsidP="00495DC8">
            <w:pPr>
              <w:jc w:val="both"/>
            </w:pPr>
          </w:p>
        </w:tc>
      </w:tr>
      <w:tr w:rsidR="00BD26BB" w14:paraId="7CDDAC60" w14:textId="77777777" w:rsidTr="00495DC8">
        <w:tc>
          <w:tcPr>
            <w:tcW w:w="3086" w:type="dxa"/>
            <w:shd w:val="clear" w:color="auto" w:fill="F7CAAC"/>
          </w:tcPr>
          <w:p w14:paraId="5288D357" w14:textId="77777777" w:rsidR="00BD26BB" w:rsidRDefault="00BD26BB" w:rsidP="00495DC8">
            <w:pPr>
              <w:jc w:val="both"/>
              <w:rPr>
                <w:b/>
              </w:rPr>
            </w:pPr>
            <w:r>
              <w:rPr>
                <w:b/>
              </w:rPr>
              <w:t>Způsob ověření studijních výsledků</w:t>
            </w:r>
          </w:p>
        </w:tc>
        <w:tc>
          <w:tcPr>
            <w:tcW w:w="3406" w:type="dxa"/>
            <w:gridSpan w:val="4"/>
          </w:tcPr>
          <w:p w14:paraId="6620892B" w14:textId="77777777" w:rsidR="00BD26BB" w:rsidRDefault="00BD26BB" w:rsidP="00495DC8">
            <w:pPr>
              <w:jc w:val="both"/>
            </w:pPr>
            <w:ins w:id="6031" w:author="Matyas Adam" w:date="2018-11-16T16:23:00Z">
              <w:r>
                <w:t>Z</w:t>
              </w:r>
            </w:ins>
            <w:del w:id="6032" w:author="Matyas Adam" w:date="2018-11-16T16:23:00Z">
              <w:r w:rsidDel="007F7F09">
                <w:delText>z</w:delText>
              </w:r>
            </w:del>
            <w:r>
              <w:t>ápočet</w:t>
            </w:r>
          </w:p>
        </w:tc>
        <w:tc>
          <w:tcPr>
            <w:tcW w:w="2156" w:type="dxa"/>
            <w:shd w:val="clear" w:color="auto" w:fill="F7CAAC"/>
          </w:tcPr>
          <w:p w14:paraId="093B2B4A" w14:textId="77777777" w:rsidR="00BD26BB" w:rsidRDefault="00BD26BB" w:rsidP="00495DC8">
            <w:pPr>
              <w:jc w:val="both"/>
              <w:rPr>
                <w:b/>
              </w:rPr>
            </w:pPr>
            <w:r>
              <w:rPr>
                <w:b/>
              </w:rPr>
              <w:t>Forma výuky</w:t>
            </w:r>
          </w:p>
        </w:tc>
        <w:tc>
          <w:tcPr>
            <w:tcW w:w="1207" w:type="dxa"/>
            <w:gridSpan w:val="2"/>
          </w:tcPr>
          <w:p w14:paraId="3DF8623E" w14:textId="64DA063A" w:rsidR="00BD26BB" w:rsidRDefault="00BD26BB" w:rsidP="00495DC8">
            <w:pPr>
              <w:jc w:val="both"/>
            </w:pPr>
            <w:del w:id="6033" w:author="Matyas Adam" w:date="2018-11-16T16:23:00Z">
              <w:r w:rsidDel="007F7F09">
                <w:delText>cvičení</w:delText>
              </w:r>
            </w:del>
            <w:ins w:id="6034" w:author="Matyas Adam" w:date="2018-11-16T16:23:00Z">
              <w:del w:id="6035" w:author="PS" w:date="2018-11-25T15:22:00Z">
                <w:r w:rsidDel="00B724E9">
                  <w:delText>S</w:delText>
                </w:r>
              </w:del>
            </w:ins>
            <w:ins w:id="6036" w:author="PS" w:date="2018-11-25T15:22:00Z">
              <w:r w:rsidR="00B724E9">
                <w:t>cvičení</w:t>
              </w:r>
            </w:ins>
          </w:p>
        </w:tc>
      </w:tr>
      <w:tr w:rsidR="00BD26BB" w14:paraId="756163F6" w14:textId="77777777" w:rsidTr="00495DC8">
        <w:tc>
          <w:tcPr>
            <w:tcW w:w="3086" w:type="dxa"/>
            <w:shd w:val="clear" w:color="auto" w:fill="F7CAAC"/>
          </w:tcPr>
          <w:p w14:paraId="5F2AE67E" w14:textId="77777777" w:rsidR="00BD26BB" w:rsidRDefault="00BD26BB" w:rsidP="00495DC8">
            <w:pPr>
              <w:jc w:val="both"/>
              <w:rPr>
                <w:b/>
              </w:rPr>
            </w:pPr>
            <w:r>
              <w:rPr>
                <w:b/>
              </w:rPr>
              <w:t>Forma způsobu ověření studijních výsledků a další požadavky na studenta</w:t>
            </w:r>
          </w:p>
        </w:tc>
        <w:tc>
          <w:tcPr>
            <w:tcW w:w="6769" w:type="dxa"/>
            <w:gridSpan w:val="7"/>
            <w:tcBorders>
              <w:bottom w:val="nil"/>
            </w:tcBorders>
          </w:tcPr>
          <w:p w14:paraId="0BD9674A" w14:textId="77777777" w:rsidR="00BD26BB" w:rsidRDefault="00BD26BB" w:rsidP="00495DC8">
            <w:r>
              <w:t>Požadavky pro absolvování předmětu:</w:t>
            </w:r>
          </w:p>
          <w:p w14:paraId="2E5C2A7F" w14:textId="77777777" w:rsidR="00BD26BB" w:rsidRPr="00F83F5D" w:rsidRDefault="00BD26BB" w:rsidP="00BD26BB">
            <w:pPr>
              <w:pStyle w:val="Odstavecseseznamem"/>
              <w:numPr>
                <w:ilvl w:val="0"/>
                <w:numId w:val="6"/>
              </w:numPr>
              <w:suppressAutoHyphens w:val="0"/>
              <w:ind w:left="213" w:hanging="213"/>
              <w:rPr>
                <w:color w:val="000000"/>
                <w:szCs w:val="24"/>
              </w:rPr>
            </w:pPr>
            <w:r>
              <w:t>10 aktivních</w:t>
            </w:r>
            <w:r w:rsidRPr="003B2750">
              <w:t xml:space="preserve"> účast</w:t>
            </w:r>
            <w:r>
              <w:t>í na cvičeních</w:t>
            </w:r>
          </w:p>
          <w:p w14:paraId="20D70ED9" w14:textId="77777777" w:rsidR="00BD26BB" w:rsidRPr="005757B5" w:rsidRDefault="00BD26BB" w:rsidP="00BD26BB">
            <w:pPr>
              <w:pStyle w:val="Odstavecseseznamem"/>
              <w:numPr>
                <w:ilvl w:val="0"/>
                <w:numId w:val="6"/>
              </w:numPr>
              <w:suppressAutoHyphens w:val="0"/>
              <w:ind w:left="213" w:hanging="213"/>
              <w:rPr>
                <w:color w:val="000000"/>
                <w:szCs w:val="24"/>
              </w:rPr>
            </w:pPr>
            <w:r w:rsidRPr="003B2750">
              <w:t>účast na rektorském dni sportu</w:t>
            </w:r>
            <w:r>
              <w:t>, popř. sportovní, reprezentace.</w:t>
            </w:r>
          </w:p>
        </w:tc>
      </w:tr>
      <w:tr w:rsidR="00BD26BB" w14:paraId="4B79E661" w14:textId="77777777" w:rsidTr="00495DC8">
        <w:trPr>
          <w:trHeight w:val="76"/>
        </w:trPr>
        <w:tc>
          <w:tcPr>
            <w:tcW w:w="9855" w:type="dxa"/>
            <w:gridSpan w:val="8"/>
            <w:tcBorders>
              <w:top w:val="nil"/>
            </w:tcBorders>
          </w:tcPr>
          <w:p w14:paraId="3444B8FF" w14:textId="77777777" w:rsidR="00BD26BB" w:rsidRDefault="00BD26BB" w:rsidP="00495DC8">
            <w:pPr>
              <w:jc w:val="both"/>
            </w:pPr>
          </w:p>
        </w:tc>
      </w:tr>
      <w:tr w:rsidR="00BD26BB" w14:paraId="0563504F" w14:textId="77777777" w:rsidTr="00495DC8">
        <w:trPr>
          <w:trHeight w:val="197"/>
        </w:trPr>
        <w:tc>
          <w:tcPr>
            <w:tcW w:w="3086" w:type="dxa"/>
            <w:tcBorders>
              <w:top w:val="nil"/>
            </w:tcBorders>
            <w:shd w:val="clear" w:color="auto" w:fill="F7CAAC"/>
          </w:tcPr>
          <w:p w14:paraId="1E87E59E" w14:textId="77777777" w:rsidR="00BD26BB" w:rsidRDefault="00BD26BB" w:rsidP="00495DC8">
            <w:pPr>
              <w:jc w:val="both"/>
              <w:rPr>
                <w:b/>
              </w:rPr>
            </w:pPr>
            <w:r>
              <w:rPr>
                <w:b/>
              </w:rPr>
              <w:t>Garant předmětu</w:t>
            </w:r>
          </w:p>
        </w:tc>
        <w:tc>
          <w:tcPr>
            <w:tcW w:w="6769" w:type="dxa"/>
            <w:gridSpan w:val="7"/>
            <w:tcBorders>
              <w:top w:val="nil"/>
            </w:tcBorders>
          </w:tcPr>
          <w:p w14:paraId="5E8091B9" w14:textId="77777777" w:rsidR="00BD26BB" w:rsidRDefault="00BD26BB" w:rsidP="00495DC8">
            <w:pPr>
              <w:jc w:val="both"/>
            </w:pPr>
            <w:r>
              <w:t>Mgr. Zdeněk Melichárek, Ph</w:t>
            </w:r>
            <w:ins w:id="6037" w:author="Matyas Adam" w:date="2018-11-17T00:33:00Z">
              <w:r>
                <w:t>.</w:t>
              </w:r>
            </w:ins>
            <w:r>
              <w:t>D.</w:t>
            </w:r>
          </w:p>
        </w:tc>
      </w:tr>
      <w:tr w:rsidR="00BD26BB" w14:paraId="20BAD7D6" w14:textId="77777777" w:rsidTr="00495DC8">
        <w:trPr>
          <w:trHeight w:val="243"/>
        </w:trPr>
        <w:tc>
          <w:tcPr>
            <w:tcW w:w="3086" w:type="dxa"/>
            <w:tcBorders>
              <w:top w:val="nil"/>
            </w:tcBorders>
            <w:shd w:val="clear" w:color="auto" w:fill="F7CAAC"/>
          </w:tcPr>
          <w:p w14:paraId="4E0CA1F8" w14:textId="77777777" w:rsidR="00BD26BB" w:rsidRDefault="00BD26BB" w:rsidP="00495DC8">
            <w:pPr>
              <w:jc w:val="both"/>
              <w:rPr>
                <w:b/>
              </w:rPr>
            </w:pPr>
            <w:r>
              <w:rPr>
                <w:b/>
              </w:rPr>
              <w:t>Zapojení garanta do výuky předmětu</w:t>
            </w:r>
          </w:p>
        </w:tc>
        <w:tc>
          <w:tcPr>
            <w:tcW w:w="6769" w:type="dxa"/>
            <w:gridSpan w:val="7"/>
            <w:tcBorders>
              <w:top w:val="nil"/>
            </w:tcBorders>
          </w:tcPr>
          <w:p w14:paraId="55AE7492" w14:textId="77777777" w:rsidR="00BD26BB" w:rsidRDefault="00BD26BB" w:rsidP="00495DC8">
            <w:pPr>
              <w:jc w:val="both"/>
            </w:pPr>
            <w:r>
              <w:t>Vede předmět</w:t>
            </w:r>
          </w:p>
        </w:tc>
      </w:tr>
      <w:tr w:rsidR="00BD26BB" w14:paraId="7E21B6B3" w14:textId="77777777" w:rsidTr="00495DC8">
        <w:tc>
          <w:tcPr>
            <w:tcW w:w="3086" w:type="dxa"/>
            <w:shd w:val="clear" w:color="auto" w:fill="F7CAAC"/>
          </w:tcPr>
          <w:p w14:paraId="3AF6FB91" w14:textId="77777777" w:rsidR="00BD26BB" w:rsidRDefault="00BD26BB" w:rsidP="00495DC8">
            <w:pPr>
              <w:jc w:val="both"/>
              <w:rPr>
                <w:b/>
              </w:rPr>
            </w:pPr>
            <w:r>
              <w:rPr>
                <w:b/>
              </w:rPr>
              <w:t>Vyučující</w:t>
            </w:r>
          </w:p>
        </w:tc>
        <w:tc>
          <w:tcPr>
            <w:tcW w:w="6769" w:type="dxa"/>
            <w:gridSpan w:val="7"/>
            <w:tcBorders>
              <w:bottom w:val="nil"/>
            </w:tcBorders>
          </w:tcPr>
          <w:p w14:paraId="301DC6D0" w14:textId="77777777" w:rsidR="00BD26BB" w:rsidRPr="003B2750" w:rsidRDefault="00BD26BB" w:rsidP="00495DC8">
            <w:pPr>
              <w:jc w:val="both"/>
            </w:pPr>
            <w:r>
              <w:t>Mgr. Miroslav Uherka, Taťána Nuhlíčková.</w:t>
            </w:r>
            <w:ins w:id="6038" w:author="Jiří Lehejček [2]" w:date="2018-11-14T22:47:00Z">
              <w:r>
                <w:t xml:space="preserve"> – cvičení (100 %)</w:t>
              </w:r>
            </w:ins>
          </w:p>
          <w:p w14:paraId="0160EAF0" w14:textId="77777777" w:rsidR="00BD26BB" w:rsidRDefault="00BD26BB" w:rsidP="00495DC8">
            <w:pPr>
              <w:jc w:val="both"/>
            </w:pPr>
          </w:p>
        </w:tc>
      </w:tr>
      <w:tr w:rsidR="00BD26BB" w14:paraId="1870193E" w14:textId="77777777" w:rsidTr="00495DC8">
        <w:trPr>
          <w:trHeight w:val="70"/>
        </w:trPr>
        <w:tc>
          <w:tcPr>
            <w:tcW w:w="9855" w:type="dxa"/>
            <w:gridSpan w:val="8"/>
            <w:tcBorders>
              <w:top w:val="nil"/>
            </w:tcBorders>
          </w:tcPr>
          <w:p w14:paraId="6E6AF619" w14:textId="77777777" w:rsidR="00BD26BB" w:rsidRDefault="00BD26BB" w:rsidP="00495DC8">
            <w:pPr>
              <w:jc w:val="both"/>
            </w:pPr>
          </w:p>
        </w:tc>
      </w:tr>
      <w:tr w:rsidR="00BD26BB" w14:paraId="329754F8" w14:textId="77777777" w:rsidTr="00495DC8">
        <w:tc>
          <w:tcPr>
            <w:tcW w:w="3086" w:type="dxa"/>
            <w:shd w:val="clear" w:color="auto" w:fill="F7CAAC"/>
          </w:tcPr>
          <w:p w14:paraId="1F851241" w14:textId="77777777" w:rsidR="00BD26BB" w:rsidRDefault="00BD26BB" w:rsidP="00495DC8">
            <w:pPr>
              <w:jc w:val="both"/>
              <w:rPr>
                <w:b/>
              </w:rPr>
            </w:pPr>
            <w:r>
              <w:rPr>
                <w:b/>
              </w:rPr>
              <w:t>Stručná anotace předmětu</w:t>
            </w:r>
          </w:p>
        </w:tc>
        <w:tc>
          <w:tcPr>
            <w:tcW w:w="6769" w:type="dxa"/>
            <w:gridSpan w:val="7"/>
            <w:tcBorders>
              <w:bottom w:val="nil"/>
            </w:tcBorders>
          </w:tcPr>
          <w:p w14:paraId="4F19F9F7" w14:textId="77777777" w:rsidR="00BD26BB" w:rsidRDefault="00BD26BB" w:rsidP="00495DC8">
            <w:pPr>
              <w:jc w:val="both"/>
            </w:pPr>
          </w:p>
        </w:tc>
      </w:tr>
      <w:tr w:rsidR="00BD26BB" w14:paraId="147426F2" w14:textId="77777777" w:rsidTr="00495DC8">
        <w:trPr>
          <w:trHeight w:val="992"/>
        </w:trPr>
        <w:tc>
          <w:tcPr>
            <w:tcW w:w="9855" w:type="dxa"/>
            <w:gridSpan w:val="8"/>
            <w:tcBorders>
              <w:top w:val="nil"/>
              <w:bottom w:val="single" w:sz="12" w:space="0" w:color="auto"/>
            </w:tcBorders>
          </w:tcPr>
          <w:p w14:paraId="72A37892" w14:textId="77777777" w:rsidR="00BD26BB" w:rsidRDefault="00BD26BB" w:rsidP="00495DC8">
            <w:pPr>
              <w:autoSpaceDE w:val="0"/>
              <w:autoSpaceDN w:val="0"/>
              <w:adjustRightInd w:val="0"/>
              <w:rPr>
                <w:ins w:id="6039" w:author="Matyas Adam" w:date="2018-11-16T16:23:00Z"/>
              </w:rPr>
            </w:pPr>
            <w:r w:rsidRPr="00CD682C">
              <w:rPr>
                <w:b/>
              </w:rPr>
              <w:t>Aerobik</w:t>
            </w:r>
            <w:r w:rsidRPr="003B2750">
              <w:t xml:space="preserve"> </w:t>
            </w:r>
            <w:del w:id="6040" w:author="Matyas Adam" w:date="2018-11-16T16:23:00Z">
              <w:r w:rsidRPr="003B2750" w:rsidDel="007F7F09">
                <w:delText xml:space="preserve">- </w:delText>
              </w:r>
            </w:del>
          </w:p>
          <w:p w14:paraId="04556803" w14:textId="77777777" w:rsidR="00BD26BB" w:rsidDel="007F7F09" w:rsidRDefault="00BD26BB">
            <w:pPr>
              <w:autoSpaceDE w:val="0"/>
              <w:autoSpaceDN w:val="0"/>
              <w:adjustRightInd w:val="0"/>
              <w:ind w:left="322"/>
              <w:rPr>
                <w:del w:id="6041" w:author="Matyas Adam" w:date="2018-11-16T16:24:00Z"/>
              </w:rPr>
              <w:pPrChange w:id="6042" w:author="Matyas Adam" w:date="2018-11-16T16:24:00Z">
                <w:pPr>
                  <w:autoSpaceDE w:val="0"/>
                  <w:autoSpaceDN w:val="0"/>
                  <w:adjustRightInd w:val="0"/>
                </w:pPr>
              </w:pPrChange>
            </w:pPr>
            <w:ins w:id="6043" w:author="Matyas Adam" w:date="2018-11-16T16:23:00Z">
              <w:r>
                <w:t xml:space="preserve">- </w:t>
              </w:r>
            </w:ins>
            <w:r w:rsidRPr="003B2750">
              <w:t>tato pohybová aktivita blízká p</w:t>
            </w:r>
            <w:r w:rsidRPr="0015666E">
              <w:rPr>
                <w:rFonts w:cs="TimesNewRoman"/>
              </w:rPr>
              <w:t>ř</w:t>
            </w:r>
            <w:r w:rsidRPr="003B2750">
              <w:t xml:space="preserve">edevším ženské </w:t>
            </w:r>
            <w:r w:rsidRPr="0015666E">
              <w:rPr>
                <w:rFonts w:cs="TimesNewRoman"/>
              </w:rPr>
              <w:t>č</w:t>
            </w:r>
            <w:r w:rsidRPr="003B2750">
              <w:t>ásti studentstva, která by v jednotlivých na se</w:t>
            </w:r>
            <w:r>
              <w:t xml:space="preserve">be </w:t>
            </w:r>
          </w:p>
          <w:p w14:paraId="5B83EF04" w14:textId="77777777" w:rsidR="00BD26BB" w:rsidDel="007F7F09" w:rsidRDefault="00BD26BB">
            <w:pPr>
              <w:autoSpaceDE w:val="0"/>
              <w:autoSpaceDN w:val="0"/>
              <w:adjustRightInd w:val="0"/>
              <w:ind w:left="322"/>
              <w:rPr>
                <w:del w:id="6044" w:author="Matyas Adam" w:date="2018-11-16T16:24:00Z"/>
              </w:rPr>
              <w:pPrChange w:id="6045" w:author="Matyas Adam" w:date="2018-11-16T16:24:00Z">
                <w:pPr>
                  <w:autoSpaceDE w:val="0"/>
                  <w:autoSpaceDN w:val="0"/>
                  <w:adjustRightInd w:val="0"/>
                </w:pPr>
              </w:pPrChange>
            </w:pPr>
            <w:del w:id="6046" w:author="Matyas Adam" w:date="2018-11-16T16:24:00Z">
              <w:r w:rsidDel="007F7F09">
                <w:delText xml:space="preserve">                  </w:delText>
              </w:r>
            </w:del>
            <w:r>
              <w:t xml:space="preserve">navazujících </w:t>
            </w:r>
            <w:r w:rsidRPr="003B2750">
              <w:t>lekcích mohla rozvíjet svou fyzickou kondici, využívaje r</w:t>
            </w:r>
            <w:r w:rsidRPr="003B2750">
              <w:rPr>
                <w:rFonts w:cs="TimesNewRoman"/>
              </w:rPr>
              <w:t>ů</w:t>
            </w:r>
            <w:r w:rsidRPr="003B2750">
              <w:t>zných forem aerobiku (kalanetika</w:t>
            </w:r>
            <w:ins w:id="6047" w:author="Matyas Adam" w:date="2018-11-16T16:24:00Z">
              <w:r>
                <w:t>,</w:t>
              </w:r>
            </w:ins>
            <w:del w:id="6048" w:author="Matyas Adam" w:date="2018-11-16T16:24:00Z">
              <w:r w:rsidRPr="003B2750" w:rsidDel="007F7F09">
                <w:delText xml:space="preserve">, </w:delText>
              </w:r>
            </w:del>
          </w:p>
          <w:p w14:paraId="6F754192" w14:textId="77777777" w:rsidR="00BD26BB" w:rsidRDefault="00BD26BB">
            <w:pPr>
              <w:autoSpaceDE w:val="0"/>
              <w:autoSpaceDN w:val="0"/>
              <w:adjustRightInd w:val="0"/>
              <w:ind w:left="322"/>
              <w:pPrChange w:id="6049" w:author="Matyas Adam" w:date="2018-11-16T16:24:00Z">
                <w:pPr>
                  <w:autoSpaceDE w:val="0"/>
                  <w:autoSpaceDN w:val="0"/>
                  <w:adjustRightInd w:val="0"/>
                </w:pPr>
              </w:pPrChange>
            </w:pPr>
            <w:del w:id="6050" w:author="Matyas Adam" w:date="2018-11-16T16:24:00Z">
              <w:r w:rsidDel="007F7F09">
                <w:delText xml:space="preserve">                </w:delText>
              </w:r>
            </w:del>
            <w:r>
              <w:t xml:space="preserve"> </w:t>
            </w:r>
            <w:r w:rsidRPr="003B2750">
              <w:t>step aerobik atd.)</w:t>
            </w:r>
          </w:p>
          <w:p w14:paraId="00616512" w14:textId="77777777" w:rsidR="00BD26BB" w:rsidRDefault="00BD26BB" w:rsidP="00495DC8">
            <w:pPr>
              <w:autoSpaceDE w:val="0"/>
              <w:autoSpaceDN w:val="0"/>
              <w:adjustRightInd w:val="0"/>
              <w:rPr>
                <w:ins w:id="6051" w:author="Matyas Adam" w:date="2018-11-16T16:23:00Z"/>
                <w:b/>
              </w:rPr>
            </w:pPr>
            <w:r w:rsidRPr="00CD682C">
              <w:rPr>
                <w:b/>
              </w:rPr>
              <w:t>Indoor Cycling, spinning</w:t>
            </w:r>
          </w:p>
          <w:p w14:paraId="336F0DBA" w14:textId="77777777" w:rsidR="00BD26BB" w:rsidDel="007F7F09" w:rsidRDefault="00BD26BB">
            <w:pPr>
              <w:autoSpaceDE w:val="0"/>
              <w:autoSpaceDN w:val="0"/>
              <w:adjustRightInd w:val="0"/>
              <w:ind w:left="322"/>
              <w:rPr>
                <w:del w:id="6052" w:author="Matyas Adam" w:date="2018-11-16T16:24:00Z"/>
              </w:rPr>
              <w:pPrChange w:id="6053" w:author="Matyas Adam" w:date="2018-11-16T16:24:00Z">
                <w:pPr>
                  <w:autoSpaceDE w:val="0"/>
                  <w:autoSpaceDN w:val="0"/>
                  <w:adjustRightInd w:val="0"/>
                </w:pPr>
              </w:pPrChange>
            </w:pPr>
            <w:ins w:id="6054" w:author="Matyas Adam" w:date="2018-11-16T16:23:00Z">
              <w:r w:rsidRPr="007F7F09">
                <w:rPr>
                  <w:b/>
                  <w:rPrChange w:id="6055" w:author="Matyas Adam" w:date="2018-11-16T16:23:00Z">
                    <w:rPr/>
                  </w:rPrChange>
                </w:rPr>
                <w:t>-</w:t>
              </w:r>
              <w:r>
                <w:t xml:space="preserve"> </w:t>
              </w:r>
            </w:ins>
            <w:del w:id="6056" w:author="Matyas Adam" w:date="2018-11-16T16:23:00Z">
              <w:r w:rsidRPr="003B2750" w:rsidDel="007F7F09">
                <w:delText xml:space="preserve"> - </w:delText>
              </w:r>
            </w:del>
            <w:r w:rsidRPr="003B2750">
              <w:t>moderní forma kondi</w:t>
            </w:r>
            <w:r w:rsidRPr="0015666E">
              <w:rPr>
                <w:rFonts w:cs="TimesNewRoman"/>
              </w:rPr>
              <w:t>č</w:t>
            </w:r>
            <w:r w:rsidRPr="003B2750">
              <w:t>ního programu provozovaného na speciálních spinningových</w:t>
            </w:r>
            <w:ins w:id="6057" w:author="Matyas Adam" w:date="2018-11-16T16:24:00Z">
              <w:r>
                <w:t xml:space="preserve"> </w:t>
              </w:r>
            </w:ins>
            <w:del w:id="6058" w:author="Matyas Adam" w:date="2018-11-16T16:24:00Z">
              <w:r w:rsidRPr="003B2750" w:rsidDel="007F7F09">
                <w:delText xml:space="preserve"> </w:delText>
              </w:r>
              <w:r w:rsidRPr="003B2750" w:rsidDel="007F7F09">
                <w:br/>
                <w:delText xml:space="preserve">           </w:delText>
              </w:r>
              <w:r w:rsidDel="007F7F09">
                <w:delText xml:space="preserve"> </w:delText>
              </w:r>
              <w:r w:rsidRPr="003B2750" w:rsidDel="007F7F09">
                <w:delText xml:space="preserve">   </w:delText>
              </w:r>
              <w:r w:rsidDel="007F7F09">
                <w:delText xml:space="preserve">    </w:delText>
              </w:r>
              <w:r w:rsidRPr="003B2750" w:rsidDel="007F7F09">
                <w:delText xml:space="preserve"> </w:delText>
              </w:r>
              <w:r w:rsidDel="007F7F09">
                <w:delText xml:space="preserve">                             </w:delText>
              </w:r>
            </w:del>
            <w:r w:rsidRPr="003B2750">
              <w:t>cyklotrenažerech pod vedením odborných instruktor</w:t>
            </w:r>
            <w:r w:rsidRPr="0015666E">
              <w:rPr>
                <w:rFonts w:cs="TimesNewRoman"/>
              </w:rPr>
              <w:t xml:space="preserve">ů </w:t>
            </w:r>
            <w:r w:rsidRPr="003B2750">
              <w:t>pestrou formou s</w:t>
            </w:r>
            <w:del w:id="6059" w:author="Matyas Adam" w:date="2018-11-16T16:24:00Z">
              <w:r w:rsidRPr="003B2750" w:rsidDel="007F7F09">
                <w:delText xml:space="preserve"> </w:delText>
              </w:r>
            </w:del>
            <w:ins w:id="6060" w:author="Matyas Adam" w:date="2018-11-16T16:24:00Z">
              <w:r>
                <w:t> </w:t>
              </w:r>
            </w:ins>
            <w:r w:rsidRPr="003B2750">
              <w:t>individuálním</w:t>
            </w:r>
            <w:ins w:id="6061" w:author="Matyas Adam" w:date="2018-11-16T16:24:00Z">
              <w:r>
                <w:t xml:space="preserve"> </w:t>
              </w:r>
            </w:ins>
            <w:del w:id="6062" w:author="Matyas Adam" w:date="2018-11-16T16:24:00Z">
              <w:r w:rsidRPr="003B2750" w:rsidDel="007F7F09">
                <w:delText xml:space="preserve"> </w:delText>
              </w:r>
              <w:r w:rsidDel="007F7F09">
                <w:delText xml:space="preserve">                  </w:delText>
              </w:r>
            </w:del>
          </w:p>
          <w:p w14:paraId="466E562A" w14:textId="77777777" w:rsidR="00BD26BB" w:rsidRDefault="00BD26BB">
            <w:pPr>
              <w:autoSpaceDE w:val="0"/>
              <w:autoSpaceDN w:val="0"/>
              <w:adjustRightInd w:val="0"/>
              <w:ind w:left="322"/>
              <w:pPrChange w:id="6063" w:author="Matyas Adam" w:date="2018-11-16T16:24:00Z">
                <w:pPr>
                  <w:autoSpaceDE w:val="0"/>
                  <w:autoSpaceDN w:val="0"/>
                  <w:adjustRightInd w:val="0"/>
                </w:pPr>
              </w:pPrChange>
            </w:pPr>
            <w:del w:id="6064" w:author="Matyas Adam" w:date="2018-11-16T16:24:00Z">
              <w:r w:rsidDel="007F7F09">
                <w:delText xml:space="preserve">                                                 </w:delText>
              </w:r>
            </w:del>
            <w:r w:rsidRPr="003B2750">
              <w:t>prog</w:t>
            </w:r>
            <w:r>
              <w:t xml:space="preserve">ramem pro zlepšení </w:t>
            </w:r>
            <w:del w:id="6065" w:author="Matyas Adam" w:date="2018-11-16T16:24:00Z">
              <w:r w:rsidRPr="003B2750" w:rsidDel="007F7F09">
                <w:delText xml:space="preserve"> </w:delText>
              </w:r>
            </w:del>
            <w:r w:rsidRPr="003B2750">
              <w:t>fyzické kondice.</w:t>
            </w:r>
          </w:p>
          <w:p w14:paraId="11EC56F6" w14:textId="77777777" w:rsidR="00BD26BB" w:rsidRDefault="00BD26BB" w:rsidP="00495DC8">
            <w:pPr>
              <w:autoSpaceDE w:val="0"/>
              <w:autoSpaceDN w:val="0"/>
              <w:adjustRightInd w:val="0"/>
              <w:rPr>
                <w:ins w:id="6066" w:author="Matyas Adam" w:date="2018-11-16T16:23:00Z"/>
              </w:rPr>
            </w:pPr>
            <w:r>
              <w:rPr>
                <w:b/>
              </w:rPr>
              <w:t>Sálová k</w:t>
            </w:r>
            <w:r w:rsidRPr="00CD682C">
              <w:rPr>
                <w:b/>
              </w:rPr>
              <w:t>opaná</w:t>
            </w:r>
          </w:p>
          <w:p w14:paraId="32D0DCB5" w14:textId="77777777" w:rsidR="00BD26BB" w:rsidDel="007F7F09" w:rsidRDefault="00BD26BB">
            <w:pPr>
              <w:autoSpaceDE w:val="0"/>
              <w:autoSpaceDN w:val="0"/>
              <w:adjustRightInd w:val="0"/>
              <w:ind w:left="322"/>
              <w:rPr>
                <w:del w:id="6067" w:author="Matyas Adam" w:date="2018-11-16T16:24:00Z"/>
              </w:rPr>
              <w:pPrChange w:id="6068" w:author="Matyas Adam" w:date="2018-11-16T16:24:00Z">
                <w:pPr>
                  <w:autoSpaceDE w:val="0"/>
                  <w:autoSpaceDN w:val="0"/>
                  <w:adjustRightInd w:val="0"/>
                </w:pPr>
              </w:pPrChange>
            </w:pPr>
            <w:ins w:id="6069" w:author="Matyas Adam" w:date="2018-11-16T16:23:00Z">
              <w:r>
                <w:t xml:space="preserve">- </w:t>
              </w:r>
            </w:ins>
            <w:del w:id="6070" w:author="Matyas Adam" w:date="2018-11-16T16:23:00Z">
              <w:r w:rsidRPr="003B2750" w:rsidDel="007F7F09">
                <w:delText xml:space="preserve"> - </w:delText>
              </w:r>
            </w:del>
            <w:r w:rsidRPr="003B2750">
              <w:t xml:space="preserve">cílem této aktivity je rozvíjet individuální </w:t>
            </w:r>
            <w:r w:rsidRPr="0015666E">
              <w:rPr>
                <w:rFonts w:cs="TimesNewRoman"/>
              </w:rPr>
              <w:t>č</w:t>
            </w:r>
            <w:r w:rsidRPr="003B2750">
              <w:t>innosti hrá</w:t>
            </w:r>
            <w:r w:rsidRPr="0015666E">
              <w:rPr>
                <w:rFonts w:cs="TimesNewRoman"/>
              </w:rPr>
              <w:t>čů</w:t>
            </w:r>
            <w:r w:rsidRPr="003B2750">
              <w:t>, vedení mí</w:t>
            </w:r>
            <w:r w:rsidRPr="0015666E">
              <w:rPr>
                <w:rFonts w:cs="TimesNewRoman"/>
              </w:rPr>
              <w:t>č</w:t>
            </w:r>
            <w:r w:rsidRPr="003B2750">
              <w:t>e, st</w:t>
            </w:r>
            <w:r w:rsidRPr="0015666E">
              <w:rPr>
                <w:rFonts w:cs="TimesNewRoman"/>
              </w:rPr>
              <w:t>ř</w:t>
            </w:r>
            <w:r w:rsidRPr="003B2750">
              <w:t>elba, p</w:t>
            </w:r>
            <w:r w:rsidRPr="0015666E">
              <w:rPr>
                <w:rFonts w:cs="TimesNewRoman"/>
              </w:rPr>
              <w:t>ř</w:t>
            </w:r>
            <w:r w:rsidRPr="003B2750">
              <w:t>ihrávka na krátkou,</w:t>
            </w:r>
            <w:ins w:id="6071" w:author="Matyas Adam" w:date="2018-11-16T16:24:00Z">
              <w:r>
                <w:t xml:space="preserve"> </w:t>
              </w:r>
            </w:ins>
            <w:del w:id="6072" w:author="Matyas Adam" w:date="2018-11-16T16:24:00Z">
              <w:r w:rsidRPr="003B2750" w:rsidDel="007F7F09">
                <w:delText xml:space="preserve"> </w:delText>
              </w:r>
            </w:del>
          </w:p>
          <w:p w14:paraId="11AFCE38" w14:textId="77777777" w:rsidR="00BD26BB" w:rsidDel="007F7F09" w:rsidRDefault="00BD26BB">
            <w:pPr>
              <w:autoSpaceDE w:val="0"/>
              <w:autoSpaceDN w:val="0"/>
              <w:adjustRightInd w:val="0"/>
              <w:ind w:left="322"/>
              <w:rPr>
                <w:del w:id="6073" w:author="Matyas Adam" w:date="2018-11-16T16:24:00Z"/>
                <w:rFonts w:cs="TimesNewRoman"/>
              </w:rPr>
              <w:pPrChange w:id="6074" w:author="Matyas Adam" w:date="2018-11-16T16:24:00Z">
                <w:pPr>
                  <w:autoSpaceDE w:val="0"/>
                  <w:autoSpaceDN w:val="0"/>
                  <w:adjustRightInd w:val="0"/>
                </w:pPr>
              </w:pPrChange>
            </w:pPr>
            <w:del w:id="6075" w:author="Matyas Adam" w:date="2018-11-16T16:24:00Z">
              <w:r w:rsidDel="007F7F09">
                <w:delText xml:space="preserve">                            </w:delText>
              </w:r>
              <w:r w:rsidRPr="003B2750" w:rsidDel="007F7F09">
                <w:delText>S</w:delText>
              </w:r>
            </w:del>
            <w:ins w:id="6076" w:author="Matyas Adam" w:date="2018-11-16T16:24:00Z">
              <w:r>
                <w:t>s</w:t>
              </w:r>
            </w:ins>
            <w:r w:rsidRPr="003B2750">
              <w:t>t</w:t>
            </w:r>
            <w:r w:rsidRPr="003B2750">
              <w:rPr>
                <w:rFonts w:cs="TimesNewRoman"/>
              </w:rPr>
              <w:t>ř</w:t>
            </w:r>
            <w:r>
              <w:t xml:space="preserve">ední </w:t>
            </w:r>
            <w:r w:rsidRPr="003B2750">
              <w:t>a dlouhou vzdálenost, dribling s mí</w:t>
            </w:r>
            <w:r w:rsidRPr="003B2750">
              <w:rPr>
                <w:rFonts w:cs="TimesNewRoman"/>
              </w:rPr>
              <w:t>č</w:t>
            </w:r>
            <w:r w:rsidRPr="003B2750">
              <w:t>em, kondi</w:t>
            </w:r>
            <w:r w:rsidRPr="003B2750">
              <w:rPr>
                <w:rFonts w:cs="TimesNewRoman"/>
              </w:rPr>
              <w:t>č</w:t>
            </w:r>
            <w:r w:rsidRPr="003B2750">
              <w:t xml:space="preserve">ní trénink, herní </w:t>
            </w:r>
            <w:r w:rsidRPr="003B2750">
              <w:rPr>
                <w:rFonts w:cs="TimesNewRoman"/>
              </w:rPr>
              <w:t>č</w:t>
            </w:r>
            <w:r w:rsidRPr="003B2750">
              <w:t>innosti družstva i jednotlivc</w:t>
            </w:r>
            <w:r w:rsidRPr="003B2750">
              <w:rPr>
                <w:rFonts w:cs="TimesNewRoman"/>
              </w:rPr>
              <w:t>ů</w:t>
            </w:r>
            <w:ins w:id="6077" w:author="Matyas Adam" w:date="2018-11-16T16:24:00Z">
              <w:r>
                <w:rPr>
                  <w:rFonts w:cs="TimesNewRoman"/>
                </w:rPr>
                <w:t xml:space="preserve"> </w:t>
              </w:r>
            </w:ins>
            <w:del w:id="6078" w:author="Matyas Adam" w:date="2018-11-16T16:24:00Z">
              <w:r w:rsidRPr="003B2750" w:rsidDel="007F7F09">
                <w:rPr>
                  <w:rFonts w:cs="TimesNewRoman"/>
                </w:rPr>
                <w:delText xml:space="preserve"> </w:delText>
              </w:r>
              <w:r w:rsidDel="007F7F09">
                <w:rPr>
                  <w:rFonts w:cs="TimesNewRoman"/>
                </w:rPr>
                <w:delText xml:space="preserve">                   </w:delText>
              </w:r>
            </w:del>
          </w:p>
          <w:p w14:paraId="2086F23E" w14:textId="77777777" w:rsidR="00BD26BB" w:rsidRPr="003B2750" w:rsidRDefault="00BD26BB">
            <w:pPr>
              <w:autoSpaceDE w:val="0"/>
              <w:autoSpaceDN w:val="0"/>
              <w:adjustRightInd w:val="0"/>
              <w:ind w:left="322"/>
              <w:pPrChange w:id="6079" w:author="Matyas Adam" w:date="2018-11-16T16:24:00Z">
                <w:pPr>
                  <w:autoSpaceDE w:val="0"/>
                  <w:autoSpaceDN w:val="0"/>
                  <w:adjustRightInd w:val="0"/>
                </w:pPr>
              </w:pPrChange>
            </w:pPr>
            <w:del w:id="6080" w:author="Matyas Adam" w:date="2018-11-16T16:24:00Z">
              <w:r w:rsidDel="007F7F09">
                <w:rPr>
                  <w:rFonts w:cs="TimesNewRoman"/>
                </w:rPr>
                <w:delText xml:space="preserve">                            </w:delText>
              </w:r>
            </w:del>
            <w:r>
              <w:t xml:space="preserve">rozvíjeny </w:t>
            </w:r>
            <w:r w:rsidRPr="003B2750">
              <w:t>v </w:t>
            </w:r>
            <w:r w:rsidRPr="003B2750">
              <w:rPr>
                <w:rFonts w:cs="TimesNewRoman"/>
              </w:rPr>
              <w:t>ř</w:t>
            </w:r>
            <w:r w:rsidRPr="003B2750">
              <w:t>ádné h</w:t>
            </w:r>
            <w:r w:rsidRPr="003B2750">
              <w:rPr>
                <w:rFonts w:cs="TimesNewRoman"/>
              </w:rPr>
              <w:t>ř</w:t>
            </w:r>
            <w:r w:rsidRPr="003B2750">
              <w:t>e.</w:t>
            </w:r>
          </w:p>
          <w:p w14:paraId="7407FB54" w14:textId="77777777" w:rsidR="00BD26BB" w:rsidRDefault="00BD26BB" w:rsidP="00495DC8">
            <w:pPr>
              <w:autoSpaceDE w:val="0"/>
              <w:autoSpaceDN w:val="0"/>
              <w:adjustRightInd w:val="0"/>
              <w:rPr>
                <w:ins w:id="6081" w:author="Matyas Adam" w:date="2018-11-16T16:23:00Z"/>
              </w:rPr>
            </w:pPr>
            <w:r w:rsidRPr="00CD682C">
              <w:rPr>
                <w:b/>
              </w:rPr>
              <w:t>Squash</w:t>
            </w:r>
          </w:p>
          <w:p w14:paraId="7141B84E" w14:textId="77777777" w:rsidR="00BD26BB" w:rsidRPr="003B2750" w:rsidRDefault="00BD26BB">
            <w:pPr>
              <w:autoSpaceDE w:val="0"/>
              <w:autoSpaceDN w:val="0"/>
              <w:adjustRightInd w:val="0"/>
              <w:ind w:left="322"/>
              <w:pPrChange w:id="6082" w:author="Matyas Adam" w:date="2018-11-16T16:24:00Z">
                <w:pPr>
                  <w:autoSpaceDE w:val="0"/>
                  <w:autoSpaceDN w:val="0"/>
                  <w:adjustRightInd w:val="0"/>
                </w:pPr>
              </w:pPrChange>
            </w:pPr>
            <w:ins w:id="6083" w:author="Matyas Adam" w:date="2018-11-16T16:23:00Z">
              <w:r>
                <w:t xml:space="preserve">- </w:t>
              </w:r>
            </w:ins>
            <w:del w:id="6084" w:author="Matyas Adam" w:date="2018-11-16T16:23:00Z">
              <w:r w:rsidRPr="003B2750" w:rsidDel="007F7F09">
                <w:delText xml:space="preserve"> - </w:delText>
              </w:r>
            </w:del>
            <w:r w:rsidRPr="003B2750">
              <w:t>pat</w:t>
            </w:r>
            <w:r w:rsidRPr="0015666E">
              <w:rPr>
                <w:rFonts w:cs="TimesNewRoman"/>
              </w:rPr>
              <w:t>ř</w:t>
            </w:r>
            <w:r w:rsidRPr="003B2750">
              <w:t>í do tzv. pálkových her. Jsou rozvíjeny základní údery, pohyb hrá</w:t>
            </w:r>
            <w:r w:rsidRPr="0015666E">
              <w:rPr>
                <w:rFonts w:cs="TimesNewRoman"/>
              </w:rPr>
              <w:t>č</w:t>
            </w:r>
            <w:r w:rsidRPr="003B2750">
              <w:t>e, technika a taktické prvky p</w:t>
            </w:r>
            <w:r w:rsidRPr="0015666E">
              <w:rPr>
                <w:rFonts w:cs="TimesNewRoman"/>
              </w:rPr>
              <w:t>ř</w:t>
            </w:r>
            <w:r w:rsidRPr="003B2750">
              <w:t>i h</w:t>
            </w:r>
            <w:r w:rsidRPr="0015666E">
              <w:rPr>
                <w:rFonts w:cs="TimesNewRoman"/>
              </w:rPr>
              <w:t>ř</w:t>
            </w:r>
            <w:r w:rsidRPr="003B2750">
              <w:t xml:space="preserve">e. </w:t>
            </w:r>
            <w:del w:id="6085" w:author="Matyas Adam" w:date="2018-11-16T16:24:00Z">
              <w:r w:rsidRPr="003B2750" w:rsidDel="007F7F09">
                <w:br/>
                <w:delText xml:space="preserve">               </w:delText>
              </w:r>
            </w:del>
            <w:r w:rsidRPr="003B2750">
              <w:t>Fyzicky náro</w:t>
            </w:r>
            <w:r w:rsidRPr="0015666E">
              <w:rPr>
                <w:rFonts w:cs="TimesNewRoman"/>
              </w:rPr>
              <w:t>č</w:t>
            </w:r>
            <w:r w:rsidRPr="003B2750">
              <w:t>ná, ale pestrá pálková hra.</w:t>
            </w:r>
          </w:p>
          <w:p w14:paraId="01486CAB" w14:textId="77777777" w:rsidR="00BD26BB" w:rsidRDefault="00BD26BB" w:rsidP="00495DC8">
            <w:pPr>
              <w:autoSpaceDE w:val="0"/>
              <w:autoSpaceDN w:val="0"/>
              <w:adjustRightInd w:val="0"/>
              <w:rPr>
                <w:ins w:id="6086" w:author="Matyas Adam" w:date="2018-11-16T16:23:00Z"/>
                <w:b/>
              </w:rPr>
            </w:pPr>
            <w:r w:rsidRPr="009E1C63">
              <w:rPr>
                <w:b/>
              </w:rPr>
              <w:t>Stolní tenis</w:t>
            </w:r>
          </w:p>
          <w:p w14:paraId="527D97FD" w14:textId="77777777" w:rsidR="00BD26BB" w:rsidDel="007F7F09" w:rsidRDefault="00BD26BB">
            <w:pPr>
              <w:autoSpaceDE w:val="0"/>
              <w:autoSpaceDN w:val="0"/>
              <w:adjustRightInd w:val="0"/>
              <w:ind w:left="322"/>
              <w:rPr>
                <w:del w:id="6087" w:author="Matyas Adam" w:date="2018-11-16T16:25:00Z"/>
              </w:rPr>
              <w:pPrChange w:id="6088" w:author="Matyas Adam" w:date="2018-11-16T16:25:00Z">
                <w:pPr>
                  <w:autoSpaceDE w:val="0"/>
                  <w:autoSpaceDN w:val="0"/>
                  <w:adjustRightInd w:val="0"/>
                </w:pPr>
              </w:pPrChange>
            </w:pPr>
            <w:ins w:id="6089" w:author="Matyas Adam" w:date="2018-11-16T16:23:00Z">
              <w:r w:rsidRPr="007F7F09">
                <w:rPr>
                  <w:b/>
                  <w:rPrChange w:id="6090" w:author="Matyas Adam" w:date="2018-11-16T16:23:00Z">
                    <w:rPr/>
                  </w:rPrChange>
                </w:rPr>
                <w:t>-</w:t>
              </w:r>
              <w:r>
                <w:t xml:space="preserve"> </w:t>
              </w:r>
            </w:ins>
            <w:del w:id="6091" w:author="Matyas Adam" w:date="2018-11-16T16:23:00Z">
              <w:r w:rsidDel="007F7F09">
                <w:delText xml:space="preserve"> - </w:delText>
              </w:r>
            </w:del>
            <w:ins w:id="6092" w:author="Matyas Adam" w:date="2018-11-16T16:24:00Z">
              <w:r>
                <w:t>c</w:t>
              </w:r>
            </w:ins>
            <w:del w:id="6093" w:author="Matyas Adam" w:date="2018-11-16T16:24:00Z">
              <w:r w:rsidDel="007F7F09">
                <w:delText>C</w:delText>
              </w:r>
            </w:del>
            <w:r>
              <w:t>ílem předmětu je dosáhnout toho, aby každý student zvládl všechny základní údery stolního tenisu a</w:t>
            </w:r>
            <w:ins w:id="6094" w:author="Matyas Adam" w:date="2018-11-16T16:25:00Z">
              <w:r>
                <w:t xml:space="preserve"> </w:t>
              </w:r>
            </w:ins>
            <w:del w:id="6095" w:author="Matyas Adam" w:date="2018-11-16T16:25:00Z">
              <w:r w:rsidDel="007F7F09">
                <w:delText xml:space="preserve"> </w:delText>
              </w:r>
            </w:del>
          </w:p>
          <w:p w14:paraId="373CA3C5" w14:textId="77777777" w:rsidR="00BD26BB" w:rsidDel="007F7F09" w:rsidRDefault="00BD26BB">
            <w:pPr>
              <w:autoSpaceDE w:val="0"/>
              <w:autoSpaceDN w:val="0"/>
              <w:adjustRightInd w:val="0"/>
              <w:ind w:left="322"/>
              <w:rPr>
                <w:del w:id="6096" w:author="Matyas Adam" w:date="2018-11-16T16:25:00Z"/>
              </w:rPr>
              <w:pPrChange w:id="6097" w:author="Matyas Adam" w:date="2018-11-16T16:25:00Z">
                <w:pPr>
                  <w:autoSpaceDE w:val="0"/>
                  <w:autoSpaceDN w:val="0"/>
                  <w:adjustRightInd w:val="0"/>
                </w:pPr>
              </w:pPrChange>
            </w:pPr>
            <w:del w:id="6098" w:author="Matyas Adam" w:date="2018-11-16T16:25:00Z">
              <w:r w:rsidDel="007F7F09">
                <w:delText xml:space="preserve">                   </w:delText>
              </w:r>
            </w:del>
            <w:r>
              <w:t xml:space="preserve">byl schopen samostatné hry. Student se seznámí se základy pravidel hry stolního tenisu a osvojí si základní </w:t>
            </w:r>
          </w:p>
          <w:p w14:paraId="2C63A039" w14:textId="77777777" w:rsidR="00BD26BB" w:rsidRDefault="00BD26BB">
            <w:pPr>
              <w:autoSpaceDE w:val="0"/>
              <w:autoSpaceDN w:val="0"/>
              <w:adjustRightInd w:val="0"/>
              <w:ind w:left="322"/>
              <w:pPrChange w:id="6099" w:author="Matyas Adam" w:date="2018-11-16T16:25:00Z">
                <w:pPr>
                  <w:autoSpaceDE w:val="0"/>
                  <w:autoSpaceDN w:val="0"/>
                  <w:adjustRightInd w:val="0"/>
                </w:pPr>
              </w:pPrChange>
            </w:pPr>
            <w:del w:id="6100" w:author="Matyas Adam" w:date="2018-11-16T16:25:00Z">
              <w:r w:rsidDel="007F7F09">
                <w:delText xml:space="preserve">                   </w:delText>
              </w:r>
            </w:del>
            <w:r>
              <w:t>technicko - taktické úkoly v samotné hře.</w:t>
            </w:r>
          </w:p>
          <w:p w14:paraId="05067484" w14:textId="77777777" w:rsidR="00BD26BB" w:rsidRDefault="00BD26BB" w:rsidP="00495DC8">
            <w:pPr>
              <w:autoSpaceDE w:val="0"/>
              <w:autoSpaceDN w:val="0"/>
              <w:adjustRightInd w:val="0"/>
              <w:rPr>
                <w:ins w:id="6101" w:author="Matyas Adam" w:date="2018-11-16T16:23:00Z"/>
                <w:color w:val="000000"/>
                <w:szCs w:val="24"/>
              </w:rPr>
            </w:pPr>
            <w:r w:rsidRPr="00D765CF">
              <w:rPr>
                <w:b/>
                <w:color w:val="000000"/>
                <w:szCs w:val="24"/>
              </w:rPr>
              <w:t>Posilování a fitnes</w:t>
            </w:r>
            <w:r>
              <w:rPr>
                <w:color w:val="000000"/>
                <w:szCs w:val="24"/>
              </w:rPr>
              <w:t xml:space="preserve"> </w:t>
            </w:r>
          </w:p>
          <w:p w14:paraId="63B09C35" w14:textId="77777777" w:rsidR="00BD26BB" w:rsidRPr="007F7F09" w:rsidDel="007F7F09" w:rsidRDefault="00BD26BB" w:rsidP="00495DC8">
            <w:pPr>
              <w:autoSpaceDE w:val="0"/>
              <w:autoSpaceDN w:val="0"/>
              <w:adjustRightInd w:val="0"/>
              <w:rPr>
                <w:del w:id="6102" w:author="Matyas Adam" w:date="2018-11-16T16:25:00Z"/>
                <w:color w:val="000000"/>
                <w:szCs w:val="24"/>
                <w:rPrChange w:id="6103" w:author="Matyas Adam" w:date="2018-11-16T16:24:00Z">
                  <w:rPr>
                    <w:del w:id="6104" w:author="Matyas Adam" w:date="2018-11-16T16:25:00Z"/>
                  </w:rPr>
                </w:rPrChange>
              </w:rPr>
            </w:pPr>
            <w:ins w:id="6105" w:author="Matyas Adam" w:date="2018-11-16T16:23:00Z">
              <w:r w:rsidRPr="0015666E">
                <w:rPr>
                  <w:color w:val="000000"/>
                  <w:szCs w:val="24"/>
                </w:rPr>
                <w:t>-</w:t>
              </w:r>
            </w:ins>
            <w:ins w:id="6106" w:author="Matyas Adam" w:date="2018-11-16T16:24:00Z">
              <w:r>
                <w:rPr>
                  <w:color w:val="000000"/>
                  <w:szCs w:val="24"/>
                </w:rPr>
                <w:t xml:space="preserve"> z</w:t>
              </w:r>
            </w:ins>
            <w:del w:id="6107" w:author="Matyas Adam" w:date="2018-11-16T16:23:00Z">
              <w:r w:rsidRPr="007F7F09" w:rsidDel="007F7F09">
                <w:rPr>
                  <w:color w:val="000000"/>
                  <w:szCs w:val="24"/>
                  <w:rPrChange w:id="6108" w:author="Matyas Adam" w:date="2018-11-16T16:24:00Z">
                    <w:rPr/>
                  </w:rPrChange>
                </w:rPr>
                <w:delText>– z</w:delText>
              </w:r>
            </w:del>
            <w:r w:rsidRPr="007F7F09">
              <w:rPr>
                <w:color w:val="000000"/>
                <w:szCs w:val="24"/>
                <w:rPrChange w:id="6109" w:author="Matyas Adam" w:date="2018-11-16T16:24:00Z">
                  <w:rPr/>
                </w:rPrChange>
              </w:rPr>
              <w:t>áklady kondičního posilování. Posilování základních svalových partií. Nácvik dýchání,</w:t>
            </w:r>
            <w:ins w:id="6110" w:author="Matyas Adam" w:date="2018-11-16T16:25:00Z">
              <w:r>
                <w:rPr>
                  <w:color w:val="000000"/>
                  <w:szCs w:val="24"/>
                </w:rPr>
                <w:t xml:space="preserve"> </w:t>
              </w:r>
            </w:ins>
            <w:del w:id="6111" w:author="Matyas Adam" w:date="2018-11-16T16:25:00Z">
              <w:r w:rsidRPr="007F7F09" w:rsidDel="007F7F09">
                <w:rPr>
                  <w:color w:val="000000"/>
                  <w:szCs w:val="24"/>
                  <w:rPrChange w:id="6112" w:author="Matyas Adam" w:date="2018-11-16T16:24:00Z">
                    <w:rPr/>
                  </w:rPrChange>
                </w:rPr>
                <w:delText xml:space="preserve">     </w:delText>
              </w:r>
            </w:del>
          </w:p>
          <w:p w14:paraId="09657633" w14:textId="77777777" w:rsidR="00BD26BB" w:rsidRPr="00F83F5D" w:rsidRDefault="00BD26BB">
            <w:pPr>
              <w:autoSpaceDE w:val="0"/>
              <w:autoSpaceDN w:val="0"/>
              <w:adjustRightInd w:val="0"/>
              <w:rPr>
                <w:color w:val="000000"/>
                <w:szCs w:val="24"/>
              </w:rPr>
            </w:pPr>
            <w:del w:id="6113" w:author="Matyas Adam" w:date="2018-11-16T16:25:00Z">
              <w:r w:rsidDel="007F7F09">
                <w:rPr>
                  <w:color w:val="000000"/>
                  <w:szCs w:val="24"/>
                </w:rPr>
                <w:delText xml:space="preserve">                       </w:delText>
              </w:r>
            </w:del>
            <w:r>
              <w:rPr>
                <w:color w:val="000000"/>
                <w:szCs w:val="24"/>
              </w:rPr>
              <w:t xml:space="preserve">technika posilování. </w:t>
            </w:r>
          </w:p>
        </w:tc>
      </w:tr>
      <w:tr w:rsidR="00BD26BB" w14:paraId="7E8B18DC" w14:textId="77777777" w:rsidTr="00495DC8">
        <w:trPr>
          <w:trHeight w:val="265"/>
        </w:trPr>
        <w:tc>
          <w:tcPr>
            <w:tcW w:w="3653" w:type="dxa"/>
            <w:gridSpan w:val="2"/>
            <w:tcBorders>
              <w:top w:val="nil"/>
            </w:tcBorders>
            <w:shd w:val="clear" w:color="auto" w:fill="F7CAAC"/>
          </w:tcPr>
          <w:p w14:paraId="4706D008" w14:textId="77777777" w:rsidR="00BD26BB" w:rsidRDefault="00BD26BB" w:rsidP="00495DC8">
            <w:pPr>
              <w:jc w:val="both"/>
            </w:pPr>
            <w:r>
              <w:rPr>
                <w:b/>
              </w:rPr>
              <w:t>Studijní literatura a studijní pomůcky</w:t>
            </w:r>
          </w:p>
        </w:tc>
        <w:tc>
          <w:tcPr>
            <w:tcW w:w="6202" w:type="dxa"/>
            <w:gridSpan w:val="6"/>
            <w:tcBorders>
              <w:top w:val="nil"/>
              <w:bottom w:val="nil"/>
            </w:tcBorders>
          </w:tcPr>
          <w:p w14:paraId="6B678CA2" w14:textId="77777777" w:rsidR="00BD26BB" w:rsidRDefault="00BD26BB" w:rsidP="00495DC8">
            <w:pPr>
              <w:jc w:val="both"/>
            </w:pPr>
          </w:p>
        </w:tc>
      </w:tr>
      <w:tr w:rsidR="00BD26BB" w14:paraId="53528512" w14:textId="77777777" w:rsidTr="00495DC8">
        <w:trPr>
          <w:trHeight w:val="823"/>
        </w:trPr>
        <w:tc>
          <w:tcPr>
            <w:tcW w:w="9855" w:type="dxa"/>
            <w:gridSpan w:val="8"/>
            <w:tcBorders>
              <w:top w:val="nil"/>
            </w:tcBorders>
          </w:tcPr>
          <w:p w14:paraId="3945B36C" w14:textId="77777777" w:rsidR="00BD26BB" w:rsidRDefault="00BD26BB">
            <w:pPr>
              <w:ind w:left="38"/>
              <w:jc w:val="both"/>
              <w:pPrChange w:id="6114" w:author="PS" w:date="2018-11-25T15:23:00Z">
                <w:pPr>
                  <w:ind w:left="322" w:hanging="322"/>
                  <w:jc w:val="both"/>
                </w:pPr>
              </w:pPrChange>
            </w:pPr>
            <w:r w:rsidRPr="00B420AB">
              <w:rPr>
                <w:caps/>
                <w:rPrChange w:id="6115" w:author="Matyas Adam" w:date="2018-11-16T16:25:00Z">
                  <w:rPr/>
                </w:rPrChange>
              </w:rPr>
              <w:t>Macáková, Marcela.</w:t>
            </w:r>
            <w:r>
              <w:t xml:space="preserve"> </w:t>
            </w:r>
            <w:r>
              <w:rPr>
                <w:i/>
                <w:iCs/>
              </w:rPr>
              <w:t>Aerobik :moderní formy aerobiku, výživa a cviky pro dobrou kondici, soutěže v aerobiku</w:t>
            </w:r>
            <w:r>
              <w:t>. Praha : Grada, 2001.</w:t>
            </w:r>
          </w:p>
          <w:p w14:paraId="420107AE" w14:textId="77777777" w:rsidR="00BD26BB" w:rsidRDefault="00BD26BB">
            <w:pPr>
              <w:ind w:left="322" w:hanging="322"/>
              <w:jc w:val="both"/>
              <w:pPrChange w:id="6116" w:author="Matyas Adam" w:date="2018-11-16T16:25:00Z">
                <w:pPr>
                  <w:jc w:val="both"/>
                </w:pPr>
              </w:pPrChange>
            </w:pPr>
            <w:r w:rsidRPr="00B420AB">
              <w:rPr>
                <w:caps/>
                <w:rPrChange w:id="6117" w:author="Matyas Adam" w:date="2018-11-16T16:25:00Z">
                  <w:rPr/>
                </w:rPrChange>
              </w:rPr>
              <w:t>Sidwells,</w:t>
            </w:r>
            <w:r>
              <w:t xml:space="preserve"> Ch. </w:t>
            </w:r>
            <w:r>
              <w:rPr>
                <w:i/>
                <w:iCs/>
              </w:rPr>
              <w:t>Velká kniha o cyklistice</w:t>
            </w:r>
            <w:r>
              <w:t>. Slovart Bratislava , 2004.</w:t>
            </w:r>
          </w:p>
          <w:p w14:paraId="3C90890F" w14:textId="77777777" w:rsidR="00BD26BB" w:rsidRDefault="00BD26BB">
            <w:pPr>
              <w:ind w:left="322" w:hanging="322"/>
              <w:jc w:val="both"/>
              <w:pPrChange w:id="6118" w:author="Matyas Adam" w:date="2018-11-16T16:25:00Z">
                <w:pPr>
                  <w:jc w:val="both"/>
                </w:pPr>
              </w:pPrChange>
            </w:pPr>
            <w:r w:rsidRPr="00B420AB">
              <w:rPr>
                <w:caps/>
                <w:rPrChange w:id="6119" w:author="Matyas Adam" w:date="2018-11-16T16:25:00Z">
                  <w:rPr/>
                </w:rPrChange>
              </w:rPr>
              <w:t>Johnny,</w:t>
            </w:r>
            <w:r>
              <w:t xml:space="preserve"> G. </w:t>
            </w:r>
            <w:r>
              <w:rPr>
                <w:i/>
                <w:iCs/>
              </w:rPr>
              <w:t>Spinning Instruktor Manual</w:t>
            </w:r>
            <w:r>
              <w:t>.</w:t>
            </w:r>
          </w:p>
          <w:p w14:paraId="0FE6DF0A" w14:textId="77777777" w:rsidR="00BD26BB" w:rsidRDefault="00BD26BB">
            <w:pPr>
              <w:ind w:left="322" w:hanging="322"/>
              <w:jc w:val="both"/>
              <w:pPrChange w:id="6120" w:author="Matyas Adam" w:date="2018-11-16T16:25:00Z">
                <w:pPr>
                  <w:jc w:val="both"/>
                </w:pPr>
              </w:pPrChange>
            </w:pPr>
            <w:r w:rsidRPr="00B420AB">
              <w:rPr>
                <w:caps/>
                <w:rPrChange w:id="6121" w:author="Matyas Adam" w:date="2018-11-16T16:25:00Z">
                  <w:rPr/>
                </w:rPrChange>
              </w:rPr>
              <w:t>Neumann, G.,Pfützner A., Hottenrott,</w:t>
            </w:r>
            <w:r>
              <w:t xml:space="preserve"> K. </w:t>
            </w:r>
            <w:r>
              <w:rPr>
                <w:i/>
                <w:iCs/>
              </w:rPr>
              <w:t>Trénink pod kontrolou</w:t>
            </w:r>
            <w:r>
              <w:t>. 2005. ISBN 80-247-0967-3.</w:t>
            </w:r>
          </w:p>
          <w:p w14:paraId="27074D43" w14:textId="77777777" w:rsidR="00BD26BB" w:rsidDel="00B420AB" w:rsidRDefault="00BD26BB">
            <w:pPr>
              <w:ind w:left="322" w:hanging="322"/>
              <w:jc w:val="both"/>
              <w:rPr>
                <w:del w:id="6122" w:author="Matyas Adam" w:date="2018-11-16T16:25:00Z"/>
              </w:rPr>
              <w:pPrChange w:id="6123" w:author="Matyas Adam" w:date="2018-11-16T16:25:00Z">
                <w:pPr>
                  <w:jc w:val="both"/>
                </w:pPr>
              </w:pPrChange>
            </w:pPr>
            <w:r w:rsidRPr="00B420AB">
              <w:rPr>
                <w:caps/>
                <w:rPrChange w:id="6124" w:author="Matyas Adam" w:date="2018-11-16T16:25:00Z">
                  <w:rPr/>
                </w:rPrChange>
              </w:rPr>
              <w:t>Hýbner J.:</w:t>
            </w:r>
            <w:r>
              <w:t xml:space="preserve"> </w:t>
            </w:r>
            <w:r>
              <w:rPr>
                <w:i/>
                <w:iCs/>
              </w:rPr>
              <w:t>Stolní tenis - technika úderů, taktika hry, příprava mládeže</w:t>
            </w:r>
            <w:r>
              <w:t>. Praha: Grada, 2002. ISBN 80-247-0306-8.</w:t>
            </w:r>
          </w:p>
          <w:p w14:paraId="5E2BD9E1" w14:textId="77777777" w:rsidR="00BD26BB" w:rsidRDefault="00BD26BB">
            <w:pPr>
              <w:ind w:left="322" w:hanging="322"/>
              <w:jc w:val="both"/>
              <w:pPrChange w:id="6125" w:author="Matyas Adam" w:date="2018-11-16T16:25:00Z">
                <w:pPr>
                  <w:jc w:val="both"/>
                </w:pPr>
              </w:pPrChange>
            </w:pPr>
          </w:p>
        </w:tc>
      </w:tr>
      <w:tr w:rsidR="00BD26BB" w14:paraId="55A0B493"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FC7F8CE" w14:textId="77777777" w:rsidR="00BD26BB" w:rsidRDefault="00BD26BB" w:rsidP="00495DC8">
            <w:pPr>
              <w:jc w:val="center"/>
              <w:rPr>
                <w:b/>
              </w:rPr>
            </w:pPr>
            <w:r>
              <w:rPr>
                <w:b/>
              </w:rPr>
              <w:t>Informace ke kombinované nebo distanční formě</w:t>
            </w:r>
          </w:p>
        </w:tc>
      </w:tr>
      <w:tr w:rsidR="00BD26BB" w14:paraId="2B18CB90" w14:textId="77777777" w:rsidTr="00495DC8">
        <w:tc>
          <w:tcPr>
            <w:tcW w:w="4787" w:type="dxa"/>
            <w:gridSpan w:val="3"/>
            <w:tcBorders>
              <w:top w:val="single" w:sz="2" w:space="0" w:color="auto"/>
            </w:tcBorders>
            <w:shd w:val="clear" w:color="auto" w:fill="F7CAAC"/>
          </w:tcPr>
          <w:p w14:paraId="113C5F05" w14:textId="77777777" w:rsidR="00BD26BB" w:rsidRDefault="00BD26BB" w:rsidP="00495DC8">
            <w:pPr>
              <w:jc w:val="both"/>
            </w:pPr>
            <w:r>
              <w:rPr>
                <w:b/>
              </w:rPr>
              <w:t>Rozsah konzultací (soustředění)</w:t>
            </w:r>
          </w:p>
        </w:tc>
        <w:tc>
          <w:tcPr>
            <w:tcW w:w="889" w:type="dxa"/>
            <w:tcBorders>
              <w:top w:val="single" w:sz="2" w:space="0" w:color="auto"/>
            </w:tcBorders>
          </w:tcPr>
          <w:p w14:paraId="541600B5" w14:textId="77777777" w:rsidR="00BD26BB" w:rsidRDefault="00BD26BB" w:rsidP="00495DC8">
            <w:pPr>
              <w:jc w:val="both"/>
            </w:pPr>
          </w:p>
        </w:tc>
        <w:tc>
          <w:tcPr>
            <w:tcW w:w="4179" w:type="dxa"/>
            <w:gridSpan w:val="4"/>
            <w:tcBorders>
              <w:top w:val="single" w:sz="2" w:space="0" w:color="auto"/>
            </w:tcBorders>
            <w:shd w:val="clear" w:color="auto" w:fill="F7CAAC"/>
          </w:tcPr>
          <w:p w14:paraId="6B25FAF0" w14:textId="77777777" w:rsidR="00BD26BB" w:rsidRDefault="00BD26BB" w:rsidP="00495DC8">
            <w:pPr>
              <w:jc w:val="both"/>
              <w:rPr>
                <w:b/>
              </w:rPr>
            </w:pPr>
            <w:r>
              <w:rPr>
                <w:b/>
              </w:rPr>
              <w:t xml:space="preserve">hodin </w:t>
            </w:r>
          </w:p>
        </w:tc>
      </w:tr>
      <w:tr w:rsidR="00BD26BB" w14:paraId="2C8F7F38" w14:textId="77777777" w:rsidTr="00495DC8">
        <w:tc>
          <w:tcPr>
            <w:tcW w:w="9855" w:type="dxa"/>
            <w:gridSpan w:val="8"/>
            <w:shd w:val="clear" w:color="auto" w:fill="F7CAAC"/>
          </w:tcPr>
          <w:p w14:paraId="71462F3F" w14:textId="77777777" w:rsidR="00BD26BB" w:rsidRDefault="00BD26BB" w:rsidP="00495DC8">
            <w:pPr>
              <w:jc w:val="both"/>
              <w:rPr>
                <w:b/>
              </w:rPr>
            </w:pPr>
            <w:r>
              <w:rPr>
                <w:b/>
              </w:rPr>
              <w:t>Informace o způsobu kontaktu s vyučujícím</w:t>
            </w:r>
          </w:p>
        </w:tc>
      </w:tr>
      <w:tr w:rsidR="00BD26BB" w14:paraId="47561AC8" w14:textId="77777777" w:rsidTr="00495DC8">
        <w:trPr>
          <w:trHeight w:val="226"/>
        </w:trPr>
        <w:tc>
          <w:tcPr>
            <w:tcW w:w="9855" w:type="dxa"/>
            <w:gridSpan w:val="8"/>
          </w:tcPr>
          <w:p w14:paraId="18106096" w14:textId="77777777" w:rsidR="00BD26BB" w:rsidRDefault="00BD26BB" w:rsidP="00495DC8">
            <w:pPr>
              <w:jc w:val="both"/>
            </w:pPr>
          </w:p>
        </w:tc>
      </w:tr>
    </w:tbl>
    <w:p w14:paraId="4D4E3EA6" w14:textId="77777777" w:rsidR="00BD26BB" w:rsidRDefault="00BD26BB">
      <w:pPr>
        <w:spacing w:after="160" w:line="259" w:lineRule="auto"/>
      </w:pPr>
    </w:p>
    <w:p w14:paraId="4DC657E5" w14:textId="77777777" w:rsidR="00BD26BB" w:rsidRDefault="00BD26BB">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65A45A43" w14:textId="77777777" w:rsidTr="00495DC8">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4D26D41E" w14:textId="77777777" w:rsidR="00BD26BB" w:rsidRDefault="00BD26BB" w:rsidP="00495DC8">
            <w:pPr>
              <w:jc w:val="both"/>
              <w:rPr>
                <w:b/>
                <w:sz w:val="28"/>
              </w:rPr>
            </w:pPr>
            <w:r>
              <w:br w:type="page"/>
            </w:r>
            <w:r>
              <w:rPr>
                <w:b/>
                <w:sz w:val="28"/>
              </w:rPr>
              <w:t>B-III – Charakteristika studijního předmětu</w:t>
            </w:r>
          </w:p>
        </w:tc>
      </w:tr>
      <w:tr w:rsidR="00BD26BB" w14:paraId="19C75C9A" w14:textId="77777777" w:rsidTr="00495DC8">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6D27B499" w14:textId="77777777" w:rsidR="00BD26BB" w:rsidRDefault="00BD26BB" w:rsidP="00495DC8">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14:paraId="27483FE1" w14:textId="77777777" w:rsidR="00BD26BB" w:rsidRPr="009E3DA3" w:rsidRDefault="00BD26BB" w:rsidP="00495DC8">
            <w:pPr>
              <w:jc w:val="both"/>
              <w:rPr>
                <w:b/>
              </w:rPr>
            </w:pPr>
            <w:r w:rsidRPr="009E3DA3">
              <w:rPr>
                <w:b/>
              </w:rPr>
              <w:t>Strukturální politika EU a životní prostředí</w:t>
            </w:r>
          </w:p>
        </w:tc>
      </w:tr>
      <w:tr w:rsidR="00BD26BB" w14:paraId="0563EFF7"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0384CD3" w14:textId="77777777" w:rsidR="00BD26BB" w:rsidRDefault="00BD26BB" w:rsidP="00495DC8">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14:paraId="5AE7FC10" w14:textId="77777777" w:rsidR="00BD26BB" w:rsidRDefault="00BD26BB" w:rsidP="00495DC8">
            <w:pPr>
              <w:jc w:val="both"/>
            </w:pPr>
            <w:r>
              <w:t>Povinně volitelný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0BDE19C" w14:textId="77777777" w:rsidR="00BD26BB" w:rsidRDefault="00BD26BB" w:rsidP="00495DC8">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14:paraId="5F84D172" w14:textId="77777777" w:rsidR="00BD26BB" w:rsidRDefault="00BD26BB" w:rsidP="00495DC8">
            <w:pPr>
              <w:jc w:val="both"/>
            </w:pPr>
            <w:r>
              <w:t>3/ZS</w:t>
            </w:r>
          </w:p>
        </w:tc>
      </w:tr>
      <w:tr w:rsidR="00BD26BB" w14:paraId="1F40C84C"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5F97945" w14:textId="77777777" w:rsidR="00BD26BB" w:rsidRDefault="00BD26BB" w:rsidP="00495DC8">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14:paraId="2EAE4228" w14:textId="77777777" w:rsidR="00BD26BB" w:rsidRDefault="00BD26BB" w:rsidP="00495DC8">
            <w:pPr>
              <w:jc w:val="both"/>
            </w:pPr>
            <w:r>
              <w:t>14p + 14s</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6E2CB632" w14:textId="77777777" w:rsidR="00BD26BB" w:rsidRDefault="00BD26BB" w:rsidP="00495DC8">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14:paraId="445688CF" w14:textId="440D34F7" w:rsidR="00BD26BB" w:rsidRDefault="00BD26BB" w:rsidP="00495DC8">
            <w:pPr>
              <w:jc w:val="both"/>
            </w:pPr>
            <w:del w:id="6126" w:author="Matyas Adam" w:date="2018-11-16T16:26:00Z">
              <w:r w:rsidDel="0093781D">
                <w:delText>28</w:delText>
              </w:r>
            </w:del>
            <w:ins w:id="6127" w:author="Matyas Adam" w:date="2018-11-16T16:26:00Z">
              <w:del w:id="6128" w:author="PS" w:date="2018-11-25T15:23:00Z">
                <w:r w:rsidDel="00B724E9">
                  <w:delText>2</w:delText>
                </w:r>
              </w:del>
            </w:ins>
            <w:ins w:id="6129" w:author="PS" w:date="2018-11-25T15:23:00Z">
              <w:r w:rsidR="00B724E9">
                <w:t>28</w:t>
              </w:r>
            </w:ins>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46CB55B9" w14:textId="77777777" w:rsidR="00BD26BB" w:rsidRDefault="00BD26BB" w:rsidP="00495DC8">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14:paraId="01A482F6" w14:textId="77777777" w:rsidR="00BD26BB" w:rsidRDefault="00BD26BB" w:rsidP="00495DC8">
            <w:pPr>
              <w:jc w:val="both"/>
            </w:pPr>
            <w:del w:id="6130" w:author="Jiří Lehejček [2]" w:date="2018-11-14T22:25:00Z">
              <w:r w:rsidDel="00491A4B">
                <w:delText>4</w:delText>
              </w:r>
            </w:del>
            <w:ins w:id="6131" w:author="Jiří Lehejček [2]" w:date="2018-11-14T22:25:00Z">
              <w:r>
                <w:t>3</w:t>
              </w:r>
            </w:ins>
          </w:p>
        </w:tc>
      </w:tr>
      <w:tr w:rsidR="00BD26BB" w14:paraId="72888712"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350D68B" w14:textId="77777777" w:rsidR="00BD26BB" w:rsidRDefault="00BD26BB" w:rsidP="00495DC8">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1F4343B0" w14:textId="77777777" w:rsidR="00BD26BB" w:rsidRDefault="00BD26BB" w:rsidP="00495DC8">
            <w:pPr>
              <w:jc w:val="both"/>
            </w:pPr>
            <w:del w:id="6132" w:author="Jiří Lehejček [2]" w:date="2018-11-14T22:53:00Z">
              <w:r w:rsidDel="00134CD4">
                <w:delText>Nejsou</w:delText>
              </w:r>
            </w:del>
          </w:p>
        </w:tc>
      </w:tr>
      <w:tr w:rsidR="00BD26BB" w14:paraId="62D6C70F"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AB2B4B6" w14:textId="77777777" w:rsidR="00BD26BB" w:rsidRDefault="00BD26BB" w:rsidP="00495DC8">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14:paraId="34CB9364" w14:textId="77777777" w:rsidR="00BD26BB" w:rsidDel="0093781D" w:rsidRDefault="00BD26BB" w:rsidP="00495DC8">
            <w:pPr>
              <w:jc w:val="both"/>
              <w:rPr>
                <w:del w:id="6133" w:author="Matyas Adam" w:date="2018-11-16T16:26:00Z"/>
              </w:rPr>
            </w:pPr>
            <w:r>
              <w:t>Zápočet</w:t>
            </w:r>
            <w:ins w:id="6134" w:author="Matyas Adam" w:date="2018-11-16T16:26:00Z">
              <w:r>
                <w:t>,</w:t>
              </w:r>
            </w:ins>
            <w:del w:id="6135" w:author="Matyas Adam" w:date="2018-11-16T16:26:00Z">
              <w:r w:rsidDel="0093781D">
                <w:delText xml:space="preserve"> </w:delText>
              </w:r>
            </w:del>
          </w:p>
          <w:p w14:paraId="00E2451D" w14:textId="77777777" w:rsidR="00BD26BB" w:rsidRDefault="00BD26BB">
            <w:pPr>
              <w:jc w:val="both"/>
            </w:pPr>
            <w:ins w:id="6136" w:author="Matyas Adam" w:date="2018-11-16T16:26:00Z">
              <w:r>
                <w:t xml:space="preserve"> </w:t>
              </w:r>
            </w:ins>
            <w:del w:id="6137" w:author="Matyas Adam" w:date="2018-11-16T16:26:00Z">
              <w:r w:rsidDel="0093781D">
                <w:delText>Z</w:delText>
              </w:r>
            </w:del>
            <w:ins w:id="6138" w:author="Matyas Adam" w:date="2018-11-16T16:26:00Z">
              <w:r>
                <w:t>z</w:t>
              </w:r>
            </w:ins>
            <w:r>
              <w:t xml:space="preserve">kouška </w:t>
            </w: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03821E97" w14:textId="77777777" w:rsidR="00BD26BB" w:rsidRDefault="00BD26BB" w:rsidP="00495DC8">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14:paraId="31DC2B0C" w14:textId="77777777" w:rsidR="00BD26BB" w:rsidDel="0093781D" w:rsidRDefault="00BD26BB" w:rsidP="00495DC8">
            <w:pPr>
              <w:jc w:val="both"/>
              <w:rPr>
                <w:del w:id="6139" w:author="Matyas Adam" w:date="2018-11-16T16:26:00Z"/>
              </w:rPr>
            </w:pPr>
            <w:del w:id="6140" w:author="Matyas Adam" w:date="2018-11-16T16:26:00Z">
              <w:r w:rsidDel="0093781D">
                <w:delText xml:space="preserve">Přednáška </w:delText>
              </w:r>
            </w:del>
          </w:p>
          <w:p w14:paraId="5A154F23" w14:textId="77777777" w:rsidR="00B724E9" w:rsidRDefault="00BD26BB" w:rsidP="00495DC8">
            <w:pPr>
              <w:jc w:val="both"/>
              <w:rPr>
                <w:ins w:id="6141" w:author="PS" w:date="2018-11-25T15:23:00Z"/>
              </w:rPr>
            </w:pPr>
            <w:del w:id="6142" w:author="Matyas Adam" w:date="2018-11-16T16:26:00Z">
              <w:r w:rsidDel="0093781D">
                <w:delText>Seminář</w:delText>
              </w:r>
            </w:del>
            <w:ins w:id="6143" w:author="Matyas Adam" w:date="2018-11-16T16:26:00Z">
              <w:del w:id="6144" w:author="PS" w:date="2018-11-25T15:23:00Z">
                <w:r w:rsidDel="00B724E9">
                  <w:delText>P, S</w:delText>
                </w:r>
              </w:del>
            </w:ins>
            <w:ins w:id="6145" w:author="PS" w:date="2018-11-25T15:23:00Z">
              <w:r w:rsidR="00B724E9">
                <w:t>přednášky</w:t>
              </w:r>
            </w:ins>
          </w:p>
          <w:p w14:paraId="666C466E" w14:textId="07D9F22F" w:rsidR="00BD26BB" w:rsidRDefault="00B724E9" w:rsidP="00495DC8">
            <w:pPr>
              <w:jc w:val="both"/>
            </w:pPr>
            <w:ins w:id="6146" w:author="PS" w:date="2018-11-25T15:23:00Z">
              <w:r>
                <w:t>semináře</w:t>
              </w:r>
            </w:ins>
            <w:r w:rsidR="00BD26BB">
              <w:t xml:space="preserve"> </w:t>
            </w:r>
          </w:p>
        </w:tc>
      </w:tr>
      <w:tr w:rsidR="00BD26BB" w14:paraId="11E90C5F"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49F6B8E" w14:textId="7E89CF12" w:rsidR="00BD26BB" w:rsidRDefault="00BD26BB" w:rsidP="00495DC8">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52EE1002" w14:textId="77777777" w:rsidR="00BD26BB" w:rsidRDefault="00BD26BB" w:rsidP="00495DC8">
            <w:pPr>
              <w:jc w:val="both"/>
            </w:pPr>
            <w:r>
              <w:t xml:space="preserve">80% aktivní účast na seminářích. Vypracování seminární práce na zadané téma. Písemná zkouška.  </w:t>
            </w:r>
          </w:p>
        </w:tc>
      </w:tr>
      <w:tr w:rsidR="00BD26BB" w14:paraId="09008FE8" w14:textId="77777777" w:rsidTr="00495DC8">
        <w:trPr>
          <w:trHeight w:val="264"/>
        </w:trPr>
        <w:tc>
          <w:tcPr>
            <w:tcW w:w="9855" w:type="dxa"/>
            <w:gridSpan w:val="8"/>
            <w:tcBorders>
              <w:top w:val="nil"/>
              <w:left w:val="single" w:sz="4" w:space="0" w:color="auto"/>
              <w:bottom w:val="single" w:sz="4" w:space="0" w:color="auto"/>
              <w:right w:val="single" w:sz="4" w:space="0" w:color="auto"/>
            </w:tcBorders>
          </w:tcPr>
          <w:p w14:paraId="348C64B7" w14:textId="77777777" w:rsidR="00BD26BB" w:rsidRDefault="00BD26BB" w:rsidP="00495DC8">
            <w:pPr>
              <w:jc w:val="both"/>
            </w:pPr>
          </w:p>
        </w:tc>
      </w:tr>
      <w:tr w:rsidR="00BD26BB" w14:paraId="3AE6C32B" w14:textId="77777777" w:rsidTr="00495DC8">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759D7F6F" w14:textId="77777777" w:rsidR="00BD26BB" w:rsidRDefault="00BD26BB" w:rsidP="00495DC8">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14:paraId="362EC275" w14:textId="77777777" w:rsidR="00BD26BB" w:rsidRDefault="00BD26BB" w:rsidP="00495DC8">
            <w:pPr>
              <w:jc w:val="both"/>
            </w:pPr>
            <w:r>
              <w:t>Ing. Eva Lukášková, Ph.D.</w:t>
            </w:r>
          </w:p>
        </w:tc>
      </w:tr>
      <w:tr w:rsidR="00BD26BB" w14:paraId="41330531" w14:textId="77777777" w:rsidTr="00495DC8">
        <w:trPr>
          <w:trHeight w:val="300"/>
        </w:trPr>
        <w:tc>
          <w:tcPr>
            <w:tcW w:w="3086" w:type="dxa"/>
            <w:tcBorders>
              <w:top w:val="nil"/>
              <w:left w:val="single" w:sz="4" w:space="0" w:color="auto"/>
              <w:bottom w:val="single" w:sz="4" w:space="0" w:color="auto"/>
              <w:right w:val="single" w:sz="4" w:space="0" w:color="auto"/>
            </w:tcBorders>
            <w:shd w:val="clear" w:color="auto" w:fill="F7CAAC"/>
            <w:hideMark/>
          </w:tcPr>
          <w:p w14:paraId="41DA1918" w14:textId="77777777" w:rsidR="00BD26BB" w:rsidRDefault="00BD26BB" w:rsidP="00495DC8">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14:paraId="67018AB4" w14:textId="03823553" w:rsidR="00BD26BB" w:rsidRDefault="00BD26BB" w:rsidP="00B724E9">
            <w:pPr>
              <w:jc w:val="both"/>
            </w:pPr>
            <w:r w:rsidRPr="00D4222D">
              <w:t xml:space="preserve">Garant stanovuje koncepci předmětu, podílí se na přednáškách v rozsahu </w:t>
            </w:r>
            <w:r>
              <w:t>100</w:t>
            </w:r>
            <w:r w:rsidRPr="00D4222D">
              <w:t xml:space="preserve"> % a dále stanovuje koncepci </w:t>
            </w:r>
            <w:del w:id="6147" w:author="PS" w:date="2018-11-25T15:23:00Z">
              <w:r w:rsidRPr="00D4222D" w:rsidDel="00B724E9">
                <w:delText>cvičení a dohlíží na jejich jednotné vedení.</w:delText>
              </w:r>
            </w:del>
            <w:ins w:id="6148" w:author="PS" w:date="2018-11-25T15:23:00Z">
              <w:r w:rsidR="00B724E9">
                <w:t>seminářů a vede je.</w:t>
              </w:r>
            </w:ins>
          </w:p>
        </w:tc>
      </w:tr>
      <w:tr w:rsidR="00BD26BB" w14:paraId="0DE1D8F2"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D5AEE8F" w14:textId="77777777" w:rsidR="00BD26BB" w:rsidRDefault="00BD26BB" w:rsidP="00495DC8">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14:paraId="047EC1EA" w14:textId="77777777" w:rsidR="00BD26BB" w:rsidRDefault="00BD26BB" w:rsidP="00495DC8">
            <w:pPr>
              <w:jc w:val="both"/>
            </w:pPr>
            <w:r>
              <w:t>Ing. Eva Lukášková, Ph.D.</w:t>
            </w:r>
            <w:ins w:id="6149" w:author="Jiří Lehejček [2]" w:date="2018-11-14T22:47:00Z">
              <w:r>
                <w:t xml:space="preserve"> – přednášky, semináře (100 %)</w:t>
              </w:r>
            </w:ins>
          </w:p>
        </w:tc>
      </w:tr>
      <w:tr w:rsidR="00BD26BB" w14:paraId="0BCFFBB3" w14:textId="77777777" w:rsidTr="00495DC8">
        <w:trPr>
          <w:trHeight w:val="158"/>
        </w:trPr>
        <w:tc>
          <w:tcPr>
            <w:tcW w:w="9855" w:type="dxa"/>
            <w:gridSpan w:val="8"/>
            <w:tcBorders>
              <w:top w:val="nil"/>
              <w:left w:val="single" w:sz="4" w:space="0" w:color="auto"/>
              <w:bottom w:val="single" w:sz="4" w:space="0" w:color="auto"/>
              <w:right w:val="single" w:sz="4" w:space="0" w:color="auto"/>
            </w:tcBorders>
          </w:tcPr>
          <w:p w14:paraId="2C4C7277" w14:textId="77777777" w:rsidR="00BD26BB" w:rsidRDefault="00BD26BB" w:rsidP="00495DC8">
            <w:pPr>
              <w:jc w:val="both"/>
            </w:pPr>
          </w:p>
        </w:tc>
      </w:tr>
      <w:tr w:rsidR="00BD26BB" w14:paraId="19CEF978"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4F7CBE8" w14:textId="77777777" w:rsidR="00BD26BB" w:rsidRDefault="00BD26BB" w:rsidP="00495DC8">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14:paraId="715660DD" w14:textId="77777777" w:rsidR="00BD26BB" w:rsidRDefault="00BD26BB" w:rsidP="00495DC8">
            <w:pPr>
              <w:jc w:val="both"/>
            </w:pPr>
          </w:p>
        </w:tc>
      </w:tr>
      <w:tr w:rsidR="00BD26BB" w14:paraId="124D5F02" w14:textId="77777777" w:rsidTr="00495DC8">
        <w:trPr>
          <w:trHeight w:val="3938"/>
        </w:trPr>
        <w:tc>
          <w:tcPr>
            <w:tcW w:w="9855" w:type="dxa"/>
            <w:gridSpan w:val="8"/>
            <w:tcBorders>
              <w:top w:val="nil"/>
              <w:left w:val="single" w:sz="4" w:space="0" w:color="auto"/>
              <w:bottom w:val="single" w:sz="12" w:space="0" w:color="auto"/>
              <w:right w:val="single" w:sz="4" w:space="0" w:color="auto"/>
            </w:tcBorders>
          </w:tcPr>
          <w:p w14:paraId="34453BBF" w14:textId="77777777" w:rsidR="00BD26BB" w:rsidRDefault="00BD26BB" w:rsidP="00495DC8">
            <w:pPr>
              <w:jc w:val="both"/>
              <w:rPr>
                <w:ins w:id="6150" w:author="Matyas Adam" w:date="2018-11-16T16:26:00Z"/>
                <w:color w:val="000000"/>
                <w:szCs w:val="17"/>
                <w:shd w:val="clear" w:color="auto" w:fill="FFFFFF"/>
              </w:rPr>
            </w:pPr>
            <w:r w:rsidRPr="00A808F7">
              <w:rPr>
                <w:color w:val="000000"/>
                <w:szCs w:val="17"/>
                <w:shd w:val="clear" w:color="auto" w:fill="FFFFFF"/>
              </w:rPr>
              <w:t xml:space="preserve">Cílem předmětu je seznámit studenty s významnými evropskými politikami - strukturální politikou a environmentální politikou, které spolu vzájemně souvisí. Intervence v rámci daných politik mají dopady ekonomické, sociální </w:t>
            </w:r>
            <w:r>
              <w:rPr>
                <w:color w:val="000000"/>
                <w:szCs w:val="17"/>
                <w:shd w:val="clear" w:color="auto" w:fill="FFFFFF"/>
              </w:rPr>
              <w:br/>
            </w:r>
            <w:r w:rsidRPr="00A808F7">
              <w:rPr>
                <w:color w:val="000000"/>
                <w:szCs w:val="17"/>
                <w:shd w:val="clear" w:color="auto" w:fill="FFFFFF"/>
              </w:rPr>
              <w:t xml:space="preserve">a environmentální. Hlavním cílem strukturální politiky je zejména ekonomická stabilita a snížení nezaměstnanosti </w:t>
            </w:r>
            <w:r>
              <w:rPr>
                <w:color w:val="000000"/>
                <w:szCs w:val="17"/>
                <w:shd w:val="clear" w:color="auto" w:fill="FFFFFF"/>
              </w:rPr>
              <w:br/>
            </w:r>
            <w:r w:rsidRPr="00A808F7">
              <w:rPr>
                <w:color w:val="000000"/>
                <w:szCs w:val="17"/>
                <w:shd w:val="clear" w:color="auto" w:fill="FFFFFF"/>
              </w:rPr>
              <w:t>a hospodářský rozvoj problematických regionů členských zemí EU</w:t>
            </w:r>
            <w:r>
              <w:rPr>
                <w:color w:val="000000"/>
                <w:szCs w:val="17"/>
                <w:shd w:val="clear" w:color="auto" w:fill="FFFFFF"/>
              </w:rPr>
              <w:t xml:space="preserve"> v souladu se zásadami trvale udržitelného rozvoje</w:t>
            </w:r>
            <w:r w:rsidRPr="00A808F7">
              <w:rPr>
                <w:color w:val="000000"/>
                <w:szCs w:val="17"/>
                <w:shd w:val="clear" w:color="auto" w:fill="FFFFFF"/>
              </w:rPr>
              <w:t xml:space="preserve">. </w:t>
            </w:r>
            <w:r>
              <w:rPr>
                <w:color w:val="000000"/>
                <w:szCs w:val="17"/>
                <w:shd w:val="clear" w:color="auto" w:fill="FFFFFF"/>
              </w:rPr>
              <w:t>Mezi hlavní cíle</w:t>
            </w:r>
            <w:r w:rsidRPr="00A808F7">
              <w:rPr>
                <w:color w:val="000000"/>
                <w:szCs w:val="17"/>
                <w:shd w:val="clear" w:color="auto" w:fill="FFFFFF"/>
              </w:rPr>
              <w:t xml:space="preserve"> environmentální politiky</w:t>
            </w:r>
            <w:r>
              <w:rPr>
                <w:color w:val="000000"/>
                <w:szCs w:val="17"/>
                <w:shd w:val="clear" w:color="auto" w:fill="FFFFFF"/>
              </w:rPr>
              <w:t xml:space="preserve"> patří udržování, ochrana a zlepšování kvality životního prostředí, ochrana lidského zdraví, obezřetné a racionální využívání přírodních zdrojů a řešení regionálních a celosvětových problémů životního prostředí.  </w:t>
            </w:r>
            <w:r w:rsidRPr="00A808F7">
              <w:rPr>
                <w:color w:val="000000"/>
                <w:szCs w:val="17"/>
                <w:shd w:val="clear" w:color="auto" w:fill="FFFFFF"/>
              </w:rPr>
              <w:t xml:space="preserve"> </w:t>
            </w:r>
          </w:p>
          <w:p w14:paraId="5F11EF58" w14:textId="77777777" w:rsidR="00BD26BB" w:rsidRDefault="00BD26BB" w:rsidP="00495DC8">
            <w:pPr>
              <w:jc w:val="both"/>
              <w:rPr>
                <w:ins w:id="6151" w:author="Matyas Adam" w:date="2018-11-16T16:26:00Z"/>
                <w:color w:val="000000"/>
                <w:szCs w:val="17"/>
                <w:shd w:val="clear" w:color="auto" w:fill="FFFFFF"/>
              </w:rPr>
            </w:pPr>
          </w:p>
          <w:p w14:paraId="4E17DE75" w14:textId="77777777" w:rsidR="00BD26BB" w:rsidRPr="00D24096" w:rsidRDefault="00BD26BB" w:rsidP="00495DC8">
            <w:pPr>
              <w:jc w:val="both"/>
              <w:rPr>
                <w:color w:val="000000"/>
                <w:szCs w:val="17"/>
                <w:u w:val="single"/>
                <w:shd w:val="clear" w:color="auto" w:fill="FFFFFF"/>
                <w:rPrChange w:id="6152" w:author="Matyas Adam" w:date="2018-11-16T16:26:00Z">
                  <w:rPr>
                    <w:color w:val="000000"/>
                    <w:szCs w:val="17"/>
                    <w:shd w:val="clear" w:color="auto" w:fill="FFFFFF"/>
                  </w:rPr>
                </w:rPrChange>
              </w:rPr>
            </w:pPr>
            <w:ins w:id="6153" w:author="Matyas Adam" w:date="2018-11-16T16:26:00Z">
              <w:r w:rsidRPr="00D24096">
                <w:rPr>
                  <w:color w:val="000000"/>
                  <w:szCs w:val="17"/>
                  <w:u w:val="single"/>
                  <w:shd w:val="clear" w:color="auto" w:fill="FFFFFF"/>
                  <w:rPrChange w:id="6154" w:author="Matyas Adam" w:date="2018-11-16T16:26:00Z">
                    <w:rPr>
                      <w:color w:val="000000"/>
                      <w:szCs w:val="17"/>
                      <w:shd w:val="clear" w:color="auto" w:fill="FFFFFF"/>
                    </w:rPr>
                  </w:rPrChange>
                </w:rPr>
                <w:t>Hlavní témata:</w:t>
              </w:r>
            </w:ins>
          </w:p>
          <w:p w14:paraId="04BE0008" w14:textId="77777777" w:rsidR="00BD26BB" w:rsidRDefault="00BD26BB">
            <w:pPr>
              <w:pStyle w:val="Odstavecseseznamem"/>
              <w:numPr>
                <w:ilvl w:val="0"/>
                <w:numId w:val="107"/>
              </w:numPr>
              <w:suppressAutoHyphens w:val="0"/>
              <w:pPrChange w:id="6155" w:author="PS" w:date="2018-11-25T15:23:00Z">
                <w:pPr>
                  <w:pStyle w:val="Odstavecseseznamem"/>
                  <w:numPr>
                    <w:numId w:val="14"/>
                  </w:numPr>
                  <w:tabs>
                    <w:tab w:val="num" w:pos="720"/>
                  </w:tabs>
                  <w:suppressAutoHyphens w:val="0"/>
                  <w:ind w:hanging="360"/>
                </w:pPr>
              </w:pPrChange>
            </w:pPr>
            <w:r>
              <w:t xml:space="preserve">Ekonomický růst a životní prostředí. </w:t>
            </w:r>
          </w:p>
          <w:p w14:paraId="0813D800" w14:textId="77777777" w:rsidR="00BD26BB" w:rsidRPr="00635DBE" w:rsidRDefault="00BD26BB">
            <w:pPr>
              <w:pStyle w:val="Odstavecseseznamem"/>
              <w:numPr>
                <w:ilvl w:val="0"/>
                <w:numId w:val="107"/>
              </w:numPr>
              <w:suppressAutoHyphens w:val="0"/>
              <w:pPrChange w:id="6156" w:author="PS" w:date="2018-11-25T15:23:00Z">
                <w:pPr>
                  <w:pStyle w:val="Odstavecseseznamem"/>
                  <w:numPr>
                    <w:numId w:val="14"/>
                  </w:numPr>
                  <w:tabs>
                    <w:tab w:val="num" w:pos="720"/>
                  </w:tabs>
                  <w:suppressAutoHyphens w:val="0"/>
                  <w:ind w:hanging="360"/>
                </w:pPr>
              </w:pPrChange>
            </w:pPr>
            <w:r>
              <w:t xml:space="preserve">Odvětvová struktura a ochrana životního prostředí. </w:t>
            </w:r>
          </w:p>
          <w:p w14:paraId="7C52281A" w14:textId="77777777" w:rsidR="00BD26BB" w:rsidRPr="00635DBE" w:rsidRDefault="00BD26BB">
            <w:pPr>
              <w:pStyle w:val="Odstavecseseznamem"/>
              <w:numPr>
                <w:ilvl w:val="0"/>
                <w:numId w:val="107"/>
              </w:numPr>
              <w:suppressAutoHyphens w:val="0"/>
              <w:pPrChange w:id="6157" w:author="PS" w:date="2018-11-25T15:23:00Z">
                <w:pPr>
                  <w:pStyle w:val="Odstavecseseznamem"/>
                  <w:numPr>
                    <w:numId w:val="14"/>
                  </w:numPr>
                  <w:tabs>
                    <w:tab w:val="num" w:pos="720"/>
                  </w:tabs>
                  <w:suppressAutoHyphens w:val="0"/>
                  <w:ind w:hanging="360"/>
                </w:pPr>
              </w:pPrChange>
            </w:pPr>
            <w:r w:rsidRPr="00635DBE">
              <w:rPr>
                <w:color w:val="000000"/>
                <w:szCs w:val="17"/>
                <w:shd w:val="clear" w:color="auto" w:fill="FFFFFF"/>
              </w:rPr>
              <w:t>Podstata a význam strukturální politiky</w:t>
            </w:r>
            <w:r>
              <w:rPr>
                <w:color w:val="000000"/>
                <w:szCs w:val="17"/>
                <w:shd w:val="clear" w:color="auto" w:fill="FFFFFF"/>
              </w:rPr>
              <w:t xml:space="preserve"> a environmentální politiky</w:t>
            </w:r>
            <w:r w:rsidRPr="00635DBE">
              <w:rPr>
                <w:color w:val="000000"/>
                <w:szCs w:val="17"/>
                <w:shd w:val="clear" w:color="auto" w:fill="FFFFFF"/>
              </w:rPr>
              <w:t>. </w:t>
            </w:r>
          </w:p>
          <w:p w14:paraId="76D95ECF" w14:textId="77777777" w:rsidR="00BD26BB" w:rsidRPr="00635DBE" w:rsidRDefault="00BD26BB">
            <w:pPr>
              <w:pStyle w:val="Odstavecseseznamem"/>
              <w:numPr>
                <w:ilvl w:val="0"/>
                <w:numId w:val="107"/>
              </w:numPr>
              <w:suppressAutoHyphens w:val="0"/>
              <w:pPrChange w:id="6158" w:author="PS" w:date="2018-11-25T15:23:00Z">
                <w:pPr>
                  <w:pStyle w:val="Odstavecseseznamem"/>
                  <w:numPr>
                    <w:numId w:val="14"/>
                  </w:numPr>
                  <w:tabs>
                    <w:tab w:val="num" w:pos="720"/>
                  </w:tabs>
                  <w:suppressAutoHyphens w:val="0"/>
                  <w:ind w:hanging="360"/>
                </w:pPr>
              </w:pPrChange>
            </w:pPr>
            <w:r>
              <w:rPr>
                <w:color w:val="000000"/>
                <w:szCs w:val="17"/>
              </w:rPr>
              <w:t xml:space="preserve">Historie evropské integrace ve vztahu k vývoji strukturální a environmentální politiky. </w:t>
            </w:r>
          </w:p>
          <w:p w14:paraId="0C1724A9" w14:textId="77777777" w:rsidR="00BD26BB" w:rsidRPr="00635DBE" w:rsidRDefault="00BD26BB">
            <w:pPr>
              <w:pStyle w:val="Odstavecseseznamem"/>
              <w:numPr>
                <w:ilvl w:val="0"/>
                <w:numId w:val="107"/>
              </w:numPr>
              <w:suppressAutoHyphens w:val="0"/>
              <w:pPrChange w:id="6159" w:author="PS" w:date="2018-11-25T15:23:00Z">
                <w:pPr>
                  <w:pStyle w:val="Odstavecseseznamem"/>
                  <w:numPr>
                    <w:numId w:val="14"/>
                  </w:numPr>
                  <w:tabs>
                    <w:tab w:val="num" w:pos="720"/>
                  </w:tabs>
                  <w:suppressAutoHyphens w:val="0"/>
                  <w:ind w:hanging="360"/>
                </w:pPr>
              </w:pPrChange>
            </w:pPr>
            <w:r>
              <w:rPr>
                <w:color w:val="000000"/>
                <w:szCs w:val="17"/>
              </w:rPr>
              <w:t xml:space="preserve">Instituce EU a jejich úloha při využívání nástrojů politik EU. </w:t>
            </w:r>
          </w:p>
          <w:p w14:paraId="6EE62BCD" w14:textId="77777777" w:rsidR="00BD26BB" w:rsidRPr="00635DBE" w:rsidRDefault="00BD26BB">
            <w:pPr>
              <w:pStyle w:val="Odstavecseseznamem"/>
              <w:numPr>
                <w:ilvl w:val="0"/>
                <w:numId w:val="107"/>
              </w:numPr>
              <w:suppressAutoHyphens w:val="0"/>
              <w:pPrChange w:id="6160" w:author="PS" w:date="2018-11-25T15:23:00Z">
                <w:pPr>
                  <w:pStyle w:val="Odstavecseseznamem"/>
                  <w:numPr>
                    <w:numId w:val="14"/>
                  </w:numPr>
                  <w:tabs>
                    <w:tab w:val="num" w:pos="720"/>
                  </w:tabs>
                  <w:suppressAutoHyphens w:val="0"/>
                  <w:ind w:hanging="360"/>
                </w:pPr>
              </w:pPrChange>
            </w:pPr>
            <w:r>
              <w:rPr>
                <w:color w:val="000000"/>
                <w:szCs w:val="17"/>
                <w:shd w:val="clear" w:color="auto" w:fill="FFFFFF"/>
              </w:rPr>
              <w:t>Cíle</w:t>
            </w:r>
            <w:r w:rsidRPr="00635DBE">
              <w:rPr>
                <w:color w:val="000000"/>
                <w:szCs w:val="17"/>
                <w:shd w:val="clear" w:color="auto" w:fill="FFFFFF"/>
              </w:rPr>
              <w:t xml:space="preserve"> a vývoj strukturální a regionální politiky v ES. </w:t>
            </w:r>
          </w:p>
          <w:p w14:paraId="0F2B5176" w14:textId="77777777" w:rsidR="00BD26BB" w:rsidRPr="00635DBE" w:rsidRDefault="00BD26BB">
            <w:pPr>
              <w:pStyle w:val="Odstavecseseznamem"/>
              <w:numPr>
                <w:ilvl w:val="0"/>
                <w:numId w:val="107"/>
              </w:numPr>
              <w:suppressAutoHyphens w:val="0"/>
              <w:pPrChange w:id="6161" w:author="PS" w:date="2018-11-25T15:23:00Z">
                <w:pPr>
                  <w:pStyle w:val="Odstavecseseznamem"/>
                  <w:numPr>
                    <w:numId w:val="14"/>
                  </w:numPr>
                  <w:tabs>
                    <w:tab w:val="num" w:pos="720"/>
                  </w:tabs>
                  <w:suppressAutoHyphens w:val="0"/>
                  <w:ind w:hanging="360"/>
                </w:pPr>
              </w:pPrChange>
            </w:pPr>
            <w:r>
              <w:rPr>
                <w:color w:val="000000"/>
                <w:szCs w:val="17"/>
                <w:shd w:val="clear" w:color="auto" w:fill="FFFFFF"/>
              </w:rPr>
              <w:t>Cíle a vývoj environmentální politiky EU (politiky životního prostředí).</w:t>
            </w:r>
          </w:p>
          <w:p w14:paraId="0BE0C442" w14:textId="77777777" w:rsidR="00BD26BB" w:rsidRPr="00635DBE" w:rsidRDefault="00BD26BB">
            <w:pPr>
              <w:pStyle w:val="Odstavecseseznamem"/>
              <w:numPr>
                <w:ilvl w:val="0"/>
                <w:numId w:val="107"/>
              </w:numPr>
              <w:suppressAutoHyphens w:val="0"/>
              <w:pPrChange w:id="6162" w:author="PS" w:date="2018-11-25T15:23:00Z">
                <w:pPr>
                  <w:pStyle w:val="Odstavecseseznamem"/>
                  <w:numPr>
                    <w:numId w:val="14"/>
                  </w:numPr>
                  <w:tabs>
                    <w:tab w:val="num" w:pos="720"/>
                  </w:tabs>
                  <w:suppressAutoHyphens w:val="0"/>
                  <w:ind w:hanging="360"/>
                </w:pPr>
              </w:pPrChange>
            </w:pPr>
            <w:r>
              <w:rPr>
                <w:color w:val="000000"/>
                <w:szCs w:val="17"/>
                <w:shd w:val="clear" w:color="auto" w:fill="FFFFFF"/>
              </w:rPr>
              <w:t xml:space="preserve">Rozpočet EU – Soudržnost pro růst a zaměstnanost. </w:t>
            </w:r>
          </w:p>
          <w:p w14:paraId="48D5C7C8" w14:textId="77777777" w:rsidR="00BD26BB" w:rsidRPr="00635DBE" w:rsidRDefault="00BD26BB">
            <w:pPr>
              <w:pStyle w:val="Odstavecseseznamem"/>
              <w:numPr>
                <w:ilvl w:val="0"/>
                <w:numId w:val="107"/>
              </w:numPr>
              <w:suppressAutoHyphens w:val="0"/>
              <w:pPrChange w:id="6163" w:author="PS" w:date="2018-11-25T15:23:00Z">
                <w:pPr>
                  <w:pStyle w:val="Odstavecseseznamem"/>
                  <w:numPr>
                    <w:numId w:val="14"/>
                  </w:numPr>
                  <w:tabs>
                    <w:tab w:val="num" w:pos="720"/>
                  </w:tabs>
                  <w:suppressAutoHyphens w:val="0"/>
                  <w:ind w:hanging="360"/>
                </w:pPr>
              </w:pPrChange>
            </w:pPr>
            <w:r>
              <w:rPr>
                <w:color w:val="000000"/>
                <w:szCs w:val="17"/>
                <w:shd w:val="clear" w:color="auto" w:fill="FFFFFF"/>
              </w:rPr>
              <w:t xml:space="preserve">Rozpočet EU – Ochrana přírodních zdrojů a hospodaření s nimi. </w:t>
            </w:r>
          </w:p>
          <w:p w14:paraId="4C5E1926" w14:textId="77777777" w:rsidR="00BD26BB" w:rsidRPr="00635DBE" w:rsidRDefault="00BD26BB">
            <w:pPr>
              <w:pStyle w:val="Odstavecseseznamem"/>
              <w:numPr>
                <w:ilvl w:val="0"/>
                <w:numId w:val="107"/>
              </w:numPr>
              <w:suppressAutoHyphens w:val="0"/>
              <w:pPrChange w:id="6164" w:author="PS" w:date="2018-11-25T15:23:00Z">
                <w:pPr>
                  <w:pStyle w:val="Odstavecseseznamem"/>
                  <w:numPr>
                    <w:numId w:val="14"/>
                  </w:numPr>
                  <w:tabs>
                    <w:tab w:val="num" w:pos="720"/>
                  </w:tabs>
                  <w:suppressAutoHyphens w:val="0"/>
                  <w:ind w:hanging="360"/>
                </w:pPr>
              </w:pPrChange>
            </w:pPr>
            <w:r w:rsidRPr="00635DBE">
              <w:rPr>
                <w:color w:val="000000"/>
                <w:szCs w:val="17"/>
                <w:shd w:val="clear" w:color="auto" w:fill="FFFFFF"/>
              </w:rPr>
              <w:t>Strukturální fondy - ERDF, ESF, EAFRD, EFF, Fond soudržnosti, Evropská investiční banka. </w:t>
            </w:r>
          </w:p>
          <w:p w14:paraId="50F7AA4F" w14:textId="77777777" w:rsidR="00BD26BB" w:rsidRPr="00635DBE" w:rsidRDefault="00BD26BB">
            <w:pPr>
              <w:pStyle w:val="Odstavecseseznamem"/>
              <w:numPr>
                <w:ilvl w:val="0"/>
                <w:numId w:val="107"/>
              </w:numPr>
              <w:suppressAutoHyphens w:val="0"/>
              <w:pPrChange w:id="6165" w:author="PS" w:date="2018-11-25T15:23:00Z">
                <w:pPr>
                  <w:pStyle w:val="Odstavecseseznamem"/>
                  <w:numPr>
                    <w:numId w:val="14"/>
                  </w:numPr>
                  <w:tabs>
                    <w:tab w:val="num" w:pos="720"/>
                  </w:tabs>
                  <w:suppressAutoHyphens w:val="0"/>
                  <w:ind w:hanging="360"/>
                </w:pPr>
              </w:pPrChange>
            </w:pPr>
            <w:r>
              <w:rPr>
                <w:color w:val="000000"/>
                <w:szCs w:val="17"/>
                <w:shd w:val="clear" w:color="auto" w:fill="FFFFFF"/>
              </w:rPr>
              <w:t>Cíle a p</w:t>
            </w:r>
            <w:r w:rsidRPr="00635DBE">
              <w:rPr>
                <w:color w:val="000000"/>
                <w:szCs w:val="17"/>
                <w:shd w:val="clear" w:color="auto" w:fill="FFFFFF"/>
              </w:rPr>
              <w:t>riority strukt</w:t>
            </w:r>
            <w:r>
              <w:rPr>
                <w:color w:val="000000"/>
                <w:szCs w:val="17"/>
                <w:shd w:val="clear" w:color="auto" w:fill="FFFFFF"/>
              </w:rPr>
              <w:t>urální a regionální politiky EU I (1989 - 1999).</w:t>
            </w:r>
          </w:p>
          <w:p w14:paraId="484D7AEE" w14:textId="77777777" w:rsidR="00BD26BB" w:rsidRPr="00635DBE" w:rsidRDefault="00BD26BB">
            <w:pPr>
              <w:pStyle w:val="Odstavecseseznamem"/>
              <w:numPr>
                <w:ilvl w:val="0"/>
                <w:numId w:val="107"/>
              </w:numPr>
              <w:suppressAutoHyphens w:val="0"/>
              <w:pPrChange w:id="6166" w:author="PS" w:date="2018-11-25T15:23:00Z">
                <w:pPr>
                  <w:pStyle w:val="Odstavecseseznamem"/>
                  <w:numPr>
                    <w:numId w:val="14"/>
                  </w:numPr>
                  <w:tabs>
                    <w:tab w:val="num" w:pos="720"/>
                  </w:tabs>
                  <w:suppressAutoHyphens w:val="0"/>
                  <w:ind w:hanging="360"/>
                </w:pPr>
              </w:pPrChange>
            </w:pPr>
            <w:r>
              <w:rPr>
                <w:color w:val="000000"/>
                <w:szCs w:val="17"/>
                <w:shd w:val="clear" w:color="auto" w:fill="FFFFFF"/>
              </w:rPr>
              <w:t>Cíle a p</w:t>
            </w:r>
            <w:r w:rsidRPr="00635DBE">
              <w:rPr>
                <w:color w:val="000000"/>
                <w:szCs w:val="17"/>
                <w:shd w:val="clear" w:color="auto" w:fill="FFFFFF"/>
              </w:rPr>
              <w:t>riority strukt</w:t>
            </w:r>
            <w:r>
              <w:rPr>
                <w:color w:val="000000"/>
                <w:szCs w:val="17"/>
                <w:shd w:val="clear" w:color="auto" w:fill="FFFFFF"/>
              </w:rPr>
              <w:t>urální a regionální politiky EU II (2000 - 2020).</w:t>
            </w:r>
          </w:p>
          <w:p w14:paraId="5F71DB52" w14:textId="77777777" w:rsidR="00BD26BB" w:rsidRPr="00635DBE" w:rsidRDefault="00BD26BB">
            <w:pPr>
              <w:pStyle w:val="Odstavecseseznamem"/>
              <w:numPr>
                <w:ilvl w:val="0"/>
                <w:numId w:val="107"/>
              </w:numPr>
              <w:suppressAutoHyphens w:val="0"/>
              <w:pPrChange w:id="6167" w:author="PS" w:date="2018-11-25T15:23:00Z">
                <w:pPr>
                  <w:pStyle w:val="Odstavecseseznamem"/>
                  <w:numPr>
                    <w:numId w:val="14"/>
                  </w:numPr>
                  <w:tabs>
                    <w:tab w:val="num" w:pos="720"/>
                  </w:tabs>
                  <w:suppressAutoHyphens w:val="0"/>
                  <w:ind w:hanging="360"/>
                </w:pPr>
              </w:pPrChange>
            </w:pPr>
            <w:r>
              <w:rPr>
                <w:color w:val="000000"/>
                <w:szCs w:val="17"/>
                <w:shd w:val="clear" w:color="auto" w:fill="FFFFFF"/>
              </w:rPr>
              <w:t>Cíle a priority environmentální politiky EU I (zemědělství a rozvoj venkova).</w:t>
            </w:r>
          </w:p>
          <w:p w14:paraId="2DF7B0FB" w14:textId="77777777" w:rsidR="00BD26BB" w:rsidRPr="00635DBE" w:rsidRDefault="00BD26BB">
            <w:pPr>
              <w:pStyle w:val="Odstavecseseznamem"/>
              <w:numPr>
                <w:ilvl w:val="0"/>
                <w:numId w:val="107"/>
              </w:numPr>
              <w:suppressAutoHyphens w:val="0"/>
              <w:pPrChange w:id="6168" w:author="PS" w:date="2018-11-25T15:23:00Z">
                <w:pPr>
                  <w:pStyle w:val="Odstavecseseznamem"/>
                  <w:numPr>
                    <w:numId w:val="14"/>
                  </w:numPr>
                  <w:tabs>
                    <w:tab w:val="num" w:pos="720"/>
                  </w:tabs>
                  <w:suppressAutoHyphens w:val="0"/>
                  <w:ind w:hanging="360"/>
                </w:pPr>
              </w:pPrChange>
            </w:pPr>
            <w:r>
              <w:rPr>
                <w:color w:val="000000"/>
                <w:szCs w:val="17"/>
                <w:shd w:val="clear" w:color="auto" w:fill="FFFFFF"/>
              </w:rPr>
              <w:t>Cíle a priority environmentální politiky EU II (životní prostředí).</w:t>
            </w:r>
          </w:p>
        </w:tc>
      </w:tr>
      <w:tr w:rsidR="00BD26BB" w14:paraId="7B396905" w14:textId="77777777" w:rsidTr="00495DC8">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3D4290B1" w14:textId="77777777" w:rsidR="00BD26BB" w:rsidRDefault="00BD26BB" w:rsidP="00495DC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3DB59C49" w14:textId="77777777" w:rsidR="00BD26BB" w:rsidRDefault="00BD26BB" w:rsidP="00495DC8">
            <w:pPr>
              <w:jc w:val="both"/>
            </w:pPr>
          </w:p>
        </w:tc>
      </w:tr>
      <w:tr w:rsidR="00BD26BB" w14:paraId="3C8D7819" w14:textId="77777777" w:rsidTr="00495DC8">
        <w:trPr>
          <w:trHeight w:val="1497"/>
        </w:trPr>
        <w:tc>
          <w:tcPr>
            <w:tcW w:w="9855" w:type="dxa"/>
            <w:gridSpan w:val="8"/>
            <w:tcBorders>
              <w:top w:val="nil"/>
              <w:left w:val="single" w:sz="4" w:space="0" w:color="auto"/>
              <w:bottom w:val="single" w:sz="4" w:space="0" w:color="auto"/>
              <w:right w:val="single" w:sz="4" w:space="0" w:color="auto"/>
            </w:tcBorders>
          </w:tcPr>
          <w:p w14:paraId="647ED01D" w14:textId="77777777" w:rsidR="00BD26BB" w:rsidRPr="0094696A" w:rsidRDefault="00BD26BB">
            <w:pPr>
              <w:ind w:left="322" w:hanging="284"/>
              <w:jc w:val="both"/>
              <w:rPr>
                <w:b/>
                <w:sz w:val="18"/>
              </w:rPr>
              <w:pPrChange w:id="6169" w:author="Matyas Adam" w:date="2018-11-16T16:27:00Z">
                <w:pPr>
                  <w:jc w:val="both"/>
                </w:pPr>
              </w:pPrChange>
            </w:pPr>
            <w:r w:rsidRPr="0094696A">
              <w:rPr>
                <w:b/>
                <w:sz w:val="18"/>
              </w:rPr>
              <w:t>Základní</w:t>
            </w:r>
            <w:ins w:id="6170" w:author="Matyas Adam" w:date="2018-11-16T16:27:00Z">
              <w:r>
                <w:rPr>
                  <w:b/>
                  <w:sz w:val="18"/>
                </w:rPr>
                <w:t xml:space="preserve"> literatura</w:t>
              </w:r>
            </w:ins>
            <w:r w:rsidRPr="0094696A">
              <w:rPr>
                <w:b/>
                <w:sz w:val="18"/>
              </w:rPr>
              <w:t xml:space="preserve">: </w:t>
            </w:r>
          </w:p>
          <w:p w14:paraId="7002C691" w14:textId="77777777" w:rsidR="00BD26BB" w:rsidRDefault="00BD26BB">
            <w:pPr>
              <w:ind w:left="38"/>
              <w:jc w:val="both"/>
              <w:rPr>
                <w:ins w:id="6171" w:author="Matyas Adam" w:date="2018-11-16T16:30:00Z"/>
              </w:rPr>
              <w:pPrChange w:id="6172" w:author="PS" w:date="2018-11-25T15:24:00Z">
                <w:pPr>
                  <w:jc w:val="both"/>
                </w:pPr>
              </w:pPrChange>
            </w:pPr>
            <w:r w:rsidRPr="00011C3C">
              <w:rPr>
                <w:rPrChange w:id="6173" w:author="Matyas Adam" w:date="2018-11-16T16:27:00Z">
                  <w:rPr>
                    <w:sz w:val="18"/>
                  </w:rPr>
                </w:rPrChange>
              </w:rPr>
              <w:t xml:space="preserve">LUKÁŠKOVÁ, </w:t>
            </w:r>
            <w:del w:id="6174" w:author="Matyas Adam" w:date="2018-11-16T16:27:00Z">
              <w:r w:rsidRPr="00011C3C" w:rsidDel="00011C3C">
                <w:rPr>
                  <w:rPrChange w:id="6175" w:author="Matyas Adam" w:date="2018-11-16T16:27:00Z">
                    <w:rPr>
                      <w:sz w:val="18"/>
                    </w:rPr>
                  </w:rPrChange>
                </w:rPr>
                <w:delText>Eva, Eva</w:delText>
              </w:r>
            </w:del>
            <w:ins w:id="6176" w:author="Matyas Adam" w:date="2018-11-16T16:27:00Z">
              <w:r>
                <w:t>E.,</w:t>
              </w:r>
            </w:ins>
            <w:r w:rsidRPr="00011C3C">
              <w:rPr>
                <w:rPrChange w:id="6177" w:author="Matyas Adam" w:date="2018-11-16T16:27:00Z">
                  <w:rPr>
                    <w:sz w:val="18"/>
                  </w:rPr>
                </w:rPrChange>
              </w:rPr>
              <w:t xml:space="preserve"> HOKE</w:t>
            </w:r>
            <w:ins w:id="6178" w:author="Matyas Adam" w:date="2018-11-16T16:27:00Z">
              <w:r>
                <w:t xml:space="preserve">, E., </w:t>
              </w:r>
            </w:ins>
            <w:del w:id="6179" w:author="Matyas Adam" w:date="2018-11-16T16:27:00Z">
              <w:r w:rsidRPr="00011C3C" w:rsidDel="00011C3C">
                <w:rPr>
                  <w:rPrChange w:id="6180" w:author="Matyas Adam" w:date="2018-11-16T16:27:00Z">
                    <w:rPr>
                      <w:sz w:val="18"/>
                    </w:rPr>
                  </w:rPrChange>
                </w:rPr>
                <w:delText xml:space="preserve"> a Marek </w:delText>
              </w:r>
            </w:del>
            <w:r w:rsidRPr="00011C3C">
              <w:rPr>
                <w:rPrChange w:id="6181" w:author="Matyas Adam" w:date="2018-11-16T16:27:00Z">
                  <w:rPr>
                    <w:sz w:val="18"/>
                  </w:rPr>
                </w:rPrChange>
              </w:rPr>
              <w:t>TOMAŠTÍK</w:t>
            </w:r>
            <w:ins w:id="6182" w:author="Matyas Adam" w:date="2018-11-16T16:27:00Z">
              <w:r>
                <w:t>, M.</w:t>
              </w:r>
            </w:ins>
            <w:r w:rsidRPr="00011C3C">
              <w:rPr>
                <w:rPrChange w:id="6183" w:author="Matyas Adam" w:date="2018-11-16T16:27:00Z">
                  <w:rPr>
                    <w:sz w:val="18"/>
                  </w:rPr>
                </w:rPrChange>
              </w:rPr>
              <w:t xml:space="preserve">. </w:t>
            </w:r>
            <w:r w:rsidRPr="00011C3C">
              <w:rPr>
                <w:i/>
                <w:rPrChange w:id="6184" w:author="Matyas Adam" w:date="2018-11-16T16:28:00Z">
                  <w:rPr>
                    <w:i/>
                    <w:sz w:val="18"/>
                  </w:rPr>
                </w:rPrChange>
              </w:rPr>
              <w:t>Strukturální politika.</w:t>
            </w:r>
            <w:r w:rsidRPr="00011C3C">
              <w:rPr>
                <w:rPrChange w:id="6185" w:author="Matyas Adam" w:date="2018-11-16T16:27:00Z">
                  <w:rPr>
                    <w:sz w:val="18"/>
                  </w:rPr>
                </w:rPrChange>
              </w:rPr>
              <w:t xml:space="preserve"> Zlín: UTB Ve Zlíně, 2011. ISBN 978-80-7554-116-2.</w:t>
            </w:r>
          </w:p>
          <w:p w14:paraId="3588A74E" w14:textId="77777777" w:rsidR="00BD26BB" w:rsidRPr="00011C3C" w:rsidRDefault="00BD26BB">
            <w:pPr>
              <w:ind w:left="38"/>
              <w:jc w:val="both"/>
              <w:rPr>
                <w:rPrChange w:id="6186" w:author="Matyas Adam" w:date="2018-11-16T16:27:00Z">
                  <w:rPr>
                    <w:sz w:val="18"/>
                  </w:rPr>
                </w:rPrChange>
              </w:rPr>
              <w:pPrChange w:id="6187" w:author="PS" w:date="2018-11-25T15:24:00Z">
                <w:pPr>
                  <w:jc w:val="both"/>
                </w:pPr>
              </w:pPrChange>
            </w:pPr>
            <w:ins w:id="6188" w:author="Matyas Adam" w:date="2018-11-16T16:30:00Z">
              <w:r w:rsidRPr="00A70703">
                <w:t>BALDWIN R</w:t>
              </w:r>
              <w:r>
                <w:t xml:space="preserve">., </w:t>
              </w:r>
              <w:r w:rsidRPr="00A70703">
                <w:t>WYPLOSZ</w:t>
              </w:r>
              <w:r>
                <w:t>, Ch.</w:t>
              </w:r>
              <w:r w:rsidRPr="00A70703">
                <w:t xml:space="preserve">. </w:t>
              </w:r>
              <w:r w:rsidRPr="00A70703">
                <w:rPr>
                  <w:i/>
                </w:rPr>
                <w:t>Ekonomie evropské integrace.</w:t>
              </w:r>
              <w:r w:rsidRPr="00A70703">
                <w:t xml:space="preserve"> Praha: Grada Publishing</w:t>
              </w:r>
              <w:r>
                <w:t>, 2013. ISBN 978-80-247-4568-8.</w:t>
              </w:r>
            </w:ins>
          </w:p>
          <w:p w14:paraId="56873446" w14:textId="77777777" w:rsidR="00BD26BB" w:rsidRPr="00011C3C" w:rsidRDefault="00BD26BB">
            <w:pPr>
              <w:ind w:left="38"/>
              <w:jc w:val="both"/>
              <w:rPr>
                <w:rPrChange w:id="6189" w:author="Matyas Adam" w:date="2018-11-16T16:27:00Z">
                  <w:rPr>
                    <w:sz w:val="18"/>
                  </w:rPr>
                </w:rPrChange>
              </w:rPr>
              <w:pPrChange w:id="6190" w:author="PS" w:date="2018-11-25T15:24:00Z">
                <w:pPr>
                  <w:jc w:val="both"/>
                </w:pPr>
              </w:pPrChange>
            </w:pPr>
            <w:r w:rsidRPr="00011C3C">
              <w:rPr>
                <w:rPrChange w:id="6191" w:author="Matyas Adam" w:date="2018-11-16T16:27:00Z">
                  <w:rPr>
                    <w:sz w:val="18"/>
                  </w:rPr>
                </w:rPrChange>
              </w:rPr>
              <w:t>BOHÁČKOVÁ, I</w:t>
            </w:r>
            <w:ins w:id="6192" w:author="Matyas Adam" w:date="2018-11-16T16:28:00Z">
              <w:r>
                <w:t xml:space="preserve">., </w:t>
              </w:r>
            </w:ins>
            <w:del w:id="6193" w:author="Matyas Adam" w:date="2018-11-16T16:28:00Z">
              <w:r w:rsidRPr="00011C3C" w:rsidDel="00011C3C">
                <w:rPr>
                  <w:rPrChange w:id="6194" w:author="Matyas Adam" w:date="2018-11-16T16:27:00Z">
                    <w:rPr>
                      <w:sz w:val="18"/>
                    </w:rPr>
                  </w:rPrChange>
                </w:rPr>
                <w:delText xml:space="preserve">vana a Magdalena </w:delText>
              </w:r>
            </w:del>
            <w:r w:rsidRPr="00011C3C">
              <w:rPr>
                <w:rPrChange w:id="6195" w:author="Matyas Adam" w:date="2018-11-16T16:27:00Z">
                  <w:rPr>
                    <w:sz w:val="18"/>
                  </w:rPr>
                </w:rPrChange>
              </w:rPr>
              <w:t>HRABÁNKOVÁ</w:t>
            </w:r>
            <w:ins w:id="6196" w:author="Matyas Adam" w:date="2018-11-16T16:28:00Z">
              <w:r>
                <w:t xml:space="preserve"> M.</w:t>
              </w:r>
            </w:ins>
            <w:r w:rsidRPr="00011C3C">
              <w:rPr>
                <w:rPrChange w:id="6197" w:author="Matyas Adam" w:date="2018-11-16T16:27:00Z">
                  <w:rPr>
                    <w:i/>
                    <w:sz w:val="18"/>
                  </w:rPr>
                </w:rPrChange>
              </w:rPr>
              <w:t xml:space="preserve">. </w:t>
            </w:r>
            <w:r w:rsidRPr="00011C3C">
              <w:rPr>
                <w:i/>
                <w:rPrChange w:id="6198" w:author="Matyas Adam" w:date="2018-11-16T16:28:00Z">
                  <w:rPr>
                    <w:i/>
                    <w:sz w:val="18"/>
                  </w:rPr>
                </w:rPrChange>
              </w:rPr>
              <w:t>Strukturální politika Evropské unie.</w:t>
            </w:r>
            <w:r w:rsidRPr="00011C3C">
              <w:rPr>
                <w:rPrChange w:id="6199" w:author="Matyas Adam" w:date="2018-11-16T16:27:00Z">
                  <w:rPr>
                    <w:sz w:val="18"/>
                  </w:rPr>
                </w:rPrChange>
              </w:rPr>
              <w:t xml:space="preserve"> Praha: C. H. Beck, 2009. ISBN 978-80-7400-111-6.</w:t>
            </w:r>
          </w:p>
          <w:p w14:paraId="1BED5293" w14:textId="77777777" w:rsidR="00BD26BB" w:rsidRDefault="00BD26BB">
            <w:pPr>
              <w:ind w:left="38"/>
              <w:jc w:val="both"/>
              <w:rPr>
                <w:ins w:id="6200" w:author="Matyas Adam" w:date="2018-11-16T16:29:00Z"/>
              </w:rPr>
              <w:pPrChange w:id="6201" w:author="PS" w:date="2018-11-25T15:24:00Z">
                <w:pPr>
                  <w:jc w:val="both"/>
                </w:pPr>
              </w:pPrChange>
            </w:pPr>
            <w:r w:rsidRPr="00011C3C">
              <w:rPr>
                <w:rPrChange w:id="6202" w:author="Matyas Adam" w:date="2018-11-16T16:27:00Z">
                  <w:rPr>
                    <w:sz w:val="18"/>
                  </w:rPr>
                </w:rPrChange>
              </w:rPr>
              <w:t>STEJSKAL</w:t>
            </w:r>
            <w:ins w:id="6203" w:author="Matyas Adam" w:date="2018-11-16T16:28:00Z">
              <w:r>
                <w:t>,</w:t>
              </w:r>
            </w:ins>
            <w:r w:rsidRPr="00011C3C">
              <w:rPr>
                <w:rPrChange w:id="6204" w:author="Matyas Adam" w:date="2018-11-16T16:27:00Z">
                  <w:rPr>
                    <w:sz w:val="18"/>
                  </w:rPr>
                </w:rPrChange>
              </w:rPr>
              <w:t xml:space="preserve"> </w:t>
            </w:r>
            <w:del w:id="6205" w:author="Matyas Adam" w:date="2018-11-16T16:28:00Z">
              <w:r w:rsidRPr="00011C3C" w:rsidDel="00011C3C">
                <w:rPr>
                  <w:rPrChange w:id="6206" w:author="Matyas Adam" w:date="2018-11-16T16:27:00Z">
                    <w:rPr>
                      <w:sz w:val="18"/>
                    </w:rPr>
                  </w:rPrChange>
                </w:rPr>
                <w:delText>Jan a Jaroslav</w:delText>
              </w:r>
            </w:del>
            <w:ins w:id="6207" w:author="Matyas Adam" w:date="2018-11-16T16:28:00Z">
              <w:r>
                <w:t>J.</w:t>
              </w:r>
            </w:ins>
            <w:r w:rsidRPr="00011C3C">
              <w:rPr>
                <w:rPrChange w:id="6208" w:author="Matyas Adam" w:date="2018-11-16T16:27:00Z">
                  <w:rPr>
                    <w:sz w:val="18"/>
                  </w:rPr>
                </w:rPrChange>
              </w:rPr>
              <w:t xml:space="preserve"> KOVÁRNÍK</w:t>
            </w:r>
            <w:ins w:id="6209" w:author="Matyas Adam" w:date="2018-11-16T16:28:00Z">
              <w:r>
                <w:t>, J.</w:t>
              </w:r>
            </w:ins>
            <w:del w:id="6210" w:author="Matyas Adam" w:date="2018-11-16T16:28:00Z">
              <w:r w:rsidRPr="00011C3C" w:rsidDel="00011C3C">
                <w:rPr>
                  <w:rPrChange w:id="6211" w:author="Matyas Adam" w:date="2018-11-16T16:27:00Z">
                    <w:rPr>
                      <w:sz w:val="18"/>
                    </w:rPr>
                  </w:rPrChange>
                </w:rPr>
                <w:delText>.</w:delText>
              </w:r>
            </w:del>
            <w:ins w:id="6212" w:author="Matyas Adam" w:date="2018-11-16T16:28:00Z">
              <w:r>
                <w:t xml:space="preserve"> </w:t>
              </w:r>
            </w:ins>
            <w:r w:rsidRPr="00011C3C">
              <w:rPr>
                <w:rPrChange w:id="6213" w:author="Matyas Adam" w:date="2018-11-16T16:27:00Z">
                  <w:rPr>
                    <w:sz w:val="18"/>
                  </w:rPr>
                </w:rPrChange>
              </w:rPr>
              <w:t xml:space="preserve"> </w:t>
            </w:r>
            <w:r w:rsidRPr="00011C3C">
              <w:rPr>
                <w:i/>
                <w:rPrChange w:id="6214" w:author="Matyas Adam" w:date="2018-11-16T16:28:00Z">
                  <w:rPr>
                    <w:i/>
                    <w:sz w:val="18"/>
                  </w:rPr>
                </w:rPrChange>
              </w:rPr>
              <w:t>Regionální politika a její nástroje.</w:t>
            </w:r>
            <w:r w:rsidRPr="00011C3C">
              <w:rPr>
                <w:rPrChange w:id="6215" w:author="Matyas Adam" w:date="2018-11-16T16:27:00Z">
                  <w:rPr>
                    <w:sz w:val="18"/>
                  </w:rPr>
                </w:rPrChange>
              </w:rPr>
              <w:t xml:space="preserve"> Praha: Portál, 2009. ISBN 978-80-7367-588-2.</w:t>
            </w:r>
          </w:p>
          <w:p w14:paraId="7A858F84" w14:textId="77777777" w:rsidR="00BD26BB" w:rsidRPr="00011C3C" w:rsidRDefault="00BD26BB">
            <w:pPr>
              <w:ind w:left="38"/>
              <w:jc w:val="both"/>
              <w:rPr>
                <w:rPrChange w:id="6216" w:author="Matyas Adam" w:date="2018-11-16T16:27:00Z">
                  <w:rPr>
                    <w:sz w:val="18"/>
                  </w:rPr>
                </w:rPrChange>
              </w:rPr>
              <w:pPrChange w:id="6217" w:author="PS" w:date="2018-11-25T15:24:00Z">
                <w:pPr>
                  <w:jc w:val="both"/>
                </w:pPr>
              </w:pPrChange>
            </w:pPr>
            <w:ins w:id="6218" w:author="Matyas Adam" w:date="2018-11-16T16:29:00Z">
              <w:r w:rsidRPr="00A70703">
                <w:t>Materiály dostupné v e-learningovém kurzu předmětu v LMS Moodle na </w:t>
              </w:r>
              <w:r w:rsidRPr="00A70703">
                <w:fldChar w:fldCharType="begin"/>
              </w:r>
              <w:r>
                <w:instrText xml:space="preserve"> HYPERLINK "http://vyuka.flkr.utb.cz/" \t "_blank" </w:instrText>
              </w:r>
              <w:r w:rsidRPr="00A70703">
                <w:fldChar w:fldCharType="separate"/>
              </w:r>
              <w:r w:rsidRPr="00A70703">
                <w:t>http://vyuka.flkr.utb.cz</w:t>
              </w:r>
              <w:r w:rsidRPr="00A70703">
                <w:fldChar w:fldCharType="end"/>
              </w:r>
            </w:ins>
          </w:p>
          <w:p w14:paraId="70DFAB0B" w14:textId="77777777" w:rsidR="00BD26BB" w:rsidRPr="00011C3C" w:rsidRDefault="00BD26BB">
            <w:pPr>
              <w:ind w:left="38"/>
              <w:jc w:val="both"/>
              <w:rPr>
                <w:b/>
                <w:rPrChange w:id="6219" w:author="Matyas Adam" w:date="2018-11-16T16:27:00Z">
                  <w:rPr>
                    <w:b/>
                    <w:sz w:val="18"/>
                  </w:rPr>
                </w:rPrChange>
              </w:rPr>
              <w:pPrChange w:id="6220" w:author="PS" w:date="2018-11-25T15:24:00Z">
                <w:pPr>
                  <w:jc w:val="both"/>
                </w:pPr>
              </w:pPrChange>
            </w:pPr>
            <w:r w:rsidRPr="00011C3C">
              <w:rPr>
                <w:b/>
                <w:rPrChange w:id="6221" w:author="Matyas Adam" w:date="2018-11-16T16:27:00Z">
                  <w:rPr>
                    <w:b/>
                    <w:sz w:val="18"/>
                  </w:rPr>
                </w:rPrChange>
              </w:rPr>
              <w:t>Doporučená</w:t>
            </w:r>
            <w:ins w:id="6222" w:author="Matyas Adam" w:date="2018-11-16T16:27:00Z">
              <w:r w:rsidRPr="00011C3C">
                <w:rPr>
                  <w:b/>
                  <w:rPrChange w:id="6223" w:author="Matyas Adam" w:date="2018-11-16T16:27:00Z">
                    <w:rPr/>
                  </w:rPrChange>
                </w:rPr>
                <w:t xml:space="preserve"> literatura</w:t>
              </w:r>
            </w:ins>
            <w:r w:rsidRPr="00011C3C">
              <w:rPr>
                <w:b/>
                <w:rPrChange w:id="6224" w:author="Matyas Adam" w:date="2018-11-16T16:27:00Z">
                  <w:rPr>
                    <w:b/>
                    <w:sz w:val="18"/>
                  </w:rPr>
                </w:rPrChange>
              </w:rPr>
              <w:t xml:space="preserve">: </w:t>
            </w:r>
          </w:p>
          <w:p w14:paraId="4FB1BB02" w14:textId="77777777" w:rsidR="00BD26BB" w:rsidRPr="00011C3C" w:rsidRDefault="00BD26BB">
            <w:pPr>
              <w:ind w:left="38"/>
              <w:jc w:val="both"/>
              <w:rPr>
                <w:rPrChange w:id="6225" w:author="Matyas Adam" w:date="2018-11-16T16:27:00Z">
                  <w:rPr>
                    <w:sz w:val="18"/>
                  </w:rPr>
                </w:rPrChange>
              </w:rPr>
              <w:pPrChange w:id="6226" w:author="PS" w:date="2018-11-25T15:24:00Z">
                <w:pPr>
                  <w:jc w:val="both"/>
                </w:pPr>
              </w:pPrChange>
            </w:pPr>
            <w:r w:rsidRPr="00011C3C">
              <w:rPr>
                <w:rPrChange w:id="6227" w:author="Matyas Adam" w:date="2018-11-16T16:27:00Z">
                  <w:rPr>
                    <w:sz w:val="18"/>
                  </w:rPr>
                </w:rPrChange>
              </w:rPr>
              <w:t xml:space="preserve">TOŠOVSKÁ </w:t>
            </w:r>
            <w:del w:id="6228" w:author="Matyas Adam" w:date="2018-11-16T16:28:00Z">
              <w:r w:rsidRPr="00011C3C" w:rsidDel="00011C3C">
                <w:rPr>
                  <w:rPrChange w:id="6229" w:author="Matyas Adam" w:date="2018-11-16T16:27:00Z">
                    <w:rPr>
                      <w:sz w:val="18"/>
                    </w:rPr>
                  </w:rPrChange>
                </w:rPr>
                <w:delText xml:space="preserve">Eva </w:delText>
              </w:r>
            </w:del>
            <w:ins w:id="6230" w:author="Matyas Adam" w:date="2018-11-16T16:28:00Z">
              <w:r w:rsidRPr="00011C3C">
                <w:rPr>
                  <w:rPrChange w:id="6231" w:author="Matyas Adam" w:date="2018-11-16T16:27:00Z">
                    <w:rPr>
                      <w:sz w:val="18"/>
                    </w:rPr>
                  </w:rPrChange>
                </w:rPr>
                <w:t>E</w:t>
              </w:r>
              <w:r>
                <w:t>.</w:t>
              </w:r>
            </w:ins>
            <w:r w:rsidRPr="00011C3C">
              <w:rPr>
                <w:rPrChange w:id="6232" w:author="Matyas Adam" w:date="2018-11-16T16:27:00Z">
                  <w:rPr>
                    <w:sz w:val="18"/>
                  </w:rPr>
                </w:rPrChange>
              </w:rPr>
              <w:t xml:space="preserve">a kol. </w:t>
            </w:r>
            <w:r w:rsidRPr="00011C3C">
              <w:rPr>
                <w:i/>
                <w:rPrChange w:id="6233" w:author="Matyas Adam" w:date="2018-11-16T16:28:00Z">
                  <w:rPr>
                    <w:sz w:val="18"/>
                  </w:rPr>
                </w:rPrChange>
              </w:rPr>
              <w:t>Makroekonomické souvislosti ochrany životního prostředí.</w:t>
            </w:r>
            <w:r w:rsidRPr="00011C3C">
              <w:rPr>
                <w:rPrChange w:id="6234" w:author="Matyas Adam" w:date="2018-11-16T16:27:00Z">
                  <w:rPr>
                    <w:sz w:val="18"/>
                  </w:rPr>
                </w:rPrChange>
              </w:rPr>
              <w:t xml:space="preserve"> Praha: C. H. Beck, 2010. ISBN 978-80-7400-308-0.</w:t>
            </w:r>
          </w:p>
          <w:p w14:paraId="706018DC" w14:textId="77777777" w:rsidR="00BD26BB" w:rsidRPr="00011C3C" w:rsidRDefault="00BD26BB">
            <w:pPr>
              <w:ind w:left="38"/>
              <w:jc w:val="both"/>
              <w:rPr>
                <w:rPrChange w:id="6235" w:author="Matyas Adam" w:date="2018-11-16T16:27:00Z">
                  <w:rPr>
                    <w:sz w:val="18"/>
                  </w:rPr>
                </w:rPrChange>
              </w:rPr>
              <w:pPrChange w:id="6236" w:author="PS" w:date="2018-11-25T15:24:00Z">
                <w:pPr>
                  <w:jc w:val="both"/>
                </w:pPr>
              </w:pPrChange>
            </w:pPr>
            <w:r w:rsidRPr="00011C3C">
              <w:rPr>
                <w:rPrChange w:id="6237" w:author="Matyas Adam" w:date="2018-11-16T16:27:00Z">
                  <w:rPr>
                    <w:sz w:val="18"/>
                  </w:rPr>
                </w:rPrChange>
              </w:rPr>
              <w:t>KÖNIG P</w:t>
            </w:r>
            <w:del w:id="6238" w:author="Matyas Adam" w:date="2018-11-16T16:28:00Z">
              <w:r w:rsidRPr="00011C3C" w:rsidDel="00011C3C">
                <w:rPr>
                  <w:rPrChange w:id="6239" w:author="Matyas Adam" w:date="2018-11-16T16:27:00Z">
                    <w:rPr>
                      <w:sz w:val="18"/>
                    </w:rPr>
                  </w:rPrChange>
                </w:rPr>
                <w:delText xml:space="preserve">etr a kol. </w:delText>
              </w:r>
            </w:del>
            <w:ins w:id="6240" w:author="Matyas Adam" w:date="2018-11-16T16:28:00Z">
              <w:r>
                <w:t xml:space="preserve">. a kol. </w:t>
              </w:r>
            </w:ins>
            <w:r w:rsidRPr="00011C3C">
              <w:rPr>
                <w:i/>
                <w:rPrChange w:id="6241" w:author="Matyas Adam" w:date="2018-11-16T16:28:00Z">
                  <w:rPr>
                    <w:sz w:val="18"/>
                  </w:rPr>
                </w:rPrChange>
              </w:rPr>
              <w:t>Rozpočet a politiky Evropské unie.</w:t>
            </w:r>
            <w:r w:rsidRPr="00011C3C">
              <w:rPr>
                <w:rPrChange w:id="6242" w:author="Matyas Adam" w:date="2018-11-16T16:27:00Z">
                  <w:rPr>
                    <w:sz w:val="18"/>
                  </w:rPr>
                </w:rPrChange>
              </w:rPr>
              <w:t xml:space="preserve"> Příležitost pro změnu. Praha: C. H. Beck, 2009. ISBN 978-80-7400-011-9.</w:t>
            </w:r>
          </w:p>
          <w:p w14:paraId="31A6A7A9" w14:textId="77777777" w:rsidR="00BD26BB" w:rsidRPr="00011C3C" w:rsidDel="00011C3C" w:rsidRDefault="00BD26BB">
            <w:pPr>
              <w:ind w:left="38"/>
              <w:jc w:val="both"/>
              <w:rPr>
                <w:del w:id="6243" w:author="Matyas Adam" w:date="2018-11-16T16:30:00Z"/>
                <w:rPrChange w:id="6244" w:author="Matyas Adam" w:date="2018-11-16T16:27:00Z">
                  <w:rPr>
                    <w:del w:id="6245" w:author="Matyas Adam" w:date="2018-11-16T16:30:00Z"/>
                    <w:sz w:val="18"/>
                  </w:rPr>
                </w:rPrChange>
              </w:rPr>
              <w:pPrChange w:id="6246" w:author="PS" w:date="2018-11-25T15:24:00Z">
                <w:pPr>
                  <w:jc w:val="both"/>
                </w:pPr>
              </w:pPrChange>
            </w:pPr>
            <w:del w:id="6247" w:author="Matyas Adam" w:date="2018-11-16T16:30:00Z">
              <w:r w:rsidRPr="00011C3C" w:rsidDel="00011C3C">
                <w:rPr>
                  <w:rPrChange w:id="6248" w:author="Matyas Adam" w:date="2018-11-16T16:27:00Z">
                    <w:rPr>
                      <w:sz w:val="18"/>
                    </w:rPr>
                  </w:rPrChange>
                </w:rPr>
                <w:delText xml:space="preserve">BALDWIN </w:delText>
              </w:r>
            </w:del>
            <w:del w:id="6249" w:author="Matyas Adam" w:date="2018-11-16T16:28:00Z">
              <w:r w:rsidRPr="00011C3C" w:rsidDel="00011C3C">
                <w:rPr>
                  <w:rPrChange w:id="6250" w:author="Matyas Adam" w:date="2018-11-16T16:27:00Z">
                    <w:rPr>
                      <w:sz w:val="18"/>
                    </w:rPr>
                  </w:rPrChange>
                </w:rPr>
                <w:delText xml:space="preserve">Richard a Charles </w:delText>
              </w:r>
            </w:del>
            <w:del w:id="6251" w:author="Matyas Adam" w:date="2018-11-16T16:30:00Z">
              <w:r w:rsidRPr="00011C3C" w:rsidDel="00011C3C">
                <w:rPr>
                  <w:rPrChange w:id="6252" w:author="Matyas Adam" w:date="2018-11-16T16:27:00Z">
                    <w:rPr>
                      <w:sz w:val="18"/>
                    </w:rPr>
                  </w:rPrChange>
                </w:rPr>
                <w:delText xml:space="preserve">WYPLOSZ. </w:delText>
              </w:r>
              <w:r w:rsidRPr="00011C3C" w:rsidDel="00011C3C">
                <w:rPr>
                  <w:i/>
                  <w:rPrChange w:id="6253" w:author="Matyas Adam" w:date="2018-11-16T16:28:00Z">
                    <w:rPr>
                      <w:sz w:val="18"/>
                    </w:rPr>
                  </w:rPrChange>
                </w:rPr>
                <w:delText>Ekonomie evropské integrace.</w:delText>
              </w:r>
              <w:r w:rsidRPr="00011C3C" w:rsidDel="00011C3C">
                <w:rPr>
                  <w:rPrChange w:id="6254" w:author="Matyas Adam" w:date="2018-11-16T16:27:00Z">
                    <w:rPr>
                      <w:sz w:val="18"/>
                    </w:rPr>
                  </w:rPrChange>
                </w:rPr>
                <w:delText xml:space="preserve"> Praha: Grada Publishing, 2013. ISBN 978-80-247-4568-8.</w:delText>
              </w:r>
            </w:del>
          </w:p>
          <w:p w14:paraId="617ABC0F" w14:textId="77777777" w:rsidR="00BD26BB" w:rsidRDefault="00BD26BB">
            <w:pPr>
              <w:ind w:left="38"/>
              <w:jc w:val="both"/>
              <w:pPrChange w:id="6255" w:author="PS" w:date="2018-11-25T15:24:00Z">
                <w:pPr>
                  <w:jc w:val="both"/>
                </w:pPr>
              </w:pPrChange>
            </w:pPr>
            <w:r w:rsidRPr="00011C3C">
              <w:rPr>
                <w:rPrChange w:id="6256" w:author="Matyas Adam" w:date="2018-11-16T16:27:00Z">
                  <w:rPr>
                    <w:sz w:val="18"/>
                  </w:rPr>
                </w:rPrChange>
              </w:rPr>
              <w:t xml:space="preserve">GREINER </w:t>
            </w:r>
            <w:del w:id="6257" w:author="Matyas Adam" w:date="2018-11-16T16:28:00Z">
              <w:r w:rsidRPr="00011C3C" w:rsidDel="00011C3C">
                <w:rPr>
                  <w:rPrChange w:id="6258" w:author="Matyas Adam" w:date="2018-11-16T16:27:00Z">
                    <w:rPr>
                      <w:sz w:val="18"/>
                    </w:rPr>
                  </w:rPrChange>
                </w:rPr>
                <w:delText xml:space="preserve">Alfred </w:delText>
              </w:r>
            </w:del>
            <w:ins w:id="6259" w:author="Matyas Adam" w:date="2018-11-16T16:28:00Z">
              <w:r w:rsidRPr="00011C3C">
                <w:rPr>
                  <w:rPrChange w:id="6260" w:author="Matyas Adam" w:date="2018-11-16T16:27:00Z">
                    <w:rPr>
                      <w:sz w:val="18"/>
                    </w:rPr>
                  </w:rPrChange>
                </w:rPr>
                <w:t>A</w:t>
              </w:r>
              <w:r>
                <w:t>.</w:t>
              </w:r>
              <w:r w:rsidRPr="00011C3C">
                <w:rPr>
                  <w:rPrChange w:id="6261" w:author="Matyas Adam" w:date="2018-11-16T16:27:00Z">
                    <w:rPr>
                      <w:sz w:val="18"/>
                    </w:rPr>
                  </w:rPrChange>
                </w:rPr>
                <w:t xml:space="preserve"> </w:t>
              </w:r>
            </w:ins>
            <w:r w:rsidRPr="00011C3C">
              <w:rPr>
                <w:rPrChange w:id="6262" w:author="Matyas Adam" w:date="2018-11-16T16:27:00Z">
                  <w:rPr>
                    <w:sz w:val="18"/>
                  </w:rPr>
                </w:rPrChange>
              </w:rPr>
              <w:t xml:space="preserve">a kol. </w:t>
            </w:r>
            <w:r w:rsidRPr="00011C3C">
              <w:rPr>
                <w:i/>
                <w:rPrChange w:id="6263" w:author="Matyas Adam" w:date="2018-11-16T16:28:00Z">
                  <w:rPr>
                    <w:i/>
                    <w:sz w:val="18"/>
                  </w:rPr>
                </w:rPrChange>
              </w:rPr>
              <w:t>The Forces of Economic Growth. A Time Series Perspective.</w:t>
            </w:r>
            <w:r w:rsidRPr="00011C3C">
              <w:rPr>
                <w:rPrChange w:id="6264" w:author="Matyas Adam" w:date="2018-11-16T16:27:00Z">
                  <w:rPr>
                    <w:sz w:val="18"/>
                  </w:rPr>
                </w:rPrChange>
              </w:rPr>
              <w:t xml:space="preserve"> United Kingdom: Princeton University Press, 2005. ISBN 978-0-691-17096-1</w:t>
            </w:r>
            <w:r w:rsidRPr="0094696A">
              <w:rPr>
                <w:sz w:val="18"/>
              </w:rPr>
              <w:t xml:space="preserve">  </w:t>
            </w:r>
          </w:p>
        </w:tc>
      </w:tr>
      <w:tr w:rsidR="00BD26BB" w14:paraId="67E08888"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1A451919" w14:textId="77777777" w:rsidR="00BD26BB" w:rsidRDefault="00BD26BB" w:rsidP="00495DC8">
            <w:pPr>
              <w:jc w:val="center"/>
              <w:rPr>
                <w:b/>
              </w:rPr>
            </w:pPr>
            <w:r>
              <w:rPr>
                <w:b/>
              </w:rPr>
              <w:t>Informace ke kombinované nebo distanční formě</w:t>
            </w:r>
          </w:p>
        </w:tc>
      </w:tr>
      <w:tr w:rsidR="00BD26BB" w14:paraId="3CB8733E" w14:textId="77777777" w:rsidTr="00495DC8">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2BE2A8F1" w14:textId="77777777" w:rsidR="00BD26BB" w:rsidRDefault="00BD26BB" w:rsidP="00495DC8">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3177EFBB" w14:textId="77777777" w:rsidR="00BD26BB" w:rsidRDefault="00BD26BB" w:rsidP="00495DC8">
            <w:pPr>
              <w:jc w:val="both"/>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6134AC07" w14:textId="77777777" w:rsidR="00BD26BB" w:rsidRDefault="00BD26BB" w:rsidP="00495DC8">
            <w:pPr>
              <w:jc w:val="both"/>
              <w:rPr>
                <w:b/>
              </w:rPr>
            </w:pPr>
            <w:r>
              <w:rPr>
                <w:b/>
              </w:rPr>
              <w:t xml:space="preserve">hodin </w:t>
            </w:r>
          </w:p>
        </w:tc>
      </w:tr>
      <w:tr w:rsidR="00BD26BB" w14:paraId="603D3737" w14:textId="77777777" w:rsidTr="00495DC8">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0B29DE2E" w14:textId="77777777" w:rsidR="00BD26BB" w:rsidRDefault="00BD26BB" w:rsidP="00495DC8">
            <w:pPr>
              <w:jc w:val="both"/>
              <w:rPr>
                <w:b/>
              </w:rPr>
            </w:pPr>
            <w:r>
              <w:rPr>
                <w:b/>
              </w:rPr>
              <w:t>Informace o způsobu kontaktu s vyučujícím</w:t>
            </w:r>
          </w:p>
        </w:tc>
      </w:tr>
      <w:tr w:rsidR="00BD26BB" w14:paraId="630F58BA" w14:textId="77777777" w:rsidTr="00495DC8">
        <w:trPr>
          <w:trHeight w:val="92"/>
        </w:trPr>
        <w:tc>
          <w:tcPr>
            <w:tcW w:w="9855" w:type="dxa"/>
            <w:gridSpan w:val="8"/>
            <w:tcBorders>
              <w:top w:val="single" w:sz="4" w:space="0" w:color="auto"/>
              <w:left w:val="single" w:sz="4" w:space="0" w:color="auto"/>
              <w:bottom w:val="single" w:sz="4" w:space="0" w:color="auto"/>
              <w:right w:val="single" w:sz="4" w:space="0" w:color="auto"/>
            </w:tcBorders>
          </w:tcPr>
          <w:p w14:paraId="277C3523" w14:textId="77777777" w:rsidR="00BD26BB" w:rsidRDefault="00BD26BB" w:rsidP="00495DC8">
            <w:pPr>
              <w:jc w:val="both"/>
            </w:pPr>
          </w:p>
        </w:tc>
      </w:tr>
    </w:tbl>
    <w:p w14:paraId="5ECBCFAE" w14:textId="77777777" w:rsidR="00BD26BB" w:rsidRDefault="00BD26BB">
      <w:pPr>
        <w:spacing w:after="160" w:line="259" w:lineRule="auto"/>
      </w:pPr>
    </w:p>
    <w:p w14:paraId="4BEB2691" w14:textId="77777777" w:rsidR="00BD26BB" w:rsidRDefault="00BD26BB">
      <w:pPr>
        <w:spacing w:after="160" w:line="259" w:lineRule="auto"/>
        <w:rPr>
          <w:ins w:id="6265" w:author="PS" w:date="2018-11-25T15:41:00Z"/>
        </w:rPr>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5"/>
        <w:gridCol w:w="567"/>
        <w:gridCol w:w="708"/>
        <w:gridCol w:w="426"/>
        <w:gridCol w:w="889"/>
        <w:gridCol w:w="816"/>
        <w:gridCol w:w="2156"/>
        <w:gridCol w:w="539"/>
        <w:gridCol w:w="669"/>
      </w:tblGrid>
      <w:tr w:rsidR="00E61849" w14:paraId="2955F262" w14:textId="77777777" w:rsidTr="00F40D48">
        <w:trPr>
          <w:ins w:id="6266" w:author="PS" w:date="2018-11-25T15:41:00Z"/>
        </w:trPr>
        <w:tc>
          <w:tcPr>
            <w:tcW w:w="9855" w:type="dxa"/>
            <w:gridSpan w:val="9"/>
            <w:tcBorders>
              <w:top w:val="single" w:sz="4" w:space="0" w:color="auto"/>
              <w:left w:val="single" w:sz="4" w:space="0" w:color="auto"/>
              <w:bottom w:val="double" w:sz="4" w:space="0" w:color="auto"/>
              <w:right w:val="single" w:sz="4" w:space="0" w:color="auto"/>
            </w:tcBorders>
            <w:shd w:val="clear" w:color="auto" w:fill="BDD6EE"/>
            <w:hideMark/>
          </w:tcPr>
          <w:p w14:paraId="2FBAB8F2" w14:textId="77777777" w:rsidR="00E61849" w:rsidRDefault="00E61849" w:rsidP="00F40D48">
            <w:pPr>
              <w:spacing w:line="256" w:lineRule="auto"/>
              <w:jc w:val="both"/>
              <w:rPr>
                <w:ins w:id="6267" w:author="PS" w:date="2018-11-25T15:41:00Z"/>
                <w:b/>
                <w:sz w:val="28"/>
                <w:lang w:eastAsia="en-US"/>
              </w:rPr>
            </w:pPr>
            <w:ins w:id="6268" w:author="PS" w:date="2018-11-25T15:41:00Z">
              <w:r>
                <w:br w:type="page"/>
              </w:r>
              <w:r>
                <w:rPr>
                  <w:b/>
                  <w:sz w:val="28"/>
                  <w:lang w:eastAsia="en-US"/>
                </w:rPr>
                <w:t>B-III – Charakteristika studijního předmětu</w:t>
              </w:r>
            </w:ins>
          </w:p>
        </w:tc>
      </w:tr>
      <w:tr w:rsidR="00E61849" w14:paraId="5282B73F" w14:textId="77777777" w:rsidTr="00F40D48">
        <w:trPr>
          <w:ins w:id="6269" w:author="PS" w:date="2018-11-25T15:41:00Z"/>
        </w:trPr>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6140649A" w14:textId="77777777" w:rsidR="00E61849" w:rsidRDefault="00E61849" w:rsidP="00F40D48">
            <w:pPr>
              <w:spacing w:line="256" w:lineRule="auto"/>
              <w:jc w:val="both"/>
              <w:rPr>
                <w:ins w:id="6270" w:author="PS" w:date="2018-11-25T15:41:00Z"/>
                <w:b/>
                <w:lang w:eastAsia="en-US"/>
              </w:rPr>
            </w:pPr>
            <w:ins w:id="6271" w:author="PS" w:date="2018-11-25T15:41:00Z">
              <w:r>
                <w:rPr>
                  <w:b/>
                  <w:lang w:eastAsia="en-US"/>
                </w:rPr>
                <w:t>Název studijního předmětu</w:t>
              </w:r>
            </w:ins>
          </w:p>
        </w:tc>
        <w:tc>
          <w:tcPr>
            <w:tcW w:w="6769" w:type="dxa"/>
            <w:gridSpan w:val="8"/>
            <w:tcBorders>
              <w:top w:val="double" w:sz="4" w:space="0" w:color="auto"/>
              <w:left w:val="single" w:sz="4" w:space="0" w:color="auto"/>
              <w:bottom w:val="single" w:sz="4" w:space="0" w:color="auto"/>
              <w:right w:val="single" w:sz="4" w:space="0" w:color="auto"/>
            </w:tcBorders>
            <w:hideMark/>
          </w:tcPr>
          <w:p w14:paraId="7E606153" w14:textId="77777777" w:rsidR="00E61849" w:rsidRDefault="00E61849" w:rsidP="00F40D48">
            <w:pPr>
              <w:spacing w:line="256" w:lineRule="auto"/>
              <w:jc w:val="both"/>
              <w:rPr>
                <w:ins w:id="6272" w:author="PS" w:date="2018-11-25T15:41:00Z"/>
                <w:b/>
                <w:lang w:eastAsia="en-US"/>
              </w:rPr>
            </w:pPr>
            <w:ins w:id="6273" w:author="PS" w:date="2018-11-25T15:41:00Z">
              <w:r>
                <w:rPr>
                  <w:b/>
                  <w:lang w:eastAsia="en-US"/>
                </w:rPr>
                <w:t>Studentská odborná aktivita</w:t>
              </w:r>
            </w:ins>
          </w:p>
        </w:tc>
      </w:tr>
      <w:tr w:rsidR="00E61849" w14:paraId="5E67710D" w14:textId="77777777" w:rsidTr="00F40D48">
        <w:trPr>
          <w:trHeight w:val="249"/>
          <w:ins w:id="6274" w:author="PS" w:date="2018-11-25T15:41: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BBCBCBB" w14:textId="77777777" w:rsidR="00E61849" w:rsidRDefault="00E61849" w:rsidP="00F40D48">
            <w:pPr>
              <w:spacing w:line="256" w:lineRule="auto"/>
              <w:jc w:val="both"/>
              <w:rPr>
                <w:ins w:id="6275" w:author="PS" w:date="2018-11-25T15:41:00Z"/>
                <w:b/>
                <w:lang w:eastAsia="en-US"/>
              </w:rPr>
            </w:pPr>
            <w:ins w:id="6276" w:author="PS" w:date="2018-11-25T15:41:00Z">
              <w:r>
                <w:rPr>
                  <w:b/>
                  <w:lang w:eastAsia="en-US"/>
                </w:rPr>
                <w:t>Typ předmětu</w:t>
              </w:r>
            </w:ins>
          </w:p>
        </w:tc>
        <w:tc>
          <w:tcPr>
            <w:tcW w:w="3406" w:type="dxa"/>
            <w:gridSpan w:val="5"/>
            <w:tcBorders>
              <w:top w:val="single" w:sz="4" w:space="0" w:color="auto"/>
              <w:left w:val="single" w:sz="4" w:space="0" w:color="auto"/>
              <w:bottom w:val="single" w:sz="4" w:space="0" w:color="auto"/>
              <w:right w:val="single" w:sz="4" w:space="0" w:color="auto"/>
            </w:tcBorders>
            <w:hideMark/>
          </w:tcPr>
          <w:p w14:paraId="12A151C4" w14:textId="77777777" w:rsidR="00E61849" w:rsidRDefault="00E61849" w:rsidP="00F40D48">
            <w:pPr>
              <w:spacing w:line="256" w:lineRule="auto"/>
              <w:jc w:val="both"/>
              <w:rPr>
                <w:ins w:id="6277" w:author="PS" w:date="2018-11-25T15:41:00Z"/>
                <w:lang w:eastAsia="en-US"/>
              </w:rPr>
            </w:pPr>
            <w:ins w:id="6278" w:author="PS" w:date="2018-11-25T15:41:00Z">
              <w:r>
                <w:rPr>
                  <w:lang w:eastAsia="en-US"/>
                </w:rPr>
                <w:t xml:space="preserve">povinně volitelný </w:t>
              </w:r>
            </w:ins>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1CA7B2F" w14:textId="77777777" w:rsidR="00E61849" w:rsidRDefault="00E61849" w:rsidP="00F40D48">
            <w:pPr>
              <w:spacing w:line="256" w:lineRule="auto"/>
              <w:jc w:val="both"/>
              <w:rPr>
                <w:ins w:id="6279" w:author="PS" w:date="2018-11-25T15:41:00Z"/>
                <w:lang w:eastAsia="en-US"/>
              </w:rPr>
            </w:pPr>
            <w:ins w:id="6280" w:author="PS" w:date="2018-11-25T15:41:00Z">
              <w:r>
                <w:rPr>
                  <w:b/>
                  <w:lang w:eastAsia="en-US"/>
                </w:rPr>
                <w:t>doporučený ročník / semestr</w:t>
              </w:r>
            </w:ins>
          </w:p>
        </w:tc>
        <w:tc>
          <w:tcPr>
            <w:tcW w:w="668" w:type="dxa"/>
            <w:tcBorders>
              <w:top w:val="single" w:sz="4" w:space="0" w:color="auto"/>
              <w:left w:val="single" w:sz="4" w:space="0" w:color="auto"/>
              <w:bottom w:val="single" w:sz="4" w:space="0" w:color="auto"/>
              <w:right w:val="single" w:sz="4" w:space="0" w:color="auto"/>
            </w:tcBorders>
            <w:hideMark/>
          </w:tcPr>
          <w:p w14:paraId="5FE48FA4" w14:textId="77777777" w:rsidR="00E61849" w:rsidRDefault="00E61849" w:rsidP="00F40D48">
            <w:pPr>
              <w:spacing w:line="256" w:lineRule="auto"/>
              <w:jc w:val="both"/>
              <w:rPr>
                <w:ins w:id="6281" w:author="PS" w:date="2018-11-25T15:41:00Z"/>
                <w:lang w:eastAsia="en-US"/>
              </w:rPr>
            </w:pPr>
            <w:ins w:id="6282" w:author="PS" w:date="2018-11-25T15:41:00Z">
              <w:r>
                <w:rPr>
                  <w:lang w:eastAsia="en-US"/>
                </w:rPr>
                <w:t>3/LS</w:t>
              </w:r>
            </w:ins>
          </w:p>
        </w:tc>
      </w:tr>
      <w:tr w:rsidR="00E61849" w14:paraId="75DCB084" w14:textId="77777777" w:rsidTr="00F40D48">
        <w:trPr>
          <w:ins w:id="6283" w:author="PS" w:date="2018-11-25T15:41: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168DDD5" w14:textId="77777777" w:rsidR="00E61849" w:rsidRDefault="00E61849" w:rsidP="00F40D48">
            <w:pPr>
              <w:spacing w:line="256" w:lineRule="auto"/>
              <w:jc w:val="both"/>
              <w:rPr>
                <w:ins w:id="6284" w:author="PS" w:date="2018-11-25T15:41:00Z"/>
                <w:b/>
                <w:lang w:eastAsia="en-US"/>
              </w:rPr>
            </w:pPr>
            <w:ins w:id="6285" w:author="PS" w:date="2018-11-25T15:41:00Z">
              <w:r>
                <w:rPr>
                  <w:b/>
                  <w:lang w:eastAsia="en-US"/>
                </w:rPr>
                <w:t>Rozsah studijního předmětu</w:t>
              </w:r>
            </w:ins>
          </w:p>
        </w:tc>
        <w:tc>
          <w:tcPr>
            <w:tcW w:w="1701" w:type="dxa"/>
            <w:gridSpan w:val="3"/>
            <w:tcBorders>
              <w:top w:val="single" w:sz="4" w:space="0" w:color="auto"/>
              <w:left w:val="single" w:sz="4" w:space="0" w:color="auto"/>
              <w:bottom w:val="single" w:sz="4" w:space="0" w:color="auto"/>
              <w:right w:val="single" w:sz="4" w:space="0" w:color="auto"/>
            </w:tcBorders>
          </w:tcPr>
          <w:p w14:paraId="6F13139C" w14:textId="77777777" w:rsidR="00E61849" w:rsidRDefault="00E61849" w:rsidP="00F40D48">
            <w:pPr>
              <w:spacing w:line="256" w:lineRule="auto"/>
              <w:jc w:val="both"/>
              <w:rPr>
                <w:ins w:id="6286" w:author="PS" w:date="2018-11-25T15:41:00Z"/>
                <w:lang w:eastAsia="en-US"/>
              </w:rPr>
            </w:pPr>
            <w:ins w:id="6287" w:author="PS" w:date="2018-11-25T15:41:00Z">
              <w:r>
                <w:rPr>
                  <w:lang w:eastAsia="en-US"/>
                </w:rPr>
                <w:t>individuálně</w:t>
              </w:r>
            </w:ins>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49E442B4" w14:textId="77777777" w:rsidR="00E61849" w:rsidRDefault="00E61849" w:rsidP="00F40D48">
            <w:pPr>
              <w:spacing w:line="256" w:lineRule="auto"/>
              <w:jc w:val="both"/>
              <w:rPr>
                <w:ins w:id="6288" w:author="PS" w:date="2018-11-25T15:41:00Z"/>
                <w:b/>
                <w:lang w:eastAsia="en-US"/>
              </w:rPr>
            </w:pPr>
            <w:ins w:id="6289" w:author="PS" w:date="2018-11-25T15:41:00Z">
              <w:r>
                <w:rPr>
                  <w:b/>
                  <w:lang w:eastAsia="en-US"/>
                </w:rPr>
                <w:t xml:space="preserve">hod. </w:t>
              </w:r>
            </w:ins>
          </w:p>
        </w:tc>
        <w:tc>
          <w:tcPr>
            <w:tcW w:w="816" w:type="dxa"/>
            <w:tcBorders>
              <w:top w:val="single" w:sz="4" w:space="0" w:color="auto"/>
              <w:left w:val="single" w:sz="4" w:space="0" w:color="auto"/>
              <w:bottom w:val="single" w:sz="4" w:space="0" w:color="auto"/>
              <w:right w:val="single" w:sz="4" w:space="0" w:color="auto"/>
            </w:tcBorders>
          </w:tcPr>
          <w:p w14:paraId="54DFD71F" w14:textId="77777777" w:rsidR="00E61849" w:rsidRDefault="00E61849" w:rsidP="00F40D48">
            <w:pPr>
              <w:spacing w:line="256" w:lineRule="auto"/>
              <w:jc w:val="both"/>
              <w:rPr>
                <w:ins w:id="6290" w:author="PS" w:date="2018-11-25T15:41:00Z"/>
                <w:lang w:eastAsia="en-US"/>
              </w:rPr>
            </w:pPr>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2A4C9109" w14:textId="77777777" w:rsidR="00E61849" w:rsidRDefault="00E61849" w:rsidP="00F40D48">
            <w:pPr>
              <w:spacing w:line="256" w:lineRule="auto"/>
              <w:jc w:val="both"/>
              <w:rPr>
                <w:ins w:id="6291" w:author="PS" w:date="2018-11-25T15:41:00Z"/>
                <w:b/>
                <w:lang w:eastAsia="en-US"/>
              </w:rPr>
            </w:pPr>
            <w:ins w:id="6292" w:author="PS" w:date="2018-11-25T15:41:00Z">
              <w:r>
                <w:rPr>
                  <w:b/>
                  <w:lang w:eastAsia="en-US"/>
                </w:rPr>
                <w:t>kreditů</w:t>
              </w:r>
            </w:ins>
          </w:p>
        </w:tc>
        <w:tc>
          <w:tcPr>
            <w:tcW w:w="1207" w:type="dxa"/>
            <w:gridSpan w:val="2"/>
            <w:tcBorders>
              <w:top w:val="single" w:sz="4" w:space="0" w:color="auto"/>
              <w:left w:val="single" w:sz="4" w:space="0" w:color="auto"/>
              <w:bottom w:val="single" w:sz="4" w:space="0" w:color="auto"/>
              <w:right w:val="single" w:sz="4" w:space="0" w:color="auto"/>
            </w:tcBorders>
            <w:hideMark/>
          </w:tcPr>
          <w:p w14:paraId="5664D8C4" w14:textId="77777777" w:rsidR="00E61849" w:rsidRDefault="00E61849" w:rsidP="00F40D48">
            <w:pPr>
              <w:spacing w:line="256" w:lineRule="auto"/>
              <w:jc w:val="both"/>
              <w:rPr>
                <w:ins w:id="6293" w:author="PS" w:date="2018-11-25T15:41:00Z"/>
                <w:lang w:eastAsia="en-US"/>
              </w:rPr>
            </w:pPr>
            <w:ins w:id="6294" w:author="PS" w:date="2018-11-25T15:41:00Z">
              <w:r>
                <w:rPr>
                  <w:lang w:eastAsia="en-US"/>
                </w:rPr>
                <w:t>4</w:t>
              </w:r>
            </w:ins>
          </w:p>
        </w:tc>
      </w:tr>
      <w:tr w:rsidR="00E61849" w14:paraId="66CAF744" w14:textId="77777777" w:rsidTr="00F40D48">
        <w:trPr>
          <w:ins w:id="6295" w:author="PS" w:date="2018-11-25T15:41: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E6CA593" w14:textId="77777777" w:rsidR="00E61849" w:rsidRDefault="00E61849" w:rsidP="00F40D48">
            <w:pPr>
              <w:spacing w:line="256" w:lineRule="auto"/>
              <w:jc w:val="both"/>
              <w:rPr>
                <w:ins w:id="6296" w:author="PS" w:date="2018-11-25T15:41:00Z"/>
                <w:b/>
                <w:lang w:eastAsia="en-US"/>
              </w:rPr>
            </w:pPr>
            <w:ins w:id="6297" w:author="PS" w:date="2018-11-25T15:41:00Z">
              <w:r>
                <w:rPr>
                  <w:b/>
                  <w:lang w:eastAsia="en-US"/>
                </w:rPr>
                <w:t>Prerekvizity, korekvizity, ekvivalence</w:t>
              </w:r>
            </w:ins>
          </w:p>
        </w:tc>
        <w:tc>
          <w:tcPr>
            <w:tcW w:w="6769" w:type="dxa"/>
            <w:gridSpan w:val="8"/>
            <w:tcBorders>
              <w:top w:val="single" w:sz="4" w:space="0" w:color="auto"/>
              <w:left w:val="single" w:sz="4" w:space="0" w:color="auto"/>
              <w:bottom w:val="single" w:sz="4" w:space="0" w:color="auto"/>
              <w:right w:val="single" w:sz="4" w:space="0" w:color="auto"/>
            </w:tcBorders>
          </w:tcPr>
          <w:p w14:paraId="1918C85B" w14:textId="77777777" w:rsidR="00E61849" w:rsidRDefault="00E61849" w:rsidP="00F40D48">
            <w:pPr>
              <w:spacing w:before="60" w:line="257" w:lineRule="auto"/>
              <w:jc w:val="both"/>
              <w:rPr>
                <w:ins w:id="6298" w:author="PS" w:date="2018-11-25T15:41:00Z"/>
                <w:lang w:eastAsia="en-US"/>
              </w:rPr>
            </w:pPr>
            <w:ins w:id="6299" w:author="PS" w:date="2018-11-25T15:41:00Z">
              <w:r>
                <w:rPr>
                  <w:lang w:eastAsia="en-US"/>
                </w:rPr>
                <w:t>V závislosti na tématu zpracovávané práce.</w:t>
              </w:r>
            </w:ins>
          </w:p>
        </w:tc>
      </w:tr>
      <w:tr w:rsidR="00E61849" w14:paraId="7594DBE9" w14:textId="77777777" w:rsidTr="00F40D48">
        <w:trPr>
          <w:ins w:id="6300" w:author="PS" w:date="2018-11-25T15:41: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37CCBFD" w14:textId="77777777" w:rsidR="00E61849" w:rsidRDefault="00E61849" w:rsidP="00F40D48">
            <w:pPr>
              <w:spacing w:line="256" w:lineRule="auto"/>
              <w:jc w:val="both"/>
              <w:rPr>
                <w:ins w:id="6301" w:author="PS" w:date="2018-11-25T15:41:00Z"/>
                <w:b/>
                <w:lang w:eastAsia="en-US"/>
              </w:rPr>
            </w:pPr>
            <w:ins w:id="6302" w:author="PS" w:date="2018-11-25T15:41:00Z">
              <w:r>
                <w:rPr>
                  <w:b/>
                  <w:lang w:eastAsia="en-US"/>
                </w:rPr>
                <w:t>Způsob ověření studijních výsledků</w:t>
              </w:r>
            </w:ins>
          </w:p>
        </w:tc>
        <w:tc>
          <w:tcPr>
            <w:tcW w:w="3406" w:type="dxa"/>
            <w:gridSpan w:val="5"/>
            <w:tcBorders>
              <w:top w:val="single" w:sz="4" w:space="0" w:color="auto"/>
              <w:left w:val="single" w:sz="4" w:space="0" w:color="auto"/>
              <w:bottom w:val="single" w:sz="4" w:space="0" w:color="auto"/>
              <w:right w:val="single" w:sz="4" w:space="0" w:color="auto"/>
            </w:tcBorders>
            <w:hideMark/>
          </w:tcPr>
          <w:p w14:paraId="35AA6C0C" w14:textId="77777777" w:rsidR="00E61849" w:rsidRDefault="00E61849" w:rsidP="00F40D48">
            <w:pPr>
              <w:spacing w:before="60" w:line="257" w:lineRule="auto"/>
              <w:jc w:val="both"/>
              <w:rPr>
                <w:ins w:id="6303" w:author="PS" w:date="2018-11-25T15:41:00Z"/>
                <w:lang w:eastAsia="en-US"/>
              </w:rPr>
            </w:pPr>
            <w:ins w:id="6304" w:author="PS" w:date="2018-11-25T15:41:00Z">
              <w:r>
                <w:rPr>
                  <w:lang w:eastAsia="en-US"/>
                </w:rPr>
                <w:t>klasifikovaný zápočet</w:t>
              </w:r>
            </w:ins>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5FFD89B" w14:textId="77777777" w:rsidR="00E61849" w:rsidRDefault="00E61849" w:rsidP="00F40D48">
            <w:pPr>
              <w:spacing w:line="256" w:lineRule="auto"/>
              <w:jc w:val="both"/>
              <w:rPr>
                <w:ins w:id="6305" w:author="PS" w:date="2018-11-25T15:41:00Z"/>
                <w:b/>
                <w:lang w:eastAsia="en-US"/>
              </w:rPr>
            </w:pPr>
            <w:ins w:id="6306" w:author="PS" w:date="2018-11-25T15:41:00Z">
              <w:r>
                <w:rPr>
                  <w:b/>
                  <w:lang w:eastAsia="en-US"/>
                </w:rPr>
                <w:t>Forma výuky</w:t>
              </w:r>
            </w:ins>
          </w:p>
        </w:tc>
        <w:tc>
          <w:tcPr>
            <w:tcW w:w="1207" w:type="dxa"/>
            <w:gridSpan w:val="2"/>
            <w:tcBorders>
              <w:top w:val="single" w:sz="4" w:space="0" w:color="auto"/>
              <w:left w:val="single" w:sz="4" w:space="0" w:color="auto"/>
              <w:bottom w:val="single" w:sz="4" w:space="0" w:color="auto"/>
              <w:right w:val="single" w:sz="4" w:space="0" w:color="auto"/>
            </w:tcBorders>
          </w:tcPr>
          <w:p w14:paraId="2325A0C1" w14:textId="77777777" w:rsidR="00E61849" w:rsidRDefault="00E61849" w:rsidP="00F40D48">
            <w:pPr>
              <w:spacing w:line="256" w:lineRule="auto"/>
              <w:jc w:val="both"/>
              <w:rPr>
                <w:ins w:id="6307" w:author="PS" w:date="2018-11-25T15:41:00Z"/>
                <w:lang w:eastAsia="en-US"/>
              </w:rPr>
            </w:pPr>
            <w:ins w:id="6308" w:author="PS" w:date="2018-11-25T15:41:00Z">
              <w:r>
                <w:rPr>
                  <w:lang w:eastAsia="en-US"/>
                </w:rPr>
                <w:t>samostatné studium a práce</w:t>
              </w:r>
            </w:ins>
          </w:p>
        </w:tc>
      </w:tr>
      <w:tr w:rsidR="00E61849" w14:paraId="20677895" w14:textId="77777777" w:rsidTr="00F40D48">
        <w:trPr>
          <w:ins w:id="6309" w:author="PS" w:date="2018-11-25T15:41: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AC564A4" w14:textId="77777777" w:rsidR="00E61849" w:rsidRDefault="00E61849" w:rsidP="00F40D48">
            <w:pPr>
              <w:spacing w:line="256" w:lineRule="auto"/>
              <w:jc w:val="both"/>
              <w:rPr>
                <w:ins w:id="6310" w:author="PS" w:date="2018-11-25T15:41:00Z"/>
                <w:b/>
                <w:lang w:eastAsia="en-US"/>
              </w:rPr>
            </w:pPr>
            <w:ins w:id="6311" w:author="PS" w:date="2018-11-25T15:41:00Z">
              <w:r>
                <w:rPr>
                  <w:b/>
                  <w:lang w:eastAsia="en-US"/>
                </w:rPr>
                <w:t>Forma způsobu ověření studijních výsledků a další požadavky na studenta</w:t>
              </w:r>
            </w:ins>
          </w:p>
        </w:tc>
        <w:tc>
          <w:tcPr>
            <w:tcW w:w="6769" w:type="dxa"/>
            <w:gridSpan w:val="8"/>
            <w:tcBorders>
              <w:top w:val="single" w:sz="4" w:space="0" w:color="auto"/>
              <w:left w:val="single" w:sz="4" w:space="0" w:color="auto"/>
              <w:bottom w:val="nil"/>
              <w:right w:val="single" w:sz="4" w:space="0" w:color="auto"/>
            </w:tcBorders>
            <w:hideMark/>
          </w:tcPr>
          <w:p w14:paraId="31B2D01B" w14:textId="77777777" w:rsidR="00E61849" w:rsidRDefault="00E61849" w:rsidP="00F40D48">
            <w:pPr>
              <w:spacing w:before="60" w:after="60" w:line="257" w:lineRule="auto"/>
              <w:rPr>
                <w:ins w:id="6312" w:author="PS" w:date="2018-11-25T15:41:00Z"/>
                <w:lang w:eastAsia="en-US"/>
              </w:rPr>
            </w:pPr>
            <w:ins w:id="6313" w:author="PS" w:date="2018-11-25T15:41:00Z">
              <w:r>
                <w:rPr>
                  <w:lang w:eastAsia="en-US"/>
                </w:rPr>
                <w:t>K získání klasifikovaného zápočtu je nutné:</w:t>
              </w:r>
            </w:ins>
          </w:p>
          <w:p w14:paraId="33E65E45" w14:textId="77777777" w:rsidR="00E61849" w:rsidRDefault="00E61849" w:rsidP="00E61849">
            <w:pPr>
              <w:pStyle w:val="Odstavecseseznamem"/>
              <w:numPr>
                <w:ilvl w:val="0"/>
                <w:numId w:val="117"/>
              </w:numPr>
              <w:suppressAutoHyphens w:val="0"/>
              <w:spacing w:line="257" w:lineRule="auto"/>
              <w:ind w:left="354" w:hanging="283"/>
              <w:jc w:val="both"/>
              <w:rPr>
                <w:ins w:id="6314" w:author="PS" w:date="2018-11-25T15:41:00Z"/>
                <w:lang w:eastAsia="en-US"/>
              </w:rPr>
            </w:pPr>
            <w:ins w:id="6315" w:author="PS" w:date="2018-11-25T15:41:00Z">
              <w:r>
                <w:rPr>
                  <w:lang w:eastAsia="en-US"/>
                </w:rPr>
                <w:t>vypracovat odbornou práci na zadané téma nebo téma navržené studentem a schválené vedoucím práce na úrovni bakalářského studijního programu;</w:t>
              </w:r>
            </w:ins>
          </w:p>
          <w:p w14:paraId="27BB5B54" w14:textId="77777777" w:rsidR="00E61849" w:rsidRDefault="00E61849" w:rsidP="00E61849">
            <w:pPr>
              <w:pStyle w:val="Odstavecseseznamem"/>
              <w:numPr>
                <w:ilvl w:val="0"/>
                <w:numId w:val="117"/>
              </w:numPr>
              <w:suppressAutoHyphens w:val="0"/>
              <w:spacing w:line="257" w:lineRule="auto"/>
              <w:ind w:left="354" w:hanging="283"/>
              <w:jc w:val="both"/>
              <w:rPr>
                <w:ins w:id="6316" w:author="PS" w:date="2018-11-25T15:41:00Z"/>
                <w:lang w:eastAsia="en-US"/>
              </w:rPr>
            </w:pPr>
            <w:ins w:id="6317" w:author="PS" w:date="2018-11-25T15:41:00Z">
              <w:r>
                <w:rPr>
                  <w:lang w:eastAsia="en-US"/>
                </w:rPr>
                <w:t>práci obhájit v rámci Studentské vědecké činnosti.</w:t>
              </w:r>
            </w:ins>
          </w:p>
          <w:p w14:paraId="59AB6C52" w14:textId="77777777" w:rsidR="00E61849" w:rsidRDefault="00E61849" w:rsidP="00F40D48">
            <w:pPr>
              <w:spacing w:line="256" w:lineRule="auto"/>
              <w:ind w:left="720"/>
              <w:rPr>
                <w:ins w:id="6318" w:author="PS" w:date="2018-11-25T15:41:00Z"/>
                <w:lang w:eastAsia="en-US"/>
              </w:rPr>
            </w:pPr>
          </w:p>
        </w:tc>
      </w:tr>
      <w:tr w:rsidR="00E61849" w14:paraId="084F3CE1" w14:textId="77777777" w:rsidTr="00F40D48">
        <w:trPr>
          <w:trHeight w:val="554"/>
          <w:ins w:id="6319" w:author="PS" w:date="2018-11-25T15:41:00Z"/>
        </w:trPr>
        <w:tc>
          <w:tcPr>
            <w:tcW w:w="9855" w:type="dxa"/>
            <w:gridSpan w:val="9"/>
            <w:tcBorders>
              <w:top w:val="nil"/>
              <w:left w:val="single" w:sz="4" w:space="0" w:color="auto"/>
              <w:bottom w:val="single" w:sz="4" w:space="0" w:color="auto"/>
              <w:right w:val="single" w:sz="4" w:space="0" w:color="auto"/>
            </w:tcBorders>
          </w:tcPr>
          <w:p w14:paraId="3C89AA18" w14:textId="77777777" w:rsidR="00E61849" w:rsidRDefault="00E61849" w:rsidP="00F40D48">
            <w:pPr>
              <w:spacing w:line="256" w:lineRule="auto"/>
              <w:jc w:val="both"/>
              <w:rPr>
                <w:ins w:id="6320" w:author="PS" w:date="2018-11-25T15:41:00Z"/>
                <w:lang w:eastAsia="en-US"/>
              </w:rPr>
            </w:pPr>
          </w:p>
        </w:tc>
      </w:tr>
      <w:tr w:rsidR="00E61849" w14:paraId="54BCC0E6" w14:textId="77777777" w:rsidTr="00F40D48">
        <w:trPr>
          <w:trHeight w:val="197"/>
          <w:ins w:id="6321" w:author="PS" w:date="2018-11-25T15:41:00Z"/>
        </w:trPr>
        <w:tc>
          <w:tcPr>
            <w:tcW w:w="3085" w:type="dxa"/>
            <w:tcBorders>
              <w:top w:val="nil"/>
              <w:left w:val="single" w:sz="4" w:space="0" w:color="auto"/>
              <w:bottom w:val="single" w:sz="4" w:space="0" w:color="auto"/>
              <w:right w:val="single" w:sz="4" w:space="0" w:color="auto"/>
            </w:tcBorders>
            <w:shd w:val="clear" w:color="auto" w:fill="F7CAAC"/>
            <w:hideMark/>
          </w:tcPr>
          <w:p w14:paraId="62DF3544" w14:textId="77777777" w:rsidR="00E61849" w:rsidRDefault="00E61849" w:rsidP="00F40D48">
            <w:pPr>
              <w:spacing w:line="256" w:lineRule="auto"/>
              <w:jc w:val="both"/>
              <w:rPr>
                <w:ins w:id="6322" w:author="PS" w:date="2018-11-25T15:41:00Z"/>
                <w:b/>
                <w:lang w:eastAsia="en-US"/>
              </w:rPr>
            </w:pPr>
            <w:ins w:id="6323" w:author="PS" w:date="2018-11-25T15:41:00Z">
              <w:r>
                <w:rPr>
                  <w:b/>
                  <w:lang w:eastAsia="en-US"/>
                </w:rPr>
                <w:t>Garant předmětu</w:t>
              </w:r>
            </w:ins>
          </w:p>
        </w:tc>
        <w:tc>
          <w:tcPr>
            <w:tcW w:w="6770" w:type="dxa"/>
            <w:gridSpan w:val="8"/>
            <w:tcBorders>
              <w:top w:val="nil"/>
              <w:left w:val="single" w:sz="4" w:space="0" w:color="auto"/>
              <w:bottom w:val="single" w:sz="4" w:space="0" w:color="auto"/>
              <w:right w:val="single" w:sz="4" w:space="0" w:color="auto"/>
            </w:tcBorders>
            <w:hideMark/>
          </w:tcPr>
          <w:p w14:paraId="280B4E04" w14:textId="77777777" w:rsidR="00E61849" w:rsidRPr="004E29C7" w:rsidRDefault="00E61849" w:rsidP="00F40D48">
            <w:pPr>
              <w:spacing w:line="256" w:lineRule="auto"/>
              <w:jc w:val="both"/>
              <w:rPr>
                <w:ins w:id="6324" w:author="PS" w:date="2018-11-25T15:41:00Z"/>
                <w:color w:val="000000" w:themeColor="text1"/>
                <w:lang w:eastAsia="en-US"/>
              </w:rPr>
            </w:pPr>
            <w:ins w:id="6325" w:author="PS" w:date="2018-11-25T15:41:00Z">
              <w:r w:rsidRPr="004E29C7">
                <w:rPr>
                  <w:color w:val="000000" w:themeColor="text1"/>
                  <w:lang w:eastAsia="en-US"/>
                </w:rPr>
                <w:t>prof. Ing</w:t>
              </w:r>
              <w:r>
                <w:rPr>
                  <w:color w:val="000000" w:themeColor="text1"/>
                  <w:lang w:eastAsia="en-US"/>
                </w:rPr>
                <w:t>. František Bož</w:t>
              </w:r>
              <w:r w:rsidRPr="004E29C7">
                <w:rPr>
                  <w:color w:val="000000" w:themeColor="text1"/>
                  <w:lang w:eastAsia="en-US"/>
                </w:rPr>
                <w:t>ek, CSc.</w:t>
              </w:r>
            </w:ins>
          </w:p>
        </w:tc>
      </w:tr>
      <w:tr w:rsidR="00E61849" w14:paraId="768DAB5A" w14:textId="77777777" w:rsidTr="00F40D48">
        <w:trPr>
          <w:trHeight w:val="243"/>
          <w:ins w:id="6326" w:author="PS" w:date="2018-11-25T15:41:00Z"/>
        </w:trPr>
        <w:tc>
          <w:tcPr>
            <w:tcW w:w="3085" w:type="dxa"/>
            <w:tcBorders>
              <w:top w:val="nil"/>
              <w:left w:val="single" w:sz="4" w:space="0" w:color="auto"/>
              <w:bottom w:val="single" w:sz="4" w:space="0" w:color="auto"/>
              <w:right w:val="single" w:sz="4" w:space="0" w:color="auto"/>
            </w:tcBorders>
            <w:shd w:val="clear" w:color="auto" w:fill="F7CAAC"/>
            <w:hideMark/>
          </w:tcPr>
          <w:p w14:paraId="68412266" w14:textId="77777777" w:rsidR="00E61849" w:rsidRDefault="00E61849" w:rsidP="00F40D48">
            <w:pPr>
              <w:spacing w:line="256" w:lineRule="auto"/>
              <w:jc w:val="both"/>
              <w:rPr>
                <w:ins w:id="6327" w:author="PS" w:date="2018-11-25T15:41:00Z"/>
                <w:b/>
                <w:lang w:eastAsia="en-US"/>
              </w:rPr>
            </w:pPr>
            <w:ins w:id="6328" w:author="PS" w:date="2018-11-25T15:41:00Z">
              <w:r>
                <w:rPr>
                  <w:b/>
                  <w:lang w:eastAsia="en-US"/>
                </w:rPr>
                <w:t>Zapojení garanta do výuky předmětu</w:t>
              </w:r>
            </w:ins>
          </w:p>
        </w:tc>
        <w:tc>
          <w:tcPr>
            <w:tcW w:w="6770" w:type="dxa"/>
            <w:gridSpan w:val="8"/>
            <w:tcBorders>
              <w:top w:val="nil"/>
              <w:left w:val="single" w:sz="4" w:space="0" w:color="auto"/>
              <w:bottom w:val="single" w:sz="4" w:space="0" w:color="auto"/>
              <w:right w:val="single" w:sz="4" w:space="0" w:color="auto"/>
            </w:tcBorders>
            <w:hideMark/>
          </w:tcPr>
          <w:p w14:paraId="25D1A402" w14:textId="77777777" w:rsidR="00E61849" w:rsidRDefault="00E61849" w:rsidP="00F40D48">
            <w:pPr>
              <w:spacing w:before="60" w:after="60" w:line="257" w:lineRule="auto"/>
              <w:jc w:val="both"/>
              <w:rPr>
                <w:ins w:id="6329" w:author="PS" w:date="2018-11-25T15:41:00Z"/>
                <w:lang w:eastAsia="en-US"/>
              </w:rPr>
            </w:pPr>
            <w:ins w:id="6330" w:author="PS" w:date="2018-11-25T15:41:00Z">
              <w:r>
                <w:rPr>
                  <w:lang w:eastAsia="en-US"/>
                </w:rPr>
                <w:t xml:space="preserve">Garant se podílí na řízení systému organizace předmětu „Studentská odborná činnost“a spolu s mentory Studentské vědecké odborné činnosti (SVOČ) dohlíží na kvalitu a vyhodnocení zpracovaných odborných prací. </w:t>
              </w:r>
            </w:ins>
          </w:p>
        </w:tc>
      </w:tr>
      <w:tr w:rsidR="00E61849" w14:paraId="54B56F24" w14:textId="77777777" w:rsidTr="00F40D48">
        <w:trPr>
          <w:ins w:id="6331" w:author="PS" w:date="2018-11-25T15:41:00Z"/>
        </w:trPr>
        <w:tc>
          <w:tcPr>
            <w:tcW w:w="3085" w:type="dxa"/>
            <w:tcBorders>
              <w:top w:val="single" w:sz="4" w:space="0" w:color="auto"/>
              <w:left w:val="single" w:sz="4" w:space="0" w:color="auto"/>
              <w:bottom w:val="single" w:sz="4" w:space="0" w:color="auto"/>
              <w:right w:val="single" w:sz="4" w:space="0" w:color="auto"/>
            </w:tcBorders>
            <w:shd w:val="clear" w:color="auto" w:fill="F7CAAC"/>
            <w:hideMark/>
          </w:tcPr>
          <w:p w14:paraId="33F3989A" w14:textId="77777777" w:rsidR="00E61849" w:rsidRDefault="00E61849" w:rsidP="00F40D48">
            <w:pPr>
              <w:spacing w:line="256" w:lineRule="auto"/>
              <w:jc w:val="both"/>
              <w:rPr>
                <w:ins w:id="6332" w:author="PS" w:date="2018-11-25T15:41:00Z"/>
                <w:b/>
                <w:lang w:eastAsia="en-US"/>
              </w:rPr>
            </w:pPr>
            <w:ins w:id="6333" w:author="PS" w:date="2018-11-25T15:41:00Z">
              <w:r>
                <w:rPr>
                  <w:b/>
                  <w:lang w:eastAsia="en-US"/>
                </w:rPr>
                <w:t>Vyučující</w:t>
              </w:r>
            </w:ins>
          </w:p>
        </w:tc>
        <w:tc>
          <w:tcPr>
            <w:tcW w:w="6770" w:type="dxa"/>
            <w:gridSpan w:val="8"/>
            <w:tcBorders>
              <w:top w:val="single" w:sz="4" w:space="0" w:color="auto"/>
              <w:left w:val="single" w:sz="4" w:space="0" w:color="auto"/>
              <w:bottom w:val="nil"/>
              <w:right w:val="single" w:sz="4" w:space="0" w:color="auto"/>
            </w:tcBorders>
          </w:tcPr>
          <w:p w14:paraId="23321DFE" w14:textId="77777777" w:rsidR="00E61849" w:rsidRDefault="00E61849" w:rsidP="00F40D48">
            <w:pPr>
              <w:spacing w:before="60" w:line="257" w:lineRule="auto"/>
              <w:jc w:val="both"/>
              <w:rPr>
                <w:ins w:id="6334" w:author="PS" w:date="2018-11-25T15:41:00Z"/>
                <w:lang w:eastAsia="en-US"/>
              </w:rPr>
            </w:pPr>
            <w:ins w:id="6335" w:author="PS" w:date="2018-11-25T15:41:00Z">
              <w:r>
                <w:rPr>
                  <w:lang w:eastAsia="en-US"/>
                </w:rPr>
                <w:t>Vedoucí práce studentské odborné činnosti</w:t>
              </w:r>
            </w:ins>
          </w:p>
        </w:tc>
      </w:tr>
      <w:tr w:rsidR="00E61849" w14:paraId="6D576B70" w14:textId="77777777" w:rsidTr="00F40D48">
        <w:trPr>
          <w:trHeight w:val="554"/>
          <w:ins w:id="6336" w:author="PS" w:date="2018-11-25T15:41:00Z"/>
        </w:trPr>
        <w:tc>
          <w:tcPr>
            <w:tcW w:w="9855" w:type="dxa"/>
            <w:gridSpan w:val="9"/>
            <w:tcBorders>
              <w:top w:val="nil"/>
              <w:left w:val="single" w:sz="4" w:space="0" w:color="auto"/>
              <w:bottom w:val="single" w:sz="4" w:space="0" w:color="auto"/>
              <w:right w:val="single" w:sz="4" w:space="0" w:color="auto"/>
            </w:tcBorders>
          </w:tcPr>
          <w:p w14:paraId="4F759810" w14:textId="77777777" w:rsidR="00E61849" w:rsidRDefault="00E61849" w:rsidP="00F40D48">
            <w:pPr>
              <w:spacing w:line="256" w:lineRule="auto"/>
              <w:jc w:val="both"/>
              <w:rPr>
                <w:ins w:id="6337" w:author="PS" w:date="2018-11-25T15:41:00Z"/>
                <w:lang w:eastAsia="en-US"/>
              </w:rPr>
            </w:pPr>
          </w:p>
        </w:tc>
      </w:tr>
      <w:tr w:rsidR="00E61849" w14:paraId="276DD8AF" w14:textId="77777777" w:rsidTr="00F40D48">
        <w:trPr>
          <w:ins w:id="6338" w:author="PS" w:date="2018-11-25T15:41: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DC1886B" w14:textId="77777777" w:rsidR="00E61849" w:rsidRDefault="00E61849" w:rsidP="00F40D48">
            <w:pPr>
              <w:spacing w:line="256" w:lineRule="auto"/>
              <w:jc w:val="both"/>
              <w:rPr>
                <w:ins w:id="6339" w:author="PS" w:date="2018-11-25T15:41:00Z"/>
                <w:b/>
                <w:lang w:eastAsia="en-US"/>
              </w:rPr>
            </w:pPr>
            <w:ins w:id="6340" w:author="PS" w:date="2018-11-25T15:41:00Z">
              <w:r>
                <w:rPr>
                  <w:b/>
                  <w:lang w:eastAsia="en-US"/>
                </w:rPr>
                <w:t>Stručná anotace předmětu</w:t>
              </w:r>
            </w:ins>
          </w:p>
        </w:tc>
        <w:tc>
          <w:tcPr>
            <w:tcW w:w="6769" w:type="dxa"/>
            <w:gridSpan w:val="8"/>
            <w:tcBorders>
              <w:top w:val="single" w:sz="4" w:space="0" w:color="auto"/>
              <w:left w:val="single" w:sz="4" w:space="0" w:color="auto"/>
              <w:bottom w:val="nil"/>
              <w:right w:val="single" w:sz="4" w:space="0" w:color="auto"/>
            </w:tcBorders>
          </w:tcPr>
          <w:p w14:paraId="149B5DE5" w14:textId="77777777" w:rsidR="00E61849" w:rsidRDefault="00E61849" w:rsidP="00F40D48">
            <w:pPr>
              <w:spacing w:line="256" w:lineRule="auto"/>
              <w:jc w:val="both"/>
              <w:rPr>
                <w:ins w:id="6341" w:author="PS" w:date="2018-11-25T15:41:00Z"/>
                <w:lang w:eastAsia="en-US"/>
              </w:rPr>
            </w:pPr>
          </w:p>
        </w:tc>
      </w:tr>
      <w:tr w:rsidR="00E61849" w14:paraId="3CF2ACA1" w14:textId="77777777" w:rsidTr="00F40D48">
        <w:trPr>
          <w:trHeight w:val="1691"/>
          <w:ins w:id="6342" w:author="PS" w:date="2018-11-25T15:41:00Z"/>
        </w:trPr>
        <w:tc>
          <w:tcPr>
            <w:tcW w:w="9855" w:type="dxa"/>
            <w:gridSpan w:val="9"/>
            <w:tcBorders>
              <w:top w:val="nil"/>
              <w:left w:val="single" w:sz="4" w:space="0" w:color="auto"/>
              <w:bottom w:val="single" w:sz="12" w:space="0" w:color="auto"/>
              <w:right w:val="single" w:sz="4" w:space="0" w:color="auto"/>
            </w:tcBorders>
          </w:tcPr>
          <w:p w14:paraId="3C1E77C8" w14:textId="77777777" w:rsidR="00E61849" w:rsidRDefault="00E61849" w:rsidP="00F40D48">
            <w:pPr>
              <w:autoSpaceDE w:val="0"/>
              <w:autoSpaceDN w:val="0"/>
              <w:adjustRightInd w:val="0"/>
              <w:spacing w:before="60" w:after="60" w:line="257" w:lineRule="auto"/>
              <w:jc w:val="both"/>
              <w:rPr>
                <w:ins w:id="6343" w:author="PS" w:date="2018-11-25T15:41:00Z"/>
                <w:color w:val="000000"/>
                <w:spacing w:val="-4"/>
                <w:lang w:eastAsia="en-US"/>
              </w:rPr>
            </w:pPr>
            <w:ins w:id="6344" w:author="PS" w:date="2018-11-25T15:41:00Z">
              <w:r>
                <w:rPr>
                  <w:color w:val="000000"/>
                  <w:spacing w:val="-4"/>
                  <w:lang w:eastAsia="en-US"/>
                </w:rPr>
                <w:t>Struktura předložené odborné práce musí odpovídat struktuře bakalářských prací schválené děkanem Fakulty logistiky a krizového řízení Univerzity Tomáše Bati ve Zlíně. Cílem studentské odborné činnosti je:</w:t>
              </w:r>
            </w:ins>
          </w:p>
          <w:p w14:paraId="77E6150F" w14:textId="77777777" w:rsidR="00E61849" w:rsidRPr="001E48D5" w:rsidRDefault="00E61849" w:rsidP="00E61849">
            <w:pPr>
              <w:pStyle w:val="Odstavecseseznamem"/>
              <w:numPr>
                <w:ilvl w:val="0"/>
                <w:numId w:val="118"/>
              </w:numPr>
              <w:suppressAutoHyphens w:val="0"/>
              <w:autoSpaceDE w:val="0"/>
              <w:autoSpaceDN w:val="0"/>
              <w:adjustRightInd w:val="0"/>
              <w:spacing w:line="257" w:lineRule="auto"/>
              <w:ind w:left="322" w:hanging="284"/>
              <w:jc w:val="both"/>
              <w:rPr>
                <w:ins w:id="6345" w:author="PS" w:date="2018-11-25T15:41:00Z"/>
                <w:lang w:eastAsia="en-US"/>
              </w:rPr>
            </w:pPr>
            <w:ins w:id="6346" w:author="PS" w:date="2018-11-25T15:41:00Z">
              <w:r>
                <w:rPr>
                  <w:color w:val="000000"/>
                  <w:spacing w:val="-4"/>
                  <w:lang w:eastAsia="en-US"/>
                </w:rPr>
                <w:t>posílit logické a tvůrčí myšlení studentů;</w:t>
              </w:r>
            </w:ins>
          </w:p>
          <w:p w14:paraId="50C2E5BF" w14:textId="77777777" w:rsidR="00E61849" w:rsidRDefault="00E61849" w:rsidP="00E61849">
            <w:pPr>
              <w:pStyle w:val="Odstavecseseznamem"/>
              <w:numPr>
                <w:ilvl w:val="0"/>
                <w:numId w:val="118"/>
              </w:numPr>
              <w:suppressAutoHyphens w:val="0"/>
              <w:autoSpaceDE w:val="0"/>
              <w:autoSpaceDN w:val="0"/>
              <w:adjustRightInd w:val="0"/>
              <w:spacing w:line="257" w:lineRule="auto"/>
              <w:ind w:left="322" w:hanging="284"/>
              <w:jc w:val="both"/>
              <w:rPr>
                <w:ins w:id="6347" w:author="PS" w:date="2018-11-25T15:41:00Z"/>
                <w:color w:val="000000"/>
                <w:spacing w:val="-4"/>
                <w:lang w:eastAsia="en-US"/>
              </w:rPr>
            </w:pPr>
            <w:ins w:id="6348" w:author="PS" w:date="2018-11-25T15:41:00Z">
              <w:r>
                <w:rPr>
                  <w:color w:val="000000"/>
                  <w:spacing w:val="-4"/>
                  <w:lang w:eastAsia="en-US"/>
                </w:rPr>
                <w:t>podpořit samostatnou práci a rozhodování při řešení konkrétních problémů;</w:t>
              </w:r>
            </w:ins>
          </w:p>
          <w:p w14:paraId="5FF4AF9E" w14:textId="77777777" w:rsidR="00E61849" w:rsidRDefault="00E61849" w:rsidP="00E61849">
            <w:pPr>
              <w:pStyle w:val="Odstavecseseznamem"/>
              <w:numPr>
                <w:ilvl w:val="0"/>
                <w:numId w:val="118"/>
              </w:numPr>
              <w:suppressAutoHyphens w:val="0"/>
              <w:autoSpaceDE w:val="0"/>
              <w:autoSpaceDN w:val="0"/>
              <w:adjustRightInd w:val="0"/>
              <w:spacing w:line="257" w:lineRule="auto"/>
              <w:ind w:left="322" w:hanging="284"/>
              <w:jc w:val="both"/>
              <w:rPr>
                <w:ins w:id="6349" w:author="PS" w:date="2018-11-25T15:41:00Z"/>
                <w:lang w:eastAsia="en-US"/>
              </w:rPr>
            </w:pPr>
            <w:ins w:id="6350" w:author="PS" w:date="2018-11-25T15:41:00Z">
              <w:r>
                <w:rPr>
                  <w:lang w:eastAsia="en-US"/>
                </w:rPr>
                <w:t>rozvoj schopností samostatné orientace v literatuře;</w:t>
              </w:r>
            </w:ins>
          </w:p>
          <w:p w14:paraId="49023B6E" w14:textId="77777777" w:rsidR="00E61849" w:rsidRPr="00AE61A4" w:rsidRDefault="00E61849" w:rsidP="00E61849">
            <w:pPr>
              <w:pStyle w:val="Odstavecseseznamem"/>
              <w:numPr>
                <w:ilvl w:val="0"/>
                <w:numId w:val="118"/>
              </w:numPr>
              <w:suppressAutoHyphens w:val="0"/>
              <w:autoSpaceDE w:val="0"/>
              <w:autoSpaceDN w:val="0"/>
              <w:adjustRightInd w:val="0"/>
              <w:spacing w:line="257" w:lineRule="auto"/>
              <w:ind w:left="322" w:hanging="284"/>
              <w:jc w:val="both"/>
              <w:rPr>
                <w:ins w:id="6351" w:author="PS" w:date="2018-11-25T15:41:00Z"/>
                <w:lang w:eastAsia="en-US"/>
              </w:rPr>
            </w:pPr>
            <w:ins w:id="6352" w:author="PS" w:date="2018-11-25T15:41:00Z">
              <w:r>
                <w:rPr>
                  <w:lang w:eastAsia="en-US"/>
                </w:rPr>
                <w:t>zvýšit rozhled a vypěstovat návyky studentů ve sféře využití metod vědecké práce eventuálně přístrojů při řešení konkrétních problémů;</w:t>
              </w:r>
            </w:ins>
          </w:p>
          <w:p w14:paraId="75AECE8A" w14:textId="77777777" w:rsidR="00E61849" w:rsidRPr="00614E5B" w:rsidRDefault="00E61849" w:rsidP="00E61849">
            <w:pPr>
              <w:pStyle w:val="Odstavecseseznamem"/>
              <w:numPr>
                <w:ilvl w:val="0"/>
                <w:numId w:val="118"/>
              </w:numPr>
              <w:suppressAutoHyphens w:val="0"/>
              <w:autoSpaceDE w:val="0"/>
              <w:autoSpaceDN w:val="0"/>
              <w:adjustRightInd w:val="0"/>
              <w:spacing w:line="257" w:lineRule="auto"/>
              <w:ind w:left="322" w:hanging="284"/>
              <w:jc w:val="both"/>
              <w:rPr>
                <w:ins w:id="6353" w:author="PS" w:date="2018-11-25T15:41:00Z"/>
                <w:lang w:eastAsia="en-US"/>
              </w:rPr>
            </w:pPr>
            <w:ins w:id="6354" w:author="PS" w:date="2018-11-25T15:41:00Z">
              <w:r>
                <w:rPr>
                  <w:color w:val="000000"/>
                  <w:spacing w:val="-4"/>
                  <w:lang w:eastAsia="en-US"/>
                </w:rPr>
                <w:t>rozvoj dovedností při sběru a interpretaci naměřených, nebo získaných dat;</w:t>
              </w:r>
            </w:ins>
          </w:p>
          <w:p w14:paraId="4E366D55" w14:textId="77777777" w:rsidR="00E61849" w:rsidRPr="00614E5B" w:rsidRDefault="00E61849" w:rsidP="00E61849">
            <w:pPr>
              <w:pStyle w:val="Odstavecseseznamem"/>
              <w:numPr>
                <w:ilvl w:val="0"/>
                <w:numId w:val="118"/>
              </w:numPr>
              <w:suppressAutoHyphens w:val="0"/>
              <w:autoSpaceDE w:val="0"/>
              <w:autoSpaceDN w:val="0"/>
              <w:adjustRightInd w:val="0"/>
              <w:spacing w:line="257" w:lineRule="auto"/>
              <w:ind w:left="322" w:hanging="284"/>
              <w:jc w:val="both"/>
              <w:rPr>
                <w:ins w:id="6355" w:author="PS" w:date="2018-11-25T15:41:00Z"/>
                <w:color w:val="000000"/>
                <w:spacing w:val="-4"/>
                <w:lang w:eastAsia="en-US"/>
              </w:rPr>
            </w:pPr>
            <w:ins w:id="6356" w:author="PS" w:date="2018-11-25T15:41:00Z">
              <w:r>
                <w:rPr>
                  <w:color w:val="000000"/>
                  <w:spacing w:val="-4"/>
                  <w:lang w:eastAsia="en-US"/>
                </w:rPr>
                <w:t xml:space="preserve">přispět k rozvoji </w:t>
              </w:r>
              <w:r w:rsidRPr="00614E5B">
                <w:rPr>
                  <w:color w:val="000000"/>
                  <w:spacing w:val="-4"/>
                  <w:lang w:eastAsia="en-US"/>
                </w:rPr>
                <w:t>prezentační</w:t>
              </w:r>
              <w:r>
                <w:rPr>
                  <w:color w:val="000000"/>
                  <w:spacing w:val="-4"/>
                  <w:lang w:eastAsia="en-US"/>
                </w:rPr>
                <w:t>ch</w:t>
              </w:r>
              <w:r w:rsidRPr="00614E5B">
                <w:rPr>
                  <w:color w:val="000000"/>
                  <w:spacing w:val="-4"/>
                  <w:lang w:eastAsia="en-US"/>
                </w:rPr>
                <w:t xml:space="preserve"> a komunikační</w:t>
              </w:r>
              <w:r>
                <w:rPr>
                  <w:color w:val="000000"/>
                  <w:spacing w:val="-4"/>
                  <w:lang w:eastAsia="en-US"/>
                </w:rPr>
                <w:t>ch</w:t>
              </w:r>
              <w:r w:rsidRPr="00614E5B">
                <w:rPr>
                  <w:color w:val="000000"/>
                  <w:spacing w:val="-4"/>
                  <w:lang w:eastAsia="en-US"/>
                </w:rPr>
                <w:t xml:space="preserve"> dovednosti</w:t>
              </w:r>
              <w:r>
                <w:rPr>
                  <w:color w:val="000000"/>
                  <w:spacing w:val="-4"/>
                  <w:lang w:eastAsia="en-US"/>
                </w:rPr>
                <w:t xml:space="preserve"> studentů;</w:t>
              </w:r>
            </w:ins>
          </w:p>
          <w:p w14:paraId="190D309F" w14:textId="77777777" w:rsidR="00E61849" w:rsidRPr="00614E5B" w:rsidRDefault="00E61849" w:rsidP="00E61849">
            <w:pPr>
              <w:pStyle w:val="Odstavecseseznamem"/>
              <w:numPr>
                <w:ilvl w:val="0"/>
                <w:numId w:val="118"/>
              </w:numPr>
              <w:suppressAutoHyphens w:val="0"/>
              <w:autoSpaceDE w:val="0"/>
              <w:autoSpaceDN w:val="0"/>
              <w:adjustRightInd w:val="0"/>
              <w:spacing w:line="257" w:lineRule="auto"/>
              <w:ind w:left="322" w:hanging="284"/>
              <w:jc w:val="both"/>
              <w:rPr>
                <w:ins w:id="6357" w:author="PS" w:date="2018-11-25T15:41:00Z"/>
                <w:color w:val="000000"/>
                <w:spacing w:val="-4"/>
                <w:lang w:eastAsia="en-US"/>
              </w:rPr>
            </w:pPr>
            <w:ins w:id="6358" w:author="PS" w:date="2018-11-25T15:41:00Z">
              <w:r>
                <w:rPr>
                  <w:color w:val="000000"/>
                  <w:spacing w:val="-4"/>
                  <w:lang w:eastAsia="en-US"/>
                </w:rPr>
                <w:t>zvýšit potenciál uplatnitelnosti studentů v praxi, resp. jejich znalosti, dovednosti a obecné kompetence ke studiu magisterského studijního programu "Bezpečnost společnosti“;</w:t>
              </w:r>
            </w:ins>
          </w:p>
          <w:p w14:paraId="2A0EF5F7" w14:textId="77777777" w:rsidR="00E61849" w:rsidRPr="00614E5B" w:rsidRDefault="00E61849" w:rsidP="00E61849">
            <w:pPr>
              <w:pStyle w:val="Odstavecseseznamem"/>
              <w:numPr>
                <w:ilvl w:val="0"/>
                <w:numId w:val="118"/>
              </w:numPr>
              <w:suppressAutoHyphens w:val="0"/>
              <w:autoSpaceDE w:val="0"/>
              <w:autoSpaceDN w:val="0"/>
              <w:adjustRightInd w:val="0"/>
              <w:spacing w:after="120" w:line="257" w:lineRule="auto"/>
              <w:ind w:left="324" w:hanging="284"/>
              <w:jc w:val="both"/>
              <w:rPr>
                <w:ins w:id="6359" w:author="PS" w:date="2018-11-25T15:41:00Z"/>
                <w:lang w:eastAsia="en-US"/>
              </w:rPr>
            </w:pPr>
            <w:ins w:id="6360" w:author="PS" w:date="2018-11-25T15:41:00Z">
              <w:r w:rsidRPr="00614E5B">
                <w:rPr>
                  <w:color w:val="000000"/>
                  <w:spacing w:val="-4"/>
                  <w:lang w:eastAsia="en-US"/>
                </w:rPr>
                <w:t xml:space="preserve">umožnit studentům </w:t>
              </w:r>
              <w:r>
                <w:rPr>
                  <w:color w:val="000000"/>
                  <w:spacing w:val="-4"/>
                  <w:lang w:eastAsia="en-US"/>
                </w:rPr>
                <w:t>účast na</w:t>
              </w:r>
              <w:r w:rsidRPr="00614E5B">
                <w:rPr>
                  <w:color w:val="000000"/>
                  <w:spacing w:val="-4"/>
                  <w:lang w:eastAsia="en-US"/>
                </w:rPr>
                <w:t xml:space="preserve"> vědeckých a odborných </w:t>
              </w:r>
              <w:r>
                <w:rPr>
                  <w:color w:val="000000"/>
                  <w:spacing w:val="-4"/>
                  <w:lang w:eastAsia="en-US"/>
                </w:rPr>
                <w:t>činnostech</w:t>
              </w:r>
              <w:r w:rsidRPr="00614E5B">
                <w:rPr>
                  <w:color w:val="000000"/>
                  <w:spacing w:val="-4"/>
                  <w:lang w:eastAsia="en-US"/>
                </w:rPr>
                <w:t xml:space="preserve"> fakulty</w:t>
              </w:r>
              <w:r>
                <w:rPr>
                  <w:color w:val="000000"/>
                  <w:spacing w:val="-4"/>
                  <w:lang w:eastAsia="en-US"/>
                </w:rPr>
                <w:t>.</w:t>
              </w:r>
              <w:r w:rsidRPr="00614E5B">
                <w:rPr>
                  <w:color w:val="000000"/>
                  <w:spacing w:val="-4"/>
                  <w:lang w:eastAsia="en-US"/>
                </w:rPr>
                <w:t xml:space="preserve"> </w:t>
              </w:r>
            </w:ins>
          </w:p>
          <w:p w14:paraId="1AFED308" w14:textId="77777777" w:rsidR="00E61849" w:rsidRPr="007B4D8D" w:rsidRDefault="00E61849" w:rsidP="00F40D48">
            <w:pPr>
              <w:spacing w:after="120" w:line="257" w:lineRule="auto"/>
              <w:jc w:val="both"/>
              <w:rPr>
                <w:ins w:id="6361" w:author="PS" w:date="2018-11-25T15:41:00Z"/>
                <w:bCs/>
                <w:lang w:eastAsia="en-US"/>
              </w:rPr>
            </w:pPr>
            <w:ins w:id="6362" w:author="PS" w:date="2018-11-25T15:41:00Z">
              <w:r>
                <w:rPr>
                  <w:bCs/>
                  <w:lang w:eastAsia="en-US"/>
                </w:rPr>
                <w:t>Studentská odborná aktivita je pořádána v rámci Studentské vědecké a odborné činnost (SVOČ), která je důležitou součástí vysokoškolského vzdělávacího procesu všech stupňů studia. Soutěž ve studentské vědecké a odborné činnosti je vyhlašována v každém akademickém roce děkanem fakulty za účelem prezentace výsledků studentské vědeckovýzkumné činnosti realizované na jednotlivých ústavech. Rozsah a formální úprava přihlášené práce je uvedena v pravidlech pro SVOČ. Práce musí být odevzdána v elektronické a v písemné podobě v českém, slovenském nebo anglickém jazyce v jednom výtisku.</w:t>
              </w:r>
            </w:ins>
          </w:p>
        </w:tc>
      </w:tr>
      <w:tr w:rsidR="00E61849" w14:paraId="04733312" w14:textId="77777777" w:rsidTr="00F40D48">
        <w:trPr>
          <w:trHeight w:val="265"/>
          <w:ins w:id="6363" w:author="PS" w:date="2018-11-25T15:41:00Z"/>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44D56458" w14:textId="77777777" w:rsidR="00E61849" w:rsidRDefault="00E61849" w:rsidP="00F40D48">
            <w:pPr>
              <w:spacing w:line="256" w:lineRule="auto"/>
              <w:jc w:val="both"/>
              <w:rPr>
                <w:ins w:id="6364" w:author="PS" w:date="2018-11-25T15:41:00Z"/>
                <w:lang w:eastAsia="en-US"/>
              </w:rPr>
            </w:pPr>
            <w:ins w:id="6365" w:author="PS" w:date="2018-11-25T15:41:00Z">
              <w:r>
                <w:rPr>
                  <w:b/>
                  <w:lang w:eastAsia="en-US"/>
                </w:rPr>
                <w:t>Studijní literatura a studijní pomůcky</w:t>
              </w:r>
            </w:ins>
          </w:p>
        </w:tc>
        <w:tc>
          <w:tcPr>
            <w:tcW w:w="6202" w:type="dxa"/>
            <w:gridSpan w:val="7"/>
            <w:tcBorders>
              <w:top w:val="nil"/>
              <w:left w:val="single" w:sz="4" w:space="0" w:color="auto"/>
              <w:bottom w:val="nil"/>
              <w:right w:val="single" w:sz="4" w:space="0" w:color="auto"/>
            </w:tcBorders>
          </w:tcPr>
          <w:p w14:paraId="4977653A" w14:textId="77777777" w:rsidR="00E61849" w:rsidRDefault="00E61849" w:rsidP="00F40D48">
            <w:pPr>
              <w:spacing w:before="60" w:line="257" w:lineRule="auto"/>
              <w:jc w:val="both"/>
              <w:rPr>
                <w:ins w:id="6366" w:author="PS" w:date="2018-11-25T15:41:00Z"/>
                <w:lang w:eastAsia="en-US"/>
              </w:rPr>
            </w:pPr>
            <w:ins w:id="6367" w:author="PS" w:date="2018-11-25T15:41:00Z">
              <w:r>
                <w:rPr>
                  <w:lang w:eastAsia="en-US"/>
                </w:rPr>
                <w:t>V závislosti na tématu zpracovávané práce.</w:t>
              </w:r>
            </w:ins>
          </w:p>
        </w:tc>
      </w:tr>
      <w:tr w:rsidR="00E61849" w14:paraId="52EBCCB7" w14:textId="77777777" w:rsidTr="00F40D48">
        <w:trPr>
          <w:trHeight w:val="637"/>
          <w:ins w:id="6368" w:author="PS" w:date="2018-11-25T15:41:00Z"/>
        </w:trPr>
        <w:tc>
          <w:tcPr>
            <w:tcW w:w="9855" w:type="dxa"/>
            <w:gridSpan w:val="9"/>
            <w:tcBorders>
              <w:top w:val="nil"/>
              <w:left w:val="single" w:sz="4" w:space="0" w:color="auto"/>
              <w:bottom w:val="single" w:sz="4" w:space="0" w:color="auto"/>
              <w:right w:val="single" w:sz="4" w:space="0" w:color="auto"/>
            </w:tcBorders>
          </w:tcPr>
          <w:p w14:paraId="527AFA93" w14:textId="77777777" w:rsidR="00E61849" w:rsidRDefault="00E61849" w:rsidP="00F40D48">
            <w:pPr>
              <w:spacing w:line="256" w:lineRule="auto"/>
              <w:jc w:val="both"/>
              <w:rPr>
                <w:ins w:id="6369" w:author="PS" w:date="2018-11-25T15:41:00Z"/>
                <w:lang w:eastAsia="en-US"/>
              </w:rPr>
            </w:pPr>
          </w:p>
        </w:tc>
      </w:tr>
      <w:tr w:rsidR="00E61849" w14:paraId="5AFFB161" w14:textId="77777777" w:rsidTr="00F40D48">
        <w:trPr>
          <w:ins w:id="6370" w:author="PS" w:date="2018-11-25T15:41:00Z"/>
        </w:trPr>
        <w:tc>
          <w:tcPr>
            <w:tcW w:w="9855" w:type="dxa"/>
            <w:gridSpan w:val="9"/>
            <w:tcBorders>
              <w:top w:val="single" w:sz="4" w:space="0" w:color="auto"/>
              <w:left w:val="single" w:sz="2" w:space="0" w:color="auto"/>
              <w:bottom w:val="single" w:sz="2" w:space="0" w:color="auto"/>
              <w:right w:val="single" w:sz="2" w:space="0" w:color="auto"/>
            </w:tcBorders>
            <w:shd w:val="clear" w:color="auto" w:fill="F7CAAC"/>
          </w:tcPr>
          <w:p w14:paraId="3B19773A" w14:textId="77777777" w:rsidR="00E61849" w:rsidRDefault="00E61849" w:rsidP="00F40D48">
            <w:pPr>
              <w:jc w:val="center"/>
              <w:rPr>
                <w:ins w:id="6371" w:author="PS" w:date="2018-11-25T15:41:00Z"/>
                <w:b/>
              </w:rPr>
            </w:pPr>
            <w:ins w:id="6372" w:author="PS" w:date="2018-11-25T15:41:00Z">
              <w:r>
                <w:rPr>
                  <w:b/>
                </w:rPr>
                <w:t>Informace ke kombinované nebo distanční formě</w:t>
              </w:r>
            </w:ins>
          </w:p>
        </w:tc>
      </w:tr>
      <w:tr w:rsidR="00E61849" w14:paraId="453F1DD1" w14:textId="77777777" w:rsidTr="00F40D48">
        <w:trPr>
          <w:ins w:id="6373" w:author="PS" w:date="2018-11-25T15:41:00Z"/>
        </w:trPr>
        <w:tc>
          <w:tcPr>
            <w:tcW w:w="4361" w:type="dxa"/>
            <w:gridSpan w:val="3"/>
            <w:tcBorders>
              <w:top w:val="single" w:sz="2" w:space="0" w:color="auto"/>
            </w:tcBorders>
            <w:shd w:val="clear" w:color="auto" w:fill="F7CAAC"/>
          </w:tcPr>
          <w:p w14:paraId="1E44B0C1" w14:textId="77777777" w:rsidR="00E61849" w:rsidRDefault="00E61849" w:rsidP="00F40D48">
            <w:pPr>
              <w:jc w:val="both"/>
              <w:rPr>
                <w:ins w:id="6374" w:author="PS" w:date="2018-11-25T15:41:00Z"/>
              </w:rPr>
            </w:pPr>
            <w:ins w:id="6375" w:author="PS" w:date="2018-11-25T15:41:00Z">
              <w:r>
                <w:rPr>
                  <w:b/>
                </w:rPr>
                <w:t>Rozsah konzultací (soustředění)</w:t>
              </w:r>
            </w:ins>
          </w:p>
        </w:tc>
        <w:tc>
          <w:tcPr>
            <w:tcW w:w="1315" w:type="dxa"/>
            <w:gridSpan w:val="2"/>
            <w:tcBorders>
              <w:top w:val="single" w:sz="2" w:space="0" w:color="auto"/>
            </w:tcBorders>
          </w:tcPr>
          <w:p w14:paraId="4C3D9FC6" w14:textId="77777777" w:rsidR="00E61849" w:rsidRDefault="00E61849" w:rsidP="00F40D48">
            <w:pPr>
              <w:jc w:val="both"/>
              <w:rPr>
                <w:ins w:id="6376" w:author="PS" w:date="2018-11-25T15:41:00Z"/>
              </w:rPr>
            </w:pPr>
            <w:ins w:id="6377" w:author="PS" w:date="2018-11-25T15:41:00Z">
              <w:r>
                <w:t>individuálně</w:t>
              </w:r>
            </w:ins>
          </w:p>
        </w:tc>
        <w:tc>
          <w:tcPr>
            <w:tcW w:w="4179" w:type="dxa"/>
            <w:gridSpan w:val="4"/>
            <w:tcBorders>
              <w:top w:val="single" w:sz="2" w:space="0" w:color="auto"/>
            </w:tcBorders>
            <w:shd w:val="clear" w:color="auto" w:fill="F7CAAC"/>
          </w:tcPr>
          <w:p w14:paraId="73274997" w14:textId="77777777" w:rsidR="00E61849" w:rsidRDefault="00E61849" w:rsidP="00F40D48">
            <w:pPr>
              <w:jc w:val="both"/>
              <w:rPr>
                <w:ins w:id="6378" w:author="PS" w:date="2018-11-25T15:41:00Z"/>
                <w:b/>
              </w:rPr>
            </w:pPr>
            <w:ins w:id="6379" w:author="PS" w:date="2018-11-25T15:41:00Z">
              <w:r>
                <w:rPr>
                  <w:b/>
                </w:rPr>
                <w:t xml:space="preserve">hodin </w:t>
              </w:r>
            </w:ins>
          </w:p>
        </w:tc>
      </w:tr>
      <w:tr w:rsidR="00E61849" w14:paraId="2174E18D" w14:textId="77777777" w:rsidTr="00F40D48">
        <w:trPr>
          <w:ins w:id="6380" w:author="PS" w:date="2018-11-25T15:41:00Z"/>
        </w:trPr>
        <w:tc>
          <w:tcPr>
            <w:tcW w:w="9855" w:type="dxa"/>
            <w:gridSpan w:val="9"/>
            <w:shd w:val="clear" w:color="auto" w:fill="F7CAAC"/>
          </w:tcPr>
          <w:p w14:paraId="2167AD6D" w14:textId="77777777" w:rsidR="00E61849" w:rsidRDefault="00E61849" w:rsidP="00F40D48">
            <w:pPr>
              <w:jc w:val="both"/>
              <w:rPr>
                <w:ins w:id="6381" w:author="PS" w:date="2018-11-25T15:41:00Z"/>
                <w:b/>
              </w:rPr>
            </w:pPr>
            <w:ins w:id="6382" w:author="PS" w:date="2018-11-25T15:41:00Z">
              <w:r>
                <w:rPr>
                  <w:b/>
                </w:rPr>
                <w:t>Informace o způsobu kontaktu s vyučujícím</w:t>
              </w:r>
            </w:ins>
          </w:p>
        </w:tc>
      </w:tr>
      <w:tr w:rsidR="00E61849" w14:paraId="6CC22F8E" w14:textId="77777777" w:rsidTr="00F40D48">
        <w:trPr>
          <w:trHeight w:val="302"/>
          <w:ins w:id="6383" w:author="PS" w:date="2018-11-25T15:41:00Z"/>
        </w:trPr>
        <w:tc>
          <w:tcPr>
            <w:tcW w:w="9855" w:type="dxa"/>
            <w:gridSpan w:val="9"/>
          </w:tcPr>
          <w:p w14:paraId="1BFDA57B" w14:textId="77777777" w:rsidR="00E61849" w:rsidRDefault="00E61849" w:rsidP="00F40D48">
            <w:pPr>
              <w:spacing w:before="60" w:after="60"/>
              <w:jc w:val="both"/>
              <w:rPr>
                <w:ins w:id="6384" w:author="PS" w:date="2018-11-25T15:41:00Z"/>
              </w:rPr>
            </w:pPr>
            <w:ins w:id="6385" w:author="PS" w:date="2018-11-25T15:41:00Z">
              <w:r>
                <w:t>Individuální konzultace v konzultačních, nebo dohodnutých hodinách s vedoucím práce.</w:t>
              </w:r>
            </w:ins>
          </w:p>
        </w:tc>
      </w:tr>
    </w:tbl>
    <w:p w14:paraId="7D891B95" w14:textId="77777777" w:rsidR="00E61849" w:rsidRDefault="00E61849">
      <w:pPr>
        <w:spacing w:after="160" w:line="259" w:lineRule="auto"/>
        <w:rPr>
          <w:ins w:id="6386" w:author="PS" w:date="2018-11-25T15:41:00Z"/>
        </w:rPr>
      </w:pPr>
    </w:p>
    <w:p w14:paraId="0FF42043" w14:textId="77777777" w:rsidR="00E61849" w:rsidRDefault="00E61849">
      <w:pPr>
        <w:spacing w:after="160" w:line="259" w:lineRule="auto"/>
        <w:rPr>
          <w:ins w:id="6387" w:author="PS" w:date="2018-11-25T15:41:00Z"/>
        </w:rPr>
      </w:pPr>
    </w:p>
    <w:p w14:paraId="23866B01" w14:textId="77777777" w:rsidR="00E61849" w:rsidRDefault="00E61849">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2CBB4C92" w14:textId="77777777" w:rsidTr="00495DC8">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17337925" w14:textId="77777777" w:rsidR="00BD26BB" w:rsidRDefault="00BD26BB" w:rsidP="00495DC8">
            <w:pPr>
              <w:jc w:val="both"/>
              <w:rPr>
                <w:b/>
                <w:sz w:val="28"/>
              </w:rPr>
            </w:pPr>
            <w:r>
              <w:br w:type="page"/>
            </w:r>
            <w:r>
              <w:rPr>
                <w:b/>
                <w:sz w:val="28"/>
              </w:rPr>
              <w:t>B-III – Charakteristika studijního předmětu</w:t>
            </w:r>
          </w:p>
        </w:tc>
      </w:tr>
      <w:tr w:rsidR="00BD26BB" w14:paraId="0228E9E7" w14:textId="77777777" w:rsidTr="00495DC8">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2875457F" w14:textId="77777777" w:rsidR="00BD26BB" w:rsidRDefault="00BD26BB" w:rsidP="00495DC8">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14:paraId="35F7E56A" w14:textId="77777777" w:rsidR="00BD26BB" w:rsidRDefault="00BD26BB" w:rsidP="00495DC8">
            <w:pPr>
              <w:jc w:val="both"/>
            </w:pPr>
            <w:r>
              <w:rPr>
                <w:b/>
              </w:rPr>
              <w:t>Technická chemie</w:t>
            </w:r>
          </w:p>
        </w:tc>
      </w:tr>
      <w:tr w:rsidR="00BD26BB" w14:paraId="131C0324"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6A206F3" w14:textId="77777777" w:rsidR="00BD26BB" w:rsidRDefault="00BD26BB" w:rsidP="00495DC8">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14:paraId="40F195C9" w14:textId="77777777" w:rsidR="00BD26BB" w:rsidRDefault="00BD26BB" w:rsidP="00495DC8">
            <w:pPr>
              <w:jc w:val="both"/>
            </w:pPr>
            <w:del w:id="6388" w:author="Matyas Adam" w:date="2018-11-16T16:31:00Z">
              <w:r w:rsidDel="00011C3C">
                <w:delText>p</w:delText>
              </w:r>
            </w:del>
            <w:ins w:id="6389" w:author="Matyas Adam" w:date="2018-11-16T16:31:00Z">
              <w:r>
                <w:t>P</w:t>
              </w:r>
            </w:ins>
            <w:r>
              <w:t>ovinný, ZT</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F0C1404" w14:textId="77777777" w:rsidR="00BD26BB" w:rsidRDefault="00BD26BB" w:rsidP="00495DC8">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14:paraId="5D68A8AE" w14:textId="77777777" w:rsidR="00BD26BB" w:rsidRDefault="00BD26BB" w:rsidP="00495DC8">
            <w:pPr>
              <w:jc w:val="both"/>
            </w:pPr>
            <w:r>
              <w:t>1/LS</w:t>
            </w:r>
          </w:p>
        </w:tc>
      </w:tr>
      <w:tr w:rsidR="00BD26BB" w14:paraId="46DD4804"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4B12D15" w14:textId="77777777" w:rsidR="00BD26BB" w:rsidRDefault="00BD26BB" w:rsidP="00495DC8">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14:paraId="0C1B5087" w14:textId="77777777" w:rsidR="00BD26BB" w:rsidRDefault="00BD26BB" w:rsidP="00495DC8">
            <w:pPr>
              <w:jc w:val="both"/>
            </w:pPr>
            <w:r>
              <w:t>28p – 28s – 42c</w:t>
            </w:r>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0EED12FA" w14:textId="77777777" w:rsidR="00BD26BB" w:rsidRDefault="00BD26BB" w:rsidP="00495DC8">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14:paraId="37FDC2AF" w14:textId="74B85B55" w:rsidR="00BD26BB" w:rsidRDefault="00BD26BB" w:rsidP="00495DC8">
            <w:pPr>
              <w:jc w:val="both"/>
            </w:pPr>
            <w:del w:id="6390" w:author="PS" w:date="2018-11-25T15:24:00Z">
              <w:r w:rsidDel="00B724E9">
                <w:delText>7</w:delText>
              </w:r>
            </w:del>
            <w:ins w:id="6391" w:author="PS" w:date="2018-11-25T15:24:00Z">
              <w:r w:rsidR="00B724E9">
                <w:t>98</w:t>
              </w:r>
            </w:ins>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1D228074" w14:textId="77777777" w:rsidR="00BD26BB" w:rsidRDefault="00BD26BB" w:rsidP="00495DC8">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14:paraId="4FA6A38D" w14:textId="77777777" w:rsidR="00BD26BB" w:rsidRDefault="00BD26BB" w:rsidP="00495DC8">
            <w:pPr>
              <w:jc w:val="both"/>
            </w:pPr>
            <w:r>
              <w:t>6</w:t>
            </w:r>
          </w:p>
        </w:tc>
      </w:tr>
      <w:tr w:rsidR="00BD26BB" w14:paraId="51238153"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2209B98" w14:textId="77777777" w:rsidR="00BD26BB" w:rsidRDefault="00BD26BB" w:rsidP="00495DC8">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27FDDD67" w14:textId="77777777" w:rsidR="00BD26BB" w:rsidRDefault="00BD26BB" w:rsidP="00495DC8">
            <w:pPr>
              <w:jc w:val="both"/>
            </w:pPr>
            <w:ins w:id="6392" w:author="Jiří Lehejček [2]" w:date="2018-11-14T22:52:00Z">
              <w:r w:rsidRPr="00134CD4">
                <w:rPr>
                  <w:b/>
                  <w:rPrChange w:id="6393" w:author="Jiří Lehejček [2]" w:date="2018-11-14T22:53:00Z">
                    <w:rPr/>
                  </w:rPrChange>
                </w:rPr>
                <w:t>Prerekvizity:</w:t>
              </w:r>
              <w:r>
                <w:t xml:space="preserve"> </w:t>
              </w:r>
            </w:ins>
            <w:ins w:id="6394" w:author="Matyas Adam" w:date="2018-11-16T16:31:00Z">
              <w:r>
                <w:t>B</w:t>
              </w:r>
            </w:ins>
            <w:ins w:id="6395" w:author="Jiří Lehejček [2]" w:date="2018-11-14T22:52:00Z">
              <w:del w:id="6396" w:author="Matyas Adam" w:date="2018-11-16T16:31:00Z">
                <w:r w:rsidDel="00011C3C">
                  <w:delText>b</w:delText>
                </w:r>
              </w:del>
              <w:r>
                <w:t>iochemie</w:t>
              </w:r>
            </w:ins>
          </w:p>
        </w:tc>
      </w:tr>
      <w:tr w:rsidR="00BD26BB" w14:paraId="5B47C353"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A251CE0" w14:textId="77777777" w:rsidR="00BD26BB" w:rsidRDefault="00BD26BB" w:rsidP="00495DC8">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14:paraId="5CD1A167" w14:textId="77777777" w:rsidR="00BD26BB" w:rsidRDefault="00BD26BB" w:rsidP="00495DC8">
            <w:pPr>
              <w:jc w:val="both"/>
            </w:pPr>
            <w:del w:id="6397" w:author="Matyas Adam" w:date="2018-11-16T16:31:00Z">
              <w:r w:rsidDel="00011C3C">
                <w:delText>z, zk</w:delText>
              </w:r>
            </w:del>
            <w:ins w:id="6398" w:author="Matyas Adam" w:date="2018-11-16T16:31:00Z">
              <w:r>
                <w:t>Zápočet, zkouška</w:t>
              </w:r>
            </w:ins>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7129D910" w14:textId="77777777" w:rsidR="00BD26BB" w:rsidRDefault="00BD26BB" w:rsidP="00495DC8">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14:paraId="1C0CAE28" w14:textId="77777777" w:rsidR="00BD26BB" w:rsidRDefault="00BD26BB" w:rsidP="00495DC8">
            <w:pPr>
              <w:jc w:val="both"/>
              <w:rPr>
                <w:ins w:id="6399" w:author="PS" w:date="2018-11-25T15:24:00Z"/>
              </w:rPr>
            </w:pPr>
            <w:del w:id="6400" w:author="PS" w:date="2018-11-25T15:24:00Z">
              <w:r w:rsidDel="00B724E9">
                <w:delText xml:space="preserve">P, S, </w:delText>
              </w:r>
              <w:r w:rsidRPr="00C12C9A" w:rsidDel="00B724E9">
                <w:delText>C</w:delText>
              </w:r>
            </w:del>
            <w:ins w:id="6401" w:author="PS" w:date="2018-11-25T15:24:00Z">
              <w:r w:rsidR="00B724E9">
                <w:t>přednášky</w:t>
              </w:r>
            </w:ins>
          </w:p>
          <w:p w14:paraId="6DD64D91" w14:textId="77777777" w:rsidR="00B724E9" w:rsidRDefault="00B724E9" w:rsidP="00495DC8">
            <w:pPr>
              <w:jc w:val="both"/>
              <w:rPr>
                <w:ins w:id="6402" w:author="PS" w:date="2018-11-25T15:24:00Z"/>
              </w:rPr>
            </w:pPr>
            <w:ins w:id="6403" w:author="PS" w:date="2018-11-25T15:24:00Z">
              <w:r>
                <w:t>semináře</w:t>
              </w:r>
            </w:ins>
          </w:p>
          <w:p w14:paraId="6D79232F" w14:textId="01DA7AA6" w:rsidR="00B724E9" w:rsidRDefault="00B724E9" w:rsidP="00495DC8">
            <w:pPr>
              <w:jc w:val="both"/>
            </w:pPr>
            <w:ins w:id="6404" w:author="PS" w:date="2018-11-25T15:24:00Z">
              <w:r>
                <w:t>cvičení</w:t>
              </w:r>
            </w:ins>
          </w:p>
        </w:tc>
      </w:tr>
      <w:tr w:rsidR="00BD26BB" w14:paraId="3F534BB7"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B1D2DBA" w14:textId="516A9B73" w:rsidR="00BD26BB" w:rsidRDefault="00BD26BB" w:rsidP="00495DC8">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59702BF5" w14:textId="77777777" w:rsidR="00BD26BB" w:rsidRDefault="00BD26BB" w:rsidP="00495DC8">
            <w:pPr>
              <w:jc w:val="both"/>
            </w:pPr>
            <w:r>
              <w:t>Minimálně 80% účast na kontrolované výuce, získání stanoveného počtu bodů při kontrolních testech a při zápočtovém testu. Studenti vypracují a odevzdají protokoly ze všech laboratorních cvičení. Úspěšné složení kombinované zkoušky.</w:t>
            </w:r>
          </w:p>
        </w:tc>
      </w:tr>
      <w:tr w:rsidR="00BD26BB" w14:paraId="20F174CC" w14:textId="77777777" w:rsidTr="00495DC8">
        <w:trPr>
          <w:trHeight w:val="554"/>
        </w:trPr>
        <w:tc>
          <w:tcPr>
            <w:tcW w:w="9855" w:type="dxa"/>
            <w:gridSpan w:val="8"/>
            <w:tcBorders>
              <w:top w:val="nil"/>
              <w:left w:val="single" w:sz="4" w:space="0" w:color="auto"/>
              <w:bottom w:val="single" w:sz="4" w:space="0" w:color="auto"/>
              <w:right w:val="single" w:sz="4" w:space="0" w:color="auto"/>
            </w:tcBorders>
          </w:tcPr>
          <w:p w14:paraId="798C9307" w14:textId="77777777" w:rsidR="00BD26BB" w:rsidRDefault="00BD26BB" w:rsidP="00495DC8">
            <w:pPr>
              <w:jc w:val="both"/>
            </w:pPr>
          </w:p>
        </w:tc>
      </w:tr>
      <w:tr w:rsidR="00BD26BB" w14:paraId="14318310" w14:textId="77777777" w:rsidTr="00495DC8">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6A1A7652" w14:textId="77777777" w:rsidR="00BD26BB" w:rsidRDefault="00BD26BB" w:rsidP="00495DC8">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14:paraId="143A1B2E" w14:textId="77777777" w:rsidR="00BD26BB" w:rsidRDefault="00BD26BB" w:rsidP="00495DC8">
            <w:pPr>
              <w:jc w:val="both"/>
            </w:pPr>
            <w:ins w:id="6405" w:author="Matyas Adam" w:date="2018-11-17T02:23:00Z">
              <w:r>
                <w:t>d</w:t>
              </w:r>
            </w:ins>
            <w:del w:id="6406" w:author="Matyas Adam" w:date="2018-11-17T02:23:00Z">
              <w:r w:rsidDel="00727DC8">
                <w:delText>D</w:delText>
              </w:r>
            </w:del>
            <w:r>
              <w:t>oc. Ing. Pavel Valášek, CSc.</w:t>
            </w:r>
          </w:p>
        </w:tc>
      </w:tr>
      <w:tr w:rsidR="00BD26BB" w14:paraId="6B364AF7" w14:textId="77777777" w:rsidTr="00495DC8">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4A7DBE00" w14:textId="77777777" w:rsidR="00BD26BB" w:rsidRDefault="00BD26BB" w:rsidP="00495DC8">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14:paraId="54EEE0E3" w14:textId="77777777" w:rsidR="00BD26BB" w:rsidRDefault="00BD26BB" w:rsidP="00495DC8">
            <w:pPr>
              <w:jc w:val="both"/>
            </w:pPr>
            <w:r w:rsidRPr="00D4222D">
              <w:t xml:space="preserve">Garant stanovuje koncepci předmětu, podílí se na přednáškách v rozsahu </w:t>
            </w:r>
            <w:r>
              <w:t>100</w:t>
            </w:r>
            <w:r w:rsidRPr="00D4222D">
              <w:t xml:space="preserve"> % a dále stanovuje koncepci cvičení a dohlíží na jejich jednotné vedení.</w:t>
            </w:r>
          </w:p>
        </w:tc>
      </w:tr>
      <w:tr w:rsidR="00BD26BB" w14:paraId="09E325A2"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CE6D227" w14:textId="77777777" w:rsidR="00BD26BB" w:rsidRDefault="00BD26BB" w:rsidP="00495DC8">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14:paraId="5E18F5B6" w14:textId="77777777" w:rsidR="00BD26BB" w:rsidRDefault="00BD26BB">
            <w:pPr>
              <w:jc w:val="both"/>
              <w:rPr>
                <w:ins w:id="6407" w:author="Matyas Adam" w:date="2018-11-17T02:30:00Z"/>
              </w:rPr>
            </w:pPr>
            <w:del w:id="6408" w:author="Matyas Adam" w:date="2018-11-17T02:23:00Z">
              <w:r w:rsidDel="00727DC8">
                <w:delText>Doc</w:delText>
              </w:r>
            </w:del>
            <w:ins w:id="6409" w:author="Matyas Adam" w:date="2018-11-17T02:23:00Z">
              <w:r>
                <w:t>doc</w:t>
              </w:r>
            </w:ins>
            <w:r>
              <w:t>. Ing. Pavel Valášek, CSc.</w:t>
            </w:r>
            <w:ins w:id="6410" w:author="Jiří Lehejček [2]" w:date="2018-11-14T22:47:00Z">
              <w:r>
                <w:t xml:space="preserve"> – přednášky, semináře</w:t>
              </w:r>
            </w:ins>
            <w:ins w:id="6411" w:author="Matyas Adam" w:date="2018-11-17T02:30:00Z">
              <w:r>
                <w:t xml:space="preserve"> </w:t>
              </w:r>
            </w:ins>
            <w:ins w:id="6412" w:author="Jiří Lehejček [2]" w:date="2018-11-14T22:47:00Z">
              <w:del w:id="6413" w:author="Matyas Adam" w:date="2018-11-17T02:30:00Z">
                <w:r w:rsidDel="005E3952">
                  <w:delText xml:space="preserve">, cvičení </w:delText>
                </w:r>
              </w:del>
              <w:r>
                <w:t>(100 %)</w:t>
              </w:r>
            </w:ins>
            <w:ins w:id="6414" w:author="Matyas Adam" w:date="2018-11-17T02:30:00Z">
              <w:r>
                <w:t>, cvičení (50</w:t>
              </w:r>
            </w:ins>
            <w:ins w:id="6415" w:author="Matyas Adam" w:date="2018-11-17T02:31:00Z">
              <w:r>
                <w:t xml:space="preserve"> </w:t>
              </w:r>
            </w:ins>
            <w:ins w:id="6416" w:author="Matyas Adam" w:date="2018-11-17T02:30:00Z">
              <w:r>
                <w:rPr>
                  <w:lang w:val="en-GB"/>
                </w:rPr>
                <w:t>%</w:t>
              </w:r>
              <w:r>
                <w:t>)</w:t>
              </w:r>
            </w:ins>
          </w:p>
          <w:p w14:paraId="7E973542" w14:textId="77777777" w:rsidR="00BD26BB" w:rsidRPr="005E3952" w:rsidRDefault="00BD26BB">
            <w:pPr>
              <w:jc w:val="both"/>
            </w:pPr>
            <w:ins w:id="6417" w:author="Matyas Adam" w:date="2018-11-17T02:31:00Z">
              <w:r>
                <w:t xml:space="preserve">Ing. Ivan Princ (cvičení 50 </w:t>
              </w:r>
              <w:r>
                <w:rPr>
                  <w:lang w:val="en-GB"/>
                </w:rPr>
                <w:t>%</w:t>
              </w:r>
              <w:r>
                <w:t>)</w:t>
              </w:r>
            </w:ins>
          </w:p>
        </w:tc>
      </w:tr>
      <w:tr w:rsidR="00BD26BB" w14:paraId="049B0F36" w14:textId="77777777" w:rsidTr="00495DC8">
        <w:trPr>
          <w:trHeight w:val="554"/>
        </w:trPr>
        <w:tc>
          <w:tcPr>
            <w:tcW w:w="9855" w:type="dxa"/>
            <w:gridSpan w:val="8"/>
            <w:tcBorders>
              <w:top w:val="nil"/>
              <w:left w:val="single" w:sz="4" w:space="0" w:color="auto"/>
              <w:bottom w:val="single" w:sz="4" w:space="0" w:color="auto"/>
              <w:right w:val="single" w:sz="4" w:space="0" w:color="auto"/>
            </w:tcBorders>
          </w:tcPr>
          <w:p w14:paraId="6A2766AE" w14:textId="77777777" w:rsidR="00BD26BB" w:rsidRDefault="00BD26BB" w:rsidP="00495DC8">
            <w:pPr>
              <w:jc w:val="both"/>
            </w:pPr>
          </w:p>
        </w:tc>
      </w:tr>
      <w:tr w:rsidR="00BD26BB" w14:paraId="003D9167"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BA3309B" w14:textId="77777777" w:rsidR="00BD26BB" w:rsidRDefault="00BD26BB" w:rsidP="00495DC8">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14:paraId="4E8C87AB" w14:textId="77777777" w:rsidR="00BD26BB" w:rsidRDefault="00BD26BB" w:rsidP="00495DC8">
            <w:pPr>
              <w:jc w:val="both"/>
            </w:pPr>
          </w:p>
        </w:tc>
      </w:tr>
      <w:tr w:rsidR="00BD26BB" w14:paraId="73822AEE" w14:textId="77777777" w:rsidTr="00495DC8">
        <w:trPr>
          <w:trHeight w:val="3938"/>
        </w:trPr>
        <w:tc>
          <w:tcPr>
            <w:tcW w:w="9855" w:type="dxa"/>
            <w:gridSpan w:val="8"/>
            <w:tcBorders>
              <w:top w:val="nil"/>
              <w:left w:val="single" w:sz="4" w:space="0" w:color="auto"/>
              <w:bottom w:val="single" w:sz="12" w:space="0" w:color="auto"/>
              <w:right w:val="single" w:sz="4" w:space="0" w:color="auto"/>
            </w:tcBorders>
          </w:tcPr>
          <w:p w14:paraId="54FFCD92" w14:textId="77777777" w:rsidR="00BD26BB" w:rsidRDefault="00BD26BB" w:rsidP="00495DC8">
            <w:pPr>
              <w:jc w:val="both"/>
              <w:rPr>
                <w:ins w:id="6418" w:author="Matyas Adam" w:date="2018-11-16T16:31:00Z"/>
              </w:rPr>
            </w:pPr>
            <w:r>
              <w:t xml:space="preserve">Znalosti získané při studiu předmětu studenti uplatní ve své praxi, při řešení otázek prevence a likvidace havárií a mimořádných událostí spojených s únikem nebezpečných chemických látek do volného životního a pracovního prostředí, ohrožující životy a zdraví obyvatel, faunu a floru, stejně tak i poškozující majetek. Znalosti uplatní zejména při řešení otázek monitorování, detekce, dekontaminace, ochrany a dalších opatření. Znalosti předmětu jsou předpokladem pro pochopení a zvládnutí navazujících předmětů řešící problematiku ochrany obyvatelstva, procesního inženýrství a posuzování environmentálních rizik. </w:t>
            </w:r>
          </w:p>
          <w:p w14:paraId="747E39DF" w14:textId="77777777" w:rsidR="00BD26BB" w:rsidRDefault="00BD26BB" w:rsidP="00495DC8">
            <w:pPr>
              <w:jc w:val="both"/>
              <w:rPr>
                <w:ins w:id="6419" w:author="Matyas Adam" w:date="2018-11-16T16:31:00Z"/>
              </w:rPr>
            </w:pPr>
          </w:p>
          <w:p w14:paraId="297F1474" w14:textId="77777777" w:rsidR="00BD26BB" w:rsidRPr="00011C3C" w:rsidDel="006F590D" w:rsidRDefault="00BD26BB" w:rsidP="00495DC8">
            <w:pPr>
              <w:jc w:val="both"/>
              <w:rPr>
                <w:del w:id="6420" w:author="Matyas Adam" w:date="2018-11-17T00:18:00Z"/>
                <w:u w:val="single"/>
                <w:rPrChange w:id="6421" w:author="Matyas Adam" w:date="2018-11-16T16:31:00Z">
                  <w:rPr>
                    <w:del w:id="6422" w:author="Matyas Adam" w:date="2018-11-17T00:18:00Z"/>
                  </w:rPr>
                </w:rPrChange>
              </w:rPr>
            </w:pPr>
            <w:ins w:id="6423" w:author="Matyas Adam" w:date="2018-11-16T16:31:00Z">
              <w:r w:rsidRPr="00011C3C">
                <w:rPr>
                  <w:u w:val="single"/>
                  <w:rPrChange w:id="6424" w:author="Matyas Adam" w:date="2018-11-16T16:31:00Z">
                    <w:rPr/>
                  </w:rPrChange>
                </w:rPr>
                <w:t>Hlavní témata:</w:t>
              </w:r>
            </w:ins>
          </w:p>
          <w:p w14:paraId="0B40641C" w14:textId="77777777" w:rsidR="00BD26BB" w:rsidRDefault="00BD26BB" w:rsidP="00495DC8">
            <w:pPr>
              <w:jc w:val="both"/>
            </w:pPr>
          </w:p>
          <w:p w14:paraId="404D41F7" w14:textId="77777777" w:rsidR="00BD26BB" w:rsidRDefault="00BD26BB">
            <w:pPr>
              <w:pStyle w:val="Odstavecseseznamem"/>
              <w:numPr>
                <w:ilvl w:val="0"/>
                <w:numId w:val="108"/>
              </w:numPr>
              <w:suppressAutoHyphens w:val="0"/>
              <w:pPrChange w:id="6425" w:author="PS" w:date="2018-11-25T15:24:00Z">
                <w:pPr>
                  <w:pStyle w:val="Odstavecseseznamem"/>
                  <w:numPr>
                    <w:numId w:val="36"/>
                  </w:numPr>
                  <w:suppressAutoHyphens w:val="0"/>
                  <w:ind w:hanging="360"/>
                </w:pPr>
              </w:pPrChange>
            </w:pPr>
            <w:r>
              <w:t>Úvod do předmětu, vývoj chemie, hmota a energie, základní chemické zákony.</w:t>
            </w:r>
          </w:p>
          <w:p w14:paraId="6EE8789E" w14:textId="77777777" w:rsidR="00BD26BB" w:rsidRDefault="00BD26BB">
            <w:pPr>
              <w:pStyle w:val="Odstavecseseznamem"/>
              <w:numPr>
                <w:ilvl w:val="0"/>
                <w:numId w:val="108"/>
              </w:numPr>
              <w:suppressAutoHyphens w:val="0"/>
              <w:pPrChange w:id="6426" w:author="PS" w:date="2018-11-25T15:24:00Z">
                <w:pPr>
                  <w:pStyle w:val="Odstavecseseznamem"/>
                  <w:numPr>
                    <w:numId w:val="36"/>
                  </w:numPr>
                  <w:suppressAutoHyphens w:val="0"/>
                  <w:ind w:hanging="360"/>
                </w:pPr>
              </w:pPrChange>
            </w:pPr>
            <w:r>
              <w:t>Atomy, molekuly, ionty. Složení a struktura chemických látek. Prvky, sloučeniny.</w:t>
            </w:r>
          </w:p>
          <w:p w14:paraId="67684812" w14:textId="77777777" w:rsidR="00BD26BB" w:rsidRDefault="00BD26BB">
            <w:pPr>
              <w:pStyle w:val="Odstavecseseznamem"/>
              <w:numPr>
                <w:ilvl w:val="0"/>
                <w:numId w:val="108"/>
              </w:numPr>
              <w:suppressAutoHyphens w:val="0"/>
              <w:pPrChange w:id="6427" w:author="PS" w:date="2018-11-25T15:24:00Z">
                <w:pPr>
                  <w:pStyle w:val="Odstavecseseznamem"/>
                  <w:numPr>
                    <w:numId w:val="36"/>
                  </w:numPr>
                  <w:suppressAutoHyphens w:val="0"/>
                  <w:ind w:hanging="360"/>
                </w:pPr>
              </w:pPrChange>
            </w:pPr>
            <w:r>
              <w:t>Názvosloví anorganických sloučenin, názvosloví organických sloučenin,</w:t>
            </w:r>
          </w:p>
          <w:p w14:paraId="26A1D25A" w14:textId="77777777" w:rsidR="00BD26BB" w:rsidRDefault="00BD26BB">
            <w:pPr>
              <w:pStyle w:val="Odstavecseseznamem"/>
              <w:numPr>
                <w:ilvl w:val="0"/>
                <w:numId w:val="108"/>
              </w:numPr>
              <w:suppressAutoHyphens w:val="0"/>
              <w:pPrChange w:id="6428" w:author="PS" w:date="2018-11-25T15:24:00Z">
                <w:pPr>
                  <w:pStyle w:val="Odstavecseseznamem"/>
                  <w:numPr>
                    <w:numId w:val="36"/>
                  </w:numPr>
                  <w:suppressAutoHyphens w:val="0"/>
                  <w:ind w:hanging="360"/>
                </w:pPr>
              </w:pPrChange>
            </w:pPr>
            <w:r>
              <w:t>Kvalitativní a kvantitativní stránka chemických reakcí. Energetika chemických reakcí. Základy termodynamiky.</w:t>
            </w:r>
          </w:p>
          <w:p w14:paraId="290F8B2E" w14:textId="77777777" w:rsidR="00BD26BB" w:rsidRDefault="00BD26BB">
            <w:pPr>
              <w:pStyle w:val="Odstavecseseznamem"/>
              <w:numPr>
                <w:ilvl w:val="0"/>
                <w:numId w:val="108"/>
              </w:numPr>
              <w:suppressAutoHyphens w:val="0"/>
              <w:pPrChange w:id="6429" w:author="PS" w:date="2018-11-25T15:24:00Z">
                <w:pPr>
                  <w:pStyle w:val="Odstavecseseznamem"/>
                  <w:numPr>
                    <w:numId w:val="36"/>
                  </w:numPr>
                  <w:suppressAutoHyphens w:val="0"/>
                  <w:ind w:hanging="360"/>
                </w:pPr>
              </w:pPrChange>
            </w:pPr>
            <w:r>
              <w:t xml:space="preserve">Skupenské stavy. Plyny, kapaliny, pevné látky. Disperzní soustavy. Roztoky. </w:t>
            </w:r>
          </w:p>
          <w:p w14:paraId="545B3E4C" w14:textId="77777777" w:rsidR="00BD26BB" w:rsidRDefault="00BD26BB">
            <w:pPr>
              <w:pStyle w:val="Odstavecseseznamem"/>
              <w:numPr>
                <w:ilvl w:val="0"/>
                <w:numId w:val="108"/>
              </w:numPr>
              <w:suppressAutoHyphens w:val="0"/>
              <w:pPrChange w:id="6430" w:author="PS" w:date="2018-11-25T15:24:00Z">
                <w:pPr>
                  <w:pStyle w:val="Odstavecseseznamem"/>
                  <w:numPr>
                    <w:numId w:val="36"/>
                  </w:numPr>
                  <w:suppressAutoHyphens w:val="0"/>
                  <w:ind w:hanging="360"/>
                </w:pPr>
              </w:pPrChange>
            </w:pPr>
            <w:r>
              <w:t xml:space="preserve">Základy elektrochemie. Zdroje elektrického proudu. Koroze. </w:t>
            </w:r>
          </w:p>
          <w:p w14:paraId="4B71DA9A" w14:textId="77777777" w:rsidR="00BD26BB" w:rsidRDefault="00BD26BB">
            <w:pPr>
              <w:pStyle w:val="Odstavecseseznamem"/>
              <w:numPr>
                <w:ilvl w:val="0"/>
                <w:numId w:val="108"/>
              </w:numPr>
              <w:suppressAutoHyphens w:val="0"/>
              <w:pPrChange w:id="6431" w:author="PS" w:date="2018-11-25T15:24:00Z">
                <w:pPr>
                  <w:pStyle w:val="Odstavecseseznamem"/>
                  <w:numPr>
                    <w:numId w:val="36"/>
                  </w:numPr>
                  <w:suppressAutoHyphens w:val="0"/>
                  <w:ind w:hanging="360"/>
                </w:pPr>
              </w:pPrChange>
            </w:pPr>
            <w:r>
              <w:t xml:space="preserve">Vybrané kapitoly z anorganické chemie. Mendělejevova tabulka prvků. </w:t>
            </w:r>
          </w:p>
          <w:p w14:paraId="69DC1C7C" w14:textId="77777777" w:rsidR="00BD26BB" w:rsidRDefault="00BD26BB">
            <w:pPr>
              <w:pStyle w:val="Odstavecseseznamem"/>
              <w:numPr>
                <w:ilvl w:val="0"/>
                <w:numId w:val="108"/>
              </w:numPr>
              <w:suppressAutoHyphens w:val="0"/>
              <w:pPrChange w:id="6432" w:author="PS" w:date="2018-11-25T15:24:00Z">
                <w:pPr>
                  <w:pStyle w:val="Odstavecseseznamem"/>
                  <w:numPr>
                    <w:numId w:val="36"/>
                  </w:numPr>
                  <w:suppressAutoHyphens w:val="0"/>
                  <w:ind w:hanging="360"/>
                </w:pPr>
              </w:pPrChange>
            </w:pPr>
            <w:r>
              <w:t xml:space="preserve">Chemické vztahy mezi oxidy, hydroxidy, kyselinami a solemi. </w:t>
            </w:r>
          </w:p>
          <w:p w14:paraId="3C3DB962" w14:textId="77777777" w:rsidR="00BD26BB" w:rsidRDefault="00BD26BB">
            <w:pPr>
              <w:pStyle w:val="Odstavecseseznamem"/>
              <w:numPr>
                <w:ilvl w:val="0"/>
                <w:numId w:val="108"/>
              </w:numPr>
              <w:suppressAutoHyphens w:val="0"/>
              <w:pPrChange w:id="6433" w:author="PS" w:date="2018-11-25T15:24:00Z">
                <w:pPr>
                  <w:pStyle w:val="Odstavecseseznamem"/>
                  <w:numPr>
                    <w:numId w:val="36"/>
                  </w:numPr>
                  <w:suppressAutoHyphens w:val="0"/>
                  <w:ind w:hanging="360"/>
                </w:pPr>
              </w:pPrChange>
            </w:pPr>
            <w:r>
              <w:t xml:space="preserve">Prvky nekovové, kovové. Přehled vlastností, výroby a využití kovů. </w:t>
            </w:r>
          </w:p>
          <w:p w14:paraId="26FDB381" w14:textId="77777777" w:rsidR="00BD26BB" w:rsidRDefault="00BD26BB">
            <w:pPr>
              <w:pStyle w:val="Odstavecseseznamem"/>
              <w:numPr>
                <w:ilvl w:val="0"/>
                <w:numId w:val="108"/>
              </w:numPr>
              <w:suppressAutoHyphens w:val="0"/>
              <w:pPrChange w:id="6434" w:author="PS" w:date="2018-11-25T15:24:00Z">
                <w:pPr>
                  <w:pStyle w:val="Odstavecseseznamem"/>
                  <w:numPr>
                    <w:numId w:val="36"/>
                  </w:numPr>
                  <w:suppressAutoHyphens w:val="0"/>
                  <w:ind w:hanging="360"/>
                </w:pPr>
              </w:pPrChange>
            </w:pPr>
            <w:r>
              <w:t xml:space="preserve">Anorganická technologie. Výroba vybraných prvků, minerálních kyselin a zásad, hnojiv </w:t>
            </w:r>
          </w:p>
          <w:p w14:paraId="6DDC199A" w14:textId="77777777" w:rsidR="00BD26BB" w:rsidRDefault="00BD26BB">
            <w:pPr>
              <w:pStyle w:val="Odstavecseseznamem"/>
              <w:numPr>
                <w:ilvl w:val="0"/>
                <w:numId w:val="108"/>
              </w:numPr>
              <w:suppressAutoHyphens w:val="0"/>
              <w:pPrChange w:id="6435" w:author="PS" w:date="2018-11-25T15:24:00Z">
                <w:pPr>
                  <w:pStyle w:val="Odstavecseseznamem"/>
                  <w:numPr>
                    <w:numId w:val="36"/>
                  </w:numPr>
                  <w:suppressAutoHyphens w:val="0"/>
                  <w:ind w:hanging="360"/>
                </w:pPr>
              </w:pPrChange>
            </w:pPr>
            <w:r>
              <w:t xml:space="preserve">Nebezpečné chemické látky a přípravky anorganického původu. </w:t>
            </w:r>
          </w:p>
          <w:p w14:paraId="2FCF1C90" w14:textId="77777777" w:rsidR="00BD26BB" w:rsidRDefault="00BD26BB">
            <w:pPr>
              <w:pStyle w:val="Odstavecseseznamem"/>
              <w:numPr>
                <w:ilvl w:val="0"/>
                <w:numId w:val="108"/>
              </w:numPr>
              <w:suppressAutoHyphens w:val="0"/>
              <w:pPrChange w:id="6436" w:author="PS" w:date="2018-11-25T15:24:00Z">
                <w:pPr>
                  <w:pStyle w:val="Odstavecseseznamem"/>
                  <w:numPr>
                    <w:numId w:val="36"/>
                  </w:numPr>
                  <w:suppressAutoHyphens w:val="0"/>
                  <w:ind w:hanging="360"/>
                </w:pPr>
              </w:pPrChange>
            </w:pPr>
            <w:r>
              <w:t>Rozdělení organických sloučenin. Alifatické a aromatické uhlovodíky. Heterocyklické sloučeniny.</w:t>
            </w:r>
          </w:p>
          <w:p w14:paraId="37877E47" w14:textId="77777777" w:rsidR="00BD26BB" w:rsidRDefault="00BD26BB">
            <w:pPr>
              <w:pStyle w:val="Odstavecseseznamem"/>
              <w:numPr>
                <w:ilvl w:val="0"/>
                <w:numId w:val="108"/>
              </w:numPr>
              <w:suppressAutoHyphens w:val="0"/>
              <w:pPrChange w:id="6437" w:author="PS" w:date="2018-11-25T15:24:00Z">
                <w:pPr>
                  <w:pStyle w:val="Odstavecseseznamem"/>
                  <w:numPr>
                    <w:numId w:val="36"/>
                  </w:numPr>
                  <w:suppressAutoHyphens w:val="0"/>
                  <w:ind w:hanging="360"/>
                </w:pPr>
              </w:pPrChange>
            </w:pPr>
            <w:r>
              <w:t xml:space="preserve">Heterosloučeniny-halogenderiváty, hydroxy-, nitro- sulfo-sloučeniny, aj. </w:t>
            </w:r>
          </w:p>
          <w:p w14:paraId="64044BF2" w14:textId="77777777" w:rsidR="00BD26BB" w:rsidRDefault="00BD26BB">
            <w:pPr>
              <w:pStyle w:val="Odstavecseseznamem"/>
              <w:numPr>
                <w:ilvl w:val="0"/>
                <w:numId w:val="108"/>
              </w:numPr>
              <w:suppressAutoHyphens w:val="0"/>
              <w:pPrChange w:id="6438" w:author="PS" w:date="2018-11-25T15:24:00Z">
                <w:pPr>
                  <w:pStyle w:val="Odstavecseseznamem"/>
                  <w:numPr>
                    <w:numId w:val="36"/>
                  </w:numPr>
                  <w:suppressAutoHyphens w:val="0"/>
                  <w:ind w:hanging="360"/>
                </w:pPr>
              </w:pPrChange>
            </w:pPr>
            <w:r>
              <w:t xml:space="preserve">Základní suroviny průmyslové organické chemie - uhlí, ropa, zemní plyn. Organická technologie. -Výroba vybraných organických sloučenin. </w:t>
            </w:r>
          </w:p>
          <w:p w14:paraId="13E2812C" w14:textId="77777777" w:rsidR="00BD26BB" w:rsidRDefault="00BD26BB">
            <w:pPr>
              <w:pStyle w:val="Odstavecseseznamem"/>
              <w:numPr>
                <w:ilvl w:val="0"/>
                <w:numId w:val="108"/>
              </w:numPr>
              <w:suppressAutoHyphens w:val="0"/>
              <w:pPrChange w:id="6439" w:author="PS" w:date="2018-11-25T15:24:00Z">
                <w:pPr>
                  <w:pStyle w:val="Odstavecseseznamem"/>
                  <w:numPr>
                    <w:numId w:val="36"/>
                  </w:numPr>
                  <w:suppressAutoHyphens w:val="0"/>
                  <w:ind w:hanging="360"/>
                </w:pPr>
              </w:pPrChange>
            </w:pPr>
            <w:r>
              <w:t>Nebezpečné chemické látky organického původu.</w:t>
            </w:r>
          </w:p>
        </w:tc>
      </w:tr>
      <w:tr w:rsidR="00BD26BB" w14:paraId="156F6C78" w14:textId="77777777" w:rsidTr="00495DC8">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63B5E445" w14:textId="77777777" w:rsidR="00BD26BB" w:rsidRDefault="00BD26BB" w:rsidP="00495DC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540315FD" w14:textId="77777777" w:rsidR="00BD26BB" w:rsidRDefault="00BD26BB" w:rsidP="00495DC8">
            <w:pPr>
              <w:jc w:val="both"/>
            </w:pPr>
          </w:p>
        </w:tc>
      </w:tr>
      <w:tr w:rsidR="00BD26BB" w14:paraId="101E9B6F" w14:textId="77777777" w:rsidTr="00495DC8">
        <w:trPr>
          <w:trHeight w:val="70"/>
        </w:trPr>
        <w:tc>
          <w:tcPr>
            <w:tcW w:w="9855" w:type="dxa"/>
            <w:gridSpan w:val="8"/>
            <w:tcBorders>
              <w:top w:val="nil"/>
              <w:left w:val="single" w:sz="4" w:space="0" w:color="auto"/>
              <w:bottom w:val="single" w:sz="4" w:space="0" w:color="auto"/>
              <w:right w:val="single" w:sz="4" w:space="0" w:color="auto"/>
            </w:tcBorders>
          </w:tcPr>
          <w:p w14:paraId="6EA0FE19" w14:textId="77777777" w:rsidR="00BD26BB" w:rsidRDefault="00BD26BB">
            <w:pPr>
              <w:ind w:left="322" w:hanging="284"/>
              <w:pPrChange w:id="6440" w:author="Matyas Adam" w:date="2018-11-16T16:32:00Z">
                <w:pPr/>
              </w:pPrChange>
            </w:pPr>
            <w:del w:id="6441" w:author="Matyas Adam" w:date="2018-11-16T16:32:00Z">
              <w:r w:rsidDel="00011C3C">
                <w:rPr>
                  <w:b/>
                  <w:bCs/>
                </w:rPr>
                <w:delText>Základní</w:delText>
              </w:r>
            </w:del>
            <w:ins w:id="6442" w:author="Matyas Adam" w:date="2018-11-16T16:32:00Z">
              <w:r>
                <w:rPr>
                  <w:b/>
                  <w:bCs/>
                </w:rPr>
                <w:t>Povinná literatura</w:t>
              </w:r>
            </w:ins>
            <w:r>
              <w:rPr>
                <w:b/>
                <w:bCs/>
              </w:rPr>
              <w:t>:</w:t>
            </w:r>
            <w:r>
              <w:t xml:space="preserve"> </w:t>
            </w:r>
          </w:p>
          <w:p w14:paraId="3141025D" w14:textId="77777777" w:rsidR="00BD26BB" w:rsidRPr="00B00AC3" w:rsidRDefault="00BD26BB">
            <w:pPr>
              <w:ind w:left="38"/>
              <w:pPrChange w:id="6443" w:author="PS" w:date="2018-11-25T15:25:00Z">
                <w:pPr/>
              </w:pPrChange>
            </w:pPr>
            <w:r w:rsidRPr="00B00AC3">
              <w:t>SEDMIDUBSKÝ, D., FLEMR, V., SVOBODA,  J., CIBULKA, R.: Základy chemie pro bakaláře,</w:t>
            </w:r>
            <w:r>
              <w:t xml:space="preserve"> VŠCHT Praha, 2011, ISBN </w:t>
            </w:r>
            <w:r w:rsidRPr="00B00AC3">
              <w:t>978-80-7080-790-3</w:t>
            </w:r>
            <w:r>
              <w:t>.</w:t>
            </w:r>
          </w:p>
          <w:p w14:paraId="2604783D" w14:textId="77777777" w:rsidR="00BD26BB" w:rsidRDefault="00BD26BB">
            <w:pPr>
              <w:ind w:left="322" w:hanging="284"/>
              <w:pPrChange w:id="6444" w:author="Matyas Adam" w:date="2018-11-16T16:32:00Z">
                <w:pPr/>
              </w:pPrChange>
            </w:pPr>
            <w:r>
              <w:t>L</w:t>
            </w:r>
            <w:r>
              <w:rPr>
                <w:caps/>
              </w:rPr>
              <w:t>ošťák.</w:t>
            </w:r>
            <w:r>
              <w:t xml:space="preserve"> P.:</w:t>
            </w:r>
            <w:r>
              <w:rPr>
                <w:i/>
                <w:iCs/>
              </w:rPr>
              <w:t>Vybrané kapitoly z obecné chemie</w:t>
            </w:r>
            <w:r>
              <w:t xml:space="preserve">. Pardubice, 2005. ISBN 80-7194-735-0. </w:t>
            </w:r>
          </w:p>
          <w:p w14:paraId="14857675" w14:textId="77777777" w:rsidR="00BD26BB" w:rsidRDefault="00BD26BB">
            <w:pPr>
              <w:ind w:left="322" w:hanging="284"/>
              <w:pPrChange w:id="6445" w:author="Matyas Adam" w:date="2018-11-16T16:32:00Z">
                <w:pPr/>
              </w:pPrChange>
            </w:pPr>
            <w:r>
              <w:t xml:space="preserve">POLÁK R.: </w:t>
            </w:r>
            <w:r>
              <w:rPr>
                <w:i/>
                <w:iCs/>
              </w:rPr>
              <w:t>Obecná chemie. Stručný úvod</w:t>
            </w:r>
            <w:r>
              <w:t xml:space="preserve">. Praha, 2000. ISBN 80-200-0794. </w:t>
            </w:r>
          </w:p>
          <w:p w14:paraId="5F1E261E" w14:textId="77777777" w:rsidR="00BD26BB" w:rsidRDefault="00BD26BB">
            <w:pPr>
              <w:ind w:left="322" w:hanging="284"/>
              <w:pPrChange w:id="6446" w:author="Matyas Adam" w:date="2018-11-16T16:32:00Z">
                <w:pPr/>
              </w:pPrChange>
            </w:pPr>
            <w:r>
              <w:t>H</w:t>
            </w:r>
            <w:r>
              <w:rPr>
                <w:caps/>
              </w:rPr>
              <w:t>oloubek</w:t>
            </w:r>
            <w:r>
              <w:t xml:space="preserve">, J.: </w:t>
            </w:r>
            <w:r>
              <w:rPr>
                <w:i/>
                <w:iCs/>
              </w:rPr>
              <w:t>Chemie životního prostředí</w:t>
            </w:r>
            <w:r>
              <w:t xml:space="preserve">. Praha : SPN, 1990. ISBN 8021001054. </w:t>
            </w:r>
          </w:p>
          <w:p w14:paraId="22A92EE8" w14:textId="77777777" w:rsidR="00BD26BB" w:rsidRDefault="00BD26BB">
            <w:pPr>
              <w:ind w:left="322" w:hanging="284"/>
              <w:jc w:val="both"/>
              <w:pPrChange w:id="6447" w:author="Matyas Adam" w:date="2018-11-16T16:32:00Z">
                <w:pPr/>
              </w:pPrChange>
            </w:pPr>
            <w:ins w:id="6448" w:author="Matyas Adam" w:date="2018-11-16T16:32:00Z">
              <w:r w:rsidRPr="00A70703">
                <w:t>Materiály dostupné v e-learningovém kurzu předmětu v LMS Moodle na </w:t>
              </w:r>
              <w:r w:rsidRPr="00A70703">
                <w:fldChar w:fldCharType="begin"/>
              </w:r>
              <w:r>
                <w:instrText xml:space="preserve"> HYPERLINK "http://vyuka.flkr.utb.cz/" \t "_blank" </w:instrText>
              </w:r>
              <w:r w:rsidRPr="00A70703">
                <w:fldChar w:fldCharType="separate"/>
              </w:r>
              <w:r w:rsidRPr="00A70703">
                <w:t>http://vyuka.flkr.utb.cz</w:t>
              </w:r>
              <w:r w:rsidRPr="00A70703">
                <w:fldChar w:fldCharType="end"/>
              </w:r>
            </w:ins>
          </w:p>
          <w:p w14:paraId="4F79443C" w14:textId="77777777" w:rsidR="00BD26BB" w:rsidRDefault="00BD26BB">
            <w:pPr>
              <w:ind w:left="322" w:hanging="284"/>
              <w:pPrChange w:id="6449" w:author="Matyas Adam" w:date="2018-11-16T16:32:00Z">
                <w:pPr/>
              </w:pPrChange>
            </w:pPr>
            <w:r>
              <w:rPr>
                <w:b/>
                <w:bCs/>
              </w:rPr>
              <w:t>Doporučená</w:t>
            </w:r>
            <w:ins w:id="6450" w:author="Matyas Adam" w:date="2018-11-16T16:32:00Z">
              <w:r>
                <w:rPr>
                  <w:b/>
                  <w:bCs/>
                </w:rPr>
                <w:t xml:space="preserve"> literatura</w:t>
              </w:r>
            </w:ins>
            <w:r>
              <w:rPr>
                <w:b/>
                <w:bCs/>
              </w:rPr>
              <w:t>:</w:t>
            </w:r>
            <w:r>
              <w:t xml:space="preserve"> </w:t>
            </w:r>
          </w:p>
          <w:p w14:paraId="7A3B9659" w14:textId="77777777" w:rsidR="00BD26BB" w:rsidRDefault="00BD26BB">
            <w:pPr>
              <w:ind w:left="38"/>
              <w:pPrChange w:id="6451" w:author="PS" w:date="2018-11-25T15:25:00Z">
                <w:pPr/>
              </w:pPrChange>
            </w:pPr>
            <w:r>
              <w:t>A</w:t>
            </w:r>
            <w:r>
              <w:rPr>
                <w:caps/>
              </w:rPr>
              <w:t>dámková</w:t>
            </w:r>
            <w:r>
              <w:t xml:space="preserve"> M.: </w:t>
            </w:r>
            <w:r>
              <w:rPr>
                <w:i/>
                <w:iCs/>
              </w:rPr>
              <w:t>Nebezpečné chemické látky a přípravky, včetně prevence závažných havárií</w:t>
            </w:r>
            <w:r>
              <w:t xml:space="preserve">. Praha, 2004. ISBN 80-86229-80-7. </w:t>
            </w:r>
          </w:p>
          <w:p w14:paraId="5B03CB64" w14:textId="77777777" w:rsidR="00BD26BB" w:rsidRDefault="00BD26BB">
            <w:pPr>
              <w:ind w:left="38"/>
              <w:jc w:val="both"/>
              <w:pPrChange w:id="6452" w:author="PS" w:date="2018-11-25T15:25:00Z">
                <w:pPr>
                  <w:jc w:val="both"/>
                </w:pPr>
              </w:pPrChange>
            </w:pPr>
            <w:r>
              <w:t>M</w:t>
            </w:r>
            <w:r>
              <w:rPr>
                <w:caps/>
              </w:rPr>
              <w:t>asařík</w:t>
            </w:r>
            <w:r>
              <w:t xml:space="preserve">, I.: </w:t>
            </w:r>
            <w:r>
              <w:rPr>
                <w:i/>
                <w:iCs/>
              </w:rPr>
              <w:t>Plasty a jejich požární nebezpečí. 1. vyd.</w:t>
            </w:r>
            <w:r>
              <w:t>. Ostrava, Sdružení požárního a bezpečnostního inženýrství, 2003. ISBN 80-86634-16-7.</w:t>
            </w:r>
          </w:p>
          <w:p w14:paraId="3B9EAD4B" w14:textId="77777777" w:rsidR="00BD26BB" w:rsidRDefault="00BD26BB">
            <w:pPr>
              <w:ind w:left="38"/>
              <w:jc w:val="both"/>
              <w:pPrChange w:id="6453" w:author="PS" w:date="2018-11-25T15:25:00Z">
                <w:pPr>
                  <w:jc w:val="both"/>
                </w:pPr>
              </w:pPrChange>
            </w:pPr>
            <w:r>
              <w:t xml:space="preserve">BLAŽEK, J.: Přehled chemického názvosloví, SPN Praha, 2007, </w:t>
            </w:r>
            <w:r w:rsidRPr="00914666">
              <w:rPr>
                <w:rStyle w:val="Siln"/>
                <w:rFonts w:eastAsiaTheme="majorEastAsia"/>
              </w:rPr>
              <w:t>ISBN</w:t>
            </w:r>
            <w:r w:rsidRPr="00914666">
              <w:t xml:space="preserve"> 80-7235-260-1</w:t>
            </w:r>
          </w:p>
          <w:p w14:paraId="516AFAA6" w14:textId="77777777" w:rsidR="00BD26BB" w:rsidRDefault="00BD26BB" w:rsidP="00495DC8">
            <w:pPr>
              <w:jc w:val="both"/>
            </w:pPr>
          </w:p>
        </w:tc>
      </w:tr>
      <w:tr w:rsidR="00BD26BB" w14:paraId="33FF489F"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013D9EBC" w14:textId="77777777" w:rsidR="00BD26BB" w:rsidRDefault="00BD26BB" w:rsidP="00495DC8">
            <w:pPr>
              <w:jc w:val="center"/>
              <w:rPr>
                <w:b/>
              </w:rPr>
            </w:pPr>
            <w:r>
              <w:rPr>
                <w:b/>
              </w:rPr>
              <w:t>Informace ke kombinované nebo distanční formě</w:t>
            </w:r>
          </w:p>
        </w:tc>
      </w:tr>
      <w:tr w:rsidR="00BD26BB" w14:paraId="0FA8D5AC" w14:textId="77777777" w:rsidTr="00495DC8">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6391C9B0" w14:textId="77777777" w:rsidR="00BD26BB" w:rsidRDefault="00BD26BB" w:rsidP="00495DC8">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6AF346AE" w14:textId="77777777" w:rsidR="00BD26BB" w:rsidRDefault="00BD26BB" w:rsidP="00495DC8">
            <w:pPr>
              <w:jc w:val="both"/>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11EB6C5D" w14:textId="77777777" w:rsidR="00BD26BB" w:rsidRDefault="00BD26BB" w:rsidP="00495DC8">
            <w:pPr>
              <w:jc w:val="both"/>
              <w:rPr>
                <w:b/>
              </w:rPr>
            </w:pPr>
            <w:r>
              <w:rPr>
                <w:b/>
              </w:rPr>
              <w:t xml:space="preserve">hodin </w:t>
            </w:r>
          </w:p>
        </w:tc>
      </w:tr>
      <w:tr w:rsidR="00BD26BB" w14:paraId="0D085D7A" w14:textId="77777777" w:rsidTr="00495DC8">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5B19EF90" w14:textId="77777777" w:rsidR="00BD26BB" w:rsidRDefault="00BD26BB" w:rsidP="00495DC8">
            <w:pPr>
              <w:jc w:val="both"/>
              <w:rPr>
                <w:b/>
              </w:rPr>
            </w:pPr>
            <w:r>
              <w:rPr>
                <w:b/>
              </w:rPr>
              <w:t>Informace o způsobu kontaktu s vyučujícím</w:t>
            </w:r>
          </w:p>
        </w:tc>
      </w:tr>
      <w:tr w:rsidR="00BD26BB" w14:paraId="5C7ADA2A" w14:textId="77777777" w:rsidTr="00495DC8">
        <w:trPr>
          <w:trHeight w:val="270"/>
        </w:trPr>
        <w:tc>
          <w:tcPr>
            <w:tcW w:w="9855" w:type="dxa"/>
            <w:gridSpan w:val="8"/>
            <w:tcBorders>
              <w:top w:val="single" w:sz="4" w:space="0" w:color="auto"/>
              <w:left w:val="single" w:sz="4" w:space="0" w:color="auto"/>
              <w:bottom w:val="single" w:sz="4" w:space="0" w:color="auto"/>
              <w:right w:val="single" w:sz="4" w:space="0" w:color="auto"/>
            </w:tcBorders>
          </w:tcPr>
          <w:p w14:paraId="14F6D5F5" w14:textId="77777777" w:rsidR="00BD26BB" w:rsidRDefault="00BD26BB" w:rsidP="00495DC8">
            <w:pPr>
              <w:jc w:val="both"/>
            </w:pPr>
          </w:p>
        </w:tc>
      </w:tr>
    </w:tbl>
    <w:p w14:paraId="70106601" w14:textId="77777777" w:rsidR="00BD26BB" w:rsidRDefault="00BD26BB">
      <w:pPr>
        <w:spacing w:after="160" w:line="259" w:lineRule="auto"/>
      </w:pPr>
    </w:p>
    <w:p w14:paraId="40263205" w14:textId="77777777" w:rsidR="00BD26BB" w:rsidRDefault="00BD26BB">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507AAF4F" w14:textId="77777777" w:rsidTr="00495DC8">
        <w:tc>
          <w:tcPr>
            <w:tcW w:w="9855" w:type="dxa"/>
            <w:gridSpan w:val="8"/>
            <w:tcBorders>
              <w:bottom w:val="double" w:sz="4" w:space="0" w:color="auto"/>
            </w:tcBorders>
            <w:shd w:val="clear" w:color="auto" w:fill="BDD6EE"/>
          </w:tcPr>
          <w:p w14:paraId="1459B4D3" w14:textId="77777777" w:rsidR="00BD26BB" w:rsidRDefault="00BD26BB" w:rsidP="00495DC8">
            <w:pPr>
              <w:jc w:val="both"/>
              <w:rPr>
                <w:b/>
                <w:sz w:val="28"/>
              </w:rPr>
            </w:pPr>
            <w:r>
              <w:br w:type="page"/>
            </w:r>
            <w:r>
              <w:rPr>
                <w:b/>
                <w:sz w:val="28"/>
              </w:rPr>
              <w:t>B-III – Charakteristika studijního předmětu</w:t>
            </w:r>
          </w:p>
        </w:tc>
      </w:tr>
      <w:tr w:rsidR="00BD26BB" w14:paraId="43EF0FCB" w14:textId="77777777" w:rsidTr="00495DC8">
        <w:tc>
          <w:tcPr>
            <w:tcW w:w="3086" w:type="dxa"/>
            <w:tcBorders>
              <w:top w:val="double" w:sz="4" w:space="0" w:color="auto"/>
            </w:tcBorders>
            <w:shd w:val="clear" w:color="auto" w:fill="F7CAAC"/>
          </w:tcPr>
          <w:p w14:paraId="0DA44D6F" w14:textId="77777777" w:rsidR="00BD26BB" w:rsidRDefault="00BD26BB" w:rsidP="00495DC8">
            <w:pPr>
              <w:jc w:val="both"/>
              <w:rPr>
                <w:b/>
              </w:rPr>
            </w:pPr>
            <w:r>
              <w:rPr>
                <w:b/>
              </w:rPr>
              <w:t>Název studijního předmětu</w:t>
            </w:r>
          </w:p>
        </w:tc>
        <w:tc>
          <w:tcPr>
            <w:tcW w:w="6769" w:type="dxa"/>
            <w:gridSpan w:val="7"/>
            <w:tcBorders>
              <w:top w:val="double" w:sz="4" w:space="0" w:color="auto"/>
            </w:tcBorders>
          </w:tcPr>
          <w:p w14:paraId="733B45BB" w14:textId="77777777" w:rsidR="00BD26BB" w:rsidRPr="009E3DA3" w:rsidRDefault="00BD26BB" w:rsidP="00495DC8">
            <w:pPr>
              <w:jc w:val="both"/>
              <w:rPr>
                <w:b/>
              </w:rPr>
            </w:pPr>
            <w:r w:rsidRPr="009E3DA3">
              <w:rPr>
                <w:b/>
              </w:rPr>
              <w:t>Terénní environmentální praxe I</w:t>
            </w:r>
          </w:p>
        </w:tc>
      </w:tr>
      <w:tr w:rsidR="00BD26BB" w14:paraId="42FA2ED1" w14:textId="77777777" w:rsidTr="00495DC8">
        <w:tc>
          <w:tcPr>
            <w:tcW w:w="3086" w:type="dxa"/>
            <w:shd w:val="clear" w:color="auto" w:fill="F7CAAC"/>
          </w:tcPr>
          <w:p w14:paraId="453DB823" w14:textId="77777777" w:rsidR="00BD26BB" w:rsidRDefault="00BD26BB" w:rsidP="00495DC8">
            <w:pPr>
              <w:jc w:val="both"/>
              <w:rPr>
                <w:b/>
              </w:rPr>
            </w:pPr>
            <w:r>
              <w:rPr>
                <w:b/>
              </w:rPr>
              <w:t>Typ předmětu</w:t>
            </w:r>
          </w:p>
        </w:tc>
        <w:tc>
          <w:tcPr>
            <w:tcW w:w="3406" w:type="dxa"/>
            <w:gridSpan w:val="4"/>
          </w:tcPr>
          <w:p w14:paraId="6BCDE4F0" w14:textId="1AF1AF67" w:rsidR="00BD26BB" w:rsidRDefault="00BD26BB" w:rsidP="00B724E9">
            <w:pPr>
              <w:jc w:val="both"/>
            </w:pPr>
            <w:r>
              <w:t>Povinný</w:t>
            </w:r>
            <w:del w:id="6454" w:author="PS" w:date="2018-11-25T15:25:00Z">
              <w:r w:rsidDel="00B724E9">
                <w:delText>.</w:delText>
              </w:r>
            </w:del>
          </w:p>
        </w:tc>
        <w:tc>
          <w:tcPr>
            <w:tcW w:w="2695" w:type="dxa"/>
            <w:gridSpan w:val="2"/>
            <w:shd w:val="clear" w:color="auto" w:fill="F7CAAC"/>
          </w:tcPr>
          <w:p w14:paraId="54D4BD4D" w14:textId="77777777" w:rsidR="00BD26BB" w:rsidRDefault="00BD26BB" w:rsidP="00495DC8">
            <w:pPr>
              <w:jc w:val="both"/>
            </w:pPr>
            <w:r>
              <w:rPr>
                <w:b/>
              </w:rPr>
              <w:t>doporučený ročník / semestr</w:t>
            </w:r>
          </w:p>
        </w:tc>
        <w:tc>
          <w:tcPr>
            <w:tcW w:w="668" w:type="dxa"/>
          </w:tcPr>
          <w:p w14:paraId="006F2564" w14:textId="77777777" w:rsidR="00BD26BB" w:rsidRDefault="00BD26BB" w:rsidP="00495DC8">
            <w:pPr>
              <w:jc w:val="both"/>
            </w:pPr>
            <w:r>
              <w:t>1/LS</w:t>
            </w:r>
          </w:p>
        </w:tc>
      </w:tr>
      <w:tr w:rsidR="00BD26BB" w14:paraId="0725D49C" w14:textId="77777777" w:rsidTr="00495DC8">
        <w:tc>
          <w:tcPr>
            <w:tcW w:w="3086" w:type="dxa"/>
            <w:shd w:val="clear" w:color="auto" w:fill="F7CAAC"/>
          </w:tcPr>
          <w:p w14:paraId="12E2D854" w14:textId="77777777" w:rsidR="00BD26BB" w:rsidRDefault="00BD26BB" w:rsidP="00495DC8">
            <w:pPr>
              <w:jc w:val="both"/>
              <w:rPr>
                <w:b/>
              </w:rPr>
            </w:pPr>
            <w:r>
              <w:rPr>
                <w:b/>
              </w:rPr>
              <w:t>Rozsah studijního předmětu</w:t>
            </w:r>
          </w:p>
        </w:tc>
        <w:tc>
          <w:tcPr>
            <w:tcW w:w="1701" w:type="dxa"/>
            <w:gridSpan w:val="2"/>
          </w:tcPr>
          <w:p w14:paraId="2391C9A3" w14:textId="77777777" w:rsidR="00BD26BB" w:rsidRDefault="00BD26BB" w:rsidP="00495DC8">
            <w:pPr>
              <w:jc w:val="both"/>
            </w:pPr>
            <w:r>
              <w:t>30 hodin</w:t>
            </w:r>
          </w:p>
        </w:tc>
        <w:tc>
          <w:tcPr>
            <w:tcW w:w="889" w:type="dxa"/>
            <w:shd w:val="clear" w:color="auto" w:fill="F7CAAC"/>
          </w:tcPr>
          <w:p w14:paraId="2AF131C1" w14:textId="77777777" w:rsidR="00BD26BB" w:rsidRDefault="00BD26BB" w:rsidP="00495DC8">
            <w:pPr>
              <w:jc w:val="both"/>
              <w:rPr>
                <w:b/>
              </w:rPr>
            </w:pPr>
            <w:r>
              <w:rPr>
                <w:b/>
              </w:rPr>
              <w:t xml:space="preserve">hod. </w:t>
            </w:r>
          </w:p>
        </w:tc>
        <w:tc>
          <w:tcPr>
            <w:tcW w:w="816" w:type="dxa"/>
          </w:tcPr>
          <w:p w14:paraId="020E9428" w14:textId="44E2B27C" w:rsidR="00BD26BB" w:rsidRDefault="00B724E9" w:rsidP="00495DC8">
            <w:pPr>
              <w:jc w:val="both"/>
            </w:pPr>
            <w:ins w:id="6455" w:author="PS" w:date="2018-11-25T15:25:00Z">
              <w:r>
                <w:t>30</w:t>
              </w:r>
            </w:ins>
            <w:del w:id="6456" w:author="Matyas Adam" w:date="2018-11-16T22:21:00Z">
              <w:r w:rsidR="00BD26BB" w:rsidDel="00E24A27">
                <w:delText>30</w:delText>
              </w:r>
            </w:del>
          </w:p>
        </w:tc>
        <w:tc>
          <w:tcPr>
            <w:tcW w:w="2156" w:type="dxa"/>
            <w:shd w:val="clear" w:color="auto" w:fill="F7CAAC"/>
          </w:tcPr>
          <w:p w14:paraId="04566A3F" w14:textId="77777777" w:rsidR="00BD26BB" w:rsidRDefault="00BD26BB" w:rsidP="00495DC8">
            <w:pPr>
              <w:jc w:val="both"/>
              <w:rPr>
                <w:b/>
              </w:rPr>
            </w:pPr>
            <w:r>
              <w:rPr>
                <w:b/>
              </w:rPr>
              <w:t>kreditů</w:t>
            </w:r>
          </w:p>
        </w:tc>
        <w:tc>
          <w:tcPr>
            <w:tcW w:w="1207" w:type="dxa"/>
            <w:gridSpan w:val="2"/>
          </w:tcPr>
          <w:p w14:paraId="0236B0B6" w14:textId="77777777" w:rsidR="00BD26BB" w:rsidRDefault="00BD26BB" w:rsidP="00495DC8">
            <w:pPr>
              <w:jc w:val="both"/>
            </w:pPr>
            <w:r>
              <w:t>3</w:t>
            </w:r>
          </w:p>
        </w:tc>
      </w:tr>
      <w:tr w:rsidR="00BD26BB" w14:paraId="5842651A" w14:textId="77777777" w:rsidTr="00495DC8">
        <w:tc>
          <w:tcPr>
            <w:tcW w:w="3086" w:type="dxa"/>
            <w:shd w:val="clear" w:color="auto" w:fill="F7CAAC"/>
          </w:tcPr>
          <w:p w14:paraId="515A061F" w14:textId="77777777" w:rsidR="00BD26BB" w:rsidRDefault="00BD26BB" w:rsidP="00495DC8">
            <w:pPr>
              <w:jc w:val="both"/>
              <w:rPr>
                <w:b/>
                <w:sz w:val="22"/>
              </w:rPr>
            </w:pPr>
            <w:r>
              <w:rPr>
                <w:b/>
              </w:rPr>
              <w:t>Prerekvizity, korekvizity, ekvivalence</w:t>
            </w:r>
          </w:p>
        </w:tc>
        <w:tc>
          <w:tcPr>
            <w:tcW w:w="6769" w:type="dxa"/>
            <w:gridSpan w:val="7"/>
          </w:tcPr>
          <w:p w14:paraId="05A9A598" w14:textId="77777777" w:rsidR="00BD26BB" w:rsidRDefault="00BD26BB" w:rsidP="00495DC8">
            <w:pPr>
              <w:jc w:val="both"/>
            </w:pPr>
          </w:p>
        </w:tc>
      </w:tr>
      <w:tr w:rsidR="00BD26BB" w14:paraId="5BC5611A" w14:textId="77777777" w:rsidTr="00495DC8">
        <w:tc>
          <w:tcPr>
            <w:tcW w:w="3086" w:type="dxa"/>
            <w:shd w:val="clear" w:color="auto" w:fill="F7CAAC"/>
          </w:tcPr>
          <w:p w14:paraId="062D68B8" w14:textId="77777777" w:rsidR="00BD26BB" w:rsidRDefault="00BD26BB" w:rsidP="00495DC8">
            <w:pPr>
              <w:jc w:val="both"/>
              <w:rPr>
                <w:b/>
              </w:rPr>
            </w:pPr>
            <w:r>
              <w:rPr>
                <w:b/>
              </w:rPr>
              <w:t>Způsob ověření studijních výsledků</w:t>
            </w:r>
          </w:p>
        </w:tc>
        <w:tc>
          <w:tcPr>
            <w:tcW w:w="3406" w:type="dxa"/>
            <w:gridSpan w:val="4"/>
          </w:tcPr>
          <w:p w14:paraId="17171F42" w14:textId="77777777" w:rsidR="00BD26BB" w:rsidRDefault="00BD26BB" w:rsidP="00495DC8">
            <w:pPr>
              <w:jc w:val="both"/>
            </w:pPr>
            <w:r>
              <w:t>Zápočet</w:t>
            </w:r>
          </w:p>
        </w:tc>
        <w:tc>
          <w:tcPr>
            <w:tcW w:w="2156" w:type="dxa"/>
            <w:shd w:val="clear" w:color="auto" w:fill="F7CAAC"/>
          </w:tcPr>
          <w:p w14:paraId="6D16D43B" w14:textId="77777777" w:rsidR="00BD26BB" w:rsidRDefault="00BD26BB" w:rsidP="00495DC8">
            <w:pPr>
              <w:jc w:val="both"/>
              <w:rPr>
                <w:b/>
              </w:rPr>
            </w:pPr>
            <w:r>
              <w:rPr>
                <w:b/>
              </w:rPr>
              <w:t>Forma výuky</w:t>
            </w:r>
          </w:p>
        </w:tc>
        <w:tc>
          <w:tcPr>
            <w:tcW w:w="1207" w:type="dxa"/>
            <w:gridSpan w:val="2"/>
          </w:tcPr>
          <w:p w14:paraId="1FD8D08C" w14:textId="77777777" w:rsidR="00BD26BB" w:rsidRDefault="00BD26BB" w:rsidP="00495DC8">
            <w:pPr>
              <w:jc w:val="both"/>
            </w:pPr>
            <w:del w:id="6457" w:author="Matyas Adam" w:date="2018-11-17T00:19:00Z">
              <w:r w:rsidDel="006F590D">
                <w:delText>C</w:delText>
              </w:r>
            </w:del>
            <w:ins w:id="6458" w:author="Matyas Adam" w:date="2018-11-17T00:19:00Z">
              <w:r>
                <w:t>Bloková</w:t>
              </w:r>
            </w:ins>
          </w:p>
        </w:tc>
      </w:tr>
      <w:tr w:rsidR="00BD26BB" w14:paraId="1CEE015E" w14:textId="77777777" w:rsidTr="00495DC8">
        <w:tc>
          <w:tcPr>
            <w:tcW w:w="3086" w:type="dxa"/>
            <w:shd w:val="clear" w:color="auto" w:fill="F7CAAC"/>
          </w:tcPr>
          <w:p w14:paraId="3E2AFEE8" w14:textId="77777777" w:rsidR="00BD26BB" w:rsidRDefault="00BD26BB" w:rsidP="00495DC8">
            <w:pPr>
              <w:jc w:val="both"/>
              <w:rPr>
                <w:b/>
              </w:rPr>
            </w:pPr>
            <w:r>
              <w:rPr>
                <w:b/>
              </w:rPr>
              <w:t>Forma způsobu ověření studijních výsledků a další požadavky na studenta</w:t>
            </w:r>
          </w:p>
        </w:tc>
        <w:tc>
          <w:tcPr>
            <w:tcW w:w="6769" w:type="dxa"/>
            <w:gridSpan w:val="7"/>
            <w:tcBorders>
              <w:bottom w:val="nil"/>
            </w:tcBorders>
          </w:tcPr>
          <w:p w14:paraId="1281E9AB" w14:textId="77777777" w:rsidR="00BD26BB" w:rsidRDefault="00BD26BB" w:rsidP="00495DC8">
            <w:pPr>
              <w:jc w:val="both"/>
            </w:pPr>
            <w:r>
              <w:t>Absolvování praxe včetně prezentace odborného referátu</w:t>
            </w:r>
          </w:p>
        </w:tc>
      </w:tr>
      <w:tr w:rsidR="00BD26BB" w14:paraId="1A8B1737" w14:textId="77777777" w:rsidTr="00495DC8">
        <w:trPr>
          <w:trHeight w:val="554"/>
        </w:trPr>
        <w:tc>
          <w:tcPr>
            <w:tcW w:w="9855" w:type="dxa"/>
            <w:gridSpan w:val="8"/>
            <w:tcBorders>
              <w:top w:val="nil"/>
            </w:tcBorders>
          </w:tcPr>
          <w:p w14:paraId="71B7281F" w14:textId="77777777" w:rsidR="00BD26BB" w:rsidRDefault="00BD26BB" w:rsidP="00495DC8">
            <w:pPr>
              <w:jc w:val="both"/>
            </w:pPr>
          </w:p>
        </w:tc>
      </w:tr>
      <w:tr w:rsidR="00BD26BB" w14:paraId="2C82DE7C" w14:textId="77777777" w:rsidTr="00495DC8">
        <w:trPr>
          <w:trHeight w:val="197"/>
        </w:trPr>
        <w:tc>
          <w:tcPr>
            <w:tcW w:w="3086" w:type="dxa"/>
            <w:tcBorders>
              <w:top w:val="nil"/>
            </w:tcBorders>
            <w:shd w:val="clear" w:color="auto" w:fill="F7CAAC"/>
          </w:tcPr>
          <w:p w14:paraId="65064676" w14:textId="77777777" w:rsidR="00BD26BB" w:rsidRDefault="00BD26BB" w:rsidP="00495DC8">
            <w:pPr>
              <w:jc w:val="both"/>
              <w:rPr>
                <w:b/>
              </w:rPr>
            </w:pPr>
            <w:r>
              <w:rPr>
                <w:b/>
              </w:rPr>
              <w:t>Garant předmětu</w:t>
            </w:r>
          </w:p>
        </w:tc>
        <w:tc>
          <w:tcPr>
            <w:tcW w:w="6769" w:type="dxa"/>
            <w:gridSpan w:val="7"/>
            <w:tcBorders>
              <w:top w:val="nil"/>
            </w:tcBorders>
          </w:tcPr>
          <w:p w14:paraId="3CCA0086" w14:textId="77777777" w:rsidR="00BD26BB" w:rsidRDefault="00BD26BB" w:rsidP="00495DC8">
            <w:pPr>
              <w:jc w:val="both"/>
            </w:pPr>
            <w:ins w:id="6459" w:author="Jiří Lehejček [2]" w:date="2018-11-14T22:16:00Z">
              <w:r w:rsidRPr="00BC6939">
                <w:t xml:space="preserve">Mgr. Matyáš Adam, Ph.D. </w:t>
              </w:r>
              <w:del w:id="6460" w:author="Matyas Adam" w:date="2018-11-17T00:27:00Z">
                <w:r w:rsidRPr="00BC6939" w:rsidDel="00B90E02">
                  <w:delText>(100 %)</w:delText>
                </w:r>
              </w:del>
            </w:ins>
            <w:del w:id="6461" w:author="Jiří Lehejček [2]" w:date="2018-11-14T22:16:00Z">
              <w:r w:rsidRPr="00A6226F" w:rsidDel="00BC6939">
                <w:delText>prof. PhDr. Jiří Chlachula, PhD., PhD.</w:delText>
              </w:r>
            </w:del>
          </w:p>
        </w:tc>
      </w:tr>
      <w:tr w:rsidR="00BD26BB" w14:paraId="10E7C0CF" w14:textId="77777777" w:rsidTr="00495DC8">
        <w:trPr>
          <w:trHeight w:val="243"/>
        </w:trPr>
        <w:tc>
          <w:tcPr>
            <w:tcW w:w="3086" w:type="dxa"/>
            <w:tcBorders>
              <w:top w:val="nil"/>
            </w:tcBorders>
            <w:shd w:val="clear" w:color="auto" w:fill="F7CAAC"/>
          </w:tcPr>
          <w:p w14:paraId="339E11AA" w14:textId="77777777" w:rsidR="00BD26BB" w:rsidRDefault="00BD26BB" w:rsidP="00495DC8">
            <w:pPr>
              <w:jc w:val="both"/>
              <w:rPr>
                <w:b/>
              </w:rPr>
            </w:pPr>
            <w:r>
              <w:rPr>
                <w:b/>
              </w:rPr>
              <w:t>Zapojení garanta do výuky předmětu</w:t>
            </w:r>
          </w:p>
        </w:tc>
        <w:tc>
          <w:tcPr>
            <w:tcW w:w="6769" w:type="dxa"/>
            <w:gridSpan w:val="7"/>
            <w:tcBorders>
              <w:top w:val="nil"/>
            </w:tcBorders>
          </w:tcPr>
          <w:p w14:paraId="52187FB2" w14:textId="77777777" w:rsidR="00BD26BB" w:rsidRDefault="00BD26BB" w:rsidP="00495DC8">
            <w:pPr>
              <w:jc w:val="both"/>
            </w:pPr>
            <w:r w:rsidRPr="00DB3747">
              <w:t xml:space="preserve">Garant </w:t>
            </w:r>
            <w:r>
              <w:t>vede praxi.</w:t>
            </w:r>
          </w:p>
        </w:tc>
      </w:tr>
      <w:tr w:rsidR="00BD26BB" w14:paraId="6A28C22E" w14:textId="77777777" w:rsidTr="00495DC8">
        <w:tc>
          <w:tcPr>
            <w:tcW w:w="3086" w:type="dxa"/>
            <w:shd w:val="clear" w:color="auto" w:fill="F7CAAC"/>
          </w:tcPr>
          <w:p w14:paraId="25DC8351" w14:textId="77777777" w:rsidR="00BD26BB" w:rsidRDefault="00BD26BB" w:rsidP="00495DC8">
            <w:pPr>
              <w:jc w:val="both"/>
              <w:rPr>
                <w:b/>
              </w:rPr>
            </w:pPr>
            <w:r>
              <w:rPr>
                <w:b/>
              </w:rPr>
              <w:t>Vyučující</w:t>
            </w:r>
          </w:p>
        </w:tc>
        <w:tc>
          <w:tcPr>
            <w:tcW w:w="6769" w:type="dxa"/>
            <w:gridSpan w:val="7"/>
            <w:tcBorders>
              <w:bottom w:val="nil"/>
            </w:tcBorders>
          </w:tcPr>
          <w:p w14:paraId="17A68428" w14:textId="77777777" w:rsidR="00BD26BB" w:rsidRDefault="00BD26BB" w:rsidP="00495DC8">
            <w:pPr>
              <w:jc w:val="both"/>
            </w:pPr>
            <w:ins w:id="6462" w:author="Jiří Lehejček [2]" w:date="2018-11-14T22:16:00Z">
              <w:r w:rsidRPr="00BC6939">
                <w:t>Mgr. Matyáš Adam, Ph.D. (100 %)</w:t>
              </w:r>
            </w:ins>
            <w:del w:id="6463" w:author="Jiří Lehejček [2]" w:date="2018-11-14T22:16:00Z">
              <w:r w:rsidRPr="00A6226F" w:rsidDel="00BC6939">
                <w:delText>prof. PhDr. Jiří Chlachula, PhD., PhD.</w:delText>
              </w:r>
            </w:del>
          </w:p>
        </w:tc>
      </w:tr>
      <w:tr w:rsidR="00BD26BB" w14:paraId="0F37E556" w14:textId="77777777" w:rsidTr="00495DC8">
        <w:trPr>
          <w:trHeight w:val="554"/>
        </w:trPr>
        <w:tc>
          <w:tcPr>
            <w:tcW w:w="9855" w:type="dxa"/>
            <w:gridSpan w:val="8"/>
            <w:tcBorders>
              <w:top w:val="nil"/>
            </w:tcBorders>
          </w:tcPr>
          <w:p w14:paraId="38AE3BC6" w14:textId="77777777" w:rsidR="00BD26BB" w:rsidRDefault="00BD26BB" w:rsidP="00495DC8">
            <w:pPr>
              <w:jc w:val="both"/>
            </w:pPr>
          </w:p>
        </w:tc>
      </w:tr>
      <w:tr w:rsidR="00BD26BB" w14:paraId="2C7561C1" w14:textId="77777777" w:rsidTr="00495DC8">
        <w:tc>
          <w:tcPr>
            <w:tcW w:w="3086" w:type="dxa"/>
            <w:shd w:val="clear" w:color="auto" w:fill="F7CAAC"/>
          </w:tcPr>
          <w:p w14:paraId="6E65D5E0" w14:textId="77777777" w:rsidR="00BD26BB" w:rsidRDefault="00BD26BB" w:rsidP="00495DC8">
            <w:pPr>
              <w:jc w:val="both"/>
              <w:rPr>
                <w:b/>
              </w:rPr>
            </w:pPr>
            <w:r>
              <w:rPr>
                <w:b/>
              </w:rPr>
              <w:t>Stručná anotace předmětu</w:t>
            </w:r>
          </w:p>
        </w:tc>
        <w:tc>
          <w:tcPr>
            <w:tcW w:w="6769" w:type="dxa"/>
            <w:gridSpan w:val="7"/>
            <w:tcBorders>
              <w:bottom w:val="nil"/>
            </w:tcBorders>
          </w:tcPr>
          <w:p w14:paraId="53CAF712" w14:textId="77777777" w:rsidR="00BD26BB" w:rsidRDefault="00BD26BB" w:rsidP="00495DC8">
            <w:pPr>
              <w:jc w:val="both"/>
            </w:pPr>
          </w:p>
        </w:tc>
      </w:tr>
      <w:tr w:rsidR="00BD26BB" w14:paraId="6B33073C" w14:textId="77777777" w:rsidTr="00495DC8">
        <w:trPr>
          <w:trHeight w:val="3938"/>
        </w:trPr>
        <w:tc>
          <w:tcPr>
            <w:tcW w:w="9855" w:type="dxa"/>
            <w:gridSpan w:val="8"/>
            <w:tcBorders>
              <w:top w:val="nil"/>
              <w:bottom w:val="single" w:sz="12" w:space="0" w:color="auto"/>
            </w:tcBorders>
          </w:tcPr>
          <w:p w14:paraId="2E33F864" w14:textId="77777777" w:rsidR="00BD26BB" w:rsidRPr="00A6226F" w:rsidRDefault="00BD26BB" w:rsidP="00495DC8">
            <w:r w:rsidRPr="00A6226F">
              <w:t xml:space="preserve">Cílem předmětu jsou praktická interdisciplinární terénní cvičení doplňující a navazující na teoretické znalosti a získané informace ze souvisejících studijních předmětů v rámci studijního oboru </w:t>
            </w:r>
            <w:r>
              <w:t>Environmentální bezpečnost</w:t>
            </w:r>
            <w:r w:rsidRPr="00A6226F">
              <w:t xml:space="preserve"> (studijní program Ochrana obyvatelstva).</w:t>
            </w:r>
          </w:p>
          <w:p w14:paraId="1ACCCE8D" w14:textId="77777777" w:rsidR="00BD26BB" w:rsidRPr="00A6226F" w:rsidRDefault="00BD26BB" w:rsidP="00495DC8">
            <w:r w:rsidRPr="00A6226F">
              <w:t>Dílčí témata zahrnují obecné aspekty současných a minulých přírodních procesů, včetně geologické tvorby a historické modelace krajiny, vliv klimatických změn na přírodní prostředí, regionální přírodní transformace v období kvartéru  (tj. posledních 2.5 mil let), socio-ekonomické adaptace člověka k přírodnímu prostředí v evolučně kulturně-historickém kontextu, ochranu biodiverzity, přírodní a industriální ekologická rizika a ekologické zátěže.  Praktická stránka je založena na terénní dokumentaci environmentálních aspektů, odběru vzorků (voda, půda, minerály, odpady..), mapování v rámci GIS, vyhodnocení a interpretace získaných dat.</w:t>
            </w:r>
          </w:p>
          <w:p w14:paraId="3E1CAFDE" w14:textId="77777777" w:rsidR="00BD26BB" w:rsidRPr="00A6226F" w:rsidRDefault="00BD26BB" w:rsidP="00495DC8">
            <w:r w:rsidRPr="00A6226F">
              <w:t xml:space="preserve">Bloková jedno-týdenní terénní cvičení budou probíhat na vybraných lokalitách v zahraničí (Polsko, Maďarsko, Slovensko) ve spolupráci s partnerskými institucemi, resp. dle potřeby na území ČR. </w:t>
            </w:r>
          </w:p>
          <w:p w14:paraId="6D93BDC6" w14:textId="77777777" w:rsidR="00BD26BB" w:rsidRPr="00A6226F" w:rsidDel="00D15E29" w:rsidRDefault="00BD26BB" w:rsidP="00495DC8">
            <w:pPr>
              <w:rPr>
                <w:del w:id="6464" w:author="Matyas Adam" w:date="2018-11-17T00:20:00Z"/>
              </w:rPr>
            </w:pPr>
            <w:r w:rsidRPr="00A6226F">
              <w:t>Cvičení mohou být realizována dle vyučujícího v anglickém jazyce (pro české i zahraniční studenty).</w:t>
            </w:r>
          </w:p>
          <w:p w14:paraId="57E444DF" w14:textId="77777777" w:rsidR="00BD26BB" w:rsidRDefault="00BD26BB">
            <w:pPr>
              <w:pPrChange w:id="6465" w:author="Matyas Adam" w:date="2018-11-17T00:20:00Z">
                <w:pPr>
                  <w:jc w:val="both"/>
                </w:pPr>
              </w:pPrChange>
            </w:pPr>
          </w:p>
        </w:tc>
      </w:tr>
      <w:tr w:rsidR="00BD26BB" w14:paraId="0D864E89" w14:textId="77777777" w:rsidTr="00495DC8">
        <w:trPr>
          <w:trHeight w:val="265"/>
        </w:trPr>
        <w:tc>
          <w:tcPr>
            <w:tcW w:w="3653" w:type="dxa"/>
            <w:gridSpan w:val="2"/>
            <w:tcBorders>
              <w:top w:val="nil"/>
            </w:tcBorders>
            <w:shd w:val="clear" w:color="auto" w:fill="F7CAAC"/>
          </w:tcPr>
          <w:p w14:paraId="1FA97C0A" w14:textId="77777777" w:rsidR="00BD26BB" w:rsidRDefault="00BD26BB" w:rsidP="00495DC8">
            <w:pPr>
              <w:jc w:val="both"/>
            </w:pPr>
            <w:r>
              <w:rPr>
                <w:b/>
              </w:rPr>
              <w:t>Studijní literatura a studijní pomůcky</w:t>
            </w:r>
          </w:p>
        </w:tc>
        <w:tc>
          <w:tcPr>
            <w:tcW w:w="6202" w:type="dxa"/>
            <w:gridSpan w:val="6"/>
            <w:tcBorders>
              <w:top w:val="nil"/>
              <w:bottom w:val="nil"/>
            </w:tcBorders>
          </w:tcPr>
          <w:p w14:paraId="44084D32" w14:textId="77777777" w:rsidR="00BD26BB" w:rsidRDefault="00BD26BB" w:rsidP="00495DC8">
            <w:pPr>
              <w:jc w:val="both"/>
            </w:pPr>
          </w:p>
        </w:tc>
      </w:tr>
      <w:tr w:rsidR="00BD26BB" w14:paraId="4047F255" w14:textId="77777777" w:rsidTr="00495DC8">
        <w:trPr>
          <w:trHeight w:val="1497"/>
        </w:trPr>
        <w:tc>
          <w:tcPr>
            <w:tcW w:w="9855" w:type="dxa"/>
            <w:gridSpan w:val="8"/>
            <w:tcBorders>
              <w:top w:val="nil"/>
            </w:tcBorders>
          </w:tcPr>
          <w:p w14:paraId="747F894D" w14:textId="77777777" w:rsidR="00BD26BB" w:rsidRPr="00DE5799" w:rsidRDefault="00BD26BB">
            <w:pPr>
              <w:ind w:left="322" w:hanging="322"/>
              <w:jc w:val="both"/>
              <w:rPr>
                <w:b/>
              </w:rPr>
              <w:pPrChange w:id="6466" w:author="Matyas Adam" w:date="2018-11-16T22:19:00Z">
                <w:pPr>
                  <w:jc w:val="both"/>
                </w:pPr>
              </w:pPrChange>
            </w:pPr>
            <w:r w:rsidRPr="00DE5799">
              <w:rPr>
                <w:b/>
              </w:rPr>
              <w:t>Povinná literatura:</w:t>
            </w:r>
          </w:p>
          <w:p w14:paraId="5BC33D44" w14:textId="77777777" w:rsidR="00BD26BB" w:rsidRPr="00CD0006" w:rsidDel="00E24A27" w:rsidRDefault="00BD26BB">
            <w:pPr>
              <w:pStyle w:val="Normlnweb"/>
              <w:spacing w:before="0" w:beforeAutospacing="0" w:after="0" w:afterAutospacing="0"/>
              <w:ind w:left="322" w:hanging="322"/>
              <w:rPr>
                <w:del w:id="6467" w:author="Matyas Adam" w:date="2018-11-16T22:16:00Z"/>
                <w:sz w:val="20"/>
                <w:szCs w:val="20"/>
                <w:lang w:val="pl-PL"/>
              </w:rPr>
              <w:pPrChange w:id="6468" w:author="PS" w:date="2018-11-25T15:25:00Z">
                <w:pPr>
                  <w:pStyle w:val="Normlnweb"/>
                </w:pPr>
              </w:pPrChange>
            </w:pPr>
            <w:del w:id="6469" w:author="Matyas Adam" w:date="2018-11-16T22:16:00Z">
              <w:r w:rsidRPr="00CD0006" w:rsidDel="00E24A27">
                <w:rPr>
                  <w:sz w:val="20"/>
                  <w:szCs w:val="20"/>
                  <w:lang w:val="pl-PL"/>
                </w:rPr>
                <w:delText xml:space="preserve">Odum, EP. </w:delText>
              </w:r>
              <w:r w:rsidRPr="007A5845" w:rsidDel="00E24A27">
                <w:rPr>
                  <w:i/>
                  <w:sz w:val="20"/>
                  <w:szCs w:val="20"/>
                  <w:lang w:val="pl-PL"/>
                </w:rPr>
                <w:delText>Základy ekologie</w:delText>
              </w:r>
              <w:r w:rsidRPr="00CD0006" w:rsidDel="00E24A27">
                <w:rPr>
                  <w:sz w:val="20"/>
                  <w:szCs w:val="20"/>
                  <w:lang w:val="pl-PL"/>
                </w:rPr>
                <w:delText>. 1. vyd. Praha: Academia, 1977. 736 s.</w:delText>
              </w:r>
            </w:del>
          </w:p>
          <w:p w14:paraId="6C1241ED" w14:textId="77777777" w:rsidR="00BD26BB" w:rsidRPr="00CD0006" w:rsidRDefault="00BD26BB">
            <w:pPr>
              <w:pStyle w:val="Normlnweb"/>
              <w:spacing w:before="0" w:beforeAutospacing="0" w:after="0" w:afterAutospacing="0"/>
              <w:ind w:left="322" w:hanging="322"/>
              <w:rPr>
                <w:sz w:val="20"/>
                <w:szCs w:val="20"/>
              </w:rPr>
              <w:pPrChange w:id="6470" w:author="PS" w:date="2018-11-25T15:25:00Z">
                <w:pPr>
                  <w:pStyle w:val="Normlnweb"/>
                </w:pPr>
              </w:pPrChange>
            </w:pPr>
            <w:r w:rsidRPr="00A6226F">
              <w:rPr>
                <w:caps/>
                <w:sz w:val="20"/>
                <w:szCs w:val="20"/>
              </w:rPr>
              <w:t>Storch</w:t>
            </w:r>
            <w:r w:rsidRPr="00CD0006">
              <w:rPr>
                <w:sz w:val="20"/>
                <w:szCs w:val="20"/>
              </w:rPr>
              <w:t xml:space="preserve">, D., Mikulka, S. </w:t>
            </w:r>
            <w:r w:rsidRPr="00A6226F">
              <w:rPr>
                <w:i/>
                <w:sz w:val="20"/>
                <w:szCs w:val="20"/>
              </w:rPr>
              <w:t>Úvod do současné ekologie</w:t>
            </w:r>
            <w:r w:rsidRPr="00CD0006">
              <w:rPr>
                <w:sz w:val="20"/>
                <w:szCs w:val="20"/>
              </w:rPr>
              <w:t>. 1. vyd. Praha: Portál, 2000. 160 s.</w:t>
            </w:r>
          </w:p>
          <w:p w14:paraId="13781457" w14:textId="77777777" w:rsidR="00BD26BB" w:rsidRDefault="00BD26BB">
            <w:pPr>
              <w:pStyle w:val="Normlnweb"/>
              <w:spacing w:before="0" w:beforeAutospacing="0" w:after="0" w:afterAutospacing="0"/>
              <w:ind w:left="322" w:hanging="322"/>
              <w:rPr>
                <w:ins w:id="6471" w:author="Matyas Adam" w:date="2018-11-16T23:05:00Z"/>
                <w:sz w:val="20"/>
                <w:szCs w:val="20"/>
              </w:rPr>
              <w:pPrChange w:id="6472" w:author="PS" w:date="2018-11-25T15:25:00Z">
                <w:pPr>
                  <w:pStyle w:val="Normlnweb"/>
                </w:pPr>
              </w:pPrChange>
            </w:pPr>
            <w:r w:rsidRPr="00A6226F">
              <w:rPr>
                <w:caps/>
                <w:sz w:val="20"/>
                <w:szCs w:val="20"/>
              </w:rPr>
              <w:t>Svoboda</w:t>
            </w:r>
            <w:r w:rsidRPr="00CD0006">
              <w:rPr>
                <w:sz w:val="20"/>
                <w:szCs w:val="20"/>
              </w:rPr>
              <w:t xml:space="preserve">, J., </w:t>
            </w:r>
            <w:r w:rsidRPr="00A6226F">
              <w:rPr>
                <w:caps/>
                <w:sz w:val="20"/>
                <w:szCs w:val="20"/>
              </w:rPr>
              <w:t>Vašků</w:t>
            </w:r>
            <w:r w:rsidRPr="00CD0006">
              <w:rPr>
                <w:sz w:val="20"/>
                <w:szCs w:val="20"/>
              </w:rPr>
              <w:t xml:space="preserve">, V., </w:t>
            </w:r>
            <w:r w:rsidRPr="00A6226F">
              <w:rPr>
                <w:caps/>
                <w:sz w:val="20"/>
                <w:szCs w:val="20"/>
              </w:rPr>
              <w:t>Cílek</w:t>
            </w:r>
            <w:r w:rsidRPr="00CD0006">
              <w:rPr>
                <w:sz w:val="20"/>
                <w:szCs w:val="20"/>
              </w:rPr>
              <w:t xml:space="preserve">, V. </w:t>
            </w:r>
            <w:del w:id="6473" w:author="Matyas Adam" w:date="2018-11-16T22:18:00Z">
              <w:r w:rsidRPr="00CD0006" w:rsidDel="00E24A27">
                <w:rPr>
                  <w:sz w:val="20"/>
                  <w:szCs w:val="20"/>
                </w:rPr>
                <w:delText xml:space="preserve">(2003). </w:delText>
              </w:r>
            </w:del>
            <w:r w:rsidRPr="00A6226F">
              <w:rPr>
                <w:i/>
                <w:sz w:val="20"/>
                <w:szCs w:val="20"/>
              </w:rPr>
              <w:t>Velká kniha o klimatu Zemí Koruny české</w:t>
            </w:r>
            <w:r w:rsidRPr="00CD0006">
              <w:rPr>
                <w:sz w:val="20"/>
                <w:szCs w:val="20"/>
              </w:rPr>
              <w:t xml:space="preserve"> (Regia – Praha).</w:t>
            </w:r>
            <w:ins w:id="6474" w:author="Matyas Adam" w:date="2018-11-16T22:18:00Z">
              <w:r>
                <w:rPr>
                  <w:sz w:val="20"/>
                  <w:szCs w:val="20"/>
                </w:rPr>
                <w:t xml:space="preserve"> </w:t>
              </w:r>
            </w:ins>
            <w:ins w:id="6475" w:author="Matyas Adam" w:date="2018-11-16T22:17:00Z">
              <w:r>
                <w:rPr>
                  <w:sz w:val="20"/>
                  <w:szCs w:val="20"/>
                </w:rPr>
                <w:t>2003.</w:t>
              </w:r>
            </w:ins>
          </w:p>
          <w:p w14:paraId="00B10F2C" w14:textId="77777777" w:rsidR="00BD26BB" w:rsidRPr="0015666E" w:rsidRDefault="00BD26BB">
            <w:pPr>
              <w:pStyle w:val="Normlnweb"/>
              <w:spacing w:before="0" w:beforeAutospacing="0" w:after="0" w:afterAutospacing="0"/>
              <w:ind w:left="322" w:hanging="322"/>
              <w:rPr>
                <w:sz w:val="20"/>
                <w:szCs w:val="20"/>
              </w:rPr>
              <w:pPrChange w:id="6476" w:author="PS" w:date="2018-11-25T15:25:00Z">
                <w:pPr>
                  <w:pStyle w:val="Normlnweb"/>
                </w:pPr>
              </w:pPrChange>
            </w:pPr>
            <w:ins w:id="6477" w:author="Matyas Adam" w:date="2018-11-16T22:19:00Z">
              <w:r w:rsidRPr="00E24A27">
                <w:rPr>
                  <w:smallCaps/>
                  <w:sz w:val="20"/>
                  <w:szCs w:val="20"/>
                  <w:rPrChange w:id="6478" w:author="Matyas Adam" w:date="2018-11-16T22:19:00Z">
                    <w:rPr>
                      <w:smallCaps/>
                    </w:rPr>
                  </w:rPrChange>
                </w:rPr>
                <w:t>T</w:t>
              </w:r>
              <w:r w:rsidRPr="00E24A27">
                <w:rPr>
                  <w:caps/>
                  <w:sz w:val="20"/>
                  <w:szCs w:val="20"/>
                  <w:rPrChange w:id="6479" w:author="Matyas Adam" w:date="2018-11-16T22:19:00Z">
                    <w:rPr>
                      <w:caps/>
                    </w:rPr>
                  </w:rPrChange>
                </w:rPr>
                <w:t>owsend</w:t>
              </w:r>
              <w:r w:rsidRPr="00E24A27">
                <w:rPr>
                  <w:smallCaps/>
                  <w:sz w:val="20"/>
                  <w:szCs w:val="20"/>
                  <w:rPrChange w:id="6480" w:author="Matyas Adam" w:date="2018-11-16T22:19:00Z">
                    <w:rPr>
                      <w:smallCaps/>
                    </w:rPr>
                  </w:rPrChange>
                </w:rPr>
                <w:t>, C. R., B</w:t>
              </w:r>
              <w:r w:rsidRPr="00E24A27">
                <w:rPr>
                  <w:caps/>
                  <w:sz w:val="20"/>
                  <w:szCs w:val="20"/>
                  <w:rPrChange w:id="6481" w:author="Matyas Adam" w:date="2018-11-16T22:19:00Z">
                    <w:rPr>
                      <w:caps/>
                    </w:rPr>
                  </w:rPrChange>
                </w:rPr>
                <w:t>egon</w:t>
              </w:r>
              <w:r w:rsidRPr="00E24A27">
                <w:rPr>
                  <w:smallCaps/>
                  <w:sz w:val="20"/>
                  <w:szCs w:val="20"/>
                  <w:rPrChange w:id="6482" w:author="Matyas Adam" w:date="2018-11-16T22:19:00Z">
                    <w:rPr>
                      <w:smallCaps/>
                    </w:rPr>
                  </w:rPrChange>
                </w:rPr>
                <w:t>, R., H</w:t>
              </w:r>
              <w:r w:rsidRPr="00E24A27">
                <w:rPr>
                  <w:caps/>
                  <w:sz w:val="20"/>
                  <w:szCs w:val="20"/>
                  <w:rPrChange w:id="6483" w:author="Matyas Adam" w:date="2018-11-16T22:19:00Z">
                    <w:rPr>
                      <w:caps/>
                    </w:rPr>
                  </w:rPrChange>
                </w:rPr>
                <w:t>arper</w:t>
              </w:r>
              <w:r w:rsidRPr="00E24A27">
                <w:rPr>
                  <w:smallCaps/>
                  <w:sz w:val="20"/>
                  <w:szCs w:val="20"/>
                  <w:rPrChange w:id="6484" w:author="Matyas Adam" w:date="2018-11-16T22:19:00Z">
                    <w:rPr>
                      <w:smallCaps/>
                    </w:rPr>
                  </w:rPrChange>
                </w:rPr>
                <w:t xml:space="preserve">, J. </w:t>
              </w:r>
              <w:r w:rsidRPr="00E24A27">
                <w:rPr>
                  <w:caps/>
                  <w:sz w:val="20"/>
                  <w:szCs w:val="20"/>
                  <w:rPrChange w:id="6485" w:author="Matyas Adam" w:date="2018-11-16T22:19:00Z">
                    <w:rPr>
                      <w:caps/>
                    </w:rPr>
                  </w:rPrChange>
                </w:rPr>
                <w:t>l</w:t>
              </w:r>
              <w:r w:rsidRPr="00E24A27">
                <w:rPr>
                  <w:smallCaps/>
                  <w:sz w:val="20"/>
                  <w:szCs w:val="20"/>
                  <w:rPrChange w:id="6486" w:author="Matyas Adam" w:date="2018-11-16T22:19:00Z">
                    <w:rPr>
                      <w:smallCaps/>
                    </w:rPr>
                  </w:rPrChange>
                </w:rPr>
                <w:t xml:space="preserve">. </w:t>
              </w:r>
              <w:r w:rsidRPr="00E24A27">
                <w:rPr>
                  <w:i/>
                  <w:sz w:val="20"/>
                  <w:szCs w:val="20"/>
                  <w:rPrChange w:id="6487" w:author="Matyas Adam" w:date="2018-11-16T22:19:00Z">
                    <w:rPr>
                      <w:i/>
                    </w:rPr>
                  </w:rPrChange>
                </w:rPr>
                <w:t>Základy ekologie</w:t>
              </w:r>
              <w:r w:rsidRPr="00E24A27">
                <w:rPr>
                  <w:sz w:val="20"/>
                  <w:szCs w:val="20"/>
                  <w:rPrChange w:id="6488" w:author="Matyas Adam" w:date="2018-11-16T22:19:00Z">
                    <w:rPr/>
                  </w:rPrChange>
                </w:rPr>
                <w:t xml:space="preserve">. Olomouc : UP, 2010. 505 s. ISBN </w:t>
              </w:r>
              <w:r w:rsidRPr="00E24A27">
                <w:rPr>
                  <w:color w:val="000000"/>
                  <w:sz w:val="20"/>
                  <w:szCs w:val="20"/>
                  <w:shd w:val="clear" w:color="auto" w:fill="FFFFFF"/>
                  <w:rPrChange w:id="6489" w:author="Matyas Adam" w:date="2018-11-16T22:19:00Z">
                    <w:rPr>
                      <w:color w:val="000000"/>
                      <w:shd w:val="clear" w:color="auto" w:fill="FFFFFF"/>
                    </w:rPr>
                  </w:rPrChange>
                </w:rPr>
                <w:t>978-80-2442-478-1</w:t>
              </w:r>
            </w:ins>
          </w:p>
          <w:p w14:paraId="239FBBFD" w14:textId="77777777" w:rsidR="00BD26BB" w:rsidRDefault="00BD26BB">
            <w:pPr>
              <w:ind w:left="322" w:hanging="322"/>
              <w:jc w:val="both"/>
              <w:rPr>
                <w:ins w:id="6490" w:author="PS" w:date="2018-11-25T15:25:00Z"/>
              </w:rPr>
              <w:pPrChange w:id="6491" w:author="PS" w:date="2018-11-25T15:25:00Z">
                <w:pPr>
                  <w:ind w:left="322" w:hanging="284"/>
                  <w:jc w:val="both"/>
                </w:pPr>
              </w:pPrChange>
            </w:pPr>
            <w:del w:id="6492" w:author="Matyas Adam" w:date="2018-11-16T22:17:00Z">
              <w:r w:rsidRPr="00A6226F" w:rsidDel="00E24A27">
                <w:rPr>
                  <w:caps/>
                </w:rPr>
                <w:delText>Begon</w:delText>
              </w:r>
              <w:r w:rsidRPr="00CD0006" w:rsidDel="00E24A27">
                <w:delText xml:space="preserve">, M., Harper, J., Townsend, CR. 1. vyd. </w:delText>
              </w:r>
              <w:r w:rsidRPr="00CD0006" w:rsidDel="00E24A27">
                <w:rPr>
                  <w:lang w:val="pl-PL"/>
                </w:rPr>
                <w:delText xml:space="preserve">Ekologie. </w:delText>
              </w:r>
              <w:r w:rsidRPr="00A6226F" w:rsidDel="00E24A27">
                <w:rPr>
                  <w:i/>
                  <w:lang w:val="pl-PL"/>
                </w:rPr>
                <w:delText>Jedinci, populace a společenstva.</w:delText>
              </w:r>
              <w:r w:rsidRPr="00CD0006" w:rsidDel="00E24A27">
                <w:rPr>
                  <w:lang w:val="pl-PL"/>
                </w:rPr>
                <w:delText xml:space="preserve"> </w:delText>
              </w:r>
              <w:r w:rsidRPr="00CD0006" w:rsidDel="00E24A27">
                <w:delText xml:space="preserve">Olomouc: Vydavatelství Univerzity Palackého, 1997. 949 s. </w:delText>
              </w:r>
            </w:del>
            <w:ins w:id="6493" w:author="Matyas Adam" w:date="2018-11-16T22:16:00Z">
              <w:r w:rsidRPr="00A70703">
                <w:t>Materiály dostupné v e-learningovém kurzu předmětu v LMS Moodle na </w:t>
              </w:r>
              <w:r w:rsidRPr="00A70703">
                <w:fldChar w:fldCharType="begin"/>
              </w:r>
              <w:r>
                <w:instrText xml:space="preserve"> HYPERLINK "http://vyuka.flkr.utb.cz/" \t "_blank" </w:instrText>
              </w:r>
              <w:r w:rsidRPr="00A70703">
                <w:fldChar w:fldCharType="separate"/>
              </w:r>
              <w:r w:rsidRPr="00A70703">
                <w:t>http://vyuka.flkr.utb.cz</w:t>
              </w:r>
              <w:r w:rsidRPr="00A70703">
                <w:fldChar w:fldCharType="end"/>
              </w:r>
            </w:ins>
          </w:p>
          <w:p w14:paraId="64275EC0" w14:textId="77777777" w:rsidR="00B724E9" w:rsidRDefault="00B724E9">
            <w:pPr>
              <w:ind w:left="322" w:hanging="322"/>
              <w:jc w:val="both"/>
              <w:rPr>
                <w:ins w:id="6494" w:author="Matyas Adam" w:date="2018-11-16T22:16:00Z"/>
              </w:rPr>
              <w:pPrChange w:id="6495" w:author="PS" w:date="2018-11-25T15:25:00Z">
                <w:pPr>
                  <w:ind w:left="322" w:hanging="284"/>
                  <w:jc w:val="both"/>
                </w:pPr>
              </w:pPrChange>
            </w:pPr>
          </w:p>
          <w:p w14:paraId="41FBAACF" w14:textId="77777777" w:rsidR="00BD26BB" w:rsidRPr="00E24A27" w:rsidRDefault="00BD26BB">
            <w:pPr>
              <w:pStyle w:val="Normlnweb"/>
              <w:spacing w:before="0" w:beforeAutospacing="0" w:after="0" w:afterAutospacing="0"/>
              <w:ind w:left="322" w:hanging="322"/>
              <w:rPr>
                <w:ins w:id="6496" w:author="Matyas Adam" w:date="2018-11-16T22:17:00Z"/>
                <w:b/>
                <w:sz w:val="20"/>
                <w:szCs w:val="20"/>
                <w:rPrChange w:id="6497" w:author="Matyas Adam" w:date="2018-11-16T22:17:00Z">
                  <w:rPr>
                    <w:ins w:id="6498" w:author="Matyas Adam" w:date="2018-11-16T22:17:00Z"/>
                    <w:sz w:val="20"/>
                    <w:szCs w:val="20"/>
                  </w:rPr>
                </w:rPrChange>
              </w:rPr>
              <w:pPrChange w:id="6499" w:author="PS" w:date="2018-11-25T15:25:00Z">
                <w:pPr>
                  <w:pStyle w:val="Normlnweb"/>
                </w:pPr>
              </w:pPrChange>
            </w:pPr>
            <w:ins w:id="6500" w:author="Matyas Adam" w:date="2018-11-16T22:17:00Z">
              <w:r w:rsidRPr="00E24A27">
                <w:rPr>
                  <w:b/>
                  <w:sz w:val="20"/>
                  <w:szCs w:val="20"/>
                  <w:rPrChange w:id="6501" w:author="Matyas Adam" w:date="2018-11-16T22:17:00Z">
                    <w:rPr>
                      <w:sz w:val="20"/>
                      <w:szCs w:val="20"/>
                    </w:rPr>
                  </w:rPrChange>
                </w:rPr>
                <w:t>Doporučená literatura:</w:t>
              </w:r>
            </w:ins>
          </w:p>
          <w:p w14:paraId="6ED49AA1" w14:textId="77777777" w:rsidR="00BD26BB" w:rsidRDefault="00BD26BB">
            <w:pPr>
              <w:pStyle w:val="Normlnweb"/>
              <w:spacing w:before="0" w:beforeAutospacing="0" w:after="0" w:afterAutospacing="0"/>
              <w:ind w:left="322" w:hanging="322"/>
              <w:rPr>
                <w:ins w:id="6502" w:author="Matyas Adam" w:date="2018-11-16T22:17:00Z"/>
                <w:sz w:val="20"/>
                <w:szCs w:val="20"/>
                <w:lang w:val="pl-PL"/>
              </w:rPr>
              <w:pPrChange w:id="6503" w:author="PS" w:date="2018-11-25T15:25:00Z">
                <w:pPr>
                  <w:pStyle w:val="Normlnweb"/>
                </w:pPr>
              </w:pPrChange>
            </w:pPr>
            <w:ins w:id="6504" w:author="Matyas Adam" w:date="2018-11-16T22:17:00Z">
              <w:r w:rsidRPr="00CD0006">
                <w:rPr>
                  <w:sz w:val="20"/>
                  <w:szCs w:val="20"/>
                  <w:lang w:val="pl-PL"/>
                </w:rPr>
                <w:t xml:space="preserve">Odum, EP. </w:t>
              </w:r>
              <w:r w:rsidRPr="007A5845">
                <w:rPr>
                  <w:i/>
                  <w:sz w:val="20"/>
                  <w:szCs w:val="20"/>
                  <w:lang w:val="pl-PL"/>
                </w:rPr>
                <w:t>Základy ekologie</w:t>
              </w:r>
              <w:r w:rsidRPr="00CD0006">
                <w:rPr>
                  <w:sz w:val="20"/>
                  <w:szCs w:val="20"/>
                  <w:lang w:val="pl-PL"/>
                </w:rPr>
                <w:t>. 1. vyd. Praha: Academia, 1977. 736 s.</w:t>
              </w:r>
            </w:ins>
          </w:p>
          <w:p w14:paraId="6D3D0952" w14:textId="77777777" w:rsidR="00BD26BB" w:rsidRPr="00CD0006" w:rsidDel="000873D7" w:rsidRDefault="00BD26BB">
            <w:pPr>
              <w:pStyle w:val="Normlnweb"/>
              <w:spacing w:before="0" w:after="0"/>
              <w:rPr>
                <w:del w:id="6505" w:author="Matyas Adam" w:date="2018-11-17T00:19:00Z"/>
                <w:sz w:val="20"/>
                <w:szCs w:val="20"/>
              </w:rPr>
              <w:pPrChange w:id="6506" w:author="PS" w:date="2018-11-25T15:25:00Z">
                <w:pPr>
                  <w:pStyle w:val="Normlnweb"/>
                </w:pPr>
              </w:pPrChange>
            </w:pPr>
            <w:ins w:id="6507" w:author="Matyas Adam" w:date="2018-11-16T22:17:00Z">
              <w:r w:rsidRPr="00A6226F">
                <w:rPr>
                  <w:caps/>
                  <w:sz w:val="20"/>
                  <w:szCs w:val="20"/>
                </w:rPr>
                <w:t>Begon</w:t>
              </w:r>
              <w:r w:rsidRPr="00CD0006">
                <w:rPr>
                  <w:sz w:val="20"/>
                  <w:szCs w:val="20"/>
                </w:rPr>
                <w:t xml:space="preserve">, M., Harper, J., Townsend, CR. 1. vyd. </w:t>
              </w:r>
              <w:r w:rsidRPr="00CD0006">
                <w:rPr>
                  <w:sz w:val="20"/>
                  <w:szCs w:val="20"/>
                  <w:lang w:val="pl-PL"/>
                </w:rPr>
                <w:t xml:space="preserve">Ekologie. </w:t>
              </w:r>
              <w:r w:rsidRPr="00A6226F">
                <w:rPr>
                  <w:i/>
                  <w:sz w:val="20"/>
                  <w:szCs w:val="20"/>
                  <w:lang w:val="pl-PL"/>
                </w:rPr>
                <w:t>Jedinci, populace a společenstva.</w:t>
              </w:r>
              <w:r w:rsidRPr="00CD0006">
                <w:rPr>
                  <w:sz w:val="20"/>
                  <w:szCs w:val="20"/>
                  <w:lang w:val="pl-PL"/>
                </w:rPr>
                <w:t xml:space="preserve"> </w:t>
              </w:r>
              <w:r w:rsidRPr="00CD0006">
                <w:rPr>
                  <w:sz w:val="20"/>
                  <w:szCs w:val="20"/>
                </w:rPr>
                <w:t xml:space="preserve">Olomouc: Vydavatelství Univerzity Palackého, 1997. 949 s. </w:t>
              </w:r>
            </w:ins>
          </w:p>
          <w:p w14:paraId="599B9249" w14:textId="77777777" w:rsidR="00BD26BB" w:rsidRPr="00DC1449" w:rsidRDefault="00BD26BB">
            <w:pPr>
              <w:pStyle w:val="Normlnweb"/>
              <w:spacing w:before="0" w:beforeAutospacing="0" w:after="0" w:afterAutospacing="0"/>
              <w:rPr>
                <w:rFonts w:asciiTheme="minorHAnsi" w:hAnsiTheme="minorHAnsi"/>
              </w:rPr>
              <w:pPrChange w:id="6508" w:author="PS" w:date="2018-11-25T15:25:00Z">
                <w:pPr>
                  <w:jc w:val="both"/>
                </w:pPr>
              </w:pPrChange>
            </w:pPr>
          </w:p>
        </w:tc>
      </w:tr>
      <w:tr w:rsidR="00BD26BB" w14:paraId="60ABA95F"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3286B5E" w14:textId="77777777" w:rsidR="00BD26BB" w:rsidRDefault="00BD26BB" w:rsidP="00495DC8">
            <w:pPr>
              <w:jc w:val="center"/>
              <w:rPr>
                <w:b/>
              </w:rPr>
            </w:pPr>
            <w:r>
              <w:rPr>
                <w:b/>
              </w:rPr>
              <w:t>Informace ke kombinované nebo distanční formě</w:t>
            </w:r>
          </w:p>
        </w:tc>
      </w:tr>
      <w:tr w:rsidR="00BD26BB" w14:paraId="4399C303" w14:textId="77777777" w:rsidTr="00495DC8">
        <w:tc>
          <w:tcPr>
            <w:tcW w:w="4787" w:type="dxa"/>
            <w:gridSpan w:val="3"/>
            <w:tcBorders>
              <w:top w:val="single" w:sz="2" w:space="0" w:color="auto"/>
            </w:tcBorders>
            <w:shd w:val="clear" w:color="auto" w:fill="F7CAAC"/>
          </w:tcPr>
          <w:p w14:paraId="348D9281" w14:textId="77777777" w:rsidR="00BD26BB" w:rsidRDefault="00BD26BB" w:rsidP="00495DC8">
            <w:pPr>
              <w:jc w:val="both"/>
            </w:pPr>
            <w:r>
              <w:rPr>
                <w:b/>
              </w:rPr>
              <w:t>Rozsah konzultací (soustředění)</w:t>
            </w:r>
          </w:p>
        </w:tc>
        <w:tc>
          <w:tcPr>
            <w:tcW w:w="889" w:type="dxa"/>
            <w:tcBorders>
              <w:top w:val="single" w:sz="2" w:space="0" w:color="auto"/>
            </w:tcBorders>
          </w:tcPr>
          <w:p w14:paraId="363A3568" w14:textId="77777777" w:rsidR="00BD26BB" w:rsidRDefault="00BD26BB" w:rsidP="00495DC8">
            <w:pPr>
              <w:jc w:val="both"/>
            </w:pPr>
            <w:del w:id="6509" w:author="Matyas Adam" w:date="2018-11-17T00:19:00Z">
              <w:r w:rsidDel="000873D7">
                <w:delText>20</w:delText>
              </w:r>
            </w:del>
          </w:p>
        </w:tc>
        <w:tc>
          <w:tcPr>
            <w:tcW w:w="4179" w:type="dxa"/>
            <w:gridSpan w:val="4"/>
            <w:tcBorders>
              <w:top w:val="single" w:sz="2" w:space="0" w:color="auto"/>
            </w:tcBorders>
            <w:shd w:val="clear" w:color="auto" w:fill="F7CAAC"/>
          </w:tcPr>
          <w:p w14:paraId="721FA8C0" w14:textId="77777777" w:rsidR="00BD26BB" w:rsidRDefault="00BD26BB" w:rsidP="00495DC8">
            <w:pPr>
              <w:jc w:val="both"/>
              <w:rPr>
                <w:b/>
              </w:rPr>
            </w:pPr>
            <w:r>
              <w:rPr>
                <w:b/>
              </w:rPr>
              <w:t xml:space="preserve">hodin </w:t>
            </w:r>
          </w:p>
        </w:tc>
      </w:tr>
      <w:tr w:rsidR="00BD26BB" w14:paraId="7F8AE148" w14:textId="77777777" w:rsidTr="00495DC8">
        <w:tc>
          <w:tcPr>
            <w:tcW w:w="9855" w:type="dxa"/>
            <w:gridSpan w:val="8"/>
            <w:shd w:val="clear" w:color="auto" w:fill="F7CAAC"/>
          </w:tcPr>
          <w:p w14:paraId="7CDB2E44" w14:textId="77777777" w:rsidR="00BD26BB" w:rsidRDefault="00BD26BB" w:rsidP="00495DC8">
            <w:pPr>
              <w:jc w:val="both"/>
              <w:rPr>
                <w:b/>
              </w:rPr>
            </w:pPr>
            <w:r>
              <w:rPr>
                <w:b/>
              </w:rPr>
              <w:t>Informace o způsobu kontaktu s vyučujícím</w:t>
            </w:r>
          </w:p>
        </w:tc>
      </w:tr>
      <w:tr w:rsidR="00BD26BB" w14:paraId="06D41B4F" w14:textId="77777777" w:rsidTr="00495DC8">
        <w:trPr>
          <w:trHeight w:val="398"/>
        </w:trPr>
        <w:tc>
          <w:tcPr>
            <w:tcW w:w="9855" w:type="dxa"/>
            <w:gridSpan w:val="8"/>
          </w:tcPr>
          <w:p w14:paraId="0DF18DA8" w14:textId="77777777" w:rsidR="00BD26BB" w:rsidRDefault="00BD26BB" w:rsidP="00495DC8">
            <w:pPr>
              <w:jc w:val="both"/>
            </w:pPr>
            <w:del w:id="6510" w:author="Matyas Adam" w:date="2018-11-17T00:19:00Z">
              <w:r w:rsidDel="000873D7">
                <w:delText>Podle Vnitřního předpisu FLKŘ má každý akademický pracovník stanoveny konzultační hodiny v rozsahu 2h týdně.</w:delText>
              </w:r>
            </w:del>
          </w:p>
        </w:tc>
      </w:tr>
    </w:tbl>
    <w:p w14:paraId="12285ECC" w14:textId="77777777" w:rsidR="00BD26BB" w:rsidRDefault="00BD26BB">
      <w:pPr>
        <w:spacing w:after="160" w:line="259" w:lineRule="auto"/>
      </w:pPr>
    </w:p>
    <w:p w14:paraId="31C97B52" w14:textId="77777777" w:rsidR="00BD26BB" w:rsidRDefault="00BD26BB">
      <w:pPr>
        <w:spacing w:after="160" w:line="259" w:lineRule="auto"/>
      </w:pPr>
      <w:r>
        <w:br w:type="page"/>
      </w:r>
    </w:p>
    <w:tbl>
      <w:tblPr>
        <w:tblW w:w="9855" w:type="dxa"/>
        <w:tblInd w:w="-38" w:type="dxa"/>
        <w:tblBorders>
          <w:top w:val="single" w:sz="4" w:space="0" w:color="000000"/>
          <w:left w:val="single" w:sz="4" w:space="0" w:color="000000"/>
          <w:bottom w:val="double" w:sz="4" w:space="0" w:color="000000"/>
          <w:right w:val="single" w:sz="4" w:space="0" w:color="000000"/>
          <w:insideH w:val="double" w:sz="4" w:space="0" w:color="000000"/>
          <w:insideV w:val="single" w:sz="4" w:space="0" w:color="000000"/>
        </w:tblBorders>
        <w:tblCellMar>
          <w:left w:w="70" w:type="dxa"/>
          <w:right w:w="70" w:type="dxa"/>
        </w:tblCellMar>
        <w:tblLook w:val="01E0" w:firstRow="1" w:lastRow="1" w:firstColumn="1" w:lastColumn="1" w:noHBand="0" w:noVBand="0"/>
      </w:tblPr>
      <w:tblGrid>
        <w:gridCol w:w="3086"/>
        <w:gridCol w:w="568"/>
        <w:gridCol w:w="1133"/>
        <w:gridCol w:w="889"/>
        <w:gridCol w:w="816"/>
        <w:gridCol w:w="2156"/>
        <w:gridCol w:w="539"/>
        <w:gridCol w:w="668"/>
      </w:tblGrid>
      <w:tr w:rsidR="00BD26BB" w14:paraId="4A14A0B0" w14:textId="77777777" w:rsidTr="00495DC8">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198CD002" w14:textId="77777777" w:rsidR="00BD26BB" w:rsidRDefault="00BD26BB" w:rsidP="00495DC8">
            <w:pPr>
              <w:jc w:val="both"/>
              <w:rPr>
                <w:b/>
                <w:sz w:val="28"/>
              </w:rPr>
            </w:pPr>
            <w:r>
              <w:rPr>
                <w:b/>
                <w:sz w:val="28"/>
              </w:rPr>
              <w:t>B-III – Charakteristika studijního předmětu</w:t>
            </w:r>
          </w:p>
        </w:tc>
      </w:tr>
      <w:tr w:rsidR="00BD26BB" w14:paraId="79AD9939" w14:textId="77777777" w:rsidTr="00495DC8">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1465501D" w14:textId="77777777" w:rsidR="00BD26BB" w:rsidRDefault="00BD26BB" w:rsidP="00495DC8">
            <w:pPr>
              <w:jc w:val="both"/>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14:paraId="0DBF29A7" w14:textId="77777777" w:rsidR="00BD26BB" w:rsidRPr="009E3DA3" w:rsidRDefault="00BD26BB" w:rsidP="00495DC8">
            <w:pPr>
              <w:jc w:val="both"/>
              <w:rPr>
                <w:b/>
              </w:rPr>
            </w:pPr>
            <w:r w:rsidRPr="009E3DA3">
              <w:rPr>
                <w:b/>
              </w:rPr>
              <w:t>Terénní výzkum regionu</w:t>
            </w:r>
          </w:p>
        </w:tc>
      </w:tr>
      <w:tr w:rsidR="00BD26BB" w14:paraId="3FE0E098"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13DC0A55" w14:textId="77777777" w:rsidR="00BD26BB" w:rsidRDefault="00BD26BB" w:rsidP="00495DC8">
            <w:pPr>
              <w:jc w:val="both"/>
              <w:rPr>
                <w:b/>
              </w:rPr>
            </w:pPr>
            <w:r>
              <w:rPr>
                <w:b/>
              </w:rPr>
              <w:t>Typ předmětu</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7B8524A2" w14:textId="77777777" w:rsidR="00BD26BB" w:rsidRDefault="00BD26BB" w:rsidP="00495DC8">
            <w:pPr>
              <w:jc w:val="both"/>
            </w:pPr>
            <w:r>
              <w:t>Povinný</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3DDB5F2D" w14:textId="77777777" w:rsidR="00BD26BB" w:rsidRDefault="00BD26BB" w:rsidP="00495DC8">
            <w:pPr>
              <w:jc w:val="both"/>
            </w:pPr>
            <w:r>
              <w:rPr>
                <w:b/>
              </w:rPr>
              <w:t>doporučený ročník / semestr</w:t>
            </w:r>
          </w:p>
        </w:tc>
        <w:tc>
          <w:tcPr>
            <w:tcW w:w="668" w:type="dxa"/>
            <w:tcBorders>
              <w:top w:val="single" w:sz="4" w:space="0" w:color="000000"/>
              <w:left w:val="single" w:sz="4" w:space="0" w:color="000000"/>
              <w:bottom w:val="single" w:sz="4" w:space="0" w:color="000000"/>
              <w:right w:val="single" w:sz="4" w:space="0" w:color="000000"/>
            </w:tcBorders>
            <w:shd w:val="clear" w:color="auto" w:fill="auto"/>
          </w:tcPr>
          <w:p w14:paraId="23DF12CC" w14:textId="77777777" w:rsidR="00BD26BB" w:rsidRDefault="00BD26BB" w:rsidP="00495DC8">
            <w:pPr>
              <w:jc w:val="both"/>
            </w:pPr>
            <w:r>
              <w:t>3/ZS</w:t>
            </w:r>
          </w:p>
        </w:tc>
      </w:tr>
      <w:tr w:rsidR="00BD26BB" w14:paraId="5756D441"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11501CF" w14:textId="77777777" w:rsidR="00BD26BB" w:rsidRDefault="00BD26BB" w:rsidP="00495DC8">
            <w:pPr>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14:paraId="0DF32CD5" w14:textId="77777777" w:rsidR="00BD26BB" w:rsidRDefault="00BD26BB" w:rsidP="00495DC8">
            <w:pPr>
              <w:jc w:val="both"/>
            </w:pPr>
            <w:r>
              <w:t>30 hodin</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14:paraId="450B978F" w14:textId="77777777" w:rsidR="00BD26BB" w:rsidRDefault="00BD26BB" w:rsidP="00495DC8">
            <w:pPr>
              <w:jc w:val="both"/>
              <w:rPr>
                <w:b/>
              </w:rPr>
            </w:pPr>
            <w:r>
              <w:rPr>
                <w:b/>
              </w:rPr>
              <w:t xml:space="preserve">hod. </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68C21AEB" w14:textId="77777777" w:rsidR="00BD26BB" w:rsidRDefault="00BD26BB" w:rsidP="00495DC8">
            <w:pPr>
              <w:jc w:val="both"/>
            </w:pPr>
            <w:r>
              <w:t>30</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798F9EA1" w14:textId="77777777" w:rsidR="00BD26BB" w:rsidRDefault="00BD26BB" w:rsidP="00495DC8">
            <w:pPr>
              <w:jc w:val="both"/>
              <w:rPr>
                <w:b/>
              </w:rPr>
            </w:pPr>
            <w:r>
              <w:rPr>
                <w:b/>
              </w:rPr>
              <w:t>kreditů</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15C590F5" w14:textId="77777777" w:rsidR="00BD26BB" w:rsidRDefault="00BD26BB" w:rsidP="00495DC8">
            <w:pPr>
              <w:jc w:val="both"/>
            </w:pPr>
            <w:r>
              <w:t>3</w:t>
            </w:r>
          </w:p>
        </w:tc>
      </w:tr>
      <w:tr w:rsidR="00BD26BB" w14:paraId="327BBDC1"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3919A5DE" w14:textId="77777777" w:rsidR="00BD26BB" w:rsidRDefault="00BD26BB" w:rsidP="00495DC8">
            <w:pPr>
              <w:jc w:val="both"/>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27FD10D7" w14:textId="77777777" w:rsidR="00BD26BB" w:rsidRDefault="00BD26BB" w:rsidP="00495DC8">
            <w:pPr>
              <w:jc w:val="both"/>
            </w:pPr>
          </w:p>
        </w:tc>
      </w:tr>
      <w:tr w:rsidR="00BD26BB" w14:paraId="7F859E3B"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02B710D" w14:textId="77777777" w:rsidR="00BD26BB" w:rsidRDefault="00BD26BB" w:rsidP="00495DC8">
            <w:pPr>
              <w:jc w:val="both"/>
              <w:rPr>
                <w:b/>
              </w:rPr>
            </w:pPr>
            <w:r>
              <w:rPr>
                <w:b/>
              </w:rPr>
              <w:t>Způsob ověření studijních výsledků</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2D9CD4B1" w14:textId="77777777" w:rsidR="00BD26BB" w:rsidRDefault="00BD26BB" w:rsidP="00495DC8">
            <w:pPr>
              <w:jc w:val="both"/>
            </w:pPr>
            <w:r>
              <w:t>Zápočet</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74986363" w14:textId="77777777" w:rsidR="00BD26BB" w:rsidRDefault="00BD26BB" w:rsidP="00495DC8">
            <w:pPr>
              <w:jc w:val="both"/>
              <w:rPr>
                <w:b/>
              </w:rPr>
            </w:pPr>
            <w:r>
              <w:rPr>
                <w:b/>
              </w:rPr>
              <w:t>Forma výuky</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1529CC0C" w14:textId="77777777" w:rsidR="00BD26BB" w:rsidRDefault="00BD26BB" w:rsidP="00495DC8">
            <w:pPr>
              <w:jc w:val="both"/>
            </w:pPr>
            <w:r>
              <w:t>Bloková výuka</w:t>
            </w:r>
          </w:p>
        </w:tc>
      </w:tr>
      <w:tr w:rsidR="00BD26BB" w14:paraId="187A3D03"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4142E47" w14:textId="77777777" w:rsidR="00BD26BB" w:rsidRDefault="00BD26BB" w:rsidP="00495DC8">
            <w:pPr>
              <w:jc w:val="both"/>
              <w:rPr>
                <w:b/>
              </w:rPr>
            </w:pPr>
            <w:r>
              <w:rPr>
                <w:b/>
              </w:rPr>
              <w:t>Forma způsobu ověření studijních výsledků a další požadavky na studenta</w:t>
            </w:r>
          </w:p>
        </w:tc>
        <w:tc>
          <w:tcPr>
            <w:tcW w:w="6769" w:type="dxa"/>
            <w:gridSpan w:val="7"/>
            <w:tcBorders>
              <w:top w:val="single" w:sz="4" w:space="0" w:color="000000"/>
              <w:left w:val="single" w:sz="4" w:space="0" w:color="000000"/>
              <w:bottom w:val="double" w:sz="4" w:space="0" w:color="000000"/>
              <w:right w:val="single" w:sz="4" w:space="0" w:color="000000"/>
            </w:tcBorders>
            <w:shd w:val="clear" w:color="auto" w:fill="auto"/>
          </w:tcPr>
          <w:p w14:paraId="5540228C" w14:textId="77777777" w:rsidR="00BD26BB" w:rsidRDefault="00BD26BB" w:rsidP="00495DC8">
            <w:pPr>
              <w:jc w:val="both"/>
            </w:pPr>
            <w:r>
              <w:t>Zápočet je udělen za absolvování terénního výzkumu a odevzdání závěrečného reportu.</w:t>
            </w:r>
          </w:p>
        </w:tc>
      </w:tr>
      <w:tr w:rsidR="00BD26BB" w14:paraId="5F535F88" w14:textId="77777777" w:rsidTr="00495DC8">
        <w:trPr>
          <w:trHeight w:val="554"/>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24836200" w14:textId="77777777" w:rsidR="00BD26BB" w:rsidRDefault="00BD26BB" w:rsidP="00495DC8">
            <w:pPr>
              <w:jc w:val="both"/>
            </w:pPr>
          </w:p>
        </w:tc>
      </w:tr>
      <w:tr w:rsidR="00BD26BB" w14:paraId="75BA8FD9" w14:textId="77777777" w:rsidTr="00495DC8">
        <w:trPr>
          <w:trHeight w:val="197"/>
        </w:trPr>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1C84D3D4" w14:textId="77777777" w:rsidR="00BD26BB" w:rsidRDefault="00BD26BB" w:rsidP="00495DC8">
            <w:pPr>
              <w:jc w:val="both"/>
              <w:rPr>
                <w:b/>
              </w:rPr>
            </w:pPr>
            <w:r>
              <w:rPr>
                <w:b/>
              </w:rPr>
              <w:t>Garant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2EBF2350" w14:textId="77777777" w:rsidR="00BD26BB" w:rsidRDefault="00BD26BB" w:rsidP="00495DC8">
            <w:pPr>
              <w:jc w:val="both"/>
            </w:pPr>
            <w:r>
              <w:t xml:space="preserve">RNDr. Jakub Trojan, MSc, </w:t>
            </w:r>
            <w:ins w:id="6511" w:author="Matyas Adam" w:date="2018-11-17T02:22:00Z">
              <w:r>
                <w:t xml:space="preserve">MBA, </w:t>
              </w:r>
            </w:ins>
            <w:r>
              <w:t>Ph.D.</w:t>
            </w:r>
          </w:p>
        </w:tc>
      </w:tr>
      <w:tr w:rsidR="00BD26BB" w14:paraId="00D39E63" w14:textId="77777777" w:rsidTr="00495DC8">
        <w:trPr>
          <w:trHeight w:val="243"/>
        </w:trPr>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112D653B" w14:textId="77777777" w:rsidR="00BD26BB" w:rsidRDefault="00BD26BB" w:rsidP="00495DC8">
            <w:pPr>
              <w:jc w:val="both"/>
              <w:rPr>
                <w:b/>
              </w:rPr>
            </w:pPr>
            <w:r>
              <w:rPr>
                <w:b/>
              </w:rPr>
              <w:t>Zapojení garanta do výuky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15914368" w14:textId="77777777" w:rsidR="00BD26BB" w:rsidRDefault="00BD26BB" w:rsidP="00495DC8">
            <w:pPr>
              <w:jc w:val="both"/>
            </w:pPr>
            <w:r>
              <w:t>Vede terénní výzkum</w:t>
            </w:r>
          </w:p>
        </w:tc>
      </w:tr>
      <w:tr w:rsidR="00BD26BB" w14:paraId="0B75234A"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16FF8E1" w14:textId="77777777" w:rsidR="00BD26BB" w:rsidRDefault="00BD26BB" w:rsidP="00495DC8">
            <w:pPr>
              <w:jc w:val="both"/>
              <w:rPr>
                <w:b/>
              </w:rPr>
            </w:pPr>
            <w:r>
              <w:rPr>
                <w:b/>
              </w:rPr>
              <w:t>Vyučující</w:t>
            </w:r>
          </w:p>
        </w:tc>
        <w:tc>
          <w:tcPr>
            <w:tcW w:w="6769" w:type="dxa"/>
            <w:gridSpan w:val="7"/>
            <w:tcBorders>
              <w:top w:val="single" w:sz="4" w:space="0" w:color="000000"/>
              <w:left w:val="single" w:sz="4" w:space="0" w:color="000000"/>
              <w:bottom w:val="double" w:sz="4" w:space="0" w:color="000000"/>
              <w:right w:val="single" w:sz="4" w:space="0" w:color="000000"/>
            </w:tcBorders>
            <w:shd w:val="clear" w:color="auto" w:fill="auto"/>
          </w:tcPr>
          <w:p w14:paraId="4FABC36E" w14:textId="77777777" w:rsidR="00BD26BB" w:rsidRPr="0015666E" w:rsidRDefault="00BD26BB" w:rsidP="00495DC8">
            <w:pPr>
              <w:jc w:val="both"/>
            </w:pPr>
            <w:ins w:id="6512" w:author="Matyas Adam" w:date="2018-11-16T22:28:00Z">
              <w:r>
                <w:t xml:space="preserve">RNDr. Jakub Trojan, MSc, </w:t>
              </w:r>
            </w:ins>
            <w:ins w:id="6513" w:author="Matyas Adam" w:date="2018-11-17T02:22:00Z">
              <w:r>
                <w:t xml:space="preserve">MBA, </w:t>
              </w:r>
            </w:ins>
            <w:ins w:id="6514" w:author="Matyas Adam" w:date="2018-11-16T22:28:00Z">
              <w:r>
                <w:t xml:space="preserve">Ph.D. (100 </w:t>
              </w:r>
              <w:r>
                <w:rPr>
                  <w:lang w:val="en-GB"/>
                </w:rPr>
                <w:t>%</w:t>
              </w:r>
              <w:r>
                <w:t>)</w:t>
              </w:r>
            </w:ins>
          </w:p>
        </w:tc>
      </w:tr>
      <w:tr w:rsidR="00BD26BB" w14:paraId="0FEC8AB8" w14:textId="77777777" w:rsidTr="00495DC8">
        <w:trPr>
          <w:trHeight w:val="554"/>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27D77692" w14:textId="77777777" w:rsidR="00BD26BB" w:rsidRDefault="00BD26BB" w:rsidP="00495DC8">
            <w:pPr>
              <w:jc w:val="both"/>
            </w:pPr>
            <w:del w:id="6515" w:author="Matyas Adam" w:date="2018-11-16T22:28:00Z">
              <w:r w:rsidDel="008A437D">
                <w:delText>RNDr. Jakub Trojan, MSc, Ph.D.</w:delText>
              </w:r>
            </w:del>
          </w:p>
        </w:tc>
      </w:tr>
      <w:tr w:rsidR="00BD26BB" w14:paraId="1B57C9AD"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09279DB" w14:textId="77777777" w:rsidR="00BD26BB" w:rsidRDefault="00BD26BB" w:rsidP="00495DC8">
            <w:pPr>
              <w:jc w:val="both"/>
              <w:rPr>
                <w:b/>
              </w:rPr>
            </w:pPr>
            <w:r>
              <w:rPr>
                <w:b/>
              </w:rPr>
              <w:t>Stručná anotace předmětu</w:t>
            </w:r>
          </w:p>
        </w:tc>
        <w:tc>
          <w:tcPr>
            <w:tcW w:w="6769" w:type="dxa"/>
            <w:gridSpan w:val="7"/>
            <w:tcBorders>
              <w:top w:val="single" w:sz="4" w:space="0" w:color="000000"/>
              <w:left w:val="single" w:sz="4" w:space="0" w:color="000000"/>
              <w:bottom w:val="double" w:sz="4" w:space="0" w:color="000000"/>
              <w:right w:val="single" w:sz="4" w:space="0" w:color="000000"/>
            </w:tcBorders>
            <w:shd w:val="clear" w:color="auto" w:fill="auto"/>
          </w:tcPr>
          <w:p w14:paraId="0E598534" w14:textId="77777777" w:rsidR="00BD26BB" w:rsidRDefault="00BD26BB" w:rsidP="00495DC8">
            <w:pPr>
              <w:jc w:val="both"/>
            </w:pPr>
          </w:p>
        </w:tc>
      </w:tr>
      <w:tr w:rsidR="00BD26BB" w14:paraId="73D29022" w14:textId="77777777" w:rsidTr="00495DC8">
        <w:trPr>
          <w:trHeight w:val="1170"/>
        </w:trPr>
        <w:tc>
          <w:tcPr>
            <w:tcW w:w="9855" w:type="dxa"/>
            <w:gridSpan w:val="8"/>
            <w:tcBorders>
              <w:top w:val="single" w:sz="12" w:space="0" w:color="000000"/>
              <w:left w:val="single" w:sz="4" w:space="0" w:color="000000"/>
              <w:bottom w:val="single" w:sz="12" w:space="0" w:color="000000"/>
              <w:right w:val="single" w:sz="4" w:space="0" w:color="000000"/>
            </w:tcBorders>
            <w:shd w:val="clear" w:color="auto" w:fill="auto"/>
          </w:tcPr>
          <w:p w14:paraId="11E0B027" w14:textId="77777777" w:rsidR="00BD26BB" w:rsidRDefault="00BD26BB" w:rsidP="00495DC8">
            <w:pPr>
              <w:jc w:val="both"/>
            </w:pPr>
            <w:r>
              <w:t>Předmět je zaměřen na terénní výzkum územních celků prakticky řešících rozvojové problémy obcí a regionů v kontextu udržitelného rozvoje. Předmět je vyučován blokově formou terénního výzkumu vybraného území. Součástí terénního výzkumu je i výklad k badatelskému záměru a diskuse k metodice ověřování hypotézy.</w:t>
            </w:r>
          </w:p>
        </w:tc>
      </w:tr>
      <w:tr w:rsidR="00BD26BB" w14:paraId="74EAAD49" w14:textId="77777777" w:rsidTr="00495DC8">
        <w:trPr>
          <w:trHeight w:val="265"/>
        </w:trPr>
        <w:tc>
          <w:tcPr>
            <w:tcW w:w="3654" w:type="dxa"/>
            <w:gridSpan w:val="2"/>
            <w:tcBorders>
              <w:top w:val="single" w:sz="4" w:space="0" w:color="000000"/>
              <w:left w:val="single" w:sz="4" w:space="0" w:color="000000"/>
              <w:bottom w:val="single" w:sz="4" w:space="0" w:color="000000"/>
              <w:right w:val="single" w:sz="4" w:space="0" w:color="000000"/>
            </w:tcBorders>
            <w:shd w:val="clear" w:color="auto" w:fill="F7CAAC"/>
          </w:tcPr>
          <w:p w14:paraId="6FF0673D" w14:textId="77777777" w:rsidR="00BD26BB" w:rsidRDefault="00BD26BB" w:rsidP="00495DC8">
            <w:pPr>
              <w:jc w:val="both"/>
            </w:pPr>
            <w:ins w:id="6516" w:author="Matyas Adam" w:date="2018-11-16T22:27:00Z">
              <w:r>
                <w:rPr>
                  <w:b/>
                </w:rPr>
                <w:t>S</w:t>
              </w:r>
            </w:ins>
            <w:r>
              <w:rPr>
                <w:b/>
              </w:rPr>
              <w:t>tudijní literatura a studijní pomůcky</w:t>
            </w:r>
          </w:p>
        </w:tc>
        <w:tc>
          <w:tcPr>
            <w:tcW w:w="6201" w:type="dxa"/>
            <w:gridSpan w:val="6"/>
            <w:tcBorders>
              <w:top w:val="double" w:sz="4" w:space="0" w:color="000000"/>
              <w:left w:val="single" w:sz="4" w:space="0" w:color="000000"/>
              <w:bottom w:val="double" w:sz="4" w:space="0" w:color="000000"/>
              <w:right w:val="single" w:sz="4" w:space="0" w:color="000000"/>
            </w:tcBorders>
            <w:shd w:val="clear" w:color="auto" w:fill="auto"/>
          </w:tcPr>
          <w:p w14:paraId="74B5938E" w14:textId="77777777" w:rsidR="00BD26BB" w:rsidRDefault="00BD26BB" w:rsidP="00495DC8">
            <w:pPr>
              <w:jc w:val="both"/>
            </w:pPr>
          </w:p>
        </w:tc>
      </w:tr>
      <w:tr w:rsidR="00BD26BB" w14:paraId="3DB98F59" w14:textId="77777777" w:rsidTr="00495DC8">
        <w:trPr>
          <w:trHeight w:val="1497"/>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6A06CFB7" w14:textId="77777777" w:rsidR="00BD26BB" w:rsidRDefault="00BD26BB">
            <w:pPr>
              <w:ind w:left="322" w:hanging="322"/>
              <w:jc w:val="both"/>
              <w:pPrChange w:id="6517" w:author="Matyas Adam" w:date="2018-11-16T22:25:00Z">
                <w:pPr>
                  <w:jc w:val="both"/>
                </w:pPr>
              </w:pPrChange>
            </w:pPr>
            <w:r w:rsidRPr="00A206C3">
              <w:rPr>
                <w:b/>
                <w:rPrChange w:id="6518" w:author="Matyas Adam" w:date="2018-11-16T22:25:00Z">
                  <w:rPr/>
                </w:rPrChange>
              </w:rPr>
              <w:t>Povinná literatura</w:t>
            </w:r>
            <w:ins w:id="6519" w:author="Matyas Adam" w:date="2018-11-16T22:26:00Z">
              <w:r>
                <w:rPr>
                  <w:b/>
                </w:rPr>
                <w:t>:</w:t>
              </w:r>
            </w:ins>
          </w:p>
          <w:p w14:paraId="225B859C" w14:textId="77777777" w:rsidR="00BD26BB" w:rsidRDefault="00BD26BB">
            <w:pPr>
              <w:jc w:val="both"/>
              <w:pPrChange w:id="6520" w:author="PS" w:date="2018-11-25T15:26:00Z">
                <w:pPr>
                  <w:pStyle w:val="Odstavecseseznamem"/>
                  <w:numPr>
                    <w:numId w:val="10"/>
                  </w:numPr>
                  <w:ind w:hanging="360"/>
                  <w:jc w:val="both"/>
                </w:pPr>
              </w:pPrChange>
            </w:pPr>
            <w:r>
              <w:t>BÁRTA,</w:t>
            </w:r>
            <w:del w:id="6521" w:author="Matyas Adam" w:date="2018-11-16T22:26:00Z">
              <w:r w:rsidDel="00A206C3">
                <w:delText xml:space="preserve"> </w:delText>
              </w:r>
            </w:del>
            <w:ins w:id="6522" w:author="Matyas Adam" w:date="2018-11-16T22:26:00Z">
              <w:r>
                <w:t>F.</w:t>
              </w:r>
            </w:ins>
            <w:del w:id="6523" w:author="Matyas Adam" w:date="2018-11-16T22:26:00Z">
              <w:r w:rsidDel="00A206C3">
                <w:delText>František</w:delText>
              </w:r>
            </w:del>
            <w:r>
              <w:t>. Krajina v České republice. Edited by Jan Němec - František Pojer. Praha: Consult, 2007. 399 s. ISBN 80-903482-3-8. info</w:t>
            </w:r>
          </w:p>
          <w:p w14:paraId="2C217B41" w14:textId="77777777" w:rsidR="00BD26BB" w:rsidRDefault="00BD26BB">
            <w:pPr>
              <w:jc w:val="both"/>
              <w:pPrChange w:id="6524" w:author="PS" w:date="2018-11-25T15:26:00Z">
                <w:pPr>
                  <w:pStyle w:val="Odstavecseseznamem"/>
                  <w:numPr>
                    <w:numId w:val="10"/>
                  </w:numPr>
                  <w:ind w:hanging="360"/>
                  <w:jc w:val="both"/>
                </w:pPr>
              </w:pPrChange>
            </w:pPr>
            <w:r>
              <w:t>CLOKE, P</w:t>
            </w:r>
            <w:del w:id="6525" w:author="Matyas Adam" w:date="2018-11-16T22:26:00Z">
              <w:r w:rsidDel="00A206C3">
                <w:delText>aul</w:delText>
              </w:r>
            </w:del>
            <w:r>
              <w:t>. Practising human geography. 1st pub. London: SAGE Publications, 2004. xvi, 416 s. ISBN 0-7619-7300-1</w:t>
            </w:r>
          </w:p>
          <w:p w14:paraId="1B822E54" w14:textId="77777777" w:rsidR="00BD26BB" w:rsidRDefault="00BD26BB">
            <w:pPr>
              <w:jc w:val="both"/>
              <w:rPr>
                <w:ins w:id="6526" w:author="Matyas Adam" w:date="2018-11-16T22:25:00Z"/>
              </w:rPr>
              <w:pPrChange w:id="6527" w:author="PS" w:date="2018-11-25T15:26:00Z">
                <w:pPr>
                  <w:pStyle w:val="Odstavecseseznamem"/>
                  <w:numPr>
                    <w:numId w:val="10"/>
                  </w:numPr>
                  <w:ind w:hanging="360"/>
                  <w:jc w:val="both"/>
                </w:pPr>
              </w:pPrChange>
            </w:pPr>
            <w:r>
              <w:t>HAY, I</w:t>
            </w:r>
            <w:ins w:id="6528" w:author="Matyas Adam" w:date="2018-11-16T22:26:00Z">
              <w:r>
                <w:t>.</w:t>
              </w:r>
            </w:ins>
            <w:del w:id="6529" w:author="Matyas Adam" w:date="2018-11-16T22:26:00Z">
              <w:r w:rsidDel="00A206C3">
                <w:delText>ain</w:delText>
              </w:r>
            </w:del>
            <w:r>
              <w:t xml:space="preserve"> Qualitative research methods in human geography. 3rd ed. Don Mills, Ont.: Oxford University Press, 2010. xxxi, 432. ISBN 9780195430158</w:t>
            </w:r>
          </w:p>
          <w:p w14:paraId="6C380B74" w14:textId="77777777" w:rsidR="00BD26BB" w:rsidDel="00A73F38" w:rsidRDefault="00BD26BB">
            <w:pPr>
              <w:jc w:val="both"/>
              <w:rPr>
                <w:del w:id="6530" w:author="Matyas Adam" w:date="2018-11-16T22:25:00Z"/>
              </w:rPr>
              <w:pPrChange w:id="6531" w:author="PS" w:date="2018-11-25T15:26:00Z">
                <w:pPr>
                  <w:ind w:left="322" w:hanging="322"/>
                  <w:jc w:val="both"/>
                </w:pPr>
              </w:pPrChange>
            </w:pPr>
            <w:ins w:id="6532" w:author="Matyas Adam" w:date="2018-11-16T22:25:00Z">
              <w:r>
                <w:t>TOUŠEK, V</w:t>
              </w:r>
            </w:ins>
            <w:ins w:id="6533" w:author="Matyas Adam" w:date="2018-11-16T22:26:00Z">
              <w:r>
                <w:t>.</w:t>
              </w:r>
            </w:ins>
            <w:ins w:id="6534" w:author="Matyas Adam" w:date="2018-11-16T22:25:00Z">
              <w:r>
                <w:t>, SMOLOVÁ</w:t>
              </w:r>
            </w:ins>
            <w:ins w:id="6535" w:author="Matyas Adam" w:date="2018-11-16T22:26:00Z">
              <w:r>
                <w:t>, I.</w:t>
              </w:r>
            </w:ins>
            <w:ins w:id="6536" w:author="Matyas Adam" w:date="2018-11-16T22:25:00Z">
              <w:r>
                <w:t>, FŇUKAL</w:t>
              </w:r>
            </w:ins>
            <w:ins w:id="6537" w:author="Matyas Adam" w:date="2018-11-16T22:26:00Z">
              <w:r>
                <w:t>, M.</w:t>
              </w:r>
            </w:ins>
            <w:ins w:id="6538" w:author="Matyas Adam" w:date="2018-11-16T22:25:00Z">
              <w:r>
                <w:t>, JUREK</w:t>
              </w:r>
            </w:ins>
            <w:ins w:id="6539" w:author="Matyas Adam" w:date="2018-11-16T22:26:00Z">
              <w:r>
                <w:t xml:space="preserve">, M., </w:t>
              </w:r>
            </w:ins>
            <w:ins w:id="6540" w:author="Matyas Adam" w:date="2018-11-16T22:25:00Z">
              <w:r>
                <w:t>KLAPKA</w:t>
              </w:r>
            </w:ins>
            <w:ins w:id="6541" w:author="Matyas Adam" w:date="2018-11-16T22:26:00Z">
              <w:r>
                <w:t>, P</w:t>
              </w:r>
            </w:ins>
            <w:ins w:id="6542" w:author="Matyas Adam" w:date="2018-11-16T22:25:00Z">
              <w:r>
                <w:t>. Česká republika: portréty krajů. Praha: Ministerstvo pro místní rozvoj ČR, 2005. 136 s. ISBN 8023963058.</w:t>
              </w:r>
            </w:ins>
          </w:p>
          <w:p w14:paraId="3D1C5129" w14:textId="77777777" w:rsidR="00BD26BB" w:rsidRDefault="00BD26BB">
            <w:pPr>
              <w:jc w:val="both"/>
              <w:rPr>
                <w:ins w:id="6543" w:author="Matyas Adam" w:date="2018-11-16T22:36:00Z"/>
              </w:rPr>
              <w:pPrChange w:id="6544" w:author="PS" w:date="2018-11-25T15:26:00Z">
                <w:pPr>
                  <w:pStyle w:val="Odstavecseseznamem"/>
                  <w:numPr>
                    <w:numId w:val="10"/>
                  </w:numPr>
                  <w:ind w:hanging="360"/>
                  <w:jc w:val="both"/>
                </w:pPr>
              </w:pPrChange>
            </w:pPr>
          </w:p>
          <w:p w14:paraId="02625AA7" w14:textId="77777777" w:rsidR="00BD26BB" w:rsidRDefault="00BD26BB">
            <w:pPr>
              <w:ind w:left="322" w:hanging="322"/>
              <w:jc w:val="both"/>
              <w:rPr>
                <w:ins w:id="6545" w:author="Matyas Adam" w:date="2018-11-16T22:36:00Z"/>
              </w:rPr>
              <w:pPrChange w:id="6546" w:author="Matyas Adam" w:date="2018-11-16T22:25:00Z">
                <w:pPr>
                  <w:pStyle w:val="Odstavecseseznamem"/>
                  <w:numPr>
                    <w:numId w:val="10"/>
                  </w:numPr>
                  <w:ind w:hanging="360"/>
                  <w:jc w:val="both"/>
                </w:pPr>
              </w:pPrChange>
            </w:pPr>
            <w:ins w:id="6547" w:author="Matyas Adam" w:date="2018-11-16T22:36:00Z">
              <w:r w:rsidRPr="00A70703">
                <w:t>Materiály dostupné v e-learningovém kurzu předmětu v LMS Moodle na </w:t>
              </w:r>
              <w:r w:rsidRPr="00A70703">
                <w:fldChar w:fldCharType="begin"/>
              </w:r>
              <w:r>
                <w:instrText xml:space="preserve"> HYPERLINK "http://vyuka.flkr.utb.cz/" \t "_blank" </w:instrText>
              </w:r>
              <w:r w:rsidRPr="00A70703">
                <w:fldChar w:fldCharType="separate"/>
              </w:r>
              <w:r w:rsidRPr="00A70703">
                <w:t>http://vyuka.flkr.utb.cz</w:t>
              </w:r>
              <w:r w:rsidRPr="00A70703">
                <w:fldChar w:fldCharType="end"/>
              </w:r>
            </w:ins>
          </w:p>
          <w:p w14:paraId="123C7A75" w14:textId="77777777" w:rsidR="00BD26BB" w:rsidDel="00A206C3" w:rsidRDefault="00BD26BB">
            <w:pPr>
              <w:pStyle w:val="Odstavecseseznamem"/>
              <w:ind w:left="322" w:hanging="322"/>
              <w:jc w:val="both"/>
              <w:rPr>
                <w:del w:id="6548" w:author="Matyas Adam" w:date="2018-11-16T22:25:00Z"/>
              </w:rPr>
              <w:pPrChange w:id="6549" w:author="Matyas Adam" w:date="2018-11-16T22:25:00Z">
                <w:pPr>
                  <w:pStyle w:val="Odstavecseseznamem"/>
                  <w:jc w:val="both"/>
                </w:pPr>
              </w:pPrChange>
            </w:pPr>
          </w:p>
          <w:p w14:paraId="3532A06A" w14:textId="77777777" w:rsidR="00BD26BB" w:rsidDel="00A206C3" w:rsidRDefault="00BD26BB">
            <w:pPr>
              <w:ind w:left="322" w:hanging="322"/>
              <w:jc w:val="both"/>
              <w:rPr>
                <w:del w:id="6550" w:author="Matyas Adam" w:date="2018-11-16T22:25:00Z"/>
              </w:rPr>
              <w:pPrChange w:id="6551" w:author="Matyas Adam" w:date="2018-11-16T22:25:00Z">
                <w:pPr>
                  <w:jc w:val="both"/>
                </w:pPr>
              </w:pPrChange>
            </w:pPr>
            <w:del w:id="6552" w:author="Matyas Adam" w:date="2018-11-16T22:25:00Z">
              <w:r w:rsidRPr="00A206C3" w:rsidDel="00A206C3">
                <w:rPr>
                  <w:b/>
                  <w:rPrChange w:id="6553" w:author="Matyas Adam" w:date="2018-11-16T22:25:00Z">
                    <w:rPr/>
                  </w:rPrChange>
                </w:rPr>
                <w:delText>Doporučená literatura</w:delText>
              </w:r>
            </w:del>
          </w:p>
          <w:p w14:paraId="7240DF0B" w14:textId="77777777" w:rsidR="00BD26BB" w:rsidRDefault="00BD26BB">
            <w:pPr>
              <w:ind w:left="322" w:hanging="322"/>
              <w:jc w:val="both"/>
              <w:pPrChange w:id="6554" w:author="Matyas Adam" w:date="2018-11-16T22:25:00Z">
                <w:pPr>
                  <w:pStyle w:val="Odstavecseseznamem"/>
                  <w:numPr>
                    <w:numId w:val="10"/>
                  </w:numPr>
                  <w:ind w:hanging="360"/>
                  <w:jc w:val="both"/>
                </w:pPr>
              </w:pPrChange>
            </w:pPr>
            <w:del w:id="6555" w:author="Matyas Adam" w:date="2018-11-16T22:25:00Z">
              <w:r w:rsidDel="00A206C3">
                <w:delText>TOUŠEK, Václav, Irena SMOLOVÁ, Miloš FŇUKAL, Martin JUREK a Pavel KLAPKA. Česká republika: portréty krajů. Praha: Ministerstvo pro místní rozvoj ČR, 2005. 136 s. ISBN 8023963058.</w:delText>
              </w:r>
            </w:del>
          </w:p>
        </w:tc>
      </w:tr>
      <w:tr w:rsidR="00BD26BB" w14:paraId="7DB31860" w14:textId="77777777" w:rsidTr="00495DC8">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12BD27F8" w14:textId="77777777" w:rsidR="00BD26BB" w:rsidRDefault="00BD26BB" w:rsidP="00495DC8">
            <w:pPr>
              <w:jc w:val="center"/>
              <w:rPr>
                <w:b/>
              </w:rPr>
            </w:pPr>
            <w:r>
              <w:rPr>
                <w:b/>
              </w:rPr>
              <w:t>Informace ke kombinované nebo distanční formě</w:t>
            </w:r>
          </w:p>
        </w:tc>
      </w:tr>
      <w:tr w:rsidR="00BD26BB" w14:paraId="3808F8A5" w14:textId="77777777" w:rsidTr="00495DC8">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Pr>
          <w:p w14:paraId="5ABB1F6C" w14:textId="77777777" w:rsidR="00BD26BB" w:rsidRDefault="00BD26BB" w:rsidP="00495DC8">
            <w:pPr>
              <w:jc w:val="both"/>
            </w:pPr>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14:paraId="57B15883" w14:textId="77777777" w:rsidR="00BD26BB" w:rsidRDefault="00BD26BB" w:rsidP="00495DC8">
            <w:pPr>
              <w:jc w:val="both"/>
            </w:pPr>
          </w:p>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14:paraId="499D711B" w14:textId="77777777" w:rsidR="00BD26BB" w:rsidRDefault="00BD26BB" w:rsidP="00495DC8">
            <w:pPr>
              <w:jc w:val="both"/>
              <w:rPr>
                <w:b/>
              </w:rPr>
            </w:pPr>
            <w:r>
              <w:rPr>
                <w:b/>
              </w:rPr>
              <w:t xml:space="preserve">hodin </w:t>
            </w:r>
          </w:p>
        </w:tc>
      </w:tr>
      <w:tr w:rsidR="00BD26BB" w14:paraId="2DDAB677" w14:textId="77777777" w:rsidTr="00495DC8">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4B3791A1" w14:textId="77777777" w:rsidR="00BD26BB" w:rsidRDefault="00BD26BB" w:rsidP="00495DC8">
            <w:pPr>
              <w:jc w:val="both"/>
              <w:rPr>
                <w:b/>
              </w:rPr>
            </w:pPr>
            <w:r>
              <w:rPr>
                <w:b/>
              </w:rPr>
              <w:t>Informace o způsobu kontaktu s vyučujícím</w:t>
            </w:r>
          </w:p>
        </w:tc>
      </w:tr>
      <w:tr w:rsidR="00BD26BB" w14:paraId="43467FBE" w14:textId="77777777" w:rsidTr="00495DC8">
        <w:trPr>
          <w:trHeight w:val="380"/>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3A96B910" w14:textId="77777777" w:rsidR="00BD26BB" w:rsidRDefault="00BD26BB" w:rsidP="00495DC8">
            <w:pPr>
              <w:jc w:val="both"/>
            </w:pPr>
          </w:p>
        </w:tc>
      </w:tr>
    </w:tbl>
    <w:p w14:paraId="029F6934" w14:textId="77777777" w:rsidR="00BD26BB" w:rsidRDefault="00BD26BB">
      <w:pPr>
        <w:spacing w:after="160" w:line="259" w:lineRule="auto"/>
      </w:pPr>
    </w:p>
    <w:p w14:paraId="3893A6D0" w14:textId="77777777" w:rsidR="00BD26BB" w:rsidRDefault="00BD26BB">
      <w:pPr>
        <w:spacing w:after="160" w:line="259" w:lineRule="auto"/>
      </w:pPr>
      <w:r>
        <w:br w:type="page"/>
      </w:r>
    </w:p>
    <w:tbl>
      <w:tblPr>
        <w:tblW w:w="9855" w:type="dxa"/>
        <w:tblInd w:w="-38" w:type="dxa"/>
        <w:tblBorders>
          <w:top w:val="single" w:sz="4" w:space="0" w:color="000000"/>
          <w:left w:val="single" w:sz="4" w:space="0" w:color="000000"/>
          <w:bottom w:val="double" w:sz="4" w:space="0" w:color="000000"/>
          <w:right w:val="single" w:sz="4" w:space="0" w:color="000000"/>
          <w:insideH w:val="double" w:sz="4" w:space="0" w:color="000000"/>
          <w:insideV w:val="single" w:sz="4" w:space="0" w:color="000000"/>
        </w:tblBorders>
        <w:tblCellMar>
          <w:left w:w="70" w:type="dxa"/>
          <w:right w:w="70" w:type="dxa"/>
        </w:tblCellMar>
        <w:tblLook w:val="01E0" w:firstRow="1" w:lastRow="1" w:firstColumn="1" w:lastColumn="1" w:noHBand="0" w:noVBand="0"/>
      </w:tblPr>
      <w:tblGrid>
        <w:gridCol w:w="3086"/>
        <w:gridCol w:w="568"/>
        <w:gridCol w:w="1133"/>
        <w:gridCol w:w="889"/>
        <w:gridCol w:w="816"/>
        <w:gridCol w:w="2156"/>
        <w:gridCol w:w="539"/>
        <w:gridCol w:w="668"/>
      </w:tblGrid>
      <w:tr w:rsidR="00BD26BB" w14:paraId="4B2555A7" w14:textId="77777777" w:rsidTr="00495DC8">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137358E0" w14:textId="77777777" w:rsidR="00BD26BB" w:rsidRDefault="00BD26BB" w:rsidP="00495DC8">
            <w:pPr>
              <w:jc w:val="both"/>
              <w:rPr>
                <w:b/>
                <w:sz w:val="28"/>
              </w:rPr>
            </w:pPr>
            <w:r>
              <w:rPr>
                <w:b/>
                <w:sz w:val="28"/>
              </w:rPr>
              <w:t>B-III – Charakteristika studijního předmětu</w:t>
            </w:r>
          </w:p>
        </w:tc>
      </w:tr>
      <w:tr w:rsidR="00BD26BB" w14:paraId="08CB6EFA" w14:textId="77777777" w:rsidTr="00495DC8">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7253BE0F" w14:textId="77777777" w:rsidR="00BD26BB" w:rsidRDefault="00BD26BB" w:rsidP="00495DC8">
            <w:pPr>
              <w:jc w:val="both"/>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14:paraId="11AF2FDA" w14:textId="77777777" w:rsidR="00BD26BB" w:rsidRPr="009E3DA3" w:rsidRDefault="00BD26BB" w:rsidP="00495DC8">
            <w:pPr>
              <w:jc w:val="both"/>
              <w:rPr>
                <w:b/>
              </w:rPr>
            </w:pPr>
            <w:r w:rsidRPr="009E3DA3">
              <w:rPr>
                <w:b/>
              </w:rPr>
              <w:t>Úvod do kartografie</w:t>
            </w:r>
          </w:p>
        </w:tc>
      </w:tr>
      <w:tr w:rsidR="00BD26BB" w14:paraId="17FB8280"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F6D29CF" w14:textId="77777777" w:rsidR="00BD26BB" w:rsidRDefault="00BD26BB" w:rsidP="00495DC8">
            <w:pPr>
              <w:jc w:val="both"/>
              <w:rPr>
                <w:b/>
              </w:rPr>
            </w:pPr>
            <w:r>
              <w:rPr>
                <w:b/>
              </w:rPr>
              <w:t>Typ předmětu</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19E9E4DC" w14:textId="77777777" w:rsidR="00BD26BB" w:rsidRDefault="00BD26BB" w:rsidP="00495DC8">
            <w:pPr>
              <w:jc w:val="both"/>
            </w:pPr>
            <w:r>
              <w:t>Povinný, ZT</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3CFD8CBC" w14:textId="77777777" w:rsidR="00BD26BB" w:rsidRDefault="00BD26BB" w:rsidP="00495DC8">
            <w:pPr>
              <w:jc w:val="both"/>
            </w:pPr>
            <w:r>
              <w:rPr>
                <w:b/>
              </w:rPr>
              <w:t>doporučený ročník / semestr</w:t>
            </w:r>
          </w:p>
        </w:tc>
        <w:tc>
          <w:tcPr>
            <w:tcW w:w="668" w:type="dxa"/>
            <w:tcBorders>
              <w:top w:val="single" w:sz="4" w:space="0" w:color="000000"/>
              <w:left w:val="single" w:sz="4" w:space="0" w:color="000000"/>
              <w:bottom w:val="single" w:sz="4" w:space="0" w:color="000000"/>
              <w:right w:val="single" w:sz="4" w:space="0" w:color="000000"/>
            </w:tcBorders>
            <w:shd w:val="clear" w:color="auto" w:fill="auto"/>
          </w:tcPr>
          <w:p w14:paraId="660CE6B4" w14:textId="77777777" w:rsidR="00BD26BB" w:rsidRDefault="00BD26BB" w:rsidP="00495DC8">
            <w:pPr>
              <w:jc w:val="both"/>
            </w:pPr>
            <w:r>
              <w:t>2/ZS</w:t>
            </w:r>
          </w:p>
        </w:tc>
      </w:tr>
      <w:tr w:rsidR="00BD26BB" w14:paraId="2440461B"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26CA2CB0" w14:textId="77777777" w:rsidR="00BD26BB" w:rsidRDefault="00BD26BB" w:rsidP="00495DC8">
            <w:pPr>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14:paraId="35211AA7" w14:textId="77777777" w:rsidR="00BD26BB" w:rsidRDefault="00BD26BB" w:rsidP="00495DC8">
            <w:pPr>
              <w:jc w:val="both"/>
            </w:pPr>
            <w:r>
              <w:t xml:space="preserve">14p – 28s </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14:paraId="520853C8" w14:textId="77777777" w:rsidR="00BD26BB" w:rsidRDefault="00BD26BB" w:rsidP="00495DC8">
            <w:pPr>
              <w:jc w:val="both"/>
              <w:rPr>
                <w:b/>
              </w:rPr>
            </w:pPr>
            <w:r>
              <w:rPr>
                <w:b/>
              </w:rPr>
              <w:t xml:space="preserve">hod. </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2482F4B4" w14:textId="527A754D" w:rsidR="00BD26BB" w:rsidRDefault="00BD26BB" w:rsidP="00495DC8">
            <w:pPr>
              <w:jc w:val="both"/>
            </w:pPr>
            <w:del w:id="6556" w:author="Matyas Adam" w:date="2018-11-16T22:28:00Z">
              <w:r w:rsidDel="0048493C">
                <w:delText>42</w:delText>
              </w:r>
            </w:del>
            <w:ins w:id="6557" w:author="Matyas Adam" w:date="2018-11-16T22:28:00Z">
              <w:del w:id="6558" w:author="PS" w:date="2018-11-25T15:26:00Z">
                <w:r w:rsidDel="002A66B1">
                  <w:delText>3</w:delText>
                </w:r>
              </w:del>
            </w:ins>
            <w:ins w:id="6559" w:author="PS" w:date="2018-11-25T15:26:00Z">
              <w:r w:rsidR="002A66B1">
                <w:t>42</w:t>
              </w:r>
            </w:ins>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4EF25716" w14:textId="77777777" w:rsidR="00BD26BB" w:rsidRDefault="00BD26BB" w:rsidP="00495DC8">
            <w:pPr>
              <w:jc w:val="both"/>
              <w:rPr>
                <w:b/>
              </w:rPr>
            </w:pPr>
            <w:r>
              <w:rPr>
                <w:b/>
              </w:rPr>
              <w:t>kreditů</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4203BB96" w14:textId="77777777" w:rsidR="00BD26BB" w:rsidRDefault="00BD26BB" w:rsidP="00495DC8">
            <w:pPr>
              <w:jc w:val="both"/>
            </w:pPr>
            <w:r>
              <w:t>3</w:t>
            </w:r>
          </w:p>
        </w:tc>
      </w:tr>
      <w:tr w:rsidR="00BD26BB" w14:paraId="351F8BC3"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0CE40C4" w14:textId="77777777" w:rsidR="00BD26BB" w:rsidRDefault="00BD26BB" w:rsidP="00495DC8">
            <w:pPr>
              <w:jc w:val="both"/>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13977992" w14:textId="77777777" w:rsidR="00BD26BB" w:rsidRDefault="00BD26BB" w:rsidP="00495DC8">
            <w:pPr>
              <w:jc w:val="both"/>
            </w:pPr>
          </w:p>
        </w:tc>
      </w:tr>
      <w:tr w:rsidR="00BD26BB" w14:paraId="2C44CB38"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16419AC0" w14:textId="77777777" w:rsidR="00BD26BB" w:rsidRDefault="00BD26BB" w:rsidP="00495DC8">
            <w:pPr>
              <w:jc w:val="both"/>
              <w:rPr>
                <w:b/>
              </w:rPr>
            </w:pPr>
            <w:r>
              <w:rPr>
                <w:b/>
              </w:rPr>
              <w:t>Způsob ověření studijních výsledků</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6DDA623B" w14:textId="77777777" w:rsidR="00BD26BB" w:rsidRDefault="00BD26BB" w:rsidP="00495DC8">
            <w:pPr>
              <w:jc w:val="both"/>
            </w:pPr>
            <w:r>
              <w:t>Zápočet, zkouška</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6DF77142" w14:textId="77777777" w:rsidR="00BD26BB" w:rsidRDefault="00BD26BB" w:rsidP="00495DC8">
            <w:pPr>
              <w:jc w:val="both"/>
              <w:rPr>
                <w:b/>
              </w:rPr>
            </w:pPr>
            <w:r>
              <w:rPr>
                <w:b/>
              </w:rPr>
              <w:t>Forma výuky</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0A03F16C" w14:textId="77777777" w:rsidR="00BD26BB" w:rsidRDefault="00BD26BB" w:rsidP="00495DC8">
            <w:pPr>
              <w:jc w:val="both"/>
              <w:rPr>
                <w:ins w:id="6560" w:author="PS" w:date="2018-11-25T15:26:00Z"/>
              </w:rPr>
            </w:pPr>
            <w:del w:id="6561" w:author="Matyas Adam" w:date="2018-11-16T22:28:00Z">
              <w:r w:rsidDel="0048493C">
                <w:delText>Přednášky, cvičení</w:delText>
              </w:r>
            </w:del>
            <w:ins w:id="6562" w:author="Matyas Adam" w:date="2018-11-16T22:28:00Z">
              <w:del w:id="6563" w:author="PS" w:date="2018-11-25T15:26:00Z">
                <w:r w:rsidDel="002A66B1">
                  <w:delText>P, S</w:delText>
                </w:r>
              </w:del>
            </w:ins>
            <w:ins w:id="6564" w:author="PS" w:date="2018-11-25T15:26:00Z">
              <w:r w:rsidR="002A66B1">
                <w:t>přednášky</w:t>
              </w:r>
            </w:ins>
          </w:p>
          <w:p w14:paraId="48C0ECAF" w14:textId="5673458B" w:rsidR="002A66B1" w:rsidRDefault="002A66B1" w:rsidP="00495DC8">
            <w:pPr>
              <w:jc w:val="both"/>
            </w:pPr>
            <w:ins w:id="6565" w:author="PS" w:date="2018-11-25T15:26:00Z">
              <w:r>
                <w:t>semináře</w:t>
              </w:r>
            </w:ins>
          </w:p>
        </w:tc>
      </w:tr>
      <w:tr w:rsidR="00BD26BB" w14:paraId="13062D94"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6634EE6B" w14:textId="5451854A" w:rsidR="00BD26BB" w:rsidRDefault="00BD26BB" w:rsidP="00495DC8">
            <w:pPr>
              <w:jc w:val="both"/>
              <w:rPr>
                <w:b/>
              </w:rPr>
            </w:pPr>
            <w:r>
              <w:rPr>
                <w:b/>
              </w:rPr>
              <w:t>Forma způsobu ověření studijních výsledků a další požadavky na studenta</w:t>
            </w:r>
          </w:p>
        </w:tc>
        <w:tc>
          <w:tcPr>
            <w:tcW w:w="6769" w:type="dxa"/>
            <w:gridSpan w:val="7"/>
            <w:tcBorders>
              <w:top w:val="single" w:sz="4" w:space="0" w:color="000000"/>
              <w:left w:val="single" w:sz="4" w:space="0" w:color="000000"/>
              <w:right w:val="single" w:sz="4" w:space="0" w:color="000000"/>
            </w:tcBorders>
            <w:shd w:val="clear" w:color="auto" w:fill="auto"/>
          </w:tcPr>
          <w:p w14:paraId="17AB7F3A" w14:textId="77777777" w:rsidR="00BD26BB" w:rsidDel="0048493C" w:rsidRDefault="00BD26BB" w:rsidP="00495DC8">
            <w:pPr>
              <w:jc w:val="both"/>
              <w:rPr>
                <w:del w:id="6566" w:author="Matyas Adam" w:date="2018-11-16T22:29:00Z"/>
              </w:rPr>
            </w:pPr>
            <w:del w:id="6567" w:author="Matyas Adam" w:date="2018-11-16T22:29:00Z">
              <w:r w:rsidDel="0048493C">
                <w:delText>Způsob zakončení předmětu – zápočet, zkouška</w:delText>
              </w:r>
            </w:del>
          </w:p>
          <w:p w14:paraId="293C8D51" w14:textId="77777777" w:rsidR="00BD26BB" w:rsidRDefault="00BD26BB" w:rsidP="00495DC8">
            <w:pPr>
              <w:jc w:val="both"/>
            </w:pPr>
            <w:r>
              <w:t>Požadavky na zápočet – zpracování průběžných úkolů dle požadavků vyučujícího, 80% aktivní účast na seminářích, ústní/praktické ověření znalostí/dovedností předmětu v rozsahu znalostí přednášek a seminářů.</w:t>
            </w:r>
          </w:p>
        </w:tc>
      </w:tr>
      <w:tr w:rsidR="00BD26BB" w14:paraId="349960F3" w14:textId="77777777" w:rsidTr="00495DC8">
        <w:trPr>
          <w:trHeight w:val="554"/>
        </w:trPr>
        <w:tc>
          <w:tcPr>
            <w:tcW w:w="9855" w:type="dxa"/>
            <w:gridSpan w:val="8"/>
            <w:tcBorders>
              <w:left w:val="single" w:sz="4" w:space="0" w:color="000000"/>
              <w:bottom w:val="single" w:sz="4" w:space="0" w:color="000000"/>
              <w:right w:val="single" w:sz="4" w:space="0" w:color="000000"/>
            </w:tcBorders>
            <w:shd w:val="clear" w:color="auto" w:fill="auto"/>
          </w:tcPr>
          <w:p w14:paraId="6F0F2F60" w14:textId="77777777" w:rsidR="00BD26BB" w:rsidRDefault="00BD26BB" w:rsidP="00495DC8">
            <w:pPr>
              <w:jc w:val="both"/>
            </w:pPr>
          </w:p>
        </w:tc>
      </w:tr>
      <w:tr w:rsidR="00BD26BB" w14:paraId="501E3AB3" w14:textId="77777777" w:rsidTr="00495DC8">
        <w:trPr>
          <w:trHeight w:val="197"/>
        </w:trPr>
        <w:tc>
          <w:tcPr>
            <w:tcW w:w="3086" w:type="dxa"/>
            <w:tcBorders>
              <w:left w:val="single" w:sz="4" w:space="0" w:color="000000"/>
              <w:bottom w:val="single" w:sz="4" w:space="0" w:color="000000"/>
              <w:right w:val="single" w:sz="4" w:space="0" w:color="000000"/>
            </w:tcBorders>
            <w:shd w:val="clear" w:color="auto" w:fill="F7CAAC"/>
          </w:tcPr>
          <w:p w14:paraId="7B29137B" w14:textId="77777777" w:rsidR="00BD26BB" w:rsidRDefault="00BD26BB" w:rsidP="00495DC8">
            <w:pPr>
              <w:jc w:val="both"/>
              <w:rPr>
                <w:b/>
              </w:rPr>
            </w:pPr>
            <w:r>
              <w:rPr>
                <w:b/>
              </w:rPr>
              <w:t>Garant předmětu</w:t>
            </w:r>
          </w:p>
        </w:tc>
        <w:tc>
          <w:tcPr>
            <w:tcW w:w="6769" w:type="dxa"/>
            <w:gridSpan w:val="7"/>
            <w:tcBorders>
              <w:left w:val="single" w:sz="4" w:space="0" w:color="000000"/>
              <w:bottom w:val="single" w:sz="4" w:space="0" w:color="000000"/>
              <w:right w:val="single" w:sz="4" w:space="0" w:color="000000"/>
            </w:tcBorders>
            <w:shd w:val="clear" w:color="auto" w:fill="auto"/>
          </w:tcPr>
          <w:p w14:paraId="71DD4147" w14:textId="77777777" w:rsidR="00BD26BB" w:rsidRDefault="00BD26BB" w:rsidP="00495DC8">
            <w:pPr>
              <w:jc w:val="both"/>
            </w:pPr>
            <w:r>
              <w:t xml:space="preserve">RNDr. Jakub Trojan, MSc, </w:t>
            </w:r>
            <w:ins w:id="6568" w:author="Matyas Adam" w:date="2018-11-17T02:22:00Z">
              <w:r>
                <w:t xml:space="preserve">MBA, </w:t>
              </w:r>
            </w:ins>
            <w:r>
              <w:t>Ph.D.</w:t>
            </w:r>
          </w:p>
        </w:tc>
      </w:tr>
      <w:tr w:rsidR="00BD26BB" w14:paraId="68F4D170" w14:textId="77777777" w:rsidTr="00495DC8">
        <w:trPr>
          <w:trHeight w:val="243"/>
        </w:trPr>
        <w:tc>
          <w:tcPr>
            <w:tcW w:w="3086" w:type="dxa"/>
            <w:tcBorders>
              <w:left w:val="single" w:sz="4" w:space="0" w:color="000000"/>
              <w:bottom w:val="single" w:sz="4" w:space="0" w:color="000000"/>
              <w:right w:val="single" w:sz="4" w:space="0" w:color="000000"/>
            </w:tcBorders>
            <w:shd w:val="clear" w:color="auto" w:fill="F7CAAC"/>
          </w:tcPr>
          <w:p w14:paraId="32BED33F" w14:textId="77777777" w:rsidR="00BD26BB" w:rsidRDefault="00BD26BB" w:rsidP="00495DC8">
            <w:pPr>
              <w:jc w:val="both"/>
              <w:rPr>
                <w:b/>
              </w:rPr>
            </w:pPr>
            <w:r>
              <w:rPr>
                <w:b/>
              </w:rPr>
              <w:t>Zapojení garanta do výuky předmětu</w:t>
            </w:r>
          </w:p>
        </w:tc>
        <w:tc>
          <w:tcPr>
            <w:tcW w:w="6769" w:type="dxa"/>
            <w:gridSpan w:val="7"/>
            <w:tcBorders>
              <w:left w:val="single" w:sz="4" w:space="0" w:color="000000"/>
              <w:bottom w:val="single" w:sz="4" w:space="0" w:color="000000"/>
              <w:right w:val="single" w:sz="4" w:space="0" w:color="000000"/>
            </w:tcBorders>
            <w:shd w:val="clear" w:color="auto" w:fill="auto"/>
          </w:tcPr>
          <w:p w14:paraId="5DBAF924" w14:textId="77777777" w:rsidR="00BD26BB" w:rsidRDefault="00BD26BB" w:rsidP="00495DC8">
            <w:pPr>
              <w:jc w:val="both"/>
            </w:pPr>
            <w:r w:rsidRPr="00D4222D">
              <w:t xml:space="preserve">Garant stanovuje koncepci předmětu, podílí se na přednáškách v rozsahu </w:t>
            </w:r>
            <w:r>
              <w:t>100</w:t>
            </w:r>
            <w:r w:rsidRPr="00D4222D">
              <w:t xml:space="preserve"> % a dále stanovuje koncepci cvičení a dohlíží na jejich jednotné vedení.</w:t>
            </w:r>
          </w:p>
        </w:tc>
      </w:tr>
      <w:tr w:rsidR="00BD26BB" w14:paraId="71A8C714"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13139D17" w14:textId="77777777" w:rsidR="00BD26BB" w:rsidRDefault="00BD26BB" w:rsidP="00495DC8">
            <w:pPr>
              <w:jc w:val="both"/>
              <w:rPr>
                <w:b/>
              </w:rPr>
            </w:pPr>
            <w:r>
              <w:rPr>
                <w:b/>
              </w:rPr>
              <w:t>Vyučující</w:t>
            </w:r>
          </w:p>
        </w:tc>
        <w:tc>
          <w:tcPr>
            <w:tcW w:w="6769" w:type="dxa"/>
            <w:gridSpan w:val="7"/>
            <w:tcBorders>
              <w:top w:val="single" w:sz="4" w:space="0" w:color="000000"/>
              <w:left w:val="single" w:sz="4" w:space="0" w:color="000000"/>
              <w:right w:val="single" w:sz="4" w:space="0" w:color="000000"/>
            </w:tcBorders>
            <w:shd w:val="clear" w:color="auto" w:fill="auto"/>
          </w:tcPr>
          <w:p w14:paraId="727E484E" w14:textId="77777777" w:rsidR="00BD26BB" w:rsidRDefault="00BD26BB" w:rsidP="00495DC8">
            <w:pPr>
              <w:jc w:val="both"/>
            </w:pPr>
            <w:ins w:id="6569" w:author="Matyas Adam" w:date="2018-11-16T22:28:00Z">
              <w:r>
                <w:t xml:space="preserve">RNDr. Jakub Trojan, MSc, </w:t>
              </w:r>
            </w:ins>
            <w:ins w:id="6570" w:author="Matyas Adam" w:date="2018-11-17T02:22:00Z">
              <w:r>
                <w:t xml:space="preserve">MBA, </w:t>
              </w:r>
            </w:ins>
            <w:ins w:id="6571" w:author="Matyas Adam" w:date="2018-11-16T22:28:00Z">
              <w:r>
                <w:t>Ph.D. – přednášky, semináře (100 %)</w:t>
              </w:r>
            </w:ins>
          </w:p>
        </w:tc>
      </w:tr>
      <w:tr w:rsidR="00BD26BB" w14:paraId="1E29D285" w14:textId="77777777" w:rsidTr="00495DC8">
        <w:trPr>
          <w:trHeight w:val="554"/>
        </w:trPr>
        <w:tc>
          <w:tcPr>
            <w:tcW w:w="9855" w:type="dxa"/>
            <w:gridSpan w:val="8"/>
            <w:tcBorders>
              <w:left w:val="single" w:sz="4" w:space="0" w:color="000000"/>
              <w:bottom w:val="single" w:sz="4" w:space="0" w:color="000000"/>
              <w:right w:val="single" w:sz="4" w:space="0" w:color="000000"/>
            </w:tcBorders>
            <w:shd w:val="clear" w:color="auto" w:fill="auto"/>
          </w:tcPr>
          <w:p w14:paraId="72EA3616" w14:textId="77777777" w:rsidR="00BD26BB" w:rsidRDefault="00BD26BB" w:rsidP="00495DC8">
            <w:pPr>
              <w:jc w:val="both"/>
            </w:pPr>
            <w:del w:id="6572" w:author="Matyas Adam" w:date="2018-11-16T22:28:00Z">
              <w:r w:rsidDel="0048493C">
                <w:delText>RNDr. Jakub Trojan, MSc, Ph.D.</w:delText>
              </w:r>
            </w:del>
            <w:ins w:id="6573" w:author="Jiří Lehejček [2]" w:date="2018-11-14T22:48:00Z">
              <w:del w:id="6574" w:author="Matyas Adam" w:date="2018-11-16T22:28:00Z">
                <w:r w:rsidDel="0048493C">
                  <w:delText xml:space="preserve"> – přednášky, semináře (100 %)</w:delText>
                </w:r>
              </w:del>
            </w:ins>
          </w:p>
        </w:tc>
      </w:tr>
      <w:tr w:rsidR="00BD26BB" w14:paraId="673F4864"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457DFAC7" w14:textId="77777777" w:rsidR="00BD26BB" w:rsidRDefault="00BD26BB" w:rsidP="00495DC8">
            <w:pPr>
              <w:jc w:val="both"/>
              <w:rPr>
                <w:b/>
              </w:rPr>
            </w:pPr>
            <w:r>
              <w:rPr>
                <w:b/>
              </w:rPr>
              <w:t>Stručná anotace předmětu</w:t>
            </w:r>
          </w:p>
        </w:tc>
        <w:tc>
          <w:tcPr>
            <w:tcW w:w="6769" w:type="dxa"/>
            <w:gridSpan w:val="7"/>
            <w:tcBorders>
              <w:top w:val="single" w:sz="4" w:space="0" w:color="000000"/>
              <w:left w:val="single" w:sz="4" w:space="0" w:color="000000"/>
              <w:right w:val="single" w:sz="4" w:space="0" w:color="000000"/>
            </w:tcBorders>
            <w:shd w:val="clear" w:color="auto" w:fill="auto"/>
          </w:tcPr>
          <w:p w14:paraId="0D0A828E" w14:textId="77777777" w:rsidR="00BD26BB" w:rsidRDefault="00BD26BB" w:rsidP="00495DC8">
            <w:pPr>
              <w:jc w:val="both"/>
            </w:pPr>
          </w:p>
        </w:tc>
      </w:tr>
      <w:tr w:rsidR="00BD26BB" w14:paraId="3E79CDAD" w14:textId="77777777" w:rsidTr="00495DC8">
        <w:trPr>
          <w:trHeight w:val="3938"/>
        </w:trPr>
        <w:tc>
          <w:tcPr>
            <w:tcW w:w="9855" w:type="dxa"/>
            <w:gridSpan w:val="8"/>
            <w:tcBorders>
              <w:left w:val="single" w:sz="4" w:space="0" w:color="000000"/>
              <w:bottom w:val="single" w:sz="12" w:space="0" w:color="000000"/>
              <w:right w:val="single" w:sz="4" w:space="0" w:color="000000"/>
            </w:tcBorders>
            <w:shd w:val="clear" w:color="auto" w:fill="auto"/>
          </w:tcPr>
          <w:p w14:paraId="01C9171F" w14:textId="77777777" w:rsidR="00BD26BB" w:rsidRDefault="00BD26BB" w:rsidP="00495DC8">
            <w:pPr>
              <w:jc w:val="both"/>
            </w:pPr>
            <w:r>
              <w:t>Cílem předmětu je seznámit studenty se základy kartografie, jejího postavení v systému vědních disciplín a aplikaci základních teoretických aspektů kartografie v praxi. Důraz je věnován na správné využití základních kartografických metod  a technik při tvorbě tematických map.</w:t>
            </w:r>
          </w:p>
          <w:p w14:paraId="1A88BE3B" w14:textId="77777777" w:rsidR="00BD26BB" w:rsidRDefault="00BD26BB" w:rsidP="00495DC8">
            <w:pPr>
              <w:jc w:val="both"/>
              <w:rPr>
                <w:ins w:id="6575" w:author="Matyas Adam" w:date="2018-11-16T22:33:00Z"/>
              </w:rPr>
            </w:pPr>
          </w:p>
          <w:p w14:paraId="0AF6993B" w14:textId="77777777" w:rsidR="00BD26BB" w:rsidRPr="00A66FAE" w:rsidRDefault="00BD26BB" w:rsidP="00495DC8">
            <w:pPr>
              <w:jc w:val="both"/>
              <w:rPr>
                <w:u w:val="single"/>
                <w:rPrChange w:id="6576" w:author="Matyas Adam" w:date="2018-11-16T22:33:00Z">
                  <w:rPr/>
                </w:rPrChange>
              </w:rPr>
            </w:pPr>
            <w:ins w:id="6577" w:author="Matyas Adam" w:date="2018-11-16T22:33:00Z">
              <w:r w:rsidRPr="00A66FAE">
                <w:rPr>
                  <w:u w:val="single"/>
                  <w:rPrChange w:id="6578" w:author="Matyas Adam" w:date="2018-11-16T22:33:00Z">
                    <w:rPr/>
                  </w:rPrChange>
                </w:rPr>
                <w:t xml:space="preserve">Hlavní </w:t>
              </w:r>
            </w:ins>
            <w:del w:id="6579" w:author="Matyas Adam" w:date="2018-11-16T22:33:00Z">
              <w:r w:rsidRPr="00A66FAE" w:rsidDel="00A66FAE">
                <w:rPr>
                  <w:u w:val="single"/>
                  <w:rPrChange w:id="6580" w:author="Matyas Adam" w:date="2018-11-16T22:33:00Z">
                    <w:rPr/>
                  </w:rPrChange>
                </w:rPr>
                <w:delText>T</w:delText>
              </w:r>
            </w:del>
            <w:ins w:id="6581" w:author="Matyas Adam" w:date="2018-11-16T22:33:00Z">
              <w:r w:rsidRPr="00A66FAE">
                <w:rPr>
                  <w:u w:val="single"/>
                  <w:rPrChange w:id="6582" w:author="Matyas Adam" w:date="2018-11-16T22:33:00Z">
                    <w:rPr/>
                  </w:rPrChange>
                </w:rPr>
                <w:t>t</w:t>
              </w:r>
            </w:ins>
            <w:r w:rsidRPr="00A66FAE">
              <w:rPr>
                <w:u w:val="single"/>
                <w:rPrChange w:id="6583" w:author="Matyas Adam" w:date="2018-11-16T22:33:00Z">
                  <w:rPr/>
                </w:rPrChange>
              </w:rPr>
              <w:t>émata:</w:t>
            </w:r>
          </w:p>
          <w:p w14:paraId="316134F7" w14:textId="1F3FC149" w:rsidR="00BD26BB" w:rsidRDefault="00BD26BB">
            <w:pPr>
              <w:numPr>
                <w:ilvl w:val="0"/>
                <w:numId w:val="109"/>
              </w:numPr>
              <w:jc w:val="both"/>
              <w:pPrChange w:id="6584" w:author="PS" w:date="2018-11-25T15:27:00Z">
                <w:pPr>
                  <w:numPr>
                    <w:numId w:val="37"/>
                  </w:numPr>
                  <w:tabs>
                    <w:tab w:val="num" w:pos="720"/>
                  </w:tabs>
                  <w:ind w:left="720" w:hanging="360"/>
                  <w:jc w:val="both"/>
                </w:pPr>
              </w:pPrChange>
            </w:pPr>
            <w:r>
              <w:t>Úvod do studia kartografie – postavení kartografie v systému vědních disciplín</w:t>
            </w:r>
            <w:ins w:id="6585" w:author="PS" w:date="2018-11-25T15:26:00Z">
              <w:r w:rsidR="002A66B1">
                <w:t>.</w:t>
              </w:r>
            </w:ins>
          </w:p>
          <w:p w14:paraId="7939BAF9" w14:textId="6BE6D48D" w:rsidR="00BD26BB" w:rsidRDefault="00BD26BB">
            <w:pPr>
              <w:numPr>
                <w:ilvl w:val="0"/>
                <w:numId w:val="109"/>
              </w:numPr>
              <w:jc w:val="both"/>
              <w:pPrChange w:id="6586" w:author="PS" w:date="2018-11-25T15:27:00Z">
                <w:pPr>
                  <w:numPr>
                    <w:numId w:val="37"/>
                  </w:numPr>
                  <w:tabs>
                    <w:tab w:val="num" w:pos="720"/>
                  </w:tabs>
                  <w:ind w:left="720" w:hanging="360"/>
                  <w:jc w:val="both"/>
                </w:pPr>
              </w:pPrChange>
            </w:pPr>
            <w:r>
              <w:t>Historie kartografie, organizace kartografů a role kartografie v současném informačním světě</w:t>
            </w:r>
            <w:ins w:id="6587" w:author="PS" w:date="2018-11-25T15:26:00Z">
              <w:r w:rsidR="002A66B1">
                <w:t>.</w:t>
              </w:r>
            </w:ins>
          </w:p>
          <w:p w14:paraId="36C6DB18" w14:textId="1175068F" w:rsidR="00BD26BB" w:rsidRDefault="00BD26BB">
            <w:pPr>
              <w:numPr>
                <w:ilvl w:val="0"/>
                <w:numId w:val="109"/>
              </w:numPr>
              <w:jc w:val="both"/>
              <w:pPrChange w:id="6588" w:author="PS" w:date="2018-11-25T15:27:00Z">
                <w:pPr>
                  <w:numPr>
                    <w:numId w:val="37"/>
                  </w:numPr>
                  <w:tabs>
                    <w:tab w:val="num" w:pos="720"/>
                  </w:tabs>
                  <w:ind w:left="720" w:hanging="360"/>
                  <w:jc w:val="both"/>
                </w:pPr>
              </w:pPrChange>
            </w:pPr>
            <w:r>
              <w:t>Základní pojmy z oblasti kartografie</w:t>
            </w:r>
            <w:ins w:id="6589" w:author="PS" w:date="2018-11-25T15:26:00Z">
              <w:r w:rsidR="002A66B1">
                <w:t>.</w:t>
              </w:r>
            </w:ins>
          </w:p>
          <w:p w14:paraId="05CFEC48" w14:textId="51894DA0" w:rsidR="00BD26BB" w:rsidRDefault="00BD26BB">
            <w:pPr>
              <w:numPr>
                <w:ilvl w:val="0"/>
                <w:numId w:val="109"/>
              </w:numPr>
              <w:jc w:val="both"/>
              <w:pPrChange w:id="6590" w:author="PS" w:date="2018-11-25T15:27:00Z">
                <w:pPr>
                  <w:numPr>
                    <w:numId w:val="37"/>
                  </w:numPr>
                  <w:tabs>
                    <w:tab w:val="num" w:pos="720"/>
                  </w:tabs>
                  <w:ind w:left="720" w:hanging="360"/>
                  <w:jc w:val="both"/>
                </w:pPr>
              </w:pPrChange>
            </w:pPr>
            <w:r>
              <w:t>Souřadnicové systémy (S-JTSK, S-42, ETRS, WGS84)</w:t>
            </w:r>
            <w:ins w:id="6591" w:author="PS" w:date="2018-11-25T15:26:00Z">
              <w:r w:rsidR="002A66B1">
                <w:t>.</w:t>
              </w:r>
            </w:ins>
          </w:p>
          <w:p w14:paraId="14A8415A" w14:textId="1B73DD60" w:rsidR="00BD26BB" w:rsidRDefault="00BD26BB">
            <w:pPr>
              <w:numPr>
                <w:ilvl w:val="0"/>
                <w:numId w:val="109"/>
              </w:numPr>
              <w:jc w:val="both"/>
              <w:pPrChange w:id="6592" w:author="PS" w:date="2018-11-25T15:27:00Z">
                <w:pPr>
                  <w:numPr>
                    <w:numId w:val="37"/>
                  </w:numPr>
                  <w:tabs>
                    <w:tab w:val="num" w:pos="720"/>
                  </w:tabs>
                  <w:ind w:left="720" w:hanging="360"/>
                  <w:jc w:val="both"/>
                </w:pPr>
              </w:pPrChange>
            </w:pPr>
            <w:r>
              <w:t>Přehled kartografických technik a měření</w:t>
            </w:r>
            <w:ins w:id="6593" w:author="PS" w:date="2018-11-25T15:26:00Z">
              <w:r w:rsidR="002A66B1">
                <w:t>.</w:t>
              </w:r>
            </w:ins>
          </w:p>
          <w:p w14:paraId="15DFE035" w14:textId="47007514" w:rsidR="00BD26BB" w:rsidRDefault="00BD26BB">
            <w:pPr>
              <w:numPr>
                <w:ilvl w:val="0"/>
                <w:numId w:val="109"/>
              </w:numPr>
              <w:jc w:val="both"/>
              <w:pPrChange w:id="6594" w:author="PS" w:date="2018-11-25T15:27:00Z">
                <w:pPr>
                  <w:numPr>
                    <w:numId w:val="37"/>
                  </w:numPr>
                  <w:tabs>
                    <w:tab w:val="num" w:pos="720"/>
                  </w:tabs>
                  <w:ind w:left="720" w:hanging="360"/>
                  <w:jc w:val="both"/>
                </w:pPr>
              </w:pPrChange>
            </w:pPr>
            <w:r>
              <w:t>Kompoziční prvky mapy</w:t>
            </w:r>
            <w:ins w:id="6595" w:author="PS" w:date="2018-11-25T15:26:00Z">
              <w:r w:rsidR="002A66B1">
                <w:t>.</w:t>
              </w:r>
            </w:ins>
          </w:p>
          <w:p w14:paraId="48A901CF" w14:textId="0F4E433D" w:rsidR="00BD26BB" w:rsidRDefault="00BD26BB">
            <w:pPr>
              <w:numPr>
                <w:ilvl w:val="0"/>
                <w:numId w:val="109"/>
              </w:numPr>
              <w:jc w:val="both"/>
              <w:pPrChange w:id="6596" w:author="PS" w:date="2018-11-25T15:27:00Z">
                <w:pPr>
                  <w:numPr>
                    <w:numId w:val="37"/>
                  </w:numPr>
                  <w:tabs>
                    <w:tab w:val="num" w:pos="720"/>
                  </w:tabs>
                  <w:ind w:left="720" w:hanging="360"/>
                  <w:jc w:val="both"/>
                </w:pPr>
              </w:pPrChange>
            </w:pPr>
            <w:r>
              <w:t>Design map, barvy v</w:t>
            </w:r>
            <w:del w:id="6597" w:author="PS" w:date="2018-11-25T15:26:00Z">
              <w:r w:rsidDel="002A66B1">
                <w:delText xml:space="preserve"> </w:delText>
              </w:r>
            </w:del>
            <w:ins w:id="6598" w:author="PS" w:date="2018-11-25T15:26:00Z">
              <w:r w:rsidR="002A66B1">
                <w:t> </w:t>
              </w:r>
            </w:ins>
            <w:r>
              <w:t>mapách</w:t>
            </w:r>
            <w:ins w:id="6599" w:author="PS" w:date="2018-11-25T15:26:00Z">
              <w:r w:rsidR="002A66B1">
                <w:t>.</w:t>
              </w:r>
            </w:ins>
          </w:p>
          <w:p w14:paraId="16B730A7" w14:textId="4876360E" w:rsidR="00BD26BB" w:rsidRDefault="00BD26BB">
            <w:pPr>
              <w:numPr>
                <w:ilvl w:val="0"/>
                <w:numId w:val="109"/>
              </w:numPr>
              <w:jc w:val="both"/>
              <w:pPrChange w:id="6600" w:author="PS" w:date="2018-11-25T15:27:00Z">
                <w:pPr>
                  <w:numPr>
                    <w:numId w:val="37"/>
                  </w:numPr>
                  <w:tabs>
                    <w:tab w:val="num" w:pos="720"/>
                  </w:tabs>
                  <w:ind w:left="720" w:hanging="360"/>
                  <w:jc w:val="both"/>
                </w:pPr>
              </w:pPrChange>
            </w:pPr>
            <w:r>
              <w:t>Úvod do geoinformatiky  principy GIS</w:t>
            </w:r>
            <w:ins w:id="6601" w:author="PS" w:date="2018-11-25T15:27:00Z">
              <w:r w:rsidR="002A66B1">
                <w:t>.</w:t>
              </w:r>
            </w:ins>
          </w:p>
          <w:p w14:paraId="0CD230F7" w14:textId="6FC780DB" w:rsidR="00BD26BB" w:rsidRDefault="00BD26BB">
            <w:pPr>
              <w:numPr>
                <w:ilvl w:val="0"/>
                <w:numId w:val="109"/>
              </w:numPr>
              <w:jc w:val="both"/>
              <w:pPrChange w:id="6602" w:author="PS" w:date="2018-11-25T15:27:00Z">
                <w:pPr>
                  <w:numPr>
                    <w:numId w:val="37"/>
                  </w:numPr>
                  <w:tabs>
                    <w:tab w:val="num" w:pos="720"/>
                  </w:tabs>
                  <w:ind w:left="720" w:hanging="360"/>
                  <w:jc w:val="both"/>
                </w:pPr>
              </w:pPrChange>
            </w:pPr>
            <w:r>
              <w:t>HW a SW v</w:t>
            </w:r>
            <w:del w:id="6603" w:author="PS" w:date="2018-11-25T15:27:00Z">
              <w:r w:rsidDel="002A66B1">
                <w:delText xml:space="preserve"> </w:delText>
              </w:r>
            </w:del>
            <w:ins w:id="6604" w:author="PS" w:date="2018-11-25T15:27:00Z">
              <w:r w:rsidR="002A66B1">
                <w:t> </w:t>
              </w:r>
            </w:ins>
            <w:r>
              <w:t>kartografii</w:t>
            </w:r>
            <w:ins w:id="6605" w:author="PS" w:date="2018-11-25T15:27:00Z">
              <w:r w:rsidR="002A66B1">
                <w:t>.</w:t>
              </w:r>
            </w:ins>
          </w:p>
          <w:p w14:paraId="76AD3357" w14:textId="53A7404D" w:rsidR="00BD26BB" w:rsidRDefault="00BD26BB">
            <w:pPr>
              <w:numPr>
                <w:ilvl w:val="0"/>
                <w:numId w:val="109"/>
              </w:numPr>
              <w:jc w:val="both"/>
              <w:pPrChange w:id="6606" w:author="PS" w:date="2018-11-25T15:27:00Z">
                <w:pPr>
                  <w:numPr>
                    <w:numId w:val="37"/>
                  </w:numPr>
                  <w:tabs>
                    <w:tab w:val="num" w:pos="720"/>
                  </w:tabs>
                  <w:ind w:left="720" w:hanging="360"/>
                  <w:jc w:val="both"/>
                </w:pPr>
              </w:pPrChange>
            </w:pPr>
            <w:r>
              <w:t>Geografická data a jejich využití v environmentálních vědách</w:t>
            </w:r>
            <w:ins w:id="6607" w:author="PS" w:date="2018-11-25T15:27:00Z">
              <w:r w:rsidR="002A66B1">
                <w:t>.</w:t>
              </w:r>
            </w:ins>
          </w:p>
          <w:p w14:paraId="6D9798F9" w14:textId="525AB5CB" w:rsidR="00BD26BB" w:rsidRDefault="00BD26BB">
            <w:pPr>
              <w:numPr>
                <w:ilvl w:val="0"/>
                <w:numId w:val="109"/>
              </w:numPr>
              <w:jc w:val="both"/>
              <w:pPrChange w:id="6608" w:author="PS" w:date="2018-11-25T15:27:00Z">
                <w:pPr>
                  <w:numPr>
                    <w:numId w:val="37"/>
                  </w:numPr>
                  <w:tabs>
                    <w:tab w:val="num" w:pos="720"/>
                  </w:tabs>
                  <w:ind w:left="720" w:hanging="360"/>
                  <w:jc w:val="both"/>
                </w:pPr>
              </w:pPrChange>
            </w:pPr>
            <w:r>
              <w:t>Tvorba tematických map – principy (klasifikace dat, generalizace, symbologie, mapové elementy…)</w:t>
            </w:r>
            <w:ins w:id="6609" w:author="PS" w:date="2018-11-25T15:27:00Z">
              <w:r w:rsidR="002A66B1">
                <w:t>.</w:t>
              </w:r>
            </w:ins>
          </w:p>
          <w:p w14:paraId="6BD478C6" w14:textId="7CFD1531" w:rsidR="00BD26BB" w:rsidRDefault="00BD26BB">
            <w:pPr>
              <w:numPr>
                <w:ilvl w:val="0"/>
                <w:numId w:val="109"/>
              </w:numPr>
              <w:jc w:val="both"/>
              <w:pPrChange w:id="6610" w:author="PS" w:date="2018-11-25T15:27:00Z">
                <w:pPr>
                  <w:numPr>
                    <w:numId w:val="37"/>
                  </w:numPr>
                  <w:tabs>
                    <w:tab w:val="num" w:pos="720"/>
                  </w:tabs>
                  <w:ind w:left="720" w:hanging="360"/>
                  <w:jc w:val="both"/>
                </w:pPr>
              </w:pPrChange>
            </w:pPr>
            <w:r>
              <w:t>Navigační systémy – GNSS (GPS, GLONASS, Galileo...)</w:t>
            </w:r>
            <w:ins w:id="6611" w:author="PS" w:date="2018-11-25T15:27:00Z">
              <w:r w:rsidR="002A66B1">
                <w:t>.</w:t>
              </w:r>
            </w:ins>
          </w:p>
          <w:p w14:paraId="512A288F" w14:textId="142300F3" w:rsidR="00BD26BB" w:rsidRDefault="00BD26BB">
            <w:pPr>
              <w:numPr>
                <w:ilvl w:val="0"/>
                <w:numId w:val="109"/>
              </w:numPr>
              <w:jc w:val="both"/>
              <w:pPrChange w:id="6612" w:author="PS" w:date="2018-11-25T15:27:00Z">
                <w:pPr>
                  <w:numPr>
                    <w:numId w:val="37"/>
                  </w:numPr>
                  <w:tabs>
                    <w:tab w:val="num" w:pos="720"/>
                  </w:tabs>
                  <w:ind w:left="720" w:hanging="360"/>
                  <w:jc w:val="both"/>
                </w:pPr>
              </w:pPrChange>
            </w:pPr>
            <w:r>
              <w:t>Location-based services a nové geoinformační technologie</w:t>
            </w:r>
            <w:ins w:id="6613" w:author="PS" w:date="2018-11-25T15:27:00Z">
              <w:r w:rsidR="002A66B1">
                <w:t>.</w:t>
              </w:r>
            </w:ins>
          </w:p>
          <w:p w14:paraId="5962CDB0" w14:textId="1DE81F67" w:rsidR="00BD26BB" w:rsidRDefault="00BD26BB">
            <w:pPr>
              <w:numPr>
                <w:ilvl w:val="0"/>
                <w:numId w:val="109"/>
              </w:numPr>
              <w:jc w:val="both"/>
              <w:pPrChange w:id="6614" w:author="PS" w:date="2018-11-25T15:27:00Z">
                <w:pPr>
                  <w:numPr>
                    <w:numId w:val="37"/>
                  </w:numPr>
                  <w:tabs>
                    <w:tab w:val="num" w:pos="720"/>
                  </w:tabs>
                  <w:ind w:left="720" w:hanging="360"/>
                  <w:jc w:val="both"/>
                </w:pPr>
              </w:pPrChange>
            </w:pPr>
            <w:r>
              <w:t>Chyby v mapách a kritická kartografie</w:t>
            </w:r>
            <w:ins w:id="6615" w:author="PS" w:date="2018-11-25T15:27:00Z">
              <w:r w:rsidR="002A66B1">
                <w:t>.</w:t>
              </w:r>
            </w:ins>
          </w:p>
        </w:tc>
      </w:tr>
      <w:tr w:rsidR="00BD26BB" w14:paraId="7042AA47" w14:textId="77777777" w:rsidTr="00495DC8">
        <w:trPr>
          <w:trHeight w:val="265"/>
        </w:trPr>
        <w:tc>
          <w:tcPr>
            <w:tcW w:w="3654" w:type="dxa"/>
            <w:gridSpan w:val="2"/>
            <w:tcBorders>
              <w:left w:val="single" w:sz="4" w:space="0" w:color="000000"/>
              <w:bottom w:val="single" w:sz="4" w:space="0" w:color="000000"/>
              <w:right w:val="single" w:sz="4" w:space="0" w:color="000000"/>
            </w:tcBorders>
            <w:shd w:val="clear" w:color="auto" w:fill="F7CAAC"/>
          </w:tcPr>
          <w:p w14:paraId="61D43F89" w14:textId="77777777" w:rsidR="00BD26BB" w:rsidRDefault="00BD26BB" w:rsidP="00495DC8">
            <w:pPr>
              <w:jc w:val="both"/>
            </w:pPr>
            <w:r>
              <w:rPr>
                <w:b/>
              </w:rPr>
              <w:t>Studijní literatura a studijní pomůcky</w:t>
            </w:r>
          </w:p>
        </w:tc>
        <w:tc>
          <w:tcPr>
            <w:tcW w:w="6201" w:type="dxa"/>
            <w:gridSpan w:val="6"/>
            <w:tcBorders>
              <w:left w:val="single" w:sz="4" w:space="0" w:color="000000"/>
              <w:right w:val="single" w:sz="4" w:space="0" w:color="000000"/>
            </w:tcBorders>
            <w:shd w:val="clear" w:color="auto" w:fill="auto"/>
          </w:tcPr>
          <w:p w14:paraId="269654DF" w14:textId="77777777" w:rsidR="00BD26BB" w:rsidRDefault="00BD26BB" w:rsidP="00495DC8">
            <w:pPr>
              <w:jc w:val="both"/>
            </w:pPr>
          </w:p>
        </w:tc>
      </w:tr>
      <w:tr w:rsidR="00BD26BB" w14:paraId="1B056B37" w14:textId="77777777" w:rsidTr="00495DC8">
        <w:trPr>
          <w:trHeight w:val="1497"/>
        </w:trPr>
        <w:tc>
          <w:tcPr>
            <w:tcW w:w="9855" w:type="dxa"/>
            <w:gridSpan w:val="8"/>
            <w:tcBorders>
              <w:left w:val="single" w:sz="4" w:space="0" w:color="000000"/>
              <w:bottom w:val="single" w:sz="4" w:space="0" w:color="000000"/>
              <w:right w:val="single" w:sz="4" w:space="0" w:color="000000"/>
            </w:tcBorders>
            <w:shd w:val="clear" w:color="auto" w:fill="auto"/>
          </w:tcPr>
          <w:p w14:paraId="488B59A2" w14:textId="77777777" w:rsidR="00BD26BB" w:rsidRDefault="00BD26BB">
            <w:pPr>
              <w:ind w:left="322" w:hanging="284"/>
              <w:jc w:val="both"/>
              <w:pPrChange w:id="6616" w:author="Matyas Adam" w:date="2018-11-16T22:36:00Z">
                <w:pPr>
                  <w:jc w:val="both"/>
                </w:pPr>
              </w:pPrChange>
            </w:pPr>
            <w:r w:rsidRPr="0048493C">
              <w:rPr>
                <w:b/>
                <w:rPrChange w:id="6617" w:author="Matyas Adam" w:date="2018-11-16T22:29:00Z">
                  <w:rPr/>
                </w:rPrChange>
              </w:rPr>
              <w:t>Povinná literatura</w:t>
            </w:r>
            <w:ins w:id="6618" w:author="Matyas Adam" w:date="2018-11-16T22:29:00Z">
              <w:r>
                <w:rPr>
                  <w:b/>
                </w:rPr>
                <w:t>:</w:t>
              </w:r>
            </w:ins>
          </w:p>
          <w:p w14:paraId="24FA6ECD" w14:textId="77777777" w:rsidR="00BD26BB" w:rsidRDefault="00BD26BB">
            <w:pPr>
              <w:ind w:left="38"/>
              <w:jc w:val="both"/>
              <w:pPrChange w:id="6619" w:author="PS" w:date="2018-11-25T15:27:00Z">
                <w:pPr>
                  <w:pStyle w:val="Odstavecseseznamem"/>
                  <w:numPr>
                    <w:numId w:val="6"/>
                  </w:numPr>
                  <w:ind w:hanging="360"/>
                  <w:jc w:val="both"/>
                </w:pPr>
              </w:pPrChange>
            </w:pPr>
            <w:r>
              <w:t>CAPINERI, C</w:t>
            </w:r>
            <w:del w:id="6620" w:author="Matyas Adam" w:date="2018-11-16T22:29:00Z">
              <w:r w:rsidDel="0048493C">
                <w:delText xml:space="preserve">ristina, </w:delText>
              </w:r>
            </w:del>
            <w:ins w:id="6621" w:author="Matyas Adam" w:date="2018-11-16T22:29:00Z">
              <w:r>
                <w:t xml:space="preserve">., </w:t>
              </w:r>
            </w:ins>
            <w:del w:id="6622" w:author="Matyas Adam" w:date="2018-11-16T22:31:00Z">
              <w:r w:rsidDel="0048493C">
                <w:delText xml:space="preserve">Mordechai </w:delText>
              </w:r>
            </w:del>
            <w:r>
              <w:t>HAKLAY</w:t>
            </w:r>
            <w:ins w:id="6623" w:author="Matyas Adam" w:date="2018-11-16T22:30:00Z">
              <w:r>
                <w:t>, M.</w:t>
              </w:r>
            </w:ins>
            <w:r>
              <w:t xml:space="preserve">, </w:t>
            </w:r>
            <w:del w:id="6624" w:author="Matyas Adam" w:date="2018-11-16T22:31:00Z">
              <w:r w:rsidDel="0048493C">
                <w:delText xml:space="preserve">Haosheng </w:delText>
              </w:r>
            </w:del>
            <w:r>
              <w:t>HUANG</w:t>
            </w:r>
            <w:ins w:id="6625" w:author="Matyas Adam" w:date="2018-11-16T22:30:00Z">
              <w:r>
                <w:t>, H.</w:t>
              </w:r>
            </w:ins>
            <w:r>
              <w:t xml:space="preserve">, </w:t>
            </w:r>
            <w:del w:id="6626" w:author="Matyas Adam" w:date="2018-11-16T22:30:00Z">
              <w:r w:rsidDel="0048493C">
                <w:delText>Vyron A</w:delText>
              </w:r>
            </w:del>
            <w:ins w:id="6627" w:author="Matyas Adam" w:date="2018-11-16T22:30:00Z">
              <w:r>
                <w:t>A</w:t>
              </w:r>
            </w:ins>
            <w:r>
              <w:t>NTONIOU</w:t>
            </w:r>
            <w:ins w:id="6628" w:author="Matyas Adam" w:date="2018-11-16T22:30:00Z">
              <w:r>
                <w:t>, V.</w:t>
              </w:r>
            </w:ins>
            <w:r>
              <w:t xml:space="preserve">, </w:t>
            </w:r>
            <w:del w:id="6629" w:author="Matyas Adam" w:date="2018-11-16T22:30:00Z">
              <w:r w:rsidDel="0048493C">
                <w:delText>Juhani K</w:delText>
              </w:r>
            </w:del>
            <w:ins w:id="6630" w:author="Matyas Adam" w:date="2018-11-16T22:30:00Z">
              <w:r>
                <w:t>K</w:t>
              </w:r>
            </w:ins>
            <w:r>
              <w:t>ETTUNEN</w:t>
            </w:r>
            <w:ins w:id="6631" w:author="Matyas Adam" w:date="2018-11-16T22:30:00Z">
              <w:r>
                <w:t>, J.</w:t>
              </w:r>
            </w:ins>
            <w:r>
              <w:t>,</w:t>
            </w:r>
            <w:del w:id="6632" w:author="Matyas Adam" w:date="2018-11-16T22:30:00Z">
              <w:r w:rsidDel="0048493C">
                <w:delText xml:space="preserve"> Frank</w:delText>
              </w:r>
            </w:del>
            <w:r>
              <w:t xml:space="preserve"> OSTERMANN</w:t>
            </w:r>
            <w:ins w:id="6633" w:author="Matyas Adam" w:date="2018-11-16T22:30:00Z">
              <w:r>
                <w:t xml:space="preserve">, F., </w:t>
              </w:r>
            </w:ins>
            <w:del w:id="6634" w:author="Matyas Adam" w:date="2018-11-16T22:30:00Z">
              <w:r w:rsidDel="0048493C">
                <w:delText xml:space="preserve"> a Ross </w:delText>
              </w:r>
            </w:del>
            <w:r>
              <w:t>PURVES</w:t>
            </w:r>
            <w:ins w:id="6635" w:author="Matyas Adam" w:date="2018-11-16T22:30:00Z">
              <w:r>
                <w:t>, R.</w:t>
              </w:r>
            </w:ins>
            <w:r>
              <w:t>. European handbook of crowdsourced geographic information. London: Ubiquity Press, 2016, viii, 464. ISBN 978-1-909188-79-2.</w:t>
            </w:r>
          </w:p>
          <w:p w14:paraId="367964DF" w14:textId="77777777" w:rsidR="00BD26BB" w:rsidRDefault="00BD26BB">
            <w:pPr>
              <w:ind w:left="38"/>
              <w:jc w:val="both"/>
              <w:pPrChange w:id="6636" w:author="PS" w:date="2018-11-25T15:27:00Z">
                <w:pPr>
                  <w:pStyle w:val="Odstavecseseznamem"/>
                  <w:numPr>
                    <w:numId w:val="6"/>
                  </w:numPr>
                  <w:ind w:hanging="360"/>
                  <w:jc w:val="both"/>
                </w:pPr>
              </w:pPrChange>
            </w:pPr>
            <w:r>
              <w:t>LONGLEY, P</w:t>
            </w:r>
            <w:ins w:id="6637" w:author="Matyas Adam" w:date="2018-11-16T22:31:00Z">
              <w:r>
                <w:t>.</w:t>
              </w:r>
            </w:ins>
            <w:del w:id="6638" w:author="Matyas Adam" w:date="2018-11-16T22:31:00Z">
              <w:r w:rsidDel="0048493C">
                <w:delText>aul</w:delText>
              </w:r>
            </w:del>
            <w:r>
              <w:t xml:space="preserve">, </w:t>
            </w:r>
            <w:del w:id="6639" w:author="Matyas Adam" w:date="2018-11-16T22:31:00Z">
              <w:r w:rsidDel="0048493C">
                <w:delText xml:space="preserve">Michael F. </w:delText>
              </w:r>
            </w:del>
            <w:r>
              <w:t>GOODCHILD,</w:t>
            </w:r>
            <w:ins w:id="6640" w:author="Matyas Adam" w:date="2018-11-16T22:31:00Z">
              <w:r>
                <w:t xml:space="preserve"> M. F., </w:t>
              </w:r>
            </w:ins>
            <w:r>
              <w:t xml:space="preserve"> </w:t>
            </w:r>
            <w:del w:id="6641" w:author="Matyas Adam" w:date="2018-11-16T22:31:00Z">
              <w:r w:rsidDel="0048493C">
                <w:delText xml:space="preserve">D. J. </w:delText>
              </w:r>
            </w:del>
            <w:r>
              <w:t>MAGUIRE</w:t>
            </w:r>
            <w:ins w:id="6642" w:author="Matyas Adam" w:date="2018-11-16T22:31:00Z">
              <w:r>
                <w:t xml:space="preserve">, D. J., </w:t>
              </w:r>
            </w:ins>
            <w:del w:id="6643" w:author="Matyas Adam" w:date="2018-11-16T22:31:00Z">
              <w:r w:rsidDel="0048493C">
                <w:delText xml:space="preserve"> a David </w:delText>
              </w:r>
            </w:del>
            <w:r>
              <w:t>RHIND</w:t>
            </w:r>
            <w:ins w:id="6644" w:author="Matyas Adam" w:date="2018-11-16T22:31:00Z">
              <w:r>
                <w:t>, D</w:t>
              </w:r>
            </w:ins>
            <w:r>
              <w:t>. Geographic information science &amp; systems. Fourth edition. Hoboken: Wiley, 2015, xvi, 477. ISBN 978-1-118-67695-0.</w:t>
            </w:r>
          </w:p>
          <w:p w14:paraId="6A1F93E7" w14:textId="77777777" w:rsidR="00BD26BB" w:rsidRDefault="00BD26BB">
            <w:pPr>
              <w:ind w:left="38"/>
              <w:jc w:val="both"/>
              <w:pPrChange w:id="6645" w:author="PS" w:date="2018-11-25T15:27:00Z">
                <w:pPr>
                  <w:pStyle w:val="Odstavecseseznamem"/>
                  <w:numPr>
                    <w:numId w:val="6"/>
                  </w:numPr>
                  <w:ind w:hanging="360"/>
                  <w:jc w:val="both"/>
                </w:pPr>
              </w:pPrChange>
            </w:pPr>
            <w:r>
              <w:t xml:space="preserve">SLOCUM, </w:t>
            </w:r>
            <w:del w:id="6646" w:author="Matyas Adam" w:date="2018-11-16T22:31:00Z">
              <w:r w:rsidDel="0048493C">
                <w:delText xml:space="preserve">Terry </w:delText>
              </w:r>
            </w:del>
            <w:ins w:id="6647" w:author="Matyas Adam" w:date="2018-11-16T22:31:00Z">
              <w:r>
                <w:t xml:space="preserve">T. </w:t>
              </w:r>
            </w:ins>
            <w:r>
              <w:t xml:space="preserve">A. Thematic cartography and geovisualization. 3rd ed. Upper Saddle River, N.J.: Pearson Prentice Hall, </w:t>
            </w:r>
            <w:del w:id="6648" w:author="Matyas Adam" w:date="2018-11-16T22:32:00Z">
              <w:r w:rsidDel="000477F2">
                <w:delText>c</w:delText>
              </w:r>
            </w:del>
            <w:r>
              <w:t>2010, x, 561 s., 48 s. obr. příl. Prentice Hall series in geographic information science. ISBN 978-0-13-801006-5.</w:t>
            </w:r>
          </w:p>
          <w:p w14:paraId="5879FD67" w14:textId="77777777" w:rsidR="00BD26BB" w:rsidDel="00A73F38" w:rsidRDefault="00BD26BB">
            <w:pPr>
              <w:ind w:left="38"/>
              <w:jc w:val="both"/>
              <w:rPr>
                <w:del w:id="6649" w:author="Matyas Adam" w:date="2018-11-16T22:29:00Z"/>
              </w:rPr>
              <w:pPrChange w:id="6650" w:author="PS" w:date="2018-11-25T15:27:00Z">
                <w:pPr>
                  <w:ind w:left="322" w:hanging="322"/>
                  <w:jc w:val="both"/>
                </w:pPr>
              </w:pPrChange>
            </w:pPr>
            <w:r>
              <w:t xml:space="preserve">TEUNISSEN, </w:t>
            </w:r>
            <w:del w:id="6651" w:author="Matyas Adam" w:date="2018-11-16T22:31:00Z">
              <w:r w:rsidDel="0048493C">
                <w:delText xml:space="preserve">Peter </w:delText>
              </w:r>
            </w:del>
            <w:ins w:id="6652" w:author="Matyas Adam" w:date="2018-11-16T22:31:00Z">
              <w:r>
                <w:t>P.</w:t>
              </w:r>
            </w:ins>
            <w:ins w:id="6653" w:author="Matyas Adam" w:date="2018-11-16T22:32:00Z">
              <w:r>
                <w:t xml:space="preserve"> </w:t>
              </w:r>
            </w:ins>
            <w:r>
              <w:t>J. G.</w:t>
            </w:r>
            <w:del w:id="6654" w:author="Matyas Adam" w:date="2018-11-16T22:32:00Z">
              <w:r w:rsidDel="0048493C">
                <w:delText xml:space="preserve"> a</w:delText>
              </w:r>
            </w:del>
            <w:ins w:id="6655" w:author="Matyas Adam" w:date="2018-11-16T22:32:00Z">
              <w:r>
                <w:t xml:space="preserve">, </w:t>
              </w:r>
            </w:ins>
            <w:del w:id="6656" w:author="Matyas Adam" w:date="2018-11-16T22:32:00Z">
              <w:r w:rsidDel="0048493C">
                <w:delText xml:space="preserve"> Oliver </w:delText>
              </w:r>
            </w:del>
            <w:r>
              <w:t>MONTENBRUCK</w:t>
            </w:r>
            <w:ins w:id="6657" w:author="Matyas Adam" w:date="2018-11-16T22:32:00Z">
              <w:r>
                <w:t>, O</w:t>
              </w:r>
            </w:ins>
            <w:r>
              <w:t>. Springer handbook of global navigation satellite systems. Cham: Springer, 2017, xxxii, 1328. Springer handbooks. ISBN 978-3-319-42926-7.</w:t>
            </w:r>
          </w:p>
          <w:p w14:paraId="5AFB3541" w14:textId="77777777" w:rsidR="00BD26BB" w:rsidRDefault="00BD26BB">
            <w:pPr>
              <w:ind w:left="38"/>
              <w:jc w:val="both"/>
              <w:rPr>
                <w:ins w:id="6658" w:author="Matyas Adam" w:date="2018-11-16T22:36:00Z"/>
              </w:rPr>
              <w:pPrChange w:id="6659" w:author="PS" w:date="2018-11-25T15:27:00Z">
                <w:pPr>
                  <w:pStyle w:val="Odstavecseseznamem"/>
                  <w:jc w:val="both"/>
                </w:pPr>
              </w:pPrChange>
            </w:pPr>
          </w:p>
          <w:p w14:paraId="7236DA79" w14:textId="77777777" w:rsidR="00BD26BB" w:rsidRDefault="00BD26BB">
            <w:pPr>
              <w:ind w:left="38"/>
              <w:jc w:val="both"/>
              <w:pPrChange w:id="6660" w:author="PS" w:date="2018-11-25T15:27:00Z">
                <w:pPr>
                  <w:pStyle w:val="Odstavecseseznamem"/>
                  <w:jc w:val="both"/>
                </w:pPr>
              </w:pPrChange>
            </w:pPr>
            <w:ins w:id="6661" w:author="Matyas Adam" w:date="2018-11-16T22:36:00Z">
              <w:r>
                <w:t xml:space="preserve"> </w:t>
              </w:r>
              <w:r w:rsidRPr="00A70703">
                <w:t>Materiály dostupné v e-learningovém kurzu předmětu v LMS Moodle na </w:t>
              </w:r>
              <w:r w:rsidRPr="00A70703">
                <w:fldChar w:fldCharType="begin"/>
              </w:r>
              <w:r>
                <w:instrText xml:space="preserve"> HYPERLINK "http://vyuka.flkr.utb.cz/" \t "_blank" </w:instrText>
              </w:r>
              <w:r w:rsidRPr="00A70703">
                <w:fldChar w:fldCharType="separate"/>
              </w:r>
              <w:r w:rsidRPr="00A70703">
                <w:t>http://vyuka.flkr.utb.cz</w:t>
              </w:r>
              <w:r w:rsidRPr="00A70703">
                <w:fldChar w:fldCharType="end"/>
              </w:r>
            </w:ins>
          </w:p>
          <w:p w14:paraId="3D684852" w14:textId="77777777" w:rsidR="00BD26BB" w:rsidRDefault="00BD26BB">
            <w:pPr>
              <w:ind w:left="322" w:hanging="284"/>
              <w:jc w:val="both"/>
              <w:pPrChange w:id="6662" w:author="Matyas Adam" w:date="2018-11-16T22:36:00Z">
                <w:pPr>
                  <w:jc w:val="both"/>
                </w:pPr>
              </w:pPrChange>
            </w:pPr>
            <w:r w:rsidRPr="0048493C">
              <w:rPr>
                <w:b/>
                <w:rPrChange w:id="6663" w:author="Matyas Adam" w:date="2018-11-16T22:29:00Z">
                  <w:rPr/>
                </w:rPrChange>
              </w:rPr>
              <w:t>Doporučená literatura</w:t>
            </w:r>
            <w:ins w:id="6664" w:author="Matyas Adam" w:date="2018-11-16T22:29:00Z">
              <w:r>
                <w:rPr>
                  <w:b/>
                </w:rPr>
                <w:t>:</w:t>
              </w:r>
            </w:ins>
          </w:p>
          <w:p w14:paraId="64AB4F13" w14:textId="77777777" w:rsidR="00BD26BB" w:rsidRDefault="00BD26BB">
            <w:pPr>
              <w:ind w:left="322"/>
              <w:jc w:val="both"/>
              <w:pPrChange w:id="6665" w:author="PS" w:date="2018-11-25T15:27:00Z">
                <w:pPr>
                  <w:pStyle w:val="Odstavecseseznamem"/>
                  <w:numPr>
                    <w:numId w:val="6"/>
                  </w:numPr>
                  <w:ind w:hanging="360"/>
                  <w:jc w:val="both"/>
                </w:pPr>
              </w:pPrChange>
            </w:pPr>
            <w:r>
              <w:t xml:space="preserve">CHANG, </w:t>
            </w:r>
            <w:del w:id="6666" w:author="Matyas Adam" w:date="2018-11-16T22:32:00Z">
              <w:r w:rsidDel="000477F2">
                <w:delText>Kang-Tsung</w:delText>
              </w:r>
            </w:del>
            <w:ins w:id="6667" w:author="Matyas Adam" w:date="2018-11-16T22:32:00Z">
              <w:r>
                <w:t>K.-T</w:t>
              </w:r>
            </w:ins>
            <w:r>
              <w:t>. Introduction to geographic information systems. Eighth edition. New York: McGraw-Hill Education, 2016, xvi, 429. ISBN 978-981-4636-21-6.</w:t>
            </w:r>
          </w:p>
        </w:tc>
      </w:tr>
      <w:tr w:rsidR="00BD26BB" w14:paraId="1A04E713" w14:textId="77777777" w:rsidTr="00495DC8">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39EED241" w14:textId="77777777" w:rsidR="00BD26BB" w:rsidRDefault="00BD26BB" w:rsidP="00495DC8">
            <w:pPr>
              <w:jc w:val="center"/>
              <w:rPr>
                <w:b/>
              </w:rPr>
            </w:pPr>
            <w:r>
              <w:rPr>
                <w:b/>
              </w:rPr>
              <w:t>Informace ke kombinované nebo distanční formě</w:t>
            </w:r>
          </w:p>
        </w:tc>
      </w:tr>
      <w:tr w:rsidR="00BD26BB" w14:paraId="0EA52314" w14:textId="77777777" w:rsidTr="00495DC8">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Pr>
          <w:p w14:paraId="4921871D" w14:textId="77777777" w:rsidR="00BD26BB" w:rsidRDefault="00BD26BB" w:rsidP="00495DC8">
            <w:pPr>
              <w:jc w:val="both"/>
            </w:pPr>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14:paraId="26493AC1" w14:textId="77777777" w:rsidR="00BD26BB" w:rsidRDefault="00BD26BB" w:rsidP="00495DC8">
            <w:pPr>
              <w:jc w:val="both"/>
            </w:pPr>
          </w:p>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14:paraId="625FC212" w14:textId="77777777" w:rsidR="00BD26BB" w:rsidRDefault="00BD26BB" w:rsidP="00495DC8">
            <w:pPr>
              <w:jc w:val="both"/>
              <w:rPr>
                <w:b/>
              </w:rPr>
            </w:pPr>
            <w:r>
              <w:rPr>
                <w:b/>
              </w:rPr>
              <w:t xml:space="preserve">hodin </w:t>
            </w:r>
          </w:p>
        </w:tc>
      </w:tr>
      <w:tr w:rsidR="00BD26BB" w14:paraId="4DD39828" w14:textId="77777777" w:rsidTr="00495DC8">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703F7760" w14:textId="77777777" w:rsidR="00BD26BB" w:rsidRDefault="00BD26BB" w:rsidP="00495DC8">
            <w:pPr>
              <w:jc w:val="both"/>
              <w:rPr>
                <w:b/>
              </w:rPr>
            </w:pPr>
            <w:r>
              <w:rPr>
                <w:b/>
              </w:rPr>
              <w:t>Informace o způsobu kontaktu s vyučujícím</w:t>
            </w:r>
          </w:p>
        </w:tc>
      </w:tr>
      <w:tr w:rsidR="00BD26BB" w14:paraId="79E1C136" w14:textId="77777777" w:rsidTr="00495DC8">
        <w:trPr>
          <w:trHeight w:val="187"/>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49812127" w14:textId="77777777" w:rsidR="00BD26BB" w:rsidRDefault="00BD26BB" w:rsidP="00495DC8">
            <w:pPr>
              <w:jc w:val="both"/>
            </w:pPr>
          </w:p>
        </w:tc>
      </w:tr>
    </w:tbl>
    <w:p w14:paraId="64BE31F8" w14:textId="77777777" w:rsidR="00BD26BB" w:rsidDel="00A66FAE" w:rsidRDefault="00BD26BB">
      <w:pPr>
        <w:spacing w:after="160" w:line="259" w:lineRule="auto"/>
        <w:rPr>
          <w:del w:id="6668" w:author="Matyas Adam" w:date="2018-11-16T22:32:00Z"/>
        </w:rPr>
      </w:pPr>
    </w:p>
    <w:p w14:paraId="6F8FF2F3" w14:textId="77777777" w:rsidR="00BD26BB" w:rsidRDefault="00BD26BB">
      <w:pPr>
        <w:spacing w:after="160" w:line="259" w:lineRule="auto"/>
      </w:pPr>
      <w:del w:id="6669" w:author="Matyas Adam" w:date="2018-11-16T22:32:00Z">
        <w:r w:rsidDel="00A66FAE">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3930D5E3" w14:textId="77777777" w:rsidTr="00495DC8">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006837C9" w14:textId="77777777" w:rsidR="00BD26BB" w:rsidRDefault="00BD26BB" w:rsidP="00495DC8">
            <w:pPr>
              <w:jc w:val="both"/>
              <w:rPr>
                <w:b/>
                <w:sz w:val="28"/>
              </w:rPr>
            </w:pPr>
            <w:r>
              <w:br w:type="page"/>
            </w:r>
            <w:r>
              <w:rPr>
                <w:b/>
                <w:sz w:val="28"/>
              </w:rPr>
              <w:t>B-III – Charakteristika studijního předmětu</w:t>
            </w:r>
          </w:p>
        </w:tc>
      </w:tr>
      <w:tr w:rsidR="00BD26BB" w14:paraId="5BE474F5" w14:textId="77777777" w:rsidTr="00495DC8">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218A4454" w14:textId="77777777" w:rsidR="00BD26BB" w:rsidRDefault="00BD26BB" w:rsidP="00495DC8">
            <w:pPr>
              <w:jc w:val="both"/>
              <w:rPr>
                <w:b/>
              </w:rPr>
            </w:pPr>
            <w:r>
              <w:rPr>
                <w:b/>
              </w:rPr>
              <w:t>Název studijního předmětu</w:t>
            </w:r>
          </w:p>
        </w:tc>
        <w:tc>
          <w:tcPr>
            <w:tcW w:w="6769" w:type="dxa"/>
            <w:gridSpan w:val="7"/>
            <w:tcBorders>
              <w:top w:val="double" w:sz="4" w:space="0" w:color="auto"/>
              <w:left w:val="single" w:sz="4" w:space="0" w:color="auto"/>
              <w:bottom w:val="single" w:sz="4" w:space="0" w:color="auto"/>
              <w:right w:val="single" w:sz="4" w:space="0" w:color="auto"/>
            </w:tcBorders>
          </w:tcPr>
          <w:p w14:paraId="506C0ABA" w14:textId="77777777" w:rsidR="00BD26BB" w:rsidRPr="009E3DA3" w:rsidRDefault="00BD26BB" w:rsidP="00495DC8">
            <w:pPr>
              <w:jc w:val="both"/>
              <w:rPr>
                <w:b/>
              </w:rPr>
            </w:pPr>
            <w:r w:rsidRPr="009E3DA3">
              <w:rPr>
                <w:b/>
              </w:rPr>
              <w:t>Úvod do práva</w:t>
            </w:r>
          </w:p>
        </w:tc>
      </w:tr>
      <w:tr w:rsidR="00BD26BB" w14:paraId="5D7AD04E"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667D0B7" w14:textId="77777777" w:rsidR="00BD26BB" w:rsidRDefault="00BD26BB" w:rsidP="00495DC8">
            <w:pPr>
              <w:jc w:val="both"/>
              <w:rPr>
                <w:b/>
              </w:rPr>
            </w:pPr>
            <w:r>
              <w:rPr>
                <w:b/>
              </w:rPr>
              <w:t>Typ předmětu</w:t>
            </w:r>
          </w:p>
        </w:tc>
        <w:tc>
          <w:tcPr>
            <w:tcW w:w="3406" w:type="dxa"/>
            <w:gridSpan w:val="4"/>
            <w:tcBorders>
              <w:top w:val="single" w:sz="4" w:space="0" w:color="auto"/>
              <w:left w:val="single" w:sz="4" w:space="0" w:color="auto"/>
              <w:bottom w:val="single" w:sz="4" w:space="0" w:color="auto"/>
              <w:right w:val="single" w:sz="4" w:space="0" w:color="auto"/>
            </w:tcBorders>
          </w:tcPr>
          <w:p w14:paraId="37BEE408" w14:textId="77777777" w:rsidR="00BD26BB" w:rsidRDefault="00BD26BB" w:rsidP="00495DC8">
            <w:pPr>
              <w:jc w:val="both"/>
            </w:pPr>
            <w:ins w:id="6670" w:author="Matyas Adam" w:date="2018-11-16T22:32:00Z">
              <w:r>
                <w:t>P</w:t>
              </w:r>
            </w:ins>
            <w:del w:id="6671" w:author="Matyas Adam" w:date="2018-11-16T22:32:00Z">
              <w:r w:rsidDel="00A66FAE">
                <w:delText>p</w:delText>
              </w:r>
            </w:del>
            <w:r>
              <w:t>ovinný</w:t>
            </w:r>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13EE1CC" w14:textId="77777777" w:rsidR="00BD26BB" w:rsidRDefault="00BD26BB" w:rsidP="00495DC8">
            <w:pPr>
              <w:jc w:val="both"/>
            </w:pPr>
            <w:r>
              <w:rPr>
                <w:b/>
              </w:rPr>
              <w:t>doporučený ročník / semestr</w:t>
            </w:r>
          </w:p>
        </w:tc>
        <w:tc>
          <w:tcPr>
            <w:tcW w:w="668" w:type="dxa"/>
            <w:tcBorders>
              <w:top w:val="single" w:sz="4" w:space="0" w:color="auto"/>
              <w:left w:val="single" w:sz="4" w:space="0" w:color="auto"/>
              <w:bottom w:val="single" w:sz="4" w:space="0" w:color="auto"/>
              <w:right w:val="single" w:sz="4" w:space="0" w:color="auto"/>
            </w:tcBorders>
          </w:tcPr>
          <w:p w14:paraId="54690F3F" w14:textId="77777777" w:rsidR="00BD26BB" w:rsidRDefault="00BD26BB" w:rsidP="00495DC8">
            <w:pPr>
              <w:jc w:val="both"/>
            </w:pPr>
            <w:r>
              <w:t>1/ZS</w:t>
            </w:r>
          </w:p>
        </w:tc>
      </w:tr>
      <w:tr w:rsidR="00BD26BB" w14:paraId="43BDA898"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B963A2B" w14:textId="77777777" w:rsidR="00BD26BB" w:rsidRDefault="00BD26BB" w:rsidP="00495DC8">
            <w:pPr>
              <w:jc w:val="both"/>
              <w:rPr>
                <w:b/>
              </w:rPr>
            </w:pPr>
            <w:r>
              <w:rPr>
                <w:b/>
              </w:rPr>
              <w:t>Rozsah studijního předmětu</w:t>
            </w:r>
          </w:p>
        </w:tc>
        <w:tc>
          <w:tcPr>
            <w:tcW w:w="1701" w:type="dxa"/>
            <w:gridSpan w:val="2"/>
            <w:tcBorders>
              <w:top w:val="single" w:sz="4" w:space="0" w:color="auto"/>
              <w:left w:val="single" w:sz="4" w:space="0" w:color="auto"/>
              <w:bottom w:val="single" w:sz="4" w:space="0" w:color="auto"/>
              <w:right w:val="single" w:sz="4" w:space="0" w:color="auto"/>
            </w:tcBorders>
          </w:tcPr>
          <w:p w14:paraId="5D426ACC" w14:textId="77777777" w:rsidR="00BD26BB" w:rsidRDefault="00BD26BB" w:rsidP="00495DC8">
            <w:pPr>
              <w:jc w:val="both"/>
            </w:pPr>
            <w:r>
              <w:t>14p-14s</w:t>
            </w:r>
            <w:del w:id="6672" w:author="Jiří Lehejček [2]" w:date="2018-11-14T22:48:00Z">
              <w:r w:rsidDel="006E1C97">
                <w:delText>-01</w:delText>
              </w:r>
            </w:del>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5807F285" w14:textId="77777777" w:rsidR="00BD26BB" w:rsidRDefault="00BD26BB" w:rsidP="00495DC8">
            <w:pPr>
              <w:jc w:val="both"/>
              <w:rPr>
                <w:b/>
              </w:rPr>
            </w:pPr>
            <w:r>
              <w:rPr>
                <w:b/>
              </w:rPr>
              <w:t xml:space="preserve">hod. </w:t>
            </w:r>
          </w:p>
        </w:tc>
        <w:tc>
          <w:tcPr>
            <w:tcW w:w="816" w:type="dxa"/>
            <w:tcBorders>
              <w:top w:val="single" w:sz="4" w:space="0" w:color="auto"/>
              <w:left w:val="single" w:sz="4" w:space="0" w:color="auto"/>
              <w:bottom w:val="single" w:sz="4" w:space="0" w:color="auto"/>
              <w:right w:val="single" w:sz="4" w:space="0" w:color="auto"/>
            </w:tcBorders>
          </w:tcPr>
          <w:p w14:paraId="43EFAD0F" w14:textId="102EA927" w:rsidR="00BD26BB" w:rsidRDefault="00BD26BB" w:rsidP="00495DC8">
            <w:pPr>
              <w:jc w:val="both"/>
            </w:pPr>
            <w:ins w:id="6673" w:author="Matyas Adam" w:date="2018-11-16T22:37:00Z">
              <w:del w:id="6674" w:author="PS" w:date="2018-11-25T15:27:00Z">
                <w:r w:rsidDel="002A66B1">
                  <w:delText>2</w:delText>
                </w:r>
              </w:del>
            </w:ins>
            <w:ins w:id="6675" w:author="PS" w:date="2018-11-25T15:27:00Z">
              <w:r w:rsidR="002A66B1">
                <w:t>28</w:t>
              </w:r>
            </w:ins>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5CCF02FF" w14:textId="77777777" w:rsidR="00BD26BB" w:rsidRDefault="00BD26BB" w:rsidP="00495DC8">
            <w:pPr>
              <w:jc w:val="both"/>
              <w:rPr>
                <w:b/>
              </w:rPr>
            </w:pPr>
            <w:r>
              <w:rPr>
                <w:b/>
              </w:rPr>
              <w:t>kreditů</w:t>
            </w:r>
          </w:p>
        </w:tc>
        <w:tc>
          <w:tcPr>
            <w:tcW w:w="1207" w:type="dxa"/>
            <w:gridSpan w:val="2"/>
            <w:tcBorders>
              <w:top w:val="single" w:sz="4" w:space="0" w:color="auto"/>
              <w:left w:val="single" w:sz="4" w:space="0" w:color="auto"/>
              <w:bottom w:val="single" w:sz="4" w:space="0" w:color="auto"/>
              <w:right w:val="single" w:sz="4" w:space="0" w:color="auto"/>
            </w:tcBorders>
          </w:tcPr>
          <w:p w14:paraId="0CB2D5B8" w14:textId="77777777" w:rsidR="00BD26BB" w:rsidRDefault="00BD26BB" w:rsidP="00495DC8">
            <w:pPr>
              <w:jc w:val="both"/>
            </w:pPr>
            <w:r>
              <w:t>3</w:t>
            </w:r>
          </w:p>
        </w:tc>
      </w:tr>
      <w:tr w:rsidR="00BD26BB" w14:paraId="4C40E3A6"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DF9A443" w14:textId="77777777" w:rsidR="00BD26BB" w:rsidRDefault="00BD26BB" w:rsidP="00495DC8">
            <w:pPr>
              <w:jc w:val="both"/>
              <w:rPr>
                <w:b/>
                <w:sz w:val="22"/>
              </w:rPr>
            </w:pPr>
            <w:r>
              <w:rPr>
                <w:b/>
              </w:rPr>
              <w:t>Prerekvizity, korekvizity, ekvivalence</w:t>
            </w:r>
          </w:p>
        </w:tc>
        <w:tc>
          <w:tcPr>
            <w:tcW w:w="6769" w:type="dxa"/>
            <w:gridSpan w:val="7"/>
            <w:tcBorders>
              <w:top w:val="single" w:sz="4" w:space="0" w:color="auto"/>
              <w:left w:val="single" w:sz="4" w:space="0" w:color="auto"/>
              <w:bottom w:val="single" w:sz="4" w:space="0" w:color="auto"/>
              <w:right w:val="single" w:sz="4" w:space="0" w:color="auto"/>
            </w:tcBorders>
          </w:tcPr>
          <w:p w14:paraId="4D1F7E66" w14:textId="77777777" w:rsidR="00BD26BB" w:rsidRDefault="00BD26BB" w:rsidP="00495DC8">
            <w:pPr>
              <w:jc w:val="both"/>
            </w:pPr>
          </w:p>
        </w:tc>
      </w:tr>
      <w:tr w:rsidR="00BD26BB" w14:paraId="3371DB73"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706A33EA" w14:textId="77777777" w:rsidR="00BD26BB" w:rsidRDefault="00BD26BB" w:rsidP="00495DC8">
            <w:pPr>
              <w:jc w:val="both"/>
              <w:rPr>
                <w:b/>
              </w:rPr>
            </w:pPr>
            <w:r>
              <w:rPr>
                <w:b/>
              </w:rPr>
              <w:t>Způsob ověření studijních výsledků</w:t>
            </w:r>
          </w:p>
        </w:tc>
        <w:tc>
          <w:tcPr>
            <w:tcW w:w="3406" w:type="dxa"/>
            <w:gridSpan w:val="4"/>
            <w:tcBorders>
              <w:top w:val="single" w:sz="4" w:space="0" w:color="auto"/>
              <w:left w:val="single" w:sz="4" w:space="0" w:color="auto"/>
              <w:bottom w:val="single" w:sz="4" w:space="0" w:color="auto"/>
              <w:right w:val="single" w:sz="4" w:space="0" w:color="auto"/>
            </w:tcBorders>
          </w:tcPr>
          <w:p w14:paraId="35568554" w14:textId="77777777" w:rsidR="00BD26BB" w:rsidRDefault="00BD26BB" w:rsidP="00495DC8">
            <w:pPr>
              <w:jc w:val="both"/>
            </w:pPr>
            <w:del w:id="6676" w:author="Matyas Adam" w:date="2018-11-16T22:33:00Z">
              <w:r w:rsidDel="00A66FAE">
                <w:delText>klz</w:delText>
              </w:r>
            </w:del>
            <w:ins w:id="6677" w:author="Matyas Adam" w:date="2018-11-16T22:33:00Z">
              <w:r>
                <w:t>Klasifikovaný zápočet</w:t>
              </w:r>
            </w:ins>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5345C1F4" w14:textId="77777777" w:rsidR="00BD26BB" w:rsidRDefault="00BD26BB" w:rsidP="00495DC8">
            <w:pPr>
              <w:jc w:val="both"/>
              <w:rPr>
                <w:b/>
              </w:rPr>
            </w:pPr>
            <w:r>
              <w:rPr>
                <w:b/>
              </w:rPr>
              <w:t>Forma výuky</w:t>
            </w:r>
          </w:p>
        </w:tc>
        <w:tc>
          <w:tcPr>
            <w:tcW w:w="1207" w:type="dxa"/>
            <w:gridSpan w:val="2"/>
            <w:tcBorders>
              <w:top w:val="single" w:sz="4" w:space="0" w:color="auto"/>
              <w:left w:val="single" w:sz="4" w:space="0" w:color="auto"/>
              <w:bottom w:val="single" w:sz="4" w:space="0" w:color="auto"/>
              <w:right w:val="single" w:sz="4" w:space="0" w:color="auto"/>
            </w:tcBorders>
          </w:tcPr>
          <w:p w14:paraId="6FCEFCE7" w14:textId="77777777" w:rsidR="00BD26BB" w:rsidRDefault="00BD26BB" w:rsidP="00495DC8">
            <w:pPr>
              <w:jc w:val="both"/>
              <w:rPr>
                <w:ins w:id="6678" w:author="PS" w:date="2018-11-25T15:27:00Z"/>
              </w:rPr>
            </w:pPr>
            <w:del w:id="6679" w:author="Matyas Adam" w:date="2018-11-16T22:32:00Z">
              <w:r w:rsidDel="00A66FAE">
                <w:delText>Přednáška, seminář</w:delText>
              </w:r>
            </w:del>
            <w:ins w:id="6680" w:author="Matyas Adam" w:date="2018-11-16T22:32:00Z">
              <w:del w:id="6681" w:author="PS" w:date="2018-11-25T15:27:00Z">
                <w:r w:rsidDel="002A66B1">
                  <w:delText>P, S</w:delText>
                </w:r>
              </w:del>
            </w:ins>
            <w:ins w:id="6682" w:author="PS" w:date="2018-11-25T15:27:00Z">
              <w:r w:rsidR="002A66B1">
                <w:t>přednášky</w:t>
              </w:r>
            </w:ins>
          </w:p>
          <w:p w14:paraId="362E90B2" w14:textId="2ABDB4DF" w:rsidR="002A66B1" w:rsidRDefault="002A66B1" w:rsidP="00495DC8">
            <w:pPr>
              <w:jc w:val="both"/>
            </w:pPr>
            <w:ins w:id="6683" w:author="PS" w:date="2018-11-25T15:27:00Z">
              <w:r>
                <w:t>semináře</w:t>
              </w:r>
            </w:ins>
          </w:p>
        </w:tc>
      </w:tr>
      <w:tr w:rsidR="00BD26BB" w14:paraId="78FAE180"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31FC9C00" w14:textId="72C92C84" w:rsidR="00BD26BB" w:rsidRDefault="00BD26BB" w:rsidP="00495DC8">
            <w:pPr>
              <w:jc w:val="both"/>
              <w:rPr>
                <w:b/>
              </w:rPr>
            </w:pPr>
            <w:r>
              <w:rPr>
                <w:b/>
              </w:rPr>
              <w:t>Forma způsobu ověření studijních výsledků a další požadavky na studenta</w:t>
            </w:r>
          </w:p>
        </w:tc>
        <w:tc>
          <w:tcPr>
            <w:tcW w:w="6769" w:type="dxa"/>
            <w:gridSpan w:val="7"/>
            <w:tcBorders>
              <w:top w:val="single" w:sz="4" w:space="0" w:color="auto"/>
              <w:left w:val="single" w:sz="4" w:space="0" w:color="auto"/>
              <w:bottom w:val="nil"/>
              <w:right w:val="single" w:sz="4" w:space="0" w:color="auto"/>
            </w:tcBorders>
          </w:tcPr>
          <w:p w14:paraId="42F981F1" w14:textId="77777777" w:rsidR="00BD26BB" w:rsidRDefault="00BD26BB" w:rsidP="00495DC8">
            <w:pPr>
              <w:jc w:val="both"/>
            </w:pPr>
            <w:r>
              <w:t>Písemný test a ústní zkouška</w:t>
            </w:r>
          </w:p>
        </w:tc>
      </w:tr>
      <w:tr w:rsidR="00BD26BB" w14:paraId="4E518654" w14:textId="77777777" w:rsidTr="00495DC8">
        <w:trPr>
          <w:trHeight w:val="554"/>
        </w:trPr>
        <w:tc>
          <w:tcPr>
            <w:tcW w:w="9855" w:type="dxa"/>
            <w:gridSpan w:val="8"/>
            <w:tcBorders>
              <w:top w:val="nil"/>
              <w:left w:val="single" w:sz="4" w:space="0" w:color="auto"/>
              <w:bottom w:val="single" w:sz="4" w:space="0" w:color="auto"/>
              <w:right w:val="single" w:sz="4" w:space="0" w:color="auto"/>
            </w:tcBorders>
          </w:tcPr>
          <w:p w14:paraId="4BA9DB5E" w14:textId="77777777" w:rsidR="00BD26BB" w:rsidRDefault="00BD26BB" w:rsidP="00495DC8">
            <w:pPr>
              <w:jc w:val="both"/>
            </w:pPr>
          </w:p>
        </w:tc>
      </w:tr>
      <w:tr w:rsidR="00BD26BB" w14:paraId="52B81269" w14:textId="77777777" w:rsidTr="00495DC8">
        <w:trPr>
          <w:trHeight w:val="197"/>
        </w:trPr>
        <w:tc>
          <w:tcPr>
            <w:tcW w:w="3086" w:type="dxa"/>
            <w:tcBorders>
              <w:top w:val="nil"/>
              <w:left w:val="single" w:sz="4" w:space="0" w:color="auto"/>
              <w:bottom w:val="single" w:sz="4" w:space="0" w:color="auto"/>
              <w:right w:val="single" w:sz="4" w:space="0" w:color="auto"/>
            </w:tcBorders>
            <w:shd w:val="clear" w:color="auto" w:fill="F7CAAC"/>
            <w:hideMark/>
          </w:tcPr>
          <w:p w14:paraId="289B34E9" w14:textId="77777777" w:rsidR="00BD26BB" w:rsidRDefault="00BD26BB" w:rsidP="00495DC8">
            <w:pPr>
              <w:jc w:val="both"/>
              <w:rPr>
                <w:b/>
              </w:rPr>
            </w:pPr>
            <w:r>
              <w:rPr>
                <w:b/>
              </w:rPr>
              <w:t>Garant předmětu</w:t>
            </w:r>
          </w:p>
        </w:tc>
        <w:tc>
          <w:tcPr>
            <w:tcW w:w="6769" w:type="dxa"/>
            <w:gridSpan w:val="7"/>
            <w:tcBorders>
              <w:top w:val="nil"/>
              <w:left w:val="single" w:sz="4" w:space="0" w:color="auto"/>
              <w:bottom w:val="single" w:sz="4" w:space="0" w:color="auto"/>
              <w:right w:val="single" w:sz="4" w:space="0" w:color="auto"/>
            </w:tcBorders>
          </w:tcPr>
          <w:p w14:paraId="654993CD" w14:textId="77777777" w:rsidR="00BD26BB" w:rsidRDefault="00BD26BB" w:rsidP="00495DC8">
            <w:pPr>
              <w:jc w:val="both"/>
            </w:pPr>
            <w:r>
              <w:t>JUDr. Jaromír Maňásek</w:t>
            </w:r>
          </w:p>
        </w:tc>
      </w:tr>
      <w:tr w:rsidR="00BD26BB" w14:paraId="3C588E17" w14:textId="77777777" w:rsidTr="00495DC8">
        <w:trPr>
          <w:trHeight w:val="243"/>
        </w:trPr>
        <w:tc>
          <w:tcPr>
            <w:tcW w:w="3086" w:type="dxa"/>
            <w:tcBorders>
              <w:top w:val="nil"/>
              <w:left w:val="single" w:sz="4" w:space="0" w:color="auto"/>
              <w:bottom w:val="single" w:sz="4" w:space="0" w:color="auto"/>
              <w:right w:val="single" w:sz="4" w:space="0" w:color="auto"/>
            </w:tcBorders>
            <w:shd w:val="clear" w:color="auto" w:fill="F7CAAC"/>
            <w:hideMark/>
          </w:tcPr>
          <w:p w14:paraId="7AA73868" w14:textId="77777777" w:rsidR="00BD26BB" w:rsidRDefault="00BD26BB" w:rsidP="00495DC8">
            <w:pPr>
              <w:jc w:val="both"/>
              <w:rPr>
                <w:b/>
              </w:rPr>
            </w:pPr>
            <w:r>
              <w:rPr>
                <w:b/>
              </w:rPr>
              <w:t>Zapojení garanta do výuky předmětu</w:t>
            </w:r>
          </w:p>
        </w:tc>
        <w:tc>
          <w:tcPr>
            <w:tcW w:w="6769" w:type="dxa"/>
            <w:gridSpan w:val="7"/>
            <w:tcBorders>
              <w:top w:val="nil"/>
              <w:left w:val="single" w:sz="4" w:space="0" w:color="auto"/>
              <w:bottom w:val="single" w:sz="4" w:space="0" w:color="auto"/>
              <w:right w:val="single" w:sz="4" w:space="0" w:color="auto"/>
            </w:tcBorders>
          </w:tcPr>
          <w:p w14:paraId="7C2BEE0E" w14:textId="77777777" w:rsidR="00BD26BB" w:rsidRDefault="00BD26BB" w:rsidP="00495DC8">
            <w:pPr>
              <w:jc w:val="both"/>
            </w:pPr>
            <w:r w:rsidRPr="00D4222D">
              <w:t xml:space="preserve">Garant stanovuje koncepci předmětu, podílí se na přednáškách v rozsahu </w:t>
            </w:r>
            <w:r>
              <w:t>100</w:t>
            </w:r>
            <w:r w:rsidRPr="00D4222D">
              <w:t xml:space="preserve"> % a dále stanovuje koncepci cvičení a dohlíží na jejich jednotné vedení.</w:t>
            </w:r>
          </w:p>
        </w:tc>
      </w:tr>
      <w:tr w:rsidR="00BD26BB" w14:paraId="7F593EB0"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C4FDDB3" w14:textId="77777777" w:rsidR="00BD26BB" w:rsidRDefault="00BD26BB" w:rsidP="00495DC8">
            <w:pPr>
              <w:jc w:val="both"/>
              <w:rPr>
                <w:b/>
              </w:rPr>
            </w:pPr>
            <w:r>
              <w:rPr>
                <w:b/>
              </w:rPr>
              <w:t>Vyučující</w:t>
            </w:r>
          </w:p>
        </w:tc>
        <w:tc>
          <w:tcPr>
            <w:tcW w:w="6769" w:type="dxa"/>
            <w:gridSpan w:val="7"/>
            <w:tcBorders>
              <w:top w:val="single" w:sz="4" w:space="0" w:color="auto"/>
              <w:left w:val="single" w:sz="4" w:space="0" w:color="auto"/>
              <w:bottom w:val="nil"/>
              <w:right w:val="single" w:sz="4" w:space="0" w:color="auto"/>
            </w:tcBorders>
          </w:tcPr>
          <w:p w14:paraId="0EF8F199" w14:textId="77777777" w:rsidR="00BD26BB" w:rsidRDefault="00BD26BB" w:rsidP="00495DC8">
            <w:pPr>
              <w:jc w:val="both"/>
            </w:pPr>
            <w:r>
              <w:t>JUDr. Jaromír Maňásek</w:t>
            </w:r>
            <w:ins w:id="6684" w:author="Jiří Lehejček [2]" w:date="2018-11-14T22:48:00Z">
              <w:r>
                <w:t xml:space="preserve"> – přednášky, semináře (100 %)</w:t>
              </w:r>
            </w:ins>
          </w:p>
        </w:tc>
      </w:tr>
      <w:tr w:rsidR="00BD26BB" w14:paraId="731B9D60" w14:textId="77777777" w:rsidTr="00495DC8">
        <w:trPr>
          <w:trHeight w:val="554"/>
        </w:trPr>
        <w:tc>
          <w:tcPr>
            <w:tcW w:w="9855" w:type="dxa"/>
            <w:gridSpan w:val="8"/>
            <w:tcBorders>
              <w:top w:val="nil"/>
              <w:left w:val="single" w:sz="4" w:space="0" w:color="auto"/>
              <w:bottom w:val="single" w:sz="4" w:space="0" w:color="auto"/>
              <w:right w:val="single" w:sz="4" w:space="0" w:color="auto"/>
            </w:tcBorders>
          </w:tcPr>
          <w:p w14:paraId="1DC6EA6A" w14:textId="77777777" w:rsidR="00BD26BB" w:rsidRDefault="00BD26BB" w:rsidP="00495DC8">
            <w:pPr>
              <w:jc w:val="both"/>
            </w:pPr>
          </w:p>
        </w:tc>
      </w:tr>
      <w:tr w:rsidR="00BD26BB" w14:paraId="26A461DD" w14:textId="77777777" w:rsidTr="00495DC8">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57166E9" w14:textId="77777777" w:rsidR="00BD26BB" w:rsidRDefault="00BD26BB" w:rsidP="00495DC8">
            <w:pPr>
              <w:jc w:val="both"/>
              <w:rPr>
                <w:b/>
              </w:rPr>
            </w:pPr>
            <w:r>
              <w:rPr>
                <w:b/>
              </w:rPr>
              <w:t>Stručná anotace předmětu</w:t>
            </w:r>
          </w:p>
        </w:tc>
        <w:tc>
          <w:tcPr>
            <w:tcW w:w="6769" w:type="dxa"/>
            <w:gridSpan w:val="7"/>
            <w:tcBorders>
              <w:top w:val="single" w:sz="4" w:space="0" w:color="auto"/>
              <w:left w:val="single" w:sz="4" w:space="0" w:color="auto"/>
              <w:bottom w:val="nil"/>
              <w:right w:val="single" w:sz="4" w:space="0" w:color="auto"/>
            </w:tcBorders>
          </w:tcPr>
          <w:p w14:paraId="6A85B602" w14:textId="77777777" w:rsidR="00BD26BB" w:rsidRDefault="00BD26BB" w:rsidP="00495DC8">
            <w:pPr>
              <w:jc w:val="both"/>
            </w:pPr>
          </w:p>
        </w:tc>
      </w:tr>
      <w:tr w:rsidR="00BD26BB" w14:paraId="6C17BFBF" w14:textId="77777777" w:rsidTr="00495DC8">
        <w:trPr>
          <w:trHeight w:val="3459"/>
        </w:trPr>
        <w:tc>
          <w:tcPr>
            <w:tcW w:w="9855" w:type="dxa"/>
            <w:gridSpan w:val="8"/>
            <w:tcBorders>
              <w:top w:val="nil"/>
              <w:left w:val="single" w:sz="4" w:space="0" w:color="auto"/>
              <w:bottom w:val="single" w:sz="12" w:space="0" w:color="auto"/>
              <w:right w:val="single" w:sz="4" w:space="0" w:color="auto"/>
            </w:tcBorders>
          </w:tcPr>
          <w:p w14:paraId="0B4B2DC9" w14:textId="77777777" w:rsidR="00BD26BB" w:rsidRDefault="00BD26BB" w:rsidP="00495DC8">
            <w:pPr>
              <w:jc w:val="both"/>
            </w:pPr>
            <w:r>
              <w:t>Cílem předmětu je seznámit studenty se základními principy ústavního práva České republiky, probrat Ústavu ČR a Listinu základních práv a svobod, následně pak probrat základy občanského práva, zejména občanského práva hmotného dle občanského zákoníku. V závěru semestru budou studenti stručně seznámeni s dalšími odvětvími českého práva. Na první semestr pak může navázat semestr druhý s odvětvím správní právo a mělo by navázat právo životního prostředí.</w:t>
            </w:r>
          </w:p>
          <w:p w14:paraId="5E282AF8" w14:textId="77777777" w:rsidR="00BD26BB" w:rsidRDefault="00BD26BB" w:rsidP="00495DC8">
            <w:pPr>
              <w:jc w:val="both"/>
              <w:rPr>
                <w:ins w:id="6685" w:author="Matyas Adam" w:date="2018-11-16T22:33:00Z"/>
              </w:rPr>
            </w:pPr>
            <w:r>
              <w:t>První státy a jejich organizace. Diktatury a demokracie. Vznik práva.</w:t>
            </w:r>
          </w:p>
          <w:p w14:paraId="460559B7" w14:textId="77777777" w:rsidR="00BD26BB" w:rsidRDefault="00BD26BB" w:rsidP="00495DC8">
            <w:pPr>
              <w:jc w:val="both"/>
              <w:rPr>
                <w:ins w:id="6686" w:author="Matyas Adam" w:date="2018-11-16T22:33:00Z"/>
              </w:rPr>
            </w:pPr>
          </w:p>
          <w:p w14:paraId="564F915A" w14:textId="77777777" w:rsidR="00BD26BB" w:rsidRPr="00A66FAE" w:rsidRDefault="00BD26BB" w:rsidP="00495DC8">
            <w:pPr>
              <w:jc w:val="both"/>
              <w:rPr>
                <w:u w:val="single"/>
                <w:rPrChange w:id="6687" w:author="Matyas Adam" w:date="2018-11-16T22:33:00Z">
                  <w:rPr/>
                </w:rPrChange>
              </w:rPr>
            </w:pPr>
            <w:ins w:id="6688" w:author="Matyas Adam" w:date="2018-11-16T22:33:00Z">
              <w:r w:rsidRPr="00A66FAE">
                <w:rPr>
                  <w:u w:val="single"/>
                  <w:rPrChange w:id="6689" w:author="Matyas Adam" w:date="2018-11-16T22:33:00Z">
                    <w:rPr/>
                  </w:rPrChange>
                </w:rPr>
                <w:t>Hlavní témata:</w:t>
              </w:r>
            </w:ins>
          </w:p>
          <w:p w14:paraId="45881BA9" w14:textId="77777777" w:rsidR="00BD26BB" w:rsidRDefault="00BD26BB">
            <w:pPr>
              <w:pStyle w:val="Odstavecseseznamem"/>
              <w:numPr>
                <w:ilvl w:val="0"/>
                <w:numId w:val="110"/>
              </w:numPr>
              <w:suppressAutoHyphens w:val="0"/>
              <w:jc w:val="both"/>
              <w:pPrChange w:id="6690" w:author="PS" w:date="2018-11-25T15:28:00Z">
                <w:pPr>
                  <w:pStyle w:val="Odstavecseseznamem"/>
                  <w:numPr>
                    <w:numId w:val="38"/>
                  </w:numPr>
                  <w:tabs>
                    <w:tab w:val="num" w:pos="720"/>
                  </w:tabs>
                  <w:suppressAutoHyphens w:val="0"/>
                  <w:ind w:hanging="360"/>
                  <w:jc w:val="both"/>
                </w:pPr>
              </w:pPrChange>
            </w:pPr>
            <w:r>
              <w:t>Vývoj států a vývoj práva do dnešní doby.</w:t>
            </w:r>
          </w:p>
          <w:p w14:paraId="119A06CD" w14:textId="77777777" w:rsidR="00BD26BB" w:rsidRDefault="00BD26BB">
            <w:pPr>
              <w:pStyle w:val="Odstavecseseznamem"/>
              <w:numPr>
                <w:ilvl w:val="0"/>
                <w:numId w:val="110"/>
              </w:numPr>
              <w:suppressAutoHyphens w:val="0"/>
              <w:jc w:val="both"/>
              <w:pPrChange w:id="6691" w:author="PS" w:date="2018-11-25T15:28:00Z">
                <w:pPr>
                  <w:pStyle w:val="Odstavecseseznamem"/>
                  <w:numPr>
                    <w:numId w:val="38"/>
                  </w:numPr>
                  <w:tabs>
                    <w:tab w:val="num" w:pos="720"/>
                  </w:tabs>
                  <w:suppressAutoHyphens w:val="0"/>
                  <w:ind w:hanging="360"/>
                  <w:jc w:val="both"/>
                </w:pPr>
              </w:pPrChange>
            </w:pPr>
            <w:r>
              <w:t>Ústavní právo jako základní právní odvětví.</w:t>
            </w:r>
          </w:p>
          <w:p w14:paraId="5D03A93B" w14:textId="77777777" w:rsidR="00BD26BB" w:rsidRDefault="00BD26BB">
            <w:pPr>
              <w:pStyle w:val="Odstavecseseznamem"/>
              <w:numPr>
                <w:ilvl w:val="0"/>
                <w:numId w:val="110"/>
              </w:numPr>
              <w:suppressAutoHyphens w:val="0"/>
              <w:jc w:val="both"/>
              <w:pPrChange w:id="6692" w:author="PS" w:date="2018-11-25T15:28:00Z">
                <w:pPr>
                  <w:pStyle w:val="Odstavecseseznamem"/>
                  <w:numPr>
                    <w:numId w:val="38"/>
                  </w:numPr>
                  <w:tabs>
                    <w:tab w:val="num" w:pos="720"/>
                  </w:tabs>
                  <w:suppressAutoHyphens w:val="0"/>
                  <w:ind w:hanging="360"/>
                  <w:jc w:val="both"/>
                </w:pPr>
              </w:pPrChange>
            </w:pPr>
            <w:r>
              <w:t>Ústava a její nezastupitelný význam v demokratickém státě.</w:t>
            </w:r>
          </w:p>
          <w:p w14:paraId="70803690" w14:textId="77777777" w:rsidR="00BD26BB" w:rsidRDefault="00BD26BB">
            <w:pPr>
              <w:pStyle w:val="Odstavecseseznamem"/>
              <w:numPr>
                <w:ilvl w:val="0"/>
                <w:numId w:val="110"/>
              </w:numPr>
              <w:suppressAutoHyphens w:val="0"/>
              <w:jc w:val="both"/>
              <w:pPrChange w:id="6693" w:author="PS" w:date="2018-11-25T15:28:00Z">
                <w:pPr>
                  <w:pStyle w:val="Odstavecseseznamem"/>
                  <w:numPr>
                    <w:numId w:val="38"/>
                  </w:numPr>
                  <w:tabs>
                    <w:tab w:val="num" w:pos="720"/>
                  </w:tabs>
                  <w:suppressAutoHyphens w:val="0"/>
                  <w:ind w:hanging="360"/>
                  <w:jc w:val="both"/>
                </w:pPr>
              </w:pPrChange>
            </w:pPr>
            <w:r>
              <w:t>Moc zákonodárná, moc výkonná a moc soudní.</w:t>
            </w:r>
          </w:p>
          <w:p w14:paraId="01BA355E" w14:textId="77777777" w:rsidR="00BD26BB" w:rsidRDefault="00BD26BB">
            <w:pPr>
              <w:pStyle w:val="Odstavecseseznamem"/>
              <w:numPr>
                <w:ilvl w:val="0"/>
                <w:numId w:val="110"/>
              </w:numPr>
              <w:suppressAutoHyphens w:val="0"/>
              <w:jc w:val="both"/>
              <w:pPrChange w:id="6694" w:author="PS" w:date="2018-11-25T15:28:00Z">
                <w:pPr>
                  <w:pStyle w:val="Odstavecseseznamem"/>
                  <w:numPr>
                    <w:numId w:val="38"/>
                  </w:numPr>
                  <w:tabs>
                    <w:tab w:val="num" w:pos="720"/>
                  </w:tabs>
                  <w:suppressAutoHyphens w:val="0"/>
                  <w:ind w:hanging="360"/>
                  <w:jc w:val="both"/>
                </w:pPr>
              </w:pPrChange>
            </w:pPr>
            <w:r>
              <w:t>Další státní orgány v současné ČR a jejich úkoly, samospráva.</w:t>
            </w:r>
          </w:p>
          <w:p w14:paraId="5F9DFEC9" w14:textId="77777777" w:rsidR="00BD26BB" w:rsidRDefault="00BD26BB">
            <w:pPr>
              <w:pStyle w:val="Odstavecseseznamem"/>
              <w:numPr>
                <w:ilvl w:val="0"/>
                <w:numId w:val="110"/>
              </w:numPr>
              <w:suppressAutoHyphens w:val="0"/>
              <w:jc w:val="both"/>
              <w:pPrChange w:id="6695" w:author="PS" w:date="2018-11-25T15:28:00Z">
                <w:pPr>
                  <w:pStyle w:val="Odstavecseseznamem"/>
                  <w:numPr>
                    <w:numId w:val="38"/>
                  </w:numPr>
                  <w:tabs>
                    <w:tab w:val="num" w:pos="720"/>
                  </w:tabs>
                  <w:suppressAutoHyphens w:val="0"/>
                  <w:ind w:hanging="360"/>
                  <w:jc w:val="both"/>
                </w:pPr>
              </w:pPrChange>
            </w:pPr>
            <w:r>
              <w:t>Listina základních práv a svobod České republiky.</w:t>
            </w:r>
          </w:p>
          <w:p w14:paraId="4B44423B" w14:textId="77777777" w:rsidR="00BD26BB" w:rsidRDefault="00BD26BB">
            <w:pPr>
              <w:pStyle w:val="Odstavecseseznamem"/>
              <w:numPr>
                <w:ilvl w:val="0"/>
                <w:numId w:val="110"/>
              </w:numPr>
              <w:suppressAutoHyphens w:val="0"/>
              <w:jc w:val="both"/>
              <w:pPrChange w:id="6696" w:author="PS" w:date="2018-11-25T15:28:00Z">
                <w:pPr>
                  <w:pStyle w:val="Odstavecseseznamem"/>
                  <w:numPr>
                    <w:numId w:val="38"/>
                  </w:numPr>
                  <w:tabs>
                    <w:tab w:val="num" w:pos="720"/>
                  </w:tabs>
                  <w:suppressAutoHyphens w:val="0"/>
                  <w:ind w:hanging="360"/>
                  <w:jc w:val="both"/>
                </w:pPr>
              </w:pPrChange>
            </w:pPr>
            <w:r>
              <w:t>Základní lidská práva a svobody a návaznost dalších zákonů.</w:t>
            </w:r>
          </w:p>
          <w:p w14:paraId="14ADC0C8" w14:textId="77777777" w:rsidR="00BD26BB" w:rsidRDefault="00BD26BB">
            <w:pPr>
              <w:pStyle w:val="Odstavecseseznamem"/>
              <w:numPr>
                <w:ilvl w:val="0"/>
                <w:numId w:val="110"/>
              </w:numPr>
              <w:suppressAutoHyphens w:val="0"/>
              <w:jc w:val="both"/>
              <w:pPrChange w:id="6697" w:author="PS" w:date="2018-11-25T15:28:00Z">
                <w:pPr>
                  <w:pStyle w:val="Odstavecseseznamem"/>
                  <w:numPr>
                    <w:numId w:val="38"/>
                  </w:numPr>
                  <w:tabs>
                    <w:tab w:val="num" w:pos="720"/>
                  </w:tabs>
                  <w:suppressAutoHyphens w:val="0"/>
                  <w:ind w:hanging="360"/>
                  <w:jc w:val="both"/>
                </w:pPr>
              </w:pPrChange>
            </w:pPr>
            <w:r>
              <w:t>Další práva, svobody a povinnosti lidí v právních normách.</w:t>
            </w:r>
          </w:p>
          <w:p w14:paraId="68C968FC" w14:textId="77777777" w:rsidR="00BD26BB" w:rsidRDefault="00BD26BB">
            <w:pPr>
              <w:pStyle w:val="Odstavecseseznamem"/>
              <w:numPr>
                <w:ilvl w:val="0"/>
                <w:numId w:val="110"/>
              </w:numPr>
              <w:suppressAutoHyphens w:val="0"/>
              <w:jc w:val="both"/>
              <w:pPrChange w:id="6698" w:author="PS" w:date="2018-11-25T15:28:00Z">
                <w:pPr>
                  <w:pStyle w:val="Odstavecseseznamem"/>
                  <w:numPr>
                    <w:numId w:val="38"/>
                  </w:numPr>
                  <w:tabs>
                    <w:tab w:val="num" w:pos="720"/>
                  </w:tabs>
                  <w:suppressAutoHyphens w:val="0"/>
                  <w:ind w:hanging="360"/>
                  <w:jc w:val="both"/>
                </w:pPr>
              </w:pPrChange>
            </w:pPr>
            <w:r>
              <w:t>Právní odvětví dnešního práva a jejich vztahy.</w:t>
            </w:r>
          </w:p>
          <w:p w14:paraId="11CD6B75" w14:textId="77777777" w:rsidR="00BD26BB" w:rsidRDefault="00BD26BB">
            <w:pPr>
              <w:pStyle w:val="Odstavecseseznamem"/>
              <w:numPr>
                <w:ilvl w:val="0"/>
                <w:numId w:val="110"/>
              </w:numPr>
              <w:suppressAutoHyphens w:val="0"/>
              <w:jc w:val="both"/>
              <w:pPrChange w:id="6699" w:author="PS" w:date="2018-11-25T15:28:00Z">
                <w:pPr>
                  <w:pStyle w:val="Odstavecseseznamem"/>
                  <w:numPr>
                    <w:numId w:val="38"/>
                  </w:numPr>
                  <w:tabs>
                    <w:tab w:val="num" w:pos="720"/>
                  </w:tabs>
                  <w:suppressAutoHyphens w:val="0"/>
                  <w:ind w:hanging="360"/>
                  <w:jc w:val="both"/>
                </w:pPr>
              </w:pPrChange>
            </w:pPr>
            <w:r>
              <w:t>Občanské právo a hlavní občanskoprávní vztahy.</w:t>
            </w:r>
          </w:p>
          <w:p w14:paraId="10A02E2A" w14:textId="77777777" w:rsidR="00BD26BB" w:rsidRDefault="00BD26BB">
            <w:pPr>
              <w:pStyle w:val="Odstavecseseznamem"/>
              <w:numPr>
                <w:ilvl w:val="0"/>
                <w:numId w:val="110"/>
              </w:numPr>
              <w:suppressAutoHyphens w:val="0"/>
              <w:jc w:val="both"/>
              <w:pPrChange w:id="6700" w:author="PS" w:date="2018-11-25T15:28:00Z">
                <w:pPr>
                  <w:pStyle w:val="Odstavecseseznamem"/>
                  <w:numPr>
                    <w:numId w:val="38"/>
                  </w:numPr>
                  <w:tabs>
                    <w:tab w:val="num" w:pos="720"/>
                  </w:tabs>
                  <w:suppressAutoHyphens w:val="0"/>
                  <w:ind w:hanging="360"/>
                  <w:jc w:val="both"/>
                </w:pPr>
              </w:pPrChange>
            </w:pPr>
            <w:r>
              <w:t xml:space="preserve">Vztah práva o morálky v demokratickém státě. </w:t>
            </w:r>
          </w:p>
        </w:tc>
      </w:tr>
      <w:tr w:rsidR="00BD26BB" w14:paraId="239F90F4" w14:textId="77777777" w:rsidTr="00495DC8">
        <w:trPr>
          <w:trHeight w:val="265"/>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6623EEF5" w14:textId="77777777" w:rsidR="00BD26BB" w:rsidRDefault="00BD26BB" w:rsidP="00495DC8">
            <w:pPr>
              <w:jc w:val="both"/>
            </w:pPr>
            <w:r>
              <w:rPr>
                <w:b/>
              </w:rPr>
              <w:t>Studijní literatura a studijní pomůcky</w:t>
            </w:r>
          </w:p>
        </w:tc>
        <w:tc>
          <w:tcPr>
            <w:tcW w:w="6202" w:type="dxa"/>
            <w:gridSpan w:val="6"/>
            <w:tcBorders>
              <w:top w:val="nil"/>
              <w:left w:val="single" w:sz="4" w:space="0" w:color="auto"/>
              <w:bottom w:val="nil"/>
              <w:right w:val="single" w:sz="4" w:space="0" w:color="auto"/>
            </w:tcBorders>
          </w:tcPr>
          <w:p w14:paraId="0B930E7D" w14:textId="77777777" w:rsidR="00BD26BB" w:rsidRDefault="00BD26BB" w:rsidP="00495DC8">
            <w:pPr>
              <w:jc w:val="both"/>
            </w:pPr>
          </w:p>
        </w:tc>
      </w:tr>
      <w:tr w:rsidR="00BD26BB" w14:paraId="5D78DF7D" w14:textId="77777777" w:rsidTr="00495DC8">
        <w:trPr>
          <w:trHeight w:val="425"/>
        </w:trPr>
        <w:tc>
          <w:tcPr>
            <w:tcW w:w="9855" w:type="dxa"/>
            <w:gridSpan w:val="8"/>
            <w:tcBorders>
              <w:top w:val="nil"/>
              <w:left w:val="single" w:sz="4" w:space="0" w:color="auto"/>
              <w:bottom w:val="single" w:sz="4" w:space="0" w:color="auto"/>
              <w:right w:val="single" w:sz="4" w:space="0" w:color="auto"/>
            </w:tcBorders>
          </w:tcPr>
          <w:p w14:paraId="3B889551" w14:textId="77777777" w:rsidR="00BD26BB" w:rsidRDefault="00BD26BB">
            <w:pPr>
              <w:ind w:left="322" w:hanging="284"/>
              <w:rPr>
                <w:ins w:id="6701" w:author="Matyas Adam" w:date="2018-11-16T22:34:00Z"/>
              </w:rPr>
              <w:pPrChange w:id="6702" w:author="Matyas Adam" w:date="2018-11-16T22:34:00Z">
                <w:pPr>
                  <w:numPr>
                    <w:numId w:val="22"/>
                  </w:numPr>
                  <w:spacing w:before="100" w:beforeAutospacing="1" w:after="100" w:afterAutospacing="1"/>
                  <w:ind w:left="1080" w:hanging="360"/>
                </w:pPr>
              </w:pPrChange>
            </w:pPr>
            <w:del w:id="6703" w:author="Matyas Adam" w:date="2018-11-16T22:34:00Z">
              <w:r w:rsidRPr="00C86030" w:rsidDel="00A66FAE">
                <w:rPr>
                  <w:b/>
                  <w:bCs/>
                </w:rPr>
                <w:delText>Základní</w:delText>
              </w:r>
            </w:del>
            <w:ins w:id="6704" w:author="Matyas Adam" w:date="2018-11-16T22:34:00Z">
              <w:r>
                <w:rPr>
                  <w:b/>
                  <w:bCs/>
                </w:rPr>
                <w:t>Povinná literatura</w:t>
              </w:r>
            </w:ins>
            <w:r w:rsidRPr="00C86030">
              <w:rPr>
                <w:b/>
                <w:bCs/>
              </w:rPr>
              <w:t>:</w:t>
            </w:r>
            <w:r w:rsidRPr="00C86030">
              <w:t xml:space="preserve"> </w:t>
            </w:r>
          </w:p>
          <w:p w14:paraId="01D51281" w14:textId="77777777" w:rsidR="00BD26BB" w:rsidRDefault="00BD26BB">
            <w:pPr>
              <w:ind w:left="322" w:hanging="284"/>
              <w:rPr>
                <w:ins w:id="6705" w:author="Matyas Adam" w:date="2018-11-16T22:35:00Z"/>
              </w:rPr>
              <w:pPrChange w:id="6706" w:author="Matyas Adam" w:date="2018-11-16T22:34:00Z">
                <w:pPr>
                  <w:numPr>
                    <w:numId w:val="22"/>
                  </w:numPr>
                  <w:spacing w:before="100" w:beforeAutospacing="1" w:after="100" w:afterAutospacing="1"/>
                  <w:ind w:left="1080" w:hanging="360"/>
                </w:pPr>
              </w:pPrChange>
            </w:pPr>
            <w:ins w:id="6707" w:author="Matyas Adam" w:date="2018-11-16T22:35:00Z">
              <w:r w:rsidRPr="00C86030">
                <w:t xml:space="preserve">Maňásek, Mauer. </w:t>
              </w:r>
              <w:r w:rsidRPr="00C86030">
                <w:rPr>
                  <w:i/>
                  <w:iCs/>
                </w:rPr>
                <w:t>Ústava jako základní zákon státu</w:t>
              </w:r>
              <w:r w:rsidRPr="00C86030">
                <w:t>. Zlín,</w:t>
              </w:r>
              <w:r>
                <w:t xml:space="preserve"> 2013. ISBN 9787-80-7454-245-. </w:t>
              </w:r>
            </w:ins>
          </w:p>
          <w:p w14:paraId="66339CAD" w14:textId="77777777" w:rsidR="00BD26BB" w:rsidRPr="00C86030" w:rsidRDefault="00BD26BB">
            <w:pPr>
              <w:ind w:left="322" w:hanging="284"/>
              <w:pPrChange w:id="6708" w:author="Matyas Adam" w:date="2018-11-16T22:34:00Z">
                <w:pPr>
                  <w:numPr>
                    <w:numId w:val="22"/>
                  </w:numPr>
                  <w:spacing w:before="100" w:beforeAutospacing="1" w:after="100" w:afterAutospacing="1"/>
                  <w:ind w:left="1080" w:hanging="360"/>
                </w:pPr>
              </w:pPrChange>
            </w:pPr>
            <w:r w:rsidRPr="00C86030">
              <w:t xml:space="preserve">ÚZ. </w:t>
            </w:r>
            <w:r w:rsidRPr="00C86030">
              <w:rPr>
                <w:i/>
                <w:iCs/>
              </w:rPr>
              <w:t>u. př. ČNR č. 2/1993 Sb., Listina základních práv a svobod</w:t>
            </w:r>
            <w:r w:rsidRPr="00C86030">
              <w:t xml:space="preserve">. </w:t>
            </w:r>
          </w:p>
          <w:p w14:paraId="650E936E" w14:textId="77777777" w:rsidR="00BD26BB" w:rsidRPr="00C86030" w:rsidRDefault="00BD26BB">
            <w:pPr>
              <w:ind w:left="322" w:hanging="284"/>
              <w:pPrChange w:id="6709" w:author="Matyas Adam" w:date="2018-11-16T22:34:00Z">
                <w:pPr>
                  <w:numPr>
                    <w:numId w:val="22"/>
                  </w:numPr>
                  <w:spacing w:before="100" w:beforeAutospacing="1" w:after="100" w:afterAutospacing="1"/>
                  <w:ind w:left="1080" w:hanging="360"/>
                </w:pPr>
              </w:pPrChange>
            </w:pPr>
            <w:del w:id="6710" w:author="Matyas Adam" w:date="2018-11-16T22:34:00Z">
              <w:r w:rsidRPr="00C86030" w:rsidDel="00A66FAE">
                <w:rPr>
                  <w:b/>
                  <w:bCs/>
                </w:rPr>
                <w:delText>Základní:</w:delText>
              </w:r>
              <w:r w:rsidRPr="00C86030" w:rsidDel="00A66FAE">
                <w:delText xml:space="preserve"> </w:delText>
              </w:r>
            </w:del>
            <w:r w:rsidRPr="00C86030">
              <w:t xml:space="preserve">ÚZ. </w:t>
            </w:r>
            <w:r w:rsidRPr="00C86030">
              <w:rPr>
                <w:i/>
                <w:iCs/>
              </w:rPr>
              <w:t>ú. z. č. 1/1993 Sb., ústava ČR</w:t>
            </w:r>
            <w:r w:rsidRPr="00C86030">
              <w:t xml:space="preserve">. </w:t>
            </w:r>
          </w:p>
          <w:p w14:paraId="7B3ADA18" w14:textId="77777777" w:rsidR="00BD26BB" w:rsidRDefault="00BD26BB">
            <w:pPr>
              <w:ind w:left="322" w:hanging="284"/>
              <w:rPr>
                <w:ins w:id="6711" w:author="Matyas Adam" w:date="2018-11-16T22:38:00Z"/>
              </w:rPr>
              <w:pPrChange w:id="6712" w:author="Matyas Adam" w:date="2018-11-16T22:34:00Z">
                <w:pPr>
                  <w:numPr>
                    <w:numId w:val="22"/>
                  </w:numPr>
                  <w:spacing w:before="100" w:beforeAutospacing="1" w:after="100" w:afterAutospacing="1"/>
                  <w:ind w:left="1080" w:hanging="360"/>
                </w:pPr>
              </w:pPrChange>
            </w:pPr>
            <w:del w:id="6713" w:author="Matyas Adam" w:date="2018-11-16T22:34:00Z">
              <w:r w:rsidRPr="00C86030" w:rsidDel="00A66FAE">
                <w:rPr>
                  <w:b/>
                  <w:bCs/>
                </w:rPr>
                <w:delText>Základní:</w:delText>
              </w:r>
              <w:r w:rsidRPr="00C86030" w:rsidDel="00A66FAE">
                <w:delText xml:space="preserve"> </w:delText>
              </w:r>
            </w:del>
            <w:r w:rsidRPr="00C86030">
              <w:t xml:space="preserve">Sb. </w:t>
            </w:r>
            <w:r w:rsidRPr="00C86030">
              <w:rPr>
                <w:i/>
                <w:iCs/>
              </w:rPr>
              <w:t>z. č. 89/2012 Sb., občanský zákoník, od 1. 1. 2014</w:t>
            </w:r>
            <w:r w:rsidRPr="00C86030">
              <w:t>.</w:t>
            </w:r>
          </w:p>
          <w:p w14:paraId="1BCDC395" w14:textId="77777777" w:rsidR="00BD26BB" w:rsidRPr="00C86030" w:rsidRDefault="00BD26BB">
            <w:pPr>
              <w:ind w:left="322" w:hanging="284"/>
              <w:jc w:val="both"/>
              <w:pPrChange w:id="6714" w:author="Matyas Adam" w:date="2018-11-16T22:38:00Z">
                <w:pPr>
                  <w:numPr>
                    <w:numId w:val="22"/>
                  </w:numPr>
                  <w:spacing w:before="100" w:beforeAutospacing="1" w:after="100" w:afterAutospacing="1"/>
                  <w:ind w:left="1080" w:hanging="360"/>
                </w:pPr>
              </w:pPrChange>
            </w:pPr>
            <w:ins w:id="6715" w:author="Matyas Adam" w:date="2018-11-16T22:38:00Z">
              <w:r w:rsidRPr="00A70703">
                <w:t>Materiály dostupné v e-learningovém kurzu předmětu v LMS Moodle na </w:t>
              </w:r>
              <w:r w:rsidRPr="00A70703">
                <w:fldChar w:fldCharType="begin"/>
              </w:r>
              <w:r>
                <w:instrText xml:space="preserve"> HYPERLINK "http://vyuka.flkr.utb.cz/" \t "_blank" </w:instrText>
              </w:r>
              <w:r w:rsidRPr="00A70703">
                <w:fldChar w:fldCharType="separate"/>
              </w:r>
              <w:r w:rsidRPr="00A70703">
                <w:t>http://vyuka.flkr.utb.cz</w:t>
              </w:r>
              <w:r w:rsidRPr="00A70703">
                <w:fldChar w:fldCharType="end"/>
              </w:r>
            </w:ins>
            <w:r w:rsidRPr="00C86030">
              <w:t xml:space="preserve"> </w:t>
            </w:r>
          </w:p>
          <w:p w14:paraId="3FD4DE28" w14:textId="77777777" w:rsidR="00BD26BB" w:rsidRDefault="00BD26BB">
            <w:pPr>
              <w:ind w:left="322" w:hanging="284"/>
              <w:rPr>
                <w:ins w:id="6716" w:author="Matyas Adam" w:date="2018-11-16T22:34:00Z"/>
              </w:rPr>
              <w:pPrChange w:id="6717" w:author="Matyas Adam" w:date="2018-11-16T22:34:00Z">
                <w:pPr>
                  <w:numPr>
                    <w:numId w:val="22"/>
                  </w:numPr>
                  <w:spacing w:before="100" w:beforeAutospacing="1" w:after="100" w:afterAutospacing="1"/>
                  <w:ind w:left="1080" w:hanging="360"/>
                </w:pPr>
              </w:pPrChange>
            </w:pPr>
            <w:r w:rsidRPr="00C86030">
              <w:rPr>
                <w:b/>
                <w:bCs/>
              </w:rPr>
              <w:t>Doporučená</w:t>
            </w:r>
            <w:ins w:id="6718" w:author="Matyas Adam" w:date="2018-11-16T22:34:00Z">
              <w:r>
                <w:rPr>
                  <w:b/>
                  <w:bCs/>
                </w:rPr>
                <w:t xml:space="preserve"> literatura</w:t>
              </w:r>
            </w:ins>
            <w:r w:rsidRPr="00C86030">
              <w:rPr>
                <w:b/>
                <w:bCs/>
              </w:rPr>
              <w:t>:</w:t>
            </w:r>
            <w:r w:rsidRPr="00C86030">
              <w:t xml:space="preserve"> </w:t>
            </w:r>
          </w:p>
          <w:p w14:paraId="645B72C1" w14:textId="77777777" w:rsidR="00BD26BB" w:rsidRPr="00C86030" w:rsidRDefault="00BD26BB">
            <w:pPr>
              <w:ind w:left="322" w:hanging="284"/>
              <w:pPrChange w:id="6719" w:author="Matyas Adam" w:date="2018-11-16T22:34:00Z">
                <w:pPr>
                  <w:numPr>
                    <w:numId w:val="22"/>
                  </w:numPr>
                  <w:spacing w:before="100" w:beforeAutospacing="1" w:after="100" w:afterAutospacing="1"/>
                  <w:ind w:left="1080" w:hanging="360"/>
                </w:pPr>
              </w:pPrChange>
            </w:pPr>
            <w:r w:rsidRPr="00C86030">
              <w:t xml:space="preserve">Fiala a kol. </w:t>
            </w:r>
            <w:r w:rsidRPr="00C86030">
              <w:rPr>
                <w:i/>
                <w:iCs/>
              </w:rPr>
              <w:t>Občanské právo</w:t>
            </w:r>
            <w:r w:rsidRPr="00C86030">
              <w:t xml:space="preserve">. </w:t>
            </w:r>
          </w:p>
          <w:p w14:paraId="234E483B" w14:textId="77777777" w:rsidR="00BD26BB" w:rsidRPr="00C86030" w:rsidDel="00A66FAE" w:rsidRDefault="00BD26BB">
            <w:pPr>
              <w:ind w:left="322" w:hanging="284"/>
              <w:rPr>
                <w:del w:id="6720" w:author="Matyas Adam" w:date="2018-11-16T22:35:00Z"/>
              </w:rPr>
              <w:pPrChange w:id="6721" w:author="Matyas Adam" w:date="2018-11-16T22:34:00Z">
                <w:pPr>
                  <w:numPr>
                    <w:numId w:val="22"/>
                  </w:numPr>
                  <w:spacing w:before="100" w:beforeAutospacing="1" w:after="100" w:afterAutospacing="1"/>
                  <w:ind w:left="1080" w:hanging="360"/>
                </w:pPr>
              </w:pPrChange>
            </w:pPr>
            <w:del w:id="6722" w:author="Matyas Adam" w:date="2018-11-16T22:34:00Z">
              <w:r w:rsidRPr="00C86030" w:rsidDel="00A66FAE">
                <w:rPr>
                  <w:b/>
                  <w:bCs/>
                </w:rPr>
                <w:delText>Doporučená:</w:delText>
              </w:r>
              <w:r w:rsidRPr="00C86030" w:rsidDel="00A66FAE">
                <w:delText xml:space="preserve"> </w:delText>
              </w:r>
            </w:del>
            <w:del w:id="6723" w:author="Matyas Adam" w:date="2018-11-16T22:35:00Z">
              <w:r w:rsidRPr="00C86030" w:rsidDel="00A66FAE">
                <w:delText xml:space="preserve">www. </w:delText>
              </w:r>
              <w:r w:rsidRPr="00C86030" w:rsidDel="00A66FAE">
                <w:rPr>
                  <w:i/>
                  <w:iCs/>
                </w:rPr>
                <w:delText>Stránky jednotlivých ministertev ČR</w:delText>
              </w:r>
              <w:r w:rsidRPr="00C86030" w:rsidDel="00A66FAE">
                <w:delText xml:space="preserve">. </w:delText>
              </w:r>
            </w:del>
          </w:p>
          <w:p w14:paraId="0D35CB6A" w14:textId="77777777" w:rsidR="00BD26BB" w:rsidRPr="00C86030" w:rsidDel="00A66FAE" w:rsidRDefault="00BD26BB">
            <w:pPr>
              <w:ind w:left="322" w:hanging="284"/>
              <w:rPr>
                <w:del w:id="6724" w:author="Matyas Adam" w:date="2018-11-16T22:35:00Z"/>
              </w:rPr>
              <w:pPrChange w:id="6725" w:author="Matyas Adam" w:date="2018-11-16T22:34:00Z">
                <w:pPr>
                  <w:numPr>
                    <w:numId w:val="22"/>
                  </w:numPr>
                  <w:spacing w:before="100" w:beforeAutospacing="1" w:after="100" w:afterAutospacing="1"/>
                  <w:ind w:left="1080" w:hanging="360"/>
                </w:pPr>
              </w:pPrChange>
            </w:pPr>
            <w:del w:id="6726" w:author="Matyas Adam" w:date="2018-11-16T22:34:00Z">
              <w:r w:rsidRPr="00C86030" w:rsidDel="00A66FAE">
                <w:rPr>
                  <w:b/>
                  <w:bCs/>
                </w:rPr>
                <w:delText>Doporučená:</w:delText>
              </w:r>
              <w:r w:rsidRPr="00C86030" w:rsidDel="00A66FAE">
                <w:delText xml:space="preserve"> </w:delText>
              </w:r>
            </w:del>
            <w:del w:id="6727" w:author="Matyas Adam" w:date="2018-11-16T22:35:00Z">
              <w:r w:rsidRPr="00C86030" w:rsidDel="00A66FAE">
                <w:delText xml:space="preserve">www. </w:delText>
              </w:r>
              <w:r w:rsidRPr="00C86030" w:rsidDel="00A66FAE">
                <w:rPr>
                  <w:i/>
                  <w:iCs/>
                </w:rPr>
                <w:delText>Stránky Poslanecké sněmovny Parlamentu ČR</w:delText>
              </w:r>
              <w:r w:rsidRPr="00C86030" w:rsidDel="00A66FAE">
                <w:delText xml:space="preserve">. </w:delText>
              </w:r>
            </w:del>
          </w:p>
          <w:p w14:paraId="63C95C06" w14:textId="77777777" w:rsidR="00BD26BB" w:rsidRPr="00C86030" w:rsidDel="00A66FAE" w:rsidRDefault="00BD26BB">
            <w:pPr>
              <w:ind w:left="322" w:hanging="284"/>
              <w:rPr>
                <w:del w:id="6728" w:author="Matyas Adam" w:date="2018-11-16T22:35:00Z"/>
              </w:rPr>
              <w:pPrChange w:id="6729" w:author="Matyas Adam" w:date="2018-11-16T22:34:00Z">
                <w:pPr>
                  <w:numPr>
                    <w:numId w:val="22"/>
                  </w:numPr>
                  <w:spacing w:before="100" w:beforeAutospacing="1" w:after="100" w:afterAutospacing="1"/>
                  <w:ind w:left="1080" w:hanging="360"/>
                </w:pPr>
              </w:pPrChange>
            </w:pPr>
            <w:del w:id="6730" w:author="Matyas Adam" w:date="2018-11-16T22:34:00Z">
              <w:r w:rsidRPr="00C86030" w:rsidDel="00A66FAE">
                <w:rPr>
                  <w:b/>
                  <w:bCs/>
                </w:rPr>
                <w:delText>Doporučená:</w:delText>
              </w:r>
              <w:r w:rsidRPr="00C86030" w:rsidDel="00A66FAE">
                <w:delText xml:space="preserve"> </w:delText>
              </w:r>
            </w:del>
            <w:del w:id="6731" w:author="Matyas Adam" w:date="2018-11-16T22:35:00Z">
              <w:r w:rsidRPr="00C86030" w:rsidDel="00A66FAE">
                <w:delText xml:space="preserve">www. </w:delText>
              </w:r>
              <w:r w:rsidRPr="00C86030" w:rsidDel="00A66FAE">
                <w:rPr>
                  <w:i/>
                  <w:iCs/>
                </w:rPr>
                <w:delText>Stránky Senátu Parlamentu ČR</w:delText>
              </w:r>
              <w:r w:rsidRPr="00C86030" w:rsidDel="00A66FAE">
                <w:delText xml:space="preserve">. </w:delText>
              </w:r>
            </w:del>
          </w:p>
          <w:p w14:paraId="3EDC4D10" w14:textId="77777777" w:rsidR="00BD26BB" w:rsidRPr="00C86030" w:rsidDel="00A66FAE" w:rsidRDefault="00BD26BB">
            <w:pPr>
              <w:ind w:left="322" w:hanging="284"/>
              <w:rPr>
                <w:del w:id="6732" w:author="Matyas Adam" w:date="2018-11-16T22:35:00Z"/>
              </w:rPr>
              <w:pPrChange w:id="6733" w:author="Matyas Adam" w:date="2018-11-16T22:34:00Z">
                <w:pPr>
                  <w:numPr>
                    <w:numId w:val="22"/>
                  </w:numPr>
                  <w:spacing w:before="100" w:beforeAutospacing="1" w:after="100" w:afterAutospacing="1"/>
                  <w:ind w:left="1080" w:hanging="360"/>
                </w:pPr>
              </w:pPrChange>
            </w:pPr>
            <w:del w:id="6734" w:author="Matyas Adam" w:date="2018-11-16T22:34:00Z">
              <w:r w:rsidRPr="00C86030" w:rsidDel="00A66FAE">
                <w:rPr>
                  <w:b/>
                  <w:bCs/>
                </w:rPr>
                <w:delText>Doporučená:</w:delText>
              </w:r>
              <w:r w:rsidRPr="00C86030" w:rsidDel="00A66FAE">
                <w:delText xml:space="preserve"> </w:delText>
              </w:r>
            </w:del>
            <w:del w:id="6735" w:author="Matyas Adam" w:date="2018-11-16T22:35:00Z">
              <w:r w:rsidRPr="00C86030" w:rsidDel="00A66FAE">
                <w:delText xml:space="preserve">www. </w:delText>
              </w:r>
              <w:r w:rsidRPr="00C86030" w:rsidDel="00A66FAE">
                <w:rPr>
                  <w:i/>
                  <w:iCs/>
                </w:rPr>
                <w:delText>Stránky Vlády ČR</w:delText>
              </w:r>
              <w:r w:rsidRPr="00C86030" w:rsidDel="00A66FAE">
                <w:delText xml:space="preserve">. </w:delText>
              </w:r>
            </w:del>
          </w:p>
          <w:p w14:paraId="24853475" w14:textId="77777777" w:rsidR="00BD26BB" w:rsidRPr="00C86030" w:rsidRDefault="00BD26BB">
            <w:pPr>
              <w:ind w:left="322" w:hanging="284"/>
              <w:pPrChange w:id="6736" w:author="Matyas Adam" w:date="2018-11-16T22:34:00Z">
                <w:pPr>
                  <w:numPr>
                    <w:numId w:val="22"/>
                  </w:numPr>
                  <w:spacing w:before="100" w:beforeAutospacing="1" w:after="100" w:afterAutospacing="1"/>
                  <w:ind w:left="1080" w:hanging="360"/>
                </w:pPr>
              </w:pPrChange>
            </w:pPr>
            <w:del w:id="6737" w:author="Matyas Adam" w:date="2018-11-16T22:34:00Z">
              <w:r w:rsidRPr="00C86030" w:rsidDel="00A66FAE">
                <w:rPr>
                  <w:b/>
                  <w:bCs/>
                </w:rPr>
                <w:delText>Doporučená:</w:delText>
              </w:r>
              <w:r w:rsidRPr="00C86030" w:rsidDel="00A66FAE">
                <w:delText xml:space="preserve"> </w:delText>
              </w:r>
            </w:del>
            <w:r w:rsidRPr="00C86030">
              <w:t xml:space="preserve">ÚZ. </w:t>
            </w:r>
            <w:r w:rsidRPr="00C86030">
              <w:rPr>
                <w:i/>
                <w:iCs/>
              </w:rPr>
              <w:t>ú. z. č. 347/1997 Sb., o vytvoření vyšší územních samosprávných celků</w:t>
            </w:r>
            <w:r w:rsidRPr="00C86030">
              <w:t xml:space="preserve">. </w:t>
            </w:r>
          </w:p>
          <w:p w14:paraId="253A3796" w14:textId="77777777" w:rsidR="00BD26BB" w:rsidRPr="00C86030" w:rsidDel="00A66FAE" w:rsidRDefault="00BD26BB">
            <w:pPr>
              <w:ind w:left="322" w:hanging="284"/>
              <w:rPr>
                <w:del w:id="6738" w:author="Matyas Adam" w:date="2018-11-16T22:35:00Z"/>
              </w:rPr>
              <w:pPrChange w:id="6739" w:author="Matyas Adam" w:date="2018-11-16T22:34:00Z">
                <w:pPr>
                  <w:numPr>
                    <w:numId w:val="22"/>
                  </w:numPr>
                  <w:spacing w:before="100" w:beforeAutospacing="1" w:after="100" w:afterAutospacing="1"/>
                  <w:ind w:left="1080" w:hanging="360"/>
                </w:pPr>
              </w:pPrChange>
            </w:pPr>
            <w:del w:id="6740" w:author="Matyas Adam" w:date="2018-11-16T22:34:00Z">
              <w:r w:rsidRPr="00C86030" w:rsidDel="00A66FAE">
                <w:rPr>
                  <w:b/>
                  <w:bCs/>
                </w:rPr>
                <w:delText>Doporučená:</w:delText>
              </w:r>
              <w:r w:rsidRPr="00C86030" w:rsidDel="00A66FAE">
                <w:delText xml:space="preserve"> </w:delText>
              </w:r>
            </w:del>
            <w:del w:id="6741" w:author="Matyas Adam" w:date="2018-11-16T22:35:00Z">
              <w:r w:rsidRPr="00C86030" w:rsidDel="00A66FAE">
                <w:delText xml:space="preserve">Maňásek, Mauer. </w:delText>
              </w:r>
              <w:r w:rsidRPr="00C86030" w:rsidDel="00A66FAE">
                <w:rPr>
                  <w:i/>
                  <w:iCs/>
                </w:rPr>
                <w:delText>Ústava jako základní zákon státu</w:delText>
              </w:r>
              <w:r w:rsidRPr="00C86030" w:rsidDel="00A66FAE">
                <w:delText xml:space="preserve">. Zlín, 2013. ISBN 9787-80-7454-245-. </w:delText>
              </w:r>
            </w:del>
          </w:p>
          <w:p w14:paraId="4573291E" w14:textId="77777777" w:rsidR="00BD26BB" w:rsidRPr="00C86030" w:rsidRDefault="00BD26BB">
            <w:pPr>
              <w:ind w:left="322" w:hanging="284"/>
              <w:pPrChange w:id="6742" w:author="Matyas Adam" w:date="2018-11-16T22:34:00Z">
                <w:pPr>
                  <w:numPr>
                    <w:numId w:val="22"/>
                  </w:numPr>
                  <w:spacing w:before="100" w:beforeAutospacing="1" w:after="100" w:afterAutospacing="1"/>
                  <w:ind w:left="1080" w:hanging="360"/>
                </w:pPr>
              </w:pPrChange>
            </w:pPr>
            <w:del w:id="6743" w:author="Matyas Adam" w:date="2018-11-16T22:34:00Z">
              <w:r w:rsidRPr="00C86030" w:rsidDel="00A66FAE">
                <w:rPr>
                  <w:b/>
                  <w:bCs/>
                </w:rPr>
                <w:delText>Doporučená:</w:delText>
              </w:r>
              <w:r w:rsidRPr="00C86030" w:rsidDel="00A66FAE">
                <w:delText xml:space="preserve"> </w:delText>
              </w:r>
            </w:del>
            <w:r w:rsidRPr="00C86030">
              <w:t xml:space="preserve">Jan Filip. </w:t>
            </w:r>
            <w:r w:rsidRPr="00C86030">
              <w:rPr>
                <w:i/>
                <w:iCs/>
              </w:rPr>
              <w:t>Ústavní právo, 2010</w:t>
            </w:r>
            <w:r w:rsidRPr="00C86030">
              <w:t xml:space="preserve">. </w:t>
            </w:r>
          </w:p>
          <w:p w14:paraId="6DFD4381" w14:textId="77777777" w:rsidR="00BD26BB" w:rsidRPr="00C86030" w:rsidRDefault="00BD26BB">
            <w:pPr>
              <w:ind w:left="322" w:hanging="284"/>
              <w:pPrChange w:id="6744" w:author="Matyas Adam" w:date="2018-11-16T22:34:00Z">
                <w:pPr>
                  <w:numPr>
                    <w:numId w:val="22"/>
                  </w:numPr>
                  <w:spacing w:before="100" w:beforeAutospacing="1" w:after="100" w:afterAutospacing="1"/>
                  <w:ind w:left="1080" w:hanging="360"/>
                </w:pPr>
              </w:pPrChange>
            </w:pPr>
            <w:del w:id="6745" w:author="Matyas Adam" w:date="2018-11-16T22:34:00Z">
              <w:r w:rsidRPr="00C86030" w:rsidDel="00A66FAE">
                <w:rPr>
                  <w:b/>
                  <w:bCs/>
                </w:rPr>
                <w:delText>Doporučená:</w:delText>
              </w:r>
              <w:r w:rsidRPr="00C86030" w:rsidDel="00A66FAE">
                <w:delText xml:space="preserve"> </w:delText>
              </w:r>
            </w:del>
            <w:r w:rsidRPr="00C86030">
              <w:t xml:space="preserve">Sb. </w:t>
            </w:r>
            <w:r w:rsidRPr="00C86030">
              <w:rPr>
                <w:i/>
                <w:iCs/>
              </w:rPr>
              <w:t>z. č. 107/1999 Sb., o jednacím řádu Senátu</w:t>
            </w:r>
            <w:r w:rsidRPr="00C86030">
              <w:t xml:space="preserve">. </w:t>
            </w:r>
          </w:p>
          <w:p w14:paraId="2813A360" w14:textId="77777777" w:rsidR="00BD26BB" w:rsidRPr="00C86030" w:rsidRDefault="00BD26BB">
            <w:pPr>
              <w:ind w:left="322" w:hanging="284"/>
              <w:pPrChange w:id="6746" w:author="Matyas Adam" w:date="2018-11-16T22:34:00Z">
                <w:pPr>
                  <w:numPr>
                    <w:numId w:val="22"/>
                  </w:numPr>
                  <w:spacing w:before="100" w:beforeAutospacing="1" w:after="100" w:afterAutospacing="1"/>
                  <w:ind w:left="1080" w:hanging="360"/>
                </w:pPr>
              </w:pPrChange>
            </w:pPr>
            <w:del w:id="6747" w:author="Matyas Adam" w:date="2018-11-16T22:34:00Z">
              <w:r w:rsidRPr="00C86030" w:rsidDel="00A66FAE">
                <w:rPr>
                  <w:b/>
                  <w:bCs/>
                </w:rPr>
                <w:delText>Doporučená:</w:delText>
              </w:r>
              <w:r w:rsidRPr="00C86030" w:rsidDel="00A66FAE">
                <w:delText xml:space="preserve"> </w:delText>
              </w:r>
            </w:del>
            <w:r w:rsidRPr="00C86030">
              <w:t xml:space="preserve">ÚZ. </w:t>
            </w:r>
            <w:r w:rsidRPr="00C86030">
              <w:rPr>
                <w:i/>
                <w:iCs/>
              </w:rPr>
              <w:t>z. č. 182/1993 Sb., o Ústavním soudu</w:t>
            </w:r>
            <w:r w:rsidRPr="00C86030">
              <w:t xml:space="preserve">. </w:t>
            </w:r>
          </w:p>
          <w:p w14:paraId="146F68ED" w14:textId="77777777" w:rsidR="00BD26BB" w:rsidRPr="00C86030" w:rsidRDefault="00BD26BB">
            <w:pPr>
              <w:ind w:left="322" w:hanging="284"/>
              <w:pPrChange w:id="6748" w:author="Matyas Adam" w:date="2018-11-16T22:34:00Z">
                <w:pPr>
                  <w:numPr>
                    <w:numId w:val="22"/>
                  </w:numPr>
                  <w:spacing w:before="100" w:beforeAutospacing="1" w:after="100" w:afterAutospacing="1"/>
                  <w:ind w:left="1080" w:hanging="360"/>
                </w:pPr>
              </w:pPrChange>
            </w:pPr>
            <w:del w:id="6749" w:author="Matyas Adam" w:date="2018-11-16T22:34:00Z">
              <w:r w:rsidRPr="00C86030" w:rsidDel="00A66FAE">
                <w:rPr>
                  <w:b/>
                  <w:bCs/>
                </w:rPr>
                <w:delText>Doporučená:</w:delText>
              </w:r>
              <w:r w:rsidRPr="00C86030" w:rsidDel="00A66FAE">
                <w:delText xml:space="preserve"> </w:delText>
              </w:r>
            </w:del>
            <w:r w:rsidRPr="00C86030">
              <w:t xml:space="preserve">ÚZ. </w:t>
            </w:r>
            <w:r w:rsidRPr="00C86030">
              <w:rPr>
                <w:i/>
                <w:iCs/>
              </w:rPr>
              <w:t>z. č. 2/1969 Sb., o zřízení ministerstev a jiných ústředních orgánů státní správy</w:t>
            </w:r>
            <w:r w:rsidRPr="00C86030">
              <w:t xml:space="preserve">. </w:t>
            </w:r>
          </w:p>
          <w:p w14:paraId="111917C7" w14:textId="77777777" w:rsidR="00BD26BB" w:rsidRPr="00C86030" w:rsidRDefault="00BD26BB">
            <w:pPr>
              <w:ind w:left="322" w:hanging="284"/>
              <w:pPrChange w:id="6750" w:author="Matyas Adam" w:date="2018-11-16T22:34:00Z">
                <w:pPr>
                  <w:numPr>
                    <w:numId w:val="22"/>
                  </w:numPr>
                  <w:spacing w:before="100" w:beforeAutospacing="1" w:after="100" w:afterAutospacing="1"/>
                  <w:ind w:left="1080" w:hanging="360"/>
                </w:pPr>
              </w:pPrChange>
            </w:pPr>
            <w:del w:id="6751" w:author="Matyas Adam" w:date="2018-11-16T22:34:00Z">
              <w:r w:rsidRPr="00C86030" w:rsidDel="00A66FAE">
                <w:rPr>
                  <w:b/>
                  <w:bCs/>
                </w:rPr>
                <w:delText>Doporučená:</w:delText>
              </w:r>
              <w:r w:rsidRPr="00C86030" w:rsidDel="00A66FAE">
                <w:delText xml:space="preserve"> </w:delText>
              </w:r>
            </w:del>
            <w:r w:rsidRPr="00C86030">
              <w:t xml:space="preserve">ÚZ. </w:t>
            </w:r>
            <w:r w:rsidRPr="00C86030">
              <w:rPr>
                <w:i/>
                <w:iCs/>
              </w:rPr>
              <w:t>z. č. 247/1995 Sb., o volbách do Parlamentu ČR</w:t>
            </w:r>
            <w:r w:rsidRPr="00C86030">
              <w:t xml:space="preserve">. </w:t>
            </w:r>
          </w:p>
          <w:p w14:paraId="0AB1F24E" w14:textId="77777777" w:rsidR="00BD26BB" w:rsidRPr="00C86030" w:rsidRDefault="00BD26BB">
            <w:pPr>
              <w:ind w:left="322" w:hanging="284"/>
              <w:pPrChange w:id="6752" w:author="Matyas Adam" w:date="2018-11-16T22:34:00Z">
                <w:pPr>
                  <w:numPr>
                    <w:numId w:val="22"/>
                  </w:numPr>
                  <w:spacing w:before="100" w:beforeAutospacing="1" w:after="100" w:afterAutospacing="1"/>
                  <w:ind w:left="1080" w:hanging="360"/>
                </w:pPr>
              </w:pPrChange>
            </w:pPr>
            <w:del w:id="6753" w:author="Matyas Adam" w:date="2018-11-16T22:34:00Z">
              <w:r w:rsidRPr="00C86030" w:rsidDel="00A66FAE">
                <w:rPr>
                  <w:b/>
                  <w:bCs/>
                </w:rPr>
                <w:delText>Doporučená:</w:delText>
              </w:r>
              <w:r w:rsidRPr="00C86030" w:rsidDel="00A66FAE">
                <w:delText xml:space="preserve"> </w:delText>
              </w:r>
            </w:del>
            <w:r w:rsidRPr="00C86030">
              <w:t xml:space="preserve">Sb. </w:t>
            </w:r>
            <w:r w:rsidRPr="00C86030">
              <w:rPr>
                <w:i/>
                <w:iCs/>
              </w:rPr>
              <w:t>z. č. 3/1993 Sb., o státních symbolech České republiky</w:t>
            </w:r>
            <w:r w:rsidRPr="00C86030">
              <w:t xml:space="preserve">. </w:t>
            </w:r>
          </w:p>
          <w:p w14:paraId="67A958F9" w14:textId="77777777" w:rsidR="00BD26BB" w:rsidRPr="00C86030" w:rsidRDefault="00BD26BB">
            <w:pPr>
              <w:ind w:left="322" w:hanging="284"/>
              <w:pPrChange w:id="6754" w:author="Matyas Adam" w:date="2018-11-16T22:34:00Z">
                <w:pPr>
                  <w:numPr>
                    <w:numId w:val="22"/>
                  </w:numPr>
                  <w:spacing w:before="100" w:beforeAutospacing="1" w:after="100" w:afterAutospacing="1"/>
                  <w:ind w:left="1080" w:hanging="360"/>
                </w:pPr>
              </w:pPrChange>
            </w:pPr>
            <w:del w:id="6755" w:author="Matyas Adam" w:date="2018-11-16T22:34:00Z">
              <w:r w:rsidRPr="00C86030" w:rsidDel="00A66FAE">
                <w:rPr>
                  <w:b/>
                  <w:bCs/>
                </w:rPr>
                <w:delText>Doporučená:</w:delText>
              </w:r>
              <w:r w:rsidRPr="00C86030" w:rsidDel="00A66FAE">
                <w:delText xml:space="preserve"> </w:delText>
              </w:r>
            </w:del>
            <w:r w:rsidRPr="00C86030">
              <w:t xml:space="preserve">Sb. </w:t>
            </w:r>
            <w:r w:rsidRPr="00C86030">
              <w:rPr>
                <w:i/>
                <w:iCs/>
              </w:rPr>
              <w:t>z. č. 349/1999 Sb., o Veřejném ochránci práv</w:t>
            </w:r>
            <w:r w:rsidRPr="00C86030">
              <w:t xml:space="preserve">. </w:t>
            </w:r>
          </w:p>
          <w:p w14:paraId="66C742F6" w14:textId="77777777" w:rsidR="00BD26BB" w:rsidRPr="00C86030" w:rsidRDefault="00BD26BB">
            <w:pPr>
              <w:ind w:left="322" w:hanging="284"/>
              <w:pPrChange w:id="6756" w:author="Matyas Adam" w:date="2018-11-16T22:34:00Z">
                <w:pPr>
                  <w:numPr>
                    <w:numId w:val="22"/>
                  </w:numPr>
                  <w:spacing w:before="100" w:beforeAutospacing="1" w:after="100" w:afterAutospacing="1"/>
                  <w:ind w:left="1080" w:hanging="360"/>
                </w:pPr>
              </w:pPrChange>
            </w:pPr>
            <w:del w:id="6757" w:author="Matyas Adam" w:date="2018-11-16T22:34:00Z">
              <w:r w:rsidRPr="00C86030" w:rsidDel="00A66FAE">
                <w:rPr>
                  <w:b/>
                  <w:bCs/>
                </w:rPr>
                <w:delText>Doporučená:</w:delText>
              </w:r>
              <w:r w:rsidRPr="00C86030" w:rsidDel="00A66FAE">
                <w:delText xml:space="preserve"> </w:delText>
              </w:r>
            </w:del>
            <w:r w:rsidRPr="00C86030">
              <w:t xml:space="preserve">ÚZ. </w:t>
            </w:r>
            <w:r w:rsidRPr="00C86030">
              <w:rPr>
                <w:i/>
                <w:iCs/>
              </w:rPr>
              <w:t>z. č. 352/2001 Sb., o užívání státních symbolů ČR</w:t>
            </w:r>
            <w:r w:rsidRPr="00C86030">
              <w:t xml:space="preserve">. </w:t>
            </w:r>
          </w:p>
          <w:p w14:paraId="0560D6E6" w14:textId="77777777" w:rsidR="00BD26BB" w:rsidRPr="00C86030" w:rsidDel="00A66FAE" w:rsidRDefault="00BD26BB">
            <w:pPr>
              <w:ind w:left="322" w:hanging="284"/>
              <w:rPr>
                <w:del w:id="6758" w:author="Matyas Adam" w:date="2018-11-16T22:35:00Z"/>
              </w:rPr>
              <w:pPrChange w:id="6759" w:author="Matyas Adam" w:date="2018-11-16T22:36:00Z">
                <w:pPr>
                  <w:numPr>
                    <w:numId w:val="22"/>
                  </w:numPr>
                  <w:spacing w:before="100" w:beforeAutospacing="1" w:after="100" w:afterAutospacing="1"/>
                  <w:ind w:left="1080" w:hanging="360"/>
                </w:pPr>
              </w:pPrChange>
            </w:pPr>
            <w:del w:id="6760" w:author="Matyas Adam" w:date="2018-11-16T22:34:00Z">
              <w:r w:rsidRPr="00C86030" w:rsidDel="00A66FAE">
                <w:rPr>
                  <w:b/>
                  <w:bCs/>
                </w:rPr>
                <w:delText>Doporučená:</w:delText>
              </w:r>
              <w:r w:rsidRPr="00C86030" w:rsidDel="00A66FAE">
                <w:delText xml:space="preserve"> </w:delText>
              </w:r>
            </w:del>
            <w:r w:rsidRPr="00C86030">
              <w:t xml:space="preserve">Sb. </w:t>
            </w:r>
            <w:r w:rsidRPr="00C86030">
              <w:rPr>
                <w:i/>
                <w:iCs/>
              </w:rPr>
              <w:t>z. č. 90/1995 Sb., o jednacím řádu Poslanecké sněmovny</w:t>
            </w:r>
            <w:r w:rsidRPr="00C86030">
              <w:t xml:space="preserve">. </w:t>
            </w:r>
          </w:p>
          <w:p w14:paraId="6F20EEDF" w14:textId="77777777" w:rsidR="00BD26BB" w:rsidRDefault="00BD26BB" w:rsidP="00495DC8">
            <w:pPr>
              <w:jc w:val="both"/>
            </w:pPr>
          </w:p>
        </w:tc>
      </w:tr>
      <w:tr w:rsidR="00BD26BB" w14:paraId="2AB87893"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0122AFA2" w14:textId="77777777" w:rsidR="00BD26BB" w:rsidRDefault="00BD26BB" w:rsidP="00495DC8">
            <w:pPr>
              <w:jc w:val="center"/>
              <w:rPr>
                <w:b/>
              </w:rPr>
            </w:pPr>
            <w:r>
              <w:rPr>
                <w:b/>
              </w:rPr>
              <w:t>Informace ke kombinované nebo distanční formě</w:t>
            </w:r>
          </w:p>
        </w:tc>
      </w:tr>
      <w:tr w:rsidR="00BD26BB" w14:paraId="698C083F" w14:textId="77777777" w:rsidTr="00495DC8">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01F66504" w14:textId="77777777" w:rsidR="00BD26BB" w:rsidRDefault="00BD26BB" w:rsidP="00495DC8">
            <w:pPr>
              <w:jc w:val="both"/>
            </w:pPr>
            <w:r>
              <w:rPr>
                <w:b/>
              </w:rPr>
              <w:t>Rozsah konzultací (soustředění)</w:t>
            </w:r>
          </w:p>
        </w:tc>
        <w:tc>
          <w:tcPr>
            <w:tcW w:w="889" w:type="dxa"/>
            <w:tcBorders>
              <w:top w:val="single" w:sz="2" w:space="0" w:color="auto"/>
              <w:left w:val="single" w:sz="4" w:space="0" w:color="auto"/>
              <w:bottom w:val="single" w:sz="4" w:space="0" w:color="auto"/>
              <w:right w:val="single" w:sz="4" w:space="0" w:color="auto"/>
            </w:tcBorders>
          </w:tcPr>
          <w:p w14:paraId="648DFF9D" w14:textId="77777777" w:rsidR="00BD26BB" w:rsidRDefault="00BD26BB" w:rsidP="00495DC8">
            <w:pPr>
              <w:jc w:val="both"/>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3694123A" w14:textId="77777777" w:rsidR="00BD26BB" w:rsidRDefault="00BD26BB" w:rsidP="00495DC8">
            <w:pPr>
              <w:jc w:val="both"/>
              <w:rPr>
                <w:b/>
              </w:rPr>
            </w:pPr>
            <w:r>
              <w:rPr>
                <w:b/>
              </w:rPr>
              <w:t xml:space="preserve">hodin </w:t>
            </w:r>
          </w:p>
        </w:tc>
      </w:tr>
      <w:tr w:rsidR="00BD26BB" w14:paraId="7A9C154A" w14:textId="77777777" w:rsidTr="00495DC8">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C25362C" w14:textId="77777777" w:rsidR="00BD26BB" w:rsidRDefault="00BD26BB" w:rsidP="00495DC8">
            <w:pPr>
              <w:jc w:val="both"/>
              <w:rPr>
                <w:b/>
              </w:rPr>
            </w:pPr>
            <w:r>
              <w:rPr>
                <w:b/>
              </w:rPr>
              <w:t>Informace o způsobu kontaktu s vyučujícím</w:t>
            </w:r>
          </w:p>
        </w:tc>
      </w:tr>
      <w:tr w:rsidR="00BD26BB" w14:paraId="318CF2A3" w14:textId="77777777" w:rsidTr="00495DC8">
        <w:trPr>
          <w:trHeight w:val="416"/>
        </w:trPr>
        <w:tc>
          <w:tcPr>
            <w:tcW w:w="9855" w:type="dxa"/>
            <w:gridSpan w:val="8"/>
            <w:tcBorders>
              <w:top w:val="single" w:sz="4" w:space="0" w:color="auto"/>
              <w:left w:val="single" w:sz="4" w:space="0" w:color="auto"/>
              <w:bottom w:val="single" w:sz="4" w:space="0" w:color="auto"/>
              <w:right w:val="single" w:sz="4" w:space="0" w:color="auto"/>
            </w:tcBorders>
          </w:tcPr>
          <w:p w14:paraId="50E9B9E2" w14:textId="77777777" w:rsidR="00BD26BB" w:rsidRDefault="00BD26BB" w:rsidP="00495DC8">
            <w:pPr>
              <w:jc w:val="both"/>
            </w:pPr>
          </w:p>
        </w:tc>
      </w:tr>
    </w:tbl>
    <w:p w14:paraId="07452166" w14:textId="77777777" w:rsidR="00BD26BB" w:rsidRDefault="00BD26BB">
      <w:pPr>
        <w:spacing w:after="160" w:line="259" w:lineRule="auto"/>
      </w:pPr>
    </w:p>
    <w:p w14:paraId="021EF2CA" w14:textId="77777777" w:rsidR="00BD26BB" w:rsidRDefault="00BD26BB">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6E16A67F" w14:textId="77777777" w:rsidTr="00495DC8">
        <w:tc>
          <w:tcPr>
            <w:tcW w:w="9855" w:type="dxa"/>
            <w:gridSpan w:val="8"/>
            <w:tcBorders>
              <w:bottom w:val="double" w:sz="4" w:space="0" w:color="auto"/>
            </w:tcBorders>
            <w:shd w:val="clear" w:color="auto" w:fill="BDD6EE"/>
          </w:tcPr>
          <w:p w14:paraId="7854F3B7" w14:textId="77777777" w:rsidR="00BD26BB" w:rsidRDefault="00BD26BB" w:rsidP="00495DC8">
            <w:pPr>
              <w:jc w:val="both"/>
              <w:rPr>
                <w:b/>
                <w:sz w:val="28"/>
              </w:rPr>
            </w:pPr>
            <w:r>
              <w:br w:type="page"/>
            </w:r>
            <w:r>
              <w:rPr>
                <w:b/>
                <w:sz w:val="28"/>
              </w:rPr>
              <w:t>B-III – Charakteristika studijního předmětu</w:t>
            </w:r>
          </w:p>
        </w:tc>
      </w:tr>
      <w:tr w:rsidR="00BD26BB" w14:paraId="00392EB7" w14:textId="77777777" w:rsidTr="00495DC8">
        <w:tc>
          <w:tcPr>
            <w:tcW w:w="3086" w:type="dxa"/>
            <w:tcBorders>
              <w:top w:val="double" w:sz="4" w:space="0" w:color="auto"/>
            </w:tcBorders>
            <w:shd w:val="clear" w:color="auto" w:fill="F7CAAC"/>
          </w:tcPr>
          <w:p w14:paraId="75FE4002" w14:textId="77777777" w:rsidR="00BD26BB" w:rsidRDefault="00BD26BB" w:rsidP="00495DC8">
            <w:pPr>
              <w:jc w:val="both"/>
              <w:rPr>
                <w:b/>
              </w:rPr>
            </w:pPr>
            <w:r>
              <w:rPr>
                <w:b/>
              </w:rPr>
              <w:t>Název studijního předmětu</w:t>
            </w:r>
          </w:p>
        </w:tc>
        <w:tc>
          <w:tcPr>
            <w:tcW w:w="6769" w:type="dxa"/>
            <w:gridSpan w:val="7"/>
            <w:tcBorders>
              <w:top w:val="double" w:sz="4" w:space="0" w:color="auto"/>
            </w:tcBorders>
          </w:tcPr>
          <w:p w14:paraId="35EA7FE4" w14:textId="77777777" w:rsidR="00BD26BB" w:rsidRPr="00D056B8" w:rsidRDefault="00BD26BB" w:rsidP="00495DC8">
            <w:pPr>
              <w:jc w:val="both"/>
              <w:rPr>
                <w:b/>
              </w:rPr>
            </w:pPr>
            <w:r>
              <w:rPr>
                <w:b/>
              </w:rPr>
              <w:t>Úvod do studia environmentálních rizik</w:t>
            </w:r>
          </w:p>
        </w:tc>
      </w:tr>
      <w:tr w:rsidR="00BD26BB" w14:paraId="36FD3E87" w14:textId="77777777" w:rsidTr="00495DC8">
        <w:tc>
          <w:tcPr>
            <w:tcW w:w="3086" w:type="dxa"/>
            <w:shd w:val="clear" w:color="auto" w:fill="F7CAAC"/>
          </w:tcPr>
          <w:p w14:paraId="2CC1D0A3" w14:textId="77777777" w:rsidR="00BD26BB" w:rsidRDefault="00BD26BB" w:rsidP="00495DC8">
            <w:pPr>
              <w:jc w:val="both"/>
              <w:rPr>
                <w:b/>
              </w:rPr>
            </w:pPr>
            <w:r>
              <w:rPr>
                <w:b/>
              </w:rPr>
              <w:t>Typ předmětu</w:t>
            </w:r>
          </w:p>
        </w:tc>
        <w:tc>
          <w:tcPr>
            <w:tcW w:w="3406" w:type="dxa"/>
            <w:gridSpan w:val="4"/>
          </w:tcPr>
          <w:p w14:paraId="226DD2DD" w14:textId="77777777" w:rsidR="00BD26BB" w:rsidRDefault="00BD26BB" w:rsidP="00495DC8">
            <w:pPr>
              <w:jc w:val="both"/>
            </w:pPr>
            <w:r>
              <w:t>povinný, ZT</w:t>
            </w:r>
          </w:p>
        </w:tc>
        <w:tc>
          <w:tcPr>
            <w:tcW w:w="2695" w:type="dxa"/>
            <w:gridSpan w:val="2"/>
            <w:shd w:val="clear" w:color="auto" w:fill="F7CAAC"/>
          </w:tcPr>
          <w:p w14:paraId="6A3F1B62" w14:textId="77777777" w:rsidR="00BD26BB" w:rsidRDefault="00BD26BB" w:rsidP="00495DC8">
            <w:pPr>
              <w:jc w:val="both"/>
            </w:pPr>
            <w:r>
              <w:rPr>
                <w:b/>
              </w:rPr>
              <w:t>doporučený ročník / semestr</w:t>
            </w:r>
          </w:p>
        </w:tc>
        <w:tc>
          <w:tcPr>
            <w:tcW w:w="668" w:type="dxa"/>
          </w:tcPr>
          <w:p w14:paraId="120A7A29" w14:textId="77777777" w:rsidR="00BD26BB" w:rsidRDefault="00BD26BB" w:rsidP="00495DC8">
            <w:pPr>
              <w:jc w:val="both"/>
            </w:pPr>
            <w:r>
              <w:t>1/ZS</w:t>
            </w:r>
          </w:p>
        </w:tc>
      </w:tr>
      <w:tr w:rsidR="00BD26BB" w14:paraId="42C0AC84" w14:textId="77777777" w:rsidTr="00495DC8">
        <w:tc>
          <w:tcPr>
            <w:tcW w:w="3086" w:type="dxa"/>
            <w:shd w:val="clear" w:color="auto" w:fill="F7CAAC"/>
          </w:tcPr>
          <w:p w14:paraId="2C548D65" w14:textId="77777777" w:rsidR="00BD26BB" w:rsidRDefault="00BD26BB" w:rsidP="00495DC8">
            <w:pPr>
              <w:jc w:val="both"/>
              <w:rPr>
                <w:b/>
              </w:rPr>
            </w:pPr>
            <w:r>
              <w:rPr>
                <w:b/>
              </w:rPr>
              <w:t>Rozsah studijního předmětu</w:t>
            </w:r>
          </w:p>
        </w:tc>
        <w:tc>
          <w:tcPr>
            <w:tcW w:w="1701" w:type="dxa"/>
            <w:gridSpan w:val="2"/>
          </w:tcPr>
          <w:p w14:paraId="42C1390D" w14:textId="77777777" w:rsidR="00BD26BB" w:rsidRDefault="00BD26BB" w:rsidP="00495DC8">
            <w:pPr>
              <w:jc w:val="both"/>
            </w:pPr>
            <w:r>
              <w:t>28p – 14s</w:t>
            </w:r>
          </w:p>
        </w:tc>
        <w:tc>
          <w:tcPr>
            <w:tcW w:w="889" w:type="dxa"/>
            <w:shd w:val="clear" w:color="auto" w:fill="F7CAAC"/>
          </w:tcPr>
          <w:p w14:paraId="09B68E01" w14:textId="77777777" w:rsidR="00BD26BB" w:rsidRDefault="00BD26BB" w:rsidP="00495DC8">
            <w:pPr>
              <w:jc w:val="both"/>
              <w:rPr>
                <w:b/>
              </w:rPr>
            </w:pPr>
            <w:r>
              <w:rPr>
                <w:b/>
              </w:rPr>
              <w:t xml:space="preserve">hod. </w:t>
            </w:r>
          </w:p>
        </w:tc>
        <w:tc>
          <w:tcPr>
            <w:tcW w:w="816" w:type="dxa"/>
          </w:tcPr>
          <w:p w14:paraId="3B726D84" w14:textId="2A9155DE" w:rsidR="00BD26BB" w:rsidRDefault="00BD26BB" w:rsidP="002A66B1">
            <w:pPr>
              <w:jc w:val="both"/>
            </w:pPr>
            <w:del w:id="6761" w:author="Matyas Adam" w:date="2018-11-16T22:37:00Z">
              <w:r w:rsidDel="00E116F5">
                <w:delText>42</w:delText>
              </w:r>
            </w:del>
            <w:ins w:id="6762" w:author="Matyas Adam" w:date="2018-11-16T22:37:00Z">
              <w:del w:id="6763" w:author="PS" w:date="2018-11-25T15:28:00Z">
                <w:r w:rsidDel="002A66B1">
                  <w:delText>3</w:delText>
                </w:r>
              </w:del>
            </w:ins>
            <w:ins w:id="6764" w:author="PS" w:date="2018-11-25T15:28:00Z">
              <w:r w:rsidR="002A66B1">
                <w:t>42</w:t>
              </w:r>
            </w:ins>
          </w:p>
        </w:tc>
        <w:tc>
          <w:tcPr>
            <w:tcW w:w="2156" w:type="dxa"/>
            <w:shd w:val="clear" w:color="auto" w:fill="F7CAAC"/>
          </w:tcPr>
          <w:p w14:paraId="2FE040CA" w14:textId="77777777" w:rsidR="00BD26BB" w:rsidRDefault="00BD26BB" w:rsidP="00495DC8">
            <w:pPr>
              <w:jc w:val="both"/>
              <w:rPr>
                <w:b/>
              </w:rPr>
            </w:pPr>
            <w:r>
              <w:rPr>
                <w:b/>
              </w:rPr>
              <w:t>kreditů</w:t>
            </w:r>
          </w:p>
        </w:tc>
        <w:tc>
          <w:tcPr>
            <w:tcW w:w="1207" w:type="dxa"/>
            <w:gridSpan w:val="2"/>
          </w:tcPr>
          <w:p w14:paraId="49224512" w14:textId="77777777" w:rsidR="00BD26BB" w:rsidRDefault="00BD26BB" w:rsidP="00495DC8">
            <w:pPr>
              <w:jc w:val="center"/>
            </w:pPr>
            <w:r>
              <w:t>4</w:t>
            </w:r>
          </w:p>
        </w:tc>
      </w:tr>
      <w:tr w:rsidR="00BD26BB" w14:paraId="7C0E5F86" w14:textId="77777777" w:rsidTr="00495DC8">
        <w:tc>
          <w:tcPr>
            <w:tcW w:w="3086" w:type="dxa"/>
            <w:shd w:val="clear" w:color="auto" w:fill="F7CAAC"/>
          </w:tcPr>
          <w:p w14:paraId="74A709C9" w14:textId="77777777" w:rsidR="00BD26BB" w:rsidRDefault="00BD26BB" w:rsidP="00495DC8">
            <w:pPr>
              <w:jc w:val="both"/>
              <w:rPr>
                <w:b/>
                <w:sz w:val="22"/>
              </w:rPr>
            </w:pPr>
            <w:r>
              <w:rPr>
                <w:b/>
              </w:rPr>
              <w:t>Prerekvizity, korekvizity, ekvivalence</w:t>
            </w:r>
          </w:p>
        </w:tc>
        <w:tc>
          <w:tcPr>
            <w:tcW w:w="6769" w:type="dxa"/>
            <w:gridSpan w:val="7"/>
          </w:tcPr>
          <w:p w14:paraId="472F48F3" w14:textId="77777777" w:rsidR="00BD26BB" w:rsidRDefault="00BD26BB" w:rsidP="00495DC8">
            <w:pPr>
              <w:jc w:val="both"/>
            </w:pPr>
          </w:p>
        </w:tc>
      </w:tr>
      <w:tr w:rsidR="00BD26BB" w:rsidRPr="00EE5744" w14:paraId="6BFCCCE6" w14:textId="77777777" w:rsidTr="00495DC8">
        <w:tc>
          <w:tcPr>
            <w:tcW w:w="3086" w:type="dxa"/>
            <w:shd w:val="clear" w:color="auto" w:fill="F7CAAC"/>
          </w:tcPr>
          <w:p w14:paraId="4E73A24C" w14:textId="77777777" w:rsidR="00BD26BB" w:rsidRDefault="00BD26BB" w:rsidP="00495DC8">
            <w:pPr>
              <w:jc w:val="both"/>
              <w:rPr>
                <w:b/>
              </w:rPr>
            </w:pPr>
            <w:r>
              <w:rPr>
                <w:b/>
              </w:rPr>
              <w:t>Způsob ověření studijních výsledků</w:t>
            </w:r>
          </w:p>
        </w:tc>
        <w:tc>
          <w:tcPr>
            <w:tcW w:w="3406" w:type="dxa"/>
            <w:gridSpan w:val="4"/>
          </w:tcPr>
          <w:p w14:paraId="452618F2" w14:textId="77777777" w:rsidR="00BD26BB" w:rsidRDefault="00BD26BB" w:rsidP="00495DC8">
            <w:pPr>
              <w:jc w:val="both"/>
            </w:pPr>
            <w:r>
              <w:t>Klasifikovaný zápočet</w:t>
            </w:r>
          </w:p>
        </w:tc>
        <w:tc>
          <w:tcPr>
            <w:tcW w:w="2156" w:type="dxa"/>
            <w:shd w:val="clear" w:color="auto" w:fill="F7CAAC"/>
          </w:tcPr>
          <w:p w14:paraId="6197E5DC" w14:textId="77777777" w:rsidR="00BD26BB" w:rsidRDefault="00BD26BB" w:rsidP="00495DC8">
            <w:pPr>
              <w:jc w:val="both"/>
              <w:rPr>
                <w:b/>
              </w:rPr>
            </w:pPr>
            <w:r>
              <w:rPr>
                <w:b/>
              </w:rPr>
              <w:t>Forma výuky</w:t>
            </w:r>
          </w:p>
        </w:tc>
        <w:tc>
          <w:tcPr>
            <w:tcW w:w="1207" w:type="dxa"/>
            <w:gridSpan w:val="2"/>
          </w:tcPr>
          <w:p w14:paraId="1B5A22FC" w14:textId="2497FB98" w:rsidR="00BD26BB" w:rsidRPr="00EE5744" w:rsidRDefault="00BD26BB" w:rsidP="00495DC8">
            <w:pPr>
              <w:jc w:val="both"/>
              <w:rPr>
                <w:highlight w:val="red"/>
              </w:rPr>
            </w:pPr>
            <w:r>
              <w:t>přednášky semináře</w:t>
            </w:r>
          </w:p>
        </w:tc>
      </w:tr>
      <w:tr w:rsidR="00BD26BB" w14:paraId="374C8331" w14:textId="77777777" w:rsidTr="00495DC8">
        <w:tc>
          <w:tcPr>
            <w:tcW w:w="3086" w:type="dxa"/>
            <w:shd w:val="clear" w:color="auto" w:fill="F7CAAC"/>
          </w:tcPr>
          <w:p w14:paraId="5C4D8BF7" w14:textId="77777777" w:rsidR="00BD26BB" w:rsidRDefault="00BD26BB" w:rsidP="00495DC8">
            <w:pPr>
              <w:jc w:val="both"/>
              <w:rPr>
                <w:b/>
              </w:rPr>
            </w:pPr>
            <w:r>
              <w:rPr>
                <w:b/>
              </w:rPr>
              <w:t>Forma způsobu ověření studijních výsledků a další požadavky na studenta</w:t>
            </w:r>
          </w:p>
        </w:tc>
        <w:tc>
          <w:tcPr>
            <w:tcW w:w="6769" w:type="dxa"/>
            <w:gridSpan w:val="7"/>
            <w:tcBorders>
              <w:bottom w:val="nil"/>
            </w:tcBorders>
          </w:tcPr>
          <w:p w14:paraId="25FF58AD" w14:textId="77777777" w:rsidR="00BD26BB" w:rsidRDefault="00BD26BB" w:rsidP="00495DC8">
            <w:pPr>
              <w:jc w:val="both"/>
            </w:pPr>
            <w:r>
              <w:t>Zápočet: 80% aktivní účast na seminářích, průběžné plnění zadaných úkolů, úspěšné vypracování písemné práce.</w:t>
            </w:r>
          </w:p>
          <w:p w14:paraId="4FF9A56F" w14:textId="77777777" w:rsidR="00BD26BB" w:rsidRDefault="00BD26BB" w:rsidP="00495DC8">
            <w:pPr>
              <w:jc w:val="both"/>
            </w:pPr>
            <w:r>
              <w:t>Zkouška: úspěšné vypracování písemné práce, ústní zkouška.</w:t>
            </w:r>
          </w:p>
        </w:tc>
      </w:tr>
      <w:tr w:rsidR="00BD26BB" w14:paraId="16A1E0B5" w14:textId="77777777" w:rsidTr="00495DC8">
        <w:trPr>
          <w:trHeight w:val="392"/>
        </w:trPr>
        <w:tc>
          <w:tcPr>
            <w:tcW w:w="9855" w:type="dxa"/>
            <w:gridSpan w:val="8"/>
            <w:tcBorders>
              <w:top w:val="nil"/>
            </w:tcBorders>
          </w:tcPr>
          <w:p w14:paraId="0D51CFE9" w14:textId="77777777" w:rsidR="00BD26BB" w:rsidRDefault="00BD26BB" w:rsidP="00495DC8">
            <w:pPr>
              <w:jc w:val="both"/>
            </w:pPr>
          </w:p>
        </w:tc>
      </w:tr>
      <w:tr w:rsidR="00BD26BB" w14:paraId="3144B362" w14:textId="77777777" w:rsidTr="00495DC8">
        <w:trPr>
          <w:trHeight w:val="197"/>
        </w:trPr>
        <w:tc>
          <w:tcPr>
            <w:tcW w:w="3086" w:type="dxa"/>
            <w:tcBorders>
              <w:top w:val="nil"/>
            </w:tcBorders>
            <w:shd w:val="clear" w:color="auto" w:fill="F7CAAC"/>
          </w:tcPr>
          <w:p w14:paraId="5B364908" w14:textId="77777777" w:rsidR="00BD26BB" w:rsidRDefault="00BD26BB" w:rsidP="00495DC8">
            <w:pPr>
              <w:jc w:val="both"/>
              <w:rPr>
                <w:b/>
              </w:rPr>
            </w:pPr>
            <w:r>
              <w:rPr>
                <w:b/>
              </w:rPr>
              <w:t>Garant předmětu</w:t>
            </w:r>
          </w:p>
        </w:tc>
        <w:tc>
          <w:tcPr>
            <w:tcW w:w="6769" w:type="dxa"/>
            <w:gridSpan w:val="7"/>
            <w:tcBorders>
              <w:top w:val="nil"/>
            </w:tcBorders>
          </w:tcPr>
          <w:p w14:paraId="4C9CAA79" w14:textId="77777777" w:rsidR="00BD26BB" w:rsidRDefault="00BD26BB" w:rsidP="00495DC8">
            <w:pPr>
              <w:jc w:val="both"/>
            </w:pPr>
            <w:r>
              <w:t>prof. Ing. Vladimír Sedlařík, Ph.D.</w:t>
            </w:r>
          </w:p>
        </w:tc>
      </w:tr>
      <w:tr w:rsidR="00BD26BB" w14:paraId="3580C467" w14:textId="77777777" w:rsidTr="00495DC8">
        <w:trPr>
          <w:trHeight w:val="243"/>
        </w:trPr>
        <w:tc>
          <w:tcPr>
            <w:tcW w:w="3086" w:type="dxa"/>
            <w:tcBorders>
              <w:top w:val="nil"/>
            </w:tcBorders>
            <w:shd w:val="clear" w:color="auto" w:fill="F7CAAC"/>
          </w:tcPr>
          <w:p w14:paraId="33A27EC2" w14:textId="77777777" w:rsidR="00BD26BB" w:rsidRDefault="00BD26BB" w:rsidP="00495DC8">
            <w:pPr>
              <w:jc w:val="both"/>
              <w:rPr>
                <w:b/>
              </w:rPr>
            </w:pPr>
            <w:r>
              <w:rPr>
                <w:b/>
              </w:rPr>
              <w:t>Zapojení garanta do výuky předmětu</w:t>
            </w:r>
          </w:p>
        </w:tc>
        <w:tc>
          <w:tcPr>
            <w:tcW w:w="6769" w:type="dxa"/>
            <w:gridSpan w:val="7"/>
            <w:tcBorders>
              <w:top w:val="nil"/>
            </w:tcBorders>
          </w:tcPr>
          <w:p w14:paraId="7BE5AF3D" w14:textId="71C0ECB3" w:rsidR="00BD26BB" w:rsidRDefault="00BD26BB" w:rsidP="002A66B1">
            <w:pPr>
              <w:jc w:val="both"/>
            </w:pPr>
            <w:r w:rsidRPr="00D4222D">
              <w:t xml:space="preserve">Garant stanovuje koncepci předmětu, podílí se na přednáškách v rozsahu </w:t>
            </w:r>
            <w:r>
              <w:t>100</w:t>
            </w:r>
            <w:r w:rsidRPr="00D4222D">
              <w:t xml:space="preserve"> % a dále stanovuje koncepci </w:t>
            </w:r>
            <w:del w:id="6765" w:author="PS" w:date="2018-11-25T15:28:00Z">
              <w:r w:rsidRPr="00D4222D" w:rsidDel="002A66B1">
                <w:delText>cvičení a dohlíží na jejich jednotné vedení.</w:delText>
              </w:r>
            </w:del>
            <w:ins w:id="6766" w:author="PS" w:date="2018-11-25T15:28:00Z">
              <w:r w:rsidR="002A66B1">
                <w:t>seminářů a vede je.</w:t>
              </w:r>
            </w:ins>
          </w:p>
        </w:tc>
      </w:tr>
      <w:tr w:rsidR="00BD26BB" w14:paraId="1ABD6597" w14:textId="77777777" w:rsidTr="00495DC8">
        <w:tc>
          <w:tcPr>
            <w:tcW w:w="3086" w:type="dxa"/>
            <w:shd w:val="clear" w:color="auto" w:fill="F7CAAC"/>
          </w:tcPr>
          <w:p w14:paraId="27FB6608" w14:textId="77777777" w:rsidR="00BD26BB" w:rsidRDefault="00BD26BB" w:rsidP="00495DC8">
            <w:pPr>
              <w:jc w:val="both"/>
              <w:rPr>
                <w:b/>
              </w:rPr>
            </w:pPr>
            <w:r>
              <w:rPr>
                <w:b/>
              </w:rPr>
              <w:t>Vyučující</w:t>
            </w:r>
          </w:p>
        </w:tc>
        <w:tc>
          <w:tcPr>
            <w:tcW w:w="6769" w:type="dxa"/>
            <w:gridSpan w:val="7"/>
            <w:tcBorders>
              <w:bottom w:val="nil"/>
            </w:tcBorders>
          </w:tcPr>
          <w:p w14:paraId="728606BD" w14:textId="77777777" w:rsidR="00BD26BB" w:rsidRDefault="00BD26BB" w:rsidP="00495DC8">
            <w:pPr>
              <w:jc w:val="both"/>
            </w:pPr>
            <w:ins w:id="6767" w:author="Matyas Adam" w:date="2018-11-16T22:37:00Z">
              <w:r>
                <w:t>prof. Ing. Vladimír Sedlařík, Ph.D. – přednášky, semináře (100 %)</w:t>
              </w:r>
            </w:ins>
          </w:p>
        </w:tc>
      </w:tr>
      <w:tr w:rsidR="00BD26BB" w14:paraId="66893310" w14:textId="77777777" w:rsidTr="00495DC8">
        <w:trPr>
          <w:trHeight w:val="300"/>
        </w:trPr>
        <w:tc>
          <w:tcPr>
            <w:tcW w:w="9855" w:type="dxa"/>
            <w:gridSpan w:val="8"/>
            <w:tcBorders>
              <w:top w:val="nil"/>
            </w:tcBorders>
          </w:tcPr>
          <w:p w14:paraId="6EEF1F1B" w14:textId="77777777" w:rsidR="00BD26BB" w:rsidRDefault="00BD26BB" w:rsidP="00495DC8">
            <w:pPr>
              <w:jc w:val="both"/>
            </w:pPr>
            <w:del w:id="6768" w:author="Matyas Adam" w:date="2018-11-16T22:37:00Z">
              <w:r w:rsidDel="00E116F5">
                <w:delText>prof. Ing. Vladimír Sedlařík, Ph.D.</w:delText>
              </w:r>
            </w:del>
            <w:ins w:id="6769" w:author="Jiří Lehejček [2]" w:date="2018-11-14T22:48:00Z">
              <w:del w:id="6770" w:author="Matyas Adam" w:date="2018-11-16T22:37:00Z">
                <w:r w:rsidDel="00E116F5">
                  <w:delText xml:space="preserve"> – přednášky, semináře (100 %)</w:delText>
                </w:r>
              </w:del>
            </w:ins>
          </w:p>
        </w:tc>
      </w:tr>
      <w:tr w:rsidR="00BD26BB" w14:paraId="6E6B16CE" w14:textId="77777777" w:rsidTr="00495DC8">
        <w:tc>
          <w:tcPr>
            <w:tcW w:w="3086" w:type="dxa"/>
            <w:shd w:val="clear" w:color="auto" w:fill="F7CAAC"/>
          </w:tcPr>
          <w:p w14:paraId="3878C827" w14:textId="77777777" w:rsidR="00BD26BB" w:rsidRDefault="00BD26BB" w:rsidP="00495DC8">
            <w:pPr>
              <w:jc w:val="both"/>
              <w:rPr>
                <w:b/>
              </w:rPr>
            </w:pPr>
            <w:r>
              <w:rPr>
                <w:b/>
              </w:rPr>
              <w:t>Stručná anotace předmětu</w:t>
            </w:r>
          </w:p>
        </w:tc>
        <w:tc>
          <w:tcPr>
            <w:tcW w:w="6769" w:type="dxa"/>
            <w:gridSpan w:val="7"/>
            <w:tcBorders>
              <w:bottom w:val="nil"/>
            </w:tcBorders>
          </w:tcPr>
          <w:p w14:paraId="0CA343C2" w14:textId="77777777" w:rsidR="00BD26BB" w:rsidRDefault="00BD26BB" w:rsidP="00495DC8">
            <w:pPr>
              <w:jc w:val="both"/>
            </w:pPr>
          </w:p>
        </w:tc>
      </w:tr>
      <w:tr w:rsidR="00BD26BB" w:rsidRPr="00F71807" w14:paraId="59BBD21C" w14:textId="77777777" w:rsidTr="00495DC8">
        <w:trPr>
          <w:trHeight w:val="3331"/>
        </w:trPr>
        <w:tc>
          <w:tcPr>
            <w:tcW w:w="9855" w:type="dxa"/>
            <w:gridSpan w:val="8"/>
            <w:tcBorders>
              <w:top w:val="nil"/>
              <w:bottom w:val="single" w:sz="12" w:space="0" w:color="auto"/>
            </w:tcBorders>
          </w:tcPr>
          <w:p w14:paraId="1D56D8EB" w14:textId="77777777" w:rsidR="00BD26BB" w:rsidRDefault="00BD26BB" w:rsidP="00495DC8">
            <w:pPr>
              <w:jc w:val="both"/>
              <w:rPr>
                <w:ins w:id="6771" w:author="Matyas Adam" w:date="2018-11-16T22:38:00Z"/>
              </w:rPr>
            </w:pPr>
            <w:r w:rsidRPr="0018338F">
              <w:t>Cílem předmětu je seznámit studenty s legislativou v oblasti environmentu, s riziky v oblasti životního prostředí, objasnit základní pojmy jako životní prostředí, rizika, atmosférické procesy, hydrologické procesy, geologické procesy, dále problematika epidemií, chemická a technologická rizika, ekologické havárie, další typy havárií, environmentální rizika v České republice a Evropské unii.</w:t>
            </w:r>
          </w:p>
          <w:p w14:paraId="27CC816B" w14:textId="77777777" w:rsidR="00BD26BB" w:rsidRDefault="00BD26BB" w:rsidP="00495DC8">
            <w:pPr>
              <w:jc w:val="both"/>
              <w:rPr>
                <w:ins w:id="6772" w:author="Matyas Adam" w:date="2018-11-16T22:38:00Z"/>
              </w:rPr>
            </w:pPr>
          </w:p>
          <w:p w14:paraId="6B8DBBBD" w14:textId="77777777" w:rsidR="00BD26BB" w:rsidRPr="00E116F5" w:rsidRDefault="00BD26BB" w:rsidP="00495DC8">
            <w:pPr>
              <w:jc w:val="both"/>
              <w:rPr>
                <w:u w:val="single"/>
                <w:rPrChange w:id="6773" w:author="Matyas Adam" w:date="2018-11-16T22:38:00Z">
                  <w:rPr/>
                </w:rPrChange>
              </w:rPr>
            </w:pPr>
            <w:ins w:id="6774" w:author="Matyas Adam" w:date="2018-11-16T22:38:00Z">
              <w:r w:rsidRPr="00E116F5">
                <w:rPr>
                  <w:u w:val="single"/>
                  <w:rPrChange w:id="6775" w:author="Matyas Adam" w:date="2018-11-16T22:38:00Z">
                    <w:rPr/>
                  </w:rPrChange>
                </w:rPr>
                <w:t>Hlavní témata:</w:t>
              </w:r>
            </w:ins>
          </w:p>
          <w:p w14:paraId="376821A5" w14:textId="77777777" w:rsidR="00BD26BB" w:rsidRPr="0018338F" w:rsidRDefault="00BD26BB">
            <w:pPr>
              <w:pStyle w:val="Odstavecseseznamem"/>
              <w:numPr>
                <w:ilvl w:val="0"/>
                <w:numId w:val="111"/>
              </w:numPr>
              <w:suppressAutoHyphens w:val="0"/>
              <w:jc w:val="both"/>
              <w:pPrChange w:id="6776" w:author="PS" w:date="2018-11-25T15:29:00Z">
                <w:pPr>
                  <w:pStyle w:val="Odstavecseseznamem"/>
                  <w:numPr>
                    <w:numId w:val="39"/>
                  </w:numPr>
                  <w:tabs>
                    <w:tab w:val="num" w:pos="720"/>
                  </w:tabs>
                  <w:suppressAutoHyphens w:val="0"/>
                  <w:ind w:hanging="360"/>
                  <w:jc w:val="both"/>
                </w:pPr>
              </w:pPrChange>
            </w:pPr>
            <w:r w:rsidRPr="0018338F">
              <w:t>Úvod do studia a organizace</w:t>
            </w:r>
            <w:r w:rsidRPr="009E3DA3">
              <w:rPr>
                <w:b/>
              </w:rPr>
              <w:t xml:space="preserve"> </w:t>
            </w:r>
            <w:r w:rsidRPr="0018338F">
              <w:t>studia. Vznik environmentálního myšlení v České republice, vývoj a  historický  přehled.</w:t>
            </w:r>
          </w:p>
          <w:p w14:paraId="30DF84A5" w14:textId="77777777" w:rsidR="00BD26BB" w:rsidRPr="0018338F" w:rsidRDefault="00BD26BB">
            <w:pPr>
              <w:pStyle w:val="Odstavecseseznamem"/>
              <w:numPr>
                <w:ilvl w:val="0"/>
                <w:numId w:val="111"/>
              </w:numPr>
              <w:suppressAutoHyphens w:val="0"/>
              <w:jc w:val="both"/>
              <w:pPrChange w:id="6777" w:author="PS" w:date="2018-11-25T15:29:00Z">
                <w:pPr>
                  <w:pStyle w:val="Odstavecseseznamem"/>
                  <w:numPr>
                    <w:numId w:val="39"/>
                  </w:numPr>
                  <w:tabs>
                    <w:tab w:val="num" w:pos="720"/>
                  </w:tabs>
                  <w:suppressAutoHyphens w:val="0"/>
                  <w:ind w:hanging="360"/>
                  <w:jc w:val="both"/>
                </w:pPr>
              </w:pPrChange>
            </w:pPr>
            <w:r w:rsidRPr="0018338F">
              <w:t>Státní environmentální politika. Uplatňování praktických zásad tvorby a ochrany životního prostředí v ČR a  EU.</w:t>
            </w:r>
          </w:p>
          <w:p w14:paraId="09F06F48" w14:textId="77777777" w:rsidR="00BD26BB" w:rsidRPr="0018338F" w:rsidRDefault="00BD26BB">
            <w:pPr>
              <w:pStyle w:val="Odstavecseseznamem"/>
              <w:numPr>
                <w:ilvl w:val="0"/>
                <w:numId w:val="111"/>
              </w:numPr>
              <w:suppressAutoHyphens w:val="0"/>
              <w:jc w:val="both"/>
              <w:pPrChange w:id="6778" w:author="PS" w:date="2018-11-25T15:29:00Z">
                <w:pPr>
                  <w:pStyle w:val="Odstavecseseznamem"/>
                  <w:numPr>
                    <w:numId w:val="39"/>
                  </w:numPr>
                  <w:tabs>
                    <w:tab w:val="num" w:pos="720"/>
                  </w:tabs>
                  <w:suppressAutoHyphens w:val="0"/>
                  <w:ind w:hanging="360"/>
                  <w:jc w:val="both"/>
                </w:pPr>
              </w:pPrChange>
            </w:pPr>
            <w:r w:rsidRPr="0018338F">
              <w:t>Základní pojmy, právní předpisy z oblasti environmentu.</w:t>
            </w:r>
          </w:p>
          <w:p w14:paraId="67E9DF9E" w14:textId="77777777" w:rsidR="00BD26BB" w:rsidRPr="0018338F" w:rsidRDefault="00BD26BB">
            <w:pPr>
              <w:pStyle w:val="Odstavecseseznamem"/>
              <w:numPr>
                <w:ilvl w:val="0"/>
                <w:numId w:val="111"/>
              </w:numPr>
              <w:suppressAutoHyphens w:val="0"/>
              <w:jc w:val="both"/>
              <w:pPrChange w:id="6779" w:author="PS" w:date="2018-11-25T15:29:00Z">
                <w:pPr>
                  <w:pStyle w:val="Odstavecseseznamem"/>
                  <w:numPr>
                    <w:numId w:val="39"/>
                  </w:numPr>
                  <w:tabs>
                    <w:tab w:val="num" w:pos="720"/>
                  </w:tabs>
                  <w:suppressAutoHyphens w:val="0"/>
                  <w:ind w:hanging="360"/>
                  <w:jc w:val="both"/>
                </w:pPr>
              </w:pPrChange>
            </w:pPr>
            <w:r w:rsidRPr="0018338F">
              <w:t>Životní prostředí a jeho složky, krajina, členění a charakteristika.</w:t>
            </w:r>
          </w:p>
          <w:p w14:paraId="12348EA9" w14:textId="77777777" w:rsidR="00BD26BB" w:rsidRPr="0018338F" w:rsidRDefault="00BD26BB">
            <w:pPr>
              <w:pStyle w:val="Odstavecseseznamem"/>
              <w:numPr>
                <w:ilvl w:val="0"/>
                <w:numId w:val="111"/>
              </w:numPr>
              <w:suppressAutoHyphens w:val="0"/>
              <w:jc w:val="both"/>
              <w:pPrChange w:id="6780" w:author="PS" w:date="2018-11-25T15:29:00Z">
                <w:pPr>
                  <w:pStyle w:val="Odstavecseseznamem"/>
                  <w:numPr>
                    <w:numId w:val="39"/>
                  </w:numPr>
                  <w:tabs>
                    <w:tab w:val="num" w:pos="720"/>
                  </w:tabs>
                  <w:suppressAutoHyphens w:val="0"/>
                  <w:ind w:hanging="360"/>
                  <w:jc w:val="both"/>
                </w:pPr>
              </w:pPrChange>
            </w:pPr>
            <w:r w:rsidRPr="0018338F">
              <w:t>Antropogenní a naturogenní rizika. Členění. Charakteristika.</w:t>
            </w:r>
          </w:p>
          <w:p w14:paraId="0551B035" w14:textId="35AE4F82" w:rsidR="00BD26BB" w:rsidRPr="0018338F" w:rsidRDefault="00BD26BB">
            <w:pPr>
              <w:pStyle w:val="Odstavecseseznamem"/>
              <w:numPr>
                <w:ilvl w:val="0"/>
                <w:numId w:val="111"/>
              </w:numPr>
              <w:suppressAutoHyphens w:val="0"/>
              <w:jc w:val="both"/>
              <w:pPrChange w:id="6781" w:author="PS" w:date="2018-11-25T15:29:00Z">
                <w:pPr>
                  <w:pStyle w:val="Odstavecseseznamem"/>
                  <w:numPr>
                    <w:numId w:val="39"/>
                  </w:numPr>
                  <w:tabs>
                    <w:tab w:val="num" w:pos="720"/>
                  </w:tabs>
                  <w:suppressAutoHyphens w:val="0"/>
                  <w:ind w:hanging="360"/>
                  <w:jc w:val="both"/>
                </w:pPr>
              </w:pPrChange>
            </w:pPr>
            <w:del w:id="6782" w:author="PS" w:date="2018-11-25T15:28:00Z">
              <w:r w:rsidRPr="0018338F" w:rsidDel="002A66B1">
                <w:delText>Kategorie a  vývoj</w:delText>
              </w:r>
            </w:del>
            <w:ins w:id="6783" w:author="PS" w:date="2018-11-25T15:28:00Z">
              <w:r w:rsidR="002A66B1" w:rsidRPr="0018338F">
                <w:t>Kategorie a vývoj</w:t>
              </w:r>
            </w:ins>
            <w:r w:rsidRPr="0018338F">
              <w:t xml:space="preserve"> rizik, základní pojmy z oblasti rizik. </w:t>
            </w:r>
          </w:p>
          <w:p w14:paraId="29E18752" w14:textId="77777777" w:rsidR="00BD26BB" w:rsidRPr="0018338F" w:rsidRDefault="00BD26BB">
            <w:pPr>
              <w:pStyle w:val="Odstavecseseznamem"/>
              <w:numPr>
                <w:ilvl w:val="0"/>
                <w:numId w:val="111"/>
              </w:numPr>
              <w:suppressAutoHyphens w:val="0"/>
              <w:jc w:val="both"/>
              <w:pPrChange w:id="6784" w:author="PS" w:date="2018-11-25T15:29:00Z">
                <w:pPr>
                  <w:pStyle w:val="Odstavecseseznamem"/>
                  <w:numPr>
                    <w:numId w:val="39"/>
                  </w:numPr>
                  <w:tabs>
                    <w:tab w:val="num" w:pos="720"/>
                  </w:tabs>
                  <w:suppressAutoHyphens w:val="0"/>
                  <w:ind w:hanging="360"/>
                  <w:jc w:val="both"/>
                </w:pPr>
              </w:pPrChange>
            </w:pPr>
            <w:r w:rsidRPr="0018338F">
              <w:t>Atmosférické procesy a rizika s nimi související. Příklady.</w:t>
            </w:r>
          </w:p>
          <w:p w14:paraId="4C1112C1" w14:textId="77777777" w:rsidR="00BD26BB" w:rsidRPr="0018338F" w:rsidRDefault="00BD26BB">
            <w:pPr>
              <w:pStyle w:val="Odstavecseseznamem"/>
              <w:numPr>
                <w:ilvl w:val="0"/>
                <w:numId w:val="111"/>
              </w:numPr>
              <w:suppressAutoHyphens w:val="0"/>
              <w:jc w:val="both"/>
              <w:pPrChange w:id="6785" w:author="PS" w:date="2018-11-25T15:29:00Z">
                <w:pPr>
                  <w:pStyle w:val="Odstavecseseznamem"/>
                  <w:numPr>
                    <w:numId w:val="39"/>
                  </w:numPr>
                  <w:tabs>
                    <w:tab w:val="num" w:pos="720"/>
                  </w:tabs>
                  <w:suppressAutoHyphens w:val="0"/>
                  <w:ind w:hanging="360"/>
                  <w:jc w:val="both"/>
                </w:pPr>
              </w:pPrChange>
            </w:pPr>
            <w:r w:rsidRPr="0018338F">
              <w:t>Hydrologické procesy a rizika. Přívalové deště. Povodně. Sucha. Případové studie.</w:t>
            </w:r>
          </w:p>
          <w:p w14:paraId="46095845" w14:textId="77777777" w:rsidR="00BD26BB" w:rsidRPr="0018338F" w:rsidRDefault="00BD26BB">
            <w:pPr>
              <w:pStyle w:val="Odstavecseseznamem"/>
              <w:numPr>
                <w:ilvl w:val="0"/>
                <w:numId w:val="111"/>
              </w:numPr>
              <w:suppressAutoHyphens w:val="0"/>
              <w:jc w:val="both"/>
              <w:pPrChange w:id="6786" w:author="PS" w:date="2018-11-25T15:29:00Z">
                <w:pPr>
                  <w:pStyle w:val="Odstavecseseznamem"/>
                  <w:numPr>
                    <w:numId w:val="39"/>
                  </w:numPr>
                  <w:tabs>
                    <w:tab w:val="num" w:pos="720"/>
                  </w:tabs>
                  <w:suppressAutoHyphens w:val="0"/>
                  <w:ind w:hanging="360"/>
                  <w:jc w:val="both"/>
                </w:pPr>
              </w:pPrChange>
            </w:pPr>
            <w:r w:rsidRPr="0018338F">
              <w:t>Geologické procesy a rizika. Zemětřesení. Svahové pohyby. Laviny.</w:t>
            </w:r>
          </w:p>
          <w:p w14:paraId="6F8C26F4" w14:textId="77777777" w:rsidR="00BD26BB" w:rsidRPr="0018338F" w:rsidRDefault="00BD26BB">
            <w:pPr>
              <w:pStyle w:val="Odstavecseseznamem"/>
              <w:numPr>
                <w:ilvl w:val="0"/>
                <w:numId w:val="111"/>
              </w:numPr>
              <w:suppressAutoHyphens w:val="0"/>
              <w:jc w:val="both"/>
              <w:pPrChange w:id="6787" w:author="PS" w:date="2018-11-25T15:29:00Z">
                <w:pPr>
                  <w:pStyle w:val="Odstavecseseznamem"/>
                  <w:numPr>
                    <w:numId w:val="39"/>
                  </w:numPr>
                  <w:tabs>
                    <w:tab w:val="num" w:pos="720"/>
                  </w:tabs>
                  <w:suppressAutoHyphens w:val="0"/>
                  <w:ind w:hanging="360"/>
                  <w:jc w:val="both"/>
                </w:pPr>
              </w:pPrChange>
            </w:pPr>
            <w:r w:rsidRPr="0018338F">
              <w:t>Biologická rizika. Epidemie. Invazní druhy rostlin a živočichů.</w:t>
            </w:r>
          </w:p>
          <w:p w14:paraId="6EBF6150" w14:textId="77777777" w:rsidR="00BD26BB" w:rsidRPr="0018338F" w:rsidRDefault="00BD26BB">
            <w:pPr>
              <w:pStyle w:val="Odstavecseseznamem"/>
              <w:numPr>
                <w:ilvl w:val="0"/>
                <w:numId w:val="111"/>
              </w:numPr>
              <w:suppressAutoHyphens w:val="0"/>
              <w:jc w:val="both"/>
              <w:pPrChange w:id="6788" w:author="PS" w:date="2018-11-25T15:29:00Z">
                <w:pPr>
                  <w:pStyle w:val="Odstavecseseznamem"/>
                  <w:numPr>
                    <w:numId w:val="39"/>
                  </w:numPr>
                  <w:tabs>
                    <w:tab w:val="num" w:pos="720"/>
                  </w:tabs>
                  <w:suppressAutoHyphens w:val="0"/>
                  <w:ind w:hanging="360"/>
                  <w:jc w:val="both"/>
                </w:pPr>
              </w:pPrChange>
            </w:pPr>
            <w:r w:rsidRPr="0018338F">
              <w:t>Chemická a technologická rizika.</w:t>
            </w:r>
          </w:p>
          <w:p w14:paraId="3F0531E0" w14:textId="77777777" w:rsidR="00BD26BB" w:rsidRPr="0018338F" w:rsidRDefault="00BD26BB">
            <w:pPr>
              <w:pStyle w:val="Odstavecseseznamem"/>
              <w:numPr>
                <w:ilvl w:val="0"/>
                <w:numId w:val="111"/>
              </w:numPr>
              <w:suppressAutoHyphens w:val="0"/>
              <w:jc w:val="both"/>
              <w:pPrChange w:id="6789" w:author="PS" w:date="2018-11-25T15:29:00Z">
                <w:pPr>
                  <w:pStyle w:val="Odstavecseseznamem"/>
                  <w:numPr>
                    <w:numId w:val="39"/>
                  </w:numPr>
                  <w:tabs>
                    <w:tab w:val="num" w:pos="720"/>
                  </w:tabs>
                  <w:suppressAutoHyphens w:val="0"/>
                  <w:ind w:hanging="360"/>
                  <w:jc w:val="both"/>
                </w:pPr>
              </w:pPrChange>
            </w:pPr>
            <w:r w:rsidRPr="0018338F">
              <w:t>Informační systémy a havarijní situace.</w:t>
            </w:r>
          </w:p>
          <w:p w14:paraId="455722EF" w14:textId="77777777" w:rsidR="00BD26BB" w:rsidRPr="0018338F" w:rsidRDefault="00BD26BB">
            <w:pPr>
              <w:pStyle w:val="Odstavecseseznamem"/>
              <w:numPr>
                <w:ilvl w:val="0"/>
                <w:numId w:val="111"/>
              </w:numPr>
              <w:suppressAutoHyphens w:val="0"/>
              <w:jc w:val="both"/>
              <w:pPrChange w:id="6790" w:author="PS" w:date="2018-11-25T15:29:00Z">
                <w:pPr>
                  <w:pStyle w:val="Odstavecseseznamem"/>
                  <w:numPr>
                    <w:numId w:val="39"/>
                  </w:numPr>
                  <w:tabs>
                    <w:tab w:val="num" w:pos="720"/>
                  </w:tabs>
                  <w:suppressAutoHyphens w:val="0"/>
                  <w:ind w:hanging="360"/>
                  <w:jc w:val="both"/>
                </w:pPr>
              </w:pPrChange>
            </w:pPr>
            <w:r w:rsidRPr="0018338F">
              <w:t>Práva a povinnosti fyzických a právnických osob při prevenci a likvidaci základních typů havárií.</w:t>
            </w:r>
          </w:p>
          <w:p w14:paraId="3AE40C62" w14:textId="77777777" w:rsidR="00BD26BB" w:rsidRPr="00F71807" w:rsidRDefault="00BD26BB">
            <w:pPr>
              <w:pStyle w:val="Odstavecseseznamem"/>
              <w:numPr>
                <w:ilvl w:val="0"/>
                <w:numId w:val="111"/>
              </w:numPr>
              <w:suppressAutoHyphens w:val="0"/>
              <w:jc w:val="both"/>
              <w:pPrChange w:id="6791" w:author="PS" w:date="2018-11-25T15:29:00Z">
                <w:pPr>
                  <w:pStyle w:val="Odstavecseseznamem"/>
                  <w:numPr>
                    <w:numId w:val="39"/>
                  </w:numPr>
                  <w:tabs>
                    <w:tab w:val="num" w:pos="720"/>
                  </w:tabs>
                  <w:suppressAutoHyphens w:val="0"/>
                  <w:ind w:hanging="360"/>
                  <w:jc w:val="both"/>
                </w:pPr>
              </w:pPrChange>
            </w:pPr>
            <w:r w:rsidRPr="0018338F">
              <w:t>Environmentální rizika v ČR a v EU. Rozbor. Prevence.</w:t>
            </w:r>
          </w:p>
        </w:tc>
      </w:tr>
      <w:tr w:rsidR="00BD26BB" w14:paraId="77532A7E" w14:textId="77777777" w:rsidTr="00495DC8">
        <w:trPr>
          <w:trHeight w:val="265"/>
        </w:trPr>
        <w:tc>
          <w:tcPr>
            <w:tcW w:w="3653" w:type="dxa"/>
            <w:gridSpan w:val="2"/>
            <w:tcBorders>
              <w:top w:val="nil"/>
            </w:tcBorders>
            <w:shd w:val="clear" w:color="auto" w:fill="F7CAAC"/>
          </w:tcPr>
          <w:p w14:paraId="15785317" w14:textId="77777777" w:rsidR="00BD26BB" w:rsidRDefault="00BD26BB" w:rsidP="00495DC8">
            <w:pPr>
              <w:jc w:val="both"/>
            </w:pPr>
            <w:r>
              <w:rPr>
                <w:b/>
              </w:rPr>
              <w:t>Studijní literatura a studijní pomůcky</w:t>
            </w:r>
          </w:p>
        </w:tc>
        <w:tc>
          <w:tcPr>
            <w:tcW w:w="6202" w:type="dxa"/>
            <w:gridSpan w:val="6"/>
            <w:tcBorders>
              <w:top w:val="nil"/>
              <w:bottom w:val="nil"/>
            </w:tcBorders>
          </w:tcPr>
          <w:p w14:paraId="441867CE" w14:textId="77777777" w:rsidR="00BD26BB" w:rsidRDefault="00BD26BB" w:rsidP="00495DC8">
            <w:pPr>
              <w:jc w:val="both"/>
            </w:pPr>
          </w:p>
        </w:tc>
      </w:tr>
      <w:tr w:rsidR="00BD26BB" w14:paraId="1720A073" w14:textId="77777777" w:rsidTr="00495DC8">
        <w:trPr>
          <w:trHeight w:val="1497"/>
        </w:trPr>
        <w:tc>
          <w:tcPr>
            <w:tcW w:w="9855" w:type="dxa"/>
            <w:gridSpan w:val="8"/>
            <w:tcBorders>
              <w:top w:val="nil"/>
            </w:tcBorders>
          </w:tcPr>
          <w:p w14:paraId="4C9209C0" w14:textId="77777777" w:rsidR="00BD26BB" w:rsidRPr="00A6226F" w:rsidRDefault="00BD26BB">
            <w:pPr>
              <w:ind w:left="322" w:hanging="284"/>
              <w:jc w:val="both"/>
              <w:rPr>
                <w:b/>
              </w:rPr>
              <w:pPrChange w:id="6792" w:author="Matyas Adam" w:date="2018-11-16T22:38:00Z">
                <w:pPr>
                  <w:jc w:val="both"/>
                </w:pPr>
              </w:pPrChange>
            </w:pPr>
            <w:r w:rsidRPr="00A6226F">
              <w:rPr>
                <w:b/>
              </w:rPr>
              <w:t>Povinná literatura:</w:t>
            </w:r>
          </w:p>
          <w:p w14:paraId="198CECD5" w14:textId="77777777" w:rsidR="00BD26BB" w:rsidRPr="0018338F" w:rsidRDefault="00BD26BB">
            <w:pPr>
              <w:ind w:left="38"/>
              <w:jc w:val="both"/>
              <w:pPrChange w:id="6793" w:author="PS" w:date="2018-11-25T15:29:00Z">
                <w:pPr>
                  <w:jc w:val="both"/>
                </w:pPr>
              </w:pPrChange>
            </w:pPr>
            <w:r w:rsidRPr="0018338F">
              <w:t xml:space="preserve">KOLEJKA, J. </w:t>
            </w:r>
            <w:r w:rsidRPr="0018338F">
              <w:rPr>
                <w:i/>
              </w:rPr>
              <w:t>Nauka o krajině</w:t>
            </w:r>
            <w:r w:rsidRPr="0018338F">
              <w:t>. Praha: Academia, 2013. ISBN 978-80-200-2201-1.</w:t>
            </w:r>
          </w:p>
          <w:p w14:paraId="4E66784D" w14:textId="77777777" w:rsidR="00BD26BB" w:rsidRPr="0018338F" w:rsidRDefault="00BD26BB">
            <w:pPr>
              <w:ind w:left="38"/>
              <w:jc w:val="both"/>
              <w:pPrChange w:id="6794" w:author="PS" w:date="2018-11-25T15:29:00Z">
                <w:pPr>
                  <w:jc w:val="both"/>
                </w:pPr>
              </w:pPrChange>
            </w:pPr>
            <w:r w:rsidRPr="0018338F">
              <w:t xml:space="preserve">KRÁSNÝ, J. et al. </w:t>
            </w:r>
            <w:r w:rsidRPr="0018338F">
              <w:rPr>
                <w:i/>
              </w:rPr>
              <w:t>Podzemní vody České republiky</w:t>
            </w:r>
            <w:r w:rsidRPr="0018338F">
              <w:t>. Praha: Česká geologická služba, 2012. ISBN 978-80-7075-797-0.</w:t>
            </w:r>
          </w:p>
          <w:p w14:paraId="4C220268" w14:textId="77777777" w:rsidR="00BD26BB" w:rsidRDefault="00BD26BB">
            <w:pPr>
              <w:pStyle w:val="Nadpis2"/>
              <w:keepNext w:val="0"/>
              <w:autoSpaceDE w:val="0"/>
              <w:autoSpaceDN w:val="0"/>
              <w:adjustRightInd w:val="0"/>
              <w:spacing w:before="0"/>
              <w:ind w:left="38"/>
              <w:jc w:val="both"/>
              <w:rPr>
                <w:ins w:id="6795" w:author="Matyas Adam" w:date="2018-11-16T22:39:00Z"/>
                <w:rFonts w:ascii="Times New Roman" w:hAnsi="Times New Roman"/>
                <w:b w:val="0"/>
                <w:color w:val="auto"/>
                <w:sz w:val="20"/>
                <w:szCs w:val="20"/>
              </w:rPr>
              <w:pPrChange w:id="6796" w:author="PS" w:date="2018-11-25T15:29:00Z">
                <w:pPr>
                  <w:pStyle w:val="Nadpis2"/>
                  <w:keepNext w:val="0"/>
                  <w:autoSpaceDE w:val="0"/>
                  <w:autoSpaceDN w:val="0"/>
                  <w:adjustRightInd w:val="0"/>
                  <w:spacing w:before="0"/>
                  <w:jc w:val="both"/>
                </w:pPr>
              </w:pPrChange>
            </w:pPr>
            <w:r w:rsidRPr="00A6226F">
              <w:rPr>
                <w:rFonts w:ascii="Times New Roman" w:hAnsi="Times New Roman"/>
                <w:b w:val="0"/>
                <w:color w:val="auto"/>
                <w:sz w:val="20"/>
                <w:szCs w:val="20"/>
              </w:rPr>
              <w:t xml:space="preserve">SKŘEHOT, P. a kol. </w:t>
            </w:r>
            <w:r w:rsidRPr="00A6226F">
              <w:rPr>
                <w:rFonts w:ascii="Times New Roman" w:hAnsi="Times New Roman"/>
                <w:b w:val="0"/>
                <w:i/>
                <w:color w:val="auto"/>
                <w:sz w:val="20"/>
                <w:szCs w:val="20"/>
              </w:rPr>
              <w:t>Prevence nehod a havárií</w:t>
            </w:r>
            <w:r w:rsidRPr="00A6226F">
              <w:rPr>
                <w:rFonts w:ascii="Times New Roman" w:hAnsi="Times New Roman"/>
                <w:b w:val="0"/>
                <w:color w:val="auto"/>
                <w:sz w:val="20"/>
                <w:szCs w:val="20"/>
              </w:rPr>
              <w:t>. 1. Díl. Praha: VÚBP, 2009. ISBN 978-80-86973-70-8.</w:t>
            </w:r>
          </w:p>
          <w:p w14:paraId="4FC320DA" w14:textId="77777777" w:rsidR="00BD26BB" w:rsidRPr="00A6226F" w:rsidRDefault="00BD26BB">
            <w:pPr>
              <w:pStyle w:val="Nadpis2"/>
              <w:keepNext w:val="0"/>
              <w:autoSpaceDE w:val="0"/>
              <w:autoSpaceDN w:val="0"/>
              <w:adjustRightInd w:val="0"/>
              <w:spacing w:before="0"/>
              <w:ind w:left="38"/>
              <w:jc w:val="both"/>
              <w:rPr>
                <w:rFonts w:ascii="Times New Roman" w:hAnsi="Times New Roman"/>
                <w:b w:val="0"/>
                <w:color w:val="auto"/>
                <w:sz w:val="20"/>
                <w:szCs w:val="20"/>
              </w:rPr>
              <w:pPrChange w:id="6797" w:author="PS" w:date="2018-11-25T15:29:00Z">
                <w:pPr>
                  <w:pStyle w:val="Nadpis2"/>
                  <w:keepNext w:val="0"/>
                  <w:autoSpaceDE w:val="0"/>
                  <w:autoSpaceDN w:val="0"/>
                  <w:adjustRightInd w:val="0"/>
                  <w:spacing w:before="0"/>
                  <w:jc w:val="both"/>
                </w:pPr>
              </w:pPrChange>
            </w:pPr>
            <w:del w:id="6798" w:author="Matyas Adam" w:date="2018-11-16T22:39:00Z">
              <w:r w:rsidRPr="00A6226F" w:rsidDel="00E116F5">
                <w:rPr>
                  <w:rFonts w:ascii="Times New Roman" w:hAnsi="Times New Roman"/>
                  <w:b w:val="0"/>
                  <w:color w:val="auto"/>
                  <w:sz w:val="20"/>
                  <w:szCs w:val="20"/>
                </w:rPr>
                <w:br/>
              </w:r>
            </w:del>
            <w:r w:rsidRPr="00A6226F">
              <w:rPr>
                <w:rFonts w:ascii="Times New Roman" w:hAnsi="Times New Roman"/>
                <w:b w:val="0"/>
                <w:color w:val="auto"/>
                <w:sz w:val="20"/>
                <w:szCs w:val="20"/>
              </w:rPr>
              <w:t xml:space="preserve">STEJSKAL, V. </w:t>
            </w:r>
            <w:r w:rsidRPr="00A6226F">
              <w:rPr>
                <w:rFonts w:ascii="Times New Roman" w:hAnsi="Times New Roman"/>
                <w:b w:val="0"/>
                <w:i/>
                <w:color w:val="auto"/>
                <w:sz w:val="20"/>
                <w:szCs w:val="20"/>
              </w:rPr>
              <w:t>Úvod do právní úpravy ochrany přírody a péče o biologickou rozmanitost</w:t>
            </w:r>
            <w:r w:rsidRPr="00A6226F">
              <w:rPr>
                <w:rFonts w:ascii="Times New Roman" w:hAnsi="Times New Roman"/>
                <w:b w:val="0"/>
                <w:color w:val="auto"/>
                <w:sz w:val="20"/>
                <w:szCs w:val="20"/>
              </w:rPr>
              <w:t xml:space="preserve">. Praha: Nakladatelství Linde, 2006. </w:t>
            </w:r>
          </w:p>
          <w:p w14:paraId="0BD03991" w14:textId="77777777" w:rsidR="00BD26BB" w:rsidRDefault="00BD26BB">
            <w:pPr>
              <w:ind w:left="38"/>
              <w:jc w:val="both"/>
              <w:rPr>
                <w:ins w:id="6799" w:author="Matyas Adam" w:date="2018-11-16T22:38:00Z"/>
              </w:rPr>
              <w:pPrChange w:id="6800" w:author="PS" w:date="2018-11-25T15:29:00Z">
                <w:pPr>
                  <w:jc w:val="both"/>
                </w:pPr>
              </w:pPrChange>
            </w:pPr>
            <w:r w:rsidRPr="0018338F">
              <w:t>Legislativa z oblasti životního prostředí.</w:t>
            </w:r>
          </w:p>
          <w:p w14:paraId="4E3D3881" w14:textId="77777777" w:rsidR="00BD26BB" w:rsidRPr="0018338F" w:rsidRDefault="00BD26BB">
            <w:pPr>
              <w:ind w:left="322" w:hanging="284"/>
              <w:jc w:val="both"/>
              <w:pPrChange w:id="6801" w:author="Matyas Adam" w:date="2018-11-16T22:38:00Z">
                <w:pPr>
                  <w:jc w:val="both"/>
                </w:pPr>
              </w:pPrChange>
            </w:pPr>
            <w:ins w:id="6802" w:author="Matyas Adam" w:date="2018-11-16T22:38:00Z">
              <w:r w:rsidRPr="00A70703">
                <w:t>Materiály dostupné v e-learningovém kurzu předmětu v LMS Moodle na </w:t>
              </w:r>
              <w:r w:rsidRPr="00A70703">
                <w:fldChar w:fldCharType="begin"/>
              </w:r>
              <w:r>
                <w:instrText xml:space="preserve"> HYPERLINK "http://vyuka.flkr.utb.cz/" \t "_blank" </w:instrText>
              </w:r>
              <w:r w:rsidRPr="00A70703">
                <w:fldChar w:fldCharType="separate"/>
              </w:r>
              <w:r w:rsidRPr="00A70703">
                <w:t>http://vyuka.flkr.utb.cz</w:t>
              </w:r>
              <w:r w:rsidRPr="00A70703">
                <w:fldChar w:fldCharType="end"/>
              </w:r>
            </w:ins>
          </w:p>
          <w:p w14:paraId="1DAD9BFC" w14:textId="77777777" w:rsidR="00BD26BB" w:rsidRPr="00A6226F" w:rsidRDefault="00BD26BB">
            <w:pPr>
              <w:ind w:left="322" w:hanging="284"/>
              <w:jc w:val="both"/>
              <w:pPrChange w:id="6803" w:author="Matyas Adam" w:date="2018-11-16T22:38:00Z">
                <w:pPr>
                  <w:jc w:val="both"/>
                </w:pPr>
              </w:pPrChange>
            </w:pPr>
            <w:r w:rsidRPr="00A6226F">
              <w:rPr>
                <w:b/>
              </w:rPr>
              <w:t>Doporučená literatura</w:t>
            </w:r>
            <w:r w:rsidRPr="00A6226F">
              <w:t>:</w:t>
            </w:r>
          </w:p>
          <w:p w14:paraId="2845D456" w14:textId="77777777" w:rsidR="00BD26BB" w:rsidRPr="0018338F" w:rsidRDefault="00BD26BB">
            <w:pPr>
              <w:ind w:left="38"/>
              <w:jc w:val="both"/>
              <w:pPrChange w:id="6804" w:author="PS" w:date="2018-11-25T15:29:00Z">
                <w:pPr>
                  <w:jc w:val="both"/>
                </w:pPr>
              </w:pPrChange>
            </w:pPr>
            <w:r w:rsidRPr="0018338F">
              <w:t>Legislativa z oblasti ŽP Evropské unie, směrnice.</w:t>
            </w:r>
          </w:p>
          <w:p w14:paraId="19EFAD27" w14:textId="77777777" w:rsidR="00BD26BB" w:rsidRPr="0018338F" w:rsidRDefault="00BD26BB">
            <w:pPr>
              <w:ind w:left="38"/>
              <w:jc w:val="both"/>
              <w:pPrChange w:id="6805" w:author="PS" w:date="2018-11-25T15:29:00Z">
                <w:pPr>
                  <w:jc w:val="both"/>
                </w:pPr>
              </w:pPrChange>
            </w:pPr>
            <w:r w:rsidRPr="0018338F">
              <w:t xml:space="preserve">ŠAFAŘÍK, Z. </w:t>
            </w:r>
            <w:r w:rsidRPr="0018338F">
              <w:rPr>
                <w:i/>
              </w:rPr>
              <w:t>Etológia a ekológia včely medonosnej</w:t>
            </w:r>
            <w:r w:rsidRPr="0018338F">
              <w:t xml:space="preserve"> </w:t>
            </w:r>
            <w:r w:rsidRPr="0018338F">
              <w:rPr>
                <w:i/>
              </w:rPr>
              <w:t>(Apis mellifera Linnaeus, 1758) a  divo žijúcich včiel na vybranom území Slovenska.</w:t>
            </w:r>
            <w:r w:rsidRPr="0018338F">
              <w:t xml:space="preserve"> 1. vyd. Ostrava: Repronis s.r.o., 2013. 189 s. ISBN 978-80-7329-397-0.</w:t>
            </w:r>
          </w:p>
          <w:p w14:paraId="1AD276B4" w14:textId="77777777" w:rsidR="00BD26BB" w:rsidRDefault="00BD26BB" w:rsidP="00495DC8">
            <w:pPr>
              <w:jc w:val="both"/>
            </w:pPr>
          </w:p>
        </w:tc>
      </w:tr>
      <w:tr w:rsidR="00BD26BB" w14:paraId="05C09BB2"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9B81313" w14:textId="77777777" w:rsidR="00BD26BB" w:rsidRDefault="00BD26BB" w:rsidP="00495DC8">
            <w:pPr>
              <w:jc w:val="center"/>
              <w:rPr>
                <w:b/>
              </w:rPr>
            </w:pPr>
            <w:r>
              <w:rPr>
                <w:b/>
              </w:rPr>
              <w:t>Informace ke kombinované nebo distanční formě</w:t>
            </w:r>
          </w:p>
        </w:tc>
      </w:tr>
      <w:tr w:rsidR="00BD26BB" w14:paraId="63832468" w14:textId="77777777" w:rsidTr="00495DC8">
        <w:tc>
          <w:tcPr>
            <w:tcW w:w="4787" w:type="dxa"/>
            <w:gridSpan w:val="3"/>
            <w:tcBorders>
              <w:top w:val="single" w:sz="2" w:space="0" w:color="auto"/>
            </w:tcBorders>
            <w:shd w:val="clear" w:color="auto" w:fill="F7CAAC"/>
          </w:tcPr>
          <w:p w14:paraId="49219C55" w14:textId="77777777" w:rsidR="00BD26BB" w:rsidRDefault="00BD26BB" w:rsidP="00495DC8">
            <w:pPr>
              <w:jc w:val="both"/>
            </w:pPr>
            <w:r>
              <w:rPr>
                <w:b/>
              </w:rPr>
              <w:t>Rozsah konzultací (soustředění)</w:t>
            </w:r>
          </w:p>
        </w:tc>
        <w:tc>
          <w:tcPr>
            <w:tcW w:w="889" w:type="dxa"/>
            <w:tcBorders>
              <w:top w:val="single" w:sz="2" w:space="0" w:color="auto"/>
            </w:tcBorders>
          </w:tcPr>
          <w:p w14:paraId="29774A36" w14:textId="77777777" w:rsidR="00BD26BB" w:rsidRDefault="00BD26BB" w:rsidP="00495DC8">
            <w:pPr>
              <w:jc w:val="both"/>
            </w:pPr>
          </w:p>
        </w:tc>
        <w:tc>
          <w:tcPr>
            <w:tcW w:w="4179" w:type="dxa"/>
            <w:gridSpan w:val="4"/>
            <w:tcBorders>
              <w:top w:val="single" w:sz="2" w:space="0" w:color="auto"/>
            </w:tcBorders>
            <w:shd w:val="clear" w:color="auto" w:fill="F7CAAC"/>
          </w:tcPr>
          <w:p w14:paraId="6066D195" w14:textId="77777777" w:rsidR="00BD26BB" w:rsidRDefault="00BD26BB" w:rsidP="00495DC8">
            <w:pPr>
              <w:jc w:val="both"/>
              <w:rPr>
                <w:b/>
              </w:rPr>
            </w:pPr>
            <w:r>
              <w:rPr>
                <w:b/>
              </w:rPr>
              <w:t xml:space="preserve">hodin </w:t>
            </w:r>
          </w:p>
        </w:tc>
      </w:tr>
      <w:tr w:rsidR="00BD26BB" w14:paraId="005DEFD2" w14:textId="77777777" w:rsidTr="00495DC8">
        <w:tc>
          <w:tcPr>
            <w:tcW w:w="9855" w:type="dxa"/>
            <w:gridSpan w:val="8"/>
            <w:shd w:val="clear" w:color="auto" w:fill="F7CAAC"/>
          </w:tcPr>
          <w:p w14:paraId="39189D79" w14:textId="77777777" w:rsidR="00BD26BB" w:rsidRDefault="00BD26BB" w:rsidP="00495DC8">
            <w:pPr>
              <w:jc w:val="both"/>
              <w:rPr>
                <w:b/>
              </w:rPr>
            </w:pPr>
            <w:r>
              <w:rPr>
                <w:b/>
              </w:rPr>
              <w:t>Informace o způsobu kontaktu s vyučujícím</w:t>
            </w:r>
          </w:p>
        </w:tc>
      </w:tr>
      <w:tr w:rsidR="00BD26BB" w14:paraId="7C611BA8" w14:textId="77777777" w:rsidTr="00495DC8">
        <w:trPr>
          <w:trHeight w:val="350"/>
        </w:trPr>
        <w:tc>
          <w:tcPr>
            <w:tcW w:w="9855" w:type="dxa"/>
            <w:gridSpan w:val="8"/>
          </w:tcPr>
          <w:p w14:paraId="2EC5FBFE" w14:textId="77777777" w:rsidR="00BD26BB" w:rsidRDefault="00BD26BB" w:rsidP="00495DC8">
            <w:pPr>
              <w:jc w:val="both"/>
            </w:pPr>
          </w:p>
        </w:tc>
      </w:tr>
    </w:tbl>
    <w:p w14:paraId="346F0932" w14:textId="77777777" w:rsidR="00BD26BB" w:rsidRDefault="00BD26BB">
      <w:pPr>
        <w:spacing w:after="160" w:line="259" w:lineRule="auto"/>
      </w:pPr>
    </w:p>
    <w:p w14:paraId="22C0A519" w14:textId="77777777" w:rsidR="00BD26BB" w:rsidRDefault="00BD26BB">
      <w:pPr>
        <w:spacing w:after="160" w:line="259" w:lineRule="auto"/>
      </w:pPr>
      <w:r>
        <w:br w:type="page"/>
      </w:r>
    </w:p>
    <w:tbl>
      <w:tblPr>
        <w:tblW w:w="9855" w:type="dxa"/>
        <w:tblInd w:w="-38" w:type="dxa"/>
        <w:tblBorders>
          <w:top w:val="single" w:sz="4" w:space="0" w:color="000000"/>
          <w:left w:val="single" w:sz="4" w:space="0" w:color="000000"/>
          <w:bottom w:val="double" w:sz="4" w:space="0" w:color="000000"/>
          <w:right w:val="single" w:sz="4" w:space="0" w:color="000000"/>
          <w:insideH w:val="double" w:sz="4" w:space="0" w:color="000000"/>
          <w:insideV w:val="single" w:sz="4" w:space="0" w:color="000000"/>
        </w:tblBorders>
        <w:tblCellMar>
          <w:left w:w="70" w:type="dxa"/>
          <w:right w:w="70" w:type="dxa"/>
        </w:tblCellMar>
        <w:tblLook w:val="01E0" w:firstRow="1" w:lastRow="1" w:firstColumn="1" w:lastColumn="1" w:noHBand="0" w:noVBand="0"/>
      </w:tblPr>
      <w:tblGrid>
        <w:gridCol w:w="3086"/>
        <w:gridCol w:w="568"/>
        <w:gridCol w:w="1133"/>
        <w:gridCol w:w="889"/>
        <w:gridCol w:w="816"/>
        <w:gridCol w:w="2156"/>
        <w:gridCol w:w="539"/>
        <w:gridCol w:w="668"/>
      </w:tblGrid>
      <w:tr w:rsidR="00BD26BB" w14:paraId="016D3BDB" w14:textId="77777777" w:rsidTr="00495DC8">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14:paraId="538A7311" w14:textId="77777777" w:rsidR="00BD26BB" w:rsidRDefault="00BD26BB" w:rsidP="00495DC8">
            <w:pPr>
              <w:jc w:val="both"/>
              <w:rPr>
                <w:b/>
                <w:sz w:val="28"/>
              </w:rPr>
            </w:pPr>
            <w:r>
              <w:rPr>
                <w:b/>
                <w:sz w:val="28"/>
              </w:rPr>
              <w:t>B-III – Charakteristika studijního předmětu</w:t>
            </w:r>
          </w:p>
        </w:tc>
      </w:tr>
      <w:tr w:rsidR="00BD26BB" w14:paraId="7FCC5049" w14:textId="77777777" w:rsidTr="00495DC8">
        <w:tc>
          <w:tcPr>
            <w:tcW w:w="3086" w:type="dxa"/>
            <w:tcBorders>
              <w:top w:val="double" w:sz="4" w:space="0" w:color="000000"/>
              <w:left w:val="single" w:sz="4" w:space="0" w:color="000000"/>
              <w:bottom w:val="single" w:sz="4" w:space="0" w:color="000000"/>
              <w:right w:val="single" w:sz="4" w:space="0" w:color="000000"/>
            </w:tcBorders>
            <w:shd w:val="clear" w:color="auto" w:fill="F7CAAC"/>
          </w:tcPr>
          <w:p w14:paraId="569DEA84" w14:textId="77777777" w:rsidR="00BD26BB" w:rsidRDefault="00BD26BB" w:rsidP="00495DC8">
            <w:pPr>
              <w:jc w:val="both"/>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14:paraId="033ABF5F" w14:textId="77777777" w:rsidR="00BD26BB" w:rsidRPr="009E3DA3" w:rsidRDefault="00BD26BB" w:rsidP="00495DC8">
            <w:pPr>
              <w:jc w:val="both"/>
              <w:rPr>
                <w:b/>
              </w:rPr>
            </w:pPr>
            <w:r w:rsidRPr="009E3DA3">
              <w:rPr>
                <w:b/>
              </w:rPr>
              <w:t>Územní plánování</w:t>
            </w:r>
          </w:p>
        </w:tc>
      </w:tr>
      <w:tr w:rsidR="00BD26BB" w14:paraId="28DBAB0D"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C310A3D" w14:textId="77777777" w:rsidR="00BD26BB" w:rsidRDefault="00BD26BB" w:rsidP="00495DC8">
            <w:pPr>
              <w:jc w:val="both"/>
              <w:rPr>
                <w:b/>
              </w:rPr>
            </w:pPr>
            <w:r>
              <w:rPr>
                <w:b/>
              </w:rPr>
              <w:t>Typ předmětu</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6062B188" w14:textId="77777777" w:rsidR="00BD26BB" w:rsidRDefault="00BD26BB" w:rsidP="00495DC8">
            <w:pPr>
              <w:jc w:val="both"/>
            </w:pPr>
            <w:r>
              <w:t>Povinně volitelný</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14:paraId="45419369" w14:textId="77777777" w:rsidR="00BD26BB" w:rsidRDefault="00BD26BB" w:rsidP="00495DC8">
            <w:pPr>
              <w:jc w:val="both"/>
            </w:pPr>
            <w:r>
              <w:rPr>
                <w:b/>
              </w:rPr>
              <w:t>doporučený ročník / semestr</w:t>
            </w:r>
          </w:p>
        </w:tc>
        <w:tc>
          <w:tcPr>
            <w:tcW w:w="668" w:type="dxa"/>
            <w:tcBorders>
              <w:top w:val="single" w:sz="4" w:space="0" w:color="000000"/>
              <w:left w:val="single" w:sz="4" w:space="0" w:color="000000"/>
              <w:bottom w:val="single" w:sz="4" w:space="0" w:color="000000"/>
              <w:right w:val="single" w:sz="4" w:space="0" w:color="000000"/>
            </w:tcBorders>
            <w:shd w:val="clear" w:color="auto" w:fill="auto"/>
          </w:tcPr>
          <w:p w14:paraId="7FC0F749" w14:textId="77777777" w:rsidR="00BD26BB" w:rsidRDefault="00BD26BB" w:rsidP="00495DC8">
            <w:pPr>
              <w:jc w:val="both"/>
            </w:pPr>
            <w:r>
              <w:t>2/ZS</w:t>
            </w:r>
          </w:p>
        </w:tc>
      </w:tr>
      <w:tr w:rsidR="00BD26BB" w14:paraId="515C16C9"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0E3DCB32" w14:textId="77777777" w:rsidR="00BD26BB" w:rsidRDefault="00BD26BB" w:rsidP="00495DC8">
            <w:pPr>
              <w:jc w:val="both"/>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14:paraId="73A8FCDA" w14:textId="77777777" w:rsidR="00BD26BB" w:rsidRDefault="00BD26BB" w:rsidP="00495DC8">
            <w:pPr>
              <w:jc w:val="both"/>
            </w:pPr>
            <w:r>
              <w:t xml:space="preserve">14p – 14s </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14:paraId="34F9202C" w14:textId="77777777" w:rsidR="00BD26BB" w:rsidRDefault="00BD26BB" w:rsidP="00495DC8">
            <w:pPr>
              <w:jc w:val="both"/>
              <w:rPr>
                <w:b/>
              </w:rPr>
            </w:pPr>
            <w:r>
              <w:rPr>
                <w:b/>
              </w:rPr>
              <w:t xml:space="preserve">hod. </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14:paraId="5453FDE4" w14:textId="23C414DB" w:rsidR="00BD26BB" w:rsidRDefault="00BD26BB" w:rsidP="00495DC8">
            <w:pPr>
              <w:jc w:val="both"/>
            </w:pPr>
            <w:r>
              <w:t>28</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353FFFBA" w14:textId="77777777" w:rsidR="00BD26BB" w:rsidRDefault="00BD26BB" w:rsidP="00495DC8">
            <w:pPr>
              <w:jc w:val="both"/>
              <w:rPr>
                <w:b/>
              </w:rPr>
            </w:pPr>
            <w:r>
              <w:rPr>
                <w:b/>
              </w:rPr>
              <w:t>kreditů</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73424B9F" w14:textId="77777777" w:rsidR="00BD26BB" w:rsidRDefault="00BD26BB" w:rsidP="00495DC8">
            <w:pPr>
              <w:jc w:val="both"/>
            </w:pPr>
            <w:r>
              <w:t>3</w:t>
            </w:r>
          </w:p>
        </w:tc>
      </w:tr>
      <w:tr w:rsidR="00BD26BB" w14:paraId="1620608D"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54E2F8F5" w14:textId="77777777" w:rsidR="00BD26BB" w:rsidRDefault="00BD26BB" w:rsidP="00495DC8">
            <w:pPr>
              <w:jc w:val="both"/>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14:paraId="2275A3FA" w14:textId="77777777" w:rsidR="00BD26BB" w:rsidRDefault="00BD26BB" w:rsidP="00495DC8">
            <w:pPr>
              <w:jc w:val="both"/>
            </w:pPr>
          </w:p>
        </w:tc>
      </w:tr>
      <w:tr w:rsidR="00BD26BB" w14:paraId="28B9A531"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324B392" w14:textId="77777777" w:rsidR="00BD26BB" w:rsidRDefault="00BD26BB" w:rsidP="00495DC8">
            <w:pPr>
              <w:jc w:val="both"/>
              <w:rPr>
                <w:b/>
              </w:rPr>
            </w:pPr>
            <w:r>
              <w:rPr>
                <w:b/>
              </w:rPr>
              <w:t>Způsob ověření studijních výsledků</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14:paraId="6209EAA3" w14:textId="77777777" w:rsidR="00BD26BB" w:rsidRDefault="00BD26BB" w:rsidP="00495DC8">
            <w:pPr>
              <w:jc w:val="both"/>
            </w:pPr>
            <w:r>
              <w:t>Klasifikovaný zápočet</w:t>
            </w:r>
          </w:p>
        </w:tc>
        <w:tc>
          <w:tcPr>
            <w:tcW w:w="2156" w:type="dxa"/>
            <w:tcBorders>
              <w:top w:val="single" w:sz="4" w:space="0" w:color="000000"/>
              <w:left w:val="single" w:sz="4" w:space="0" w:color="000000"/>
              <w:bottom w:val="single" w:sz="4" w:space="0" w:color="000000"/>
              <w:right w:val="single" w:sz="4" w:space="0" w:color="000000"/>
            </w:tcBorders>
            <w:shd w:val="clear" w:color="auto" w:fill="F7CAAC"/>
          </w:tcPr>
          <w:p w14:paraId="317B6022" w14:textId="77777777" w:rsidR="00BD26BB" w:rsidRDefault="00BD26BB" w:rsidP="00495DC8">
            <w:pPr>
              <w:jc w:val="both"/>
              <w:rPr>
                <w:b/>
              </w:rPr>
            </w:pPr>
            <w:r>
              <w:rPr>
                <w:b/>
              </w:rPr>
              <w:t>Forma výuky</w:t>
            </w:r>
          </w:p>
        </w:tc>
        <w:tc>
          <w:tcPr>
            <w:tcW w:w="1207" w:type="dxa"/>
            <w:gridSpan w:val="2"/>
            <w:tcBorders>
              <w:top w:val="single" w:sz="4" w:space="0" w:color="000000"/>
              <w:left w:val="single" w:sz="4" w:space="0" w:color="000000"/>
              <w:bottom w:val="single" w:sz="4" w:space="0" w:color="000000"/>
              <w:right w:val="single" w:sz="4" w:space="0" w:color="000000"/>
            </w:tcBorders>
            <w:shd w:val="clear" w:color="auto" w:fill="auto"/>
          </w:tcPr>
          <w:p w14:paraId="03998714" w14:textId="77777777" w:rsidR="00BD26BB" w:rsidRDefault="00BD26BB" w:rsidP="00495DC8">
            <w:pPr>
              <w:jc w:val="both"/>
              <w:rPr>
                <w:ins w:id="6806" w:author="PS" w:date="2018-11-25T15:30:00Z"/>
              </w:rPr>
            </w:pPr>
            <w:del w:id="6807" w:author="Matyas Adam" w:date="2018-11-16T22:39:00Z">
              <w:r w:rsidDel="00E116F5">
                <w:delText>Přednášky, cvičení</w:delText>
              </w:r>
            </w:del>
            <w:ins w:id="6808" w:author="Matyas Adam" w:date="2018-11-16T22:39:00Z">
              <w:del w:id="6809" w:author="PS" w:date="2018-11-25T15:30:00Z">
                <w:r w:rsidDel="002A66B1">
                  <w:delText>P, S</w:delText>
                </w:r>
              </w:del>
            </w:ins>
            <w:ins w:id="6810" w:author="PS" w:date="2018-11-25T15:30:00Z">
              <w:r w:rsidR="002A66B1">
                <w:t>přednášky</w:t>
              </w:r>
            </w:ins>
          </w:p>
          <w:p w14:paraId="6523C7EC" w14:textId="29BE30DA" w:rsidR="002A66B1" w:rsidRDefault="002A66B1" w:rsidP="00495DC8">
            <w:pPr>
              <w:jc w:val="both"/>
            </w:pPr>
            <w:ins w:id="6811" w:author="PS" w:date="2018-11-25T15:30:00Z">
              <w:r>
                <w:t>semináře</w:t>
              </w:r>
            </w:ins>
          </w:p>
        </w:tc>
      </w:tr>
      <w:tr w:rsidR="00BD26BB" w14:paraId="5D789A0E"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5031753" w14:textId="33DFBF64" w:rsidR="00BD26BB" w:rsidRDefault="00BD26BB" w:rsidP="00495DC8">
            <w:pPr>
              <w:jc w:val="both"/>
              <w:rPr>
                <w:b/>
              </w:rPr>
            </w:pPr>
            <w:r>
              <w:rPr>
                <w:b/>
              </w:rPr>
              <w:t>Forma způsobu ověření studijních výsledků a další požadavky na studenta</w:t>
            </w:r>
          </w:p>
        </w:tc>
        <w:tc>
          <w:tcPr>
            <w:tcW w:w="6769" w:type="dxa"/>
            <w:gridSpan w:val="7"/>
            <w:tcBorders>
              <w:top w:val="single" w:sz="4" w:space="0" w:color="000000"/>
              <w:left w:val="single" w:sz="4" w:space="0" w:color="000000"/>
              <w:right w:val="single" w:sz="4" w:space="0" w:color="000000"/>
            </w:tcBorders>
            <w:shd w:val="clear" w:color="auto" w:fill="auto"/>
          </w:tcPr>
          <w:p w14:paraId="12A2B2C8" w14:textId="77777777" w:rsidR="00BD26BB" w:rsidRDefault="00BD26BB" w:rsidP="00495DC8">
            <w:pPr>
              <w:jc w:val="both"/>
            </w:pPr>
            <w:r>
              <w:t>Způsob zakončení předmětu – klasifikovaný zápočet</w:t>
            </w:r>
          </w:p>
          <w:p w14:paraId="06B15E3A" w14:textId="77777777" w:rsidR="00BD26BB" w:rsidRDefault="00BD26BB" w:rsidP="00495DC8">
            <w:pPr>
              <w:jc w:val="both"/>
            </w:pPr>
            <w:r>
              <w:t>Požadavky na kl. zápočet – zpracování průběžných úkolů dle požadavků vyučujícího, 80% aktivní účast na seminářích, ústní/praktické ověření znalostí/dovedností předmětu v rozsahu znalostí přednášek a seminářů.</w:t>
            </w:r>
          </w:p>
        </w:tc>
      </w:tr>
      <w:tr w:rsidR="00BD26BB" w14:paraId="7D265029" w14:textId="77777777" w:rsidTr="00495DC8">
        <w:trPr>
          <w:trHeight w:val="554"/>
        </w:trPr>
        <w:tc>
          <w:tcPr>
            <w:tcW w:w="9855" w:type="dxa"/>
            <w:gridSpan w:val="8"/>
            <w:tcBorders>
              <w:left w:val="single" w:sz="4" w:space="0" w:color="000000"/>
              <w:bottom w:val="single" w:sz="4" w:space="0" w:color="000000"/>
              <w:right w:val="single" w:sz="4" w:space="0" w:color="000000"/>
            </w:tcBorders>
            <w:shd w:val="clear" w:color="auto" w:fill="auto"/>
          </w:tcPr>
          <w:p w14:paraId="76BAF3C2" w14:textId="77777777" w:rsidR="00BD26BB" w:rsidRDefault="00BD26BB" w:rsidP="00495DC8">
            <w:pPr>
              <w:jc w:val="both"/>
            </w:pPr>
          </w:p>
        </w:tc>
      </w:tr>
      <w:tr w:rsidR="00BD26BB" w14:paraId="2D8E021F" w14:textId="77777777" w:rsidTr="00495DC8">
        <w:trPr>
          <w:trHeight w:val="197"/>
        </w:trPr>
        <w:tc>
          <w:tcPr>
            <w:tcW w:w="3086" w:type="dxa"/>
            <w:tcBorders>
              <w:left w:val="single" w:sz="4" w:space="0" w:color="000000"/>
              <w:bottom w:val="single" w:sz="4" w:space="0" w:color="000000"/>
              <w:right w:val="single" w:sz="4" w:space="0" w:color="000000"/>
            </w:tcBorders>
            <w:shd w:val="clear" w:color="auto" w:fill="F7CAAC"/>
          </w:tcPr>
          <w:p w14:paraId="41DE2A4F" w14:textId="77777777" w:rsidR="00BD26BB" w:rsidRDefault="00BD26BB" w:rsidP="00495DC8">
            <w:pPr>
              <w:jc w:val="both"/>
              <w:rPr>
                <w:b/>
              </w:rPr>
            </w:pPr>
            <w:r>
              <w:rPr>
                <w:b/>
              </w:rPr>
              <w:t>Garant předmětu</w:t>
            </w:r>
          </w:p>
        </w:tc>
        <w:tc>
          <w:tcPr>
            <w:tcW w:w="6769" w:type="dxa"/>
            <w:gridSpan w:val="7"/>
            <w:tcBorders>
              <w:left w:val="single" w:sz="4" w:space="0" w:color="000000"/>
              <w:bottom w:val="single" w:sz="4" w:space="0" w:color="000000"/>
              <w:right w:val="single" w:sz="4" w:space="0" w:color="000000"/>
            </w:tcBorders>
            <w:shd w:val="clear" w:color="auto" w:fill="auto"/>
          </w:tcPr>
          <w:p w14:paraId="0309E475" w14:textId="77777777" w:rsidR="00BD26BB" w:rsidRDefault="00BD26BB" w:rsidP="00495DC8">
            <w:pPr>
              <w:jc w:val="both"/>
            </w:pPr>
            <w:ins w:id="6812" w:author="Matyas Adam" w:date="2018-11-17T00:29:00Z">
              <w:r>
                <w:t>p</w:t>
              </w:r>
            </w:ins>
            <w:del w:id="6813" w:author="Matyas Adam" w:date="2018-11-17T00:29:00Z">
              <w:r w:rsidDel="004B4E44">
                <w:delText>P</w:delText>
              </w:r>
            </w:del>
            <w:r>
              <w:t>rof. RNDr. Peter Chrastina, Ph</w:t>
            </w:r>
            <w:ins w:id="6814" w:author="Matyas Adam" w:date="2018-11-17T00:31:00Z">
              <w:r>
                <w:t>.</w:t>
              </w:r>
            </w:ins>
            <w:r>
              <w:t>D.</w:t>
            </w:r>
          </w:p>
        </w:tc>
      </w:tr>
      <w:tr w:rsidR="00BD26BB" w14:paraId="479D264A" w14:textId="77777777" w:rsidTr="00495DC8">
        <w:trPr>
          <w:trHeight w:val="243"/>
        </w:trPr>
        <w:tc>
          <w:tcPr>
            <w:tcW w:w="3086" w:type="dxa"/>
            <w:tcBorders>
              <w:left w:val="single" w:sz="4" w:space="0" w:color="000000"/>
              <w:bottom w:val="single" w:sz="4" w:space="0" w:color="000000"/>
              <w:right w:val="single" w:sz="4" w:space="0" w:color="000000"/>
            </w:tcBorders>
            <w:shd w:val="clear" w:color="auto" w:fill="F7CAAC"/>
          </w:tcPr>
          <w:p w14:paraId="3BF419C9" w14:textId="77777777" w:rsidR="00BD26BB" w:rsidRDefault="00BD26BB" w:rsidP="00495DC8">
            <w:pPr>
              <w:jc w:val="both"/>
              <w:rPr>
                <w:b/>
              </w:rPr>
            </w:pPr>
            <w:r>
              <w:rPr>
                <w:b/>
              </w:rPr>
              <w:t>Zapojení garanta do výuky předmětu</w:t>
            </w:r>
          </w:p>
        </w:tc>
        <w:tc>
          <w:tcPr>
            <w:tcW w:w="6769" w:type="dxa"/>
            <w:gridSpan w:val="7"/>
            <w:tcBorders>
              <w:left w:val="single" w:sz="4" w:space="0" w:color="000000"/>
              <w:bottom w:val="single" w:sz="4" w:space="0" w:color="000000"/>
              <w:right w:val="single" w:sz="4" w:space="0" w:color="000000"/>
            </w:tcBorders>
            <w:shd w:val="clear" w:color="auto" w:fill="auto"/>
          </w:tcPr>
          <w:p w14:paraId="1E8DF92E" w14:textId="77777777" w:rsidR="00BD26BB" w:rsidRDefault="00BD26BB" w:rsidP="00495DC8">
            <w:pPr>
              <w:jc w:val="both"/>
            </w:pPr>
            <w:r w:rsidRPr="00D4222D">
              <w:t xml:space="preserve">Garant stanovuje koncepci předmětu, podílí se na přednáškách v rozsahu </w:t>
            </w:r>
            <w:r>
              <w:t>100</w:t>
            </w:r>
            <w:r w:rsidRPr="00D4222D">
              <w:t xml:space="preserve"> % a dále stanovuje koncepci cvičení a dohlíží na jejich jednotné vedení.</w:t>
            </w:r>
          </w:p>
        </w:tc>
      </w:tr>
      <w:tr w:rsidR="00BD26BB" w14:paraId="5DF8F176"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72D2B0C8" w14:textId="77777777" w:rsidR="00BD26BB" w:rsidRDefault="00BD26BB" w:rsidP="00495DC8">
            <w:pPr>
              <w:jc w:val="both"/>
              <w:rPr>
                <w:b/>
              </w:rPr>
            </w:pPr>
            <w:r>
              <w:rPr>
                <w:b/>
              </w:rPr>
              <w:t>Vyučující</w:t>
            </w:r>
          </w:p>
        </w:tc>
        <w:tc>
          <w:tcPr>
            <w:tcW w:w="6769" w:type="dxa"/>
            <w:gridSpan w:val="7"/>
            <w:tcBorders>
              <w:top w:val="single" w:sz="4" w:space="0" w:color="000000"/>
              <w:left w:val="single" w:sz="4" w:space="0" w:color="000000"/>
              <w:right w:val="single" w:sz="4" w:space="0" w:color="000000"/>
            </w:tcBorders>
            <w:shd w:val="clear" w:color="auto" w:fill="auto"/>
          </w:tcPr>
          <w:p w14:paraId="17D4E8F0" w14:textId="77777777" w:rsidR="00BD26BB" w:rsidRDefault="00BD26BB" w:rsidP="00495DC8">
            <w:pPr>
              <w:jc w:val="both"/>
            </w:pPr>
            <w:ins w:id="6815" w:author="Matyas Adam" w:date="2018-11-17T00:30:00Z">
              <w:r>
                <w:t>p</w:t>
              </w:r>
            </w:ins>
            <w:ins w:id="6816" w:author="Matyas Adam" w:date="2018-11-16T22:39:00Z">
              <w:r>
                <w:t>rof. RNDr. Peter Chrastina, Ph</w:t>
              </w:r>
            </w:ins>
            <w:ins w:id="6817" w:author="Matyas Adam" w:date="2018-11-17T00:31:00Z">
              <w:r>
                <w:t>.</w:t>
              </w:r>
            </w:ins>
            <w:ins w:id="6818" w:author="Matyas Adam" w:date="2018-11-16T22:39:00Z">
              <w:r>
                <w:t>D. – přednášky, semináře (100 %)</w:t>
              </w:r>
            </w:ins>
          </w:p>
        </w:tc>
      </w:tr>
      <w:tr w:rsidR="00BD26BB" w14:paraId="63E1F819" w14:textId="77777777" w:rsidTr="00495DC8">
        <w:trPr>
          <w:trHeight w:val="554"/>
        </w:trPr>
        <w:tc>
          <w:tcPr>
            <w:tcW w:w="9855" w:type="dxa"/>
            <w:gridSpan w:val="8"/>
            <w:tcBorders>
              <w:left w:val="single" w:sz="4" w:space="0" w:color="000000"/>
              <w:bottom w:val="single" w:sz="4" w:space="0" w:color="000000"/>
              <w:right w:val="single" w:sz="4" w:space="0" w:color="000000"/>
            </w:tcBorders>
            <w:shd w:val="clear" w:color="auto" w:fill="auto"/>
          </w:tcPr>
          <w:p w14:paraId="32543780" w14:textId="77777777" w:rsidR="00BD26BB" w:rsidRDefault="00BD26BB" w:rsidP="00495DC8">
            <w:pPr>
              <w:jc w:val="both"/>
            </w:pPr>
            <w:del w:id="6819" w:author="Matyas Adam" w:date="2018-11-16T22:39:00Z">
              <w:r w:rsidDel="00E116F5">
                <w:delText>Prof. RNDr. Peter Chrastina, PhD.</w:delText>
              </w:r>
            </w:del>
            <w:ins w:id="6820" w:author="Jiří Lehejček [2]" w:date="2018-11-14T22:48:00Z">
              <w:del w:id="6821" w:author="Matyas Adam" w:date="2018-11-16T22:39:00Z">
                <w:r w:rsidDel="00E116F5">
                  <w:delText xml:space="preserve"> – přednášky, semináře (100 %)</w:delText>
                </w:r>
              </w:del>
            </w:ins>
          </w:p>
        </w:tc>
      </w:tr>
      <w:tr w:rsidR="00BD26BB" w14:paraId="423145F6" w14:textId="77777777" w:rsidTr="00495DC8">
        <w:tc>
          <w:tcPr>
            <w:tcW w:w="3086" w:type="dxa"/>
            <w:tcBorders>
              <w:top w:val="single" w:sz="4" w:space="0" w:color="000000"/>
              <w:left w:val="single" w:sz="4" w:space="0" w:color="000000"/>
              <w:bottom w:val="single" w:sz="4" w:space="0" w:color="000000"/>
              <w:right w:val="single" w:sz="4" w:space="0" w:color="000000"/>
            </w:tcBorders>
            <w:shd w:val="clear" w:color="auto" w:fill="F7CAAC"/>
          </w:tcPr>
          <w:p w14:paraId="6EF7C5AC" w14:textId="77777777" w:rsidR="00BD26BB" w:rsidRDefault="00BD26BB" w:rsidP="00495DC8">
            <w:pPr>
              <w:jc w:val="both"/>
              <w:rPr>
                <w:b/>
              </w:rPr>
            </w:pPr>
            <w:r>
              <w:rPr>
                <w:b/>
              </w:rPr>
              <w:t>Stručná anotace předmětu</w:t>
            </w:r>
          </w:p>
        </w:tc>
        <w:tc>
          <w:tcPr>
            <w:tcW w:w="6769" w:type="dxa"/>
            <w:gridSpan w:val="7"/>
            <w:tcBorders>
              <w:top w:val="single" w:sz="4" w:space="0" w:color="000000"/>
              <w:left w:val="single" w:sz="4" w:space="0" w:color="000000"/>
              <w:right w:val="single" w:sz="4" w:space="0" w:color="000000"/>
            </w:tcBorders>
            <w:shd w:val="clear" w:color="auto" w:fill="auto"/>
          </w:tcPr>
          <w:p w14:paraId="32675B96" w14:textId="77777777" w:rsidR="00BD26BB" w:rsidRDefault="00BD26BB" w:rsidP="00495DC8">
            <w:pPr>
              <w:jc w:val="both"/>
            </w:pPr>
          </w:p>
        </w:tc>
      </w:tr>
      <w:tr w:rsidR="00BD26BB" w14:paraId="5EEB0E0F" w14:textId="77777777" w:rsidTr="00495DC8">
        <w:trPr>
          <w:trHeight w:val="3938"/>
        </w:trPr>
        <w:tc>
          <w:tcPr>
            <w:tcW w:w="9855" w:type="dxa"/>
            <w:gridSpan w:val="8"/>
            <w:tcBorders>
              <w:left w:val="single" w:sz="4" w:space="0" w:color="000000"/>
              <w:bottom w:val="single" w:sz="12" w:space="0" w:color="000000"/>
              <w:right w:val="single" w:sz="4" w:space="0" w:color="000000"/>
            </w:tcBorders>
            <w:shd w:val="clear" w:color="auto" w:fill="auto"/>
          </w:tcPr>
          <w:p w14:paraId="7755B83E" w14:textId="77777777" w:rsidR="00BD26BB" w:rsidRDefault="00BD26BB" w:rsidP="00495DC8">
            <w:pPr>
              <w:jc w:val="both"/>
              <w:rPr>
                <w:ins w:id="6822" w:author="Matyas Adam" w:date="2018-11-16T22:39:00Z"/>
              </w:rPr>
            </w:pPr>
            <w:r>
              <w:t>Předmět zahrnuje problematiku urbanismu a územního plánování jako důležitou součást stavebního řádu, který právě jako komplexní celek podstatnou mírou svými produkty - stavbami, činnost</w:t>
            </w:r>
            <w:del w:id="6823" w:author="Matyas Adam" w:date="2018-11-16T22:40:00Z">
              <w:r w:rsidDel="00E116F5">
                <w:delText>-</w:delText>
              </w:r>
            </w:del>
            <w:r>
              <w:t>mi,</w:t>
            </w:r>
            <w:ins w:id="6824" w:author="Matyas Adam" w:date="2018-11-16T22:40:00Z">
              <w:r>
                <w:t xml:space="preserve"> </w:t>
              </w:r>
            </w:ins>
            <w:r>
              <w:t xml:space="preserve">zařízeními - ovlivňuje charakter krajiny a přírody. Neméně důležitou součástí kurzu je i otázka veřejné infrastruktury, digitální prostředky a modelování území a exkurze po typických místních lokalitách. </w:t>
            </w:r>
          </w:p>
          <w:p w14:paraId="2E8A2679" w14:textId="77777777" w:rsidR="00BD26BB" w:rsidRDefault="00BD26BB" w:rsidP="00495DC8">
            <w:pPr>
              <w:jc w:val="both"/>
              <w:rPr>
                <w:ins w:id="6825" w:author="Matyas Adam" w:date="2018-11-16T22:39:00Z"/>
              </w:rPr>
            </w:pPr>
          </w:p>
          <w:p w14:paraId="04F2C4DB" w14:textId="77777777" w:rsidR="00BD26BB" w:rsidRPr="00E116F5" w:rsidDel="00E116F5" w:rsidRDefault="00BD26BB" w:rsidP="00495DC8">
            <w:pPr>
              <w:jc w:val="both"/>
              <w:rPr>
                <w:del w:id="6826" w:author="Matyas Adam" w:date="2018-11-16T22:40:00Z"/>
                <w:u w:val="single"/>
                <w:rPrChange w:id="6827" w:author="Matyas Adam" w:date="2018-11-16T22:40:00Z">
                  <w:rPr>
                    <w:del w:id="6828" w:author="Matyas Adam" w:date="2018-11-16T22:40:00Z"/>
                  </w:rPr>
                </w:rPrChange>
              </w:rPr>
            </w:pPr>
            <w:ins w:id="6829" w:author="Matyas Adam" w:date="2018-11-16T22:39:00Z">
              <w:r w:rsidRPr="00E116F5">
                <w:rPr>
                  <w:u w:val="single"/>
                  <w:rPrChange w:id="6830" w:author="Matyas Adam" w:date="2018-11-16T22:40:00Z">
                    <w:rPr/>
                  </w:rPrChange>
                </w:rPr>
                <w:t>Hlavní témata:</w:t>
              </w:r>
            </w:ins>
          </w:p>
          <w:p w14:paraId="7076B150" w14:textId="77777777" w:rsidR="00BD26BB" w:rsidRDefault="00BD26BB" w:rsidP="00495DC8">
            <w:pPr>
              <w:jc w:val="both"/>
            </w:pPr>
          </w:p>
          <w:p w14:paraId="147D4D44" w14:textId="77777777" w:rsidR="00BD26BB" w:rsidRDefault="00BD26BB">
            <w:pPr>
              <w:pStyle w:val="Odstavecseseznamem"/>
              <w:numPr>
                <w:ilvl w:val="0"/>
                <w:numId w:val="112"/>
              </w:numPr>
              <w:suppressAutoHyphens w:val="0"/>
              <w:jc w:val="both"/>
              <w:pPrChange w:id="6831" w:author="PS" w:date="2018-11-25T15:30:00Z">
                <w:pPr>
                  <w:pStyle w:val="Odstavecseseznamem"/>
                  <w:numPr>
                    <w:numId w:val="17"/>
                  </w:numPr>
                  <w:tabs>
                    <w:tab w:val="num" w:pos="720"/>
                  </w:tabs>
                  <w:suppressAutoHyphens w:val="0"/>
                  <w:ind w:hanging="360"/>
                  <w:jc w:val="both"/>
                </w:pPr>
              </w:pPrChange>
            </w:pPr>
            <w:r>
              <w:t xml:space="preserve">Úloha územního plánování v organizaci společnosti, multioborová činnost, společenská smlouva o využívání území. </w:t>
            </w:r>
          </w:p>
          <w:p w14:paraId="2609DF47" w14:textId="77777777" w:rsidR="00BD26BB" w:rsidRDefault="00BD26BB">
            <w:pPr>
              <w:pStyle w:val="Odstavecseseznamem"/>
              <w:numPr>
                <w:ilvl w:val="0"/>
                <w:numId w:val="112"/>
              </w:numPr>
              <w:suppressAutoHyphens w:val="0"/>
              <w:jc w:val="both"/>
              <w:pPrChange w:id="6832" w:author="PS" w:date="2018-11-25T15:30:00Z">
                <w:pPr>
                  <w:pStyle w:val="Odstavecseseznamem"/>
                  <w:numPr>
                    <w:numId w:val="17"/>
                  </w:numPr>
                  <w:tabs>
                    <w:tab w:val="num" w:pos="720"/>
                  </w:tabs>
                  <w:suppressAutoHyphens w:val="0"/>
                  <w:ind w:hanging="360"/>
                  <w:jc w:val="both"/>
                </w:pPr>
              </w:pPrChange>
            </w:pPr>
            <w:r>
              <w:t xml:space="preserve">Druhy územně plánovacích dokumentací, jejich hierarchie, územní působnost, použití, legislativa. </w:t>
            </w:r>
          </w:p>
          <w:p w14:paraId="63C77BC3" w14:textId="77777777" w:rsidR="00BD26BB" w:rsidRDefault="00BD26BB">
            <w:pPr>
              <w:pStyle w:val="Odstavecseseznamem"/>
              <w:numPr>
                <w:ilvl w:val="0"/>
                <w:numId w:val="112"/>
              </w:numPr>
              <w:suppressAutoHyphens w:val="0"/>
              <w:jc w:val="both"/>
              <w:pPrChange w:id="6833" w:author="PS" w:date="2018-11-25T15:30:00Z">
                <w:pPr>
                  <w:pStyle w:val="Odstavecseseznamem"/>
                  <w:numPr>
                    <w:numId w:val="17"/>
                  </w:numPr>
                  <w:tabs>
                    <w:tab w:val="num" w:pos="720"/>
                  </w:tabs>
                  <w:suppressAutoHyphens w:val="0"/>
                  <w:ind w:hanging="360"/>
                  <w:jc w:val="both"/>
                </w:pPr>
              </w:pPrChange>
            </w:pPr>
            <w:r>
              <w:t xml:space="preserve">Urbanistické koncepce stavby měst, historie, současné tendence. </w:t>
            </w:r>
          </w:p>
          <w:p w14:paraId="76E3C0ED" w14:textId="77777777" w:rsidR="00BD26BB" w:rsidRDefault="00BD26BB">
            <w:pPr>
              <w:pStyle w:val="Odstavecseseznamem"/>
              <w:numPr>
                <w:ilvl w:val="0"/>
                <w:numId w:val="112"/>
              </w:numPr>
              <w:suppressAutoHyphens w:val="0"/>
              <w:jc w:val="both"/>
              <w:pPrChange w:id="6834" w:author="PS" w:date="2018-11-25T15:30:00Z">
                <w:pPr>
                  <w:pStyle w:val="Odstavecseseznamem"/>
                  <w:numPr>
                    <w:numId w:val="17"/>
                  </w:numPr>
                  <w:tabs>
                    <w:tab w:val="num" w:pos="720"/>
                  </w:tabs>
                  <w:suppressAutoHyphens w:val="0"/>
                  <w:ind w:hanging="360"/>
                  <w:jc w:val="both"/>
                </w:pPr>
              </w:pPrChange>
            </w:pPr>
            <w:r>
              <w:t xml:space="preserve">Limity území, hranice růstu, ochrana hodnot (SEA, EIA). </w:t>
            </w:r>
          </w:p>
          <w:p w14:paraId="1A6D432E" w14:textId="77777777" w:rsidR="00BD26BB" w:rsidRDefault="00BD26BB">
            <w:pPr>
              <w:pStyle w:val="Odstavecseseznamem"/>
              <w:numPr>
                <w:ilvl w:val="0"/>
                <w:numId w:val="112"/>
              </w:numPr>
              <w:suppressAutoHyphens w:val="0"/>
              <w:jc w:val="both"/>
              <w:pPrChange w:id="6835" w:author="PS" w:date="2018-11-25T15:30:00Z">
                <w:pPr>
                  <w:pStyle w:val="Odstavecseseznamem"/>
                  <w:numPr>
                    <w:numId w:val="17"/>
                  </w:numPr>
                  <w:tabs>
                    <w:tab w:val="num" w:pos="720"/>
                  </w:tabs>
                  <w:suppressAutoHyphens w:val="0"/>
                  <w:ind w:hanging="360"/>
                  <w:jc w:val="both"/>
                </w:pPr>
              </w:pPrChange>
            </w:pPr>
            <w:r>
              <w:t xml:space="preserve">Obsah územního plánu, veřejná infrastruktura. </w:t>
            </w:r>
          </w:p>
          <w:p w14:paraId="6CB6F195" w14:textId="77777777" w:rsidR="00BD26BB" w:rsidRDefault="00BD26BB">
            <w:pPr>
              <w:pStyle w:val="Odstavecseseznamem"/>
              <w:numPr>
                <w:ilvl w:val="0"/>
                <w:numId w:val="112"/>
              </w:numPr>
              <w:suppressAutoHyphens w:val="0"/>
              <w:jc w:val="both"/>
              <w:pPrChange w:id="6836" w:author="PS" w:date="2018-11-25T15:30:00Z">
                <w:pPr>
                  <w:pStyle w:val="Odstavecseseznamem"/>
                  <w:numPr>
                    <w:numId w:val="17"/>
                  </w:numPr>
                  <w:tabs>
                    <w:tab w:val="num" w:pos="720"/>
                  </w:tabs>
                  <w:suppressAutoHyphens w:val="0"/>
                  <w:ind w:hanging="360"/>
                  <w:jc w:val="both"/>
                </w:pPr>
              </w:pPrChange>
            </w:pPr>
            <w:r>
              <w:t xml:space="preserve">Urbanistické koncepce, architekt versus developer, urbanistická ekonomie, exkurze po místních typických lokalitách. </w:t>
            </w:r>
          </w:p>
          <w:p w14:paraId="415ED1F9" w14:textId="77777777" w:rsidR="00BD26BB" w:rsidRDefault="00BD26BB">
            <w:pPr>
              <w:pStyle w:val="Odstavecseseznamem"/>
              <w:numPr>
                <w:ilvl w:val="0"/>
                <w:numId w:val="112"/>
              </w:numPr>
              <w:suppressAutoHyphens w:val="0"/>
              <w:jc w:val="both"/>
              <w:pPrChange w:id="6837" w:author="PS" w:date="2018-11-25T15:30:00Z">
                <w:pPr>
                  <w:pStyle w:val="Odstavecseseznamem"/>
                  <w:numPr>
                    <w:numId w:val="17"/>
                  </w:numPr>
                  <w:tabs>
                    <w:tab w:val="num" w:pos="720"/>
                  </w:tabs>
                  <w:suppressAutoHyphens w:val="0"/>
                  <w:ind w:hanging="360"/>
                  <w:jc w:val="both"/>
                </w:pPr>
              </w:pPrChange>
            </w:pPr>
            <w:r>
              <w:t xml:space="preserve">Modelování budoucnosti sídel a krajiny, odhalování kritických bodů, konkurence sídel, dělba práce mezi sídly. </w:t>
            </w:r>
          </w:p>
          <w:p w14:paraId="6DAA0636" w14:textId="77777777" w:rsidR="00BD26BB" w:rsidRDefault="00BD26BB">
            <w:pPr>
              <w:pStyle w:val="Odstavecseseznamem"/>
              <w:numPr>
                <w:ilvl w:val="0"/>
                <w:numId w:val="112"/>
              </w:numPr>
              <w:suppressAutoHyphens w:val="0"/>
              <w:jc w:val="both"/>
              <w:pPrChange w:id="6838" w:author="PS" w:date="2018-11-25T15:30:00Z">
                <w:pPr>
                  <w:pStyle w:val="Odstavecseseznamem"/>
                  <w:numPr>
                    <w:numId w:val="17"/>
                  </w:numPr>
                  <w:tabs>
                    <w:tab w:val="num" w:pos="720"/>
                  </w:tabs>
                  <w:suppressAutoHyphens w:val="0"/>
                  <w:ind w:hanging="360"/>
                  <w:jc w:val="both"/>
                </w:pPr>
              </w:pPrChange>
            </w:pPr>
            <w:r>
              <w:t xml:space="preserve">Metodika zpracování územního plánu, územně analytické podklady, rozbory a průzkumy, nadřazená dokumentace. </w:t>
            </w:r>
          </w:p>
          <w:p w14:paraId="2EBD2DC5" w14:textId="77777777" w:rsidR="00BD26BB" w:rsidRDefault="00BD26BB">
            <w:pPr>
              <w:pStyle w:val="Odstavecseseznamem"/>
              <w:numPr>
                <w:ilvl w:val="0"/>
                <w:numId w:val="112"/>
              </w:numPr>
              <w:suppressAutoHyphens w:val="0"/>
              <w:jc w:val="both"/>
              <w:pPrChange w:id="6839" w:author="PS" w:date="2018-11-25T15:30:00Z">
                <w:pPr>
                  <w:pStyle w:val="Odstavecseseznamem"/>
                  <w:numPr>
                    <w:numId w:val="17"/>
                  </w:numPr>
                  <w:tabs>
                    <w:tab w:val="num" w:pos="720"/>
                  </w:tabs>
                  <w:suppressAutoHyphens w:val="0"/>
                  <w:ind w:hanging="360"/>
                  <w:jc w:val="both"/>
                </w:pPr>
              </w:pPrChange>
            </w:pPr>
            <w:r>
              <w:t xml:space="preserve">Digitální revoluce I., II., III., GIS, GPS, ortofoto, multikriteriální analýza. </w:t>
            </w:r>
          </w:p>
          <w:p w14:paraId="2A91A4A0" w14:textId="77777777" w:rsidR="00BD26BB" w:rsidRDefault="00BD26BB">
            <w:pPr>
              <w:pStyle w:val="Odstavecseseznamem"/>
              <w:numPr>
                <w:ilvl w:val="0"/>
                <w:numId w:val="112"/>
              </w:numPr>
              <w:suppressAutoHyphens w:val="0"/>
              <w:jc w:val="both"/>
              <w:pPrChange w:id="6840" w:author="PS" w:date="2018-11-25T15:30:00Z">
                <w:pPr>
                  <w:pStyle w:val="Odstavecseseznamem"/>
                  <w:numPr>
                    <w:numId w:val="17"/>
                  </w:numPr>
                  <w:tabs>
                    <w:tab w:val="num" w:pos="720"/>
                  </w:tabs>
                  <w:suppressAutoHyphens w:val="0"/>
                  <w:ind w:hanging="360"/>
                  <w:jc w:val="both"/>
                </w:pPr>
              </w:pPrChange>
            </w:pPr>
            <w:r>
              <w:t xml:space="preserve">Proces pořizování územního plánu, financování, kompetence. </w:t>
            </w:r>
          </w:p>
          <w:p w14:paraId="30656199" w14:textId="77777777" w:rsidR="00BD26BB" w:rsidRDefault="00BD26BB">
            <w:pPr>
              <w:pStyle w:val="Odstavecseseznamem"/>
              <w:numPr>
                <w:ilvl w:val="0"/>
                <w:numId w:val="112"/>
              </w:numPr>
              <w:suppressAutoHyphens w:val="0"/>
              <w:jc w:val="both"/>
              <w:pPrChange w:id="6841" w:author="PS" w:date="2018-11-25T15:30:00Z">
                <w:pPr>
                  <w:pStyle w:val="Odstavecseseznamem"/>
                  <w:numPr>
                    <w:numId w:val="17"/>
                  </w:numPr>
                  <w:tabs>
                    <w:tab w:val="num" w:pos="720"/>
                  </w:tabs>
                  <w:suppressAutoHyphens w:val="0"/>
                  <w:ind w:hanging="360"/>
                  <w:jc w:val="both"/>
                </w:pPr>
              </w:pPrChange>
            </w:pPr>
            <w:r>
              <w:t xml:space="preserve">Územní plán jako mocenský nástroj, násilí na vlastnících nemovitostí, bezpečnostní pojistky, veřejnost versus veřejný zájem. </w:t>
            </w:r>
          </w:p>
          <w:p w14:paraId="3C5DEB65" w14:textId="77777777" w:rsidR="00BD26BB" w:rsidRDefault="00BD26BB">
            <w:pPr>
              <w:pStyle w:val="Odstavecseseznamem"/>
              <w:numPr>
                <w:ilvl w:val="0"/>
                <w:numId w:val="112"/>
              </w:numPr>
              <w:suppressAutoHyphens w:val="0"/>
              <w:jc w:val="both"/>
              <w:pPrChange w:id="6842" w:author="PS" w:date="2018-11-25T15:30:00Z">
                <w:pPr>
                  <w:pStyle w:val="Odstavecseseznamem"/>
                  <w:numPr>
                    <w:numId w:val="17"/>
                  </w:numPr>
                  <w:tabs>
                    <w:tab w:val="num" w:pos="720"/>
                  </w:tabs>
                  <w:suppressAutoHyphens w:val="0"/>
                  <w:ind w:hanging="360"/>
                  <w:jc w:val="both"/>
                </w:pPr>
              </w:pPrChange>
            </w:pPr>
            <w:r>
              <w:t xml:space="preserve">Podrobnější územně plánovací dokumentace - regulační plán, územní studie, plánovací smlouva, SEA, EIA. </w:t>
            </w:r>
          </w:p>
          <w:p w14:paraId="7A1C6019" w14:textId="77777777" w:rsidR="00BD26BB" w:rsidRDefault="00BD26BB">
            <w:pPr>
              <w:pStyle w:val="Odstavecseseznamem"/>
              <w:numPr>
                <w:ilvl w:val="0"/>
                <w:numId w:val="112"/>
              </w:numPr>
              <w:suppressAutoHyphens w:val="0"/>
              <w:jc w:val="both"/>
              <w:pPrChange w:id="6843" w:author="PS" w:date="2018-11-25T15:30:00Z">
                <w:pPr>
                  <w:pStyle w:val="Odstavecseseznamem"/>
                  <w:numPr>
                    <w:numId w:val="17"/>
                  </w:numPr>
                  <w:tabs>
                    <w:tab w:val="num" w:pos="720"/>
                  </w:tabs>
                  <w:suppressAutoHyphens w:val="0"/>
                  <w:ind w:hanging="360"/>
                  <w:jc w:val="both"/>
                </w:pPr>
              </w:pPrChange>
            </w:pPr>
            <w:r>
              <w:t>Terénní výzkum</w:t>
            </w:r>
          </w:p>
          <w:p w14:paraId="2D9F9A31" w14:textId="77777777" w:rsidR="00BD26BB" w:rsidRDefault="00BD26BB">
            <w:pPr>
              <w:pStyle w:val="Odstavecseseznamem"/>
              <w:numPr>
                <w:ilvl w:val="0"/>
                <w:numId w:val="112"/>
              </w:numPr>
              <w:suppressAutoHyphens w:val="0"/>
              <w:jc w:val="both"/>
              <w:pPrChange w:id="6844" w:author="PS" w:date="2018-11-25T15:30:00Z">
                <w:pPr>
                  <w:pStyle w:val="Odstavecseseznamem"/>
                  <w:numPr>
                    <w:numId w:val="17"/>
                  </w:numPr>
                  <w:tabs>
                    <w:tab w:val="num" w:pos="720"/>
                  </w:tabs>
                  <w:suppressAutoHyphens w:val="0"/>
                  <w:ind w:hanging="360"/>
                  <w:jc w:val="both"/>
                </w:pPr>
              </w:pPrChange>
            </w:pPr>
            <w:r>
              <w:t>Terénní výzkum II.</w:t>
            </w:r>
          </w:p>
        </w:tc>
      </w:tr>
      <w:tr w:rsidR="00BD26BB" w14:paraId="3EEED37B" w14:textId="77777777" w:rsidTr="00495DC8">
        <w:trPr>
          <w:trHeight w:val="265"/>
        </w:trPr>
        <w:tc>
          <w:tcPr>
            <w:tcW w:w="3654" w:type="dxa"/>
            <w:gridSpan w:val="2"/>
            <w:tcBorders>
              <w:left w:val="single" w:sz="4" w:space="0" w:color="000000"/>
              <w:bottom w:val="single" w:sz="4" w:space="0" w:color="000000"/>
              <w:right w:val="single" w:sz="4" w:space="0" w:color="000000"/>
            </w:tcBorders>
            <w:shd w:val="clear" w:color="auto" w:fill="F7CAAC"/>
          </w:tcPr>
          <w:p w14:paraId="7A87417E" w14:textId="77777777" w:rsidR="00BD26BB" w:rsidRDefault="00BD26BB" w:rsidP="00495DC8">
            <w:pPr>
              <w:jc w:val="both"/>
            </w:pPr>
            <w:r>
              <w:rPr>
                <w:b/>
              </w:rPr>
              <w:t>Studijní literatura a studijní pomůcky</w:t>
            </w:r>
          </w:p>
        </w:tc>
        <w:tc>
          <w:tcPr>
            <w:tcW w:w="6201" w:type="dxa"/>
            <w:gridSpan w:val="6"/>
            <w:tcBorders>
              <w:left w:val="single" w:sz="4" w:space="0" w:color="000000"/>
              <w:right w:val="single" w:sz="4" w:space="0" w:color="000000"/>
            </w:tcBorders>
            <w:shd w:val="clear" w:color="auto" w:fill="auto"/>
          </w:tcPr>
          <w:p w14:paraId="31E87C21" w14:textId="77777777" w:rsidR="00BD26BB" w:rsidRDefault="00BD26BB" w:rsidP="00495DC8">
            <w:pPr>
              <w:jc w:val="both"/>
            </w:pPr>
          </w:p>
        </w:tc>
      </w:tr>
      <w:tr w:rsidR="00BD26BB" w14:paraId="403BCB56" w14:textId="77777777" w:rsidTr="00495DC8">
        <w:trPr>
          <w:trHeight w:val="1497"/>
        </w:trPr>
        <w:tc>
          <w:tcPr>
            <w:tcW w:w="9855" w:type="dxa"/>
            <w:gridSpan w:val="8"/>
            <w:tcBorders>
              <w:left w:val="single" w:sz="4" w:space="0" w:color="000000"/>
              <w:bottom w:val="single" w:sz="4" w:space="0" w:color="000000"/>
              <w:right w:val="single" w:sz="4" w:space="0" w:color="000000"/>
            </w:tcBorders>
            <w:shd w:val="clear" w:color="auto" w:fill="auto"/>
          </w:tcPr>
          <w:p w14:paraId="6B33F930" w14:textId="77777777" w:rsidR="00BD26BB" w:rsidRDefault="00BD26BB">
            <w:pPr>
              <w:ind w:left="322" w:hanging="284"/>
              <w:jc w:val="both"/>
              <w:pPrChange w:id="6845" w:author="Matyas Adam" w:date="2018-11-16T22:40:00Z">
                <w:pPr>
                  <w:jc w:val="both"/>
                </w:pPr>
              </w:pPrChange>
            </w:pPr>
            <w:r w:rsidRPr="00E116F5">
              <w:rPr>
                <w:b/>
                <w:rPrChange w:id="6846" w:author="Matyas Adam" w:date="2018-11-16T22:40:00Z">
                  <w:rPr/>
                </w:rPrChange>
              </w:rPr>
              <w:t>Povinná literatura</w:t>
            </w:r>
            <w:ins w:id="6847" w:author="Matyas Adam" w:date="2018-11-16T22:44:00Z">
              <w:r>
                <w:rPr>
                  <w:b/>
                </w:rPr>
                <w:t>:</w:t>
              </w:r>
            </w:ins>
          </w:p>
          <w:p w14:paraId="43EB88AB" w14:textId="77777777" w:rsidR="00BD26BB" w:rsidRDefault="00BD26BB">
            <w:pPr>
              <w:ind w:left="38"/>
              <w:jc w:val="both"/>
              <w:pPrChange w:id="6848" w:author="PS" w:date="2018-11-25T15:30:00Z">
                <w:pPr>
                  <w:pStyle w:val="Odstavecseseznamem"/>
                  <w:numPr>
                    <w:numId w:val="24"/>
                  </w:numPr>
                  <w:tabs>
                    <w:tab w:val="num" w:pos="720"/>
                  </w:tabs>
                  <w:ind w:hanging="360"/>
                  <w:jc w:val="both"/>
                </w:pPr>
              </w:pPrChange>
            </w:pPr>
            <w:r w:rsidRPr="006A174F">
              <w:t>MAIER, K</w:t>
            </w:r>
            <w:del w:id="6849" w:author="Matyas Adam" w:date="2018-11-16T22:42:00Z">
              <w:r w:rsidRPr="006A174F" w:rsidDel="00E116F5">
                <w:delText>arel</w:delText>
              </w:r>
            </w:del>
            <w:r w:rsidRPr="006A174F">
              <w:t xml:space="preserve">. </w:t>
            </w:r>
            <w:r w:rsidRPr="001416FE">
              <w:rPr>
                <w:i/>
                <w:rPrChange w:id="6850" w:author="Matyas Adam" w:date="2018-11-16T22:42:00Z">
                  <w:rPr/>
                </w:rPrChange>
              </w:rPr>
              <w:t>Udržitelný rozvoj území</w:t>
            </w:r>
            <w:r w:rsidRPr="006A174F">
              <w:t>. Praha: Grada, 2012, 253 s. ISBN 978-80-247-4198-7.</w:t>
            </w:r>
          </w:p>
          <w:p w14:paraId="3DE6E70E" w14:textId="77777777" w:rsidR="00BD26BB" w:rsidRDefault="00BD26BB">
            <w:pPr>
              <w:ind w:left="38"/>
              <w:jc w:val="both"/>
              <w:pPrChange w:id="6851" w:author="PS" w:date="2018-11-25T15:30:00Z">
                <w:pPr>
                  <w:pStyle w:val="Odstavecseseznamem"/>
                  <w:numPr>
                    <w:numId w:val="24"/>
                  </w:numPr>
                  <w:tabs>
                    <w:tab w:val="num" w:pos="720"/>
                  </w:tabs>
                  <w:ind w:hanging="360"/>
                  <w:jc w:val="both"/>
                </w:pPr>
              </w:pPrChange>
            </w:pPr>
            <w:r w:rsidRPr="006A174F">
              <w:t>MONGIN, O</w:t>
            </w:r>
            <w:del w:id="6852" w:author="Matyas Adam" w:date="2018-11-16T22:42:00Z">
              <w:r w:rsidRPr="006A174F" w:rsidDel="00E116F5">
                <w:delText>livier</w:delText>
              </w:r>
            </w:del>
            <w:r w:rsidRPr="006A174F">
              <w:t xml:space="preserve">. </w:t>
            </w:r>
            <w:r w:rsidRPr="001416FE">
              <w:rPr>
                <w:i/>
                <w:rPrChange w:id="6853" w:author="Matyas Adam" w:date="2018-11-16T22:42:00Z">
                  <w:rPr/>
                </w:rPrChange>
              </w:rPr>
              <w:t>Urbánní situace: město v čase globalizace</w:t>
            </w:r>
            <w:r w:rsidRPr="006A174F">
              <w:t>. Praha: Univerzita Karlova, nakladatelství Karolinum, 2017, 295 s. Myšlení současnosti. ISBN 978-80-246-3442-5.</w:t>
            </w:r>
          </w:p>
          <w:p w14:paraId="5E3AE33E" w14:textId="77777777" w:rsidR="00BD26BB" w:rsidRDefault="00BD26BB">
            <w:pPr>
              <w:ind w:left="38"/>
              <w:jc w:val="both"/>
              <w:rPr>
                <w:ins w:id="6854" w:author="Matyas Adam" w:date="2018-11-16T22:41:00Z"/>
              </w:rPr>
              <w:pPrChange w:id="6855" w:author="PS" w:date="2018-11-25T15:30:00Z">
                <w:pPr>
                  <w:pStyle w:val="Odstavecseseznamem"/>
                  <w:numPr>
                    <w:numId w:val="24"/>
                  </w:numPr>
                  <w:tabs>
                    <w:tab w:val="num" w:pos="720"/>
                  </w:tabs>
                  <w:ind w:hanging="360"/>
                  <w:jc w:val="both"/>
                </w:pPr>
              </w:pPrChange>
            </w:pPr>
            <w:r w:rsidRPr="006A174F">
              <w:t xml:space="preserve">PALERMO, </w:t>
            </w:r>
            <w:del w:id="6856" w:author="Matyas Adam" w:date="2018-11-16T22:42:00Z">
              <w:r w:rsidRPr="006A174F" w:rsidDel="00E116F5">
                <w:delText>Pier Carlo</w:delText>
              </w:r>
            </w:del>
            <w:ins w:id="6857" w:author="Matyas Adam" w:date="2018-11-16T22:42:00Z">
              <w:r>
                <w:t xml:space="preserve">P. C., </w:t>
              </w:r>
            </w:ins>
            <w:del w:id="6858" w:author="Matyas Adam" w:date="2018-11-16T22:42:00Z">
              <w:r w:rsidRPr="006A174F" w:rsidDel="00E116F5">
                <w:delText xml:space="preserve"> a Davide </w:delText>
              </w:r>
            </w:del>
            <w:r w:rsidRPr="006A174F">
              <w:t>PONZINI</w:t>
            </w:r>
            <w:ins w:id="6859" w:author="Matyas Adam" w:date="2018-11-16T22:42:00Z">
              <w:r>
                <w:t>, D</w:t>
              </w:r>
            </w:ins>
            <w:r w:rsidRPr="006A174F">
              <w:t xml:space="preserve">. </w:t>
            </w:r>
            <w:r w:rsidRPr="001416FE">
              <w:rPr>
                <w:i/>
                <w:rPrChange w:id="6860" w:author="Matyas Adam" w:date="2018-11-16T22:42:00Z">
                  <w:rPr/>
                </w:rPrChange>
              </w:rPr>
              <w:t>Spatial planning and urban development: critical perspectives</w:t>
            </w:r>
            <w:r w:rsidRPr="006A174F">
              <w:t>. Dordrecht: Springer, c2010, viii, 246 s. Urban and landscape perspectives. ISBN 978-90-481-8869-7.</w:t>
            </w:r>
          </w:p>
          <w:p w14:paraId="142CB597" w14:textId="77777777" w:rsidR="00BD26BB" w:rsidRDefault="00BD26BB">
            <w:pPr>
              <w:ind w:left="38"/>
              <w:jc w:val="both"/>
              <w:rPr>
                <w:ins w:id="6861" w:author="Matyas Adam" w:date="2018-11-16T22:40:00Z"/>
              </w:rPr>
              <w:pPrChange w:id="6862" w:author="PS" w:date="2018-11-25T15:30:00Z">
                <w:pPr>
                  <w:pStyle w:val="Odstavecseseznamem"/>
                  <w:numPr>
                    <w:numId w:val="24"/>
                  </w:numPr>
                  <w:tabs>
                    <w:tab w:val="num" w:pos="720"/>
                  </w:tabs>
                  <w:ind w:hanging="360"/>
                  <w:jc w:val="both"/>
                </w:pPr>
              </w:pPrChange>
            </w:pPr>
            <w:ins w:id="6863" w:author="Matyas Adam" w:date="2018-11-16T22:41:00Z">
              <w:r w:rsidRPr="006A174F">
                <w:t xml:space="preserve">YANG, Z. </w:t>
              </w:r>
              <w:r w:rsidRPr="001416FE">
                <w:rPr>
                  <w:i/>
                  <w:rPrChange w:id="6864" w:author="Matyas Adam" w:date="2018-11-16T22:42:00Z">
                    <w:rPr/>
                  </w:rPrChange>
                </w:rPr>
                <w:t>Eco-cities: a planning guide</w:t>
              </w:r>
              <w:r w:rsidRPr="006A174F">
                <w:t>. Boca Raton, Fla.: CRC Press, 2013, xiii, 570 p., [36] p. of plates. Applied ecology and environmental management. ISBN 9781439883235.</w:t>
              </w:r>
            </w:ins>
          </w:p>
          <w:p w14:paraId="123F2332" w14:textId="77777777" w:rsidR="00BD26BB" w:rsidRDefault="00BD26BB">
            <w:pPr>
              <w:ind w:left="38"/>
              <w:jc w:val="both"/>
              <w:pPrChange w:id="6865" w:author="PS" w:date="2018-11-25T15:30:00Z">
                <w:pPr>
                  <w:pStyle w:val="Odstavecseseznamem"/>
                  <w:numPr>
                    <w:numId w:val="24"/>
                  </w:numPr>
                  <w:tabs>
                    <w:tab w:val="num" w:pos="720"/>
                  </w:tabs>
                  <w:ind w:hanging="360"/>
                  <w:jc w:val="both"/>
                </w:pPr>
              </w:pPrChange>
            </w:pPr>
            <w:ins w:id="6866" w:author="Matyas Adam" w:date="2018-11-16T22:40:00Z">
              <w:r w:rsidRPr="00A70703">
                <w:t>Materiály dostupné v e-learningovém kurzu předmětu v LMS Moodle na </w:t>
              </w:r>
              <w:r w:rsidRPr="00A70703">
                <w:fldChar w:fldCharType="begin"/>
              </w:r>
              <w:r>
                <w:instrText xml:space="preserve"> HYPERLINK "http://vyuka.flkr.utb.cz/" \t "_blank" </w:instrText>
              </w:r>
              <w:r w:rsidRPr="00A70703">
                <w:fldChar w:fldCharType="separate"/>
              </w:r>
              <w:r w:rsidRPr="00A70703">
                <w:t>http://vyuka.flkr.utb.cz</w:t>
              </w:r>
              <w:r w:rsidRPr="00A70703">
                <w:fldChar w:fldCharType="end"/>
              </w:r>
            </w:ins>
          </w:p>
          <w:p w14:paraId="1B35F7A1" w14:textId="77777777" w:rsidR="00BD26BB" w:rsidRDefault="00BD26BB">
            <w:pPr>
              <w:ind w:left="322" w:hanging="284"/>
              <w:jc w:val="both"/>
              <w:pPrChange w:id="6867" w:author="Matyas Adam" w:date="2018-11-16T22:40:00Z">
                <w:pPr>
                  <w:jc w:val="both"/>
                </w:pPr>
              </w:pPrChange>
            </w:pPr>
            <w:r w:rsidRPr="00E116F5">
              <w:rPr>
                <w:b/>
                <w:rPrChange w:id="6868" w:author="Matyas Adam" w:date="2018-11-16T22:40:00Z">
                  <w:rPr/>
                </w:rPrChange>
              </w:rPr>
              <w:t>Doporučená literatura</w:t>
            </w:r>
            <w:ins w:id="6869" w:author="Matyas Adam" w:date="2018-11-16T22:44:00Z">
              <w:r>
                <w:rPr>
                  <w:b/>
                </w:rPr>
                <w:t>:</w:t>
              </w:r>
            </w:ins>
          </w:p>
          <w:p w14:paraId="00699364" w14:textId="77777777" w:rsidR="00BD26BB" w:rsidDel="00E116F5" w:rsidRDefault="00BD26BB">
            <w:pPr>
              <w:ind w:left="322" w:hanging="284"/>
              <w:jc w:val="both"/>
              <w:rPr>
                <w:del w:id="6870" w:author="Matyas Adam" w:date="2018-11-16T22:41:00Z"/>
              </w:rPr>
              <w:pPrChange w:id="6871" w:author="Matyas Adam" w:date="2018-11-16T22:40:00Z">
                <w:pPr>
                  <w:pStyle w:val="Odstavecseseznamem"/>
                  <w:numPr>
                    <w:numId w:val="24"/>
                  </w:numPr>
                  <w:tabs>
                    <w:tab w:val="num" w:pos="720"/>
                  </w:tabs>
                  <w:ind w:hanging="360"/>
                  <w:jc w:val="both"/>
                </w:pPr>
              </w:pPrChange>
            </w:pPr>
            <w:del w:id="6872" w:author="Matyas Adam" w:date="2018-11-16T22:41:00Z">
              <w:r w:rsidDel="00E116F5">
                <w:delText xml:space="preserve">HALL, Peter Geoffrey. Cities of tomorrow :an intellectual history of urban planning and design in the twentieth century. Malden, Mass.: Blackwell Publishing, 2002. ISBN 0-631-23252-4. </w:delText>
              </w:r>
            </w:del>
          </w:p>
          <w:p w14:paraId="6D4803C5" w14:textId="77777777" w:rsidR="00BD26BB" w:rsidRDefault="00BD26BB">
            <w:pPr>
              <w:ind w:left="322" w:hanging="284"/>
              <w:jc w:val="both"/>
              <w:pPrChange w:id="6873" w:author="Matyas Adam" w:date="2018-11-16T22:40:00Z">
                <w:pPr>
                  <w:pStyle w:val="Odstavecseseznamem"/>
                  <w:numPr>
                    <w:numId w:val="24"/>
                  </w:numPr>
                  <w:tabs>
                    <w:tab w:val="num" w:pos="720"/>
                  </w:tabs>
                  <w:ind w:hanging="360"/>
                  <w:jc w:val="both"/>
                </w:pPr>
              </w:pPrChange>
            </w:pPr>
            <w:r>
              <w:t xml:space="preserve">LÖW, </w:t>
            </w:r>
            <w:del w:id="6874" w:author="Matyas Adam" w:date="2018-11-16T22:43:00Z">
              <w:r w:rsidDel="001416FE">
                <w:delText>Jiří a Igor</w:delText>
              </w:r>
            </w:del>
            <w:ins w:id="6875" w:author="Matyas Adam" w:date="2018-11-16T22:43:00Z">
              <w:r>
                <w:t xml:space="preserve">J., </w:t>
              </w:r>
            </w:ins>
            <w:del w:id="6876" w:author="Matyas Adam" w:date="2018-11-16T22:43:00Z">
              <w:r w:rsidDel="001416FE">
                <w:delText xml:space="preserve"> </w:delText>
              </w:r>
            </w:del>
            <w:r>
              <w:t>MÍCHAL</w:t>
            </w:r>
            <w:ins w:id="6877" w:author="Matyas Adam" w:date="2018-11-16T22:43:00Z">
              <w:r>
                <w:t>, I</w:t>
              </w:r>
            </w:ins>
            <w:r>
              <w:t xml:space="preserve">. </w:t>
            </w:r>
            <w:r w:rsidRPr="001416FE">
              <w:rPr>
                <w:i/>
                <w:rPrChange w:id="6878" w:author="Matyas Adam" w:date="2018-11-16T22:42:00Z">
                  <w:rPr/>
                </w:rPrChange>
              </w:rPr>
              <w:t>Krajinný ráz.</w:t>
            </w:r>
            <w:r>
              <w:t xml:space="preserve"> Kostelec nad Černými Lesy: Lesnická práce, 2003. ISBN 80-86386-27-9. </w:t>
            </w:r>
          </w:p>
          <w:p w14:paraId="7EC58F5B" w14:textId="77777777" w:rsidR="00BD26BB" w:rsidRDefault="00BD26BB">
            <w:pPr>
              <w:ind w:left="38"/>
              <w:jc w:val="both"/>
              <w:pPrChange w:id="6879" w:author="PS" w:date="2018-11-25T15:30:00Z">
                <w:pPr>
                  <w:pStyle w:val="Odstavecseseznamem"/>
                  <w:numPr>
                    <w:numId w:val="24"/>
                  </w:numPr>
                  <w:tabs>
                    <w:tab w:val="num" w:pos="720"/>
                  </w:tabs>
                  <w:ind w:hanging="360"/>
                  <w:jc w:val="both"/>
                </w:pPr>
              </w:pPrChange>
            </w:pPr>
            <w:r>
              <w:t xml:space="preserve">MAIER, J. </w:t>
            </w:r>
            <w:r w:rsidRPr="001416FE">
              <w:rPr>
                <w:i/>
                <w:rPrChange w:id="6880" w:author="Matyas Adam" w:date="2018-11-16T22:42:00Z">
                  <w:rPr/>
                </w:rPrChange>
              </w:rPr>
              <w:t>Územní plánování</w:t>
            </w:r>
            <w:r>
              <w:t xml:space="preserve">. Praha : ČVUT, 1993. ISBN 80-01-01012-0. </w:t>
            </w:r>
          </w:p>
          <w:p w14:paraId="7C1988C5" w14:textId="77777777" w:rsidR="00BD26BB" w:rsidRDefault="00BD26BB">
            <w:pPr>
              <w:ind w:left="38"/>
              <w:jc w:val="both"/>
              <w:pPrChange w:id="6881" w:author="PS" w:date="2018-11-25T15:30:00Z">
                <w:pPr>
                  <w:pStyle w:val="Odstavecseseznamem"/>
                  <w:numPr>
                    <w:numId w:val="24"/>
                  </w:numPr>
                  <w:tabs>
                    <w:tab w:val="num" w:pos="720"/>
                  </w:tabs>
                  <w:ind w:hanging="360"/>
                  <w:jc w:val="both"/>
                </w:pPr>
              </w:pPrChange>
            </w:pPr>
            <w:r w:rsidRPr="006A174F">
              <w:t xml:space="preserve">MONTGOMERY, </w:t>
            </w:r>
            <w:del w:id="6882" w:author="Matyas Adam" w:date="2018-11-16T22:43:00Z">
              <w:r w:rsidRPr="006A174F" w:rsidDel="001416FE">
                <w:delText>Charles</w:delText>
              </w:r>
            </w:del>
            <w:ins w:id="6883" w:author="Matyas Adam" w:date="2018-11-16T22:43:00Z">
              <w:r w:rsidRPr="006A174F">
                <w:t>Ch</w:t>
              </w:r>
            </w:ins>
            <w:r w:rsidRPr="006A174F">
              <w:t xml:space="preserve">. </w:t>
            </w:r>
            <w:r w:rsidRPr="001416FE">
              <w:rPr>
                <w:i/>
                <w:rPrChange w:id="6884" w:author="Matyas Adam" w:date="2018-11-16T22:42:00Z">
                  <w:rPr/>
                </w:rPrChange>
              </w:rPr>
              <w:t>Happy city: transforming our lives through urban design</w:t>
            </w:r>
            <w:r w:rsidRPr="006A174F">
              <w:t>. New York: Farrar, Straus and Giroux, 2014, 358 s. ISBN 978-0-374-53488-2.</w:t>
            </w:r>
          </w:p>
          <w:p w14:paraId="7AA0F15D" w14:textId="77777777" w:rsidR="00BD26BB" w:rsidRDefault="00BD26BB">
            <w:pPr>
              <w:ind w:left="38"/>
              <w:jc w:val="both"/>
              <w:pPrChange w:id="6885" w:author="PS" w:date="2018-11-25T15:30:00Z">
                <w:pPr>
                  <w:pStyle w:val="Odstavecseseznamem"/>
                  <w:numPr>
                    <w:numId w:val="24"/>
                  </w:numPr>
                  <w:tabs>
                    <w:tab w:val="num" w:pos="720"/>
                  </w:tabs>
                  <w:ind w:hanging="360"/>
                  <w:jc w:val="both"/>
                </w:pPr>
              </w:pPrChange>
            </w:pPr>
            <w:r>
              <w:t>Stavební zákon. Zákon číslo 183/2006 Sb., stavební zákon. Praha., 2006</w:t>
            </w:r>
          </w:p>
          <w:p w14:paraId="0B586A1C" w14:textId="77777777" w:rsidR="00BD26BB" w:rsidDel="00E116F5" w:rsidRDefault="00BD26BB">
            <w:pPr>
              <w:ind w:left="38"/>
              <w:jc w:val="both"/>
              <w:rPr>
                <w:del w:id="6886" w:author="Matyas Adam" w:date="2018-11-16T22:41:00Z"/>
              </w:rPr>
              <w:pPrChange w:id="6887" w:author="PS" w:date="2018-11-25T15:30:00Z">
                <w:pPr>
                  <w:pStyle w:val="Odstavecseseznamem"/>
                  <w:numPr>
                    <w:numId w:val="24"/>
                  </w:numPr>
                  <w:tabs>
                    <w:tab w:val="num" w:pos="720"/>
                  </w:tabs>
                  <w:ind w:hanging="360"/>
                  <w:jc w:val="both"/>
                </w:pPr>
              </w:pPrChange>
            </w:pPr>
            <w:del w:id="6888" w:author="Matyas Adam" w:date="2018-11-16T22:41:00Z">
              <w:r w:rsidRPr="006A174F" w:rsidDel="00E116F5">
                <w:delText>YANG, Zhifeng. Eco-cities: a planning guide. Boca Raton, Fla.: CRC Press, 2013, xiii, 570 p., [36] p. of plates. Applied ecology and environmental management. ISBN 9781439883235.</w:delText>
              </w:r>
            </w:del>
          </w:p>
          <w:p w14:paraId="59EB683F" w14:textId="77777777" w:rsidR="00BD26BB" w:rsidRDefault="00BD26BB">
            <w:pPr>
              <w:ind w:left="38"/>
              <w:jc w:val="both"/>
              <w:pPrChange w:id="6889" w:author="PS" w:date="2018-11-25T15:30:00Z">
                <w:pPr>
                  <w:pStyle w:val="Odstavecseseznamem"/>
                  <w:numPr>
                    <w:numId w:val="24"/>
                  </w:numPr>
                  <w:tabs>
                    <w:tab w:val="num" w:pos="720"/>
                  </w:tabs>
                  <w:ind w:hanging="360"/>
                  <w:jc w:val="both"/>
                </w:pPr>
              </w:pPrChange>
            </w:pPr>
            <w:r w:rsidRPr="006A174F">
              <w:t xml:space="preserve">YIN, </w:t>
            </w:r>
            <w:del w:id="6890" w:author="Matyas Adam" w:date="2018-11-16T22:43:00Z">
              <w:r w:rsidRPr="006A174F" w:rsidDel="001416FE">
                <w:delText>Jordan</w:delText>
              </w:r>
            </w:del>
            <w:ins w:id="6891" w:author="Matyas Adam" w:date="2018-11-16T22:43:00Z">
              <w:r w:rsidRPr="006A174F">
                <w:t>J</w:t>
              </w:r>
            </w:ins>
            <w:r w:rsidRPr="006A174F">
              <w:t xml:space="preserve">. </w:t>
            </w:r>
            <w:r w:rsidRPr="001416FE">
              <w:rPr>
                <w:i/>
                <w:rPrChange w:id="6892" w:author="Matyas Adam" w:date="2018-11-16T22:42:00Z">
                  <w:rPr/>
                </w:rPrChange>
              </w:rPr>
              <w:t>Urban planning for dummies</w:t>
            </w:r>
            <w:r w:rsidRPr="006A174F">
              <w:t>. Mississauga: Wiley, 2012, xx, 340. ISBN 978-1-118-10023-3.</w:t>
            </w:r>
          </w:p>
          <w:p w14:paraId="370B1BF1" w14:textId="77777777" w:rsidR="00BD26BB" w:rsidRDefault="00BD26BB">
            <w:pPr>
              <w:ind w:left="38"/>
              <w:jc w:val="both"/>
              <w:pPrChange w:id="6893" w:author="PS" w:date="2018-11-25T15:30:00Z">
                <w:pPr>
                  <w:pStyle w:val="Odstavecseseznamem"/>
                  <w:numPr>
                    <w:numId w:val="24"/>
                  </w:numPr>
                  <w:tabs>
                    <w:tab w:val="num" w:pos="720"/>
                  </w:tabs>
                  <w:ind w:hanging="360"/>
                  <w:jc w:val="both"/>
                </w:pPr>
              </w:pPrChange>
            </w:pPr>
            <w:r w:rsidRPr="006A174F">
              <w:t xml:space="preserve">ZLATANOVA, </w:t>
            </w:r>
            <w:del w:id="6894" w:author="Matyas Adam" w:date="2018-11-16T22:43:00Z">
              <w:r w:rsidRPr="006A174F" w:rsidDel="001416FE">
                <w:delText>Siyka</w:delText>
              </w:r>
            </w:del>
            <w:ins w:id="6895" w:author="Matyas Adam" w:date="2018-11-16T22:43:00Z">
              <w:r w:rsidRPr="006A174F">
                <w:t>S</w:t>
              </w:r>
            </w:ins>
            <w:r w:rsidRPr="006A174F">
              <w:t xml:space="preserve">. </w:t>
            </w:r>
            <w:r w:rsidRPr="001416FE">
              <w:rPr>
                <w:i/>
                <w:rPrChange w:id="6896" w:author="Matyas Adam" w:date="2018-11-16T22:42:00Z">
                  <w:rPr/>
                </w:rPrChange>
              </w:rPr>
              <w:t>Urban and regional data management</w:t>
            </w:r>
            <w:r w:rsidRPr="006A174F">
              <w:t>: UDMS annual 2011. Leiden, The Netherlands: CRC Press, 2012, vi, 253 p. ISBN 9781466512757.</w:t>
            </w:r>
          </w:p>
        </w:tc>
      </w:tr>
      <w:tr w:rsidR="00BD26BB" w14:paraId="4CFE722C" w14:textId="77777777" w:rsidTr="00495DC8">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14:paraId="50F47377" w14:textId="77777777" w:rsidR="00BD26BB" w:rsidRDefault="00BD26BB" w:rsidP="00495DC8">
            <w:pPr>
              <w:jc w:val="center"/>
              <w:rPr>
                <w:b/>
              </w:rPr>
            </w:pPr>
            <w:r>
              <w:rPr>
                <w:b/>
              </w:rPr>
              <w:t>Informace ke kombinované nebo distanční formě</w:t>
            </w:r>
          </w:p>
        </w:tc>
      </w:tr>
      <w:tr w:rsidR="00BD26BB" w14:paraId="00283236" w14:textId="77777777" w:rsidTr="00495DC8">
        <w:tc>
          <w:tcPr>
            <w:tcW w:w="4787" w:type="dxa"/>
            <w:gridSpan w:val="3"/>
            <w:tcBorders>
              <w:top w:val="single" w:sz="2" w:space="0" w:color="000000"/>
              <w:left w:val="single" w:sz="4" w:space="0" w:color="000000"/>
              <w:bottom w:val="single" w:sz="4" w:space="0" w:color="000000"/>
              <w:right w:val="single" w:sz="4" w:space="0" w:color="000000"/>
            </w:tcBorders>
            <w:shd w:val="clear" w:color="auto" w:fill="F7CAAC"/>
          </w:tcPr>
          <w:p w14:paraId="586EE8EF" w14:textId="77777777" w:rsidR="00BD26BB" w:rsidRDefault="00BD26BB" w:rsidP="00495DC8">
            <w:pPr>
              <w:jc w:val="both"/>
            </w:pPr>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14:paraId="31EB08B1" w14:textId="77777777" w:rsidR="00BD26BB" w:rsidRDefault="00BD26BB" w:rsidP="00495DC8">
            <w:pPr>
              <w:jc w:val="both"/>
            </w:pPr>
          </w:p>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14:paraId="20B94F69" w14:textId="77777777" w:rsidR="00BD26BB" w:rsidRDefault="00BD26BB" w:rsidP="00495DC8">
            <w:pPr>
              <w:jc w:val="both"/>
              <w:rPr>
                <w:b/>
              </w:rPr>
            </w:pPr>
            <w:r>
              <w:rPr>
                <w:b/>
              </w:rPr>
              <w:t xml:space="preserve">hodin </w:t>
            </w:r>
          </w:p>
        </w:tc>
      </w:tr>
      <w:tr w:rsidR="00BD26BB" w14:paraId="1FBE27FA" w14:textId="77777777" w:rsidTr="00495DC8">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14:paraId="211AE489" w14:textId="77777777" w:rsidR="00BD26BB" w:rsidRDefault="00BD26BB" w:rsidP="00495DC8">
            <w:pPr>
              <w:jc w:val="both"/>
              <w:rPr>
                <w:b/>
              </w:rPr>
            </w:pPr>
            <w:r>
              <w:rPr>
                <w:b/>
              </w:rPr>
              <w:t>Informace o způsobu kontaktu s vyučujícím</w:t>
            </w:r>
          </w:p>
        </w:tc>
      </w:tr>
      <w:tr w:rsidR="00BD26BB" w14:paraId="573D6F6D" w14:textId="77777777" w:rsidTr="00495DC8">
        <w:trPr>
          <w:trHeight w:val="248"/>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14:paraId="5D105944" w14:textId="77777777" w:rsidR="00BD26BB" w:rsidRDefault="00BD26BB" w:rsidP="00495DC8">
            <w:pPr>
              <w:jc w:val="both"/>
            </w:pPr>
          </w:p>
        </w:tc>
      </w:tr>
    </w:tbl>
    <w:p w14:paraId="6AE88DC0" w14:textId="77777777" w:rsidR="00BD26BB" w:rsidRDefault="00BD26BB">
      <w:pPr>
        <w:spacing w:after="160" w:line="259" w:lineRule="auto"/>
      </w:pPr>
    </w:p>
    <w:p w14:paraId="7692E0D4" w14:textId="77777777" w:rsidR="00BD26BB" w:rsidRDefault="00BD26BB">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46F5765A" w14:textId="77777777" w:rsidTr="00495DC8">
        <w:tc>
          <w:tcPr>
            <w:tcW w:w="9855" w:type="dxa"/>
            <w:gridSpan w:val="8"/>
            <w:tcBorders>
              <w:bottom w:val="double" w:sz="4" w:space="0" w:color="auto"/>
            </w:tcBorders>
            <w:shd w:val="clear" w:color="auto" w:fill="BDD6EE"/>
          </w:tcPr>
          <w:p w14:paraId="7BC81C60" w14:textId="77777777" w:rsidR="00BD26BB" w:rsidRDefault="00BD26BB" w:rsidP="00495DC8">
            <w:pPr>
              <w:jc w:val="both"/>
              <w:rPr>
                <w:b/>
                <w:sz w:val="28"/>
              </w:rPr>
            </w:pPr>
            <w:r>
              <w:br w:type="page"/>
            </w:r>
            <w:r>
              <w:rPr>
                <w:b/>
                <w:sz w:val="28"/>
              </w:rPr>
              <w:t>B-III – Charakteristika studijního předmětu</w:t>
            </w:r>
          </w:p>
        </w:tc>
      </w:tr>
      <w:tr w:rsidR="00BD26BB" w14:paraId="1C23ADF9" w14:textId="77777777" w:rsidTr="00495DC8">
        <w:tc>
          <w:tcPr>
            <w:tcW w:w="3086" w:type="dxa"/>
            <w:tcBorders>
              <w:top w:val="double" w:sz="4" w:space="0" w:color="auto"/>
            </w:tcBorders>
            <w:shd w:val="clear" w:color="auto" w:fill="F7CAAC"/>
          </w:tcPr>
          <w:p w14:paraId="51CA2EB0" w14:textId="77777777" w:rsidR="00BD26BB" w:rsidRDefault="00BD26BB" w:rsidP="00495DC8">
            <w:pPr>
              <w:jc w:val="both"/>
              <w:rPr>
                <w:b/>
              </w:rPr>
            </w:pPr>
            <w:r>
              <w:rPr>
                <w:b/>
              </w:rPr>
              <w:t>Název studijního předmětu</w:t>
            </w:r>
          </w:p>
        </w:tc>
        <w:tc>
          <w:tcPr>
            <w:tcW w:w="6769" w:type="dxa"/>
            <w:gridSpan w:val="7"/>
            <w:tcBorders>
              <w:top w:val="double" w:sz="4" w:space="0" w:color="auto"/>
            </w:tcBorders>
          </w:tcPr>
          <w:p w14:paraId="546E0787" w14:textId="77777777" w:rsidR="00BD26BB" w:rsidRPr="00434D96" w:rsidRDefault="00BD26BB" w:rsidP="00495DC8">
            <w:pPr>
              <w:jc w:val="both"/>
              <w:rPr>
                <w:b/>
              </w:rPr>
            </w:pPr>
            <w:r>
              <w:rPr>
                <w:b/>
              </w:rPr>
              <w:t>Veřejné právo a životní</w:t>
            </w:r>
            <w:r w:rsidRPr="00434D96">
              <w:rPr>
                <w:b/>
              </w:rPr>
              <w:t xml:space="preserve"> prostředí</w:t>
            </w:r>
          </w:p>
        </w:tc>
      </w:tr>
      <w:tr w:rsidR="00BD26BB" w14:paraId="4C7613A5" w14:textId="77777777" w:rsidTr="00495DC8">
        <w:tc>
          <w:tcPr>
            <w:tcW w:w="3086" w:type="dxa"/>
            <w:shd w:val="clear" w:color="auto" w:fill="F7CAAC"/>
          </w:tcPr>
          <w:p w14:paraId="1FD5DA76" w14:textId="77777777" w:rsidR="00BD26BB" w:rsidRDefault="00BD26BB" w:rsidP="00495DC8">
            <w:pPr>
              <w:jc w:val="both"/>
              <w:rPr>
                <w:b/>
              </w:rPr>
            </w:pPr>
            <w:r>
              <w:rPr>
                <w:b/>
              </w:rPr>
              <w:t>Typ předmětu</w:t>
            </w:r>
          </w:p>
        </w:tc>
        <w:tc>
          <w:tcPr>
            <w:tcW w:w="3406" w:type="dxa"/>
            <w:gridSpan w:val="4"/>
          </w:tcPr>
          <w:p w14:paraId="6A2AB2C3" w14:textId="77777777" w:rsidR="00BD26BB" w:rsidRDefault="00BD26BB" w:rsidP="00495DC8">
            <w:pPr>
              <w:jc w:val="both"/>
            </w:pPr>
            <w:r>
              <w:t>Povinně volitelný</w:t>
            </w:r>
          </w:p>
        </w:tc>
        <w:tc>
          <w:tcPr>
            <w:tcW w:w="2695" w:type="dxa"/>
            <w:gridSpan w:val="2"/>
            <w:shd w:val="clear" w:color="auto" w:fill="F7CAAC"/>
          </w:tcPr>
          <w:p w14:paraId="0318D123" w14:textId="77777777" w:rsidR="00BD26BB" w:rsidRDefault="00BD26BB" w:rsidP="00495DC8">
            <w:pPr>
              <w:jc w:val="both"/>
            </w:pPr>
            <w:r>
              <w:rPr>
                <w:b/>
              </w:rPr>
              <w:t>doporučený ročník / semestr</w:t>
            </w:r>
          </w:p>
        </w:tc>
        <w:tc>
          <w:tcPr>
            <w:tcW w:w="668" w:type="dxa"/>
          </w:tcPr>
          <w:p w14:paraId="6A1BED93" w14:textId="77777777" w:rsidR="00BD26BB" w:rsidRDefault="00BD26BB" w:rsidP="00495DC8">
            <w:pPr>
              <w:jc w:val="both"/>
            </w:pPr>
            <w:r>
              <w:t>2/LS</w:t>
            </w:r>
          </w:p>
        </w:tc>
      </w:tr>
      <w:tr w:rsidR="00BD26BB" w14:paraId="1B19A311" w14:textId="77777777" w:rsidTr="00495DC8">
        <w:tc>
          <w:tcPr>
            <w:tcW w:w="3086" w:type="dxa"/>
            <w:shd w:val="clear" w:color="auto" w:fill="F7CAAC"/>
          </w:tcPr>
          <w:p w14:paraId="68DC795B" w14:textId="77777777" w:rsidR="00BD26BB" w:rsidRDefault="00BD26BB" w:rsidP="00495DC8">
            <w:pPr>
              <w:jc w:val="both"/>
              <w:rPr>
                <w:b/>
              </w:rPr>
            </w:pPr>
            <w:r>
              <w:rPr>
                <w:b/>
              </w:rPr>
              <w:t>Rozsah studijního předmětu</w:t>
            </w:r>
          </w:p>
        </w:tc>
        <w:tc>
          <w:tcPr>
            <w:tcW w:w="1701" w:type="dxa"/>
            <w:gridSpan w:val="2"/>
          </w:tcPr>
          <w:p w14:paraId="6D287EC8" w14:textId="77777777" w:rsidR="00BD26BB" w:rsidRDefault="00BD26BB" w:rsidP="00495DC8">
            <w:pPr>
              <w:jc w:val="both"/>
            </w:pPr>
            <w:r>
              <w:t xml:space="preserve">14p – 14s </w:t>
            </w:r>
          </w:p>
        </w:tc>
        <w:tc>
          <w:tcPr>
            <w:tcW w:w="889" w:type="dxa"/>
            <w:shd w:val="clear" w:color="auto" w:fill="F7CAAC"/>
          </w:tcPr>
          <w:p w14:paraId="4594BFFC" w14:textId="77777777" w:rsidR="00BD26BB" w:rsidRDefault="00BD26BB" w:rsidP="00495DC8">
            <w:pPr>
              <w:jc w:val="both"/>
              <w:rPr>
                <w:b/>
              </w:rPr>
            </w:pPr>
            <w:r>
              <w:rPr>
                <w:b/>
              </w:rPr>
              <w:t xml:space="preserve">hod. </w:t>
            </w:r>
          </w:p>
        </w:tc>
        <w:tc>
          <w:tcPr>
            <w:tcW w:w="816" w:type="dxa"/>
          </w:tcPr>
          <w:p w14:paraId="7695EDCD" w14:textId="2C3A4696" w:rsidR="00BD26BB" w:rsidRDefault="00BD26BB" w:rsidP="00495DC8">
            <w:pPr>
              <w:jc w:val="both"/>
            </w:pPr>
            <w:r>
              <w:t>28</w:t>
            </w:r>
          </w:p>
        </w:tc>
        <w:tc>
          <w:tcPr>
            <w:tcW w:w="2156" w:type="dxa"/>
            <w:shd w:val="clear" w:color="auto" w:fill="F7CAAC"/>
          </w:tcPr>
          <w:p w14:paraId="70D0C7B5" w14:textId="77777777" w:rsidR="00BD26BB" w:rsidRDefault="00BD26BB" w:rsidP="00495DC8">
            <w:pPr>
              <w:jc w:val="both"/>
              <w:rPr>
                <w:b/>
              </w:rPr>
            </w:pPr>
            <w:r>
              <w:rPr>
                <w:b/>
              </w:rPr>
              <w:t>kreditů</w:t>
            </w:r>
          </w:p>
        </w:tc>
        <w:tc>
          <w:tcPr>
            <w:tcW w:w="1207" w:type="dxa"/>
            <w:gridSpan w:val="2"/>
          </w:tcPr>
          <w:p w14:paraId="148A5CDF" w14:textId="77777777" w:rsidR="00BD26BB" w:rsidRDefault="00BD26BB" w:rsidP="00495DC8">
            <w:pPr>
              <w:jc w:val="both"/>
            </w:pPr>
            <w:r>
              <w:t>3</w:t>
            </w:r>
          </w:p>
        </w:tc>
      </w:tr>
      <w:tr w:rsidR="00BD26BB" w14:paraId="0CAC5A8D" w14:textId="77777777" w:rsidTr="00495DC8">
        <w:tc>
          <w:tcPr>
            <w:tcW w:w="3086" w:type="dxa"/>
            <w:shd w:val="clear" w:color="auto" w:fill="F7CAAC"/>
          </w:tcPr>
          <w:p w14:paraId="419184AA" w14:textId="77777777" w:rsidR="00BD26BB" w:rsidRDefault="00BD26BB" w:rsidP="00495DC8">
            <w:pPr>
              <w:jc w:val="both"/>
              <w:rPr>
                <w:b/>
                <w:sz w:val="22"/>
              </w:rPr>
            </w:pPr>
            <w:r>
              <w:rPr>
                <w:b/>
              </w:rPr>
              <w:t>Prerekvizity, korekvizity, ekvivalence</w:t>
            </w:r>
          </w:p>
        </w:tc>
        <w:tc>
          <w:tcPr>
            <w:tcW w:w="6769" w:type="dxa"/>
            <w:gridSpan w:val="7"/>
          </w:tcPr>
          <w:p w14:paraId="069B3E29" w14:textId="77777777" w:rsidR="00BD26BB" w:rsidRDefault="00BD26BB" w:rsidP="00495DC8">
            <w:pPr>
              <w:jc w:val="both"/>
            </w:pPr>
          </w:p>
        </w:tc>
      </w:tr>
      <w:tr w:rsidR="00BD26BB" w14:paraId="056FC2BB" w14:textId="77777777" w:rsidTr="00495DC8">
        <w:tc>
          <w:tcPr>
            <w:tcW w:w="3086" w:type="dxa"/>
            <w:shd w:val="clear" w:color="auto" w:fill="F7CAAC"/>
          </w:tcPr>
          <w:p w14:paraId="4B1A9AC7" w14:textId="77777777" w:rsidR="00BD26BB" w:rsidRDefault="00BD26BB" w:rsidP="00495DC8">
            <w:pPr>
              <w:jc w:val="both"/>
              <w:rPr>
                <w:b/>
              </w:rPr>
            </w:pPr>
            <w:r>
              <w:rPr>
                <w:b/>
              </w:rPr>
              <w:t>Způsob ověření studijních výsledků</w:t>
            </w:r>
          </w:p>
        </w:tc>
        <w:tc>
          <w:tcPr>
            <w:tcW w:w="3406" w:type="dxa"/>
            <w:gridSpan w:val="4"/>
          </w:tcPr>
          <w:p w14:paraId="56B0B00A" w14:textId="77777777" w:rsidR="00BD26BB" w:rsidRDefault="00BD26BB" w:rsidP="00495DC8">
            <w:pPr>
              <w:jc w:val="both"/>
            </w:pPr>
            <w:del w:id="6897" w:author="Matyas Adam" w:date="2018-11-16T22:49:00Z">
              <w:r w:rsidDel="00895C42">
                <w:delText>klz</w:delText>
              </w:r>
            </w:del>
            <w:ins w:id="6898" w:author="Matyas Adam" w:date="2018-11-16T22:49:00Z">
              <w:r>
                <w:t>Klasifikovaný zápočet</w:t>
              </w:r>
            </w:ins>
          </w:p>
        </w:tc>
        <w:tc>
          <w:tcPr>
            <w:tcW w:w="2156" w:type="dxa"/>
            <w:shd w:val="clear" w:color="auto" w:fill="F7CAAC"/>
          </w:tcPr>
          <w:p w14:paraId="535E511D" w14:textId="77777777" w:rsidR="00BD26BB" w:rsidRDefault="00BD26BB" w:rsidP="00495DC8">
            <w:pPr>
              <w:jc w:val="both"/>
              <w:rPr>
                <w:b/>
              </w:rPr>
            </w:pPr>
            <w:r>
              <w:rPr>
                <w:b/>
              </w:rPr>
              <w:t>Forma výuky</w:t>
            </w:r>
          </w:p>
        </w:tc>
        <w:tc>
          <w:tcPr>
            <w:tcW w:w="1207" w:type="dxa"/>
            <w:gridSpan w:val="2"/>
          </w:tcPr>
          <w:p w14:paraId="645AAB70" w14:textId="4121DE93" w:rsidR="00BD26BB" w:rsidRDefault="00BD26BB" w:rsidP="002A66B1">
            <w:pPr>
              <w:jc w:val="both"/>
            </w:pPr>
            <w:del w:id="6899" w:author="PS" w:date="2018-11-25T15:31:00Z">
              <w:r w:rsidDel="002A66B1">
                <w:delText>Přednáška</w:delText>
              </w:r>
            </w:del>
            <w:ins w:id="6900" w:author="PS" w:date="2018-11-25T15:31:00Z">
              <w:r w:rsidR="002A66B1">
                <w:t>přednášky</w:t>
              </w:r>
            </w:ins>
            <w:r>
              <w:t>, seminář</w:t>
            </w:r>
            <w:ins w:id="6901" w:author="PS" w:date="2018-11-25T15:31:00Z">
              <w:r w:rsidR="002A66B1">
                <w:t>e</w:t>
              </w:r>
            </w:ins>
          </w:p>
        </w:tc>
      </w:tr>
      <w:tr w:rsidR="00BD26BB" w14:paraId="4F17717D" w14:textId="77777777" w:rsidTr="00495DC8">
        <w:tc>
          <w:tcPr>
            <w:tcW w:w="3086" w:type="dxa"/>
            <w:shd w:val="clear" w:color="auto" w:fill="F7CAAC"/>
          </w:tcPr>
          <w:p w14:paraId="2B8E27A6" w14:textId="77777777" w:rsidR="00BD26BB" w:rsidRDefault="00BD26BB" w:rsidP="00495DC8">
            <w:pPr>
              <w:jc w:val="both"/>
              <w:rPr>
                <w:b/>
              </w:rPr>
            </w:pPr>
            <w:r>
              <w:rPr>
                <w:b/>
              </w:rPr>
              <w:t>Forma způsobu ověření studijních výsledků a další požadavky na studenta</w:t>
            </w:r>
          </w:p>
        </w:tc>
        <w:tc>
          <w:tcPr>
            <w:tcW w:w="6769" w:type="dxa"/>
            <w:gridSpan w:val="7"/>
            <w:tcBorders>
              <w:bottom w:val="nil"/>
            </w:tcBorders>
          </w:tcPr>
          <w:p w14:paraId="0793C920" w14:textId="77777777" w:rsidR="00BD26BB" w:rsidRPr="00897246" w:rsidDel="00895C42" w:rsidRDefault="00BD26BB" w:rsidP="00495DC8">
            <w:pPr>
              <w:jc w:val="both"/>
              <w:rPr>
                <w:del w:id="6902" w:author="Matyas Adam" w:date="2018-11-16T22:49:00Z"/>
              </w:rPr>
            </w:pPr>
            <w:del w:id="6903" w:author="Matyas Adam" w:date="2018-11-16T22:49:00Z">
              <w:r w:rsidRPr="00897246" w:rsidDel="00895C42">
                <w:delText xml:space="preserve">Způsob zakončení předmětu – </w:delText>
              </w:r>
              <w:r w:rsidDel="00895C42">
                <w:delText>klasifikovaný zápočet</w:delText>
              </w:r>
            </w:del>
          </w:p>
          <w:p w14:paraId="4B977E7B" w14:textId="77777777" w:rsidR="00BD26BB" w:rsidRDefault="00BD26BB" w:rsidP="00495DC8">
            <w:pPr>
              <w:jc w:val="both"/>
            </w:pPr>
            <w:r w:rsidRPr="00897246">
              <w:t>Požadavky na zápočet - vypracování seminární práce dle požadavků vyučujícího, 80% aktivní účast na seminářích</w:t>
            </w:r>
            <w:r>
              <w:t>.</w:t>
            </w:r>
          </w:p>
          <w:p w14:paraId="0DDC14D2" w14:textId="77777777" w:rsidR="00BD26BB" w:rsidRDefault="00BD26BB" w:rsidP="00495DC8">
            <w:pPr>
              <w:jc w:val="both"/>
            </w:pPr>
          </w:p>
        </w:tc>
      </w:tr>
      <w:tr w:rsidR="00BD26BB" w14:paraId="5C4E8540" w14:textId="77777777" w:rsidTr="00495DC8">
        <w:trPr>
          <w:trHeight w:val="554"/>
        </w:trPr>
        <w:tc>
          <w:tcPr>
            <w:tcW w:w="9855" w:type="dxa"/>
            <w:gridSpan w:val="8"/>
            <w:tcBorders>
              <w:top w:val="nil"/>
            </w:tcBorders>
          </w:tcPr>
          <w:p w14:paraId="5169A0E6" w14:textId="77777777" w:rsidR="00BD26BB" w:rsidRDefault="00BD26BB" w:rsidP="00495DC8">
            <w:pPr>
              <w:jc w:val="both"/>
            </w:pPr>
          </w:p>
        </w:tc>
      </w:tr>
      <w:tr w:rsidR="00BD26BB" w14:paraId="088A604F" w14:textId="77777777" w:rsidTr="00495DC8">
        <w:trPr>
          <w:trHeight w:val="197"/>
        </w:trPr>
        <w:tc>
          <w:tcPr>
            <w:tcW w:w="3086" w:type="dxa"/>
            <w:tcBorders>
              <w:top w:val="nil"/>
            </w:tcBorders>
            <w:shd w:val="clear" w:color="auto" w:fill="F7CAAC"/>
          </w:tcPr>
          <w:p w14:paraId="4B5ABF17" w14:textId="77777777" w:rsidR="00BD26BB" w:rsidRDefault="00BD26BB" w:rsidP="00495DC8">
            <w:pPr>
              <w:jc w:val="both"/>
              <w:rPr>
                <w:b/>
              </w:rPr>
            </w:pPr>
            <w:r>
              <w:rPr>
                <w:b/>
              </w:rPr>
              <w:t>Garant předmětu</w:t>
            </w:r>
          </w:p>
        </w:tc>
        <w:tc>
          <w:tcPr>
            <w:tcW w:w="6769" w:type="dxa"/>
            <w:gridSpan w:val="7"/>
            <w:tcBorders>
              <w:top w:val="nil"/>
            </w:tcBorders>
          </w:tcPr>
          <w:p w14:paraId="7361C333" w14:textId="77777777" w:rsidR="00BD26BB" w:rsidRDefault="00BD26BB" w:rsidP="00495DC8">
            <w:pPr>
              <w:jc w:val="both"/>
            </w:pPr>
            <w:r>
              <w:t>JUDr. Jaromír Maňásek</w:t>
            </w:r>
          </w:p>
        </w:tc>
      </w:tr>
      <w:tr w:rsidR="00BD26BB" w14:paraId="27D87DEF" w14:textId="77777777" w:rsidTr="00495DC8">
        <w:trPr>
          <w:trHeight w:val="243"/>
        </w:trPr>
        <w:tc>
          <w:tcPr>
            <w:tcW w:w="3086" w:type="dxa"/>
            <w:tcBorders>
              <w:top w:val="nil"/>
            </w:tcBorders>
            <w:shd w:val="clear" w:color="auto" w:fill="F7CAAC"/>
          </w:tcPr>
          <w:p w14:paraId="3F9D7604" w14:textId="77777777" w:rsidR="00BD26BB" w:rsidRDefault="00BD26BB" w:rsidP="00495DC8">
            <w:pPr>
              <w:jc w:val="both"/>
              <w:rPr>
                <w:b/>
              </w:rPr>
            </w:pPr>
            <w:r>
              <w:rPr>
                <w:b/>
              </w:rPr>
              <w:t>Zapojení garanta do výuky předmětu</w:t>
            </w:r>
          </w:p>
        </w:tc>
        <w:tc>
          <w:tcPr>
            <w:tcW w:w="6769" w:type="dxa"/>
            <w:gridSpan w:val="7"/>
            <w:tcBorders>
              <w:top w:val="nil"/>
            </w:tcBorders>
          </w:tcPr>
          <w:p w14:paraId="16C53D97" w14:textId="432D3102" w:rsidR="00BD26BB" w:rsidRDefault="00BD26BB" w:rsidP="002A66B1">
            <w:pPr>
              <w:jc w:val="both"/>
            </w:pPr>
            <w:r w:rsidRPr="00D4222D">
              <w:t xml:space="preserve">Garant stanovuje koncepci předmětu, podílí se na přednáškách v rozsahu </w:t>
            </w:r>
            <w:r>
              <w:t>100</w:t>
            </w:r>
            <w:r w:rsidRPr="00D4222D">
              <w:t xml:space="preserve"> % a dále stanovuje koncepci </w:t>
            </w:r>
            <w:del w:id="6904" w:author="PS" w:date="2018-11-25T15:31:00Z">
              <w:r w:rsidRPr="00D4222D" w:rsidDel="002A66B1">
                <w:delText xml:space="preserve">cvičení </w:delText>
              </w:r>
            </w:del>
            <w:ins w:id="6905" w:author="PS" w:date="2018-11-25T15:31:00Z">
              <w:r w:rsidR="002A66B1">
                <w:t>cvičení a vede je.</w:t>
              </w:r>
            </w:ins>
            <w:del w:id="6906" w:author="PS" w:date="2018-11-25T15:31:00Z">
              <w:r w:rsidRPr="00D4222D" w:rsidDel="002A66B1">
                <w:delText>a dohlíží na jejich jednotné vedení.</w:delText>
              </w:r>
            </w:del>
          </w:p>
        </w:tc>
      </w:tr>
      <w:tr w:rsidR="00BD26BB" w14:paraId="22C397E2" w14:textId="77777777" w:rsidTr="00495DC8">
        <w:tc>
          <w:tcPr>
            <w:tcW w:w="3086" w:type="dxa"/>
            <w:shd w:val="clear" w:color="auto" w:fill="F7CAAC"/>
          </w:tcPr>
          <w:p w14:paraId="3763F684" w14:textId="77777777" w:rsidR="00BD26BB" w:rsidRDefault="00BD26BB" w:rsidP="00495DC8">
            <w:pPr>
              <w:jc w:val="both"/>
              <w:rPr>
                <w:b/>
              </w:rPr>
            </w:pPr>
            <w:r>
              <w:rPr>
                <w:b/>
              </w:rPr>
              <w:t>Vyučující</w:t>
            </w:r>
          </w:p>
        </w:tc>
        <w:tc>
          <w:tcPr>
            <w:tcW w:w="6769" w:type="dxa"/>
            <w:gridSpan w:val="7"/>
            <w:tcBorders>
              <w:bottom w:val="nil"/>
            </w:tcBorders>
          </w:tcPr>
          <w:p w14:paraId="10F504BE" w14:textId="77777777" w:rsidR="00BD26BB" w:rsidRDefault="00BD26BB" w:rsidP="00495DC8">
            <w:pPr>
              <w:jc w:val="both"/>
            </w:pPr>
            <w:ins w:id="6907" w:author="Matyas Adam" w:date="2018-11-16T22:44:00Z">
              <w:r>
                <w:t>JUDr. Jaromír Maňásek – přednášky, semináře (100 %)</w:t>
              </w:r>
            </w:ins>
          </w:p>
        </w:tc>
      </w:tr>
      <w:tr w:rsidR="00BD26BB" w14:paraId="44CA7FF3" w14:textId="77777777" w:rsidTr="00495DC8">
        <w:trPr>
          <w:trHeight w:val="554"/>
        </w:trPr>
        <w:tc>
          <w:tcPr>
            <w:tcW w:w="9855" w:type="dxa"/>
            <w:gridSpan w:val="8"/>
            <w:tcBorders>
              <w:top w:val="nil"/>
            </w:tcBorders>
          </w:tcPr>
          <w:p w14:paraId="44A68F0B" w14:textId="77777777" w:rsidR="00BD26BB" w:rsidRDefault="00BD26BB" w:rsidP="00495DC8">
            <w:pPr>
              <w:jc w:val="both"/>
            </w:pPr>
            <w:del w:id="6908" w:author="Matyas Adam" w:date="2018-11-16T22:44:00Z">
              <w:r w:rsidDel="00895C42">
                <w:delText>JUDr. Jaromír Maňásek</w:delText>
              </w:r>
            </w:del>
            <w:ins w:id="6909" w:author="Jiří Lehejček [2]" w:date="2018-11-14T22:48:00Z">
              <w:del w:id="6910" w:author="Matyas Adam" w:date="2018-11-16T22:44:00Z">
                <w:r w:rsidDel="00895C42">
                  <w:delText xml:space="preserve"> – přednášky, semináře (100 %)</w:delText>
                </w:r>
              </w:del>
            </w:ins>
          </w:p>
        </w:tc>
      </w:tr>
      <w:tr w:rsidR="00BD26BB" w14:paraId="47657D44" w14:textId="77777777" w:rsidTr="00495DC8">
        <w:tc>
          <w:tcPr>
            <w:tcW w:w="3086" w:type="dxa"/>
            <w:shd w:val="clear" w:color="auto" w:fill="F7CAAC"/>
          </w:tcPr>
          <w:p w14:paraId="279B56C9" w14:textId="77777777" w:rsidR="00BD26BB" w:rsidRDefault="00BD26BB" w:rsidP="00495DC8">
            <w:pPr>
              <w:jc w:val="both"/>
              <w:rPr>
                <w:b/>
              </w:rPr>
            </w:pPr>
            <w:r>
              <w:rPr>
                <w:b/>
              </w:rPr>
              <w:t>Stručná anotace předmětu</w:t>
            </w:r>
          </w:p>
        </w:tc>
        <w:tc>
          <w:tcPr>
            <w:tcW w:w="6769" w:type="dxa"/>
            <w:gridSpan w:val="7"/>
            <w:tcBorders>
              <w:bottom w:val="nil"/>
            </w:tcBorders>
          </w:tcPr>
          <w:p w14:paraId="0D5D17C4" w14:textId="77777777" w:rsidR="00BD26BB" w:rsidRDefault="00BD26BB" w:rsidP="00495DC8">
            <w:pPr>
              <w:jc w:val="both"/>
            </w:pPr>
          </w:p>
        </w:tc>
      </w:tr>
      <w:tr w:rsidR="00BD26BB" w:rsidRPr="00265BFC" w14:paraId="59797788" w14:textId="77777777" w:rsidTr="00495DC8">
        <w:trPr>
          <w:trHeight w:val="3938"/>
        </w:trPr>
        <w:tc>
          <w:tcPr>
            <w:tcW w:w="9855" w:type="dxa"/>
            <w:gridSpan w:val="8"/>
            <w:tcBorders>
              <w:top w:val="nil"/>
              <w:bottom w:val="single" w:sz="12" w:space="0" w:color="auto"/>
            </w:tcBorders>
          </w:tcPr>
          <w:p w14:paraId="1B8362FC" w14:textId="77777777" w:rsidR="00BD26BB" w:rsidRPr="00895C42" w:rsidRDefault="00BD26BB" w:rsidP="00495DC8">
            <w:pPr>
              <w:jc w:val="both"/>
              <w:rPr>
                <w:color w:val="000000"/>
                <w:shd w:val="clear" w:color="auto" w:fill="FFFFFF"/>
                <w:rPrChange w:id="6911" w:author="Matyas Adam" w:date="2018-11-16T22:44:00Z">
                  <w:rPr>
                    <w:color w:val="000000"/>
                    <w:sz w:val="22"/>
                    <w:szCs w:val="22"/>
                    <w:shd w:val="clear" w:color="auto" w:fill="FFFFFF"/>
                  </w:rPr>
                </w:rPrChange>
              </w:rPr>
            </w:pPr>
            <w:r w:rsidRPr="00895C42">
              <w:rPr>
                <w:color w:val="000000"/>
                <w:shd w:val="clear" w:color="auto" w:fill="FFFFFF"/>
                <w:rPrChange w:id="6912" w:author="Matyas Adam" w:date="2018-11-16T22:44:00Z">
                  <w:rPr>
                    <w:color w:val="000000"/>
                    <w:sz w:val="22"/>
                    <w:szCs w:val="22"/>
                    <w:shd w:val="clear" w:color="auto" w:fill="FFFFFF"/>
                  </w:rPr>
                </w:rPrChange>
              </w:rPr>
              <w:t xml:space="preserve">Předmět je zaměřen na získání uceleného přehledu o právní úpravě ochrany, o principech a metodách, nástrojích a cílech ochrany životního prostředí a jeho jednotlivých složek. Výuka zahrnuje českou legislativu spolu s legislativou EU a mezinárodní smlouvy. Zvláštní pozornost věnuje ústavním základům ochrany životního prostředí a vazbám ochrany životního prostředí na odvětví veřejného práva. </w:t>
            </w:r>
          </w:p>
          <w:p w14:paraId="1A7929C0" w14:textId="77777777" w:rsidR="00BD26BB" w:rsidRPr="00895C42" w:rsidRDefault="00BD26BB" w:rsidP="00495DC8">
            <w:pPr>
              <w:jc w:val="both"/>
              <w:rPr>
                <w:color w:val="000000"/>
                <w:shd w:val="clear" w:color="auto" w:fill="FFFFFF"/>
                <w:rPrChange w:id="6913" w:author="Matyas Adam" w:date="2018-11-16T22:44:00Z">
                  <w:rPr>
                    <w:color w:val="000000"/>
                    <w:sz w:val="22"/>
                    <w:szCs w:val="22"/>
                    <w:shd w:val="clear" w:color="auto" w:fill="FFFFFF"/>
                  </w:rPr>
                </w:rPrChange>
              </w:rPr>
            </w:pPr>
          </w:p>
          <w:p w14:paraId="35437A2D" w14:textId="77777777" w:rsidR="00BD26BB" w:rsidRPr="00895C42" w:rsidRDefault="00BD26BB" w:rsidP="00495DC8">
            <w:pPr>
              <w:jc w:val="both"/>
              <w:rPr>
                <w:color w:val="000000"/>
                <w:u w:val="single"/>
                <w:shd w:val="clear" w:color="auto" w:fill="FFFFFF"/>
                <w:rPrChange w:id="6914" w:author="Matyas Adam" w:date="2018-11-16T22:44:00Z">
                  <w:rPr>
                    <w:color w:val="000000"/>
                    <w:sz w:val="22"/>
                    <w:szCs w:val="22"/>
                    <w:shd w:val="clear" w:color="auto" w:fill="FFFFFF"/>
                  </w:rPr>
                </w:rPrChange>
              </w:rPr>
            </w:pPr>
            <w:del w:id="6915" w:author="Matyas Adam" w:date="2018-11-16T22:44:00Z">
              <w:r w:rsidRPr="00895C42" w:rsidDel="00895C42">
                <w:rPr>
                  <w:u w:val="single"/>
                  <w:rPrChange w:id="6916" w:author="Matyas Adam" w:date="2018-11-16T22:44:00Z">
                    <w:rPr>
                      <w:b/>
                      <w:sz w:val="22"/>
                      <w:szCs w:val="22"/>
                    </w:rPr>
                  </w:rPrChange>
                </w:rPr>
                <w:delText>Obsah předmětu</w:delText>
              </w:r>
            </w:del>
            <w:ins w:id="6917" w:author="Matyas Adam" w:date="2018-11-16T22:44:00Z">
              <w:r w:rsidRPr="00895C42">
                <w:rPr>
                  <w:u w:val="single"/>
                  <w:rPrChange w:id="6918" w:author="Matyas Adam" w:date="2018-11-16T22:44:00Z">
                    <w:rPr>
                      <w:b/>
                    </w:rPr>
                  </w:rPrChange>
                </w:rPr>
                <w:t>Hlavní témata:</w:t>
              </w:r>
            </w:ins>
          </w:p>
          <w:p w14:paraId="78B2D880" w14:textId="77777777" w:rsidR="00BD26BB" w:rsidRPr="00895C42" w:rsidRDefault="00BD26BB">
            <w:pPr>
              <w:pStyle w:val="Odstavecseseznamem"/>
              <w:numPr>
                <w:ilvl w:val="0"/>
                <w:numId w:val="17"/>
              </w:numPr>
              <w:suppressAutoHyphens w:val="0"/>
              <w:jc w:val="both"/>
              <w:rPr>
                <w:color w:val="auto"/>
                <w:rPrChange w:id="6919" w:author="Matyas Adam" w:date="2018-11-16T22:44:00Z">
                  <w:rPr>
                    <w:color w:val="000000"/>
                    <w:sz w:val="22"/>
                    <w:szCs w:val="22"/>
                    <w:shd w:val="clear" w:color="auto" w:fill="FFFFFF"/>
                  </w:rPr>
                </w:rPrChange>
              </w:rPr>
              <w:pPrChange w:id="6920" w:author="Matyas Adam" w:date="2018-11-16T22:44:00Z">
                <w:pPr>
                  <w:numPr>
                    <w:numId w:val="26"/>
                  </w:numPr>
                  <w:tabs>
                    <w:tab w:val="num" w:pos="720"/>
                  </w:tabs>
                  <w:ind w:left="720" w:hanging="360"/>
                  <w:jc w:val="both"/>
                </w:pPr>
              </w:pPrChange>
            </w:pPr>
            <w:r w:rsidRPr="00895C42">
              <w:rPr>
                <w:color w:val="auto"/>
                <w:rPrChange w:id="6921" w:author="Matyas Adam" w:date="2018-11-16T22:44:00Z">
                  <w:rPr>
                    <w:color w:val="000000"/>
                    <w:sz w:val="22"/>
                    <w:szCs w:val="22"/>
                    <w:shd w:val="clear" w:color="auto" w:fill="FFFFFF"/>
                  </w:rPr>
                </w:rPrChange>
              </w:rPr>
              <w:t>Pojem životního prostředí.</w:t>
            </w:r>
          </w:p>
          <w:p w14:paraId="0028A3A2" w14:textId="77777777" w:rsidR="00BD26BB" w:rsidRPr="00895C42" w:rsidRDefault="00BD26BB">
            <w:pPr>
              <w:pStyle w:val="Odstavecseseznamem"/>
              <w:numPr>
                <w:ilvl w:val="0"/>
                <w:numId w:val="113"/>
              </w:numPr>
              <w:suppressAutoHyphens w:val="0"/>
              <w:jc w:val="both"/>
              <w:rPr>
                <w:color w:val="auto"/>
                <w:rPrChange w:id="6922" w:author="Matyas Adam" w:date="2018-11-16T22:44:00Z">
                  <w:rPr>
                    <w:color w:val="000000"/>
                    <w:sz w:val="22"/>
                    <w:szCs w:val="22"/>
                    <w:shd w:val="clear" w:color="auto" w:fill="FFFFFF"/>
                  </w:rPr>
                </w:rPrChange>
              </w:rPr>
              <w:pPrChange w:id="6923" w:author="PS" w:date="2018-11-25T15:32:00Z">
                <w:pPr>
                  <w:numPr>
                    <w:numId w:val="26"/>
                  </w:numPr>
                  <w:tabs>
                    <w:tab w:val="num" w:pos="720"/>
                  </w:tabs>
                  <w:ind w:left="720" w:hanging="360"/>
                  <w:jc w:val="both"/>
                </w:pPr>
              </w:pPrChange>
            </w:pPr>
            <w:r w:rsidRPr="00895C42">
              <w:rPr>
                <w:color w:val="auto"/>
                <w:rPrChange w:id="6924" w:author="Matyas Adam" w:date="2018-11-16T22:44:00Z">
                  <w:rPr>
                    <w:color w:val="000000"/>
                    <w:sz w:val="22"/>
                    <w:szCs w:val="22"/>
                    <w:shd w:val="clear" w:color="auto" w:fill="FFFFFF"/>
                  </w:rPr>
                </w:rPrChange>
              </w:rPr>
              <w:t xml:space="preserve">Právo životního prostředí – pojem, předmět. </w:t>
            </w:r>
          </w:p>
          <w:p w14:paraId="321A3E84" w14:textId="77777777" w:rsidR="00BD26BB" w:rsidRPr="00895C42" w:rsidRDefault="00BD26BB">
            <w:pPr>
              <w:pStyle w:val="Odstavecseseznamem"/>
              <w:numPr>
                <w:ilvl w:val="0"/>
                <w:numId w:val="113"/>
              </w:numPr>
              <w:suppressAutoHyphens w:val="0"/>
              <w:jc w:val="both"/>
              <w:rPr>
                <w:color w:val="auto"/>
                <w:rPrChange w:id="6925" w:author="Matyas Adam" w:date="2018-11-16T22:44:00Z">
                  <w:rPr>
                    <w:color w:val="000000"/>
                    <w:sz w:val="22"/>
                    <w:szCs w:val="22"/>
                    <w:shd w:val="clear" w:color="auto" w:fill="FFFFFF"/>
                  </w:rPr>
                </w:rPrChange>
              </w:rPr>
              <w:pPrChange w:id="6926" w:author="PS" w:date="2018-11-25T15:32:00Z">
                <w:pPr>
                  <w:numPr>
                    <w:numId w:val="26"/>
                  </w:numPr>
                  <w:tabs>
                    <w:tab w:val="num" w:pos="720"/>
                  </w:tabs>
                  <w:ind w:left="720" w:hanging="360"/>
                  <w:jc w:val="both"/>
                </w:pPr>
              </w:pPrChange>
            </w:pPr>
            <w:r w:rsidRPr="00895C42">
              <w:rPr>
                <w:color w:val="auto"/>
                <w:rPrChange w:id="6927" w:author="Matyas Adam" w:date="2018-11-16T22:44:00Z">
                  <w:rPr>
                    <w:color w:val="000000"/>
                    <w:sz w:val="22"/>
                    <w:szCs w:val="22"/>
                    <w:shd w:val="clear" w:color="auto" w:fill="FFFFFF"/>
                  </w:rPr>
                </w:rPrChange>
              </w:rPr>
              <w:t>Metody a nástroje právní regulace ochrany životního prostředí.</w:t>
            </w:r>
          </w:p>
          <w:p w14:paraId="33DD1E6E" w14:textId="77777777" w:rsidR="00BD26BB" w:rsidRPr="00895C42" w:rsidRDefault="00BD26BB">
            <w:pPr>
              <w:pStyle w:val="Odstavecseseznamem"/>
              <w:numPr>
                <w:ilvl w:val="0"/>
                <w:numId w:val="113"/>
              </w:numPr>
              <w:suppressAutoHyphens w:val="0"/>
              <w:jc w:val="both"/>
              <w:rPr>
                <w:color w:val="auto"/>
                <w:rPrChange w:id="6928" w:author="Matyas Adam" w:date="2018-11-16T22:44:00Z">
                  <w:rPr>
                    <w:color w:val="000000"/>
                    <w:sz w:val="22"/>
                    <w:szCs w:val="22"/>
                    <w:shd w:val="clear" w:color="auto" w:fill="FFFFFF"/>
                  </w:rPr>
                </w:rPrChange>
              </w:rPr>
              <w:pPrChange w:id="6929" w:author="PS" w:date="2018-11-25T15:32:00Z">
                <w:pPr>
                  <w:numPr>
                    <w:numId w:val="26"/>
                  </w:numPr>
                  <w:tabs>
                    <w:tab w:val="num" w:pos="720"/>
                  </w:tabs>
                  <w:ind w:left="720" w:hanging="360"/>
                  <w:jc w:val="both"/>
                </w:pPr>
              </w:pPrChange>
            </w:pPr>
            <w:r w:rsidRPr="00895C42">
              <w:rPr>
                <w:color w:val="auto"/>
                <w:rPrChange w:id="6930" w:author="Matyas Adam" w:date="2018-11-16T22:44:00Z">
                  <w:rPr>
                    <w:color w:val="000000"/>
                    <w:sz w:val="22"/>
                    <w:szCs w:val="22"/>
                    <w:shd w:val="clear" w:color="auto" w:fill="FFFFFF"/>
                  </w:rPr>
                </w:rPrChange>
              </w:rPr>
              <w:t>Základy mezinárodního práva životního prostředí.</w:t>
            </w:r>
          </w:p>
          <w:p w14:paraId="44E526F8" w14:textId="77777777" w:rsidR="00BD26BB" w:rsidRPr="00895C42" w:rsidRDefault="00BD26BB">
            <w:pPr>
              <w:pStyle w:val="Odstavecseseznamem"/>
              <w:numPr>
                <w:ilvl w:val="0"/>
                <w:numId w:val="113"/>
              </w:numPr>
              <w:suppressAutoHyphens w:val="0"/>
              <w:jc w:val="both"/>
              <w:rPr>
                <w:color w:val="auto"/>
                <w:rPrChange w:id="6931" w:author="Matyas Adam" w:date="2018-11-16T22:44:00Z">
                  <w:rPr>
                    <w:color w:val="000000"/>
                    <w:sz w:val="22"/>
                    <w:szCs w:val="22"/>
                    <w:shd w:val="clear" w:color="auto" w:fill="FFFFFF"/>
                  </w:rPr>
                </w:rPrChange>
              </w:rPr>
              <w:pPrChange w:id="6932" w:author="PS" w:date="2018-11-25T15:32:00Z">
                <w:pPr>
                  <w:numPr>
                    <w:numId w:val="26"/>
                  </w:numPr>
                  <w:tabs>
                    <w:tab w:val="num" w:pos="720"/>
                  </w:tabs>
                  <w:ind w:left="720" w:hanging="360"/>
                  <w:jc w:val="both"/>
                </w:pPr>
              </w:pPrChange>
            </w:pPr>
            <w:r w:rsidRPr="00895C42">
              <w:rPr>
                <w:color w:val="auto"/>
                <w:rPrChange w:id="6933" w:author="Matyas Adam" w:date="2018-11-16T22:44:00Z">
                  <w:rPr>
                    <w:color w:val="000000"/>
                    <w:sz w:val="22"/>
                    <w:szCs w:val="22"/>
                    <w:shd w:val="clear" w:color="auto" w:fill="FFFFFF"/>
                  </w:rPr>
                </w:rPrChange>
              </w:rPr>
              <w:t xml:space="preserve">Evropské unijní právo životního prostředí. </w:t>
            </w:r>
          </w:p>
          <w:p w14:paraId="2614DD19" w14:textId="77777777" w:rsidR="00BD26BB" w:rsidRPr="00895C42" w:rsidRDefault="00BD26BB">
            <w:pPr>
              <w:pStyle w:val="Odstavecseseznamem"/>
              <w:numPr>
                <w:ilvl w:val="0"/>
                <w:numId w:val="113"/>
              </w:numPr>
              <w:suppressAutoHyphens w:val="0"/>
              <w:jc w:val="both"/>
              <w:rPr>
                <w:color w:val="auto"/>
                <w:rPrChange w:id="6934" w:author="Matyas Adam" w:date="2018-11-16T22:44:00Z">
                  <w:rPr>
                    <w:color w:val="000000"/>
                    <w:sz w:val="22"/>
                    <w:szCs w:val="22"/>
                    <w:shd w:val="clear" w:color="auto" w:fill="FFFFFF"/>
                  </w:rPr>
                </w:rPrChange>
              </w:rPr>
              <w:pPrChange w:id="6935" w:author="PS" w:date="2018-11-25T15:32:00Z">
                <w:pPr>
                  <w:numPr>
                    <w:numId w:val="26"/>
                  </w:numPr>
                  <w:tabs>
                    <w:tab w:val="num" w:pos="720"/>
                  </w:tabs>
                  <w:ind w:left="720" w:hanging="360"/>
                  <w:jc w:val="both"/>
                </w:pPr>
              </w:pPrChange>
            </w:pPr>
            <w:r w:rsidRPr="00895C42">
              <w:rPr>
                <w:color w:val="auto"/>
                <w:rPrChange w:id="6936" w:author="Matyas Adam" w:date="2018-11-16T22:44:00Z">
                  <w:rPr>
                    <w:color w:val="000000"/>
                    <w:sz w:val="22"/>
                    <w:szCs w:val="22"/>
                    <w:shd w:val="clear" w:color="auto" w:fill="FFFFFF"/>
                  </w:rPr>
                </w:rPrChange>
              </w:rPr>
              <w:t>Ústavní zakotvení práva životního prostředí a jeho principy.</w:t>
            </w:r>
          </w:p>
          <w:p w14:paraId="0972DC3B" w14:textId="77777777" w:rsidR="00BD26BB" w:rsidRPr="00895C42" w:rsidRDefault="00BD26BB">
            <w:pPr>
              <w:pStyle w:val="Odstavecseseznamem"/>
              <w:numPr>
                <w:ilvl w:val="0"/>
                <w:numId w:val="113"/>
              </w:numPr>
              <w:suppressAutoHyphens w:val="0"/>
              <w:jc w:val="both"/>
              <w:rPr>
                <w:color w:val="auto"/>
                <w:rPrChange w:id="6937" w:author="Matyas Adam" w:date="2018-11-16T22:44:00Z">
                  <w:rPr>
                    <w:color w:val="000000"/>
                    <w:sz w:val="22"/>
                    <w:szCs w:val="22"/>
                    <w:shd w:val="clear" w:color="auto" w:fill="FFFFFF"/>
                  </w:rPr>
                </w:rPrChange>
              </w:rPr>
              <w:pPrChange w:id="6938" w:author="PS" w:date="2018-11-25T15:32:00Z">
                <w:pPr>
                  <w:numPr>
                    <w:numId w:val="26"/>
                  </w:numPr>
                  <w:tabs>
                    <w:tab w:val="num" w:pos="720"/>
                  </w:tabs>
                  <w:ind w:left="720" w:hanging="360"/>
                  <w:jc w:val="both"/>
                </w:pPr>
              </w:pPrChange>
            </w:pPr>
            <w:r w:rsidRPr="00895C42">
              <w:rPr>
                <w:color w:val="auto"/>
                <w:rPrChange w:id="6939" w:author="Matyas Adam" w:date="2018-11-16T22:44:00Z">
                  <w:rPr>
                    <w:color w:val="000000"/>
                    <w:sz w:val="22"/>
                    <w:szCs w:val="22"/>
                    <w:shd w:val="clear" w:color="auto" w:fill="FFFFFF"/>
                  </w:rPr>
                </w:rPrChange>
              </w:rPr>
              <w:t>Veřejná správa v oblasti životního prostředí a formy její činnosti v této oblasti.</w:t>
            </w:r>
          </w:p>
          <w:p w14:paraId="1677763D" w14:textId="77777777" w:rsidR="00BD26BB" w:rsidRPr="00895C42" w:rsidRDefault="00BD26BB">
            <w:pPr>
              <w:pStyle w:val="Odstavecseseznamem"/>
              <w:numPr>
                <w:ilvl w:val="0"/>
                <w:numId w:val="113"/>
              </w:numPr>
              <w:suppressAutoHyphens w:val="0"/>
              <w:jc w:val="both"/>
              <w:rPr>
                <w:color w:val="auto"/>
                <w:rPrChange w:id="6940" w:author="Matyas Adam" w:date="2018-11-16T22:44:00Z">
                  <w:rPr>
                    <w:color w:val="000000"/>
                    <w:sz w:val="22"/>
                    <w:szCs w:val="22"/>
                    <w:shd w:val="clear" w:color="auto" w:fill="FFFFFF"/>
                  </w:rPr>
                </w:rPrChange>
              </w:rPr>
              <w:pPrChange w:id="6941" w:author="PS" w:date="2018-11-25T15:32:00Z">
                <w:pPr>
                  <w:numPr>
                    <w:numId w:val="26"/>
                  </w:numPr>
                  <w:tabs>
                    <w:tab w:val="num" w:pos="720"/>
                  </w:tabs>
                  <w:ind w:left="720" w:hanging="360"/>
                  <w:jc w:val="both"/>
                </w:pPr>
              </w:pPrChange>
            </w:pPr>
            <w:r w:rsidRPr="00895C42">
              <w:rPr>
                <w:color w:val="auto"/>
                <w:rPrChange w:id="6942" w:author="Matyas Adam" w:date="2018-11-16T22:44:00Z">
                  <w:rPr>
                    <w:color w:val="000000"/>
                    <w:sz w:val="22"/>
                    <w:szCs w:val="22"/>
                    <w:shd w:val="clear" w:color="auto" w:fill="FFFFFF"/>
                  </w:rPr>
                </w:rPrChange>
              </w:rPr>
              <w:t>Právo na informace o životním prostředí a přístup k nim.</w:t>
            </w:r>
          </w:p>
          <w:p w14:paraId="7FFFBB7A" w14:textId="77777777" w:rsidR="00BD26BB" w:rsidRPr="00895C42" w:rsidRDefault="00BD26BB">
            <w:pPr>
              <w:pStyle w:val="Odstavecseseznamem"/>
              <w:numPr>
                <w:ilvl w:val="0"/>
                <w:numId w:val="113"/>
              </w:numPr>
              <w:suppressAutoHyphens w:val="0"/>
              <w:jc w:val="both"/>
              <w:rPr>
                <w:color w:val="auto"/>
                <w:rPrChange w:id="6943" w:author="Matyas Adam" w:date="2018-11-16T22:44:00Z">
                  <w:rPr>
                    <w:color w:val="000000"/>
                    <w:sz w:val="22"/>
                    <w:szCs w:val="22"/>
                    <w:shd w:val="clear" w:color="auto" w:fill="FFFFFF"/>
                  </w:rPr>
                </w:rPrChange>
              </w:rPr>
              <w:pPrChange w:id="6944" w:author="PS" w:date="2018-11-25T15:32:00Z">
                <w:pPr>
                  <w:numPr>
                    <w:numId w:val="26"/>
                  </w:numPr>
                  <w:tabs>
                    <w:tab w:val="num" w:pos="720"/>
                  </w:tabs>
                  <w:ind w:left="720" w:hanging="360"/>
                  <w:jc w:val="both"/>
                </w:pPr>
              </w:pPrChange>
            </w:pPr>
            <w:r w:rsidRPr="00895C42">
              <w:rPr>
                <w:color w:val="auto"/>
                <w:rPrChange w:id="6945" w:author="Matyas Adam" w:date="2018-11-16T22:44:00Z">
                  <w:rPr>
                    <w:color w:val="000000"/>
                    <w:sz w:val="22"/>
                    <w:szCs w:val="22"/>
                    <w:shd w:val="clear" w:color="auto" w:fill="FFFFFF"/>
                  </w:rPr>
                </w:rPrChange>
              </w:rPr>
              <w:t>Soudní ochrana životního prostředí.</w:t>
            </w:r>
          </w:p>
          <w:p w14:paraId="10C835CD" w14:textId="77777777" w:rsidR="00BD26BB" w:rsidRPr="00895C42" w:rsidRDefault="00BD26BB">
            <w:pPr>
              <w:pStyle w:val="Odstavecseseznamem"/>
              <w:numPr>
                <w:ilvl w:val="0"/>
                <w:numId w:val="113"/>
              </w:numPr>
              <w:suppressAutoHyphens w:val="0"/>
              <w:jc w:val="both"/>
              <w:rPr>
                <w:color w:val="auto"/>
                <w:rPrChange w:id="6946" w:author="Matyas Adam" w:date="2018-11-16T22:44:00Z">
                  <w:rPr>
                    <w:color w:val="000000"/>
                    <w:sz w:val="22"/>
                    <w:szCs w:val="22"/>
                    <w:shd w:val="clear" w:color="auto" w:fill="FFFFFF"/>
                  </w:rPr>
                </w:rPrChange>
              </w:rPr>
              <w:pPrChange w:id="6947" w:author="PS" w:date="2018-11-25T15:32:00Z">
                <w:pPr>
                  <w:numPr>
                    <w:numId w:val="26"/>
                  </w:numPr>
                  <w:tabs>
                    <w:tab w:val="num" w:pos="720"/>
                  </w:tabs>
                  <w:ind w:left="720" w:hanging="360"/>
                  <w:jc w:val="both"/>
                </w:pPr>
              </w:pPrChange>
            </w:pPr>
            <w:r w:rsidRPr="00895C42">
              <w:rPr>
                <w:color w:val="auto"/>
                <w:rPrChange w:id="6948" w:author="Matyas Adam" w:date="2018-11-16T22:44:00Z">
                  <w:rPr>
                    <w:color w:val="000000"/>
                    <w:sz w:val="22"/>
                    <w:szCs w:val="22"/>
                    <w:shd w:val="clear" w:color="auto" w:fill="FFFFFF"/>
                  </w:rPr>
                </w:rPrChange>
              </w:rPr>
              <w:t>Ochrana životního prostředí podle stavebního zákona a ochrana životního prostředí při katastrofických událostech.</w:t>
            </w:r>
          </w:p>
          <w:p w14:paraId="6BC4C453" w14:textId="77777777" w:rsidR="00BD26BB" w:rsidRPr="00895C42" w:rsidRDefault="00BD26BB">
            <w:pPr>
              <w:pStyle w:val="Odstavecseseznamem"/>
              <w:numPr>
                <w:ilvl w:val="0"/>
                <w:numId w:val="113"/>
              </w:numPr>
              <w:suppressAutoHyphens w:val="0"/>
              <w:jc w:val="both"/>
              <w:rPr>
                <w:color w:val="auto"/>
                <w:rPrChange w:id="6949" w:author="Matyas Adam" w:date="2018-11-16T22:44:00Z">
                  <w:rPr>
                    <w:color w:val="000000"/>
                    <w:sz w:val="22"/>
                    <w:szCs w:val="22"/>
                    <w:shd w:val="clear" w:color="auto" w:fill="FFFFFF"/>
                  </w:rPr>
                </w:rPrChange>
              </w:rPr>
              <w:pPrChange w:id="6950" w:author="PS" w:date="2018-11-25T15:32:00Z">
                <w:pPr>
                  <w:numPr>
                    <w:numId w:val="26"/>
                  </w:numPr>
                  <w:tabs>
                    <w:tab w:val="num" w:pos="720"/>
                  </w:tabs>
                  <w:ind w:left="720" w:hanging="360"/>
                  <w:jc w:val="both"/>
                </w:pPr>
              </w:pPrChange>
            </w:pPr>
            <w:r w:rsidRPr="00895C42">
              <w:rPr>
                <w:color w:val="auto"/>
                <w:rPrChange w:id="6951" w:author="Matyas Adam" w:date="2018-11-16T22:44:00Z">
                  <w:rPr>
                    <w:color w:val="000000"/>
                    <w:sz w:val="22"/>
                    <w:szCs w:val="22"/>
                    <w:shd w:val="clear" w:color="auto" w:fill="FFFFFF"/>
                  </w:rPr>
                </w:rPrChange>
              </w:rPr>
              <w:t>Správně</w:t>
            </w:r>
            <w:ins w:id="6952" w:author="Matyas Adam" w:date="2018-11-16T22:45:00Z">
              <w:r>
                <w:t>-</w:t>
              </w:r>
            </w:ins>
            <w:r w:rsidRPr="00895C42">
              <w:rPr>
                <w:color w:val="auto"/>
                <w:rPrChange w:id="6953" w:author="Matyas Adam" w:date="2018-11-16T22:44:00Z">
                  <w:rPr>
                    <w:color w:val="000000"/>
                    <w:sz w:val="22"/>
                    <w:szCs w:val="22"/>
                    <w:shd w:val="clear" w:color="auto" w:fill="FFFFFF"/>
                  </w:rPr>
                </w:rPrChange>
              </w:rPr>
              <w:t>právní odpovědnost v ochraně životního prostředí.</w:t>
            </w:r>
          </w:p>
          <w:p w14:paraId="76AC8F99" w14:textId="77777777" w:rsidR="00BD26BB" w:rsidRPr="00895C42" w:rsidRDefault="00BD26BB">
            <w:pPr>
              <w:pStyle w:val="Odstavecseseznamem"/>
              <w:numPr>
                <w:ilvl w:val="0"/>
                <w:numId w:val="113"/>
              </w:numPr>
              <w:suppressAutoHyphens w:val="0"/>
              <w:jc w:val="both"/>
              <w:rPr>
                <w:color w:val="auto"/>
                <w:rPrChange w:id="6954" w:author="Matyas Adam" w:date="2018-11-16T22:44:00Z">
                  <w:rPr>
                    <w:color w:val="000000"/>
                    <w:sz w:val="22"/>
                    <w:szCs w:val="22"/>
                    <w:shd w:val="clear" w:color="auto" w:fill="FFFFFF"/>
                  </w:rPr>
                </w:rPrChange>
              </w:rPr>
              <w:pPrChange w:id="6955" w:author="PS" w:date="2018-11-25T15:32:00Z">
                <w:pPr>
                  <w:numPr>
                    <w:numId w:val="26"/>
                  </w:numPr>
                  <w:tabs>
                    <w:tab w:val="num" w:pos="720"/>
                  </w:tabs>
                  <w:ind w:left="720" w:hanging="360"/>
                  <w:jc w:val="both"/>
                </w:pPr>
              </w:pPrChange>
            </w:pPr>
            <w:r w:rsidRPr="00895C42">
              <w:rPr>
                <w:color w:val="auto"/>
                <w:rPrChange w:id="6956" w:author="Matyas Adam" w:date="2018-11-16T22:44:00Z">
                  <w:rPr>
                    <w:color w:val="000000"/>
                    <w:sz w:val="22"/>
                    <w:szCs w:val="22"/>
                    <w:shd w:val="clear" w:color="auto" w:fill="FFFFFF"/>
                  </w:rPr>
                </w:rPrChange>
              </w:rPr>
              <w:t>Odpovědnost za ekologickou újmu.</w:t>
            </w:r>
          </w:p>
          <w:p w14:paraId="550DCCB4" w14:textId="77777777" w:rsidR="00BD26BB" w:rsidRPr="00895C42" w:rsidRDefault="00BD26BB">
            <w:pPr>
              <w:pStyle w:val="Odstavecseseznamem"/>
              <w:numPr>
                <w:ilvl w:val="0"/>
                <w:numId w:val="113"/>
              </w:numPr>
              <w:suppressAutoHyphens w:val="0"/>
              <w:jc w:val="both"/>
              <w:rPr>
                <w:color w:val="auto"/>
                <w:rPrChange w:id="6957" w:author="Matyas Adam" w:date="2018-11-16T22:44:00Z">
                  <w:rPr>
                    <w:color w:val="000000"/>
                    <w:sz w:val="22"/>
                    <w:szCs w:val="22"/>
                    <w:shd w:val="clear" w:color="auto" w:fill="FFFFFF"/>
                  </w:rPr>
                </w:rPrChange>
              </w:rPr>
              <w:pPrChange w:id="6958" w:author="PS" w:date="2018-11-25T15:32:00Z">
                <w:pPr>
                  <w:numPr>
                    <w:numId w:val="26"/>
                  </w:numPr>
                  <w:tabs>
                    <w:tab w:val="num" w:pos="720"/>
                  </w:tabs>
                  <w:ind w:left="720" w:hanging="360"/>
                  <w:jc w:val="both"/>
                </w:pPr>
              </w:pPrChange>
            </w:pPr>
            <w:r w:rsidRPr="00895C42">
              <w:rPr>
                <w:color w:val="auto"/>
                <w:rPrChange w:id="6959" w:author="Matyas Adam" w:date="2018-11-16T22:44:00Z">
                  <w:rPr>
                    <w:color w:val="000000"/>
                    <w:sz w:val="22"/>
                    <w:szCs w:val="22"/>
                    <w:shd w:val="clear" w:color="auto" w:fill="FFFFFF"/>
                  </w:rPr>
                </w:rPrChange>
              </w:rPr>
              <w:t>Trestněprávní odpovědnost v ochraně životního prostředí.</w:t>
            </w:r>
          </w:p>
          <w:p w14:paraId="0D72F36E" w14:textId="77777777" w:rsidR="00BD26BB" w:rsidRPr="00895C42" w:rsidRDefault="00BD26BB">
            <w:pPr>
              <w:pStyle w:val="Odstavecseseznamem"/>
              <w:numPr>
                <w:ilvl w:val="0"/>
                <w:numId w:val="113"/>
              </w:numPr>
              <w:suppressAutoHyphens w:val="0"/>
              <w:jc w:val="both"/>
              <w:rPr>
                <w:color w:val="auto"/>
                <w:rPrChange w:id="6960" w:author="Matyas Adam" w:date="2018-11-16T22:44:00Z">
                  <w:rPr>
                    <w:color w:val="000000"/>
                    <w:sz w:val="22"/>
                    <w:szCs w:val="22"/>
                    <w:shd w:val="clear" w:color="auto" w:fill="FFFFFF"/>
                  </w:rPr>
                </w:rPrChange>
              </w:rPr>
              <w:pPrChange w:id="6961" w:author="PS" w:date="2018-11-25T15:32:00Z">
                <w:pPr>
                  <w:numPr>
                    <w:numId w:val="26"/>
                  </w:numPr>
                  <w:tabs>
                    <w:tab w:val="num" w:pos="720"/>
                  </w:tabs>
                  <w:ind w:left="720" w:hanging="360"/>
                  <w:jc w:val="both"/>
                </w:pPr>
              </w:pPrChange>
            </w:pPr>
            <w:r w:rsidRPr="00895C42">
              <w:rPr>
                <w:color w:val="auto"/>
                <w:rPrChange w:id="6962" w:author="Matyas Adam" w:date="2018-11-16T22:44:00Z">
                  <w:rPr>
                    <w:color w:val="000000"/>
                    <w:sz w:val="22"/>
                    <w:szCs w:val="22"/>
                    <w:shd w:val="clear" w:color="auto" w:fill="FFFFFF"/>
                  </w:rPr>
                </w:rPrChange>
              </w:rPr>
              <w:t>Trestné činy proti životnímu prostředí.</w:t>
            </w:r>
          </w:p>
          <w:p w14:paraId="0DF174DE" w14:textId="77777777" w:rsidR="00BD26BB" w:rsidRPr="00895C42" w:rsidRDefault="00BD26BB" w:rsidP="00495DC8">
            <w:pPr>
              <w:ind w:left="1440"/>
              <w:jc w:val="both"/>
              <w:rPr>
                <w:color w:val="000000"/>
                <w:shd w:val="clear" w:color="auto" w:fill="FFFFFF"/>
                <w:rPrChange w:id="6963" w:author="Matyas Adam" w:date="2018-11-16T22:44:00Z">
                  <w:rPr>
                    <w:color w:val="000000"/>
                    <w:sz w:val="22"/>
                    <w:szCs w:val="22"/>
                    <w:shd w:val="clear" w:color="auto" w:fill="FFFFFF"/>
                  </w:rPr>
                </w:rPrChange>
              </w:rPr>
            </w:pPr>
          </w:p>
          <w:p w14:paraId="031D1B14" w14:textId="77777777" w:rsidR="00BD26BB" w:rsidRPr="00895C42" w:rsidRDefault="00BD26BB" w:rsidP="00495DC8">
            <w:pPr>
              <w:jc w:val="both"/>
              <w:rPr>
                <w:b/>
                <w:rPrChange w:id="6964" w:author="Matyas Adam" w:date="2018-11-16T22:44:00Z">
                  <w:rPr>
                    <w:b/>
                    <w:sz w:val="22"/>
                    <w:szCs w:val="22"/>
                  </w:rPr>
                </w:rPrChange>
              </w:rPr>
            </w:pPr>
            <w:r w:rsidRPr="00895C42">
              <w:rPr>
                <w:b/>
                <w:rPrChange w:id="6965" w:author="Matyas Adam" w:date="2018-11-16T22:44:00Z">
                  <w:rPr>
                    <w:b/>
                    <w:sz w:val="22"/>
                    <w:szCs w:val="22"/>
                  </w:rPr>
                </w:rPrChange>
              </w:rPr>
              <w:t>Výstupní kompetence</w:t>
            </w:r>
          </w:p>
          <w:p w14:paraId="0EA48B1C" w14:textId="77777777" w:rsidR="00BD26BB" w:rsidRPr="00B40CE0" w:rsidRDefault="00BD26BB" w:rsidP="00495DC8">
            <w:pPr>
              <w:jc w:val="both"/>
              <w:rPr>
                <w:sz w:val="22"/>
                <w:szCs w:val="22"/>
              </w:rPr>
            </w:pPr>
            <w:r w:rsidRPr="00895C42">
              <w:rPr>
                <w:rPrChange w:id="6966" w:author="Matyas Adam" w:date="2018-11-16T22:44:00Z">
                  <w:rPr>
                    <w:sz w:val="24"/>
                    <w:szCs w:val="24"/>
                  </w:rPr>
                </w:rPrChange>
              </w:rPr>
              <w:t>Student získá základní o</w:t>
            </w:r>
            <w:r w:rsidRPr="00895C42">
              <w:rPr>
                <w:color w:val="000000"/>
                <w:rPrChange w:id="6967" w:author="Matyas Adam" w:date="2018-11-16T22:44:00Z">
                  <w:rPr>
                    <w:color w:val="000000"/>
                    <w:sz w:val="24"/>
                    <w:szCs w:val="24"/>
                  </w:rPr>
                </w:rPrChange>
              </w:rPr>
              <w:t>rientaci v problematice práva životního prostředí jako vědního oboru. Seznámí se s členěním a právní úpravou životního prostředí podle jednotlivých sektorů. Důraz je kladen na vztahy práva životního prostředí k odvětvím práva veřejného a následnou aplikaci získaných vědomostí v praxi. </w:t>
            </w:r>
          </w:p>
        </w:tc>
      </w:tr>
      <w:tr w:rsidR="00BD26BB" w14:paraId="268FD260" w14:textId="77777777" w:rsidTr="00495DC8">
        <w:trPr>
          <w:trHeight w:val="265"/>
        </w:trPr>
        <w:tc>
          <w:tcPr>
            <w:tcW w:w="3653" w:type="dxa"/>
            <w:gridSpan w:val="2"/>
            <w:tcBorders>
              <w:top w:val="nil"/>
            </w:tcBorders>
            <w:shd w:val="clear" w:color="auto" w:fill="F7CAAC"/>
          </w:tcPr>
          <w:p w14:paraId="23EB7C64" w14:textId="77777777" w:rsidR="00BD26BB" w:rsidRDefault="00BD26BB" w:rsidP="00495DC8">
            <w:pPr>
              <w:jc w:val="both"/>
            </w:pPr>
            <w:r>
              <w:rPr>
                <w:b/>
              </w:rPr>
              <w:t>Studijní literatura a studijní pomůcky</w:t>
            </w:r>
          </w:p>
        </w:tc>
        <w:tc>
          <w:tcPr>
            <w:tcW w:w="6202" w:type="dxa"/>
            <w:gridSpan w:val="6"/>
            <w:tcBorders>
              <w:top w:val="nil"/>
              <w:bottom w:val="nil"/>
            </w:tcBorders>
          </w:tcPr>
          <w:p w14:paraId="1C0FD5F5" w14:textId="77777777" w:rsidR="00BD26BB" w:rsidRDefault="00BD26BB" w:rsidP="00495DC8">
            <w:pPr>
              <w:jc w:val="both"/>
            </w:pPr>
          </w:p>
        </w:tc>
      </w:tr>
      <w:tr w:rsidR="00BD26BB" w14:paraId="4D635DAE" w14:textId="77777777" w:rsidTr="00495DC8">
        <w:trPr>
          <w:trHeight w:val="1497"/>
        </w:trPr>
        <w:tc>
          <w:tcPr>
            <w:tcW w:w="9855" w:type="dxa"/>
            <w:gridSpan w:val="8"/>
            <w:tcBorders>
              <w:top w:val="nil"/>
            </w:tcBorders>
          </w:tcPr>
          <w:p w14:paraId="76867374" w14:textId="77777777" w:rsidR="00BD26BB" w:rsidRPr="00895C42" w:rsidRDefault="00BD26BB" w:rsidP="00495DC8">
            <w:pPr>
              <w:ind w:left="322" w:hanging="284"/>
              <w:rPr>
                <w:b/>
                <w:rPrChange w:id="6968" w:author="Matyas Adam" w:date="2018-11-16T22:45:00Z">
                  <w:rPr>
                    <w:sz w:val="22"/>
                    <w:szCs w:val="22"/>
                  </w:rPr>
                </w:rPrChange>
              </w:rPr>
            </w:pPr>
            <w:r w:rsidRPr="00895C42">
              <w:rPr>
                <w:b/>
                <w:rPrChange w:id="6969" w:author="Matyas Adam" w:date="2018-11-16T22:45:00Z">
                  <w:rPr>
                    <w:sz w:val="22"/>
                    <w:szCs w:val="22"/>
                  </w:rPr>
                </w:rPrChange>
              </w:rPr>
              <w:t>Povinná literatura</w:t>
            </w:r>
            <w:ins w:id="6970" w:author="Matyas Adam" w:date="2018-11-16T22:45:00Z">
              <w:r w:rsidRPr="00895C42">
                <w:rPr>
                  <w:b/>
                  <w:rPrChange w:id="6971" w:author="Matyas Adam" w:date="2018-11-16T22:45:00Z">
                    <w:rPr/>
                  </w:rPrChange>
                </w:rPr>
                <w:t>:</w:t>
              </w:r>
            </w:ins>
          </w:p>
          <w:p w14:paraId="1F082D64" w14:textId="77777777" w:rsidR="00BD26BB" w:rsidRPr="00895C42" w:rsidRDefault="00BD26BB">
            <w:pPr>
              <w:ind w:left="38"/>
              <w:rPr>
                <w:rPrChange w:id="6972" w:author="Matyas Adam" w:date="2018-11-16T22:45:00Z">
                  <w:rPr>
                    <w:sz w:val="22"/>
                    <w:szCs w:val="22"/>
                  </w:rPr>
                </w:rPrChange>
              </w:rPr>
              <w:pPrChange w:id="6973" w:author="PS" w:date="2018-11-25T15:32:00Z">
                <w:pPr>
                  <w:ind w:left="322" w:hanging="284"/>
                </w:pPr>
              </w:pPrChange>
            </w:pPr>
            <w:r w:rsidRPr="00895C42">
              <w:fldChar w:fldCharType="begin"/>
            </w:r>
            <w:r w:rsidRPr="00895C42">
              <w:instrText xml:space="preserve"> HYPERLINK "https://is.muni.cz/osoba/1514" </w:instrText>
            </w:r>
            <w:r w:rsidRPr="00895C42">
              <w:rPr>
                <w:rPrChange w:id="6974" w:author="Matyas Adam" w:date="2018-11-16T22:45:00Z">
                  <w:rPr>
                    <w:sz w:val="22"/>
                    <w:szCs w:val="22"/>
                  </w:rPr>
                </w:rPrChange>
              </w:rPr>
              <w:fldChar w:fldCharType="separate"/>
            </w:r>
            <w:r w:rsidRPr="00895C42">
              <w:rPr>
                <w:rPrChange w:id="6975" w:author="Matyas Adam" w:date="2018-11-16T22:45:00Z">
                  <w:rPr>
                    <w:sz w:val="22"/>
                    <w:szCs w:val="22"/>
                  </w:rPr>
                </w:rPrChange>
              </w:rPr>
              <w:t>JANČÁŘOVÁ, I</w:t>
            </w:r>
            <w:ins w:id="6976" w:author="Matyas Adam" w:date="2018-11-16T22:45:00Z">
              <w:r>
                <w:t>.</w:t>
              </w:r>
            </w:ins>
            <w:del w:id="6977" w:author="Matyas Adam" w:date="2018-11-16T22:45:00Z">
              <w:r w:rsidRPr="00895C42" w:rsidDel="00895C42">
                <w:rPr>
                  <w:rPrChange w:id="6978" w:author="Matyas Adam" w:date="2018-11-16T22:45:00Z">
                    <w:rPr>
                      <w:sz w:val="22"/>
                      <w:szCs w:val="22"/>
                    </w:rPr>
                  </w:rPrChange>
                </w:rPr>
                <w:delText>lona</w:delText>
              </w:r>
            </w:del>
            <w:r w:rsidRPr="00895C42">
              <w:rPr>
                <w:rPrChange w:id="6979" w:author="Matyas Adam" w:date="2018-11-16T22:45:00Z">
                  <w:rPr>
                    <w:sz w:val="22"/>
                    <w:szCs w:val="22"/>
                  </w:rPr>
                </w:rPrChange>
              </w:rPr>
              <w:fldChar w:fldCharType="end"/>
            </w:r>
            <w:ins w:id="6980" w:author="Matyas Adam" w:date="2018-11-16T22:45:00Z">
              <w:r>
                <w:t xml:space="preserve">, </w:t>
              </w:r>
            </w:ins>
            <w:del w:id="6981" w:author="Matyas Adam" w:date="2018-11-16T22:45:00Z">
              <w:r w:rsidRPr="00895C42" w:rsidDel="00895C42">
                <w:rPr>
                  <w:rPrChange w:id="6982" w:author="Matyas Adam" w:date="2018-11-16T22:45:00Z">
                    <w:rPr>
                      <w:sz w:val="22"/>
                      <w:szCs w:val="22"/>
                    </w:rPr>
                  </w:rPrChange>
                </w:rPr>
                <w:delText>, </w:delText>
              </w:r>
            </w:del>
            <w:r w:rsidRPr="00895C42">
              <w:fldChar w:fldCharType="begin"/>
            </w:r>
            <w:r w:rsidRPr="00895C42">
              <w:instrText xml:space="preserve"> HYPERLINK "https://is.muni.cz/osoba/96" </w:instrText>
            </w:r>
            <w:r w:rsidRPr="00895C42">
              <w:rPr>
                <w:rPrChange w:id="6983" w:author="Matyas Adam" w:date="2018-11-16T22:45:00Z">
                  <w:rPr>
                    <w:sz w:val="22"/>
                    <w:szCs w:val="22"/>
                  </w:rPr>
                </w:rPrChange>
              </w:rPr>
              <w:fldChar w:fldCharType="separate"/>
            </w:r>
            <w:del w:id="6984" w:author="Matyas Adam" w:date="2018-11-16T22:45:00Z">
              <w:r w:rsidRPr="00895C42" w:rsidDel="00895C42">
                <w:rPr>
                  <w:rPrChange w:id="6985" w:author="Matyas Adam" w:date="2018-11-16T22:45:00Z">
                    <w:rPr>
                      <w:sz w:val="22"/>
                      <w:szCs w:val="22"/>
                    </w:rPr>
                  </w:rPrChange>
                </w:rPr>
                <w:delText xml:space="preserve">Jana </w:delText>
              </w:r>
            </w:del>
            <w:r w:rsidRPr="00895C42">
              <w:rPr>
                <w:rPrChange w:id="6986" w:author="Matyas Adam" w:date="2018-11-16T22:45:00Z">
                  <w:rPr>
                    <w:sz w:val="22"/>
                    <w:szCs w:val="22"/>
                  </w:rPr>
                </w:rPrChange>
              </w:rPr>
              <w:t>DUDOVÁ</w:t>
            </w:r>
            <w:r w:rsidRPr="00895C42">
              <w:rPr>
                <w:rPrChange w:id="6987" w:author="Matyas Adam" w:date="2018-11-16T22:45:00Z">
                  <w:rPr>
                    <w:sz w:val="22"/>
                    <w:szCs w:val="22"/>
                  </w:rPr>
                </w:rPrChange>
              </w:rPr>
              <w:fldChar w:fldCharType="end"/>
            </w:r>
            <w:ins w:id="6988" w:author="Matyas Adam" w:date="2018-11-16T22:45:00Z">
              <w:r>
                <w:t xml:space="preserve"> J.</w:t>
              </w:r>
            </w:ins>
            <w:r w:rsidRPr="00895C42">
              <w:rPr>
                <w:rPrChange w:id="6989" w:author="Matyas Adam" w:date="2018-11-16T22:45:00Z">
                  <w:rPr>
                    <w:sz w:val="22"/>
                    <w:szCs w:val="22"/>
                  </w:rPr>
                </w:rPrChange>
              </w:rPr>
              <w:t>, </w:t>
            </w:r>
            <w:r w:rsidRPr="00895C42">
              <w:fldChar w:fldCharType="begin"/>
            </w:r>
            <w:r w:rsidRPr="00895C42">
              <w:instrText xml:space="preserve"> HYPERLINK "https://is.muni.cz/osoba/108169" </w:instrText>
            </w:r>
            <w:r w:rsidRPr="00895C42">
              <w:rPr>
                <w:rPrChange w:id="6990" w:author="Matyas Adam" w:date="2018-11-16T22:45:00Z">
                  <w:rPr>
                    <w:sz w:val="22"/>
                    <w:szCs w:val="22"/>
                  </w:rPr>
                </w:rPrChange>
              </w:rPr>
              <w:fldChar w:fldCharType="separate"/>
            </w:r>
            <w:del w:id="6991" w:author="Matyas Adam" w:date="2018-11-16T22:45:00Z">
              <w:r w:rsidRPr="00895C42" w:rsidDel="00895C42">
                <w:rPr>
                  <w:rPrChange w:id="6992" w:author="Matyas Adam" w:date="2018-11-16T22:45:00Z">
                    <w:rPr>
                      <w:sz w:val="22"/>
                      <w:szCs w:val="22"/>
                    </w:rPr>
                  </w:rPrChange>
                </w:rPr>
                <w:delText xml:space="preserve">Jakub </w:delText>
              </w:r>
            </w:del>
            <w:r w:rsidRPr="00895C42">
              <w:rPr>
                <w:rPrChange w:id="6993" w:author="Matyas Adam" w:date="2018-11-16T22:45:00Z">
                  <w:rPr>
                    <w:sz w:val="22"/>
                    <w:szCs w:val="22"/>
                  </w:rPr>
                </w:rPrChange>
              </w:rPr>
              <w:t>HANÁK</w:t>
            </w:r>
            <w:r w:rsidRPr="00895C42">
              <w:rPr>
                <w:rPrChange w:id="6994" w:author="Matyas Adam" w:date="2018-11-16T22:45:00Z">
                  <w:rPr>
                    <w:sz w:val="22"/>
                    <w:szCs w:val="22"/>
                  </w:rPr>
                </w:rPrChange>
              </w:rPr>
              <w:fldChar w:fldCharType="end"/>
            </w:r>
            <w:ins w:id="6995" w:author="Matyas Adam" w:date="2018-11-16T22:46:00Z">
              <w:r>
                <w:t>,</w:t>
              </w:r>
            </w:ins>
            <w:ins w:id="6996" w:author="Matyas Adam" w:date="2018-11-16T22:45:00Z">
              <w:r>
                <w:t xml:space="preserve"> J.</w:t>
              </w:r>
            </w:ins>
            <w:r w:rsidRPr="00895C42">
              <w:rPr>
                <w:rPrChange w:id="6997" w:author="Matyas Adam" w:date="2018-11-16T22:45:00Z">
                  <w:rPr>
                    <w:sz w:val="22"/>
                    <w:szCs w:val="22"/>
                  </w:rPr>
                </w:rPrChange>
              </w:rPr>
              <w:t>, </w:t>
            </w:r>
            <w:r w:rsidRPr="00895C42">
              <w:fldChar w:fldCharType="begin"/>
            </w:r>
            <w:r w:rsidRPr="00895C42">
              <w:instrText xml:space="preserve"> HYPERLINK "https://is.muni.cz/osoba/762" </w:instrText>
            </w:r>
            <w:r w:rsidRPr="00895C42">
              <w:rPr>
                <w:rPrChange w:id="6998" w:author="Matyas Adam" w:date="2018-11-16T22:45:00Z">
                  <w:rPr>
                    <w:sz w:val="22"/>
                    <w:szCs w:val="22"/>
                  </w:rPr>
                </w:rPrChange>
              </w:rPr>
              <w:fldChar w:fldCharType="separate"/>
            </w:r>
            <w:del w:id="6999" w:author="Matyas Adam" w:date="2018-11-16T22:46:00Z">
              <w:r w:rsidRPr="00895C42" w:rsidDel="00895C42">
                <w:rPr>
                  <w:rPrChange w:id="7000" w:author="Matyas Adam" w:date="2018-11-16T22:45:00Z">
                    <w:rPr>
                      <w:sz w:val="22"/>
                      <w:szCs w:val="22"/>
                    </w:rPr>
                  </w:rPrChange>
                </w:rPr>
                <w:delText xml:space="preserve">Milan </w:delText>
              </w:r>
            </w:del>
            <w:r w:rsidRPr="00895C42">
              <w:rPr>
                <w:rPrChange w:id="7001" w:author="Matyas Adam" w:date="2018-11-16T22:45:00Z">
                  <w:rPr>
                    <w:sz w:val="22"/>
                    <w:szCs w:val="22"/>
                  </w:rPr>
                </w:rPrChange>
              </w:rPr>
              <w:t>PEKÁREK</w:t>
            </w:r>
            <w:r w:rsidRPr="00895C42">
              <w:rPr>
                <w:rPrChange w:id="7002" w:author="Matyas Adam" w:date="2018-11-16T22:45:00Z">
                  <w:rPr>
                    <w:sz w:val="22"/>
                    <w:szCs w:val="22"/>
                  </w:rPr>
                </w:rPrChange>
              </w:rPr>
              <w:fldChar w:fldCharType="end"/>
            </w:r>
            <w:ins w:id="7003" w:author="Matyas Adam" w:date="2018-11-16T22:46:00Z">
              <w:r>
                <w:t>, M.</w:t>
              </w:r>
            </w:ins>
            <w:r w:rsidRPr="00895C42">
              <w:rPr>
                <w:rPrChange w:id="7004" w:author="Matyas Adam" w:date="2018-11-16T22:45:00Z">
                  <w:rPr>
                    <w:sz w:val="22"/>
                    <w:szCs w:val="22"/>
                  </w:rPr>
                </w:rPrChange>
              </w:rPr>
              <w:t>, </w:t>
            </w:r>
            <w:r w:rsidRPr="00895C42">
              <w:fldChar w:fldCharType="begin"/>
            </w:r>
            <w:r w:rsidRPr="00895C42">
              <w:instrText xml:space="preserve"> HYPERLINK "https://is.muni.cz/osoba/1855" </w:instrText>
            </w:r>
            <w:r w:rsidRPr="00895C42">
              <w:rPr>
                <w:rPrChange w:id="7005" w:author="Matyas Adam" w:date="2018-11-16T22:45:00Z">
                  <w:rPr>
                    <w:sz w:val="22"/>
                    <w:szCs w:val="22"/>
                  </w:rPr>
                </w:rPrChange>
              </w:rPr>
              <w:fldChar w:fldCharType="separate"/>
            </w:r>
            <w:del w:id="7006" w:author="Matyas Adam" w:date="2018-11-16T22:46:00Z">
              <w:r w:rsidRPr="00895C42" w:rsidDel="00895C42">
                <w:rPr>
                  <w:rPrChange w:id="7007" w:author="Matyas Adam" w:date="2018-11-16T22:45:00Z">
                    <w:rPr>
                      <w:sz w:val="22"/>
                      <w:szCs w:val="22"/>
                    </w:rPr>
                  </w:rPrChange>
                </w:rPr>
                <w:delText xml:space="preserve">Ivana </w:delText>
              </w:r>
            </w:del>
            <w:r w:rsidRPr="00895C42">
              <w:rPr>
                <w:rPrChange w:id="7008" w:author="Matyas Adam" w:date="2018-11-16T22:45:00Z">
                  <w:rPr>
                    <w:sz w:val="22"/>
                    <w:szCs w:val="22"/>
                  </w:rPr>
                </w:rPrChange>
              </w:rPr>
              <w:t>PRŮCHOVÁ</w:t>
            </w:r>
            <w:r w:rsidRPr="00895C42">
              <w:rPr>
                <w:rPrChange w:id="7009" w:author="Matyas Adam" w:date="2018-11-16T22:45:00Z">
                  <w:rPr>
                    <w:sz w:val="22"/>
                    <w:szCs w:val="22"/>
                  </w:rPr>
                </w:rPrChange>
              </w:rPr>
              <w:fldChar w:fldCharType="end"/>
            </w:r>
            <w:ins w:id="7010" w:author="Matyas Adam" w:date="2018-11-16T22:46:00Z">
              <w:r>
                <w:t>, I.</w:t>
              </w:r>
            </w:ins>
            <w:r w:rsidRPr="00895C42">
              <w:rPr>
                <w:rPrChange w:id="7011" w:author="Matyas Adam" w:date="2018-11-16T22:45:00Z">
                  <w:rPr>
                    <w:sz w:val="22"/>
                    <w:szCs w:val="22"/>
                  </w:rPr>
                </w:rPrChange>
              </w:rPr>
              <w:t>, </w:t>
            </w:r>
            <w:r w:rsidRPr="00895C42">
              <w:fldChar w:fldCharType="begin"/>
            </w:r>
            <w:r w:rsidRPr="00895C42">
              <w:instrText xml:space="preserve"> HYPERLINK "https://is.muni.cz/osoba/134608" </w:instrText>
            </w:r>
            <w:r w:rsidRPr="00895C42">
              <w:rPr>
                <w:rPrChange w:id="7012" w:author="Matyas Adam" w:date="2018-11-16T22:45:00Z">
                  <w:rPr>
                    <w:sz w:val="22"/>
                    <w:szCs w:val="22"/>
                  </w:rPr>
                </w:rPrChange>
              </w:rPr>
              <w:fldChar w:fldCharType="separate"/>
            </w:r>
            <w:del w:id="7013" w:author="Matyas Adam" w:date="2018-11-16T22:46:00Z">
              <w:r w:rsidRPr="00895C42" w:rsidDel="00895C42">
                <w:rPr>
                  <w:rPrChange w:id="7014" w:author="Matyas Adam" w:date="2018-11-16T22:45:00Z">
                    <w:rPr>
                      <w:sz w:val="22"/>
                      <w:szCs w:val="22"/>
                    </w:rPr>
                  </w:rPrChange>
                </w:rPr>
                <w:delText xml:space="preserve">Vojtěch </w:delText>
              </w:r>
            </w:del>
            <w:r w:rsidRPr="00895C42">
              <w:rPr>
                <w:rPrChange w:id="7015" w:author="Matyas Adam" w:date="2018-11-16T22:45:00Z">
                  <w:rPr>
                    <w:sz w:val="22"/>
                    <w:szCs w:val="22"/>
                  </w:rPr>
                </w:rPrChange>
              </w:rPr>
              <w:t>VOMÁČKA</w:t>
            </w:r>
            <w:r w:rsidRPr="00895C42">
              <w:rPr>
                <w:rPrChange w:id="7016" w:author="Matyas Adam" w:date="2018-11-16T22:45:00Z">
                  <w:rPr>
                    <w:sz w:val="22"/>
                    <w:szCs w:val="22"/>
                  </w:rPr>
                </w:rPrChange>
              </w:rPr>
              <w:fldChar w:fldCharType="end"/>
            </w:r>
            <w:ins w:id="7017" w:author="Matyas Adam" w:date="2018-11-16T22:46:00Z">
              <w:r>
                <w:t xml:space="preserve">, V., </w:t>
              </w:r>
            </w:ins>
            <w:del w:id="7018" w:author="Matyas Adam" w:date="2018-11-16T22:46:00Z">
              <w:r w:rsidRPr="00895C42" w:rsidDel="00895C42">
                <w:rPr>
                  <w:rPrChange w:id="7019" w:author="Matyas Adam" w:date="2018-11-16T22:45:00Z">
                    <w:rPr>
                      <w:sz w:val="22"/>
                      <w:szCs w:val="22"/>
                    </w:rPr>
                  </w:rPrChange>
                </w:rPr>
                <w:delText> a </w:delText>
              </w:r>
            </w:del>
            <w:r w:rsidRPr="00895C42">
              <w:fldChar w:fldCharType="begin"/>
            </w:r>
            <w:r w:rsidRPr="00895C42">
              <w:instrText xml:space="preserve"> HYPERLINK "https://is.muni.cz/osoba/325979" </w:instrText>
            </w:r>
            <w:r w:rsidRPr="00895C42">
              <w:rPr>
                <w:rPrChange w:id="7020" w:author="Matyas Adam" w:date="2018-11-16T22:45:00Z">
                  <w:rPr>
                    <w:sz w:val="22"/>
                    <w:szCs w:val="22"/>
                  </w:rPr>
                </w:rPrChange>
              </w:rPr>
              <w:fldChar w:fldCharType="separate"/>
            </w:r>
            <w:del w:id="7021" w:author="Matyas Adam" w:date="2018-11-16T22:46:00Z">
              <w:r w:rsidRPr="00895C42" w:rsidDel="00895C42">
                <w:rPr>
                  <w:rPrChange w:id="7022" w:author="Matyas Adam" w:date="2018-11-16T22:45:00Z">
                    <w:rPr>
                      <w:sz w:val="22"/>
                      <w:szCs w:val="22"/>
                    </w:rPr>
                  </w:rPrChange>
                </w:rPr>
                <w:delText xml:space="preserve">Dominik </w:delText>
              </w:r>
            </w:del>
            <w:r w:rsidRPr="00895C42">
              <w:rPr>
                <w:rPrChange w:id="7023" w:author="Matyas Adam" w:date="2018-11-16T22:45:00Z">
                  <w:rPr>
                    <w:sz w:val="22"/>
                    <w:szCs w:val="22"/>
                  </w:rPr>
                </w:rPrChange>
              </w:rPr>
              <w:t>ŽIDEK</w:t>
            </w:r>
            <w:r w:rsidRPr="00895C42">
              <w:rPr>
                <w:rPrChange w:id="7024" w:author="Matyas Adam" w:date="2018-11-16T22:45:00Z">
                  <w:rPr>
                    <w:sz w:val="22"/>
                    <w:szCs w:val="22"/>
                  </w:rPr>
                </w:rPrChange>
              </w:rPr>
              <w:fldChar w:fldCharType="end"/>
            </w:r>
            <w:ins w:id="7025" w:author="Matyas Adam" w:date="2018-11-16T22:46:00Z">
              <w:r>
                <w:t>, D</w:t>
              </w:r>
            </w:ins>
            <w:r w:rsidRPr="00895C42">
              <w:rPr>
                <w:rPrChange w:id="7026" w:author="Matyas Adam" w:date="2018-11-16T22:45:00Z">
                  <w:rPr>
                    <w:sz w:val="22"/>
                    <w:szCs w:val="22"/>
                  </w:rPr>
                </w:rPrChange>
              </w:rPr>
              <w:t>. </w:t>
            </w:r>
            <w:r w:rsidRPr="00895C42">
              <w:rPr>
                <w:i/>
                <w:iCs/>
                <w:rPrChange w:id="7027" w:author="Matyas Adam" w:date="2018-11-16T22:45:00Z">
                  <w:rPr>
                    <w:i/>
                    <w:iCs/>
                    <w:sz w:val="22"/>
                    <w:szCs w:val="22"/>
                  </w:rPr>
                </w:rPrChange>
              </w:rPr>
              <w:t>Právo životního prostředí: Obecná část</w:t>
            </w:r>
            <w:r w:rsidRPr="00895C42">
              <w:rPr>
                <w:rPrChange w:id="7028" w:author="Matyas Adam" w:date="2018-11-16T22:45:00Z">
                  <w:rPr>
                    <w:sz w:val="22"/>
                    <w:szCs w:val="22"/>
                  </w:rPr>
                </w:rPrChange>
              </w:rPr>
              <w:t xml:space="preserve">. Brno: Masarykova univerzita, 2016. 716 s. ISBN 978-80-210-8366-0. </w:t>
            </w:r>
          </w:p>
          <w:p w14:paraId="17C21FBC" w14:textId="77777777" w:rsidR="00BD26BB" w:rsidRPr="00895C42" w:rsidRDefault="00BD26BB">
            <w:pPr>
              <w:ind w:left="38"/>
              <w:rPr>
                <w:rPrChange w:id="7029" w:author="Matyas Adam" w:date="2018-11-16T22:45:00Z">
                  <w:rPr>
                    <w:sz w:val="22"/>
                    <w:szCs w:val="22"/>
                  </w:rPr>
                </w:rPrChange>
              </w:rPr>
              <w:pPrChange w:id="7030" w:author="PS" w:date="2018-11-25T15:32:00Z">
                <w:pPr>
                  <w:ind w:left="322" w:hanging="284"/>
                </w:pPr>
              </w:pPrChange>
            </w:pPr>
            <w:del w:id="7031" w:author="Matyas Adam" w:date="2018-11-16T22:47:00Z">
              <w:r w:rsidRPr="00895C42" w:rsidDel="00895C42">
                <w:fldChar w:fldCharType="begin"/>
              </w:r>
              <w:r w:rsidRPr="00895C42" w:rsidDel="00895C42">
                <w:delInstrText xml:space="preserve"> HYPERLINK "https://is.muni.cz/osoba/1514" </w:delInstrText>
              </w:r>
              <w:r w:rsidRPr="00895C42" w:rsidDel="00895C42">
                <w:rPr>
                  <w:rPrChange w:id="7032" w:author="Matyas Adam" w:date="2018-11-16T22:45:00Z">
                    <w:rPr>
                      <w:sz w:val="22"/>
                      <w:szCs w:val="22"/>
                    </w:rPr>
                  </w:rPrChange>
                </w:rPr>
                <w:fldChar w:fldCharType="separate"/>
              </w:r>
              <w:r w:rsidRPr="00895C42" w:rsidDel="00895C42">
                <w:rPr>
                  <w:rPrChange w:id="7033" w:author="Matyas Adam" w:date="2018-11-16T22:45:00Z">
                    <w:rPr>
                      <w:sz w:val="22"/>
                      <w:szCs w:val="22"/>
                    </w:rPr>
                  </w:rPrChange>
                </w:rPr>
                <w:delText>JANČÁŘOVÁ, Ilona</w:delText>
              </w:r>
              <w:r w:rsidRPr="00895C42" w:rsidDel="00895C42">
                <w:rPr>
                  <w:rPrChange w:id="7034" w:author="Matyas Adam" w:date="2018-11-16T22:45:00Z">
                    <w:rPr>
                      <w:sz w:val="22"/>
                      <w:szCs w:val="22"/>
                    </w:rPr>
                  </w:rPrChange>
                </w:rPr>
                <w:fldChar w:fldCharType="end"/>
              </w:r>
            </w:del>
            <w:ins w:id="7035" w:author="Matyas Adam" w:date="2018-11-16T22:47:00Z">
              <w:r w:rsidRPr="00895C42">
                <w:fldChar w:fldCharType="begin"/>
              </w:r>
              <w:r w:rsidRPr="00895C42">
                <w:instrText xml:space="preserve"> HYPERLINK "https://is.muni.cz/osoba/1514" </w:instrText>
              </w:r>
              <w:r w:rsidRPr="00895C42">
                <w:rPr>
                  <w:rPrChange w:id="7036" w:author="Matyas Adam" w:date="2018-11-16T22:45:00Z">
                    <w:rPr>
                      <w:sz w:val="22"/>
                      <w:szCs w:val="22"/>
                    </w:rPr>
                  </w:rPrChange>
                </w:rPr>
                <w:fldChar w:fldCharType="separate"/>
              </w:r>
              <w:r w:rsidRPr="00895C42">
                <w:rPr>
                  <w:rPrChange w:id="7037" w:author="Matyas Adam" w:date="2018-11-16T22:45:00Z">
                    <w:rPr>
                      <w:sz w:val="22"/>
                      <w:szCs w:val="22"/>
                    </w:rPr>
                  </w:rPrChange>
                </w:rPr>
                <w:t>JANČÁŘOVÁ, I</w:t>
              </w:r>
              <w:r>
                <w:t>.</w:t>
              </w:r>
              <w:r w:rsidRPr="00895C42">
                <w:rPr>
                  <w:rPrChange w:id="7038" w:author="Matyas Adam" w:date="2018-11-16T22:45:00Z">
                    <w:rPr>
                      <w:sz w:val="22"/>
                      <w:szCs w:val="22"/>
                    </w:rPr>
                  </w:rPrChange>
                </w:rPr>
                <w:fldChar w:fldCharType="end"/>
              </w:r>
            </w:ins>
            <w:r w:rsidRPr="00895C42">
              <w:rPr>
                <w:rPrChange w:id="7039" w:author="Matyas Adam" w:date="2018-11-16T22:45:00Z">
                  <w:rPr>
                    <w:sz w:val="22"/>
                    <w:szCs w:val="22"/>
                  </w:rPr>
                </w:rPrChange>
              </w:rPr>
              <w:t>, </w:t>
            </w:r>
            <w:r w:rsidRPr="00895C42">
              <w:fldChar w:fldCharType="begin"/>
            </w:r>
            <w:r w:rsidRPr="00895C42">
              <w:instrText xml:space="preserve"> HYPERLINK "https://is.muni.cz/osoba/96" </w:instrText>
            </w:r>
            <w:r w:rsidRPr="00895C42">
              <w:rPr>
                <w:rPrChange w:id="7040" w:author="Matyas Adam" w:date="2018-11-16T22:45:00Z">
                  <w:rPr>
                    <w:sz w:val="22"/>
                    <w:szCs w:val="22"/>
                  </w:rPr>
                </w:rPrChange>
              </w:rPr>
              <w:fldChar w:fldCharType="separate"/>
            </w:r>
            <w:del w:id="7041" w:author="Matyas Adam" w:date="2018-11-16T22:47:00Z">
              <w:r w:rsidRPr="00895C42" w:rsidDel="00895C42">
                <w:rPr>
                  <w:rPrChange w:id="7042" w:author="Matyas Adam" w:date="2018-11-16T22:45:00Z">
                    <w:rPr>
                      <w:sz w:val="22"/>
                      <w:szCs w:val="22"/>
                    </w:rPr>
                  </w:rPrChange>
                </w:rPr>
                <w:delText xml:space="preserve">Jana </w:delText>
              </w:r>
            </w:del>
            <w:r w:rsidRPr="00895C42">
              <w:rPr>
                <w:rPrChange w:id="7043" w:author="Matyas Adam" w:date="2018-11-16T22:45:00Z">
                  <w:rPr>
                    <w:sz w:val="22"/>
                    <w:szCs w:val="22"/>
                  </w:rPr>
                </w:rPrChange>
              </w:rPr>
              <w:t>DUDOVÁ</w:t>
            </w:r>
            <w:r w:rsidRPr="00895C42">
              <w:rPr>
                <w:rPrChange w:id="7044" w:author="Matyas Adam" w:date="2018-11-16T22:45:00Z">
                  <w:rPr>
                    <w:sz w:val="22"/>
                    <w:szCs w:val="22"/>
                  </w:rPr>
                </w:rPrChange>
              </w:rPr>
              <w:fldChar w:fldCharType="end"/>
            </w:r>
            <w:ins w:id="7045" w:author="Matyas Adam" w:date="2018-11-16T22:47:00Z">
              <w:r>
                <w:t>, J.</w:t>
              </w:r>
            </w:ins>
            <w:r w:rsidRPr="00895C42">
              <w:rPr>
                <w:rPrChange w:id="7046" w:author="Matyas Adam" w:date="2018-11-16T22:45:00Z">
                  <w:rPr>
                    <w:sz w:val="22"/>
                    <w:szCs w:val="22"/>
                  </w:rPr>
                </w:rPrChange>
              </w:rPr>
              <w:t>, </w:t>
            </w:r>
            <w:r w:rsidRPr="00895C42">
              <w:fldChar w:fldCharType="begin"/>
            </w:r>
            <w:r w:rsidRPr="00895C42">
              <w:instrText xml:space="preserve"> HYPERLINK "https://is.muni.cz/osoba/108169" </w:instrText>
            </w:r>
            <w:r w:rsidRPr="00895C42">
              <w:rPr>
                <w:rPrChange w:id="7047" w:author="Matyas Adam" w:date="2018-11-16T22:45:00Z">
                  <w:rPr>
                    <w:sz w:val="22"/>
                    <w:szCs w:val="22"/>
                  </w:rPr>
                </w:rPrChange>
              </w:rPr>
              <w:fldChar w:fldCharType="separate"/>
            </w:r>
            <w:del w:id="7048" w:author="Matyas Adam" w:date="2018-11-16T22:47:00Z">
              <w:r w:rsidRPr="00895C42" w:rsidDel="00895C42">
                <w:rPr>
                  <w:rPrChange w:id="7049" w:author="Matyas Adam" w:date="2018-11-16T22:45:00Z">
                    <w:rPr>
                      <w:sz w:val="22"/>
                      <w:szCs w:val="22"/>
                    </w:rPr>
                  </w:rPrChange>
                </w:rPr>
                <w:delText xml:space="preserve">Jakub </w:delText>
              </w:r>
            </w:del>
            <w:r w:rsidRPr="00895C42">
              <w:rPr>
                <w:rPrChange w:id="7050" w:author="Matyas Adam" w:date="2018-11-16T22:45:00Z">
                  <w:rPr>
                    <w:sz w:val="22"/>
                    <w:szCs w:val="22"/>
                  </w:rPr>
                </w:rPrChange>
              </w:rPr>
              <w:t>HANÁK</w:t>
            </w:r>
            <w:r w:rsidRPr="00895C42">
              <w:rPr>
                <w:rPrChange w:id="7051" w:author="Matyas Adam" w:date="2018-11-16T22:45:00Z">
                  <w:rPr>
                    <w:sz w:val="22"/>
                    <w:szCs w:val="22"/>
                  </w:rPr>
                </w:rPrChange>
              </w:rPr>
              <w:fldChar w:fldCharType="end"/>
            </w:r>
            <w:r w:rsidRPr="00895C42">
              <w:rPr>
                <w:rPrChange w:id="7052" w:author="Matyas Adam" w:date="2018-11-16T22:45:00Z">
                  <w:rPr>
                    <w:sz w:val="22"/>
                    <w:szCs w:val="22"/>
                  </w:rPr>
                </w:rPrChange>
              </w:rPr>
              <w:t>, </w:t>
            </w:r>
            <w:ins w:id="7053" w:author="Matyas Adam" w:date="2018-11-16T22:47:00Z">
              <w:r>
                <w:t xml:space="preserve">J., </w:t>
              </w:r>
            </w:ins>
            <w:r w:rsidRPr="00895C42">
              <w:fldChar w:fldCharType="begin"/>
            </w:r>
            <w:r w:rsidRPr="00895C42">
              <w:instrText xml:space="preserve"> HYPERLINK "https://is.muni.cz/osoba/762" </w:instrText>
            </w:r>
            <w:r w:rsidRPr="00895C42">
              <w:rPr>
                <w:rPrChange w:id="7054" w:author="Matyas Adam" w:date="2018-11-16T22:45:00Z">
                  <w:rPr>
                    <w:sz w:val="22"/>
                    <w:szCs w:val="22"/>
                  </w:rPr>
                </w:rPrChange>
              </w:rPr>
              <w:fldChar w:fldCharType="separate"/>
            </w:r>
            <w:del w:id="7055" w:author="Matyas Adam" w:date="2018-11-16T22:47:00Z">
              <w:r w:rsidRPr="00895C42" w:rsidDel="00895C42">
                <w:rPr>
                  <w:rPrChange w:id="7056" w:author="Matyas Adam" w:date="2018-11-16T22:45:00Z">
                    <w:rPr>
                      <w:sz w:val="22"/>
                      <w:szCs w:val="22"/>
                    </w:rPr>
                  </w:rPrChange>
                </w:rPr>
                <w:delText xml:space="preserve">Milan </w:delText>
              </w:r>
            </w:del>
            <w:r w:rsidRPr="00895C42">
              <w:rPr>
                <w:rPrChange w:id="7057" w:author="Matyas Adam" w:date="2018-11-16T22:45:00Z">
                  <w:rPr>
                    <w:sz w:val="22"/>
                    <w:szCs w:val="22"/>
                  </w:rPr>
                </w:rPrChange>
              </w:rPr>
              <w:t>PEKÁREK</w:t>
            </w:r>
            <w:r w:rsidRPr="00895C42">
              <w:rPr>
                <w:rPrChange w:id="7058" w:author="Matyas Adam" w:date="2018-11-16T22:45:00Z">
                  <w:rPr>
                    <w:sz w:val="22"/>
                    <w:szCs w:val="22"/>
                  </w:rPr>
                </w:rPrChange>
              </w:rPr>
              <w:fldChar w:fldCharType="end"/>
            </w:r>
            <w:ins w:id="7059" w:author="Matyas Adam" w:date="2018-11-16T22:47:00Z">
              <w:r>
                <w:t>, M.</w:t>
              </w:r>
            </w:ins>
            <w:r w:rsidRPr="00895C42">
              <w:rPr>
                <w:rPrChange w:id="7060" w:author="Matyas Adam" w:date="2018-11-16T22:45:00Z">
                  <w:rPr>
                    <w:sz w:val="22"/>
                    <w:szCs w:val="22"/>
                  </w:rPr>
                </w:rPrChange>
              </w:rPr>
              <w:t>, </w:t>
            </w:r>
            <w:r w:rsidRPr="00895C42">
              <w:fldChar w:fldCharType="begin"/>
            </w:r>
            <w:r w:rsidRPr="00895C42">
              <w:instrText xml:space="preserve"> HYPERLINK "https://is.muni.cz/osoba/1855" </w:instrText>
            </w:r>
            <w:r w:rsidRPr="00895C42">
              <w:rPr>
                <w:rPrChange w:id="7061" w:author="Matyas Adam" w:date="2018-11-16T22:45:00Z">
                  <w:rPr>
                    <w:sz w:val="22"/>
                    <w:szCs w:val="22"/>
                  </w:rPr>
                </w:rPrChange>
              </w:rPr>
              <w:fldChar w:fldCharType="separate"/>
            </w:r>
            <w:del w:id="7062" w:author="Matyas Adam" w:date="2018-11-16T22:47:00Z">
              <w:r w:rsidRPr="00895C42" w:rsidDel="00895C42">
                <w:rPr>
                  <w:rPrChange w:id="7063" w:author="Matyas Adam" w:date="2018-11-16T22:45:00Z">
                    <w:rPr>
                      <w:sz w:val="22"/>
                      <w:szCs w:val="22"/>
                    </w:rPr>
                  </w:rPrChange>
                </w:rPr>
                <w:delText xml:space="preserve">Ivana </w:delText>
              </w:r>
            </w:del>
            <w:r w:rsidRPr="00895C42">
              <w:rPr>
                <w:rPrChange w:id="7064" w:author="Matyas Adam" w:date="2018-11-16T22:45:00Z">
                  <w:rPr>
                    <w:sz w:val="22"/>
                    <w:szCs w:val="22"/>
                  </w:rPr>
                </w:rPrChange>
              </w:rPr>
              <w:t>PRŮCHOVÁ</w:t>
            </w:r>
            <w:r w:rsidRPr="00895C42">
              <w:rPr>
                <w:rPrChange w:id="7065" w:author="Matyas Adam" w:date="2018-11-16T22:45:00Z">
                  <w:rPr>
                    <w:sz w:val="22"/>
                    <w:szCs w:val="22"/>
                  </w:rPr>
                </w:rPrChange>
              </w:rPr>
              <w:fldChar w:fldCharType="end"/>
            </w:r>
            <w:ins w:id="7066" w:author="Matyas Adam" w:date="2018-11-16T22:47:00Z">
              <w:r>
                <w:t xml:space="preserve">, I., </w:t>
              </w:r>
            </w:ins>
            <w:del w:id="7067" w:author="Matyas Adam" w:date="2018-11-16T22:47:00Z">
              <w:r w:rsidRPr="00895C42" w:rsidDel="00895C42">
                <w:rPr>
                  <w:rPrChange w:id="7068" w:author="Matyas Adam" w:date="2018-11-16T22:45:00Z">
                    <w:rPr>
                      <w:sz w:val="22"/>
                      <w:szCs w:val="22"/>
                    </w:rPr>
                  </w:rPrChange>
                </w:rPr>
                <w:delText> a </w:delText>
              </w:r>
            </w:del>
            <w:r w:rsidRPr="00895C42">
              <w:fldChar w:fldCharType="begin"/>
            </w:r>
            <w:r w:rsidRPr="00895C42">
              <w:instrText xml:space="preserve"> HYPERLINK "https://is.muni.cz/osoba/14747" </w:instrText>
            </w:r>
            <w:r w:rsidRPr="00895C42">
              <w:rPr>
                <w:rPrChange w:id="7069" w:author="Matyas Adam" w:date="2018-11-16T22:45:00Z">
                  <w:rPr>
                    <w:sz w:val="22"/>
                    <w:szCs w:val="22"/>
                  </w:rPr>
                </w:rPrChange>
              </w:rPr>
              <w:fldChar w:fldCharType="separate"/>
            </w:r>
            <w:del w:id="7070" w:author="Matyas Adam" w:date="2018-11-16T22:47:00Z">
              <w:r w:rsidRPr="00895C42" w:rsidDel="00895C42">
                <w:rPr>
                  <w:rPrChange w:id="7071" w:author="Matyas Adam" w:date="2018-11-16T22:45:00Z">
                    <w:rPr>
                      <w:sz w:val="22"/>
                      <w:szCs w:val="22"/>
                    </w:rPr>
                  </w:rPrChange>
                </w:rPr>
                <w:delText xml:space="preserve">Jana </w:delText>
              </w:r>
            </w:del>
            <w:r w:rsidRPr="00895C42">
              <w:rPr>
                <w:rPrChange w:id="7072" w:author="Matyas Adam" w:date="2018-11-16T22:45:00Z">
                  <w:rPr>
                    <w:sz w:val="22"/>
                    <w:szCs w:val="22"/>
                  </w:rPr>
                </w:rPrChange>
              </w:rPr>
              <w:t>TKÁČIKOVÁ</w:t>
            </w:r>
            <w:r w:rsidRPr="00895C42">
              <w:rPr>
                <w:rPrChange w:id="7073" w:author="Matyas Adam" w:date="2018-11-16T22:45:00Z">
                  <w:rPr>
                    <w:sz w:val="22"/>
                    <w:szCs w:val="22"/>
                  </w:rPr>
                </w:rPrChange>
              </w:rPr>
              <w:fldChar w:fldCharType="end"/>
            </w:r>
            <w:ins w:id="7074" w:author="Matyas Adam" w:date="2018-11-16T22:47:00Z">
              <w:r>
                <w:t xml:space="preserve"> J</w:t>
              </w:r>
            </w:ins>
            <w:r w:rsidRPr="00895C42">
              <w:rPr>
                <w:rPrChange w:id="7075" w:author="Matyas Adam" w:date="2018-11-16T22:45:00Z">
                  <w:rPr>
                    <w:sz w:val="22"/>
                    <w:szCs w:val="22"/>
                  </w:rPr>
                </w:rPrChange>
              </w:rPr>
              <w:t>. </w:t>
            </w:r>
            <w:r w:rsidRPr="00895C42">
              <w:rPr>
                <w:i/>
                <w:iCs/>
                <w:rPrChange w:id="7076" w:author="Matyas Adam" w:date="2018-11-16T22:45:00Z">
                  <w:rPr>
                    <w:i/>
                    <w:iCs/>
                    <w:sz w:val="22"/>
                    <w:szCs w:val="22"/>
                  </w:rPr>
                </w:rPrChange>
              </w:rPr>
              <w:t>Právo životního prostředí: zvláštní část</w:t>
            </w:r>
            <w:r w:rsidRPr="00895C42">
              <w:rPr>
                <w:rPrChange w:id="7077" w:author="Matyas Adam" w:date="2018-11-16T22:45:00Z">
                  <w:rPr>
                    <w:sz w:val="22"/>
                    <w:szCs w:val="22"/>
                  </w:rPr>
                </w:rPrChange>
              </w:rPr>
              <w:t>. Brno: Masarykova univerzita, 2015. 624 s. ISBN 978-80-210-8041-6.</w:t>
            </w:r>
          </w:p>
          <w:p w14:paraId="0D4830F0" w14:textId="77777777" w:rsidR="00BD26BB" w:rsidDel="00895C42" w:rsidRDefault="00BD26BB">
            <w:pPr>
              <w:shd w:val="clear" w:color="auto" w:fill="FFFFFF"/>
              <w:ind w:left="38"/>
              <w:rPr>
                <w:del w:id="7078" w:author="Matyas Adam" w:date="2018-11-16T22:48:00Z"/>
              </w:rPr>
              <w:pPrChange w:id="7079" w:author="PS" w:date="2018-11-25T15:32:00Z">
                <w:pPr>
                  <w:pStyle w:val="literaturazavorky"/>
                  <w:tabs>
                    <w:tab w:val="left" w:pos="567"/>
                  </w:tabs>
                  <w:ind w:left="322" w:hanging="284"/>
                </w:pPr>
              </w:pPrChange>
            </w:pPr>
            <w:r w:rsidRPr="0015666E">
              <w:t>ÚZ č.1102/2015 Sb., úplná znění zákonů z oblasti práva životního prostředí.</w:t>
            </w:r>
          </w:p>
          <w:p w14:paraId="258A1F29" w14:textId="77777777" w:rsidR="00BD26BB" w:rsidRDefault="00BD26BB">
            <w:pPr>
              <w:shd w:val="clear" w:color="auto" w:fill="FFFFFF"/>
              <w:ind w:left="38"/>
              <w:rPr>
                <w:ins w:id="7080" w:author="Matyas Adam" w:date="2018-11-16T22:49:00Z"/>
              </w:rPr>
              <w:pPrChange w:id="7081" w:author="PS" w:date="2018-11-25T15:32:00Z">
                <w:pPr>
                  <w:ind w:left="322" w:hanging="284"/>
                </w:pPr>
              </w:pPrChange>
            </w:pPr>
          </w:p>
          <w:p w14:paraId="3EDA35AC" w14:textId="77777777" w:rsidR="00BD26BB" w:rsidRPr="00A70703" w:rsidRDefault="00BD26BB">
            <w:pPr>
              <w:shd w:val="clear" w:color="auto" w:fill="FFFFFF"/>
              <w:ind w:left="38"/>
              <w:rPr>
                <w:ins w:id="7082" w:author="Matyas Adam" w:date="2018-11-16T22:48:00Z"/>
              </w:rPr>
              <w:pPrChange w:id="7083" w:author="PS" w:date="2018-11-25T15:32:00Z">
                <w:pPr>
                  <w:pStyle w:val="literaturazavorky"/>
                  <w:tabs>
                    <w:tab w:val="left" w:pos="567"/>
                  </w:tabs>
                  <w:ind w:left="322" w:hanging="284"/>
                </w:pPr>
              </w:pPrChange>
            </w:pPr>
            <w:ins w:id="7084" w:author="Matyas Adam" w:date="2018-11-16T22:48:00Z">
              <w:r w:rsidRPr="00A70703">
                <w:t>Ústava České republiky, úst. zák. č. 1/1993 Sb., v platném znění.</w:t>
              </w:r>
            </w:ins>
          </w:p>
          <w:p w14:paraId="5449CFCA" w14:textId="77777777" w:rsidR="00BD26BB" w:rsidRPr="00A70703" w:rsidRDefault="00BD26BB">
            <w:pPr>
              <w:shd w:val="clear" w:color="auto" w:fill="FFFFFF"/>
              <w:ind w:left="38"/>
              <w:rPr>
                <w:ins w:id="7085" w:author="Matyas Adam" w:date="2018-11-16T22:48:00Z"/>
              </w:rPr>
              <w:pPrChange w:id="7086" w:author="PS" w:date="2018-11-25T15:32:00Z">
                <w:pPr>
                  <w:shd w:val="clear" w:color="auto" w:fill="FFFFFF"/>
                  <w:ind w:left="322" w:hanging="284"/>
                </w:pPr>
              </w:pPrChange>
            </w:pPr>
            <w:ins w:id="7087" w:author="Matyas Adam" w:date="2018-11-16T22:48:00Z">
              <w:r w:rsidRPr="00A70703">
                <w:t xml:space="preserve">Ústavní zákon č. 2/1993 Sb., ve znění ústavního zákona č. 162/1998 Sb., Listina základních práv a svobod. </w:t>
              </w:r>
            </w:ins>
          </w:p>
          <w:p w14:paraId="2EB55D16" w14:textId="77777777" w:rsidR="00BD26BB" w:rsidRDefault="00BD26BB">
            <w:pPr>
              <w:ind w:left="38"/>
              <w:jc w:val="both"/>
              <w:rPr>
                <w:ins w:id="7088" w:author="Matyas Adam" w:date="2018-11-16T22:48:00Z"/>
              </w:rPr>
              <w:pPrChange w:id="7089" w:author="PS" w:date="2018-11-25T15:32:00Z">
                <w:pPr>
                  <w:ind w:left="322" w:hanging="284"/>
                  <w:jc w:val="both"/>
                </w:pPr>
              </w:pPrChange>
            </w:pPr>
          </w:p>
          <w:p w14:paraId="7EC0F3A0" w14:textId="77777777" w:rsidR="00BD26BB" w:rsidRDefault="00BD26BB">
            <w:pPr>
              <w:ind w:left="38"/>
              <w:rPr>
                <w:ins w:id="7090" w:author="Matyas Adam" w:date="2018-11-16T22:48:00Z"/>
              </w:rPr>
              <w:pPrChange w:id="7091" w:author="PS" w:date="2018-11-25T15:32:00Z">
                <w:pPr>
                  <w:ind w:left="322" w:hanging="284"/>
                </w:pPr>
              </w:pPrChange>
            </w:pPr>
          </w:p>
          <w:p w14:paraId="4B4F2AC6" w14:textId="77777777" w:rsidR="00BD26BB" w:rsidRPr="00895C42" w:rsidRDefault="00BD26BB">
            <w:pPr>
              <w:ind w:left="38"/>
              <w:jc w:val="both"/>
              <w:rPr>
                <w:rPrChange w:id="7092" w:author="Matyas Adam" w:date="2018-11-16T22:45:00Z">
                  <w:rPr>
                    <w:sz w:val="22"/>
                    <w:szCs w:val="22"/>
                  </w:rPr>
                </w:rPrChange>
              </w:rPr>
              <w:pPrChange w:id="7093" w:author="PS" w:date="2018-11-25T15:32:00Z">
                <w:pPr>
                  <w:ind w:left="322" w:hanging="284"/>
                </w:pPr>
              </w:pPrChange>
            </w:pPr>
            <w:ins w:id="7094" w:author="Matyas Adam" w:date="2018-11-16T22:48:00Z">
              <w:r w:rsidRPr="00A70703">
                <w:t>Materiály dostupné v e-learningovém kurzu předmětu v LMS Moodle na </w:t>
              </w:r>
              <w:r w:rsidRPr="00A70703">
                <w:fldChar w:fldCharType="begin"/>
              </w:r>
              <w:r>
                <w:instrText xml:space="preserve"> HYPERLINK "http://vyuka.flkr.utb.cz/" \t "_blank" </w:instrText>
              </w:r>
              <w:r w:rsidRPr="00A70703">
                <w:fldChar w:fldCharType="separate"/>
              </w:r>
              <w:r w:rsidRPr="00A70703">
                <w:t>http://vyuka.flkr.utb.cz</w:t>
              </w:r>
              <w:r w:rsidRPr="00A70703">
                <w:fldChar w:fldCharType="end"/>
              </w:r>
            </w:ins>
          </w:p>
          <w:p w14:paraId="3728CC44" w14:textId="77777777" w:rsidR="00BD26BB" w:rsidRPr="00895C42" w:rsidRDefault="00BD26BB" w:rsidP="00495DC8">
            <w:pPr>
              <w:ind w:left="322" w:hanging="284"/>
              <w:rPr>
                <w:b/>
                <w:rPrChange w:id="7095" w:author="Matyas Adam" w:date="2018-11-16T22:48:00Z">
                  <w:rPr>
                    <w:sz w:val="22"/>
                    <w:szCs w:val="22"/>
                  </w:rPr>
                </w:rPrChange>
              </w:rPr>
            </w:pPr>
            <w:r w:rsidRPr="00895C42">
              <w:rPr>
                <w:b/>
                <w:rPrChange w:id="7096" w:author="Matyas Adam" w:date="2018-11-16T22:48:00Z">
                  <w:rPr>
                    <w:sz w:val="22"/>
                    <w:szCs w:val="22"/>
                  </w:rPr>
                </w:rPrChange>
              </w:rPr>
              <w:t>Doporučená literatura</w:t>
            </w:r>
            <w:ins w:id="7097" w:author="Matyas Adam" w:date="2018-11-16T22:48:00Z">
              <w:r>
                <w:rPr>
                  <w:b/>
                </w:rPr>
                <w:t>´:</w:t>
              </w:r>
            </w:ins>
          </w:p>
          <w:p w14:paraId="33311A7B" w14:textId="77777777" w:rsidR="00BD26BB" w:rsidRPr="00895C42" w:rsidRDefault="00BD26BB">
            <w:pPr>
              <w:ind w:left="38"/>
              <w:rPr>
                <w:rPrChange w:id="7098" w:author="Matyas Adam" w:date="2018-11-16T22:45:00Z">
                  <w:rPr>
                    <w:sz w:val="22"/>
                    <w:szCs w:val="22"/>
                  </w:rPr>
                </w:rPrChange>
              </w:rPr>
              <w:pPrChange w:id="7099" w:author="PS" w:date="2018-11-25T15:32:00Z">
                <w:pPr>
                  <w:ind w:left="322" w:hanging="284"/>
                </w:pPr>
              </w:pPrChange>
            </w:pPr>
            <w:r w:rsidRPr="00895C42">
              <w:rPr>
                <w:rPrChange w:id="7100" w:author="Matyas Adam" w:date="2018-11-16T22:45:00Z">
                  <w:rPr>
                    <w:sz w:val="22"/>
                    <w:szCs w:val="22"/>
                  </w:rPr>
                </w:rPrChange>
              </w:rPr>
              <w:t>DAMOHORSKÝ,</w:t>
            </w:r>
            <w:ins w:id="7101" w:author="Matyas Adam" w:date="2018-11-16T22:48:00Z">
              <w:r>
                <w:t xml:space="preserve"> </w:t>
              </w:r>
            </w:ins>
            <w:r w:rsidRPr="00895C42">
              <w:rPr>
                <w:rPrChange w:id="7102" w:author="Matyas Adam" w:date="2018-11-16T22:45:00Z">
                  <w:rPr>
                    <w:sz w:val="22"/>
                    <w:szCs w:val="22"/>
                  </w:rPr>
                </w:rPrChange>
              </w:rPr>
              <w:t>M. a kol</w:t>
            </w:r>
            <w:r w:rsidRPr="00895C42">
              <w:rPr>
                <w:i/>
                <w:rPrChange w:id="7103" w:author="Matyas Adam" w:date="2018-11-16T22:45:00Z">
                  <w:rPr>
                    <w:i/>
                    <w:sz w:val="22"/>
                    <w:szCs w:val="22"/>
                  </w:rPr>
                </w:rPrChange>
              </w:rPr>
              <w:t>. Právo životního prostředí</w:t>
            </w:r>
            <w:r w:rsidRPr="00895C42">
              <w:rPr>
                <w:rPrChange w:id="7104" w:author="Matyas Adam" w:date="2018-11-16T22:45:00Z">
                  <w:rPr>
                    <w:sz w:val="22"/>
                    <w:szCs w:val="22"/>
                  </w:rPr>
                </w:rPrChange>
              </w:rPr>
              <w:t>. Praha: C.H. Beck, 2010. 629 s. ISBN 978-80-7400-338-7.</w:t>
            </w:r>
          </w:p>
          <w:p w14:paraId="7DD1A8FC" w14:textId="77777777" w:rsidR="00BD26BB" w:rsidRPr="00895C42" w:rsidRDefault="00BD26BB">
            <w:pPr>
              <w:shd w:val="clear" w:color="auto" w:fill="FFFFFF"/>
              <w:ind w:left="38"/>
              <w:rPr>
                <w:rPrChange w:id="7105" w:author="Matyas Adam" w:date="2018-11-16T22:45:00Z">
                  <w:rPr>
                    <w:sz w:val="22"/>
                    <w:szCs w:val="22"/>
                  </w:rPr>
                </w:rPrChange>
              </w:rPr>
              <w:pPrChange w:id="7106" w:author="PS" w:date="2018-11-25T15:32:00Z">
                <w:pPr>
                  <w:shd w:val="clear" w:color="auto" w:fill="FFFFFF"/>
                  <w:ind w:left="322" w:hanging="284"/>
                </w:pPr>
              </w:pPrChange>
            </w:pPr>
            <w:r w:rsidRPr="00895C42">
              <w:rPr>
                <w:rPrChange w:id="7107" w:author="Matyas Adam" w:date="2018-11-16T22:45:00Z">
                  <w:rPr>
                    <w:sz w:val="22"/>
                    <w:szCs w:val="22"/>
                  </w:rPr>
                </w:rPrChange>
              </w:rPr>
              <w:t>DAMOHORSKÝ,</w:t>
            </w:r>
            <w:ins w:id="7108" w:author="Matyas Adam" w:date="2018-11-16T22:48:00Z">
              <w:r>
                <w:t xml:space="preserve"> </w:t>
              </w:r>
            </w:ins>
            <w:r w:rsidRPr="00895C42">
              <w:rPr>
                <w:rPrChange w:id="7109" w:author="Matyas Adam" w:date="2018-11-16T22:45:00Z">
                  <w:rPr>
                    <w:sz w:val="22"/>
                    <w:szCs w:val="22"/>
                  </w:rPr>
                </w:rPrChange>
              </w:rPr>
              <w:t xml:space="preserve">M. a kol. </w:t>
            </w:r>
            <w:r w:rsidRPr="00895C42">
              <w:rPr>
                <w:i/>
                <w:rPrChange w:id="7110" w:author="Matyas Adam" w:date="2018-11-16T22:45:00Z">
                  <w:rPr>
                    <w:i/>
                    <w:sz w:val="22"/>
                    <w:szCs w:val="22"/>
                  </w:rPr>
                </w:rPrChange>
              </w:rPr>
              <w:t>Sbírka praktických příkladů z práva životního prostředí</w:t>
            </w:r>
            <w:r w:rsidRPr="00895C42">
              <w:rPr>
                <w:rPrChange w:id="7111" w:author="Matyas Adam" w:date="2018-11-16T22:45:00Z">
                  <w:rPr>
                    <w:sz w:val="22"/>
                    <w:szCs w:val="22"/>
                  </w:rPr>
                </w:rPrChange>
              </w:rPr>
              <w:t>. Praha: Wolters Kluwer ČR, 2013. 228 s. ISBN 978-80-7357-593-9.</w:t>
            </w:r>
          </w:p>
          <w:p w14:paraId="6F4CD69C" w14:textId="77777777" w:rsidR="00BD26BB" w:rsidRPr="00895C42" w:rsidRDefault="00BD26BB">
            <w:pPr>
              <w:shd w:val="clear" w:color="auto" w:fill="FFFFFF"/>
              <w:ind w:left="38"/>
              <w:rPr>
                <w:rPrChange w:id="7112" w:author="Matyas Adam" w:date="2018-11-16T22:45:00Z">
                  <w:rPr>
                    <w:sz w:val="22"/>
                    <w:szCs w:val="22"/>
                  </w:rPr>
                </w:rPrChange>
              </w:rPr>
              <w:pPrChange w:id="7113" w:author="PS" w:date="2018-11-25T15:32:00Z">
                <w:pPr>
                  <w:shd w:val="clear" w:color="auto" w:fill="FFFFFF"/>
                  <w:ind w:left="322" w:hanging="284"/>
                </w:pPr>
              </w:pPrChange>
            </w:pPr>
            <w:r w:rsidRPr="00895C42">
              <w:rPr>
                <w:rPrChange w:id="7114" w:author="Matyas Adam" w:date="2018-11-16T22:45:00Z">
                  <w:rPr>
                    <w:sz w:val="22"/>
                    <w:szCs w:val="22"/>
                  </w:rPr>
                </w:rPrChange>
              </w:rPr>
              <w:t xml:space="preserve">JANKŮ, M. </w:t>
            </w:r>
            <w:r w:rsidRPr="00895C42">
              <w:rPr>
                <w:i/>
                <w:rPrChange w:id="7115" w:author="Matyas Adam" w:date="2018-11-16T22:45:00Z">
                  <w:rPr>
                    <w:i/>
                    <w:sz w:val="22"/>
                    <w:szCs w:val="22"/>
                  </w:rPr>
                </w:rPrChange>
              </w:rPr>
              <w:t>Základy práva pro posluchače neprávnických fakult</w:t>
            </w:r>
            <w:r w:rsidRPr="00895C42">
              <w:rPr>
                <w:rPrChange w:id="7116" w:author="Matyas Adam" w:date="2018-11-16T22:45:00Z">
                  <w:rPr>
                    <w:sz w:val="22"/>
                    <w:szCs w:val="22"/>
                  </w:rPr>
                </w:rPrChange>
              </w:rPr>
              <w:t>. Praha: C.H.Beck, 2016. 576 s. ISBN: 978-80-7400-611-1.</w:t>
            </w:r>
          </w:p>
          <w:p w14:paraId="71D223AB" w14:textId="77777777" w:rsidR="00BD26BB" w:rsidRPr="00495DC8" w:rsidDel="00895C42" w:rsidRDefault="00BD26BB">
            <w:pPr>
              <w:pStyle w:val="literaturazavorky"/>
              <w:tabs>
                <w:tab w:val="left" w:pos="567"/>
              </w:tabs>
              <w:ind w:left="38" w:firstLine="0"/>
              <w:rPr>
                <w:del w:id="7117" w:author="Matyas Adam" w:date="2018-11-16T22:48:00Z"/>
                <w:rFonts w:ascii="Times New Roman" w:hAnsi="Times New Roman"/>
                <w:sz w:val="20"/>
                <w:szCs w:val="20"/>
              </w:rPr>
              <w:pPrChange w:id="7118" w:author="PS" w:date="2018-11-25T15:32:00Z">
                <w:pPr>
                  <w:pStyle w:val="literaturazavorky"/>
                  <w:tabs>
                    <w:tab w:val="left" w:pos="567"/>
                  </w:tabs>
                  <w:ind w:left="322" w:hanging="284"/>
                </w:pPr>
              </w:pPrChange>
            </w:pPr>
            <w:del w:id="7119" w:author="Matyas Adam" w:date="2018-11-16T22:48:00Z">
              <w:r w:rsidRPr="00D9052B" w:rsidDel="00895C42">
                <w:rPr>
                  <w:sz w:val="20"/>
                  <w:szCs w:val="20"/>
                </w:rPr>
                <w:delText>Ústava České republiky, úst. zák. č. 1/1993 Sb., v platném znění.</w:delText>
              </w:r>
            </w:del>
          </w:p>
          <w:p w14:paraId="25AF40D9" w14:textId="77777777" w:rsidR="00BD26BB" w:rsidRPr="00895C42" w:rsidDel="00895C42" w:rsidRDefault="00BD26BB">
            <w:pPr>
              <w:shd w:val="clear" w:color="auto" w:fill="FFFFFF"/>
              <w:ind w:left="38"/>
              <w:rPr>
                <w:del w:id="7120" w:author="Matyas Adam" w:date="2018-11-16T22:48:00Z"/>
                <w:rPrChange w:id="7121" w:author="Matyas Adam" w:date="2018-11-16T22:45:00Z">
                  <w:rPr>
                    <w:del w:id="7122" w:author="Matyas Adam" w:date="2018-11-16T22:48:00Z"/>
                    <w:sz w:val="22"/>
                    <w:szCs w:val="22"/>
                  </w:rPr>
                </w:rPrChange>
              </w:rPr>
              <w:pPrChange w:id="7123" w:author="PS" w:date="2018-11-25T15:32:00Z">
                <w:pPr>
                  <w:shd w:val="clear" w:color="auto" w:fill="FFFFFF"/>
                  <w:ind w:left="322" w:hanging="284"/>
                </w:pPr>
              </w:pPrChange>
            </w:pPr>
            <w:del w:id="7124" w:author="Matyas Adam" w:date="2018-11-16T22:48:00Z">
              <w:r w:rsidRPr="00895C42" w:rsidDel="00895C42">
                <w:rPr>
                  <w:rPrChange w:id="7125" w:author="Matyas Adam" w:date="2018-11-16T22:45:00Z">
                    <w:rPr>
                      <w:sz w:val="22"/>
                      <w:szCs w:val="22"/>
                    </w:rPr>
                  </w:rPrChange>
                </w:rPr>
                <w:delText xml:space="preserve">Ústavní zákon č. 2/1993 Sb., ve znění ústavního zákona č. 162/1998 Sb., Listina základních práv a svobod. </w:delText>
              </w:r>
            </w:del>
          </w:p>
          <w:p w14:paraId="4F5783B2" w14:textId="77777777" w:rsidR="00BD26BB" w:rsidRPr="00895C42" w:rsidRDefault="00BD26BB">
            <w:pPr>
              <w:shd w:val="clear" w:color="auto" w:fill="FFFFFF"/>
              <w:ind w:left="38"/>
              <w:rPr>
                <w:rPrChange w:id="7126" w:author="Matyas Adam" w:date="2018-11-16T22:45:00Z">
                  <w:rPr>
                    <w:sz w:val="22"/>
                    <w:szCs w:val="22"/>
                  </w:rPr>
                </w:rPrChange>
              </w:rPr>
              <w:pPrChange w:id="7127" w:author="PS" w:date="2018-11-25T15:32:00Z">
                <w:pPr>
                  <w:shd w:val="clear" w:color="auto" w:fill="FFFFFF"/>
                  <w:ind w:left="322" w:hanging="284"/>
                </w:pPr>
              </w:pPrChange>
            </w:pPr>
            <w:r w:rsidRPr="00895C42">
              <w:rPr>
                <w:rPrChange w:id="7128" w:author="Matyas Adam" w:date="2018-11-16T22:45:00Z">
                  <w:rPr>
                    <w:sz w:val="22"/>
                    <w:szCs w:val="22"/>
                  </w:rPr>
                </w:rPrChange>
              </w:rPr>
              <w:t>Zákon č. 40/2009 Sb., trestní zákoník, ve znění pozdějších předpisů.</w:t>
            </w:r>
          </w:p>
          <w:p w14:paraId="6B642CB6" w14:textId="77777777" w:rsidR="00BD26BB" w:rsidRPr="00895C42" w:rsidRDefault="00BD26BB" w:rsidP="00495DC8">
            <w:pPr>
              <w:shd w:val="clear" w:color="auto" w:fill="FFFFFF"/>
              <w:ind w:left="322" w:hanging="284"/>
              <w:rPr>
                <w:rPrChange w:id="7129" w:author="Matyas Adam" w:date="2018-11-16T22:45:00Z">
                  <w:rPr>
                    <w:sz w:val="22"/>
                    <w:szCs w:val="22"/>
                  </w:rPr>
                </w:rPrChange>
              </w:rPr>
            </w:pPr>
            <w:r w:rsidRPr="00895C42">
              <w:rPr>
                <w:rPrChange w:id="7130" w:author="Matyas Adam" w:date="2018-11-16T22:45:00Z">
                  <w:rPr>
                    <w:sz w:val="22"/>
                    <w:szCs w:val="22"/>
                  </w:rPr>
                </w:rPrChange>
              </w:rPr>
              <w:t>Zákon č. 418/2011 Sb., zákon o trestní odpovědnosti právnických osob a řízení proti nim, ve znění pozdějších předpisů.</w:t>
            </w:r>
          </w:p>
          <w:p w14:paraId="7D143547" w14:textId="77777777" w:rsidR="00BD26BB" w:rsidRPr="00895C42" w:rsidRDefault="00BD26BB" w:rsidP="00495DC8">
            <w:pPr>
              <w:shd w:val="clear" w:color="auto" w:fill="FFFFFF"/>
              <w:ind w:left="322" w:hanging="284"/>
              <w:rPr>
                <w:rPrChange w:id="7131" w:author="Matyas Adam" w:date="2018-11-16T22:45:00Z">
                  <w:rPr>
                    <w:sz w:val="22"/>
                    <w:szCs w:val="22"/>
                  </w:rPr>
                </w:rPrChange>
              </w:rPr>
            </w:pPr>
            <w:r w:rsidRPr="00895C42">
              <w:rPr>
                <w:rPrChange w:id="7132" w:author="Matyas Adam" w:date="2018-11-16T22:45:00Z">
                  <w:rPr>
                    <w:sz w:val="22"/>
                    <w:szCs w:val="22"/>
                  </w:rPr>
                </w:rPrChange>
              </w:rPr>
              <w:t xml:space="preserve">Zákon č. 17/1992 Sb., zákon o životním prostředí, ve znění pozdějších předpisů. </w:t>
            </w:r>
          </w:p>
          <w:p w14:paraId="0B4CEC0B" w14:textId="77777777" w:rsidR="00BD26BB" w:rsidRPr="00895C42" w:rsidRDefault="00BD26BB" w:rsidP="00495DC8">
            <w:pPr>
              <w:shd w:val="clear" w:color="auto" w:fill="FFFFFF"/>
              <w:ind w:left="322" w:hanging="284"/>
              <w:rPr>
                <w:rPrChange w:id="7133" w:author="Matyas Adam" w:date="2018-11-16T22:45:00Z">
                  <w:rPr>
                    <w:sz w:val="22"/>
                    <w:szCs w:val="22"/>
                  </w:rPr>
                </w:rPrChange>
              </w:rPr>
            </w:pPr>
            <w:r w:rsidRPr="00895C42">
              <w:rPr>
                <w:rPrChange w:id="7134" w:author="Matyas Adam" w:date="2018-11-16T22:45:00Z">
                  <w:rPr>
                    <w:sz w:val="22"/>
                    <w:szCs w:val="22"/>
                  </w:rPr>
                </w:rPrChange>
              </w:rPr>
              <w:t xml:space="preserve">Zákon č. 254/2001Sb., zákon o vodách a o změně některých zákonů (vodní zákon), ve znění pozdějších předpisů. </w:t>
            </w:r>
          </w:p>
          <w:p w14:paraId="2108103B" w14:textId="77777777" w:rsidR="00BD26BB" w:rsidRPr="002445F4" w:rsidRDefault="00BD26BB" w:rsidP="00495DC8">
            <w:pPr>
              <w:pStyle w:val="literaturazavorky"/>
              <w:tabs>
                <w:tab w:val="left" w:pos="567"/>
              </w:tabs>
              <w:ind w:left="322" w:hanging="284"/>
              <w:rPr>
                <w:sz w:val="24"/>
                <w:szCs w:val="24"/>
              </w:rPr>
            </w:pPr>
            <w:r w:rsidRPr="00895C42">
              <w:rPr>
                <w:rFonts w:ascii="Times New Roman" w:hAnsi="Times New Roman"/>
                <w:sz w:val="20"/>
                <w:szCs w:val="20"/>
                <w:rPrChange w:id="7135" w:author="Matyas Adam" w:date="2018-11-16T22:45:00Z">
                  <w:rPr>
                    <w:rFonts w:ascii="Times New Roman" w:hAnsi="Times New Roman"/>
                  </w:rPr>
                </w:rPrChange>
              </w:rPr>
              <w:t>ÚZ č.1061/2016 Sb., úplná znění zákonů z oblasti zemědělského práva.</w:t>
            </w:r>
            <w:r w:rsidRPr="00AC15CC">
              <w:rPr>
                <w:rFonts w:ascii="Times New Roman" w:hAnsi="Times New Roman"/>
              </w:rPr>
              <w:t xml:space="preserve"> </w:t>
            </w:r>
          </w:p>
        </w:tc>
      </w:tr>
      <w:tr w:rsidR="00BD26BB" w14:paraId="43F940C5"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80DC987" w14:textId="77777777" w:rsidR="00BD26BB" w:rsidRDefault="00BD26BB" w:rsidP="00495DC8">
            <w:pPr>
              <w:jc w:val="center"/>
              <w:rPr>
                <w:b/>
              </w:rPr>
            </w:pPr>
            <w:r>
              <w:rPr>
                <w:b/>
              </w:rPr>
              <w:t>Informace ke kombinované nebo distanční formě</w:t>
            </w:r>
          </w:p>
        </w:tc>
      </w:tr>
      <w:tr w:rsidR="00BD26BB" w14:paraId="2C099F1F" w14:textId="77777777" w:rsidTr="00495DC8">
        <w:tc>
          <w:tcPr>
            <w:tcW w:w="4787" w:type="dxa"/>
            <w:gridSpan w:val="3"/>
            <w:tcBorders>
              <w:top w:val="single" w:sz="2" w:space="0" w:color="auto"/>
            </w:tcBorders>
            <w:shd w:val="clear" w:color="auto" w:fill="F7CAAC"/>
          </w:tcPr>
          <w:p w14:paraId="4C36A1CD" w14:textId="77777777" w:rsidR="00BD26BB" w:rsidRDefault="00BD26BB" w:rsidP="00495DC8">
            <w:pPr>
              <w:jc w:val="both"/>
            </w:pPr>
            <w:r>
              <w:rPr>
                <w:b/>
              </w:rPr>
              <w:t>Rozsah konzultací (soustředění)</w:t>
            </w:r>
          </w:p>
        </w:tc>
        <w:tc>
          <w:tcPr>
            <w:tcW w:w="889" w:type="dxa"/>
            <w:tcBorders>
              <w:top w:val="single" w:sz="2" w:space="0" w:color="auto"/>
            </w:tcBorders>
          </w:tcPr>
          <w:p w14:paraId="66EA2650" w14:textId="77777777" w:rsidR="00BD26BB" w:rsidRDefault="00BD26BB" w:rsidP="00495DC8">
            <w:pPr>
              <w:jc w:val="both"/>
            </w:pPr>
          </w:p>
        </w:tc>
        <w:tc>
          <w:tcPr>
            <w:tcW w:w="4179" w:type="dxa"/>
            <w:gridSpan w:val="4"/>
            <w:tcBorders>
              <w:top w:val="single" w:sz="2" w:space="0" w:color="auto"/>
            </w:tcBorders>
            <w:shd w:val="clear" w:color="auto" w:fill="F7CAAC"/>
          </w:tcPr>
          <w:p w14:paraId="3FCCBA08" w14:textId="77777777" w:rsidR="00BD26BB" w:rsidRDefault="00BD26BB" w:rsidP="00495DC8">
            <w:pPr>
              <w:jc w:val="both"/>
              <w:rPr>
                <w:b/>
              </w:rPr>
            </w:pPr>
            <w:r>
              <w:rPr>
                <w:b/>
              </w:rPr>
              <w:t xml:space="preserve">hodin </w:t>
            </w:r>
          </w:p>
        </w:tc>
      </w:tr>
      <w:tr w:rsidR="00BD26BB" w14:paraId="5676454A" w14:textId="77777777" w:rsidTr="00495DC8">
        <w:tc>
          <w:tcPr>
            <w:tcW w:w="9855" w:type="dxa"/>
            <w:gridSpan w:val="8"/>
            <w:shd w:val="clear" w:color="auto" w:fill="F7CAAC"/>
          </w:tcPr>
          <w:p w14:paraId="082A366A" w14:textId="77777777" w:rsidR="00BD26BB" w:rsidRDefault="00BD26BB" w:rsidP="00495DC8">
            <w:pPr>
              <w:jc w:val="both"/>
              <w:rPr>
                <w:b/>
              </w:rPr>
            </w:pPr>
            <w:r>
              <w:rPr>
                <w:b/>
              </w:rPr>
              <w:t>Informace o způsobu kontaktu s vyučujícím</w:t>
            </w:r>
          </w:p>
        </w:tc>
      </w:tr>
      <w:tr w:rsidR="00BD26BB" w14:paraId="3391F67A" w14:textId="77777777" w:rsidTr="00495DC8">
        <w:trPr>
          <w:trHeight w:val="330"/>
        </w:trPr>
        <w:tc>
          <w:tcPr>
            <w:tcW w:w="9855" w:type="dxa"/>
            <w:gridSpan w:val="8"/>
          </w:tcPr>
          <w:p w14:paraId="124D1E59" w14:textId="77777777" w:rsidR="00BD26BB" w:rsidRDefault="00BD26BB" w:rsidP="00495DC8">
            <w:pPr>
              <w:jc w:val="both"/>
            </w:pPr>
          </w:p>
        </w:tc>
      </w:tr>
    </w:tbl>
    <w:p w14:paraId="01A97E5D" w14:textId="77777777" w:rsidR="00BD26BB" w:rsidRDefault="00BD26BB">
      <w:pPr>
        <w:spacing w:after="160" w:line="259" w:lineRule="auto"/>
      </w:pPr>
    </w:p>
    <w:p w14:paraId="205DBFD7" w14:textId="77777777" w:rsidR="00727397" w:rsidRDefault="00727397">
      <w:pPr>
        <w:spacing w:after="160" w:line="259" w:lineRule="auto"/>
        <w:rPr>
          <w:ins w:id="7136" w:author="PS" w:date="2018-11-25T14:42:00Z"/>
        </w:rPr>
      </w:pPr>
    </w:p>
    <w:p w14:paraId="47956582" w14:textId="77777777" w:rsidR="00727397" w:rsidRDefault="00727397">
      <w:pPr>
        <w:spacing w:after="160" w:line="259" w:lineRule="auto"/>
        <w:rPr>
          <w:ins w:id="7137" w:author="PS" w:date="2018-11-25T14:42:00Z"/>
        </w:rPr>
      </w:pPr>
    </w:p>
    <w:p w14:paraId="4964143A" w14:textId="77777777" w:rsidR="00727397" w:rsidRDefault="00727397">
      <w:pPr>
        <w:spacing w:after="160" w:line="259" w:lineRule="auto"/>
        <w:rPr>
          <w:ins w:id="7138" w:author="PS" w:date="2018-11-25T14:42:00Z"/>
        </w:rPr>
      </w:pPr>
    </w:p>
    <w:p w14:paraId="1F68D368" w14:textId="77777777" w:rsidR="00727397" w:rsidRDefault="00727397">
      <w:pPr>
        <w:spacing w:after="160" w:line="259" w:lineRule="auto"/>
        <w:rPr>
          <w:ins w:id="7139" w:author="PS" w:date="2018-11-25T14:42:00Z"/>
        </w:rPr>
      </w:pPr>
    </w:p>
    <w:p w14:paraId="13830A8F" w14:textId="77777777" w:rsidR="00727397" w:rsidRDefault="00727397">
      <w:pPr>
        <w:spacing w:after="160" w:line="259" w:lineRule="auto"/>
        <w:rPr>
          <w:ins w:id="7140" w:author="PS" w:date="2018-11-25T14:42:00Z"/>
        </w:rPr>
      </w:pPr>
    </w:p>
    <w:p w14:paraId="2538D842" w14:textId="77777777" w:rsidR="00727397" w:rsidRDefault="00727397">
      <w:pPr>
        <w:spacing w:after="160" w:line="259" w:lineRule="auto"/>
        <w:rPr>
          <w:ins w:id="7141" w:author="PS" w:date="2018-11-25T14:42:00Z"/>
        </w:rPr>
      </w:pPr>
    </w:p>
    <w:p w14:paraId="10CD1A52" w14:textId="77777777" w:rsidR="00727397" w:rsidRDefault="00727397">
      <w:pPr>
        <w:spacing w:after="160" w:line="259" w:lineRule="auto"/>
        <w:rPr>
          <w:ins w:id="7142" w:author="PS" w:date="2018-11-25T14:42:00Z"/>
        </w:rPr>
      </w:pPr>
    </w:p>
    <w:p w14:paraId="27777410" w14:textId="77777777" w:rsidR="00727397" w:rsidRDefault="00727397">
      <w:pPr>
        <w:spacing w:after="160" w:line="259" w:lineRule="auto"/>
        <w:rPr>
          <w:ins w:id="7143" w:author="PS" w:date="2018-11-25T14:42:00Z"/>
        </w:rPr>
      </w:pPr>
    </w:p>
    <w:p w14:paraId="2CAC4D1A" w14:textId="77777777" w:rsidR="00727397" w:rsidRDefault="00727397">
      <w:pPr>
        <w:spacing w:after="160" w:line="259" w:lineRule="auto"/>
        <w:rPr>
          <w:ins w:id="7144" w:author="PS" w:date="2018-11-25T14:42:00Z"/>
        </w:rPr>
      </w:pPr>
    </w:p>
    <w:p w14:paraId="69169644" w14:textId="77777777" w:rsidR="00727397" w:rsidRDefault="00727397">
      <w:pPr>
        <w:spacing w:after="160" w:line="259" w:lineRule="auto"/>
        <w:rPr>
          <w:ins w:id="7145" w:author="PS" w:date="2018-11-25T14:42:00Z"/>
        </w:rPr>
      </w:pPr>
    </w:p>
    <w:p w14:paraId="228F94E8" w14:textId="77777777" w:rsidR="00727397" w:rsidRDefault="00727397">
      <w:pPr>
        <w:spacing w:after="160" w:line="259" w:lineRule="auto"/>
        <w:rPr>
          <w:ins w:id="7146" w:author="PS" w:date="2018-11-25T14:42:00Z"/>
        </w:rPr>
      </w:pPr>
    </w:p>
    <w:p w14:paraId="795058D3" w14:textId="77777777" w:rsidR="00727397" w:rsidRDefault="00727397">
      <w:pPr>
        <w:spacing w:after="160" w:line="259" w:lineRule="auto"/>
        <w:rPr>
          <w:ins w:id="7147" w:author="PS" w:date="2018-11-25T14:42:00Z"/>
        </w:rPr>
      </w:pPr>
    </w:p>
    <w:p w14:paraId="1A6CA0F9" w14:textId="77777777" w:rsidR="00727397" w:rsidRDefault="00727397">
      <w:pPr>
        <w:spacing w:after="160" w:line="259" w:lineRule="auto"/>
        <w:rPr>
          <w:ins w:id="7148" w:author="PS" w:date="2018-11-25T14:42:00Z"/>
        </w:rPr>
      </w:pPr>
    </w:p>
    <w:p w14:paraId="54682FEC" w14:textId="77777777" w:rsidR="00727397" w:rsidRDefault="00727397">
      <w:pPr>
        <w:spacing w:after="160" w:line="259" w:lineRule="auto"/>
        <w:rPr>
          <w:ins w:id="7149" w:author="PS" w:date="2018-11-25T14:42:00Z"/>
        </w:rPr>
      </w:pPr>
    </w:p>
    <w:p w14:paraId="3C0344CE" w14:textId="77777777" w:rsidR="00727397" w:rsidRDefault="00727397">
      <w:pPr>
        <w:spacing w:after="160" w:line="259" w:lineRule="auto"/>
        <w:rPr>
          <w:ins w:id="7150" w:author="PS" w:date="2018-11-25T14:42:00Z"/>
        </w:rPr>
      </w:pPr>
    </w:p>
    <w:p w14:paraId="64736508" w14:textId="77777777" w:rsidR="00727397" w:rsidRDefault="00727397">
      <w:pPr>
        <w:spacing w:after="160" w:line="259" w:lineRule="auto"/>
        <w:rPr>
          <w:ins w:id="7151" w:author="PS" w:date="2018-11-25T14:42:00Z"/>
        </w:rPr>
      </w:pPr>
    </w:p>
    <w:p w14:paraId="39F7C7B6" w14:textId="77777777" w:rsidR="00727397" w:rsidRDefault="00727397">
      <w:pPr>
        <w:spacing w:after="160" w:line="259" w:lineRule="auto"/>
        <w:rPr>
          <w:ins w:id="7152" w:author="PS" w:date="2018-11-25T14:42:00Z"/>
        </w:rPr>
      </w:pPr>
    </w:p>
    <w:p w14:paraId="71B568DB" w14:textId="77777777" w:rsidR="00727397" w:rsidRDefault="00727397">
      <w:pPr>
        <w:spacing w:after="160" w:line="259" w:lineRule="auto"/>
        <w:rPr>
          <w:ins w:id="7153" w:author="PS" w:date="2018-11-25T14:42:00Z"/>
        </w:rPr>
      </w:pPr>
    </w:p>
    <w:p w14:paraId="57848E4C" w14:textId="77777777" w:rsidR="00727397" w:rsidRDefault="00727397">
      <w:pPr>
        <w:spacing w:after="160" w:line="259" w:lineRule="auto"/>
        <w:rPr>
          <w:ins w:id="7154" w:author="PS" w:date="2018-11-25T14:42:00Z"/>
        </w:rPr>
      </w:pPr>
    </w:p>
    <w:p w14:paraId="1353D374" w14:textId="77777777" w:rsidR="00727397" w:rsidRDefault="00727397">
      <w:pPr>
        <w:spacing w:after="160" w:line="259" w:lineRule="auto"/>
        <w:rPr>
          <w:ins w:id="7155" w:author="PS" w:date="2018-11-25T14:42:00Z"/>
        </w:rPr>
      </w:pPr>
    </w:p>
    <w:p w14:paraId="11E3B474" w14:textId="77777777" w:rsidR="00727397" w:rsidRDefault="00727397">
      <w:pPr>
        <w:spacing w:after="160" w:line="259" w:lineRule="auto"/>
        <w:rPr>
          <w:ins w:id="7156" w:author="PS" w:date="2018-11-25T14:42:00Z"/>
        </w:rPr>
      </w:pPr>
    </w:p>
    <w:p w14:paraId="678E792A" w14:textId="77777777" w:rsidR="00727397" w:rsidRDefault="00727397">
      <w:pPr>
        <w:spacing w:after="160" w:line="259" w:lineRule="auto"/>
        <w:rPr>
          <w:ins w:id="7157" w:author="PS" w:date="2018-11-25T14:42:00Z"/>
        </w:rPr>
      </w:pPr>
    </w:p>
    <w:p w14:paraId="5FCB34D8" w14:textId="77777777" w:rsidR="00727397" w:rsidRDefault="00727397">
      <w:pPr>
        <w:spacing w:after="160" w:line="259" w:lineRule="auto"/>
        <w:rPr>
          <w:ins w:id="7158" w:author="PS" w:date="2018-11-25T14:42:00Z"/>
        </w:rPr>
      </w:pPr>
    </w:p>
    <w:p w14:paraId="11B73496" w14:textId="77777777" w:rsidR="00727397" w:rsidRDefault="00727397">
      <w:pPr>
        <w:spacing w:after="160" w:line="259" w:lineRule="auto"/>
        <w:rPr>
          <w:ins w:id="7159" w:author="PS" w:date="2018-11-25T14:42:00Z"/>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27397" w14:paraId="729102D6" w14:textId="77777777" w:rsidTr="00566CF7">
        <w:trPr>
          <w:ins w:id="7160" w:author="PS" w:date="2018-11-25T14:42:00Z"/>
        </w:trPr>
        <w:tc>
          <w:tcPr>
            <w:tcW w:w="9855" w:type="dxa"/>
            <w:gridSpan w:val="8"/>
            <w:tcBorders>
              <w:top w:val="single" w:sz="4" w:space="0" w:color="auto"/>
              <w:left w:val="single" w:sz="4" w:space="0" w:color="auto"/>
              <w:bottom w:val="double" w:sz="4" w:space="0" w:color="auto"/>
              <w:right w:val="single" w:sz="4" w:space="0" w:color="auto"/>
            </w:tcBorders>
            <w:shd w:val="clear" w:color="auto" w:fill="BDD6EE"/>
            <w:hideMark/>
          </w:tcPr>
          <w:p w14:paraId="298F1E7A" w14:textId="77777777" w:rsidR="00727397" w:rsidRDefault="00727397" w:rsidP="00566CF7">
            <w:pPr>
              <w:jc w:val="both"/>
              <w:rPr>
                <w:ins w:id="7161" w:author="PS" w:date="2018-11-25T14:42:00Z"/>
                <w:b/>
                <w:sz w:val="28"/>
              </w:rPr>
            </w:pPr>
            <w:ins w:id="7162" w:author="PS" w:date="2018-11-25T14:42:00Z">
              <w:r>
                <w:br w:type="page"/>
              </w:r>
              <w:r>
                <w:rPr>
                  <w:b/>
                  <w:sz w:val="28"/>
                </w:rPr>
                <w:t>B-III – Charakteristika studijního předmětu</w:t>
              </w:r>
            </w:ins>
          </w:p>
        </w:tc>
      </w:tr>
      <w:tr w:rsidR="00727397" w14:paraId="1D060DE1" w14:textId="77777777" w:rsidTr="00566CF7">
        <w:trPr>
          <w:ins w:id="7163" w:author="PS" w:date="2018-11-25T14:42:00Z"/>
        </w:trPr>
        <w:tc>
          <w:tcPr>
            <w:tcW w:w="3086" w:type="dxa"/>
            <w:tcBorders>
              <w:top w:val="double" w:sz="4" w:space="0" w:color="auto"/>
              <w:left w:val="single" w:sz="4" w:space="0" w:color="auto"/>
              <w:bottom w:val="single" w:sz="4" w:space="0" w:color="auto"/>
              <w:right w:val="single" w:sz="4" w:space="0" w:color="auto"/>
            </w:tcBorders>
            <w:shd w:val="clear" w:color="auto" w:fill="F7CAAC"/>
            <w:hideMark/>
          </w:tcPr>
          <w:p w14:paraId="4026C7C0" w14:textId="77777777" w:rsidR="00727397" w:rsidRDefault="00727397" w:rsidP="00566CF7">
            <w:pPr>
              <w:jc w:val="both"/>
              <w:rPr>
                <w:ins w:id="7164" w:author="PS" w:date="2018-11-25T14:42:00Z"/>
                <w:b/>
              </w:rPr>
            </w:pPr>
            <w:ins w:id="7165" w:author="PS" w:date="2018-11-25T14:42:00Z">
              <w:r>
                <w:rPr>
                  <w:b/>
                </w:rPr>
                <w:t>Název studijního předmětu</w:t>
              </w:r>
            </w:ins>
          </w:p>
        </w:tc>
        <w:tc>
          <w:tcPr>
            <w:tcW w:w="6769" w:type="dxa"/>
            <w:gridSpan w:val="7"/>
            <w:tcBorders>
              <w:top w:val="double" w:sz="4" w:space="0" w:color="auto"/>
              <w:left w:val="single" w:sz="4" w:space="0" w:color="auto"/>
              <w:bottom w:val="single" w:sz="4" w:space="0" w:color="auto"/>
              <w:right w:val="single" w:sz="4" w:space="0" w:color="auto"/>
            </w:tcBorders>
          </w:tcPr>
          <w:p w14:paraId="2AC9DBE8" w14:textId="77777777" w:rsidR="00727397" w:rsidRDefault="00727397" w:rsidP="00566CF7">
            <w:pPr>
              <w:jc w:val="both"/>
              <w:rPr>
                <w:ins w:id="7166" w:author="PS" w:date="2018-11-25T14:42:00Z"/>
                <w:b/>
              </w:rPr>
            </w:pPr>
            <w:ins w:id="7167" w:author="PS" w:date="2018-11-25T14:42:00Z">
              <w:r>
                <w:rPr>
                  <w:b/>
                </w:rPr>
                <w:t>Základy lineární algebry a optimalizace</w:t>
              </w:r>
            </w:ins>
          </w:p>
        </w:tc>
      </w:tr>
      <w:tr w:rsidR="00727397" w14:paraId="60B582DE" w14:textId="77777777" w:rsidTr="00566CF7">
        <w:trPr>
          <w:ins w:id="7168" w:author="PS" w:date="2018-11-25T14:42: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0C4F25DE" w14:textId="77777777" w:rsidR="00727397" w:rsidRDefault="00727397" w:rsidP="00566CF7">
            <w:pPr>
              <w:jc w:val="both"/>
              <w:rPr>
                <w:ins w:id="7169" w:author="PS" w:date="2018-11-25T14:42:00Z"/>
                <w:b/>
              </w:rPr>
            </w:pPr>
            <w:ins w:id="7170" w:author="PS" w:date="2018-11-25T14:42:00Z">
              <w:r>
                <w:rPr>
                  <w:b/>
                </w:rPr>
                <w:t>Typ předmětu</w:t>
              </w:r>
            </w:ins>
          </w:p>
        </w:tc>
        <w:tc>
          <w:tcPr>
            <w:tcW w:w="3406" w:type="dxa"/>
            <w:gridSpan w:val="4"/>
            <w:tcBorders>
              <w:top w:val="single" w:sz="4" w:space="0" w:color="auto"/>
              <w:left w:val="single" w:sz="4" w:space="0" w:color="auto"/>
              <w:bottom w:val="single" w:sz="4" w:space="0" w:color="auto"/>
              <w:right w:val="single" w:sz="4" w:space="0" w:color="auto"/>
            </w:tcBorders>
            <w:hideMark/>
          </w:tcPr>
          <w:p w14:paraId="536C60CE" w14:textId="13285F04" w:rsidR="00727397" w:rsidRDefault="00727397" w:rsidP="00566CF7">
            <w:pPr>
              <w:pStyle w:val="FormtovanvHTML"/>
              <w:shd w:val="clear" w:color="auto" w:fill="FFFFFF"/>
              <w:rPr>
                <w:ins w:id="7171" w:author="PS" w:date="2018-11-25T14:42:00Z"/>
                <w:rFonts w:ascii="Times New Roman" w:hAnsi="Times New Roman"/>
                <w:color w:val="000000"/>
              </w:rPr>
            </w:pPr>
            <w:ins w:id="7172" w:author="PS" w:date="2018-11-25T14:43:00Z">
              <w:r>
                <w:rPr>
                  <w:rFonts w:ascii="Times New Roman" w:hAnsi="Times New Roman"/>
                </w:rPr>
                <w:t>povinně volitelný</w:t>
              </w:r>
            </w:ins>
          </w:p>
        </w:tc>
        <w:tc>
          <w:tcPr>
            <w:tcW w:w="269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7FCAB0A6" w14:textId="77777777" w:rsidR="00727397" w:rsidRDefault="00727397" w:rsidP="00566CF7">
            <w:pPr>
              <w:jc w:val="both"/>
              <w:rPr>
                <w:ins w:id="7173" w:author="PS" w:date="2018-11-25T14:42:00Z"/>
              </w:rPr>
            </w:pPr>
            <w:ins w:id="7174" w:author="PS" w:date="2018-11-25T14:42:00Z">
              <w:r>
                <w:rPr>
                  <w:b/>
                </w:rPr>
                <w:t>doporučený ročník / semestr</w:t>
              </w:r>
            </w:ins>
          </w:p>
        </w:tc>
        <w:tc>
          <w:tcPr>
            <w:tcW w:w="668" w:type="dxa"/>
            <w:tcBorders>
              <w:top w:val="single" w:sz="4" w:space="0" w:color="auto"/>
              <w:left w:val="single" w:sz="4" w:space="0" w:color="auto"/>
              <w:bottom w:val="single" w:sz="4" w:space="0" w:color="auto"/>
              <w:right w:val="single" w:sz="4" w:space="0" w:color="auto"/>
            </w:tcBorders>
            <w:hideMark/>
          </w:tcPr>
          <w:p w14:paraId="1DE7CD23" w14:textId="77777777" w:rsidR="00727397" w:rsidRDefault="00727397" w:rsidP="00566CF7">
            <w:pPr>
              <w:jc w:val="both"/>
              <w:rPr>
                <w:ins w:id="7175" w:author="PS" w:date="2018-11-25T14:42:00Z"/>
              </w:rPr>
            </w:pPr>
            <w:ins w:id="7176" w:author="PS" w:date="2018-11-25T14:42:00Z">
              <w:r>
                <w:t>1/LS</w:t>
              </w:r>
            </w:ins>
          </w:p>
        </w:tc>
      </w:tr>
      <w:tr w:rsidR="00727397" w14:paraId="5DBF8B20" w14:textId="77777777" w:rsidTr="00566CF7">
        <w:trPr>
          <w:ins w:id="7177" w:author="PS" w:date="2018-11-25T14:42: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2E6A5F9B" w14:textId="77777777" w:rsidR="00727397" w:rsidRDefault="00727397" w:rsidP="00566CF7">
            <w:pPr>
              <w:jc w:val="both"/>
              <w:rPr>
                <w:ins w:id="7178" w:author="PS" w:date="2018-11-25T14:42:00Z"/>
                <w:b/>
              </w:rPr>
            </w:pPr>
            <w:ins w:id="7179" w:author="PS" w:date="2018-11-25T14:42:00Z">
              <w:r>
                <w:rPr>
                  <w:b/>
                </w:rPr>
                <w:t>Rozsah studijního předmětu</w:t>
              </w:r>
            </w:ins>
          </w:p>
        </w:tc>
        <w:tc>
          <w:tcPr>
            <w:tcW w:w="1701" w:type="dxa"/>
            <w:gridSpan w:val="2"/>
            <w:tcBorders>
              <w:top w:val="single" w:sz="4" w:space="0" w:color="auto"/>
              <w:left w:val="single" w:sz="4" w:space="0" w:color="auto"/>
              <w:bottom w:val="single" w:sz="4" w:space="0" w:color="auto"/>
              <w:right w:val="single" w:sz="4" w:space="0" w:color="auto"/>
            </w:tcBorders>
            <w:hideMark/>
          </w:tcPr>
          <w:p w14:paraId="41E298CC" w14:textId="77777777" w:rsidR="00727397" w:rsidRDefault="00727397" w:rsidP="00566CF7">
            <w:pPr>
              <w:jc w:val="both"/>
              <w:rPr>
                <w:ins w:id="7180" w:author="PS" w:date="2018-11-25T14:42:00Z"/>
              </w:rPr>
            </w:pPr>
            <w:ins w:id="7181" w:author="PS" w:date="2018-11-25T14:42:00Z">
              <w:r>
                <w:t>28p – 28c</w:t>
              </w:r>
            </w:ins>
          </w:p>
        </w:tc>
        <w:tc>
          <w:tcPr>
            <w:tcW w:w="889" w:type="dxa"/>
            <w:tcBorders>
              <w:top w:val="single" w:sz="4" w:space="0" w:color="auto"/>
              <w:left w:val="single" w:sz="4" w:space="0" w:color="auto"/>
              <w:bottom w:val="single" w:sz="4" w:space="0" w:color="auto"/>
              <w:right w:val="single" w:sz="4" w:space="0" w:color="auto"/>
            </w:tcBorders>
            <w:shd w:val="clear" w:color="auto" w:fill="F7CAAC"/>
            <w:hideMark/>
          </w:tcPr>
          <w:p w14:paraId="2D0C9BA2" w14:textId="77777777" w:rsidR="00727397" w:rsidRDefault="00727397" w:rsidP="00566CF7">
            <w:pPr>
              <w:jc w:val="both"/>
              <w:rPr>
                <w:ins w:id="7182" w:author="PS" w:date="2018-11-25T14:42:00Z"/>
                <w:b/>
              </w:rPr>
            </w:pPr>
            <w:ins w:id="7183" w:author="PS" w:date="2018-11-25T14:42:00Z">
              <w:r>
                <w:rPr>
                  <w:b/>
                </w:rPr>
                <w:t xml:space="preserve">hod. </w:t>
              </w:r>
            </w:ins>
          </w:p>
        </w:tc>
        <w:tc>
          <w:tcPr>
            <w:tcW w:w="816" w:type="dxa"/>
            <w:tcBorders>
              <w:top w:val="single" w:sz="4" w:space="0" w:color="auto"/>
              <w:left w:val="single" w:sz="4" w:space="0" w:color="auto"/>
              <w:bottom w:val="single" w:sz="4" w:space="0" w:color="auto"/>
              <w:right w:val="single" w:sz="4" w:space="0" w:color="auto"/>
            </w:tcBorders>
            <w:hideMark/>
          </w:tcPr>
          <w:p w14:paraId="57BB614E" w14:textId="77777777" w:rsidR="00727397" w:rsidRDefault="00727397" w:rsidP="00566CF7">
            <w:pPr>
              <w:jc w:val="both"/>
              <w:rPr>
                <w:ins w:id="7184" w:author="PS" w:date="2018-11-25T14:42:00Z"/>
              </w:rPr>
            </w:pPr>
            <w:ins w:id="7185" w:author="PS" w:date="2018-11-25T14:42:00Z">
              <w:r>
                <w:t>56</w:t>
              </w:r>
            </w:ins>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4A90C3CE" w14:textId="77777777" w:rsidR="00727397" w:rsidRDefault="00727397" w:rsidP="00566CF7">
            <w:pPr>
              <w:jc w:val="both"/>
              <w:rPr>
                <w:ins w:id="7186" w:author="PS" w:date="2018-11-25T14:42:00Z"/>
                <w:b/>
              </w:rPr>
            </w:pPr>
            <w:ins w:id="7187" w:author="PS" w:date="2018-11-25T14:42:00Z">
              <w:r>
                <w:rPr>
                  <w:b/>
                </w:rPr>
                <w:t>kreditů</w:t>
              </w:r>
            </w:ins>
          </w:p>
        </w:tc>
        <w:tc>
          <w:tcPr>
            <w:tcW w:w="1207" w:type="dxa"/>
            <w:gridSpan w:val="2"/>
            <w:tcBorders>
              <w:top w:val="single" w:sz="4" w:space="0" w:color="auto"/>
              <w:left w:val="single" w:sz="4" w:space="0" w:color="auto"/>
              <w:bottom w:val="single" w:sz="4" w:space="0" w:color="auto"/>
              <w:right w:val="single" w:sz="4" w:space="0" w:color="auto"/>
            </w:tcBorders>
            <w:hideMark/>
          </w:tcPr>
          <w:p w14:paraId="2EB480D7" w14:textId="77777777" w:rsidR="00727397" w:rsidRDefault="00727397" w:rsidP="00566CF7">
            <w:pPr>
              <w:jc w:val="both"/>
              <w:rPr>
                <w:ins w:id="7188" w:author="PS" w:date="2018-11-25T14:42:00Z"/>
              </w:rPr>
            </w:pPr>
            <w:ins w:id="7189" w:author="PS" w:date="2018-11-25T14:42:00Z">
              <w:r>
                <w:t>5</w:t>
              </w:r>
            </w:ins>
          </w:p>
        </w:tc>
      </w:tr>
      <w:tr w:rsidR="00727397" w14:paraId="4B45A2E0" w14:textId="77777777" w:rsidTr="00566CF7">
        <w:trPr>
          <w:ins w:id="7190" w:author="PS" w:date="2018-11-25T14:42: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8492E5B" w14:textId="77777777" w:rsidR="00727397" w:rsidRDefault="00727397" w:rsidP="00566CF7">
            <w:pPr>
              <w:jc w:val="both"/>
              <w:rPr>
                <w:ins w:id="7191" w:author="PS" w:date="2018-11-25T14:42:00Z"/>
                <w:b/>
                <w:sz w:val="22"/>
              </w:rPr>
            </w:pPr>
            <w:ins w:id="7192" w:author="PS" w:date="2018-11-25T14:42:00Z">
              <w:r>
                <w:rPr>
                  <w:b/>
                </w:rPr>
                <w:t>Prerekvizity, korekvizity, ekvivalence</w:t>
              </w:r>
            </w:ins>
          </w:p>
        </w:tc>
        <w:tc>
          <w:tcPr>
            <w:tcW w:w="6769" w:type="dxa"/>
            <w:gridSpan w:val="7"/>
            <w:tcBorders>
              <w:top w:val="single" w:sz="4" w:space="0" w:color="auto"/>
              <w:left w:val="single" w:sz="4" w:space="0" w:color="auto"/>
              <w:bottom w:val="single" w:sz="4" w:space="0" w:color="auto"/>
              <w:right w:val="single" w:sz="4" w:space="0" w:color="auto"/>
            </w:tcBorders>
          </w:tcPr>
          <w:p w14:paraId="4A8429D5" w14:textId="77777777" w:rsidR="00727397" w:rsidRDefault="00727397" w:rsidP="00566CF7">
            <w:pPr>
              <w:jc w:val="both"/>
              <w:rPr>
                <w:ins w:id="7193" w:author="PS" w:date="2018-11-25T14:42:00Z"/>
              </w:rPr>
            </w:pPr>
          </w:p>
        </w:tc>
      </w:tr>
      <w:tr w:rsidR="00727397" w14:paraId="11149895" w14:textId="77777777" w:rsidTr="00566CF7">
        <w:trPr>
          <w:ins w:id="7194" w:author="PS" w:date="2018-11-25T14:42: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498644B0" w14:textId="77777777" w:rsidR="00727397" w:rsidRDefault="00727397" w:rsidP="00566CF7">
            <w:pPr>
              <w:jc w:val="both"/>
              <w:rPr>
                <w:ins w:id="7195" w:author="PS" w:date="2018-11-25T14:42:00Z"/>
                <w:b/>
              </w:rPr>
            </w:pPr>
            <w:ins w:id="7196" w:author="PS" w:date="2018-11-25T14:42:00Z">
              <w:r>
                <w:rPr>
                  <w:b/>
                </w:rPr>
                <w:t>Způsob ověření studijních výsledků</w:t>
              </w:r>
            </w:ins>
          </w:p>
        </w:tc>
        <w:tc>
          <w:tcPr>
            <w:tcW w:w="3406" w:type="dxa"/>
            <w:gridSpan w:val="4"/>
            <w:tcBorders>
              <w:top w:val="single" w:sz="4" w:space="0" w:color="auto"/>
              <w:left w:val="single" w:sz="4" w:space="0" w:color="auto"/>
              <w:bottom w:val="single" w:sz="4" w:space="0" w:color="auto"/>
              <w:right w:val="single" w:sz="4" w:space="0" w:color="auto"/>
            </w:tcBorders>
            <w:hideMark/>
          </w:tcPr>
          <w:p w14:paraId="3F06018F" w14:textId="77777777" w:rsidR="00727397" w:rsidRDefault="00727397" w:rsidP="00566CF7">
            <w:pPr>
              <w:jc w:val="both"/>
              <w:rPr>
                <w:ins w:id="7197" w:author="PS" w:date="2018-11-25T14:42:00Z"/>
              </w:rPr>
            </w:pPr>
            <w:ins w:id="7198" w:author="PS" w:date="2018-11-25T14:42:00Z">
              <w:r>
                <w:rPr>
                  <w:rFonts w:eastAsia="SimSun"/>
                  <w:lang w:eastAsia="zh-CN" w:bidi="hi-IN"/>
                </w:rPr>
                <w:t>zápo</w:t>
              </w:r>
              <w:r>
                <w:rPr>
                  <w:rFonts w:eastAsia="SimSun" w:cs="TimesNewRoman"/>
                  <w:lang w:eastAsia="zh-CN" w:bidi="hi-IN"/>
                </w:rPr>
                <w:t>č</w:t>
              </w:r>
              <w:r>
                <w:rPr>
                  <w:rFonts w:eastAsia="SimSun"/>
                  <w:lang w:eastAsia="zh-CN" w:bidi="hi-IN"/>
                </w:rPr>
                <w:t>et, zkouška</w:t>
              </w:r>
            </w:ins>
          </w:p>
        </w:tc>
        <w:tc>
          <w:tcPr>
            <w:tcW w:w="2156" w:type="dxa"/>
            <w:tcBorders>
              <w:top w:val="single" w:sz="4" w:space="0" w:color="auto"/>
              <w:left w:val="single" w:sz="4" w:space="0" w:color="auto"/>
              <w:bottom w:val="single" w:sz="4" w:space="0" w:color="auto"/>
              <w:right w:val="single" w:sz="4" w:space="0" w:color="auto"/>
            </w:tcBorders>
            <w:shd w:val="clear" w:color="auto" w:fill="F7CAAC"/>
            <w:hideMark/>
          </w:tcPr>
          <w:p w14:paraId="64769AD2" w14:textId="77777777" w:rsidR="00727397" w:rsidRDefault="00727397" w:rsidP="00566CF7">
            <w:pPr>
              <w:jc w:val="both"/>
              <w:rPr>
                <w:ins w:id="7199" w:author="PS" w:date="2018-11-25T14:42:00Z"/>
                <w:b/>
              </w:rPr>
            </w:pPr>
            <w:ins w:id="7200" w:author="PS" w:date="2018-11-25T14:42:00Z">
              <w:r>
                <w:rPr>
                  <w:b/>
                </w:rPr>
                <w:t>Forma výuky</w:t>
              </w:r>
            </w:ins>
          </w:p>
        </w:tc>
        <w:tc>
          <w:tcPr>
            <w:tcW w:w="1207" w:type="dxa"/>
            <w:gridSpan w:val="2"/>
            <w:tcBorders>
              <w:top w:val="single" w:sz="4" w:space="0" w:color="auto"/>
              <w:left w:val="single" w:sz="4" w:space="0" w:color="auto"/>
              <w:bottom w:val="single" w:sz="4" w:space="0" w:color="auto"/>
              <w:right w:val="single" w:sz="4" w:space="0" w:color="auto"/>
            </w:tcBorders>
            <w:hideMark/>
          </w:tcPr>
          <w:p w14:paraId="351E5C42" w14:textId="77777777" w:rsidR="00727397" w:rsidRDefault="00727397" w:rsidP="00566CF7">
            <w:pPr>
              <w:jc w:val="both"/>
              <w:rPr>
                <w:ins w:id="7201" w:author="PS" w:date="2018-11-25T14:42:00Z"/>
              </w:rPr>
            </w:pPr>
            <w:ins w:id="7202" w:author="PS" w:date="2018-11-25T14:42:00Z">
              <w:r>
                <w:t xml:space="preserve">přednáška, </w:t>
              </w:r>
            </w:ins>
          </w:p>
          <w:p w14:paraId="68C60E04" w14:textId="77777777" w:rsidR="00727397" w:rsidRDefault="00727397" w:rsidP="00566CF7">
            <w:pPr>
              <w:jc w:val="both"/>
              <w:rPr>
                <w:ins w:id="7203" w:author="PS" w:date="2018-11-25T14:42:00Z"/>
              </w:rPr>
            </w:pPr>
            <w:ins w:id="7204" w:author="PS" w:date="2018-11-25T14:42:00Z">
              <w:r>
                <w:t>cvičení</w:t>
              </w:r>
            </w:ins>
          </w:p>
        </w:tc>
      </w:tr>
      <w:tr w:rsidR="00727397" w14:paraId="04776B6F" w14:textId="77777777" w:rsidTr="00566CF7">
        <w:trPr>
          <w:ins w:id="7205" w:author="PS" w:date="2018-11-25T14:42: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5E2E3989" w14:textId="77777777" w:rsidR="00727397" w:rsidRDefault="00727397" w:rsidP="00566CF7">
            <w:pPr>
              <w:jc w:val="both"/>
              <w:rPr>
                <w:ins w:id="7206" w:author="PS" w:date="2018-11-25T14:42:00Z"/>
                <w:b/>
              </w:rPr>
            </w:pPr>
            <w:ins w:id="7207" w:author="PS" w:date="2018-11-25T14:42:00Z">
              <w:r>
                <w:rPr>
                  <w:b/>
                </w:rPr>
                <w:t>Forma způsobu ověření studijních výsledků a další požadavky na studenta</w:t>
              </w:r>
            </w:ins>
          </w:p>
        </w:tc>
        <w:tc>
          <w:tcPr>
            <w:tcW w:w="6769" w:type="dxa"/>
            <w:gridSpan w:val="7"/>
            <w:tcBorders>
              <w:top w:val="single" w:sz="4" w:space="0" w:color="auto"/>
              <w:left w:val="single" w:sz="4" w:space="0" w:color="auto"/>
              <w:bottom w:val="nil"/>
              <w:right w:val="single" w:sz="4" w:space="0" w:color="auto"/>
            </w:tcBorders>
          </w:tcPr>
          <w:p w14:paraId="2E621975" w14:textId="77777777" w:rsidR="00727397" w:rsidRDefault="00727397" w:rsidP="00566CF7">
            <w:pPr>
              <w:jc w:val="both"/>
              <w:rPr>
                <w:ins w:id="7208" w:author="PS" w:date="2018-11-25T14:42:00Z"/>
              </w:rPr>
            </w:pPr>
          </w:p>
        </w:tc>
      </w:tr>
      <w:tr w:rsidR="00727397" w14:paraId="32E1803B" w14:textId="77777777" w:rsidTr="00566CF7">
        <w:trPr>
          <w:trHeight w:val="554"/>
          <w:ins w:id="7209" w:author="PS" w:date="2018-11-25T14:42:00Z"/>
        </w:trPr>
        <w:tc>
          <w:tcPr>
            <w:tcW w:w="9855" w:type="dxa"/>
            <w:gridSpan w:val="8"/>
            <w:tcBorders>
              <w:top w:val="nil"/>
              <w:left w:val="single" w:sz="4" w:space="0" w:color="auto"/>
              <w:bottom w:val="single" w:sz="4" w:space="0" w:color="auto"/>
              <w:right w:val="single" w:sz="4" w:space="0" w:color="auto"/>
            </w:tcBorders>
            <w:hideMark/>
          </w:tcPr>
          <w:p w14:paraId="74613133" w14:textId="77777777" w:rsidR="00727397" w:rsidRDefault="00727397" w:rsidP="00566CF7">
            <w:pPr>
              <w:jc w:val="both"/>
              <w:rPr>
                <w:ins w:id="7210" w:author="PS" w:date="2018-11-25T14:42:00Z"/>
              </w:rPr>
            </w:pPr>
            <w:ins w:id="7211" w:author="PS" w:date="2018-11-25T14:42:00Z">
              <w:r>
                <w:t>Požadavky k zápočtu - je nutno úspěšně zvládnout dvě zápočtové písemné práce a splnit 80% účast na cvičeních.</w:t>
              </w:r>
            </w:ins>
          </w:p>
          <w:p w14:paraId="4FA9745A" w14:textId="77777777" w:rsidR="00727397" w:rsidRDefault="00727397" w:rsidP="00566CF7">
            <w:pPr>
              <w:jc w:val="both"/>
              <w:rPr>
                <w:ins w:id="7212" w:author="PS" w:date="2018-11-25T14:42:00Z"/>
              </w:rPr>
            </w:pPr>
            <w:ins w:id="7213" w:author="PS" w:date="2018-11-25T14:42:00Z">
              <w:r>
                <w:t>Průběh zkoušky - je vyžadována znalost látky z probíraných tematických okruhů, forma je písemná.</w:t>
              </w:r>
            </w:ins>
          </w:p>
        </w:tc>
      </w:tr>
      <w:tr w:rsidR="00727397" w14:paraId="61E277AF" w14:textId="77777777" w:rsidTr="00566CF7">
        <w:trPr>
          <w:trHeight w:val="197"/>
          <w:ins w:id="7214" w:author="PS" w:date="2018-11-25T14:42:00Z"/>
        </w:trPr>
        <w:tc>
          <w:tcPr>
            <w:tcW w:w="3086" w:type="dxa"/>
            <w:tcBorders>
              <w:top w:val="nil"/>
              <w:left w:val="single" w:sz="4" w:space="0" w:color="auto"/>
              <w:bottom w:val="single" w:sz="4" w:space="0" w:color="auto"/>
              <w:right w:val="single" w:sz="4" w:space="0" w:color="auto"/>
            </w:tcBorders>
            <w:shd w:val="clear" w:color="auto" w:fill="F7CAAC"/>
            <w:hideMark/>
          </w:tcPr>
          <w:p w14:paraId="1001219E" w14:textId="77777777" w:rsidR="00727397" w:rsidRDefault="00727397" w:rsidP="00566CF7">
            <w:pPr>
              <w:jc w:val="both"/>
              <w:rPr>
                <w:ins w:id="7215" w:author="PS" w:date="2018-11-25T14:42:00Z"/>
                <w:b/>
              </w:rPr>
            </w:pPr>
            <w:ins w:id="7216" w:author="PS" w:date="2018-11-25T14:42:00Z">
              <w:r>
                <w:rPr>
                  <w:b/>
                </w:rPr>
                <w:t>Garant předmětu</w:t>
              </w:r>
            </w:ins>
          </w:p>
        </w:tc>
        <w:tc>
          <w:tcPr>
            <w:tcW w:w="6769" w:type="dxa"/>
            <w:gridSpan w:val="7"/>
            <w:tcBorders>
              <w:top w:val="nil"/>
              <w:left w:val="single" w:sz="4" w:space="0" w:color="auto"/>
              <w:bottom w:val="single" w:sz="4" w:space="0" w:color="auto"/>
              <w:right w:val="single" w:sz="4" w:space="0" w:color="auto"/>
            </w:tcBorders>
            <w:hideMark/>
          </w:tcPr>
          <w:p w14:paraId="16735722" w14:textId="77777777" w:rsidR="00727397" w:rsidRDefault="00727397" w:rsidP="00566CF7">
            <w:pPr>
              <w:pStyle w:val="FormtovanvHTML"/>
              <w:shd w:val="clear" w:color="auto" w:fill="FFFFFF"/>
              <w:rPr>
                <w:ins w:id="7217" w:author="PS" w:date="2018-11-25T14:42:00Z"/>
                <w:rFonts w:ascii="Times New Roman" w:hAnsi="Times New Roman"/>
                <w:color w:val="000000"/>
              </w:rPr>
            </w:pPr>
            <w:ins w:id="7218" w:author="PS" w:date="2018-11-25T14:42:00Z">
              <w:r>
                <w:rPr>
                  <w:rFonts w:ascii="Times New Roman" w:hAnsi="Times New Roman"/>
                </w:rPr>
                <w:t>Ing. Pavel Martinek, Ph.D.</w:t>
              </w:r>
            </w:ins>
          </w:p>
        </w:tc>
      </w:tr>
      <w:tr w:rsidR="00727397" w14:paraId="36BD5B5D" w14:textId="77777777" w:rsidTr="00566CF7">
        <w:trPr>
          <w:trHeight w:val="243"/>
          <w:ins w:id="7219" w:author="PS" w:date="2018-11-25T14:42:00Z"/>
        </w:trPr>
        <w:tc>
          <w:tcPr>
            <w:tcW w:w="3086" w:type="dxa"/>
            <w:tcBorders>
              <w:top w:val="nil"/>
              <w:left w:val="single" w:sz="4" w:space="0" w:color="auto"/>
              <w:bottom w:val="single" w:sz="4" w:space="0" w:color="auto"/>
              <w:right w:val="single" w:sz="4" w:space="0" w:color="auto"/>
            </w:tcBorders>
            <w:shd w:val="clear" w:color="auto" w:fill="F7CAAC"/>
            <w:hideMark/>
          </w:tcPr>
          <w:p w14:paraId="48166797" w14:textId="77777777" w:rsidR="00727397" w:rsidRDefault="00727397" w:rsidP="00566CF7">
            <w:pPr>
              <w:jc w:val="both"/>
              <w:rPr>
                <w:ins w:id="7220" w:author="PS" w:date="2018-11-25T14:42:00Z"/>
                <w:b/>
              </w:rPr>
            </w:pPr>
            <w:ins w:id="7221" w:author="PS" w:date="2018-11-25T14:42:00Z">
              <w:r>
                <w:rPr>
                  <w:b/>
                </w:rPr>
                <w:t>Zapojení garanta do výuky předmětu</w:t>
              </w:r>
            </w:ins>
          </w:p>
        </w:tc>
        <w:tc>
          <w:tcPr>
            <w:tcW w:w="6769" w:type="dxa"/>
            <w:gridSpan w:val="7"/>
            <w:tcBorders>
              <w:top w:val="nil"/>
              <w:left w:val="single" w:sz="4" w:space="0" w:color="auto"/>
              <w:bottom w:val="single" w:sz="4" w:space="0" w:color="auto"/>
              <w:right w:val="single" w:sz="4" w:space="0" w:color="auto"/>
            </w:tcBorders>
            <w:hideMark/>
          </w:tcPr>
          <w:p w14:paraId="1E90DEBB" w14:textId="77777777" w:rsidR="00727397" w:rsidRDefault="00727397" w:rsidP="00566CF7">
            <w:pPr>
              <w:jc w:val="both"/>
              <w:rPr>
                <w:ins w:id="7222" w:author="PS" w:date="2018-11-25T14:42:00Z"/>
              </w:rPr>
            </w:pPr>
            <w:ins w:id="7223" w:author="PS" w:date="2018-11-25T14:42:00Z">
              <w:r>
                <w:t>Garant stanovuje koncepci předmětu , podílí se na přednáškách v rozsahu 100 % a dohlíží na vedení cvičení.</w:t>
              </w:r>
            </w:ins>
          </w:p>
        </w:tc>
      </w:tr>
      <w:tr w:rsidR="00727397" w14:paraId="598A4843" w14:textId="77777777" w:rsidTr="00566CF7">
        <w:trPr>
          <w:ins w:id="7224" w:author="PS" w:date="2018-11-25T14:42: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1966D7CD" w14:textId="77777777" w:rsidR="00727397" w:rsidRDefault="00727397" w:rsidP="00566CF7">
            <w:pPr>
              <w:jc w:val="both"/>
              <w:rPr>
                <w:ins w:id="7225" w:author="PS" w:date="2018-11-25T14:42:00Z"/>
                <w:b/>
              </w:rPr>
            </w:pPr>
            <w:ins w:id="7226" w:author="PS" w:date="2018-11-25T14:42:00Z">
              <w:r>
                <w:rPr>
                  <w:b/>
                </w:rPr>
                <w:t>Vyučující</w:t>
              </w:r>
            </w:ins>
          </w:p>
        </w:tc>
        <w:tc>
          <w:tcPr>
            <w:tcW w:w="6769" w:type="dxa"/>
            <w:gridSpan w:val="7"/>
            <w:tcBorders>
              <w:top w:val="single" w:sz="4" w:space="0" w:color="auto"/>
              <w:left w:val="single" w:sz="4" w:space="0" w:color="auto"/>
              <w:bottom w:val="nil"/>
              <w:right w:val="single" w:sz="4" w:space="0" w:color="auto"/>
            </w:tcBorders>
            <w:hideMark/>
          </w:tcPr>
          <w:p w14:paraId="1971A539" w14:textId="77777777" w:rsidR="00727397" w:rsidRDefault="00727397" w:rsidP="00566CF7">
            <w:pPr>
              <w:jc w:val="both"/>
              <w:rPr>
                <w:ins w:id="7227" w:author="PS" w:date="2018-11-25T14:42:00Z"/>
              </w:rPr>
            </w:pPr>
            <w:ins w:id="7228" w:author="PS" w:date="2018-11-25T14:42:00Z">
              <w:r>
                <w:t>Ing. Pavel Martinek, Ph.D. (přednášející – 100 %)</w:t>
              </w:r>
            </w:ins>
          </w:p>
          <w:p w14:paraId="37DC35B4" w14:textId="77777777" w:rsidR="00727397" w:rsidRDefault="00727397" w:rsidP="00566CF7">
            <w:pPr>
              <w:jc w:val="both"/>
              <w:rPr>
                <w:ins w:id="7229" w:author="PS" w:date="2018-11-25T14:42:00Z"/>
              </w:rPr>
            </w:pPr>
            <w:ins w:id="7230" w:author="PS" w:date="2018-11-25T14:42:00Z">
              <w:r>
                <w:t>RNDr. Martin Fajkus, Ph.D. (cvičící))</w:t>
              </w:r>
            </w:ins>
          </w:p>
          <w:p w14:paraId="1605047F" w14:textId="77777777" w:rsidR="00727397" w:rsidRDefault="00727397" w:rsidP="00566CF7">
            <w:pPr>
              <w:jc w:val="both"/>
              <w:rPr>
                <w:ins w:id="7231" w:author="PS" w:date="2018-11-25T14:42:00Z"/>
              </w:rPr>
            </w:pPr>
            <w:ins w:id="7232" w:author="PS" w:date="2018-11-25T14:42:00Z">
              <w:r>
                <w:t>RNDr. Lenka Kozáková, Ph.D. (cvičící))</w:t>
              </w:r>
            </w:ins>
          </w:p>
        </w:tc>
      </w:tr>
      <w:tr w:rsidR="00727397" w14:paraId="781BEE2B" w14:textId="77777777" w:rsidTr="00566CF7">
        <w:trPr>
          <w:trHeight w:val="554"/>
          <w:ins w:id="7233" w:author="PS" w:date="2018-11-25T14:42:00Z"/>
        </w:trPr>
        <w:tc>
          <w:tcPr>
            <w:tcW w:w="9855" w:type="dxa"/>
            <w:gridSpan w:val="8"/>
            <w:tcBorders>
              <w:top w:val="nil"/>
              <w:left w:val="single" w:sz="4" w:space="0" w:color="auto"/>
              <w:bottom w:val="single" w:sz="4" w:space="0" w:color="auto"/>
              <w:right w:val="single" w:sz="4" w:space="0" w:color="auto"/>
            </w:tcBorders>
          </w:tcPr>
          <w:p w14:paraId="29032129" w14:textId="77777777" w:rsidR="00727397" w:rsidRDefault="00727397" w:rsidP="00566CF7">
            <w:pPr>
              <w:jc w:val="both"/>
              <w:rPr>
                <w:ins w:id="7234" w:author="PS" w:date="2018-11-25T14:42:00Z"/>
              </w:rPr>
            </w:pPr>
          </w:p>
        </w:tc>
      </w:tr>
      <w:tr w:rsidR="00727397" w14:paraId="02663172" w14:textId="77777777" w:rsidTr="00566CF7">
        <w:trPr>
          <w:ins w:id="7235" w:author="PS" w:date="2018-11-25T14:42:00Z"/>
        </w:trPr>
        <w:tc>
          <w:tcPr>
            <w:tcW w:w="3086" w:type="dxa"/>
            <w:tcBorders>
              <w:top w:val="single" w:sz="4" w:space="0" w:color="auto"/>
              <w:left w:val="single" w:sz="4" w:space="0" w:color="auto"/>
              <w:bottom w:val="single" w:sz="4" w:space="0" w:color="auto"/>
              <w:right w:val="single" w:sz="4" w:space="0" w:color="auto"/>
            </w:tcBorders>
            <w:shd w:val="clear" w:color="auto" w:fill="F7CAAC"/>
            <w:hideMark/>
          </w:tcPr>
          <w:p w14:paraId="628CE460" w14:textId="77777777" w:rsidR="00727397" w:rsidRDefault="00727397" w:rsidP="00566CF7">
            <w:pPr>
              <w:jc w:val="both"/>
              <w:rPr>
                <w:ins w:id="7236" w:author="PS" w:date="2018-11-25T14:42:00Z"/>
                <w:b/>
              </w:rPr>
            </w:pPr>
            <w:ins w:id="7237" w:author="PS" w:date="2018-11-25T14:42:00Z">
              <w:r>
                <w:rPr>
                  <w:b/>
                </w:rPr>
                <w:t>Stručná anotace předmětu</w:t>
              </w:r>
            </w:ins>
          </w:p>
        </w:tc>
        <w:tc>
          <w:tcPr>
            <w:tcW w:w="6769" w:type="dxa"/>
            <w:gridSpan w:val="7"/>
            <w:tcBorders>
              <w:top w:val="single" w:sz="4" w:space="0" w:color="auto"/>
              <w:left w:val="single" w:sz="4" w:space="0" w:color="auto"/>
              <w:bottom w:val="nil"/>
              <w:right w:val="single" w:sz="4" w:space="0" w:color="auto"/>
            </w:tcBorders>
          </w:tcPr>
          <w:p w14:paraId="52222159" w14:textId="77777777" w:rsidR="00727397" w:rsidRDefault="00727397" w:rsidP="00566CF7">
            <w:pPr>
              <w:jc w:val="both"/>
              <w:rPr>
                <w:ins w:id="7238" w:author="PS" w:date="2018-11-25T14:42:00Z"/>
              </w:rPr>
            </w:pPr>
          </w:p>
        </w:tc>
      </w:tr>
      <w:tr w:rsidR="00727397" w14:paraId="51E64675" w14:textId="77777777" w:rsidTr="00566CF7">
        <w:trPr>
          <w:trHeight w:val="3938"/>
          <w:ins w:id="7239" w:author="PS" w:date="2018-11-25T14:42:00Z"/>
        </w:trPr>
        <w:tc>
          <w:tcPr>
            <w:tcW w:w="9855" w:type="dxa"/>
            <w:gridSpan w:val="8"/>
            <w:tcBorders>
              <w:top w:val="nil"/>
              <w:left w:val="single" w:sz="4" w:space="0" w:color="auto"/>
              <w:bottom w:val="single" w:sz="12" w:space="0" w:color="auto"/>
              <w:right w:val="single" w:sz="4" w:space="0" w:color="auto"/>
            </w:tcBorders>
            <w:hideMark/>
          </w:tcPr>
          <w:p w14:paraId="25839B49" w14:textId="77777777" w:rsidR="00727397" w:rsidRDefault="00727397" w:rsidP="00566CF7">
            <w:pPr>
              <w:autoSpaceDE w:val="0"/>
              <w:autoSpaceDN w:val="0"/>
              <w:adjustRightInd w:val="0"/>
              <w:jc w:val="both"/>
              <w:rPr>
                <w:ins w:id="7240" w:author="PS" w:date="2018-11-25T14:42:00Z"/>
                <w:rFonts w:cs="Calibri"/>
              </w:rPr>
            </w:pPr>
            <w:ins w:id="7241" w:author="PS" w:date="2018-11-25T14:42:00Z">
              <w:r>
                <w:rPr>
                  <w:rFonts w:cs="Calibri"/>
                </w:rPr>
                <w:t xml:space="preserve">V první části kurzu si studenti osvojí základy lineární algebry. Naučí se pracovat s maticemi, řešit pomocí nich soustavy rovnic. Studenti budou seznámeni s možnostmi využití lineární algebry např. v chemii. </w:t>
              </w:r>
            </w:ins>
          </w:p>
          <w:p w14:paraId="44E91431" w14:textId="77777777" w:rsidR="00727397" w:rsidRDefault="00727397" w:rsidP="00566CF7">
            <w:pPr>
              <w:autoSpaceDE w:val="0"/>
              <w:autoSpaceDN w:val="0"/>
              <w:adjustRightInd w:val="0"/>
              <w:jc w:val="both"/>
              <w:rPr>
                <w:ins w:id="7242" w:author="PS" w:date="2018-11-25T14:42:00Z"/>
                <w:rFonts w:cs="Calibri"/>
              </w:rPr>
            </w:pPr>
            <w:ins w:id="7243" w:author="PS" w:date="2018-11-25T14:42:00Z">
              <w:r>
                <w:rPr>
                  <w:rFonts w:cs="Calibri"/>
                </w:rPr>
                <w:t>V druhé části se studenti seznámí s teorií lineárního programování. Naučí se formulovat daný problém matematicky a řešit jej pomocí speciálních metod, jako je např. simplexová metoda. Cvičení budou věnována praktickým příkladů souvisejících s logistickou problematikou.</w:t>
              </w:r>
            </w:ins>
          </w:p>
          <w:p w14:paraId="3CB87005" w14:textId="77777777" w:rsidR="00727397" w:rsidRDefault="00727397" w:rsidP="00566CF7">
            <w:pPr>
              <w:autoSpaceDE w:val="0"/>
              <w:autoSpaceDN w:val="0"/>
              <w:adjustRightInd w:val="0"/>
              <w:jc w:val="both"/>
              <w:rPr>
                <w:ins w:id="7244" w:author="PS" w:date="2018-11-25T14:42:00Z"/>
                <w:rFonts w:cs="Calibri"/>
              </w:rPr>
            </w:pPr>
          </w:p>
          <w:p w14:paraId="0AAE4FF4" w14:textId="77777777" w:rsidR="00727397" w:rsidRDefault="00727397" w:rsidP="00566CF7">
            <w:pPr>
              <w:autoSpaceDE w:val="0"/>
              <w:autoSpaceDN w:val="0"/>
              <w:adjustRightInd w:val="0"/>
              <w:jc w:val="both"/>
              <w:rPr>
                <w:ins w:id="7245" w:author="PS" w:date="2018-11-25T14:42:00Z"/>
                <w:u w:val="single"/>
              </w:rPr>
            </w:pPr>
            <w:ins w:id="7246" w:author="PS" w:date="2018-11-25T14:42:00Z">
              <w:r>
                <w:rPr>
                  <w:u w:val="single"/>
                </w:rPr>
                <w:t>Hlavní témata:</w:t>
              </w:r>
            </w:ins>
          </w:p>
          <w:p w14:paraId="5C3DF8D7" w14:textId="77777777" w:rsidR="00727397" w:rsidRDefault="00727397" w:rsidP="00727397">
            <w:pPr>
              <w:numPr>
                <w:ilvl w:val="0"/>
                <w:numId w:val="89"/>
              </w:numPr>
              <w:rPr>
                <w:ins w:id="7247" w:author="PS" w:date="2018-11-25T14:42:00Z"/>
              </w:rPr>
            </w:pPr>
            <w:ins w:id="7248" w:author="PS" w:date="2018-11-25T14:42:00Z">
              <w:r>
                <w:t>Vektorový prostor, lineární závislost a nezávislost vektorů, báze, dimenze.</w:t>
              </w:r>
            </w:ins>
          </w:p>
          <w:p w14:paraId="50802898" w14:textId="77777777" w:rsidR="00727397" w:rsidRDefault="00727397" w:rsidP="00727397">
            <w:pPr>
              <w:numPr>
                <w:ilvl w:val="0"/>
                <w:numId w:val="89"/>
              </w:numPr>
              <w:rPr>
                <w:ins w:id="7249" w:author="PS" w:date="2018-11-25T14:42:00Z"/>
              </w:rPr>
            </w:pPr>
            <w:ins w:id="7250" w:author="PS" w:date="2018-11-25T14:42:00Z">
              <w:r>
                <w:t>Matice, operace s maticemi, hodnost matice.</w:t>
              </w:r>
            </w:ins>
          </w:p>
          <w:p w14:paraId="5FA23CEA" w14:textId="77777777" w:rsidR="00727397" w:rsidRDefault="00727397" w:rsidP="00727397">
            <w:pPr>
              <w:numPr>
                <w:ilvl w:val="0"/>
                <w:numId w:val="89"/>
              </w:numPr>
              <w:rPr>
                <w:ins w:id="7251" w:author="PS" w:date="2018-11-25T14:42:00Z"/>
              </w:rPr>
            </w:pPr>
            <w:ins w:id="7252" w:author="PS" w:date="2018-11-25T14:42:00Z">
              <w:r>
                <w:t>Soustavy lineárních rovnic, Gaussova eliminační metoda.</w:t>
              </w:r>
            </w:ins>
          </w:p>
          <w:p w14:paraId="6E07B3D9" w14:textId="77777777" w:rsidR="00727397" w:rsidRDefault="00727397" w:rsidP="00727397">
            <w:pPr>
              <w:numPr>
                <w:ilvl w:val="0"/>
                <w:numId w:val="89"/>
              </w:numPr>
              <w:rPr>
                <w:ins w:id="7253" w:author="PS" w:date="2018-11-25T14:42:00Z"/>
              </w:rPr>
            </w:pPr>
            <w:ins w:id="7254" w:author="PS" w:date="2018-11-25T14:42:00Z">
              <w:r>
                <w:t>Determinant, Cramerovo pravidlo.</w:t>
              </w:r>
            </w:ins>
          </w:p>
          <w:p w14:paraId="388B79AD" w14:textId="77777777" w:rsidR="00727397" w:rsidRDefault="00727397" w:rsidP="00727397">
            <w:pPr>
              <w:numPr>
                <w:ilvl w:val="0"/>
                <w:numId w:val="89"/>
              </w:numPr>
              <w:rPr>
                <w:ins w:id="7255" w:author="PS" w:date="2018-11-25T14:42:00Z"/>
              </w:rPr>
            </w:pPr>
            <w:ins w:id="7256" w:author="PS" w:date="2018-11-25T14:42:00Z">
              <w:r>
                <w:t>Aplikace lineární algebry, kódování zpráv, výpočet produkce, koncentrace látek.</w:t>
              </w:r>
            </w:ins>
          </w:p>
          <w:p w14:paraId="59C7C6C6" w14:textId="77777777" w:rsidR="00727397" w:rsidRDefault="00727397" w:rsidP="00727397">
            <w:pPr>
              <w:numPr>
                <w:ilvl w:val="0"/>
                <w:numId w:val="89"/>
              </w:numPr>
              <w:rPr>
                <w:ins w:id="7257" w:author="PS" w:date="2018-11-25T14:42:00Z"/>
              </w:rPr>
            </w:pPr>
            <w:ins w:id="7258" w:author="PS" w:date="2018-11-25T14:42:00Z">
              <w:r>
                <w:t>Matematické modely ekonomických úloh, dopravní úloha, úloha o plánování výroby, dělení zdrojů, úloha o míchání směsí.</w:t>
              </w:r>
            </w:ins>
          </w:p>
          <w:p w14:paraId="60218D78" w14:textId="77777777" w:rsidR="00727397" w:rsidRDefault="00727397" w:rsidP="00727397">
            <w:pPr>
              <w:numPr>
                <w:ilvl w:val="0"/>
                <w:numId w:val="89"/>
              </w:numPr>
              <w:rPr>
                <w:ins w:id="7259" w:author="PS" w:date="2018-11-25T14:42:00Z"/>
              </w:rPr>
            </w:pPr>
            <w:ins w:id="7260" w:author="PS" w:date="2018-11-25T14:42:00Z">
              <w:r>
                <w:t>Formulace a klasifikace úloh lineárního programování (LP).</w:t>
              </w:r>
            </w:ins>
          </w:p>
          <w:p w14:paraId="023D11E2" w14:textId="77777777" w:rsidR="00727397" w:rsidRDefault="00727397" w:rsidP="00727397">
            <w:pPr>
              <w:numPr>
                <w:ilvl w:val="0"/>
                <w:numId w:val="89"/>
              </w:numPr>
              <w:rPr>
                <w:ins w:id="7261" w:author="PS" w:date="2018-11-25T14:42:00Z"/>
              </w:rPr>
            </w:pPr>
            <w:ins w:id="7262" w:author="PS" w:date="2018-11-25T14:42:00Z">
              <w:r>
                <w:t>Simplexová tabulka jako metoda řešení úloh LP.</w:t>
              </w:r>
            </w:ins>
          </w:p>
          <w:p w14:paraId="7BE3C40B" w14:textId="77777777" w:rsidR="00727397" w:rsidRDefault="00727397" w:rsidP="00727397">
            <w:pPr>
              <w:numPr>
                <w:ilvl w:val="0"/>
                <w:numId w:val="89"/>
              </w:numPr>
              <w:rPr>
                <w:ins w:id="7263" w:author="PS" w:date="2018-11-25T14:42:00Z"/>
              </w:rPr>
            </w:pPr>
            <w:ins w:id="7264" w:author="PS" w:date="2018-11-25T14:42:00Z">
              <w:r>
                <w:t>Primární a duální úloha LP.</w:t>
              </w:r>
            </w:ins>
          </w:p>
          <w:p w14:paraId="6BE4DBFF" w14:textId="77777777" w:rsidR="00727397" w:rsidRDefault="00727397" w:rsidP="00727397">
            <w:pPr>
              <w:numPr>
                <w:ilvl w:val="0"/>
                <w:numId w:val="89"/>
              </w:numPr>
              <w:rPr>
                <w:ins w:id="7265" w:author="PS" w:date="2018-11-25T14:42:00Z"/>
              </w:rPr>
            </w:pPr>
            <w:ins w:id="7266" w:author="PS" w:date="2018-11-25T14:42:00Z">
              <w:r>
                <w:t>Kombinovaná úloha LP, celočíselné LP.</w:t>
              </w:r>
            </w:ins>
          </w:p>
          <w:p w14:paraId="45D8BC19" w14:textId="77777777" w:rsidR="00727397" w:rsidRDefault="00727397" w:rsidP="00727397">
            <w:pPr>
              <w:numPr>
                <w:ilvl w:val="0"/>
                <w:numId w:val="89"/>
              </w:numPr>
              <w:rPr>
                <w:ins w:id="7267" w:author="PS" w:date="2018-11-25T14:42:00Z"/>
              </w:rPr>
            </w:pPr>
            <w:ins w:id="7268" w:author="PS" w:date="2018-11-25T14:42:00Z">
              <w:r>
                <w:t>Metody řešení dopravních úloh.</w:t>
              </w:r>
            </w:ins>
          </w:p>
          <w:p w14:paraId="26B4EBAB" w14:textId="77777777" w:rsidR="00727397" w:rsidRDefault="00727397" w:rsidP="00727397">
            <w:pPr>
              <w:numPr>
                <w:ilvl w:val="0"/>
                <w:numId w:val="89"/>
              </w:numPr>
              <w:rPr>
                <w:ins w:id="7269" w:author="PS" w:date="2018-11-25T14:42:00Z"/>
              </w:rPr>
            </w:pPr>
            <w:ins w:id="7270" w:author="PS" w:date="2018-11-25T14:42:00Z">
              <w:r>
                <w:t>Dynamické programování − Bellmanův princip optimalizace v logistických úlohách, Dijkstrův algoritmus.</w:t>
              </w:r>
            </w:ins>
          </w:p>
          <w:p w14:paraId="05C1B7C5" w14:textId="77777777" w:rsidR="00727397" w:rsidRDefault="00727397" w:rsidP="00727397">
            <w:pPr>
              <w:numPr>
                <w:ilvl w:val="0"/>
                <w:numId w:val="89"/>
              </w:numPr>
              <w:rPr>
                <w:ins w:id="7271" w:author="PS" w:date="2018-11-25T14:42:00Z"/>
              </w:rPr>
            </w:pPr>
            <w:ins w:id="7272" w:author="PS" w:date="2018-11-25T14:42:00Z">
              <w:r>
                <w:t>Separovatelné programování − tabulková metoda.</w:t>
              </w:r>
            </w:ins>
          </w:p>
          <w:p w14:paraId="73B3C054" w14:textId="77777777" w:rsidR="00727397" w:rsidRDefault="00727397" w:rsidP="00727397">
            <w:pPr>
              <w:numPr>
                <w:ilvl w:val="0"/>
                <w:numId w:val="89"/>
              </w:numPr>
              <w:rPr>
                <w:ins w:id="7273" w:author="PS" w:date="2018-11-25T14:42:00Z"/>
              </w:rPr>
            </w:pPr>
            <w:ins w:id="7274" w:author="PS" w:date="2018-11-25T14:42:00Z">
              <w:r>
                <w:t>Aplikační příklady, ukázka softwaru pro lineární programování.</w:t>
              </w:r>
            </w:ins>
          </w:p>
        </w:tc>
      </w:tr>
      <w:tr w:rsidR="00727397" w14:paraId="0DF184FA" w14:textId="77777777" w:rsidTr="00566CF7">
        <w:trPr>
          <w:trHeight w:val="265"/>
          <w:ins w:id="7275" w:author="PS" w:date="2018-11-25T14:42:00Z"/>
        </w:trPr>
        <w:tc>
          <w:tcPr>
            <w:tcW w:w="3653" w:type="dxa"/>
            <w:gridSpan w:val="2"/>
            <w:tcBorders>
              <w:top w:val="nil"/>
              <w:left w:val="single" w:sz="4" w:space="0" w:color="auto"/>
              <w:bottom w:val="single" w:sz="4" w:space="0" w:color="auto"/>
              <w:right w:val="single" w:sz="4" w:space="0" w:color="auto"/>
            </w:tcBorders>
            <w:shd w:val="clear" w:color="auto" w:fill="F7CAAC"/>
            <w:hideMark/>
          </w:tcPr>
          <w:p w14:paraId="0A29DEBC" w14:textId="77777777" w:rsidR="00727397" w:rsidRDefault="00727397" w:rsidP="00566CF7">
            <w:pPr>
              <w:jc w:val="both"/>
              <w:rPr>
                <w:ins w:id="7276" w:author="PS" w:date="2018-11-25T14:42:00Z"/>
              </w:rPr>
            </w:pPr>
            <w:ins w:id="7277" w:author="PS" w:date="2018-11-25T14:42:00Z">
              <w:r>
                <w:rPr>
                  <w:b/>
                </w:rPr>
                <w:t>Studijní literatura a studijní pomůcky</w:t>
              </w:r>
            </w:ins>
          </w:p>
        </w:tc>
        <w:tc>
          <w:tcPr>
            <w:tcW w:w="6202" w:type="dxa"/>
            <w:gridSpan w:val="6"/>
            <w:tcBorders>
              <w:top w:val="nil"/>
              <w:left w:val="single" w:sz="4" w:space="0" w:color="auto"/>
              <w:bottom w:val="nil"/>
              <w:right w:val="single" w:sz="4" w:space="0" w:color="auto"/>
            </w:tcBorders>
          </w:tcPr>
          <w:p w14:paraId="035278D0" w14:textId="77777777" w:rsidR="00727397" w:rsidRDefault="00727397" w:rsidP="00566CF7">
            <w:pPr>
              <w:jc w:val="both"/>
              <w:rPr>
                <w:ins w:id="7278" w:author="PS" w:date="2018-11-25T14:42:00Z"/>
              </w:rPr>
            </w:pPr>
          </w:p>
        </w:tc>
      </w:tr>
      <w:tr w:rsidR="00727397" w14:paraId="0660272F" w14:textId="77777777" w:rsidTr="00566CF7">
        <w:trPr>
          <w:trHeight w:val="1497"/>
          <w:ins w:id="7279" w:author="PS" w:date="2018-11-25T14:42:00Z"/>
        </w:trPr>
        <w:tc>
          <w:tcPr>
            <w:tcW w:w="9855" w:type="dxa"/>
            <w:gridSpan w:val="8"/>
            <w:tcBorders>
              <w:top w:val="nil"/>
              <w:left w:val="single" w:sz="4" w:space="0" w:color="auto"/>
              <w:bottom w:val="single" w:sz="4" w:space="0" w:color="auto"/>
              <w:right w:val="single" w:sz="4" w:space="0" w:color="auto"/>
            </w:tcBorders>
            <w:hideMark/>
          </w:tcPr>
          <w:p w14:paraId="05873442" w14:textId="77777777" w:rsidR="00727397" w:rsidRDefault="00727397" w:rsidP="00566CF7">
            <w:pPr>
              <w:jc w:val="both"/>
              <w:rPr>
                <w:ins w:id="7280" w:author="PS" w:date="2018-11-25T14:42:00Z"/>
                <w:b/>
              </w:rPr>
            </w:pPr>
            <w:ins w:id="7281" w:author="PS" w:date="2018-11-25T14:42:00Z">
              <w:r>
                <w:rPr>
                  <w:b/>
                </w:rPr>
                <w:t>Povinná literatura:</w:t>
              </w:r>
            </w:ins>
          </w:p>
          <w:p w14:paraId="2EEC6C65" w14:textId="77777777" w:rsidR="00727397" w:rsidRDefault="00727397" w:rsidP="00566CF7">
            <w:pPr>
              <w:autoSpaceDE w:val="0"/>
              <w:autoSpaceDN w:val="0"/>
              <w:adjustRightInd w:val="0"/>
              <w:jc w:val="both"/>
              <w:rPr>
                <w:ins w:id="7282" w:author="PS" w:date="2018-11-25T14:42:00Z"/>
              </w:rPr>
            </w:pPr>
            <w:ins w:id="7283" w:author="PS" w:date="2018-11-25T14:42:00Z">
              <w:r>
                <w:t xml:space="preserve">GROS, I.: </w:t>
              </w:r>
              <w:r>
                <w:rPr>
                  <w:i/>
                </w:rPr>
                <w:t xml:space="preserve">Kvantitativní metody v manažerském rozhodování, </w:t>
              </w:r>
              <w:r>
                <w:t>GRADA 2003, ISBN 80-247-0421-8</w:t>
              </w:r>
            </w:ins>
          </w:p>
          <w:p w14:paraId="3F071CCF" w14:textId="77777777" w:rsidR="00727397" w:rsidRDefault="00727397" w:rsidP="00566CF7">
            <w:pPr>
              <w:autoSpaceDE w:val="0"/>
              <w:autoSpaceDN w:val="0"/>
              <w:adjustRightInd w:val="0"/>
              <w:jc w:val="both"/>
              <w:rPr>
                <w:ins w:id="7284" w:author="PS" w:date="2018-11-25T14:42:00Z"/>
              </w:rPr>
            </w:pPr>
            <w:ins w:id="7285" w:author="PS" w:date="2018-11-25T14:42:00Z">
              <w:r>
                <w:t xml:space="preserve">JABLONSKÝ, J.: </w:t>
              </w:r>
              <w:r>
                <w:rPr>
                  <w:i/>
                </w:rPr>
                <w:t xml:space="preserve">Operační výzkum, </w:t>
              </w:r>
              <w:r>
                <w:t>Professional Publishing 2011, ISBN 978-80-86946-44-3.</w:t>
              </w:r>
            </w:ins>
          </w:p>
          <w:p w14:paraId="0EE8FAEF" w14:textId="77777777" w:rsidR="00727397" w:rsidRPr="00AD3CAE" w:rsidRDefault="00727397" w:rsidP="00566CF7">
            <w:pPr>
              <w:autoSpaceDE w:val="0"/>
              <w:autoSpaceDN w:val="0"/>
              <w:adjustRightInd w:val="0"/>
              <w:jc w:val="both"/>
              <w:rPr>
                <w:ins w:id="7286" w:author="PS" w:date="2018-11-25T14:42:00Z"/>
              </w:rPr>
            </w:pPr>
            <w:ins w:id="7287" w:author="PS" w:date="2018-11-25T14:42:00Z">
              <w:r>
                <w:t>KOZÁKOVÁ, L.:</w:t>
              </w:r>
              <w:r>
                <w:rPr>
                  <w:lang w:val="en-US"/>
                </w:rPr>
                <w:t xml:space="preserve"> </w:t>
              </w:r>
              <w:r w:rsidRPr="00AD3CAE">
                <w:rPr>
                  <w:i/>
                  <w:lang w:val="en-US"/>
                </w:rPr>
                <w:t>Lineární algebra</w:t>
              </w:r>
              <w:r>
                <w:rPr>
                  <w:lang w:val="en-US"/>
                </w:rPr>
                <w:t>,</w:t>
              </w:r>
              <w:r>
                <w:rPr>
                  <w:rFonts w:cs="Calibri"/>
                  <w:i/>
                </w:rPr>
                <w:t xml:space="preserve"> </w:t>
              </w:r>
              <w:r>
                <w:rPr>
                  <w:rFonts w:cs="Calibri"/>
                </w:rPr>
                <w:t>učební text FAI UTB Zlín 2018.</w:t>
              </w:r>
            </w:ins>
          </w:p>
          <w:p w14:paraId="1AEF4C1D" w14:textId="77777777" w:rsidR="00727397" w:rsidRDefault="00727397" w:rsidP="00566CF7">
            <w:pPr>
              <w:autoSpaceDE w:val="0"/>
              <w:autoSpaceDN w:val="0"/>
              <w:adjustRightInd w:val="0"/>
              <w:jc w:val="both"/>
              <w:rPr>
                <w:ins w:id="7288" w:author="PS" w:date="2018-11-25T14:42:00Z"/>
              </w:rPr>
            </w:pPr>
            <w:ins w:id="7289" w:author="PS" w:date="2018-11-25T14:42:00Z">
              <w:r>
                <w:t xml:space="preserve">MATEJDES, M.: </w:t>
              </w:r>
              <w:r>
                <w:rPr>
                  <w:i/>
                </w:rPr>
                <w:t>Aplikovaná matematika</w:t>
              </w:r>
              <w:r>
                <w:t>, MAT-CENTRUM, Zvolen 2005.</w:t>
              </w:r>
            </w:ins>
          </w:p>
          <w:p w14:paraId="6947AB3B" w14:textId="77777777" w:rsidR="00727397" w:rsidRDefault="00727397" w:rsidP="00566CF7">
            <w:pPr>
              <w:autoSpaceDE w:val="0"/>
              <w:autoSpaceDN w:val="0"/>
              <w:adjustRightInd w:val="0"/>
              <w:jc w:val="both"/>
              <w:rPr>
                <w:ins w:id="7290" w:author="PS" w:date="2018-11-25T14:42:00Z"/>
              </w:rPr>
            </w:pPr>
            <w:ins w:id="7291" w:author="PS" w:date="2018-11-25T14:42:00Z">
              <w:r>
                <w:t xml:space="preserve">PEKAŘ, L.: </w:t>
              </w:r>
              <w:r w:rsidRPr="00AD3CAE">
                <w:rPr>
                  <w:i/>
                </w:rPr>
                <w:t>Optimalizace 1</w:t>
              </w:r>
              <w:r w:rsidRPr="006F1370">
                <w:rPr>
                  <w:rFonts w:cs="Calibri"/>
                </w:rPr>
                <w:t>,</w:t>
              </w:r>
              <w:r>
                <w:rPr>
                  <w:rFonts w:cs="Calibri"/>
                  <w:i/>
                </w:rPr>
                <w:t xml:space="preserve"> </w:t>
              </w:r>
              <w:r w:rsidRPr="00AD3CAE">
                <w:rPr>
                  <w:rFonts w:cs="Calibri"/>
                </w:rPr>
                <w:t>skriptum</w:t>
              </w:r>
              <w:r>
                <w:rPr>
                  <w:rFonts w:cs="Calibri"/>
                </w:rPr>
                <w:t xml:space="preserve"> FAI UTB Zlín 2013.</w:t>
              </w:r>
            </w:ins>
          </w:p>
          <w:p w14:paraId="7D80E732" w14:textId="77777777" w:rsidR="00727397" w:rsidRDefault="00727397" w:rsidP="00566CF7">
            <w:pPr>
              <w:spacing w:before="60"/>
              <w:jc w:val="both"/>
              <w:rPr>
                <w:ins w:id="7292" w:author="PS" w:date="2018-11-25T14:42:00Z"/>
                <w:b/>
              </w:rPr>
            </w:pPr>
            <w:ins w:id="7293" w:author="PS" w:date="2018-11-25T14:42:00Z">
              <w:r>
                <w:rPr>
                  <w:b/>
                  <w:bCs/>
                </w:rPr>
                <w:t>Doporučená</w:t>
              </w:r>
              <w:r>
                <w:rPr>
                  <w:b/>
                </w:rPr>
                <w:t xml:space="preserve"> literatura:</w:t>
              </w:r>
            </w:ins>
          </w:p>
          <w:p w14:paraId="55327787" w14:textId="77777777" w:rsidR="00727397" w:rsidRPr="00317253" w:rsidRDefault="00727397" w:rsidP="00566CF7">
            <w:pPr>
              <w:autoSpaceDE w:val="0"/>
              <w:autoSpaceDN w:val="0"/>
              <w:adjustRightInd w:val="0"/>
              <w:jc w:val="both"/>
              <w:rPr>
                <w:ins w:id="7294" w:author="PS" w:date="2018-11-25T14:42:00Z"/>
              </w:rPr>
            </w:pPr>
            <w:ins w:id="7295" w:author="PS" w:date="2018-11-25T14:42:00Z">
              <w:r w:rsidRPr="00317253">
                <w:t>HASÍK, K.: Matematické metody v ekonomii</w:t>
              </w:r>
              <w:r w:rsidRPr="00317253">
                <w:rPr>
                  <w:lang w:val="en-US"/>
                </w:rPr>
                <w:t>,</w:t>
              </w:r>
              <w:r w:rsidRPr="00317253">
                <w:rPr>
                  <w:i/>
                </w:rPr>
                <w:t xml:space="preserve"> </w:t>
              </w:r>
              <w:r w:rsidRPr="00317253">
                <w:t>učební text, Slezská univerzita v Opavě, 2008.</w:t>
              </w:r>
            </w:ins>
          </w:p>
          <w:p w14:paraId="0C205462" w14:textId="77777777" w:rsidR="00727397" w:rsidRPr="00317253" w:rsidRDefault="00727397" w:rsidP="00566CF7">
            <w:pPr>
              <w:autoSpaceDE w:val="0"/>
              <w:autoSpaceDN w:val="0"/>
              <w:adjustRightInd w:val="0"/>
              <w:jc w:val="both"/>
              <w:rPr>
                <w:ins w:id="7296" w:author="PS" w:date="2018-11-25T14:42:00Z"/>
              </w:rPr>
            </w:pPr>
            <w:ins w:id="7297" w:author="PS" w:date="2018-11-25T14:42:00Z">
              <w:r w:rsidRPr="00317253">
                <w:rPr>
                  <w:color w:val="212121"/>
                  <w:shd w:val="clear" w:color="auto" w:fill="FFFFFF"/>
                </w:rPr>
                <w:t>https://www.slu.cz/file/cul/1ba02053-099b-4f12-b868-99feac16275a</w:t>
              </w:r>
            </w:ins>
          </w:p>
          <w:p w14:paraId="4F51DB03" w14:textId="77777777" w:rsidR="00727397" w:rsidRDefault="00727397" w:rsidP="00566CF7">
            <w:pPr>
              <w:autoSpaceDE w:val="0"/>
              <w:autoSpaceDN w:val="0"/>
              <w:adjustRightInd w:val="0"/>
              <w:jc w:val="both"/>
              <w:rPr>
                <w:ins w:id="7298" w:author="PS" w:date="2018-11-25T14:42:00Z"/>
                <w:rFonts w:cs="Calibri"/>
              </w:rPr>
            </w:pPr>
            <w:ins w:id="7299" w:author="PS" w:date="2018-11-25T14:42:00Z">
              <w:r>
                <w:rPr>
                  <w:rFonts w:cs="Calibri"/>
                </w:rPr>
                <w:t xml:space="preserve">KORDA, B. a kol.: </w:t>
              </w:r>
              <w:r>
                <w:rPr>
                  <w:rFonts w:cs="Calibri"/>
                  <w:i/>
                </w:rPr>
                <w:t xml:space="preserve">Matematické metody v ekonomii, </w:t>
              </w:r>
              <w:r>
                <w:rPr>
                  <w:rFonts w:cs="Calibri"/>
                </w:rPr>
                <w:t>SNTL Praha 1967.</w:t>
              </w:r>
            </w:ins>
          </w:p>
          <w:p w14:paraId="124BF0C3" w14:textId="77777777" w:rsidR="00727397" w:rsidRPr="00921F5B" w:rsidRDefault="00727397" w:rsidP="00566CF7">
            <w:pPr>
              <w:autoSpaceDE w:val="0"/>
              <w:autoSpaceDN w:val="0"/>
              <w:adjustRightInd w:val="0"/>
              <w:jc w:val="both"/>
              <w:rPr>
                <w:ins w:id="7300" w:author="PS" w:date="2018-11-25T14:42:00Z"/>
                <w:rFonts w:cs="Calibri"/>
              </w:rPr>
            </w:pPr>
            <w:ins w:id="7301" w:author="PS" w:date="2018-11-25T14:42:00Z">
              <w:r w:rsidRPr="00317253">
                <w:t xml:space="preserve">ŠKRÁŠEK, J., TICHÝ, Z.: </w:t>
              </w:r>
              <w:r w:rsidRPr="00317253">
                <w:rPr>
                  <w:i/>
                </w:rPr>
                <w:t>Základy aplikované matematiky I-III</w:t>
              </w:r>
              <w:r w:rsidRPr="00317253">
                <w:t>, SNTL Praha 1989.</w:t>
              </w:r>
            </w:ins>
          </w:p>
        </w:tc>
      </w:tr>
      <w:tr w:rsidR="00727397" w14:paraId="77838F9D" w14:textId="77777777" w:rsidTr="00566CF7">
        <w:trPr>
          <w:ins w:id="7302" w:author="PS" w:date="2018-11-25T14:42: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hideMark/>
          </w:tcPr>
          <w:p w14:paraId="31CBEE59" w14:textId="77777777" w:rsidR="00727397" w:rsidRDefault="00727397" w:rsidP="00566CF7">
            <w:pPr>
              <w:jc w:val="center"/>
              <w:rPr>
                <w:ins w:id="7303" w:author="PS" w:date="2018-11-25T14:42:00Z"/>
                <w:b/>
              </w:rPr>
            </w:pPr>
            <w:ins w:id="7304" w:author="PS" w:date="2018-11-25T14:42:00Z">
              <w:r>
                <w:rPr>
                  <w:b/>
                </w:rPr>
                <w:t>Informace ke kombinované nebo distanční formě</w:t>
              </w:r>
            </w:ins>
          </w:p>
        </w:tc>
      </w:tr>
      <w:tr w:rsidR="00727397" w14:paraId="4953DC71" w14:textId="77777777" w:rsidTr="00566CF7">
        <w:trPr>
          <w:ins w:id="7305" w:author="PS" w:date="2018-11-25T14:42:00Z"/>
        </w:trPr>
        <w:tc>
          <w:tcPr>
            <w:tcW w:w="4787" w:type="dxa"/>
            <w:gridSpan w:val="3"/>
            <w:tcBorders>
              <w:top w:val="single" w:sz="2" w:space="0" w:color="auto"/>
              <w:left w:val="single" w:sz="4" w:space="0" w:color="auto"/>
              <w:bottom w:val="single" w:sz="4" w:space="0" w:color="auto"/>
              <w:right w:val="single" w:sz="4" w:space="0" w:color="auto"/>
            </w:tcBorders>
            <w:shd w:val="clear" w:color="auto" w:fill="F7CAAC"/>
            <w:hideMark/>
          </w:tcPr>
          <w:p w14:paraId="0D297E96" w14:textId="77777777" w:rsidR="00727397" w:rsidRDefault="00727397" w:rsidP="00566CF7">
            <w:pPr>
              <w:jc w:val="both"/>
              <w:rPr>
                <w:ins w:id="7306" w:author="PS" w:date="2018-11-25T14:42:00Z"/>
              </w:rPr>
            </w:pPr>
            <w:ins w:id="7307" w:author="PS" w:date="2018-11-25T14:42:00Z">
              <w:r>
                <w:rPr>
                  <w:b/>
                </w:rPr>
                <w:t>Rozsah konzultací (soustředění)</w:t>
              </w:r>
            </w:ins>
          </w:p>
        </w:tc>
        <w:tc>
          <w:tcPr>
            <w:tcW w:w="889" w:type="dxa"/>
            <w:tcBorders>
              <w:top w:val="single" w:sz="2" w:space="0" w:color="auto"/>
              <w:left w:val="single" w:sz="4" w:space="0" w:color="auto"/>
              <w:bottom w:val="single" w:sz="4" w:space="0" w:color="auto"/>
              <w:right w:val="single" w:sz="4" w:space="0" w:color="auto"/>
            </w:tcBorders>
            <w:hideMark/>
          </w:tcPr>
          <w:p w14:paraId="0BEA0069" w14:textId="6568411B" w:rsidR="00727397" w:rsidRDefault="00727397" w:rsidP="00566CF7">
            <w:pPr>
              <w:jc w:val="center"/>
              <w:rPr>
                <w:ins w:id="7308" w:author="PS" w:date="2018-11-25T14:42:00Z"/>
              </w:rPr>
            </w:pPr>
          </w:p>
        </w:tc>
        <w:tc>
          <w:tcPr>
            <w:tcW w:w="4179" w:type="dxa"/>
            <w:gridSpan w:val="4"/>
            <w:tcBorders>
              <w:top w:val="single" w:sz="2" w:space="0" w:color="auto"/>
              <w:left w:val="single" w:sz="4" w:space="0" w:color="auto"/>
              <w:bottom w:val="single" w:sz="4" w:space="0" w:color="auto"/>
              <w:right w:val="single" w:sz="4" w:space="0" w:color="auto"/>
            </w:tcBorders>
            <w:shd w:val="clear" w:color="auto" w:fill="F7CAAC"/>
            <w:hideMark/>
          </w:tcPr>
          <w:p w14:paraId="2B1E6D4D" w14:textId="77777777" w:rsidR="00727397" w:rsidRDefault="00727397" w:rsidP="00566CF7">
            <w:pPr>
              <w:jc w:val="both"/>
              <w:rPr>
                <w:ins w:id="7309" w:author="PS" w:date="2018-11-25T14:42:00Z"/>
                <w:b/>
              </w:rPr>
            </w:pPr>
            <w:ins w:id="7310" w:author="PS" w:date="2018-11-25T14:42:00Z">
              <w:r>
                <w:rPr>
                  <w:b/>
                </w:rPr>
                <w:t xml:space="preserve">hodin </w:t>
              </w:r>
            </w:ins>
          </w:p>
        </w:tc>
      </w:tr>
      <w:tr w:rsidR="00727397" w14:paraId="02C8EB6D" w14:textId="77777777" w:rsidTr="00566CF7">
        <w:trPr>
          <w:ins w:id="7311" w:author="PS" w:date="2018-11-25T14:42:00Z"/>
        </w:trPr>
        <w:tc>
          <w:tcPr>
            <w:tcW w:w="9855" w:type="dxa"/>
            <w:gridSpan w:val="8"/>
            <w:tcBorders>
              <w:top w:val="single" w:sz="4" w:space="0" w:color="auto"/>
              <w:left w:val="single" w:sz="4" w:space="0" w:color="auto"/>
              <w:bottom w:val="single" w:sz="4" w:space="0" w:color="auto"/>
              <w:right w:val="single" w:sz="4" w:space="0" w:color="auto"/>
            </w:tcBorders>
            <w:shd w:val="clear" w:color="auto" w:fill="F7CAAC"/>
            <w:hideMark/>
          </w:tcPr>
          <w:p w14:paraId="313CC11B" w14:textId="77777777" w:rsidR="00727397" w:rsidRDefault="00727397" w:rsidP="00566CF7">
            <w:pPr>
              <w:jc w:val="both"/>
              <w:rPr>
                <w:ins w:id="7312" w:author="PS" w:date="2018-11-25T14:42:00Z"/>
                <w:b/>
              </w:rPr>
            </w:pPr>
            <w:ins w:id="7313" w:author="PS" w:date="2018-11-25T14:42:00Z">
              <w:r>
                <w:rPr>
                  <w:b/>
                </w:rPr>
                <w:t>Informace o způsobu kontaktu s vyučujícím</w:t>
              </w:r>
            </w:ins>
          </w:p>
        </w:tc>
      </w:tr>
      <w:tr w:rsidR="00727397" w14:paraId="6694F0FC" w14:textId="77777777" w:rsidTr="00566CF7">
        <w:trPr>
          <w:trHeight w:val="1373"/>
          <w:ins w:id="7314" w:author="PS" w:date="2018-11-25T14:42:00Z"/>
        </w:trPr>
        <w:tc>
          <w:tcPr>
            <w:tcW w:w="9855" w:type="dxa"/>
            <w:gridSpan w:val="8"/>
            <w:tcBorders>
              <w:top w:val="single" w:sz="4" w:space="0" w:color="auto"/>
              <w:left w:val="single" w:sz="4" w:space="0" w:color="auto"/>
              <w:bottom w:val="single" w:sz="4" w:space="0" w:color="auto"/>
              <w:right w:val="single" w:sz="4" w:space="0" w:color="auto"/>
            </w:tcBorders>
            <w:hideMark/>
          </w:tcPr>
          <w:p w14:paraId="1B31F51C" w14:textId="40C01889" w:rsidR="00727397" w:rsidRDefault="00727397" w:rsidP="00566CF7">
            <w:pPr>
              <w:jc w:val="both"/>
              <w:rPr>
                <w:ins w:id="7315" w:author="PS" w:date="2018-11-25T14:42:00Z"/>
              </w:rPr>
            </w:pPr>
          </w:p>
        </w:tc>
      </w:tr>
    </w:tbl>
    <w:p w14:paraId="7AEDEE20" w14:textId="77777777" w:rsidR="00727397" w:rsidRDefault="00727397" w:rsidP="00727397">
      <w:pPr>
        <w:rPr>
          <w:ins w:id="7316" w:author="PS" w:date="2018-11-25T14:42:00Z"/>
        </w:rPr>
      </w:pPr>
    </w:p>
    <w:p w14:paraId="14D54820" w14:textId="77777777" w:rsidR="00727397" w:rsidRDefault="00727397" w:rsidP="00727397">
      <w:pPr>
        <w:rPr>
          <w:ins w:id="7317" w:author="PS" w:date="2018-11-25T14:42:00Z"/>
        </w:rPr>
      </w:pPr>
    </w:p>
    <w:p w14:paraId="3C692A78" w14:textId="77777777" w:rsidR="00727397" w:rsidRDefault="00727397">
      <w:pPr>
        <w:spacing w:after="160" w:line="259" w:lineRule="auto"/>
        <w:rPr>
          <w:ins w:id="7318" w:author="PS" w:date="2018-11-25T14:42:00Z"/>
        </w:rPr>
      </w:pPr>
    </w:p>
    <w:p w14:paraId="5E6179AB" w14:textId="77777777" w:rsidR="00BD26BB" w:rsidRDefault="00BD26BB">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09404B01" w14:textId="77777777" w:rsidTr="00495DC8">
        <w:tc>
          <w:tcPr>
            <w:tcW w:w="9855" w:type="dxa"/>
            <w:gridSpan w:val="8"/>
            <w:tcBorders>
              <w:bottom w:val="double" w:sz="4" w:space="0" w:color="auto"/>
            </w:tcBorders>
            <w:shd w:val="clear" w:color="auto" w:fill="BDD6EE"/>
          </w:tcPr>
          <w:p w14:paraId="5C8584B0" w14:textId="77777777" w:rsidR="00BD26BB" w:rsidRDefault="00BD26BB" w:rsidP="00495DC8">
            <w:pPr>
              <w:jc w:val="both"/>
              <w:rPr>
                <w:b/>
                <w:sz w:val="28"/>
              </w:rPr>
            </w:pPr>
            <w:r>
              <w:br w:type="page"/>
            </w:r>
            <w:r>
              <w:rPr>
                <w:b/>
                <w:sz w:val="28"/>
              </w:rPr>
              <w:t>B-III – Charakteristika studijního předmětu</w:t>
            </w:r>
          </w:p>
        </w:tc>
      </w:tr>
      <w:tr w:rsidR="00BD26BB" w14:paraId="3D78C792" w14:textId="77777777" w:rsidTr="00495DC8">
        <w:tc>
          <w:tcPr>
            <w:tcW w:w="3086" w:type="dxa"/>
            <w:tcBorders>
              <w:top w:val="double" w:sz="4" w:space="0" w:color="auto"/>
            </w:tcBorders>
            <w:shd w:val="clear" w:color="auto" w:fill="F7CAAC"/>
          </w:tcPr>
          <w:p w14:paraId="028A0A88" w14:textId="77777777" w:rsidR="00BD26BB" w:rsidRDefault="00BD26BB" w:rsidP="00495DC8">
            <w:pPr>
              <w:jc w:val="both"/>
              <w:rPr>
                <w:b/>
              </w:rPr>
            </w:pPr>
            <w:r>
              <w:rPr>
                <w:b/>
              </w:rPr>
              <w:t>Název studijního předmětu</w:t>
            </w:r>
          </w:p>
        </w:tc>
        <w:tc>
          <w:tcPr>
            <w:tcW w:w="6769" w:type="dxa"/>
            <w:gridSpan w:val="7"/>
            <w:tcBorders>
              <w:top w:val="double" w:sz="4" w:space="0" w:color="auto"/>
            </w:tcBorders>
          </w:tcPr>
          <w:p w14:paraId="04C2BA7C" w14:textId="77777777" w:rsidR="00BD26BB" w:rsidRPr="00D056B8" w:rsidRDefault="00BD26BB" w:rsidP="00495DC8">
            <w:pPr>
              <w:jc w:val="both"/>
              <w:rPr>
                <w:b/>
              </w:rPr>
            </w:pPr>
            <w:r w:rsidRPr="00D056B8">
              <w:rPr>
                <w:b/>
              </w:rPr>
              <w:t>Základy logistiky</w:t>
            </w:r>
          </w:p>
        </w:tc>
      </w:tr>
      <w:tr w:rsidR="00BD26BB" w14:paraId="278E3005" w14:textId="77777777" w:rsidTr="00495DC8">
        <w:tc>
          <w:tcPr>
            <w:tcW w:w="3086" w:type="dxa"/>
            <w:shd w:val="clear" w:color="auto" w:fill="F7CAAC"/>
          </w:tcPr>
          <w:p w14:paraId="5D8CF010" w14:textId="77777777" w:rsidR="00BD26BB" w:rsidRDefault="00BD26BB" w:rsidP="00495DC8">
            <w:pPr>
              <w:jc w:val="both"/>
              <w:rPr>
                <w:b/>
              </w:rPr>
            </w:pPr>
            <w:r>
              <w:rPr>
                <w:b/>
              </w:rPr>
              <w:t>Typ předmětu</w:t>
            </w:r>
          </w:p>
        </w:tc>
        <w:tc>
          <w:tcPr>
            <w:tcW w:w="3406" w:type="dxa"/>
            <w:gridSpan w:val="4"/>
          </w:tcPr>
          <w:p w14:paraId="02E28409" w14:textId="77777777" w:rsidR="00BD26BB" w:rsidRDefault="00BD26BB" w:rsidP="00495DC8">
            <w:pPr>
              <w:jc w:val="both"/>
            </w:pPr>
            <w:r>
              <w:t>Povinně volitelný</w:t>
            </w:r>
          </w:p>
        </w:tc>
        <w:tc>
          <w:tcPr>
            <w:tcW w:w="2695" w:type="dxa"/>
            <w:gridSpan w:val="2"/>
            <w:shd w:val="clear" w:color="auto" w:fill="F7CAAC"/>
          </w:tcPr>
          <w:p w14:paraId="46F0082A" w14:textId="77777777" w:rsidR="00BD26BB" w:rsidRDefault="00BD26BB" w:rsidP="00495DC8">
            <w:pPr>
              <w:jc w:val="both"/>
            </w:pPr>
            <w:r>
              <w:rPr>
                <w:b/>
              </w:rPr>
              <w:t>doporučený ročník / semestr</w:t>
            </w:r>
          </w:p>
        </w:tc>
        <w:tc>
          <w:tcPr>
            <w:tcW w:w="668" w:type="dxa"/>
          </w:tcPr>
          <w:p w14:paraId="01760443" w14:textId="77777777" w:rsidR="00BD26BB" w:rsidRDefault="00BD26BB" w:rsidP="00495DC8">
            <w:pPr>
              <w:jc w:val="both"/>
            </w:pPr>
            <w:r>
              <w:t>1/ZS</w:t>
            </w:r>
          </w:p>
        </w:tc>
      </w:tr>
      <w:tr w:rsidR="00BD26BB" w14:paraId="79AC826E" w14:textId="77777777" w:rsidTr="00495DC8">
        <w:tc>
          <w:tcPr>
            <w:tcW w:w="3086" w:type="dxa"/>
            <w:shd w:val="clear" w:color="auto" w:fill="F7CAAC"/>
          </w:tcPr>
          <w:p w14:paraId="14D4F3B5" w14:textId="77777777" w:rsidR="00BD26BB" w:rsidRDefault="00BD26BB" w:rsidP="00495DC8">
            <w:pPr>
              <w:jc w:val="both"/>
              <w:rPr>
                <w:b/>
              </w:rPr>
            </w:pPr>
            <w:r>
              <w:rPr>
                <w:b/>
              </w:rPr>
              <w:t>Rozsah studijního předmětu</w:t>
            </w:r>
          </w:p>
        </w:tc>
        <w:tc>
          <w:tcPr>
            <w:tcW w:w="1701" w:type="dxa"/>
            <w:gridSpan w:val="2"/>
          </w:tcPr>
          <w:p w14:paraId="48961519" w14:textId="77777777" w:rsidR="00BD26BB" w:rsidRDefault="00BD26BB" w:rsidP="00495DC8">
            <w:pPr>
              <w:jc w:val="both"/>
            </w:pPr>
            <w:r>
              <w:t>28p – 28s</w:t>
            </w:r>
          </w:p>
        </w:tc>
        <w:tc>
          <w:tcPr>
            <w:tcW w:w="889" w:type="dxa"/>
            <w:shd w:val="clear" w:color="auto" w:fill="F7CAAC"/>
          </w:tcPr>
          <w:p w14:paraId="40B433F7" w14:textId="77777777" w:rsidR="00BD26BB" w:rsidRDefault="00BD26BB" w:rsidP="00495DC8">
            <w:pPr>
              <w:jc w:val="both"/>
              <w:rPr>
                <w:b/>
              </w:rPr>
            </w:pPr>
            <w:r>
              <w:rPr>
                <w:b/>
              </w:rPr>
              <w:t xml:space="preserve">hod. </w:t>
            </w:r>
          </w:p>
        </w:tc>
        <w:tc>
          <w:tcPr>
            <w:tcW w:w="816" w:type="dxa"/>
          </w:tcPr>
          <w:p w14:paraId="5C3A5EA6" w14:textId="7D406FCE" w:rsidR="00BD26BB" w:rsidRDefault="00BD26BB" w:rsidP="00495DC8">
            <w:pPr>
              <w:jc w:val="both"/>
            </w:pPr>
            <w:del w:id="7319" w:author="Matyas Adam" w:date="2018-11-16T22:49:00Z">
              <w:r w:rsidDel="00895C42">
                <w:delText>56</w:delText>
              </w:r>
            </w:del>
            <w:ins w:id="7320" w:author="Matyas Adam" w:date="2018-11-16T22:49:00Z">
              <w:del w:id="7321" w:author="PS" w:date="2018-11-25T15:33:00Z">
                <w:r w:rsidDel="002A66B1">
                  <w:delText>4</w:delText>
                </w:r>
              </w:del>
            </w:ins>
            <w:ins w:id="7322" w:author="PS" w:date="2018-11-25T15:33:00Z">
              <w:r w:rsidR="002A66B1">
                <w:t>56</w:t>
              </w:r>
            </w:ins>
          </w:p>
        </w:tc>
        <w:tc>
          <w:tcPr>
            <w:tcW w:w="2156" w:type="dxa"/>
            <w:shd w:val="clear" w:color="auto" w:fill="F7CAAC"/>
          </w:tcPr>
          <w:p w14:paraId="464DF0ED" w14:textId="77777777" w:rsidR="00BD26BB" w:rsidRDefault="00BD26BB" w:rsidP="00495DC8">
            <w:pPr>
              <w:jc w:val="both"/>
              <w:rPr>
                <w:b/>
              </w:rPr>
            </w:pPr>
            <w:r>
              <w:rPr>
                <w:b/>
              </w:rPr>
              <w:t>kreditů</w:t>
            </w:r>
          </w:p>
        </w:tc>
        <w:tc>
          <w:tcPr>
            <w:tcW w:w="1207" w:type="dxa"/>
            <w:gridSpan w:val="2"/>
          </w:tcPr>
          <w:p w14:paraId="3720A025" w14:textId="77777777" w:rsidR="00BD26BB" w:rsidRDefault="00BD26BB" w:rsidP="00495DC8">
            <w:pPr>
              <w:jc w:val="center"/>
            </w:pPr>
            <w:r>
              <w:t>4</w:t>
            </w:r>
          </w:p>
        </w:tc>
      </w:tr>
      <w:tr w:rsidR="00BD26BB" w14:paraId="3BB02E4D" w14:textId="77777777" w:rsidTr="00495DC8">
        <w:tc>
          <w:tcPr>
            <w:tcW w:w="3086" w:type="dxa"/>
            <w:shd w:val="clear" w:color="auto" w:fill="F7CAAC"/>
          </w:tcPr>
          <w:p w14:paraId="6A14B1BD" w14:textId="77777777" w:rsidR="00BD26BB" w:rsidRDefault="00BD26BB" w:rsidP="00495DC8">
            <w:pPr>
              <w:jc w:val="both"/>
              <w:rPr>
                <w:b/>
                <w:sz w:val="22"/>
              </w:rPr>
            </w:pPr>
            <w:r>
              <w:rPr>
                <w:b/>
              </w:rPr>
              <w:t>Prerekvizity, korekvizity, ekvivalence</w:t>
            </w:r>
          </w:p>
        </w:tc>
        <w:tc>
          <w:tcPr>
            <w:tcW w:w="6769" w:type="dxa"/>
            <w:gridSpan w:val="7"/>
          </w:tcPr>
          <w:p w14:paraId="36F3A290" w14:textId="77777777" w:rsidR="00BD26BB" w:rsidRDefault="00BD26BB" w:rsidP="00495DC8">
            <w:pPr>
              <w:jc w:val="both"/>
            </w:pPr>
          </w:p>
        </w:tc>
      </w:tr>
      <w:tr w:rsidR="00BD26BB" w:rsidRPr="00EE5744" w14:paraId="743D3A63" w14:textId="77777777" w:rsidTr="00495DC8">
        <w:tc>
          <w:tcPr>
            <w:tcW w:w="3086" w:type="dxa"/>
            <w:shd w:val="clear" w:color="auto" w:fill="F7CAAC"/>
          </w:tcPr>
          <w:p w14:paraId="70ED1E74" w14:textId="77777777" w:rsidR="00BD26BB" w:rsidRDefault="00BD26BB" w:rsidP="00495DC8">
            <w:pPr>
              <w:jc w:val="both"/>
              <w:rPr>
                <w:b/>
              </w:rPr>
            </w:pPr>
            <w:r>
              <w:rPr>
                <w:b/>
              </w:rPr>
              <w:t>Způsob ověření studijních výsledků</w:t>
            </w:r>
          </w:p>
        </w:tc>
        <w:tc>
          <w:tcPr>
            <w:tcW w:w="3406" w:type="dxa"/>
            <w:gridSpan w:val="4"/>
          </w:tcPr>
          <w:p w14:paraId="53B64A37" w14:textId="77777777" w:rsidR="00BD26BB" w:rsidRDefault="00BD26BB" w:rsidP="00495DC8">
            <w:pPr>
              <w:jc w:val="both"/>
            </w:pPr>
            <w:r>
              <w:t>Zápočet, zkouška</w:t>
            </w:r>
            <w:del w:id="7323" w:author="Matyas Adam" w:date="2018-11-16T22:49:00Z">
              <w:r w:rsidDel="00895C42">
                <w:delText>.</w:delText>
              </w:r>
            </w:del>
          </w:p>
        </w:tc>
        <w:tc>
          <w:tcPr>
            <w:tcW w:w="2156" w:type="dxa"/>
            <w:shd w:val="clear" w:color="auto" w:fill="F7CAAC"/>
          </w:tcPr>
          <w:p w14:paraId="134A0669" w14:textId="77777777" w:rsidR="00BD26BB" w:rsidRDefault="00BD26BB" w:rsidP="00495DC8">
            <w:pPr>
              <w:jc w:val="both"/>
              <w:rPr>
                <w:b/>
              </w:rPr>
            </w:pPr>
            <w:r>
              <w:rPr>
                <w:b/>
              </w:rPr>
              <w:t>Forma výuky</w:t>
            </w:r>
          </w:p>
        </w:tc>
        <w:tc>
          <w:tcPr>
            <w:tcW w:w="1207" w:type="dxa"/>
            <w:gridSpan w:val="2"/>
          </w:tcPr>
          <w:p w14:paraId="3466A0A0" w14:textId="77777777" w:rsidR="00BD26BB" w:rsidRDefault="00BD26BB" w:rsidP="00495DC8">
            <w:pPr>
              <w:jc w:val="both"/>
              <w:rPr>
                <w:ins w:id="7324" w:author="PS" w:date="2018-11-25T15:33:00Z"/>
              </w:rPr>
            </w:pPr>
            <w:del w:id="7325" w:author="Matyas Adam" w:date="2018-11-16T22:49:00Z">
              <w:r w:rsidDel="00895C42">
                <w:delText>přednášky semináře</w:delText>
              </w:r>
            </w:del>
            <w:ins w:id="7326" w:author="Matyas Adam" w:date="2018-11-16T22:49:00Z">
              <w:del w:id="7327" w:author="PS" w:date="2018-11-25T15:33:00Z">
                <w:r w:rsidDel="002A66B1">
                  <w:delText>P, S</w:delText>
                </w:r>
              </w:del>
            </w:ins>
            <w:ins w:id="7328" w:author="PS" w:date="2018-11-25T15:33:00Z">
              <w:r w:rsidR="002A66B1">
                <w:t>přednášky</w:t>
              </w:r>
            </w:ins>
          </w:p>
          <w:p w14:paraId="19E4A93D" w14:textId="3836354A" w:rsidR="002A66B1" w:rsidRPr="00EE5744" w:rsidRDefault="002A66B1" w:rsidP="00495DC8">
            <w:pPr>
              <w:jc w:val="both"/>
              <w:rPr>
                <w:highlight w:val="red"/>
              </w:rPr>
            </w:pPr>
            <w:ins w:id="7329" w:author="PS" w:date="2018-11-25T15:33:00Z">
              <w:r>
                <w:t>semináře</w:t>
              </w:r>
            </w:ins>
          </w:p>
        </w:tc>
      </w:tr>
      <w:tr w:rsidR="00BD26BB" w14:paraId="10C20793" w14:textId="77777777" w:rsidTr="00495DC8">
        <w:tc>
          <w:tcPr>
            <w:tcW w:w="3086" w:type="dxa"/>
            <w:shd w:val="clear" w:color="auto" w:fill="F7CAAC"/>
          </w:tcPr>
          <w:p w14:paraId="6BF5CEC4" w14:textId="602CF815" w:rsidR="00BD26BB" w:rsidRDefault="00BD26BB" w:rsidP="00495DC8">
            <w:pPr>
              <w:jc w:val="both"/>
              <w:rPr>
                <w:b/>
              </w:rPr>
            </w:pPr>
            <w:r>
              <w:rPr>
                <w:b/>
              </w:rPr>
              <w:t>Forma způsobu ověření studijních výsledků a další požadavky na studenta</w:t>
            </w:r>
          </w:p>
        </w:tc>
        <w:tc>
          <w:tcPr>
            <w:tcW w:w="6769" w:type="dxa"/>
            <w:gridSpan w:val="7"/>
            <w:tcBorders>
              <w:bottom w:val="nil"/>
            </w:tcBorders>
          </w:tcPr>
          <w:p w14:paraId="500A1722" w14:textId="77777777" w:rsidR="00BD26BB" w:rsidRDefault="00BD26BB" w:rsidP="00495DC8">
            <w:pPr>
              <w:jc w:val="both"/>
            </w:pPr>
            <w:r>
              <w:t>Zápočet: 80% aktivní účast na seminářích, průběžné plnění zadaných úkolů, úspěšné vypracování písemné práce.</w:t>
            </w:r>
          </w:p>
          <w:p w14:paraId="2E265CC7" w14:textId="77777777" w:rsidR="00BD26BB" w:rsidRDefault="00BD26BB" w:rsidP="00495DC8">
            <w:pPr>
              <w:jc w:val="both"/>
            </w:pPr>
            <w:r>
              <w:t>Zkouška: úspěšné vypracování písemné práce, ústní zkouška.</w:t>
            </w:r>
          </w:p>
        </w:tc>
      </w:tr>
      <w:tr w:rsidR="00BD26BB" w14:paraId="429F2FBC" w14:textId="77777777" w:rsidTr="00495DC8">
        <w:trPr>
          <w:trHeight w:val="392"/>
        </w:trPr>
        <w:tc>
          <w:tcPr>
            <w:tcW w:w="9855" w:type="dxa"/>
            <w:gridSpan w:val="8"/>
            <w:tcBorders>
              <w:top w:val="nil"/>
            </w:tcBorders>
          </w:tcPr>
          <w:p w14:paraId="7EA95E9A" w14:textId="77777777" w:rsidR="00BD26BB" w:rsidRDefault="00BD26BB" w:rsidP="00495DC8">
            <w:pPr>
              <w:jc w:val="both"/>
            </w:pPr>
          </w:p>
        </w:tc>
      </w:tr>
      <w:tr w:rsidR="00BD26BB" w14:paraId="7399824E" w14:textId="77777777" w:rsidTr="00495DC8">
        <w:trPr>
          <w:trHeight w:val="197"/>
        </w:trPr>
        <w:tc>
          <w:tcPr>
            <w:tcW w:w="3086" w:type="dxa"/>
            <w:tcBorders>
              <w:top w:val="nil"/>
            </w:tcBorders>
            <w:shd w:val="clear" w:color="auto" w:fill="F7CAAC"/>
          </w:tcPr>
          <w:p w14:paraId="6FF70773" w14:textId="77777777" w:rsidR="00BD26BB" w:rsidRDefault="00BD26BB" w:rsidP="00495DC8">
            <w:pPr>
              <w:jc w:val="both"/>
              <w:rPr>
                <w:b/>
              </w:rPr>
            </w:pPr>
            <w:r>
              <w:rPr>
                <w:b/>
              </w:rPr>
              <w:t>Garant předmětu</w:t>
            </w:r>
          </w:p>
        </w:tc>
        <w:tc>
          <w:tcPr>
            <w:tcW w:w="6769" w:type="dxa"/>
            <w:gridSpan w:val="7"/>
            <w:tcBorders>
              <w:top w:val="nil"/>
            </w:tcBorders>
          </w:tcPr>
          <w:p w14:paraId="72E5C3E8" w14:textId="77777777" w:rsidR="00BD26BB" w:rsidRDefault="00BD26BB" w:rsidP="00495DC8">
            <w:pPr>
              <w:jc w:val="both"/>
            </w:pPr>
            <w:r>
              <w:t>Ing. Martin Hart, Ph.D.</w:t>
            </w:r>
          </w:p>
        </w:tc>
      </w:tr>
      <w:tr w:rsidR="00BD26BB" w14:paraId="2AFA2AA8" w14:textId="77777777" w:rsidTr="00495DC8">
        <w:trPr>
          <w:trHeight w:val="243"/>
        </w:trPr>
        <w:tc>
          <w:tcPr>
            <w:tcW w:w="3086" w:type="dxa"/>
            <w:tcBorders>
              <w:top w:val="nil"/>
            </w:tcBorders>
            <w:shd w:val="clear" w:color="auto" w:fill="F7CAAC"/>
          </w:tcPr>
          <w:p w14:paraId="6328E13F" w14:textId="77777777" w:rsidR="00BD26BB" w:rsidRDefault="00BD26BB" w:rsidP="00495DC8">
            <w:pPr>
              <w:jc w:val="both"/>
              <w:rPr>
                <w:b/>
              </w:rPr>
            </w:pPr>
            <w:r>
              <w:rPr>
                <w:b/>
              </w:rPr>
              <w:t>Zapojení garanta do výuky předmětu</w:t>
            </w:r>
          </w:p>
        </w:tc>
        <w:tc>
          <w:tcPr>
            <w:tcW w:w="6769" w:type="dxa"/>
            <w:gridSpan w:val="7"/>
            <w:tcBorders>
              <w:top w:val="nil"/>
            </w:tcBorders>
          </w:tcPr>
          <w:p w14:paraId="325611EB" w14:textId="77777777" w:rsidR="00BD26BB" w:rsidRDefault="00BD26BB" w:rsidP="00495DC8">
            <w:pPr>
              <w:jc w:val="both"/>
            </w:pPr>
            <w:r>
              <w:t>Garant stanovuje koncepci předmětu, podílí se na přednáškách v rozsahu 80 % a dále stanovuje koncepci cvičení a dohlíží na jejich jednotné vedení.</w:t>
            </w:r>
          </w:p>
        </w:tc>
      </w:tr>
      <w:tr w:rsidR="00BD26BB" w14:paraId="156D3F7B" w14:textId="77777777" w:rsidTr="00495DC8">
        <w:tc>
          <w:tcPr>
            <w:tcW w:w="3086" w:type="dxa"/>
            <w:shd w:val="clear" w:color="auto" w:fill="F7CAAC"/>
          </w:tcPr>
          <w:p w14:paraId="5A43310B" w14:textId="77777777" w:rsidR="00BD26BB" w:rsidRDefault="00BD26BB" w:rsidP="00495DC8">
            <w:pPr>
              <w:jc w:val="both"/>
              <w:rPr>
                <w:b/>
              </w:rPr>
            </w:pPr>
            <w:r>
              <w:rPr>
                <w:b/>
              </w:rPr>
              <w:t>Vyučující</w:t>
            </w:r>
          </w:p>
        </w:tc>
        <w:tc>
          <w:tcPr>
            <w:tcW w:w="6769" w:type="dxa"/>
            <w:gridSpan w:val="7"/>
            <w:tcBorders>
              <w:bottom w:val="nil"/>
            </w:tcBorders>
          </w:tcPr>
          <w:p w14:paraId="5EBD4DCF" w14:textId="77777777" w:rsidR="00BD26BB" w:rsidRDefault="00BD26BB" w:rsidP="00495DC8">
            <w:pPr>
              <w:jc w:val="both"/>
              <w:rPr>
                <w:ins w:id="7330" w:author="Matyas Adam" w:date="2018-11-16T22:49:00Z"/>
              </w:rPr>
            </w:pPr>
            <w:ins w:id="7331" w:author="Matyas Adam" w:date="2018-11-16T22:49:00Z">
              <w:r>
                <w:t>Ing. Martin Hart, Ph.D. – přednášky (80 %), semináře (100 %)</w:t>
              </w:r>
            </w:ins>
          </w:p>
          <w:p w14:paraId="1F5EDDBC" w14:textId="77777777" w:rsidR="00BD26BB" w:rsidRDefault="00BD26BB" w:rsidP="00495DC8">
            <w:pPr>
              <w:jc w:val="both"/>
            </w:pPr>
            <w:ins w:id="7332" w:author="Matyas Adam" w:date="2018-11-16T22:49:00Z">
              <w:r>
                <w:t>Ing. Petr Mikulec, Ph.D. – přednášky (20 %) – odborník z praxe</w:t>
              </w:r>
            </w:ins>
          </w:p>
        </w:tc>
      </w:tr>
      <w:tr w:rsidR="00BD26BB" w14:paraId="53AEA4E8" w14:textId="77777777" w:rsidTr="00495DC8">
        <w:trPr>
          <w:trHeight w:val="300"/>
        </w:trPr>
        <w:tc>
          <w:tcPr>
            <w:tcW w:w="9855" w:type="dxa"/>
            <w:gridSpan w:val="8"/>
            <w:tcBorders>
              <w:top w:val="nil"/>
            </w:tcBorders>
          </w:tcPr>
          <w:p w14:paraId="1B28FE6B" w14:textId="77777777" w:rsidR="00BD26BB" w:rsidDel="00895C42" w:rsidRDefault="00BD26BB" w:rsidP="00495DC8">
            <w:pPr>
              <w:jc w:val="both"/>
              <w:rPr>
                <w:del w:id="7333" w:author="Matyas Adam" w:date="2018-11-16T22:49:00Z"/>
              </w:rPr>
            </w:pPr>
            <w:del w:id="7334" w:author="Matyas Adam" w:date="2018-11-16T22:49:00Z">
              <w:r w:rsidDel="00895C42">
                <w:delText>Ing. Martin Hart, Ph.D. – přednášky (80 %)</w:delText>
              </w:r>
            </w:del>
            <w:ins w:id="7335" w:author="Jiří Lehejček [2]" w:date="2018-11-14T22:48:00Z">
              <w:del w:id="7336" w:author="Matyas Adam" w:date="2018-11-16T22:49:00Z">
                <w:r w:rsidDel="00895C42">
                  <w:delText>, semináře (100 %)</w:delText>
                </w:r>
              </w:del>
            </w:ins>
          </w:p>
          <w:p w14:paraId="0EB51336" w14:textId="77777777" w:rsidR="00BD26BB" w:rsidRDefault="00BD26BB" w:rsidP="00495DC8">
            <w:pPr>
              <w:jc w:val="both"/>
            </w:pPr>
            <w:del w:id="7337" w:author="Matyas Adam" w:date="2018-11-16T22:49:00Z">
              <w:r w:rsidDel="00895C42">
                <w:delText>Ing. Petr Mikulec, Ph.D. – přednášky (20 %) – odborník z praxe</w:delText>
              </w:r>
            </w:del>
          </w:p>
        </w:tc>
      </w:tr>
      <w:tr w:rsidR="00BD26BB" w14:paraId="190A5276" w14:textId="77777777" w:rsidTr="00495DC8">
        <w:tc>
          <w:tcPr>
            <w:tcW w:w="3086" w:type="dxa"/>
            <w:shd w:val="clear" w:color="auto" w:fill="F7CAAC"/>
          </w:tcPr>
          <w:p w14:paraId="6DF92B26" w14:textId="77777777" w:rsidR="00BD26BB" w:rsidRDefault="00BD26BB" w:rsidP="00495DC8">
            <w:pPr>
              <w:jc w:val="both"/>
              <w:rPr>
                <w:b/>
              </w:rPr>
            </w:pPr>
            <w:r>
              <w:rPr>
                <w:b/>
              </w:rPr>
              <w:t>Stručná anotace předmětu</w:t>
            </w:r>
          </w:p>
        </w:tc>
        <w:tc>
          <w:tcPr>
            <w:tcW w:w="6769" w:type="dxa"/>
            <w:gridSpan w:val="7"/>
            <w:tcBorders>
              <w:bottom w:val="nil"/>
            </w:tcBorders>
          </w:tcPr>
          <w:p w14:paraId="0AF94CF7" w14:textId="77777777" w:rsidR="00BD26BB" w:rsidRDefault="00BD26BB" w:rsidP="00495DC8">
            <w:pPr>
              <w:jc w:val="both"/>
            </w:pPr>
          </w:p>
        </w:tc>
      </w:tr>
      <w:tr w:rsidR="00BD26BB" w:rsidRPr="00F71807" w14:paraId="229B4740" w14:textId="77777777" w:rsidTr="00495DC8">
        <w:trPr>
          <w:trHeight w:val="3331"/>
        </w:trPr>
        <w:tc>
          <w:tcPr>
            <w:tcW w:w="9855" w:type="dxa"/>
            <w:gridSpan w:val="8"/>
            <w:tcBorders>
              <w:top w:val="nil"/>
              <w:bottom w:val="single" w:sz="12" w:space="0" w:color="auto"/>
            </w:tcBorders>
          </w:tcPr>
          <w:p w14:paraId="3C0A2B38" w14:textId="77777777" w:rsidR="00BD26BB" w:rsidRDefault="00BD26BB" w:rsidP="00495DC8">
            <w:pPr>
              <w:jc w:val="both"/>
              <w:rPr>
                <w:ins w:id="7338" w:author="Matyas Adam" w:date="2018-11-16T22:49:00Z"/>
                <w:rStyle w:val="apple-converted-space"/>
                <w:color w:val="000000"/>
                <w:shd w:val="clear" w:color="auto" w:fill="FFFFFF"/>
              </w:rPr>
            </w:pPr>
            <w:r w:rsidRPr="00A20195">
              <w:rPr>
                <w:color w:val="000000"/>
                <w:shd w:val="clear" w:color="auto" w:fill="FFFFFF"/>
              </w:rPr>
              <w:t xml:space="preserve">Cílem předmětu je seznámit studenty se základy logistiky. </w:t>
            </w:r>
            <w:r>
              <w:rPr>
                <w:color w:val="000000"/>
                <w:shd w:val="clear" w:color="auto" w:fill="FFFFFF"/>
              </w:rPr>
              <w:t xml:space="preserve">Předmět se zabývá </w:t>
            </w:r>
            <w:r w:rsidRPr="00A20195">
              <w:rPr>
                <w:color w:val="000000"/>
                <w:shd w:val="clear" w:color="auto" w:fill="FFFFFF"/>
              </w:rPr>
              <w:t>zákla</w:t>
            </w:r>
            <w:r>
              <w:rPr>
                <w:color w:val="000000"/>
                <w:shd w:val="clear" w:color="auto" w:fill="FFFFFF"/>
              </w:rPr>
              <w:t xml:space="preserve">dními pojmy, historií logistiky a jejími cíli. </w:t>
            </w:r>
            <w:r w:rsidRPr="00A20195">
              <w:rPr>
                <w:color w:val="000000"/>
                <w:shd w:val="clear" w:color="auto" w:fill="FFFFFF"/>
              </w:rPr>
              <w:t>Studenti získají znalosti z</w:t>
            </w:r>
            <w:r>
              <w:rPr>
                <w:color w:val="000000"/>
                <w:shd w:val="clear" w:color="auto" w:fill="FFFFFF"/>
              </w:rPr>
              <w:t xml:space="preserve"> oblasti funkčního členění logistiky podniku, </w:t>
            </w:r>
            <w:r w:rsidRPr="00A20195">
              <w:rPr>
                <w:color w:val="000000"/>
                <w:shd w:val="clear" w:color="auto" w:fill="FFFFFF"/>
              </w:rPr>
              <w:t>logistických technologií a systémů. Seznámí se s definicí logistických</w:t>
            </w:r>
            <w:r>
              <w:rPr>
                <w:color w:val="000000"/>
                <w:shd w:val="clear" w:color="auto" w:fill="FFFFFF"/>
              </w:rPr>
              <w:t xml:space="preserve"> - dodavatelských</w:t>
            </w:r>
            <w:r w:rsidRPr="00A20195">
              <w:rPr>
                <w:color w:val="000000"/>
                <w:shd w:val="clear" w:color="auto" w:fill="FFFFFF"/>
              </w:rPr>
              <w:t xml:space="preserve"> řetězců a </w:t>
            </w:r>
            <w:r>
              <w:rPr>
                <w:color w:val="000000"/>
                <w:shd w:val="clear" w:color="auto" w:fill="FFFFFF"/>
              </w:rPr>
              <w:t xml:space="preserve">s jejich základními </w:t>
            </w:r>
            <w:r w:rsidRPr="00A20195">
              <w:rPr>
                <w:color w:val="000000"/>
                <w:shd w:val="clear" w:color="auto" w:fill="FFFFFF"/>
              </w:rPr>
              <w:t xml:space="preserve">metodami </w:t>
            </w:r>
            <w:r>
              <w:rPr>
                <w:color w:val="000000"/>
                <w:shd w:val="clear" w:color="auto" w:fill="FFFFFF"/>
              </w:rPr>
              <w:t xml:space="preserve">plánování, </w:t>
            </w:r>
            <w:r w:rsidRPr="00A20195">
              <w:rPr>
                <w:color w:val="000000"/>
                <w:shd w:val="clear" w:color="auto" w:fill="FFFFFF"/>
              </w:rPr>
              <w:t>řízení</w:t>
            </w:r>
            <w:r>
              <w:rPr>
                <w:color w:val="000000"/>
                <w:shd w:val="clear" w:color="auto" w:fill="FFFFFF"/>
              </w:rPr>
              <w:t xml:space="preserve"> a kontroly. Dále se seznámí s pojmy aktivní a pasivní</w:t>
            </w:r>
            <w:r w:rsidRPr="00A20195">
              <w:rPr>
                <w:color w:val="000000"/>
                <w:shd w:val="clear" w:color="auto" w:fill="FFFFFF"/>
              </w:rPr>
              <w:t xml:space="preserve"> prvky</w:t>
            </w:r>
            <w:r>
              <w:rPr>
                <w:color w:val="000000"/>
                <w:shd w:val="clear" w:color="auto" w:fill="FFFFFF"/>
              </w:rPr>
              <w:t xml:space="preserve"> materiálových toků</w:t>
            </w:r>
            <w:r w:rsidRPr="00A20195">
              <w:rPr>
                <w:color w:val="000000"/>
                <w:shd w:val="clear" w:color="auto" w:fill="FFFFFF"/>
              </w:rPr>
              <w:t>. Obsahová náplň uvedeného předmětu vytváří základ pro další hlubší rozvíjení teoretických poznatků v jednotlivých navazujících logistických předmětech.</w:t>
            </w:r>
            <w:r w:rsidRPr="00A20195">
              <w:rPr>
                <w:rStyle w:val="apple-converted-space"/>
                <w:color w:val="000000"/>
                <w:shd w:val="clear" w:color="auto" w:fill="FFFFFF"/>
              </w:rPr>
              <w:t> </w:t>
            </w:r>
          </w:p>
          <w:p w14:paraId="6D28DF94" w14:textId="77777777" w:rsidR="00BD26BB" w:rsidRDefault="00BD26BB" w:rsidP="00495DC8">
            <w:pPr>
              <w:jc w:val="both"/>
              <w:rPr>
                <w:rStyle w:val="apple-converted-space"/>
                <w:color w:val="000000"/>
                <w:shd w:val="clear" w:color="auto" w:fill="FFFFFF"/>
              </w:rPr>
            </w:pPr>
          </w:p>
          <w:p w14:paraId="5416219B" w14:textId="77777777" w:rsidR="00BD26BB" w:rsidRPr="008D247E" w:rsidRDefault="00BD26BB" w:rsidP="00495DC8">
            <w:pPr>
              <w:jc w:val="both"/>
              <w:rPr>
                <w:u w:val="single"/>
              </w:rPr>
            </w:pPr>
            <w:r w:rsidRPr="008D247E">
              <w:rPr>
                <w:rStyle w:val="apple-converted-space"/>
                <w:color w:val="000000"/>
                <w:shd w:val="clear" w:color="auto" w:fill="FFFFFF"/>
              </w:rPr>
              <w:t>Hlavní témata:</w:t>
            </w:r>
          </w:p>
          <w:p w14:paraId="7014266D" w14:textId="77777777" w:rsidR="00BD26BB" w:rsidRDefault="00BD26BB">
            <w:pPr>
              <w:pStyle w:val="Odstavecseseznamem"/>
              <w:numPr>
                <w:ilvl w:val="0"/>
                <w:numId w:val="114"/>
              </w:numPr>
              <w:suppressAutoHyphens w:val="0"/>
              <w:pPrChange w:id="7339" w:author="PS" w:date="2018-11-25T15:33:00Z">
                <w:pPr>
                  <w:pStyle w:val="Odstavecseseznamem"/>
                  <w:numPr>
                    <w:numId w:val="42"/>
                  </w:numPr>
                  <w:tabs>
                    <w:tab w:val="num" w:pos="720"/>
                  </w:tabs>
                  <w:suppressAutoHyphens w:val="0"/>
                  <w:ind w:hanging="360"/>
                </w:pPr>
              </w:pPrChange>
            </w:pPr>
            <w:r>
              <w:t xml:space="preserve">Pojetí logistiky a vývojové trendy v logistice. </w:t>
            </w:r>
          </w:p>
          <w:p w14:paraId="50130BBF" w14:textId="77777777" w:rsidR="00BD26BB" w:rsidRDefault="00BD26BB">
            <w:pPr>
              <w:pStyle w:val="Odstavecseseznamem"/>
              <w:numPr>
                <w:ilvl w:val="0"/>
                <w:numId w:val="114"/>
              </w:numPr>
              <w:suppressAutoHyphens w:val="0"/>
              <w:pPrChange w:id="7340" w:author="PS" w:date="2018-11-25T15:33:00Z">
                <w:pPr>
                  <w:pStyle w:val="Odstavecseseznamem"/>
                  <w:numPr>
                    <w:numId w:val="42"/>
                  </w:numPr>
                  <w:tabs>
                    <w:tab w:val="num" w:pos="720"/>
                  </w:tabs>
                  <w:suppressAutoHyphens w:val="0"/>
                  <w:ind w:hanging="360"/>
                </w:pPr>
              </w:pPrChange>
            </w:pPr>
            <w:r>
              <w:t xml:space="preserve">Strategie a cíle logistiky. </w:t>
            </w:r>
          </w:p>
          <w:p w14:paraId="05B68AD0" w14:textId="77777777" w:rsidR="00BD26BB" w:rsidRDefault="00BD26BB">
            <w:pPr>
              <w:pStyle w:val="Odstavecseseznamem"/>
              <w:numPr>
                <w:ilvl w:val="0"/>
                <w:numId w:val="114"/>
              </w:numPr>
              <w:suppressAutoHyphens w:val="0"/>
              <w:pPrChange w:id="7341" w:author="PS" w:date="2018-11-25T15:33:00Z">
                <w:pPr>
                  <w:pStyle w:val="Odstavecseseznamem"/>
                  <w:numPr>
                    <w:numId w:val="42"/>
                  </w:numPr>
                  <w:tabs>
                    <w:tab w:val="num" w:pos="720"/>
                  </w:tabs>
                  <w:suppressAutoHyphens w:val="0"/>
                  <w:ind w:hanging="360"/>
                </w:pPr>
              </w:pPrChange>
            </w:pPr>
            <w:r>
              <w:t xml:space="preserve">Logistika a teorie systémů. </w:t>
            </w:r>
          </w:p>
          <w:p w14:paraId="46F7FAAB" w14:textId="77777777" w:rsidR="00BD26BB" w:rsidRDefault="00BD26BB">
            <w:pPr>
              <w:pStyle w:val="Odstavecseseznamem"/>
              <w:numPr>
                <w:ilvl w:val="0"/>
                <w:numId w:val="114"/>
              </w:numPr>
              <w:suppressAutoHyphens w:val="0"/>
              <w:pPrChange w:id="7342" w:author="PS" w:date="2018-11-25T15:33:00Z">
                <w:pPr>
                  <w:pStyle w:val="Odstavecseseznamem"/>
                  <w:numPr>
                    <w:numId w:val="42"/>
                  </w:numPr>
                  <w:tabs>
                    <w:tab w:val="num" w:pos="720"/>
                  </w:tabs>
                  <w:suppressAutoHyphens w:val="0"/>
                  <w:ind w:hanging="360"/>
                </w:pPr>
              </w:pPrChange>
            </w:pPr>
            <w:r>
              <w:t xml:space="preserve">Logistika a její vliv na ekonomiku podniku. </w:t>
            </w:r>
          </w:p>
          <w:p w14:paraId="3258594C" w14:textId="77777777" w:rsidR="00BD26BB" w:rsidRDefault="00BD26BB">
            <w:pPr>
              <w:pStyle w:val="Odstavecseseznamem"/>
              <w:numPr>
                <w:ilvl w:val="0"/>
                <w:numId w:val="114"/>
              </w:numPr>
              <w:suppressAutoHyphens w:val="0"/>
              <w:pPrChange w:id="7343" w:author="PS" w:date="2018-11-25T15:33:00Z">
                <w:pPr>
                  <w:pStyle w:val="Odstavecseseznamem"/>
                  <w:numPr>
                    <w:numId w:val="42"/>
                  </w:numPr>
                  <w:tabs>
                    <w:tab w:val="num" w:pos="720"/>
                  </w:tabs>
                  <w:suppressAutoHyphens w:val="0"/>
                  <w:ind w:hanging="360"/>
                </w:pPr>
              </w:pPrChange>
            </w:pPr>
            <w:r>
              <w:t xml:space="preserve">Logistické náklady, vztahy logistických činností a logistických nákladů. </w:t>
            </w:r>
          </w:p>
          <w:p w14:paraId="02669706" w14:textId="77777777" w:rsidR="00BD26BB" w:rsidRDefault="00BD26BB">
            <w:pPr>
              <w:pStyle w:val="Odstavecseseznamem"/>
              <w:numPr>
                <w:ilvl w:val="0"/>
                <w:numId w:val="114"/>
              </w:numPr>
              <w:suppressAutoHyphens w:val="0"/>
              <w:pPrChange w:id="7344" w:author="PS" w:date="2018-11-25T15:33:00Z">
                <w:pPr>
                  <w:pStyle w:val="Odstavecseseznamem"/>
                  <w:numPr>
                    <w:numId w:val="42"/>
                  </w:numPr>
                  <w:tabs>
                    <w:tab w:val="num" w:pos="720"/>
                  </w:tabs>
                  <w:suppressAutoHyphens w:val="0"/>
                  <w:ind w:hanging="360"/>
                </w:pPr>
              </w:pPrChange>
            </w:pPr>
            <w:r>
              <w:t xml:space="preserve">Interní, externí logistický - dodavatelský řetězec, jeho tvorba a metody řízení. </w:t>
            </w:r>
          </w:p>
          <w:p w14:paraId="34BC6F90" w14:textId="77777777" w:rsidR="00BD26BB" w:rsidRDefault="00BD26BB">
            <w:pPr>
              <w:pStyle w:val="Odstavecseseznamem"/>
              <w:numPr>
                <w:ilvl w:val="0"/>
                <w:numId w:val="114"/>
              </w:numPr>
              <w:suppressAutoHyphens w:val="0"/>
              <w:pPrChange w:id="7345" w:author="PS" w:date="2018-11-25T15:33:00Z">
                <w:pPr>
                  <w:pStyle w:val="Odstavecseseznamem"/>
                  <w:numPr>
                    <w:numId w:val="42"/>
                  </w:numPr>
                  <w:tabs>
                    <w:tab w:val="num" w:pos="720"/>
                  </w:tabs>
                  <w:suppressAutoHyphens w:val="0"/>
                  <w:ind w:hanging="360"/>
                </w:pPr>
              </w:pPrChange>
            </w:pPr>
            <w:r>
              <w:t xml:space="preserve">Integrace logistických - dodavatelských řetězců. </w:t>
            </w:r>
          </w:p>
          <w:p w14:paraId="3C10AB80" w14:textId="77777777" w:rsidR="00BD26BB" w:rsidRDefault="00BD26BB">
            <w:pPr>
              <w:pStyle w:val="Odstavecseseznamem"/>
              <w:numPr>
                <w:ilvl w:val="0"/>
                <w:numId w:val="114"/>
              </w:numPr>
              <w:suppressAutoHyphens w:val="0"/>
              <w:pPrChange w:id="7346" w:author="PS" w:date="2018-11-25T15:33:00Z">
                <w:pPr>
                  <w:pStyle w:val="Odstavecseseznamem"/>
                  <w:numPr>
                    <w:numId w:val="42"/>
                  </w:numPr>
                  <w:tabs>
                    <w:tab w:val="num" w:pos="720"/>
                  </w:tabs>
                  <w:suppressAutoHyphens w:val="0"/>
                  <w:ind w:hanging="360"/>
                </w:pPr>
              </w:pPrChange>
            </w:pPr>
            <w:r>
              <w:t xml:space="preserve">Řetězcové efekty a problémy optimalizace. </w:t>
            </w:r>
          </w:p>
          <w:p w14:paraId="66902337" w14:textId="77777777" w:rsidR="00BD26BB" w:rsidRDefault="00BD26BB">
            <w:pPr>
              <w:pStyle w:val="Odstavecseseznamem"/>
              <w:numPr>
                <w:ilvl w:val="0"/>
                <w:numId w:val="114"/>
              </w:numPr>
              <w:suppressAutoHyphens w:val="0"/>
              <w:pPrChange w:id="7347" w:author="PS" w:date="2018-11-25T15:33:00Z">
                <w:pPr>
                  <w:pStyle w:val="Odstavecseseznamem"/>
                  <w:numPr>
                    <w:numId w:val="42"/>
                  </w:numPr>
                  <w:tabs>
                    <w:tab w:val="num" w:pos="720"/>
                  </w:tabs>
                  <w:suppressAutoHyphens w:val="0"/>
                  <w:ind w:hanging="360"/>
                </w:pPr>
              </w:pPrChange>
            </w:pPr>
            <w:r>
              <w:t xml:space="preserve">Specifika řetězců ve vývoji, v zásobování a ve výrobě. </w:t>
            </w:r>
          </w:p>
          <w:p w14:paraId="42A3ED64" w14:textId="77777777" w:rsidR="00BD26BB" w:rsidRDefault="00BD26BB">
            <w:pPr>
              <w:pStyle w:val="Odstavecseseznamem"/>
              <w:numPr>
                <w:ilvl w:val="0"/>
                <w:numId w:val="114"/>
              </w:numPr>
              <w:suppressAutoHyphens w:val="0"/>
              <w:pPrChange w:id="7348" w:author="PS" w:date="2018-11-25T15:33:00Z">
                <w:pPr>
                  <w:pStyle w:val="Odstavecseseznamem"/>
                  <w:numPr>
                    <w:numId w:val="42"/>
                  </w:numPr>
                  <w:tabs>
                    <w:tab w:val="num" w:pos="720"/>
                  </w:tabs>
                  <w:suppressAutoHyphens w:val="0"/>
                  <w:ind w:hanging="360"/>
                </w:pPr>
              </w:pPrChange>
            </w:pPr>
            <w:r>
              <w:t xml:space="preserve">Specifika řetězců v distribuci a obchodě. </w:t>
            </w:r>
          </w:p>
          <w:p w14:paraId="25D6EB33" w14:textId="77777777" w:rsidR="00BD26BB" w:rsidRDefault="00BD26BB">
            <w:pPr>
              <w:pStyle w:val="Odstavecseseznamem"/>
              <w:numPr>
                <w:ilvl w:val="0"/>
                <w:numId w:val="114"/>
              </w:numPr>
              <w:suppressAutoHyphens w:val="0"/>
              <w:pPrChange w:id="7349" w:author="PS" w:date="2018-11-25T15:33:00Z">
                <w:pPr>
                  <w:pStyle w:val="Odstavecseseznamem"/>
                  <w:numPr>
                    <w:numId w:val="42"/>
                  </w:numPr>
                  <w:tabs>
                    <w:tab w:val="num" w:pos="720"/>
                  </w:tabs>
                  <w:suppressAutoHyphens w:val="0"/>
                  <w:ind w:hanging="360"/>
                </w:pPr>
              </w:pPrChange>
            </w:pPr>
            <w:r>
              <w:t xml:space="preserve">Informační zabezpečení logistických řetězců. </w:t>
            </w:r>
          </w:p>
          <w:p w14:paraId="4109BD26" w14:textId="77777777" w:rsidR="00BD26BB" w:rsidRDefault="00BD26BB">
            <w:pPr>
              <w:pStyle w:val="Odstavecseseznamem"/>
              <w:numPr>
                <w:ilvl w:val="0"/>
                <w:numId w:val="114"/>
              </w:numPr>
              <w:suppressAutoHyphens w:val="0"/>
              <w:pPrChange w:id="7350" w:author="PS" w:date="2018-11-25T15:33:00Z">
                <w:pPr>
                  <w:pStyle w:val="Odstavecseseznamem"/>
                  <w:numPr>
                    <w:numId w:val="42"/>
                  </w:numPr>
                  <w:tabs>
                    <w:tab w:val="num" w:pos="720"/>
                  </w:tabs>
                  <w:suppressAutoHyphens w:val="0"/>
                  <w:ind w:hanging="360"/>
                </w:pPr>
              </w:pPrChange>
            </w:pPr>
            <w:r>
              <w:t xml:space="preserve">Globální logistika. </w:t>
            </w:r>
          </w:p>
          <w:p w14:paraId="2DAA286F" w14:textId="77777777" w:rsidR="00BD26BB" w:rsidRDefault="00BD26BB">
            <w:pPr>
              <w:pStyle w:val="Odstavecseseznamem"/>
              <w:numPr>
                <w:ilvl w:val="0"/>
                <w:numId w:val="114"/>
              </w:numPr>
              <w:suppressAutoHyphens w:val="0"/>
              <w:pPrChange w:id="7351" w:author="PS" w:date="2018-11-25T15:33:00Z">
                <w:pPr>
                  <w:pStyle w:val="Odstavecseseznamem"/>
                  <w:numPr>
                    <w:numId w:val="42"/>
                  </w:numPr>
                  <w:tabs>
                    <w:tab w:val="num" w:pos="720"/>
                  </w:tabs>
                  <w:suppressAutoHyphens w:val="0"/>
                  <w:ind w:hanging="360"/>
                </w:pPr>
              </w:pPrChange>
            </w:pPr>
            <w:r>
              <w:t xml:space="preserve">Logistické služby. </w:t>
            </w:r>
          </w:p>
          <w:p w14:paraId="73DDE4B1" w14:textId="77777777" w:rsidR="00BD26BB" w:rsidRPr="00F71807" w:rsidRDefault="00BD26BB">
            <w:pPr>
              <w:pStyle w:val="Odstavecseseznamem"/>
              <w:numPr>
                <w:ilvl w:val="0"/>
                <w:numId w:val="114"/>
              </w:numPr>
              <w:suppressAutoHyphens w:val="0"/>
              <w:pPrChange w:id="7352" w:author="PS" w:date="2018-11-25T15:33:00Z">
                <w:pPr>
                  <w:pStyle w:val="Odstavecseseznamem"/>
                  <w:numPr>
                    <w:numId w:val="42"/>
                  </w:numPr>
                  <w:tabs>
                    <w:tab w:val="num" w:pos="720"/>
                  </w:tabs>
                  <w:suppressAutoHyphens w:val="0"/>
                  <w:ind w:hanging="360"/>
                </w:pPr>
              </w:pPrChange>
            </w:pPr>
            <w:r>
              <w:t>Metodický aparát logistiky.</w:t>
            </w:r>
          </w:p>
        </w:tc>
      </w:tr>
      <w:tr w:rsidR="00BD26BB" w14:paraId="132E17CB" w14:textId="77777777" w:rsidTr="00495DC8">
        <w:trPr>
          <w:trHeight w:val="265"/>
        </w:trPr>
        <w:tc>
          <w:tcPr>
            <w:tcW w:w="3653" w:type="dxa"/>
            <w:gridSpan w:val="2"/>
            <w:tcBorders>
              <w:top w:val="nil"/>
            </w:tcBorders>
            <w:shd w:val="clear" w:color="auto" w:fill="F7CAAC"/>
          </w:tcPr>
          <w:p w14:paraId="3A0919EC" w14:textId="77777777" w:rsidR="00BD26BB" w:rsidRDefault="00BD26BB" w:rsidP="00495DC8">
            <w:pPr>
              <w:jc w:val="both"/>
            </w:pPr>
            <w:r>
              <w:rPr>
                <w:b/>
              </w:rPr>
              <w:t>Studijní literatura a studijní pomůcky</w:t>
            </w:r>
          </w:p>
        </w:tc>
        <w:tc>
          <w:tcPr>
            <w:tcW w:w="6202" w:type="dxa"/>
            <w:gridSpan w:val="6"/>
            <w:tcBorders>
              <w:top w:val="nil"/>
              <w:bottom w:val="nil"/>
            </w:tcBorders>
          </w:tcPr>
          <w:p w14:paraId="0A344B01" w14:textId="77777777" w:rsidR="00BD26BB" w:rsidRDefault="00BD26BB" w:rsidP="00495DC8">
            <w:pPr>
              <w:jc w:val="both"/>
            </w:pPr>
          </w:p>
        </w:tc>
      </w:tr>
      <w:tr w:rsidR="00BD26BB" w14:paraId="4D502A99" w14:textId="77777777" w:rsidTr="00495DC8">
        <w:trPr>
          <w:trHeight w:val="1497"/>
        </w:trPr>
        <w:tc>
          <w:tcPr>
            <w:tcW w:w="9855" w:type="dxa"/>
            <w:gridSpan w:val="8"/>
            <w:tcBorders>
              <w:top w:val="nil"/>
            </w:tcBorders>
          </w:tcPr>
          <w:p w14:paraId="6A538396" w14:textId="77777777" w:rsidR="00BD26BB" w:rsidRPr="00A20195" w:rsidRDefault="00BD26BB">
            <w:pPr>
              <w:ind w:left="322" w:hanging="284"/>
              <w:jc w:val="both"/>
              <w:rPr>
                <w:b/>
              </w:rPr>
              <w:pPrChange w:id="7353" w:author="Matyas Adam" w:date="2018-11-16T22:51:00Z">
                <w:pPr>
                  <w:jc w:val="both"/>
                </w:pPr>
              </w:pPrChange>
            </w:pPr>
            <w:r w:rsidRPr="00A20195">
              <w:rPr>
                <w:b/>
              </w:rPr>
              <w:t>Povinná literatura:</w:t>
            </w:r>
          </w:p>
          <w:p w14:paraId="20EBFE37" w14:textId="77777777" w:rsidR="00BD26BB" w:rsidRDefault="00BD26BB">
            <w:pPr>
              <w:ind w:left="38"/>
              <w:jc w:val="both"/>
              <w:pPrChange w:id="7354" w:author="PS" w:date="2018-11-25T15:33:00Z">
                <w:pPr>
                  <w:jc w:val="both"/>
                </w:pPr>
              </w:pPrChange>
            </w:pPr>
            <w:r w:rsidRPr="008A0F7B">
              <w:t xml:space="preserve">PERNICA, </w:t>
            </w:r>
            <w:del w:id="7355" w:author="Matyas Adam" w:date="2018-11-16T22:50:00Z">
              <w:r w:rsidRPr="008A0F7B" w:rsidDel="00895C42">
                <w:delText>Petr.</w:delText>
              </w:r>
            </w:del>
            <w:ins w:id="7356" w:author="Matyas Adam" w:date="2018-11-16T22:50:00Z">
              <w:r>
                <w:t>P.</w:t>
              </w:r>
            </w:ins>
            <w:r w:rsidRPr="008A0F7B">
              <w:t xml:space="preserve"> </w:t>
            </w:r>
            <w:r w:rsidRPr="008D247E">
              <w:rPr>
                <w:i/>
              </w:rPr>
              <w:t>Logistika (supply chain management) pro 21. století. 1. - 3. díl.</w:t>
            </w:r>
            <w:r>
              <w:t xml:space="preserve"> Praha: Radix, 2005, </w:t>
            </w:r>
            <w:r w:rsidRPr="008A0F7B">
              <w:t>1698</w:t>
            </w:r>
            <w:r>
              <w:t xml:space="preserve"> s</w:t>
            </w:r>
            <w:r w:rsidRPr="008A0F7B">
              <w:t>. ISBN 8086031594.</w:t>
            </w:r>
          </w:p>
          <w:p w14:paraId="18844CF7" w14:textId="77777777" w:rsidR="00BD26BB" w:rsidRDefault="00BD26BB">
            <w:pPr>
              <w:ind w:left="38"/>
              <w:jc w:val="both"/>
              <w:rPr>
                <w:ins w:id="7357" w:author="Matyas Adam" w:date="2018-11-16T22:51:00Z"/>
              </w:rPr>
              <w:pPrChange w:id="7358" w:author="PS" w:date="2018-11-25T15:33:00Z">
                <w:pPr>
                  <w:ind w:left="322" w:hanging="284"/>
                  <w:jc w:val="both"/>
                </w:pPr>
              </w:pPrChange>
            </w:pPr>
            <w:r w:rsidRPr="008A0F7B">
              <w:t>GROS, I</w:t>
            </w:r>
            <w:del w:id="7359" w:author="Matyas Adam" w:date="2018-11-16T22:50:00Z">
              <w:r w:rsidRPr="008A0F7B" w:rsidDel="00895C42">
                <w:delText>van</w:delText>
              </w:r>
            </w:del>
            <w:r w:rsidRPr="008A0F7B">
              <w:t xml:space="preserve">. </w:t>
            </w:r>
            <w:r w:rsidRPr="008D247E">
              <w:rPr>
                <w:i/>
              </w:rPr>
              <w:t>Velká kniha logistiky.</w:t>
            </w:r>
            <w:r w:rsidRPr="008A0F7B">
              <w:t xml:space="preserve"> Praha: Vysoká škola chemicko-technologická v Praze, 2016, 507 s. ISBN 978-80-7080-952-5. Dostupné také z: </w:t>
            </w:r>
            <w:r w:rsidR="00495DC8">
              <w:fldChar w:fldCharType="begin"/>
            </w:r>
            <w:r w:rsidR="00495DC8">
              <w:instrText xml:space="preserve"> HYPERLINK "http://vydavatelstvi.vscht.cz/katalog/publikace?uid=uid_isbn-978-80-7080-952-5" </w:instrText>
            </w:r>
            <w:r w:rsidR="00495DC8">
              <w:fldChar w:fldCharType="separate"/>
            </w:r>
            <w:r w:rsidRPr="006F4A25">
              <w:rPr>
                <w:rStyle w:val="Hypertextovodkaz"/>
              </w:rPr>
              <w:t>http://vydavatelstvi.vscht.cz/katalog/publikace?uid=uid_isbn-978-80-7080-952-5</w:t>
            </w:r>
            <w:r w:rsidR="00495DC8">
              <w:rPr>
                <w:rStyle w:val="Hypertextovodkaz"/>
              </w:rPr>
              <w:fldChar w:fldCharType="end"/>
            </w:r>
            <w:ins w:id="7360" w:author="Matyas Adam" w:date="2018-11-16T22:50:00Z">
              <w:r w:rsidRPr="00A70703">
                <w:t xml:space="preserve"> </w:t>
              </w:r>
            </w:ins>
          </w:p>
          <w:p w14:paraId="26895010" w14:textId="77777777" w:rsidR="00BD26BB" w:rsidRDefault="00BD26BB">
            <w:pPr>
              <w:ind w:left="38"/>
              <w:jc w:val="both"/>
              <w:rPr>
                <w:ins w:id="7361" w:author="Matyas Adam" w:date="2018-11-16T22:50:00Z"/>
              </w:rPr>
              <w:pPrChange w:id="7362" w:author="PS" w:date="2018-11-25T15:33:00Z">
                <w:pPr>
                  <w:ind w:left="322" w:hanging="284"/>
                  <w:jc w:val="both"/>
                </w:pPr>
              </w:pPrChange>
            </w:pPr>
            <w:ins w:id="7363" w:author="Matyas Adam" w:date="2018-11-16T22:51:00Z">
              <w:r w:rsidRPr="002F6876">
                <w:t xml:space="preserve">VOGT, J., PIENAAR, W. J., DEWIT, P. W. C. </w:t>
              </w:r>
              <w:r w:rsidRPr="008D247E">
                <w:rPr>
                  <w:i/>
                </w:rPr>
                <w:t>Business Logistics Management / Theory and Practice. null. null</w:t>
              </w:r>
              <w:r w:rsidRPr="002F6876">
                <w:t>.: Oxford University Press, 2002. ISBN 0-19-578011-6.</w:t>
              </w:r>
            </w:ins>
          </w:p>
          <w:p w14:paraId="7CD12F5B" w14:textId="77777777" w:rsidR="00BD26BB" w:rsidRDefault="00BD26BB">
            <w:pPr>
              <w:ind w:left="322" w:hanging="284"/>
              <w:jc w:val="both"/>
              <w:pPrChange w:id="7364" w:author="Matyas Adam" w:date="2018-11-16T22:51:00Z">
                <w:pPr>
                  <w:jc w:val="both"/>
                </w:pPr>
              </w:pPrChange>
            </w:pPr>
            <w:ins w:id="7365" w:author="Matyas Adam" w:date="2018-11-16T22:50:00Z">
              <w:r w:rsidRPr="00A70703">
                <w:t>Materiály dostupné v e-learningovém kurzu předmětu v LMS Moodle na </w:t>
              </w:r>
              <w:r w:rsidRPr="00A70703">
                <w:fldChar w:fldCharType="begin"/>
              </w:r>
              <w:r>
                <w:instrText xml:space="preserve"> HYPERLINK "http://vyuka.flkr.utb.cz/" \t "_blank" </w:instrText>
              </w:r>
              <w:r w:rsidRPr="00A70703">
                <w:fldChar w:fldCharType="separate"/>
              </w:r>
              <w:r w:rsidRPr="00A70703">
                <w:t>http://vyuka.flkr.utb.cz</w:t>
              </w:r>
              <w:r w:rsidRPr="00A70703">
                <w:fldChar w:fldCharType="end"/>
              </w:r>
            </w:ins>
          </w:p>
          <w:p w14:paraId="0012A315" w14:textId="77777777" w:rsidR="00BD26BB" w:rsidRPr="00A20195" w:rsidRDefault="00BD26BB">
            <w:pPr>
              <w:spacing w:before="60"/>
              <w:ind w:left="322" w:hanging="284"/>
              <w:jc w:val="both"/>
              <w:rPr>
                <w:b/>
              </w:rPr>
              <w:pPrChange w:id="7366" w:author="Matyas Adam" w:date="2018-11-16T22:51:00Z">
                <w:pPr>
                  <w:spacing w:before="60"/>
                  <w:jc w:val="both"/>
                </w:pPr>
              </w:pPrChange>
            </w:pPr>
            <w:r w:rsidRPr="00A20195">
              <w:rPr>
                <w:b/>
              </w:rPr>
              <w:t>Doporučená literatura:</w:t>
            </w:r>
          </w:p>
          <w:p w14:paraId="66071B31" w14:textId="77777777" w:rsidR="00BD26BB" w:rsidRDefault="00BD26BB">
            <w:pPr>
              <w:ind w:left="38"/>
              <w:jc w:val="both"/>
              <w:pPrChange w:id="7367" w:author="PS" w:date="2018-11-25T15:34:00Z">
                <w:pPr>
                  <w:jc w:val="both"/>
                </w:pPr>
              </w:pPrChange>
            </w:pPr>
            <w:r w:rsidRPr="00F71807">
              <w:t>CHRISTOPHER, M</w:t>
            </w:r>
            <w:del w:id="7368" w:author="Matyas Adam" w:date="2018-11-16T22:50:00Z">
              <w:r w:rsidRPr="00F71807" w:rsidDel="00895C42">
                <w:delText>artin</w:delText>
              </w:r>
            </w:del>
            <w:r w:rsidRPr="00F71807">
              <w:t xml:space="preserve">. </w:t>
            </w:r>
            <w:r w:rsidRPr="008D247E">
              <w:rPr>
                <w:i/>
              </w:rPr>
              <w:t>Logistics &amp; supply chain management. 4th ed</w:t>
            </w:r>
            <w:r w:rsidRPr="00F71807">
              <w:t>. Harlow, England ; London : Financial Times Prentice Hall, 2011. ISBN 978-0-273-73112-2.</w:t>
            </w:r>
          </w:p>
          <w:p w14:paraId="39AB1A58" w14:textId="77777777" w:rsidR="00BD26BB" w:rsidRDefault="00BD26BB">
            <w:pPr>
              <w:ind w:left="38"/>
              <w:jc w:val="both"/>
              <w:pPrChange w:id="7369" w:author="PS" w:date="2018-11-25T15:34:00Z">
                <w:pPr>
                  <w:jc w:val="both"/>
                </w:pPr>
              </w:pPrChange>
            </w:pPr>
            <w:r w:rsidRPr="002F6876">
              <w:t xml:space="preserve">BALLOU, R. H. </w:t>
            </w:r>
            <w:r w:rsidRPr="008D247E">
              <w:rPr>
                <w:i/>
              </w:rPr>
              <w:t>Business Logistics / Supply Chain Management. null. null.</w:t>
            </w:r>
            <w:r w:rsidRPr="002F6876">
              <w:t>: Prentice Hall, 2003. ISBN 0-13-107659-0.</w:t>
            </w:r>
          </w:p>
          <w:p w14:paraId="741E6686" w14:textId="77777777" w:rsidR="00BD26BB" w:rsidRDefault="00BD26BB">
            <w:pPr>
              <w:ind w:left="322" w:hanging="284"/>
              <w:jc w:val="both"/>
              <w:pPrChange w:id="7370" w:author="Matyas Adam" w:date="2018-11-16T22:51:00Z">
                <w:pPr>
                  <w:jc w:val="both"/>
                </w:pPr>
              </w:pPrChange>
            </w:pPr>
            <w:del w:id="7371" w:author="Matyas Adam" w:date="2018-11-16T22:51:00Z">
              <w:r w:rsidRPr="002F6876" w:rsidDel="00895C42">
                <w:delText xml:space="preserve">VOGT, J., PIENAAR, W. J., DEWIT, P. W. C. </w:delText>
              </w:r>
              <w:r w:rsidRPr="008D247E" w:rsidDel="00895C42">
                <w:rPr>
                  <w:i/>
                </w:rPr>
                <w:delText>Business Logistics Management / Theory and Practice. null. null</w:delText>
              </w:r>
              <w:r w:rsidRPr="002F6876" w:rsidDel="00895C42">
                <w:delText>.: Oxford University Press, 2002. ISBN 0-19-578011-6.</w:delText>
              </w:r>
            </w:del>
          </w:p>
        </w:tc>
      </w:tr>
      <w:tr w:rsidR="00BD26BB" w14:paraId="027924CE"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77F1C9B" w14:textId="77777777" w:rsidR="00BD26BB" w:rsidRDefault="00BD26BB" w:rsidP="00495DC8">
            <w:pPr>
              <w:jc w:val="center"/>
              <w:rPr>
                <w:b/>
              </w:rPr>
            </w:pPr>
            <w:r>
              <w:rPr>
                <w:b/>
              </w:rPr>
              <w:t>Informace ke kombinované nebo distanční formě</w:t>
            </w:r>
          </w:p>
        </w:tc>
      </w:tr>
      <w:tr w:rsidR="00BD26BB" w14:paraId="26033E35" w14:textId="77777777" w:rsidTr="00495DC8">
        <w:tc>
          <w:tcPr>
            <w:tcW w:w="4787" w:type="dxa"/>
            <w:gridSpan w:val="3"/>
            <w:tcBorders>
              <w:top w:val="single" w:sz="2" w:space="0" w:color="auto"/>
            </w:tcBorders>
            <w:shd w:val="clear" w:color="auto" w:fill="F7CAAC"/>
          </w:tcPr>
          <w:p w14:paraId="7C8592AD" w14:textId="77777777" w:rsidR="00BD26BB" w:rsidRDefault="00BD26BB" w:rsidP="00495DC8">
            <w:pPr>
              <w:jc w:val="both"/>
            </w:pPr>
            <w:r>
              <w:rPr>
                <w:b/>
              </w:rPr>
              <w:t>Rozsah konzultací (soustředění)</w:t>
            </w:r>
          </w:p>
        </w:tc>
        <w:tc>
          <w:tcPr>
            <w:tcW w:w="889" w:type="dxa"/>
            <w:tcBorders>
              <w:top w:val="single" w:sz="2" w:space="0" w:color="auto"/>
            </w:tcBorders>
          </w:tcPr>
          <w:p w14:paraId="2B58FE9F" w14:textId="77777777" w:rsidR="00BD26BB" w:rsidRDefault="00BD26BB" w:rsidP="00495DC8">
            <w:pPr>
              <w:jc w:val="both"/>
            </w:pPr>
          </w:p>
        </w:tc>
        <w:tc>
          <w:tcPr>
            <w:tcW w:w="4179" w:type="dxa"/>
            <w:gridSpan w:val="4"/>
            <w:tcBorders>
              <w:top w:val="single" w:sz="2" w:space="0" w:color="auto"/>
            </w:tcBorders>
            <w:shd w:val="clear" w:color="auto" w:fill="F7CAAC"/>
          </w:tcPr>
          <w:p w14:paraId="102CE96A" w14:textId="77777777" w:rsidR="00BD26BB" w:rsidRDefault="00BD26BB" w:rsidP="00495DC8">
            <w:pPr>
              <w:jc w:val="both"/>
              <w:rPr>
                <w:b/>
              </w:rPr>
            </w:pPr>
            <w:r>
              <w:rPr>
                <w:b/>
              </w:rPr>
              <w:t xml:space="preserve">hodin </w:t>
            </w:r>
          </w:p>
        </w:tc>
      </w:tr>
      <w:tr w:rsidR="00BD26BB" w14:paraId="04C1B209" w14:textId="77777777" w:rsidTr="00495DC8">
        <w:tc>
          <w:tcPr>
            <w:tcW w:w="9855" w:type="dxa"/>
            <w:gridSpan w:val="8"/>
            <w:shd w:val="clear" w:color="auto" w:fill="F7CAAC"/>
          </w:tcPr>
          <w:p w14:paraId="657641A8" w14:textId="77777777" w:rsidR="00BD26BB" w:rsidRDefault="00BD26BB" w:rsidP="00495DC8">
            <w:pPr>
              <w:jc w:val="both"/>
              <w:rPr>
                <w:b/>
              </w:rPr>
            </w:pPr>
            <w:r>
              <w:rPr>
                <w:b/>
              </w:rPr>
              <w:t>Informace o způsobu kontaktu s vyučujícím</w:t>
            </w:r>
          </w:p>
        </w:tc>
      </w:tr>
      <w:tr w:rsidR="00BD26BB" w14:paraId="1037074D" w14:textId="77777777" w:rsidTr="00495DC8">
        <w:trPr>
          <w:trHeight w:val="350"/>
        </w:trPr>
        <w:tc>
          <w:tcPr>
            <w:tcW w:w="9855" w:type="dxa"/>
            <w:gridSpan w:val="8"/>
          </w:tcPr>
          <w:p w14:paraId="15D7BB3E" w14:textId="77777777" w:rsidR="00BD26BB" w:rsidRDefault="00BD26BB" w:rsidP="00495DC8">
            <w:pPr>
              <w:jc w:val="both"/>
            </w:pPr>
          </w:p>
        </w:tc>
      </w:tr>
    </w:tbl>
    <w:p w14:paraId="2A1FDD48" w14:textId="77777777" w:rsidR="00BD26BB" w:rsidRDefault="00BD26BB">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D26BB" w14:paraId="6D09D3C5" w14:textId="77777777" w:rsidTr="00495DC8">
        <w:tc>
          <w:tcPr>
            <w:tcW w:w="9855" w:type="dxa"/>
            <w:gridSpan w:val="8"/>
            <w:tcBorders>
              <w:bottom w:val="double" w:sz="4" w:space="0" w:color="auto"/>
            </w:tcBorders>
            <w:shd w:val="clear" w:color="auto" w:fill="BDD6EE"/>
          </w:tcPr>
          <w:p w14:paraId="2378D180" w14:textId="77777777" w:rsidR="00BD26BB" w:rsidRDefault="00BD26BB" w:rsidP="00495DC8">
            <w:pPr>
              <w:jc w:val="both"/>
              <w:rPr>
                <w:b/>
                <w:sz w:val="28"/>
              </w:rPr>
            </w:pPr>
            <w:r>
              <w:br w:type="page"/>
            </w:r>
            <w:r>
              <w:rPr>
                <w:b/>
                <w:sz w:val="28"/>
              </w:rPr>
              <w:t>B-III – Charakteristika studijního předmětu</w:t>
            </w:r>
          </w:p>
        </w:tc>
      </w:tr>
      <w:tr w:rsidR="00BD26BB" w14:paraId="44396334" w14:textId="77777777" w:rsidTr="00495DC8">
        <w:tc>
          <w:tcPr>
            <w:tcW w:w="3086" w:type="dxa"/>
            <w:tcBorders>
              <w:top w:val="double" w:sz="4" w:space="0" w:color="auto"/>
            </w:tcBorders>
            <w:shd w:val="clear" w:color="auto" w:fill="F7CAAC"/>
          </w:tcPr>
          <w:p w14:paraId="2D0E1637" w14:textId="77777777" w:rsidR="00BD26BB" w:rsidRDefault="00BD26BB" w:rsidP="00495DC8">
            <w:pPr>
              <w:jc w:val="both"/>
              <w:rPr>
                <w:b/>
              </w:rPr>
            </w:pPr>
            <w:r>
              <w:rPr>
                <w:b/>
              </w:rPr>
              <w:t>Název studijního předmětu</w:t>
            </w:r>
          </w:p>
        </w:tc>
        <w:tc>
          <w:tcPr>
            <w:tcW w:w="6769" w:type="dxa"/>
            <w:gridSpan w:val="7"/>
            <w:tcBorders>
              <w:top w:val="double" w:sz="4" w:space="0" w:color="auto"/>
            </w:tcBorders>
          </w:tcPr>
          <w:p w14:paraId="10771A52" w14:textId="77777777" w:rsidR="00BD26BB" w:rsidRPr="00245151" w:rsidRDefault="00BD26BB" w:rsidP="00495DC8">
            <w:pPr>
              <w:jc w:val="both"/>
              <w:rPr>
                <w:b/>
              </w:rPr>
            </w:pPr>
            <w:r w:rsidRPr="00245151">
              <w:rPr>
                <w:b/>
              </w:rPr>
              <w:t>Zásady psaní odborného textu</w:t>
            </w:r>
          </w:p>
        </w:tc>
      </w:tr>
      <w:tr w:rsidR="00BD26BB" w14:paraId="1025D306" w14:textId="77777777" w:rsidTr="00495DC8">
        <w:tc>
          <w:tcPr>
            <w:tcW w:w="3086" w:type="dxa"/>
            <w:shd w:val="clear" w:color="auto" w:fill="F7CAAC"/>
          </w:tcPr>
          <w:p w14:paraId="689F8A32" w14:textId="77777777" w:rsidR="00BD26BB" w:rsidRDefault="00BD26BB" w:rsidP="00495DC8">
            <w:pPr>
              <w:jc w:val="both"/>
              <w:rPr>
                <w:b/>
              </w:rPr>
            </w:pPr>
            <w:r>
              <w:rPr>
                <w:b/>
              </w:rPr>
              <w:t>Typ předmětu</w:t>
            </w:r>
          </w:p>
        </w:tc>
        <w:tc>
          <w:tcPr>
            <w:tcW w:w="3406" w:type="dxa"/>
            <w:gridSpan w:val="4"/>
          </w:tcPr>
          <w:p w14:paraId="4B8584DE" w14:textId="77777777" w:rsidR="00BD26BB" w:rsidRDefault="00BD26BB" w:rsidP="00495DC8">
            <w:pPr>
              <w:jc w:val="both"/>
            </w:pPr>
            <w:r>
              <w:t>povinný</w:t>
            </w:r>
          </w:p>
        </w:tc>
        <w:tc>
          <w:tcPr>
            <w:tcW w:w="2695" w:type="dxa"/>
            <w:gridSpan w:val="2"/>
            <w:shd w:val="clear" w:color="auto" w:fill="F7CAAC"/>
          </w:tcPr>
          <w:p w14:paraId="5C471748" w14:textId="77777777" w:rsidR="00BD26BB" w:rsidRDefault="00BD26BB" w:rsidP="00495DC8">
            <w:pPr>
              <w:jc w:val="both"/>
            </w:pPr>
            <w:r>
              <w:rPr>
                <w:b/>
              </w:rPr>
              <w:t>doporučený ročník / semestr</w:t>
            </w:r>
          </w:p>
        </w:tc>
        <w:tc>
          <w:tcPr>
            <w:tcW w:w="668" w:type="dxa"/>
          </w:tcPr>
          <w:p w14:paraId="2E550ECE" w14:textId="77777777" w:rsidR="00BD26BB" w:rsidRDefault="00BD26BB" w:rsidP="00495DC8">
            <w:pPr>
              <w:jc w:val="both"/>
            </w:pPr>
            <w:r>
              <w:t>1/ZS</w:t>
            </w:r>
          </w:p>
        </w:tc>
      </w:tr>
      <w:tr w:rsidR="00BD26BB" w14:paraId="6B77528A" w14:textId="77777777" w:rsidTr="00495DC8">
        <w:tc>
          <w:tcPr>
            <w:tcW w:w="3086" w:type="dxa"/>
            <w:shd w:val="clear" w:color="auto" w:fill="F7CAAC"/>
          </w:tcPr>
          <w:p w14:paraId="161D4D05" w14:textId="77777777" w:rsidR="00BD26BB" w:rsidRDefault="00BD26BB" w:rsidP="00495DC8">
            <w:pPr>
              <w:jc w:val="both"/>
              <w:rPr>
                <w:b/>
              </w:rPr>
            </w:pPr>
            <w:r>
              <w:rPr>
                <w:b/>
              </w:rPr>
              <w:t>Rozsah studijního předmětu</w:t>
            </w:r>
          </w:p>
        </w:tc>
        <w:tc>
          <w:tcPr>
            <w:tcW w:w="1701" w:type="dxa"/>
            <w:gridSpan w:val="2"/>
          </w:tcPr>
          <w:p w14:paraId="7D20895C" w14:textId="77777777" w:rsidR="00BD26BB" w:rsidRDefault="00BD26BB" w:rsidP="00495DC8">
            <w:pPr>
              <w:jc w:val="both"/>
            </w:pPr>
            <w:r>
              <w:t>14s</w:t>
            </w:r>
          </w:p>
        </w:tc>
        <w:tc>
          <w:tcPr>
            <w:tcW w:w="889" w:type="dxa"/>
            <w:shd w:val="clear" w:color="auto" w:fill="F7CAAC"/>
          </w:tcPr>
          <w:p w14:paraId="644298BD" w14:textId="77777777" w:rsidR="00BD26BB" w:rsidRDefault="00BD26BB" w:rsidP="00495DC8">
            <w:pPr>
              <w:jc w:val="both"/>
              <w:rPr>
                <w:b/>
              </w:rPr>
            </w:pPr>
            <w:r>
              <w:rPr>
                <w:b/>
              </w:rPr>
              <w:t xml:space="preserve">hod. </w:t>
            </w:r>
          </w:p>
        </w:tc>
        <w:tc>
          <w:tcPr>
            <w:tcW w:w="816" w:type="dxa"/>
          </w:tcPr>
          <w:p w14:paraId="69EA707C" w14:textId="23A27064" w:rsidR="00BD26BB" w:rsidRDefault="00BD26BB" w:rsidP="00495DC8">
            <w:pPr>
              <w:jc w:val="both"/>
            </w:pPr>
            <w:del w:id="7372" w:author="Matyas Adam" w:date="2018-11-16T22:52:00Z">
              <w:r w:rsidDel="00384B13">
                <w:delText>14</w:delText>
              </w:r>
            </w:del>
            <w:ins w:id="7373" w:author="Matyas Adam" w:date="2018-11-16T22:52:00Z">
              <w:del w:id="7374" w:author="PS" w:date="2018-11-25T15:34:00Z">
                <w:r w:rsidDel="002A66B1">
                  <w:delText>1</w:delText>
                </w:r>
              </w:del>
            </w:ins>
            <w:ins w:id="7375" w:author="PS" w:date="2018-11-25T15:34:00Z">
              <w:r w:rsidR="002A66B1">
                <w:t>14</w:t>
              </w:r>
            </w:ins>
          </w:p>
        </w:tc>
        <w:tc>
          <w:tcPr>
            <w:tcW w:w="2156" w:type="dxa"/>
            <w:shd w:val="clear" w:color="auto" w:fill="F7CAAC"/>
          </w:tcPr>
          <w:p w14:paraId="61EA3F7A" w14:textId="77777777" w:rsidR="00BD26BB" w:rsidRDefault="00BD26BB" w:rsidP="00495DC8">
            <w:pPr>
              <w:jc w:val="both"/>
              <w:rPr>
                <w:b/>
              </w:rPr>
            </w:pPr>
            <w:r>
              <w:rPr>
                <w:b/>
              </w:rPr>
              <w:t>kreditů</w:t>
            </w:r>
          </w:p>
        </w:tc>
        <w:tc>
          <w:tcPr>
            <w:tcW w:w="1207" w:type="dxa"/>
            <w:gridSpan w:val="2"/>
          </w:tcPr>
          <w:p w14:paraId="729223E1" w14:textId="77777777" w:rsidR="00BD26BB" w:rsidRDefault="00BD26BB" w:rsidP="00495DC8">
            <w:pPr>
              <w:jc w:val="both"/>
            </w:pPr>
            <w:r>
              <w:t>2</w:t>
            </w:r>
          </w:p>
        </w:tc>
      </w:tr>
      <w:tr w:rsidR="00BD26BB" w14:paraId="18D9D155" w14:textId="77777777" w:rsidTr="00495DC8">
        <w:tc>
          <w:tcPr>
            <w:tcW w:w="3086" w:type="dxa"/>
            <w:shd w:val="clear" w:color="auto" w:fill="F7CAAC"/>
          </w:tcPr>
          <w:p w14:paraId="5BA6763C" w14:textId="77777777" w:rsidR="00BD26BB" w:rsidRDefault="00BD26BB" w:rsidP="00495DC8">
            <w:pPr>
              <w:jc w:val="both"/>
              <w:rPr>
                <w:b/>
                <w:sz w:val="22"/>
              </w:rPr>
            </w:pPr>
            <w:r>
              <w:rPr>
                <w:b/>
              </w:rPr>
              <w:t>Prerekvizity, korekvizity, ekvivalence</w:t>
            </w:r>
          </w:p>
        </w:tc>
        <w:tc>
          <w:tcPr>
            <w:tcW w:w="6769" w:type="dxa"/>
            <w:gridSpan w:val="7"/>
          </w:tcPr>
          <w:p w14:paraId="1C12D09D" w14:textId="77777777" w:rsidR="00BD26BB" w:rsidRDefault="00BD26BB" w:rsidP="00495DC8">
            <w:pPr>
              <w:jc w:val="both"/>
            </w:pPr>
          </w:p>
        </w:tc>
      </w:tr>
      <w:tr w:rsidR="00BD26BB" w14:paraId="741B4CA3" w14:textId="77777777" w:rsidTr="00495DC8">
        <w:tc>
          <w:tcPr>
            <w:tcW w:w="3086" w:type="dxa"/>
            <w:shd w:val="clear" w:color="auto" w:fill="F7CAAC"/>
          </w:tcPr>
          <w:p w14:paraId="7740697D" w14:textId="77777777" w:rsidR="00BD26BB" w:rsidRDefault="00BD26BB" w:rsidP="00495DC8">
            <w:pPr>
              <w:jc w:val="both"/>
              <w:rPr>
                <w:b/>
              </w:rPr>
            </w:pPr>
            <w:r>
              <w:rPr>
                <w:b/>
              </w:rPr>
              <w:t>Způsob ověření studijních výsledků</w:t>
            </w:r>
          </w:p>
        </w:tc>
        <w:tc>
          <w:tcPr>
            <w:tcW w:w="3406" w:type="dxa"/>
            <w:gridSpan w:val="4"/>
          </w:tcPr>
          <w:p w14:paraId="7D1BE8C7" w14:textId="77777777" w:rsidR="00BD26BB" w:rsidRDefault="00BD26BB" w:rsidP="00495DC8">
            <w:pPr>
              <w:jc w:val="both"/>
            </w:pPr>
            <w:r>
              <w:t>Zápočet</w:t>
            </w:r>
            <w:del w:id="7376" w:author="Matyas Adam" w:date="2018-11-16T22:52:00Z">
              <w:r w:rsidDel="00384B13">
                <w:delText>.</w:delText>
              </w:r>
            </w:del>
          </w:p>
        </w:tc>
        <w:tc>
          <w:tcPr>
            <w:tcW w:w="2156" w:type="dxa"/>
            <w:shd w:val="clear" w:color="auto" w:fill="F7CAAC"/>
          </w:tcPr>
          <w:p w14:paraId="32BE0A9D" w14:textId="77777777" w:rsidR="00BD26BB" w:rsidRDefault="00BD26BB" w:rsidP="00495DC8">
            <w:pPr>
              <w:jc w:val="both"/>
              <w:rPr>
                <w:b/>
              </w:rPr>
            </w:pPr>
            <w:r>
              <w:rPr>
                <w:b/>
              </w:rPr>
              <w:t>Forma výuky</w:t>
            </w:r>
          </w:p>
        </w:tc>
        <w:tc>
          <w:tcPr>
            <w:tcW w:w="1207" w:type="dxa"/>
            <w:gridSpan w:val="2"/>
          </w:tcPr>
          <w:p w14:paraId="3FA9E74D" w14:textId="086B2821" w:rsidR="00BD26BB" w:rsidRDefault="00BD26BB" w:rsidP="00495DC8">
            <w:pPr>
              <w:jc w:val="both"/>
            </w:pPr>
            <w:del w:id="7377" w:author="Matyas Adam" w:date="2018-11-16T22:52:00Z">
              <w:r w:rsidDel="00384B13">
                <w:delText xml:space="preserve">cvičení </w:delText>
              </w:r>
            </w:del>
            <w:ins w:id="7378" w:author="Matyas Adam" w:date="2018-11-16T22:52:00Z">
              <w:del w:id="7379" w:author="PS" w:date="2018-11-25T15:34:00Z">
                <w:r w:rsidDel="002A66B1">
                  <w:delText>S</w:delText>
                </w:r>
              </w:del>
            </w:ins>
            <w:ins w:id="7380" w:author="PS" w:date="2018-11-25T15:34:00Z">
              <w:r w:rsidR="002A66B1">
                <w:t>semináře</w:t>
              </w:r>
            </w:ins>
          </w:p>
        </w:tc>
      </w:tr>
      <w:tr w:rsidR="00BD26BB" w14:paraId="46160FA7" w14:textId="77777777" w:rsidTr="00495DC8">
        <w:tc>
          <w:tcPr>
            <w:tcW w:w="3086" w:type="dxa"/>
            <w:shd w:val="clear" w:color="auto" w:fill="F7CAAC"/>
          </w:tcPr>
          <w:p w14:paraId="5657F6FC" w14:textId="77777777" w:rsidR="00BD26BB" w:rsidRDefault="00BD26BB" w:rsidP="00495DC8">
            <w:pPr>
              <w:jc w:val="both"/>
              <w:rPr>
                <w:b/>
              </w:rPr>
            </w:pPr>
            <w:r>
              <w:rPr>
                <w:b/>
              </w:rPr>
              <w:t>Forma způsobu ověření studijních výsledků a další požadavky na studenta</w:t>
            </w:r>
          </w:p>
        </w:tc>
        <w:tc>
          <w:tcPr>
            <w:tcW w:w="6769" w:type="dxa"/>
            <w:gridSpan w:val="7"/>
            <w:tcBorders>
              <w:bottom w:val="nil"/>
            </w:tcBorders>
          </w:tcPr>
          <w:p w14:paraId="07AAFF70" w14:textId="77777777" w:rsidR="00BD26BB" w:rsidRDefault="00BD26BB" w:rsidP="00495DC8">
            <w:pPr>
              <w:jc w:val="both"/>
            </w:pPr>
            <w:r>
              <w:t>Z</w:t>
            </w:r>
            <w:r w:rsidRPr="00415C82">
              <w:t>pracování textového dokumentu podle stanovených kritérií</w:t>
            </w:r>
            <w:r>
              <w:t xml:space="preserve"> a </w:t>
            </w:r>
            <w:r w:rsidRPr="00415C82">
              <w:t>vytvoření elektronické prez</w:t>
            </w:r>
            <w:r>
              <w:t xml:space="preserve">entace podle stanovených kritérií. </w:t>
            </w:r>
          </w:p>
        </w:tc>
      </w:tr>
      <w:tr w:rsidR="00BD26BB" w14:paraId="199B677C" w14:textId="77777777" w:rsidTr="00495DC8">
        <w:trPr>
          <w:trHeight w:val="104"/>
        </w:trPr>
        <w:tc>
          <w:tcPr>
            <w:tcW w:w="9855" w:type="dxa"/>
            <w:gridSpan w:val="8"/>
            <w:tcBorders>
              <w:top w:val="nil"/>
            </w:tcBorders>
          </w:tcPr>
          <w:p w14:paraId="57635AB3" w14:textId="77777777" w:rsidR="00BD26BB" w:rsidRDefault="00BD26BB" w:rsidP="00495DC8">
            <w:pPr>
              <w:jc w:val="both"/>
            </w:pPr>
          </w:p>
        </w:tc>
      </w:tr>
      <w:tr w:rsidR="00BD26BB" w14:paraId="4C958D41" w14:textId="77777777" w:rsidTr="00495DC8">
        <w:trPr>
          <w:trHeight w:val="197"/>
        </w:trPr>
        <w:tc>
          <w:tcPr>
            <w:tcW w:w="3086" w:type="dxa"/>
            <w:tcBorders>
              <w:top w:val="nil"/>
            </w:tcBorders>
            <w:shd w:val="clear" w:color="auto" w:fill="F7CAAC"/>
          </w:tcPr>
          <w:p w14:paraId="79DDCD72" w14:textId="77777777" w:rsidR="00BD26BB" w:rsidRDefault="00BD26BB" w:rsidP="00495DC8">
            <w:pPr>
              <w:jc w:val="both"/>
              <w:rPr>
                <w:b/>
              </w:rPr>
            </w:pPr>
            <w:r>
              <w:rPr>
                <w:b/>
              </w:rPr>
              <w:t>Garant předmětu</w:t>
            </w:r>
          </w:p>
        </w:tc>
        <w:tc>
          <w:tcPr>
            <w:tcW w:w="6769" w:type="dxa"/>
            <w:gridSpan w:val="7"/>
            <w:tcBorders>
              <w:top w:val="nil"/>
            </w:tcBorders>
          </w:tcPr>
          <w:p w14:paraId="4D1F809B" w14:textId="77777777" w:rsidR="00BD26BB" w:rsidRDefault="00BD26BB" w:rsidP="00495DC8">
            <w:pPr>
              <w:jc w:val="both"/>
            </w:pPr>
            <w:r>
              <w:t>doc. Ing. Zuzana Tučková, Ph.D.</w:t>
            </w:r>
          </w:p>
        </w:tc>
      </w:tr>
      <w:tr w:rsidR="00BD26BB" w14:paraId="64BBFDB0" w14:textId="77777777" w:rsidTr="00495DC8">
        <w:trPr>
          <w:trHeight w:val="243"/>
        </w:trPr>
        <w:tc>
          <w:tcPr>
            <w:tcW w:w="3086" w:type="dxa"/>
            <w:tcBorders>
              <w:top w:val="nil"/>
            </w:tcBorders>
            <w:shd w:val="clear" w:color="auto" w:fill="F7CAAC"/>
          </w:tcPr>
          <w:p w14:paraId="2058D360" w14:textId="77777777" w:rsidR="00BD26BB" w:rsidRDefault="00BD26BB" w:rsidP="00495DC8">
            <w:pPr>
              <w:jc w:val="both"/>
              <w:rPr>
                <w:b/>
              </w:rPr>
            </w:pPr>
            <w:r>
              <w:rPr>
                <w:b/>
              </w:rPr>
              <w:t>Zapojení garanta do výuky předmětu</w:t>
            </w:r>
          </w:p>
        </w:tc>
        <w:tc>
          <w:tcPr>
            <w:tcW w:w="6769" w:type="dxa"/>
            <w:gridSpan w:val="7"/>
            <w:tcBorders>
              <w:top w:val="nil"/>
            </w:tcBorders>
          </w:tcPr>
          <w:p w14:paraId="0AB1DEC6" w14:textId="4E9FB905" w:rsidR="00BD26BB" w:rsidRDefault="00BD26BB" w:rsidP="002A66B1">
            <w:pPr>
              <w:jc w:val="both"/>
            </w:pPr>
            <w:r>
              <w:t xml:space="preserve">Garant stanovuje koncepci předmětu, podílí se na </w:t>
            </w:r>
            <w:del w:id="7381" w:author="PS" w:date="2018-11-25T15:34:00Z">
              <w:r w:rsidDel="002A66B1">
                <w:delText xml:space="preserve">cvičeních </w:delText>
              </w:r>
            </w:del>
            <w:ins w:id="7382" w:author="PS" w:date="2018-11-25T15:34:00Z">
              <w:r w:rsidR="002A66B1">
                <w:t xml:space="preserve">seminářích </w:t>
              </w:r>
            </w:ins>
            <w:r>
              <w:t>v rozsahu 100 %.</w:t>
            </w:r>
          </w:p>
        </w:tc>
      </w:tr>
      <w:tr w:rsidR="00BD26BB" w14:paraId="331651BF" w14:textId="77777777" w:rsidTr="00495DC8">
        <w:tc>
          <w:tcPr>
            <w:tcW w:w="3086" w:type="dxa"/>
            <w:shd w:val="clear" w:color="auto" w:fill="F7CAAC"/>
          </w:tcPr>
          <w:p w14:paraId="1B0025C7" w14:textId="77777777" w:rsidR="00BD26BB" w:rsidRDefault="00BD26BB" w:rsidP="00495DC8">
            <w:pPr>
              <w:jc w:val="both"/>
              <w:rPr>
                <w:b/>
              </w:rPr>
            </w:pPr>
            <w:r>
              <w:rPr>
                <w:b/>
              </w:rPr>
              <w:t>Vyučující</w:t>
            </w:r>
          </w:p>
        </w:tc>
        <w:tc>
          <w:tcPr>
            <w:tcW w:w="6769" w:type="dxa"/>
            <w:gridSpan w:val="7"/>
            <w:tcBorders>
              <w:bottom w:val="nil"/>
            </w:tcBorders>
          </w:tcPr>
          <w:p w14:paraId="6FB5F8CA" w14:textId="6BE52338" w:rsidR="00BD26BB" w:rsidRDefault="00BD26BB" w:rsidP="002A66B1">
            <w:pPr>
              <w:jc w:val="both"/>
            </w:pPr>
            <w:r>
              <w:t xml:space="preserve">doc. Ing. Zuzana Tučková, Ph.D. – </w:t>
            </w:r>
            <w:del w:id="7383" w:author="PS" w:date="2018-11-25T15:34:00Z">
              <w:r w:rsidDel="002A66B1">
                <w:delText xml:space="preserve">cvičení </w:delText>
              </w:r>
            </w:del>
            <w:ins w:id="7384" w:author="PS" w:date="2018-11-25T15:34:00Z">
              <w:r w:rsidR="002A66B1">
                <w:t xml:space="preserve">semináře </w:t>
              </w:r>
            </w:ins>
            <w:r>
              <w:t>(100 %)</w:t>
            </w:r>
          </w:p>
        </w:tc>
      </w:tr>
      <w:tr w:rsidR="00BD26BB" w14:paraId="26F34ACC" w14:textId="77777777" w:rsidTr="00495DC8">
        <w:trPr>
          <w:trHeight w:val="118"/>
        </w:trPr>
        <w:tc>
          <w:tcPr>
            <w:tcW w:w="9855" w:type="dxa"/>
            <w:gridSpan w:val="8"/>
            <w:tcBorders>
              <w:top w:val="nil"/>
            </w:tcBorders>
          </w:tcPr>
          <w:p w14:paraId="7A4AE9AB" w14:textId="77777777" w:rsidR="00BD26BB" w:rsidRDefault="00BD26BB" w:rsidP="00495DC8">
            <w:pPr>
              <w:jc w:val="both"/>
            </w:pPr>
          </w:p>
        </w:tc>
      </w:tr>
      <w:tr w:rsidR="00BD26BB" w14:paraId="1F424D07" w14:textId="77777777" w:rsidTr="00495DC8">
        <w:tc>
          <w:tcPr>
            <w:tcW w:w="3086" w:type="dxa"/>
            <w:shd w:val="clear" w:color="auto" w:fill="F7CAAC"/>
          </w:tcPr>
          <w:p w14:paraId="5E892962" w14:textId="77777777" w:rsidR="00BD26BB" w:rsidRDefault="00BD26BB" w:rsidP="00495DC8">
            <w:pPr>
              <w:jc w:val="both"/>
              <w:rPr>
                <w:b/>
              </w:rPr>
            </w:pPr>
            <w:r>
              <w:rPr>
                <w:b/>
              </w:rPr>
              <w:t>Stručná anotace předmětu</w:t>
            </w:r>
          </w:p>
        </w:tc>
        <w:tc>
          <w:tcPr>
            <w:tcW w:w="6769" w:type="dxa"/>
            <w:gridSpan w:val="7"/>
            <w:tcBorders>
              <w:bottom w:val="nil"/>
            </w:tcBorders>
          </w:tcPr>
          <w:p w14:paraId="4F05740F" w14:textId="77777777" w:rsidR="00BD26BB" w:rsidRDefault="00BD26BB" w:rsidP="00495DC8">
            <w:pPr>
              <w:jc w:val="both"/>
            </w:pPr>
          </w:p>
        </w:tc>
      </w:tr>
      <w:tr w:rsidR="00BD26BB" w14:paraId="4DE4FF9D" w14:textId="77777777" w:rsidTr="00495DC8">
        <w:trPr>
          <w:trHeight w:val="3938"/>
        </w:trPr>
        <w:tc>
          <w:tcPr>
            <w:tcW w:w="9855" w:type="dxa"/>
            <w:gridSpan w:val="8"/>
            <w:tcBorders>
              <w:top w:val="nil"/>
              <w:bottom w:val="single" w:sz="12" w:space="0" w:color="auto"/>
            </w:tcBorders>
          </w:tcPr>
          <w:p w14:paraId="4D91B665" w14:textId="3B3FF1E4" w:rsidR="00BD26BB" w:rsidRDefault="00BD26BB" w:rsidP="00495DC8">
            <w:pPr>
              <w:jc w:val="both"/>
            </w:pPr>
            <w:r w:rsidRPr="000C70DA">
              <w:t>Seminář zaměřený na rozvoj základních dovedností důležitých pro tvorbu odborných textů různých žánrů, zejména esej</w:t>
            </w:r>
            <w:r>
              <w:t>í</w:t>
            </w:r>
            <w:r w:rsidRPr="000C70DA">
              <w:t>, studi</w:t>
            </w:r>
            <w:r>
              <w:t xml:space="preserve">í, seminárních </w:t>
            </w:r>
            <w:del w:id="7385" w:author="PS" w:date="2018-11-25T15:34:00Z">
              <w:r w:rsidDel="002A66B1">
                <w:delText>prací a  především</w:delText>
              </w:r>
            </w:del>
            <w:ins w:id="7386" w:author="PS" w:date="2018-11-25T15:34:00Z">
              <w:r w:rsidR="002A66B1">
                <w:t>prací a především</w:t>
              </w:r>
            </w:ins>
            <w:r>
              <w:t xml:space="preserve"> </w:t>
            </w:r>
            <w:r w:rsidRPr="000C70DA">
              <w:t>závěrečné prác</w:t>
            </w:r>
            <w:ins w:id="7387" w:author="PS" w:date="2018-11-25T15:35:00Z">
              <w:r w:rsidR="002A66B1">
                <w:t xml:space="preserve">e. </w:t>
              </w:r>
            </w:ins>
            <w:del w:id="7388" w:author="PS" w:date="2018-11-25T15:35:00Z">
              <w:r w:rsidRPr="000C70DA" w:rsidDel="002A66B1">
                <w:delText xml:space="preserve">e,. </w:delText>
              </w:r>
            </w:del>
            <w:r w:rsidRPr="000C70DA">
              <w:t>Seminář je koncipován jako katalog metod a technik pro jednotlivé fáze psaní odborného textu, přičemž se zabývá jak tvůrčí, tak i technickou a organizační stránkou práce. Práce v semináři simuluje v několika lekcích základní etapy tvůrčího procesu počínaje plánováním odborného projektu přes hledání a zpřesňování tématu, vytváření osnovy až po fáze revize, optimalizace a prezentace textu.</w:t>
            </w:r>
          </w:p>
          <w:p w14:paraId="6A0F2B03" w14:textId="77777777" w:rsidR="00BD26BB" w:rsidRDefault="00BD26BB" w:rsidP="00495DC8">
            <w:pPr>
              <w:jc w:val="both"/>
              <w:rPr>
                <w:ins w:id="7389" w:author="Matyas Adam" w:date="2018-11-16T22:52:00Z"/>
                <w:u w:val="single"/>
              </w:rPr>
            </w:pPr>
          </w:p>
          <w:p w14:paraId="62F208A0" w14:textId="77777777" w:rsidR="00BD26BB" w:rsidRPr="008D247E" w:rsidRDefault="00BD26BB" w:rsidP="00495DC8">
            <w:pPr>
              <w:jc w:val="both"/>
              <w:rPr>
                <w:sz w:val="16"/>
                <w:szCs w:val="16"/>
                <w:u w:val="single"/>
              </w:rPr>
            </w:pPr>
            <w:r w:rsidRPr="008D247E">
              <w:rPr>
                <w:u w:val="single"/>
              </w:rPr>
              <w:t>Hlavní témata:</w:t>
            </w:r>
          </w:p>
          <w:p w14:paraId="7A41C999" w14:textId="77777777" w:rsidR="00BD26BB" w:rsidRDefault="00BD26BB">
            <w:pPr>
              <w:pStyle w:val="Odstavecseseznamem"/>
              <w:numPr>
                <w:ilvl w:val="0"/>
                <w:numId w:val="115"/>
              </w:numPr>
              <w:suppressAutoHyphens w:val="0"/>
              <w:jc w:val="both"/>
              <w:pPrChange w:id="7390" w:author="PS" w:date="2018-11-25T15:35:00Z">
                <w:pPr>
                  <w:pStyle w:val="Odstavecseseznamem"/>
                  <w:numPr>
                    <w:numId w:val="40"/>
                  </w:numPr>
                  <w:tabs>
                    <w:tab w:val="num" w:pos="720"/>
                  </w:tabs>
                  <w:suppressAutoHyphens w:val="0"/>
                  <w:ind w:hanging="360"/>
                  <w:jc w:val="both"/>
                </w:pPr>
              </w:pPrChange>
            </w:pPr>
            <w:r>
              <w:t>Typologie textů.</w:t>
            </w:r>
          </w:p>
          <w:p w14:paraId="48DFECDD" w14:textId="77777777" w:rsidR="00BD26BB" w:rsidRDefault="00BD26BB">
            <w:pPr>
              <w:pStyle w:val="Odstavecseseznamem"/>
              <w:numPr>
                <w:ilvl w:val="0"/>
                <w:numId w:val="115"/>
              </w:numPr>
              <w:suppressAutoHyphens w:val="0"/>
              <w:jc w:val="both"/>
              <w:pPrChange w:id="7391" w:author="PS" w:date="2018-11-25T15:35:00Z">
                <w:pPr>
                  <w:pStyle w:val="Odstavecseseznamem"/>
                  <w:numPr>
                    <w:numId w:val="40"/>
                  </w:numPr>
                  <w:tabs>
                    <w:tab w:val="num" w:pos="720"/>
                  </w:tabs>
                  <w:suppressAutoHyphens w:val="0"/>
                  <w:ind w:hanging="360"/>
                  <w:jc w:val="both"/>
                </w:pPr>
              </w:pPrChange>
            </w:pPr>
            <w:r>
              <w:t>Charakter textů.</w:t>
            </w:r>
          </w:p>
          <w:p w14:paraId="518EC4E8" w14:textId="77777777" w:rsidR="00BD26BB" w:rsidRDefault="00BD26BB">
            <w:pPr>
              <w:pStyle w:val="Odstavecseseznamem"/>
              <w:numPr>
                <w:ilvl w:val="0"/>
                <w:numId w:val="115"/>
              </w:numPr>
              <w:suppressAutoHyphens w:val="0"/>
              <w:jc w:val="both"/>
              <w:pPrChange w:id="7392" w:author="PS" w:date="2018-11-25T15:35:00Z">
                <w:pPr>
                  <w:pStyle w:val="Odstavecseseznamem"/>
                  <w:numPr>
                    <w:numId w:val="40"/>
                  </w:numPr>
                  <w:tabs>
                    <w:tab w:val="num" w:pos="720"/>
                  </w:tabs>
                  <w:suppressAutoHyphens w:val="0"/>
                  <w:ind w:hanging="360"/>
                  <w:jc w:val="both"/>
                </w:pPr>
              </w:pPrChange>
            </w:pPr>
            <w:r>
              <w:t>Obecné zásady při tvorbě textů.</w:t>
            </w:r>
          </w:p>
          <w:p w14:paraId="6D24E453" w14:textId="77777777" w:rsidR="00BD26BB" w:rsidRDefault="00BD26BB">
            <w:pPr>
              <w:pStyle w:val="Odstavecseseznamem"/>
              <w:numPr>
                <w:ilvl w:val="0"/>
                <w:numId w:val="115"/>
              </w:numPr>
              <w:suppressAutoHyphens w:val="0"/>
              <w:jc w:val="both"/>
              <w:pPrChange w:id="7393" w:author="PS" w:date="2018-11-25T15:35:00Z">
                <w:pPr>
                  <w:pStyle w:val="Odstavecseseznamem"/>
                  <w:numPr>
                    <w:numId w:val="40"/>
                  </w:numPr>
                  <w:tabs>
                    <w:tab w:val="num" w:pos="720"/>
                  </w:tabs>
                  <w:suppressAutoHyphens w:val="0"/>
                  <w:ind w:hanging="360"/>
                  <w:jc w:val="both"/>
                </w:pPr>
              </w:pPrChange>
            </w:pPr>
            <w:r>
              <w:t>Fáze tvorby textu (východiska, studium odborné literatury, osnova, samotný text a jeho struktura).</w:t>
            </w:r>
          </w:p>
          <w:p w14:paraId="3B584182" w14:textId="77777777" w:rsidR="00BD26BB" w:rsidRDefault="00BD26BB">
            <w:pPr>
              <w:pStyle w:val="Odstavecseseznamem"/>
              <w:numPr>
                <w:ilvl w:val="0"/>
                <w:numId w:val="115"/>
              </w:numPr>
              <w:suppressAutoHyphens w:val="0"/>
              <w:jc w:val="both"/>
              <w:pPrChange w:id="7394" w:author="PS" w:date="2018-11-25T15:35:00Z">
                <w:pPr>
                  <w:pStyle w:val="Odstavecseseznamem"/>
                  <w:numPr>
                    <w:numId w:val="40"/>
                  </w:numPr>
                  <w:tabs>
                    <w:tab w:val="num" w:pos="720"/>
                  </w:tabs>
                  <w:suppressAutoHyphens w:val="0"/>
                  <w:ind w:hanging="360"/>
                  <w:jc w:val="both"/>
                </w:pPr>
              </w:pPrChange>
            </w:pPr>
            <w:r>
              <w:t>Formální náležitosti textů.</w:t>
            </w:r>
          </w:p>
          <w:p w14:paraId="43D5EDB8" w14:textId="77777777" w:rsidR="00BD26BB" w:rsidRDefault="00BD26BB">
            <w:pPr>
              <w:pStyle w:val="Odstavecseseznamem"/>
              <w:numPr>
                <w:ilvl w:val="0"/>
                <w:numId w:val="115"/>
              </w:numPr>
              <w:suppressAutoHyphens w:val="0"/>
              <w:jc w:val="both"/>
              <w:pPrChange w:id="7395" w:author="PS" w:date="2018-11-25T15:35:00Z">
                <w:pPr>
                  <w:pStyle w:val="Odstavecseseznamem"/>
                  <w:numPr>
                    <w:numId w:val="40"/>
                  </w:numPr>
                  <w:tabs>
                    <w:tab w:val="num" w:pos="720"/>
                  </w:tabs>
                  <w:suppressAutoHyphens w:val="0"/>
                  <w:ind w:hanging="360"/>
                  <w:jc w:val="both"/>
                </w:pPr>
              </w:pPrChange>
            </w:pPr>
            <w:r>
              <w:t>M</w:t>
            </w:r>
            <w:r w:rsidRPr="000C70DA">
              <w:t>etody oponentury a kritického hodnocení</w:t>
            </w:r>
            <w:r>
              <w:t xml:space="preserve"> textů.</w:t>
            </w:r>
          </w:p>
          <w:p w14:paraId="010D8F5A" w14:textId="77777777" w:rsidR="00BD26BB" w:rsidRPr="000C70DA" w:rsidRDefault="00BD26BB">
            <w:pPr>
              <w:pStyle w:val="Odstavecseseznamem"/>
              <w:numPr>
                <w:ilvl w:val="0"/>
                <w:numId w:val="115"/>
              </w:numPr>
              <w:suppressAutoHyphens w:val="0"/>
              <w:jc w:val="both"/>
              <w:pPrChange w:id="7396" w:author="PS" w:date="2018-11-25T15:35:00Z">
                <w:pPr>
                  <w:pStyle w:val="Odstavecseseznamem"/>
                  <w:numPr>
                    <w:numId w:val="40"/>
                  </w:numPr>
                  <w:tabs>
                    <w:tab w:val="num" w:pos="720"/>
                  </w:tabs>
                  <w:suppressAutoHyphens w:val="0"/>
                  <w:ind w:hanging="360"/>
                  <w:jc w:val="both"/>
                </w:pPr>
              </w:pPrChange>
            </w:pPr>
            <w:r>
              <w:t>S</w:t>
            </w:r>
            <w:r w:rsidRPr="000C70DA">
              <w:t>běr a zpracování materiálu (práce se sekundární literaturou)</w:t>
            </w:r>
            <w:r>
              <w:t>.</w:t>
            </w:r>
          </w:p>
          <w:p w14:paraId="00412B91" w14:textId="77777777" w:rsidR="00BD26BB" w:rsidRDefault="00BD26BB">
            <w:pPr>
              <w:pStyle w:val="Odstavecseseznamem"/>
              <w:numPr>
                <w:ilvl w:val="0"/>
                <w:numId w:val="115"/>
              </w:numPr>
              <w:suppressAutoHyphens w:val="0"/>
              <w:jc w:val="both"/>
              <w:pPrChange w:id="7397" w:author="PS" w:date="2018-11-25T15:35:00Z">
                <w:pPr>
                  <w:pStyle w:val="Odstavecseseznamem"/>
                  <w:numPr>
                    <w:numId w:val="40"/>
                  </w:numPr>
                  <w:tabs>
                    <w:tab w:val="num" w:pos="720"/>
                  </w:tabs>
                  <w:suppressAutoHyphens w:val="0"/>
                  <w:ind w:hanging="360"/>
                  <w:jc w:val="both"/>
                </w:pPr>
              </w:pPrChange>
            </w:pPr>
            <w:r>
              <w:t>Zásady citace v odborném textu.</w:t>
            </w:r>
          </w:p>
          <w:p w14:paraId="5F31122C" w14:textId="77777777" w:rsidR="00BD26BB" w:rsidRPr="000C70DA" w:rsidRDefault="00BD26BB">
            <w:pPr>
              <w:pStyle w:val="Odstavecseseznamem"/>
              <w:numPr>
                <w:ilvl w:val="0"/>
                <w:numId w:val="115"/>
              </w:numPr>
              <w:suppressAutoHyphens w:val="0"/>
              <w:jc w:val="both"/>
              <w:pPrChange w:id="7398" w:author="PS" w:date="2018-11-25T15:35:00Z">
                <w:pPr>
                  <w:pStyle w:val="Odstavecseseznamem"/>
                  <w:numPr>
                    <w:numId w:val="40"/>
                  </w:numPr>
                  <w:tabs>
                    <w:tab w:val="num" w:pos="720"/>
                  </w:tabs>
                  <w:suppressAutoHyphens w:val="0"/>
                  <w:ind w:hanging="360"/>
                  <w:jc w:val="both"/>
                </w:pPr>
              </w:pPrChange>
            </w:pPr>
            <w:r>
              <w:t>Vymezení pojmu e-learning a jeho význam při studiu.</w:t>
            </w:r>
          </w:p>
          <w:p w14:paraId="789305AC" w14:textId="77777777" w:rsidR="00BD26BB" w:rsidRPr="00245151" w:rsidRDefault="00BD26BB" w:rsidP="00495DC8">
            <w:pPr>
              <w:jc w:val="both"/>
              <w:rPr>
                <w:sz w:val="16"/>
                <w:szCs w:val="16"/>
              </w:rPr>
            </w:pPr>
          </w:p>
          <w:p w14:paraId="3B4D8A33" w14:textId="77777777" w:rsidR="00BD26BB" w:rsidRDefault="00BD26BB" w:rsidP="00495DC8">
            <w:r>
              <w:t>Získané kompetence:</w:t>
            </w:r>
          </w:p>
          <w:p w14:paraId="28BBA3F7" w14:textId="77777777" w:rsidR="00BD26BB" w:rsidRDefault="00BD26BB">
            <w:pPr>
              <w:pStyle w:val="Odstavecseseznamem"/>
              <w:numPr>
                <w:ilvl w:val="0"/>
                <w:numId w:val="116"/>
              </w:numPr>
              <w:suppressAutoHyphens w:val="0"/>
              <w:pPrChange w:id="7399" w:author="PS" w:date="2018-11-25T15:35:00Z">
                <w:pPr>
                  <w:pStyle w:val="Odstavecseseznamem"/>
                  <w:numPr>
                    <w:numId w:val="41"/>
                  </w:numPr>
                  <w:tabs>
                    <w:tab w:val="num" w:pos="720"/>
                  </w:tabs>
                  <w:suppressAutoHyphens w:val="0"/>
                  <w:ind w:hanging="360"/>
                </w:pPr>
              </w:pPrChange>
            </w:pPr>
            <w:r w:rsidRPr="000C70DA">
              <w:t>použív</w:t>
            </w:r>
            <w:r>
              <w:t>ání</w:t>
            </w:r>
            <w:r w:rsidRPr="000C70DA">
              <w:t xml:space="preserve"> správné metody a techniky postupných fází tvorby odborného textu;</w:t>
            </w:r>
          </w:p>
          <w:p w14:paraId="418E019D" w14:textId="77777777" w:rsidR="00BD26BB" w:rsidRDefault="00BD26BB">
            <w:pPr>
              <w:pStyle w:val="Odstavecseseznamem"/>
              <w:numPr>
                <w:ilvl w:val="0"/>
                <w:numId w:val="116"/>
              </w:numPr>
              <w:suppressAutoHyphens w:val="0"/>
              <w:pPrChange w:id="7400" w:author="PS" w:date="2018-11-25T15:35:00Z">
                <w:pPr>
                  <w:pStyle w:val="Odstavecseseznamem"/>
                  <w:numPr>
                    <w:numId w:val="41"/>
                  </w:numPr>
                  <w:tabs>
                    <w:tab w:val="num" w:pos="720"/>
                  </w:tabs>
                  <w:suppressAutoHyphens w:val="0"/>
                  <w:ind w:hanging="360"/>
                </w:pPr>
              </w:pPrChange>
            </w:pPr>
            <w:r>
              <w:t>schopnost</w:t>
            </w:r>
            <w:r w:rsidRPr="000C70DA">
              <w:t xml:space="preserve"> vytvořit definice termínů svého oboru;</w:t>
            </w:r>
          </w:p>
          <w:p w14:paraId="7FE0B76D" w14:textId="77777777" w:rsidR="00BD26BB" w:rsidRDefault="00BD26BB">
            <w:pPr>
              <w:pStyle w:val="Odstavecseseznamem"/>
              <w:numPr>
                <w:ilvl w:val="0"/>
                <w:numId w:val="116"/>
              </w:numPr>
              <w:suppressAutoHyphens w:val="0"/>
              <w:pPrChange w:id="7401" w:author="PS" w:date="2018-11-25T15:35:00Z">
                <w:pPr>
                  <w:pStyle w:val="Odstavecseseznamem"/>
                  <w:numPr>
                    <w:numId w:val="41"/>
                  </w:numPr>
                  <w:tabs>
                    <w:tab w:val="num" w:pos="720"/>
                  </w:tabs>
                  <w:suppressAutoHyphens w:val="0"/>
                  <w:ind w:hanging="360"/>
                </w:pPr>
              </w:pPrChange>
            </w:pPr>
            <w:r>
              <w:t>schopnost</w:t>
            </w:r>
            <w:r w:rsidRPr="000C70DA">
              <w:t xml:space="preserve"> poznat charakteristiky rozličných odborných žánrů;</w:t>
            </w:r>
          </w:p>
          <w:p w14:paraId="6AE9D72B" w14:textId="77777777" w:rsidR="00BD26BB" w:rsidRDefault="00BD26BB">
            <w:pPr>
              <w:pStyle w:val="Odstavecseseznamem"/>
              <w:numPr>
                <w:ilvl w:val="0"/>
                <w:numId w:val="116"/>
              </w:numPr>
              <w:suppressAutoHyphens w:val="0"/>
              <w:pPrChange w:id="7402" w:author="PS" w:date="2018-11-25T15:35:00Z">
                <w:pPr>
                  <w:pStyle w:val="Odstavecseseznamem"/>
                  <w:numPr>
                    <w:numId w:val="41"/>
                  </w:numPr>
                  <w:tabs>
                    <w:tab w:val="num" w:pos="720"/>
                  </w:tabs>
                  <w:suppressAutoHyphens w:val="0"/>
                  <w:ind w:hanging="360"/>
                </w:pPr>
              </w:pPrChange>
            </w:pPr>
            <w:r>
              <w:t xml:space="preserve">schopnost </w:t>
            </w:r>
            <w:r w:rsidRPr="000C70DA">
              <w:t>rozlišit funkce rozličných odborných žánrů;</w:t>
            </w:r>
          </w:p>
          <w:p w14:paraId="27F06F27" w14:textId="77777777" w:rsidR="00BD26BB" w:rsidRDefault="00BD26BB">
            <w:pPr>
              <w:pStyle w:val="Odstavecseseznamem"/>
              <w:numPr>
                <w:ilvl w:val="0"/>
                <w:numId w:val="116"/>
              </w:numPr>
              <w:suppressAutoHyphens w:val="0"/>
              <w:pPrChange w:id="7403" w:author="PS" w:date="2018-11-25T15:35:00Z">
                <w:pPr>
                  <w:pStyle w:val="Odstavecseseznamem"/>
                  <w:numPr>
                    <w:numId w:val="41"/>
                  </w:numPr>
                  <w:tabs>
                    <w:tab w:val="num" w:pos="720"/>
                  </w:tabs>
                  <w:suppressAutoHyphens w:val="0"/>
                  <w:ind w:hanging="360"/>
                </w:pPr>
              </w:pPrChange>
            </w:pPr>
            <w:r>
              <w:t>schopnost</w:t>
            </w:r>
            <w:r w:rsidRPr="000C70DA">
              <w:t xml:space="preserve"> tvořit komunikativní odborný text.</w:t>
            </w:r>
          </w:p>
        </w:tc>
      </w:tr>
      <w:tr w:rsidR="00BD26BB" w14:paraId="12BF560B" w14:textId="77777777" w:rsidTr="00495DC8">
        <w:trPr>
          <w:trHeight w:val="265"/>
        </w:trPr>
        <w:tc>
          <w:tcPr>
            <w:tcW w:w="3653" w:type="dxa"/>
            <w:gridSpan w:val="2"/>
            <w:tcBorders>
              <w:top w:val="nil"/>
            </w:tcBorders>
            <w:shd w:val="clear" w:color="auto" w:fill="F7CAAC"/>
          </w:tcPr>
          <w:p w14:paraId="652EF8B5" w14:textId="77777777" w:rsidR="00BD26BB" w:rsidRDefault="00BD26BB" w:rsidP="00495DC8">
            <w:pPr>
              <w:jc w:val="both"/>
            </w:pPr>
            <w:r>
              <w:rPr>
                <w:b/>
              </w:rPr>
              <w:t>Studijní literatura a studijní pomůcky</w:t>
            </w:r>
          </w:p>
        </w:tc>
        <w:tc>
          <w:tcPr>
            <w:tcW w:w="6202" w:type="dxa"/>
            <w:gridSpan w:val="6"/>
            <w:tcBorders>
              <w:top w:val="nil"/>
              <w:bottom w:val="nil"/>
            </w:tcBorders>
          </w:tcPr>
          <w:p w14:paraId="56082D51" w14:textId="77777777" w:rsidR="00BD26BB" w:rsidRDefault="00BD26BB" w:rsidP="00495DC8">
            <w:pPr>
              <w:jc w:val="both"/>
            </w:pPr>
          </w:p>
        </w:tc>
      </w:tr>
      <w:tr w:rsidR="00BD26BB" w14:paraId="19B6B3CD" w14:textId="77777777" w:rsidTr="00495DC8">
        <w:trPr>
          <w:trHeight w:val="1497"/>
        </w:trPr>
        <w:tc>
          <w:tcPr>
            <w:tcW w:w="9855" w:type="dxa"/>
            <w:gridSpan w:val="8"/>
            <w:tcBorders>
              <w:top w:val="nil"/>
            </w:tcBorders>
          </w:tcPr>
          <w:p w14:paraId="5154A0C3" w14:textId="77777777" w:rsidR="00BD26BB" w:rsidRPr="00AB4F59" w:rsidRDefault="00BD26BB">
            <w:pPr>
              <w:ind w:left="322" w:hanging="322"/>
              <w:jc w:val="both"/>
              <w:rPr>
                <w:b/>
              </w:rPr>
              <w:pPrChange w:id="7404" w:author="Matyas Adam" w:date="2018-11-17T00:21:00Z">
                <w:pPr>
                  <w:jc w:val="both"/>
                </w:pPr>
              </w:pPrChange>
            </w:pPr>
            <w:r w:rsidRPr="00AB4F59">
              <w:rPr>
                <w:b/>
              </w:rPr>
              <w:t xml:space="preserve">Povinná literatura: </w:t>
            </w:r>
          </w:p>
          <w:p w14:paraId="36A83E98" w14:textId="77777777" w:rsidR="00BD26BB" w:rsidRPr="003716AA" w:rsidRDefault="00BD26BB">
            <w:pPr>
              <w:jc w:val="both"/>
              <w:rPr>
                <w:color w:val="000000" w:themeColor="text1"/>
                <w:rPrChange w:id="7405" w:author="Matyas Adam" w:date="2018-11-16T22:52:00Z">
                  <w:rPr/>
                </w:rPrChange>
              </w:rPr>
              <w:pPrChange w:id="7406" w:author="PS" w:date="2018-11-25T15:35:00Z">
                <w:pPr>
                  <w:ind w:left="322" w:hanging="322"/>
                  <w:jc w:val="both"/>
                </w:pPr>
              </w:pPrChange>
            </w:pPr>
            <w:r w:rsidRPr="003716AA">
              <w:rPr>
                <w:color w:val="000000" w:themeColor="text1"/>
                <w:rPrChange w:id="7407" w:author="Matyas Adam" w:date="2018-11-16T22:52:00Z">
                  <w:rPr/>
                </w:rPrChange>
              </w:rPr>
              <w:fldChar w:fldCharType="begin"/>
            </w:r>
            <w:r w:rsidRPr="003716AA">
              <w:rPr>
                <w:color w:val="000000" w:themeColor="text1"/>
                <w:rPrChange w:id="7408" w:author="Matyas Adam" w:date="2018-11-16T22:52:00Z">
                  <w:rPr/>
                </w:rPrChange>
              </w:rPr>
              <w:instrText xml:space="preserve"> HYPERLINK "https://is.muni.cz/osoba/6627" </w:instrText>
            </w:r>
            <w:r w:rsidRPr="003716AA">
              <w:rPr>
                <w:color w:val="000000" w:themeColor="text1"/>
                <w:rPrChange w:id="7409" w:author="Matyas Adam" w:date="2018-11-16T22:52:00Z">
                  <w:rPr>
                    <w:rStyle w:val="Hypertextovodkaz"/>
                  </w:rPr>
                </w:rPrChange>
              </w:rPr>
              <w:fldChar w:fldCharType="separate"/>
            </w:r>
            <w:r w:rsidRPr="003716AA">
              <w:rPr>
                <w:rStyle w:val="Hypertextovodkaz"/>
                <w:color w:val="000000" w:themeColor="text1"/>
                <w:u w:val="none"/>
                <w:rPrChange w:id="7410" w:author="Matyas Adam" w:date="2018-11-16T22:52:00Z">
                  <w:rPr>
                    <w:rStyle w:val="Hypertextovodkaz"/>
                  </w:rPr>
                </w:rPrChange>
              </w:rPr>
              <w:t>KŘÍSTEK, M</w:t>
            </w:r>
            <w:del w:id="7411" w:author="Matyas Adam" w:date="2018-11-16T22:52:00Z">
              <w:r w:rsidRPr="003716AA" w:rsidDel="003716AA">
                <w:rPr>
                  <w:rStyle w:val="Hypertextovodkaz"/>
                  <w:color w:val="000000" w:themeColor="text1"/>
                  <w:u w:val="none"/>
                  <w:rPrChange w:id="7412" w:author="Matyas Adam" w:date="2018-11-16T22:52:00Z">
                    <w:rPr>
                      <w:rStyle w:val="Hypertextovodkaz"/>
                    </w:rPr>
                  </w:rPrChange>
                </w:rPr>
                <w:delText>ichal</w:delText>
              </w:r>
            </w:del>
            <w:r w:rsidRPr="003716AA">
              <w:rPr>
                <w:rStyle w:val="Hypertextovodkaz"/>
                <w:color w:val="000000" w:themeColor="text1"/>
                <w:u w:val="none"/>
                <w:rPrChange w:id="7413" w:author="Matyas Adam" w:date="2018-11-16T22:52:00Z">
                  <w:rPr>
                    <w:rStyle w:val="Hypertextovodkaz"/>
                  </w:rPr>
                </w:rPrChange>
              </w:rPr>
              <w:fldChar w:fldCharType="end"/>
            </w:r>
            <w:r w:rsidRPr="003716AA">
              <w:rPr>
                <w:color w:val="000000" w:themeColor="text1"/>
                <w:rPrChange w:id="7414" w:author="Matyas Adam" w:date="2018-11-16T22:52:00Z">
                  <w:rPr/>
                </w:rPrChange>
              </w:rPr>
              <w:t xml:space="preserve">. Stylistika a stylizace odborného textu v rámci vysokoškolského studia. Fišer, Z. (red.). In </w:t>
            </w:r>
            <w:r w:rsidRPr="003716AA">
              <w:rPr>
                <w:i/>
                <w:iCs/>
                <w:color w:val="000000" w:themeColor="text1"/>
                <w:rPrChange w:id="7415" w:author="Matyas Adam" w:date="2018-11-16T22:52:00Z">
                  <w:rPr>
                    <w:i/>
                    <w:iCs/>
                  </w:rPr>
                </w:rPrChange>
              </w:rPr>
              <w:t>Tvůrčí psaní klíčová kompetence na vysoké škole</w:t>
            </w:r>
            <w:r w:rsidRPr="003716AA">
              <w:rPr>
                <w:color w:val="000000" w:themeColor="text1"/>
                <w:rPrChange w:id="7416" w:author="Matyas Adam" w:date="2018-11-16T22:52:00Z">
                  <w:rPr/>
                </w:rPrChange>
              </w:rPr>
              <w:t xml:space="preserve">. Brno: Doplněk, 2005. s. 144-147, 4 s. ISBN 80-7239-182-8. </w:t>
            </w:r>
          </w:p>
          <w:p w14:paraId="6F761A51" w14:textId="77777777" w:rsidR="00BD26BB" w:rsidRDefault="00BD26BB">
            <w:pPr>
              <w:jc w:val="both"/>
              <w:pPrChange w:id="7417" w:author="PS" w:date="2018-11-25T15:35:00Z">
                <w:pPr>
                  <w:ind w:left="322" w:hanging="322"/>
                  <w:jc w:val="both"/>
                </w:pPr>
              </w:pPrChange>
            </w:pPr>
            <w:r w:rsidRPr="003716AA">
              <w:rPr>
                <w:color w:val="000000" w:themeColor="text1"/>
                <w:rPrChange w:id="7418" w:author="Matyas Adam" w:date="2018-11-16T22:52:00Z">
                  <w:rPr/>
                </w:rPrChange>
              </w:rPr>
              <w:fldChar w:fldCharType="begin"/>
            </w:r>
            <w:r w:rsidRPr="003716AA">
              <w:rPr>
                <w:color w:val="000000" w:themeColor="text1"/>
                <w:rPrChange w:id="7419" w:author="Matyas Adam" w:date="2018-11-16T22:52:00Z">
                  <w:rPr/>
                </w:rPrChange>
              </w:rPr>
              <w:instrText xml:space="preserve"> HYPERLINK "https://is.muni.cz/osoba/1941" </w:instrText>
            </w:r>
            <w:r w:rsidRPr="003716AA">
              <w:rPr>
                <w:color w:val="000000" w:themeColor="text1"/>
                <w:rPrChange w:id="7420" w:author="Matyas Adam" w:date="2018-11-16T22:52:00Z">
                  <w:rPr>
                    <w:rStyle w:val="Hypertextovodkaz"/>
                  </w:rPr>
                </w:rPrChange>
              </w:rPr>
              <w:fldChar w:fldCharType="separate"/>
            </w:r>
            <w:r w:rsidRPr="003716AA">
              <w:rPr>
                <w:rStyle w:val="Hypertextovodkaz"/>
                <w:color w:val="000000" w:themeColor="text1"/>
                <w:u w:val="none"/>
                <w:rPrChange w:id="7421" w:author="Matyas Adam" w:date="2018-11-16T22:52:00Z">
                  <w:rPr>
                    <w:rStyle w:val="Hypertextovodkaz"/>
                  </w:rPr>
                </w:rPrChange>
              </w:rPr>
              <w:t>FIŠER, Z</w:t>
            </w:r>
            <w:del w:id="7422" w:author="Matyas Adam" w:date="2018-11-16T22:56:00Z">
              <w:r w:rsidRPr="003716AA" w:rsidDel="00DA2C1A">
                <w:rPr>
                  <w:rStyle w:val="Hypertextovodkaz"/>
                  <w:color w:val="000000" w:themeColor="text1"/>
                  <w:u w:val="none"/>
                  <w:rPrChange w:id="7423" w:author="Matyas Adam" w:date="2018-11-16T22:52:00Z">
                    <w:rPr>
                      <w:rStyle w:val="Hypertextovodkaz"/>
                    </w:rPr>
                  </w:rPrChange>
                </w:rPr>
                <w:delText>b</w:delText>
              </w:r>
            </w:del>
            <w:del w:id="7424" w:author="Matyas Adam" w:date="2018-11-16T22:52:00Z">
              <w:r w:rsidRPr="003716AA" w:rsidDel="003716AA">
                <w:rPr>
                  <w:rStyle w:val="Hypertextovodkaz"/>
                  <w:color w:val="000000" w:themeColor="text1"/>
                  <w:u w:val="none"/>
                  <w:rPrChange w:id="7425" w:author="Matyas Adam" w:date="2018-11-16T22:52:00Z">
                    <w:rPr>
                      <w:rStyle w:val="Hypertextovodkaz"/>
                    </w:rPr>
                  </w:rPrChange>
                </w:rPr>
                <w:delText>yněk</w:delText>
              </w:r>
            </w:del>
            <w:r w:rsidRPr="003716AA">
              <w:rPr>
                <w:rStyle w:val="Hypertextovodkaz"/>
                <w:color w:val="000000" w:themeColor="text1"/>
                <w:u w:val="none"/>
                <w:rPrChange w:id="7426" w:author="Matyas Adam" w:date="2018-11-16T22:52:00Z">
                  <w:rPr>
                    <w:rStyle w:val="Hypertextovodkaz"/>
                  </w:rPr>
                </w:rPrChange>
              </w:rPr>
              <w:fldChar w:fldCharType="end"/>
            </w:r>
            <w:r w:rsidRPr="003716AA">
              <w:rPr>
                <w:color w:val="000000" w:themeColor="text1"/>
                <w:rPrChange w:id="7427" w:author="Matyas Adam" w:date="2018-11-16T22:52:00Z">
                  <w:rPr/>
                </w:rPrChange>
              </w:rPr>
              <w:t xml:space="preserve">. </w:t>
            </w:r>
            <w:r w:rsidRPr="003716AA">
              <w:rPr>
                <w:i/>
                <w:iCs/>
                <w:color w:val="000000" w:themeColor="text1"/>
                <w:rPrChange w:id="7428" w:author="Matyas Adam" w:date="2018-11-16T22:52:00Z">
                  <w:rPr>
                    <w:i/>
                    <w:iCs/>
                  </w:rPr>
                </w:rPrChange>
              </w:rPr>
              <w:t xml:space="preserve">Tvůrčí </w:t>
            </w:r>
            <w:r w:rsidRPr="00415C82">
              <w:rPr>
                <w:i/>
                <w:iCs/>
              </w:rPr>
              <w:t>psaní: malá učebnice technik tvůrčího psaní.</w:t>
            </w:r>
            <w:r w:rsidRPr="00415C82">
              <w:t xml:space="preserve"> 1. vyd. Brno: Paido. Edice pedagogické literatury., 2002. 164 s. ISBN 80-85931-99-0. </w:t>
            </w:r>
          </w:p>
          <w:p w14:paraId="20DC921C" w14:textId="77777777" w:rsidR="00BD26BB" w:rsidRDefault="00BD26BB" w:rsidP="002A66B1">
            <w:pPr>
              <w:jc w:val="both"/>
            </w:pPr>
            <w:r w:rsidRPr="00415C82">
              <w:t xml:space="preserve">KAHN, Norma B. </w:t>
            </w:r>
            <w:r w:rsidRPr="00415C82">
              <w:rPr>
                <w:i/>
                <w:iCs/>
              </w:rPr>
              <w:t>Jak efektivně studovat a pracovat s informacemi</w:t>
            </w:r>
            <w:r w:rsidRPr="00415C82">
              <w:t xml:space="preserve">. Translated by Hana Kašparovská. 1. vyd. Praha: Portál, 2001. 149 s. ISBN 80-7178-443-5. </w:t>
            </w:r>
          </w:p>
          <w:p w14:paraId="48DDF93D" w14:textId="77777777" w:rsidR="00BD26BB" w:rsidRDefault="00BD26BB" w:rsidP="00E61849">
            <w:pPr>
              <w:jc w:val="both"/>
            </w:pPr>
            <w:r w:rsidRPr="00415C82">
              <w:t>ČMEJRKOVÁ, S</w:t>
            </w:r>
            <w:ins w:id="7429" w:author="Matyas Adam" w:date="2018-11-16T22:53:00Z">
              <w:r>
                <w:t xml:space="preserve">., </w:t>
              </w:r>
            </w:ins>
            <w:del w:id="7430" w:author="Matyas Adam" w:date="2018-11-16T22:53:00Z">
              <w:r w:rsidRPr="00415C82" w:rsidDel="003716AA">
                <w:delText xml:space="preserve">větla, František </w:delText>
              </w:r>
            </w:del>
            <w:r w:rsidRPr="00415C82">
              <w:t>DANEŠ</w:t>
            </w:r>
            <w:ins w:id="7431" w:author="Matyas Adam" w:date="2018-11-16T22:53:00Z">
              <w:r>
                <w:t xml:space="preserve">, F., </w:t>
              </w:r>
            </w:ins>
            <w:del w:id="7432" w:author="Matyas Adam" w:date="2018-11-16T22:53:00Z">
              <w:r w:rsidRPr="00415C82" w:rsidDel="003716AA">
                <w:delText xml:space="preserve"> a Jindra </w:delText>
              </w:r>
            </w:del>
            <w:r w:rsidRPr="00415C82">
              <w:t>SVĚTLÁ</w:t>
            </w:r>
            <w:ins w:id="7433" w:author="Matyas Adam" w:date="2018-11-16T22:53:00Z">
              <w:r>
                <w:t>, J</w:t>
              </w:r>
            </w:ins>
            <w:r w:rsidRPr="00415C82">
              <w:t xml:space="preserve">. </w:t>
            </w:r>
            <w:r w:rsidRPr="00415C82">
              <w:rPr>
                <w:i/>
                <w:iCs/>
              </w:rPr>
              <w:t>Jak napsat odborný text</w:t>
            </w:r>
            <w:r w:rsidRPr="00415C82">
              <w:t xml:space="preserve">. Vydání první. Praha: Leda, 1999. 255 stran. ISBN 8085927691. </w:t>
            </w:r>
          </w:p>
          <w:p w14:paraId="06AF746D" w14:textId="77777777" w:rsidR="00BD26BB" w:rsidRDefault="00BD26BB" w:rsidP="00E61849">
            <w:pPr>
              <w:jc w:val="both"/>
              <w:rPr>
                <w:ins w:id="7434" w:author="Matyas Adam" w:date="2018-11-17T00:21:00Z"/>
              </w:rPr>
            </w:pPr>
            <w:r w:rsidRPr="00415C82">
              <w:t>ŠESTÁK, Z</w:t>
            </w:r>
            <w:del w:id="7435" w:author="Matyas Adam" w:date="2018-11-16T22:53:00Z">
              <w:r w:rsidRPr="00415C82" w:rsidDel="003716AA">
                <w:delText>deněk</w:delText>
              </w:r>
            </w:del>
            <w:r w:rsidRPr="00415C82">
              <w:t xml:space="preserve">. </w:t>
            </w:r>
            <w:r w:rsidRPr="00415C82">
              <w:rPr>
                <w:i/>
                <w:iCs/>
              </w:rPr>
              <w:t>Jak psát a přednášet o vědě</w:t>
            </w:r>
            <w:r w:rsidRPr="00415C82">
              <w:t>. Illustrated by Hana Kymrová. Vyd. 1. Praha: Academia, 1999. 204 s. ISBN 8020007555</w:t>
            </w:r>
          </w:p>
          <w:p w14:paraId="14123638" w14:textId="77777777" w:rsidR="00BD26BB" w:rsidRDefault="00BD26BB">
            <w:pPr>
              <w:ind w:left="322" w:hanging="322"/>
              <w:jc w:val="both"/>
              <w:pPrChange w:id="7436" w:author="Matyas Adam" w:date="2018-11-17T00:21:00Z">
                <w:pPr>
                  <w:jc w:val="both"/>
                </w:pPr>
              </w:pPrChange>
            </w:pPr>
            <w:ins w:id="7437" w:author="Matyas Adam" w:date="2018-11-17T00:21:00Z">
              <w:r w:rsidRPr="00A70703">
                <w:t>Materiály dostupné v e-learningovém kurzu předmětu v LMS Moodle na </w:t>
              </w:r>
              <w:r w:rsidRPr="00A70703">
                <w:fldChar w:fldCharType="begin"/>
              </w:r>
              <w:r>
                <w:instrText xml:space="preserve"> HYPERLINK "http://vyuka.flkr.utb.cz/" \t "_blank" </w:instrText>
              </w:r>
              <w:r w:rsidRPr="00A70703">
                <w:fldChar w:fldCharType="separate"/>
              </w:r>
              <w:r w:rsidRPr="00A70703">
                <w:t>http://vyuka.flkr.utb.cz</w:t>
              </w:r>
              <w:r w:rsidRPr="00A70703">
                <w:fldChar w:fldCharType="end"/>
              </w:r>
            </w:ins>
          </w:p>
        </w:tc>
      </w:tr>
      <w:tr w:rsidR="00BD26BB" w14:paraId="0AC62DB6" w14:textId="77777777" w:rsidTr="00495DC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11C6E75" w14:textId="77777777" w:rsidR="00BD26BB" w:rsidRDefault="00BD26BB" w:rsidP="00495DC8">
            <w:pPr>
              <w:jc w:val="center"/>
              <w:rPr>
                <w:b/>
              </w:rPr>
            </w:pPr>
            <w:r>
              <w:rPr>
                <w:b/>
              </w:rPr>
              <w:t>Informace ke kombinované nebo distanční formě</w:t>
            </w:r>
          </w:p>
        </w:tc>
      </w:tr>
      <w:tr w:rsidR="00BD26BB" w14:paraId="754F2595" w14:textId="77777777" w:rsidTr="00495DC8">
        <w:tc>
          <w:tcPr>
            <w:tcW w:w="4787" w:type="dxa"/>
            <w:gridSpan w:val="3"/>
            <w:tcBorders>
              <w:top w:val="single" w:sz="2" w:space="0" w:color="auto"/>
            </w:tcBorders>
            <w:shd w:val="clear" w:color="auto" w:fill="F7CAAC"/>
          </w:tcPr>
          <w:p w14:paraId="6FD46339" w14:textId="77777777" w:rsidR="00BD26BB" w:rsidRDefault="00BD26BB" w:rsidP="00495DC8">
            <w:pPr>
              <w:jc w:val="both"/>
            </w:pPr>
            <w:r>
              <w:rPr>
                <w:b/>
              </w:rPr>
              <w:t>Rozsah konzultací (soustředění)</w:t>
            </w:r>
          </w:p>
        </w:tc>
        <w:tc>
          <w:tcPr>
            <w:tcW w:w="889" w:type="dxa"/>
            <w:tcBorders>
              <w:top w:val="single" w:sz="2" w:space="0" w:color="auto"/>
            </w:tcBorders>
          </w:tcPr>
          <w:p w14:paraId="41EF862E" w14:textId="77777777" w:rsidR="00BD26BB" w:rsidRDefault="00BD26BB" w:rsidP="00495DC8">
            <w:pPr>
              <w:jc w:val="both"/>
            </w:pPr>
          </w:p>
        </w:tc>
        <w:tc>
          <w:tcPr>
            <w:tcW w:w="4179" w:type="dxa"/>
            <w:gridSpan w:val="4"/>
            <w:tcBorders>
              <w:top w:val="single" w:sz="2" w:space="0" w:color="auto"/>
            </w:tcBorders>
            <w:shd w:val="clear" w:color="auto" w:fill="F7CAAC"/>
          </w:tcPr>
          <w:p w14:paraId="1CFB71F2" w14:textId="77777777" w:rsidR="00BD26BB" w:rsidRDefault="00BD26BB" w:rsidP="00495DC8">
            <w:pPr>
              <w:jc w:val="both"/>
              <w:rPr>
                <w:b/>
              </w:rPr>
            </w:pPr>
            <w:r>
              <w:rPr>
                <w:b/>
              </w:rPr>
              <w:t xml:space="preserve">hodin </w:t>
            </w:r>
          </w:p>
        </w:tc>
      </w:tr>
      <w:tr w:rsidR="00BD26BB" w14:paraId="55921107" w14:textId="77777777" w:rsidTr="00495DC8">
        <w:tc>
          <w:tcPr>
            <w:tcW w:w="9855" w:type="dxa"/>
            <w:gridSpan w:val="8"/>
            <w:shd w:val="clear" w:color="auto" w:fill="F7CAAC"/>
          </w:tcPr>
          <w:p w14:paraId="7861A8B5" w14:textId="77777777" w:rsidR="00BD26BB" w:rsidRDefault="00BD26BB" w:rsidP="00495DC8">
            <w:pPr>
              <w:jc w:val="both"/>
              <w:rPr>
                <w:b/>
              </w:rPr>
            </w:pPr>
            <w:r>
              <w:rPr>
                <w:b/>
              </w:rPr>
              <w:t>Informace o způsobu kontaktu s vyučujícím</w:t>
            </w:r>
          </w:p>
        </w:tc>
      </w:tr>
      <w:tr w:rsidR="00BD26BB" w14:paraId="35B91A91" w14:textId="77777777" w:rsidTr="00495DC8">
        <w:trPr>
          <w:trHeight w:val="239"/>
        </w:trPr>
        <w:tc>
          <w:tcPr>
            <w:tcW w:w="9855" w:type="dxa"/>
            <w:gridSpan w:val="8"/>
          </w:tcPr>
          <w:p w14:paraId="5FA41B53" w14:textId="77777777" w:rsidR="00BD26BB" w:rsidRDefault="00BD26BB" w:rsidP="00495DC8">
            <w:pPr>
              <w:jc w:val="both"/>
            </w:pPr>
          </w:p>
        </w:tc>
      </w:tr>
    </w:tbl>
    <w:p w14:paraId="193CF73B" w14:textId="77777777" w:rsidR="00BD26BB" w:rsidRDefault="00BD26BB"/>
    <w:p w14:paraId="52E56202" w14:textId="77777777" w:rsidR="00626193" w:rsidRDefault="00626193"/>
    <w:p w14:paraId="44EDBCD2" w14:textId="77777777" w:rsidR="00626193" w:rsidRDefault="00626193"/>
    <w:p w14:paraId="6F7192D0" w14:textId="77777777" w:rsidR="00E05AA8" w:rsidRDefault="00E05AA8"/>
    <w:p w14:paraId="731A1D2F" w14:textId="77777777" w:rsidR="00E05AA8" w:rsidRDefault="00E05AA8"/>
    <w:p w14:paraId="4BDE9C5E" w14:textId="77777777" w:rsidR="00E05AA8" w:rsidRDefault="00E05AA8"/>
    <w:p w14:paraId="3621AB93" w14:textId="77777777" w:rsidR="00E05AA8" w:rsidRDefault="00E05AA8"/>
    <w:p w14:paraId="44BFEFAF" w14:textId="77777777" w:rsidR="00E05AA8" w:rsidRDefault="00E05AA8"/>
    <w:p w14:paraId="125AD8C8" w14:textId="77777777" w:rsidR="00E05AA8" w:rsidRDefault="00E05AA8"/>
    <w:p w14:paraId="423B19B8" w14:textId="77777777" w:rsidR="00E05AA8" w:rsidRDefault="00E05AA8"/>
    <w:p w14:paraId="70566FFF" w14:textId="77777777" w:rsidR="00E05AA8" w:rsidRDefault="00E05AA8"/>
    <w:p w14:paraId="3F1386C4" w14:textId="77777777" w:rsidR="00E05AA8" w:rsidRDefault="00E05AA8"/>
    <w:p w14:paraId="6B25F43A" w14:textId="77777777" w:rsidR="00E05AA8" w:rsidRDefault="00E05AA8"/>
    <w:p w14:paraId="2A174BE9" w14:textId="77777777" w:rsidR="00E05AA8" w:rsidRDefault="00E05AA8"/>
    <w:p w14:paraId="5AC7E06A" w14:textId="77777777" w:rsidR="00E05AA8" w:rsidRDefault="00E05AA8"/>
    <w:p w14:paraId="40F93A3E" w14:textId="77777777" w:rsidR="00E05AA8" w:rsidRDefault="00E05AA8"/>
    <w:p w14:paraId="343C4067" w14:textId="77777777" w:rsidR="00E05AA8" w:rsidRDefault="00E05AA8"/>
    <w:p w14:paraId="067F8E22" w14:textId="77777777" w:rsidR="00E05AA8" w:rsidRDefault="00E05AA8"/>
    <w:p w14:paraId="667C523D" w14:textId="77777777" w:rsidR="00E05AA8" w:rsidRDefault="00E05AA8"/>
    <w:p w14:paraId="4A6BEE96" w14:textId="77777777" w:rsidR="00E05AA8" w:rsidRDefault="00E05AA8"/>
    <w:p w14:paraId="29ACD712" w14:textId="77777777" w:rsidR="00E05AA8" w:rsidRDefault="00E05AA8"/>
    <w:p w14:paraId="66C39A90" w14:textId="77777777" w:rsidR="00E05AA8" w:rsidRDefault="00E05AA8"/>
    <w:p w14:paraId="790D7C06" w14:textId="77777777" w:rsidR="00E05AA8" w:rsidRDefault="00E05AA8"/>
    <w:p w14:paraId="155BD9BC" w14:textId="77777777" w:rsidR="00E05AA8" w:rsidRDefault="00E05AA8"/>
    <w:p w14:paraId="7FBCB5F8" w14:textId="77777777" w:rsidR="00E05AA8" w:rsidRDefault="00E05AA8"/>
    <w:p w14:paraId="059DDF89" w14:textId="77777777" w:rsidR="00E05AA8" w:rsidRDefault="00E05AA8"/>
    <w:p w14:paraId="149548BD" w14:textId="77777777" w:rsidR="00E05AA8" w:rsidRDefault="00E05AA8"/>
    <w:p w14:paraId="3E143674" w14:textId="77777777" w:rsidR="00E05AA8" w:rsidRDefault="00E05AA8"/>
    <w:p w14:paraId="2879D809" w14:textId="77777777" w:rsidR="00E05AA8" w:rsidRDefault="00E05AA8"/>
    <w:p w14:paraId="65618737" w14:textId="77777777" w:rsidR="00E05AA8" w:rsidRDefault="00E05AA8"/>
    <w:p w14:paraId="698D40CA" w14:textId="77777777" w:rsidR="00E05AA8" w:rsidRDefault="00E05AA8"/>
    <w:p w14:paraId="6AFB703A" w14:textId="77777777" w:rsidR="00E05AA8" w:rsidRDefault="00E05AA8"/>
    <w:p w14:paraId="4B0D6206" w14:textId="77777777" w:rsidR="00E05AA8" w:rsidRDefault="00E05AA8"/>
    <w:p w14:paraId="5B764AE2" w14:textId="77777777" w:rsidR="00E05AA8" w:rsidRDefault="00E05AA8"/>
    <w:p w14:paraId="64239D9C" w14:textId="77777777" w:rsidR="00E05AA8" w:rsidRDefault="00E05AA8"/>
    <w:p w14:paraId="45625DE3" w14:textId="77777777" w:rsidR="00E05AA8" w:rsidRDefault="00E05AA8"/>
    <w:p w14:paraId="69B89CBD" w14:textId="77777777" w:rsidR="00E05AA8" w:rsidRDefault="00E05AA8"/>
    <w:p w14:paraId="6A61DF3E" w14:textId="77777777" w:rsidR="00E05AA8" w:rsidRDefault="00E05AA8"/>
    <w:p w14:paraId="47BE2C88" w14:textId="77777777" w:rsidR="00E05AA8" w:rsidRDefault="00E05AA8"/>
    <w:p w14:paraId="65BF4388" w14:textId="77777777" w:rsidR="00E05AA8" w:rsidRDefault="00E05AA8"/>
    <w:p w14:paraId="758EA859" w14:textId="77777777" w:rsidR="00E05AA8" w:rsidRDefault="00E05AA8"/>
    <w:p w14:paraId="7CDD4667" w14:textId="77777777" w:rsidR="00E05AA8" w:rsidRDefault="00E05AA8"/>
    <w:p w14:paraId="4FE2E929" w14:textId="77777777" w:rsidR="00E05AA8" w:rsidRDefault="00E05AA8"/>
    <w:p w14:paraId="4F179A97" w14:textId="77777777" w:rsidR="00E05AA8" w:rsidRDefault="00E05AA8"/>
    <w:p w14:paraId="579284BF" w14:textId="77777777" w:rsidR="00E05AA8" w:rsidRDefault="00E05AA8"/>
    <w:p w14:paraId="2AFB70D3" w14:textId="77777777" w:rsidR="00E05AA8" w:rsidRDefault="00E05AA8"/>
    <w:p w14:paraId="0B24158A" w14:textId="77777777" w:rsidR="00E05AA8" w:rsidRDefault="00E05AA8"/>
    <w:p w14:paraId="025AFC2B" w14:textId="2305217A" w:rsidR="00E05AA8" w:rsidDel="002A66B1" w:rsidRDefault="00E05AA8">
      <w:pPr>
        <w:rPr>
          <w:del w:id="7438" w:author="PS" w:date="2018-11-25T15:36:00Z"/>
        </w:rPr>
      </w:pPr>
    </w:p>
    <w:p w14:paraId="7788B776" w14:textId="77777777" w:rsidR="00E05AA8" w:rsidRDefault="00E05AA8">
      <w:pPr>
        <w:rPr>
          <w:ins w:id="7439" w:author="PS" w:date="2018-11-25T15:36:00Z"/>
        </w:rPr>
      </w:pPr>
    </w:p>
    <w:p w14:paraId="16E20F47" w14:textId="77777777" w:rsidR="002A66B1" w:rsidRDefault="002A66B1">
      <w:pPr>
        <w:rPr>
          <w:ins w:id="7440" w:author="PS" w:date="2018-11-25T15:36:00Z"/>
        </w:rPr>
      </w:pPr>
    </w:p>
    <w:p w14:paraId="7970D4FB" w14:textId="77777777" w:rsidR="002A66B1" w:rsidRDefault="002A66B1">
      <w:pPr>
        <w:rPr>
          <w:ins w:id="7441" w:author="PS" w:date="2018-11-25T15:36:00Z"/>
        </w:rPr>
      </w:pPr>
    </w:p>
    <w:p w14:paraId="78A7983E" w14:textId="77777777" w:rsidR="002A66B1" w:rsidRDefault="002A66B1">
      <w:pPr>
        <w:rPr>
          <w:ins w:id="7442" w:author="PS" w:date="2018-11-25T15:36:00Z"/>
        </w:rPr>
      </w:pPr>
    </w:p>
    <w:p w14:paraId="5088747D" w14:textId="77777777" w:rsidR="002A66B1" w:rsidRDefault="002A66B1">
      <w:pPr>
        <w:rPr>
          <w:ins w:id="7443" w:author="PS" w:date="2018-11-25T15:36:00Z"/>
        </w:rPr>
      </w:pPr>
    </w:p>
    <w:p w14:paraId="1DE9C3E4" w14:textId="77777777" w:rsidR="002A66B1" w:rsidRDefault="002A66B1">
      <w:pPr>
        <w:rPr>
          <w:ins w:id="7444" w:author="PS" w:date="2018-11-25T15:36:00Z"/>
        </w:rPr>
      </w:pPr>
    </w:p>
    <w:p w14:paraId="2C0CCB8F" w14:textId="77777777" w:rsidR="002A66B1" w:rsidRDefault="002A66B1">
      <w:pPr>
        <w:rPr>
          <w:ins w:id="7445" w:author="PS" w:date="2018-11-25T15:36:00Z"/>
        </w:rPr>
      </w:pPr>
    </w:p>
    <w:p w14:paraId="01E9FC9A" w14:textId="77777777" w:rsidR="002A66B1" w:rsidRDefault="002A66B1">
      <w:pPr>
        <w:rPr>
          <w:ins w:id="7446" w:author="PS" w:date="2018-11-25T15:36:00Z"/>
        </w:rPr>
      </w:pPr>
    </w:p>
    <w:p w14:paraId="088C56A6" w14:textId="77777777" w:rsidR="002A66B1" w:rsidRDefault="002A66B1"/>
    <w:p w14:paraId="52F332C3" w14:textId="77777777" w:rsidR="00E05AA8" w:rsidRDefault="00E05AA8"/>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1550"/>
        <w:gridCol w:w="2700"/>
        <w:gridCol w:w="3091"/>
      </w:tblGrid>
      <w:tr w:rsidR="00E05AA8" w14:paraId="3598529F" w14:textId="77777777" w:rsidTr="00495DC8">
        <w:tc>
          <w:tcPr>
            <w:tcW w:w="9859" w:type="dxa"/>
            <w:gridSpan w:val="4"/>
            <w:tcBorders>
              <w:top w:val="single" w:sz="4" w:space="0" w:color="auto"/>
              <w:left w:val="single" w:sz="4" w:space="0" w:color="auto"/>
              <w:bottom w:val="double" w:sz="4" w:space="0" w:color="auto"/>
              <w:right w:val="single" w:sz="4" w:space="0" w:color="auto"/>
            </w:tcBorders>
            <w:shd w:val="clear" w:color="auto" w:fill="BDD6EE"/>
          </w:tcPr>
          <w:p w14:paraId="56EF4E36" w14:textId="77777777" w:rsidR="00E05AA8" w:rsidRDefault="00E05AA8">
            <w:pPr>
              <w:jc w:val="both"/>
              <w:rPr>
                <w:b/>
                <w:sz w:val="28"/>
              </w:rPr>
            </w:pPr>
            <w:r>
              <w:rPr>
                <w:b/>
                <w:sz w:val="28"/>
              </w:rPr>
              <w:t>C-I – Personální zabezpečení</w:t>
            </w:r>
          </w:p>
        </w:tc>
      </w:tr>
      <w:tr w:rsidR="00E05AA8" w14:paraId="26D3B719" w14:textId="77777777" w:rsidTr="00495DC8">
        <w:tc>
          <w:tcPr>
            <w:tcW w:w="2518" w:type="dxa"/>
            <w:tcBorders>
              <w:top w:val="double" w:sz="4" w:space="0" w:color="auto"/>
              <w:left w:val="single" w:sz="4" w:space="0" w:color="auto"/>
              <w:bottom w:val="single" w:sz="4" w:space="0" w:color="auto"/>
              <w:right w:val="single" w:sz="4" w:space="0" w:color="auto"/>
            </w:tcBorders>
            <w:shd w:val="clear" w:color="auto" w:fill="F7CAAC"/>
          </w:tcPr>
          <w:p w14:paraId="2FA671E8" w14:textId="77777777" w:rsidR="00E05AA8" w:rsidRDefault="00E05AA8">
            <w:pPr>
              <w:jc w:val="both"/>
              <w:rPr>
                <w:b/>
              </w:rPr>
            </w:pPr>
            <w:r>
              <w:rPr>
                <w:b/>
              </w:rPr>
              <w:t>Vysoká škola</w:t>
            </w:r>
          </w:p>
        </w:tc>
        <w:tc>
          <w:tcPr>
            <w:tcW w:w="7341" w:type="dxa"/>
            <w:gridSpan w:val="3"/>
            <w:tcBorders>
              <w:top w:val="single" w:sz="4" w:space="0" w:color="auto"/>
              <w:left w:val="single" w:sz="4" w:space="0" w:color="auto"/>
              <w:bottom w:val="single" w:sz="4" w:space="0" w:color="auto"/>
              <w:right w:val="single" w:sz="4" w:space="0" w:color="auto"/>
            </w:tcBorders>
          </w:tcPr>
          <w:p w14:paraId="1F6CAA73" w14:textId="77777777" w:rsidR="00E05AA8" w:rsidRDefault="00E05AA8">
            <w:pPr>
              <w:jc w:val="both"/>
            </w:pPr>
            <w:r>
              <w:t>Univerzita Tomáše Bati ve Zlíně</w:t>
            </w:r>
          </w:p>
        </w:tc>
      </w:tr>
      <w:tr w:rsidR="00E05AA8" w14:paraId="209DE9B0" w14:textId="77777777" w:rsidTr="00495DC8">
        <w:tc>
          <w:tcPr>
            <w:tcW w:w="2518" w:type="dxa"/>
            <w:tcBorders>
              <w:top w:val="single" w:sz="4" w:space="0" w:color="auto"/>
              <w:left w:val="single" w:sz="4" w:space="0" w:color="auto"/>
              <w:bottom w:val="single" w:sz="4" w:space="0" w:color="auto"/>
              <w:right w:val="single" w:sz="4" w:space="0" w:color="auto"/>
            </w:tcBorders>
            <w:shd w:val="clear" w:color="auto" w:fill="F7CAAC"/>
          </w:tcPr>
          <w:p w14:paraId="23241233" w14:textId="77777777" w:rsidR="00E05AA8" w:rsidRDefault="00E05AA8">
            <w:pPr>
              <w:jc w:val="both"/>
              <w:rPr>
                <w:b/>
              </w:rPr>
            </w:pPr>
            <w:r>
              <w:rPr>
                <w:b/>
              </w:rPr>
              <w:t>Součást vysoké školy</w:t>
            </w:r>
          </w:p>
        </w:tc>
        <w:tc>
          <w:tcPr>
            <w:tcW w:w="7341" w:type="dxa"/>
            <w:gridSpan w:val="3"/>
            <w:tcBorders>
              <w:top w:val="single" w:sz="4" w:space="0" w:color="auto"/>
              <w:left w:val="single" w:sz="4" w:space="0" w:color="auto"/>
              <w:bottom w:val="single" w:sz="4" w:space="0" w:color="auto"/>
              <w:right w:val="single" w:sz="4" w:space="0" w:color="auto"/>
            </w:tcBorders>
          </w:tcPr>
          <w:p w14:paraId="39DAF962" w14:textId="77777777" w:rsidR="00E05AA8" w:rsidRDefault="00E05AA8">
            <w:pPr>
              <w:jc w:val="both"/>
            </w:pPr>
            <w:r>
              <w:t>Fakulta logistiky a krizového řízení</w:t>
            </w:r>
          </w:p>
        </w:tc>
      </w:tr>
      <w:tr w:rsidR="00E05AA8" w14:paraId="599BB3A4" w14:textId="77777777" w:rsidTr="00495DC8">
        <w:tc>
          <w:tcPr>
            <w:tcW w:w="2518" w:type="dxa"/>
            <w:tcBorders>
              <w:top w:val="single" w:sz="4" w:space="0" w:color="auto"/>
              <w:left w:val="single" w:sz="4" w:space="0" w:color="auto"/>
              <w:bottom w:val="single" w:sz="4" w:space="0" w:color="auto"/>
              <w:right w:val="single" w:sz="4" w:space="0" w:color="auto"/>
            </w:tcBorders>
            <w:shd w:val="clear" w:color="auto" w:fill="F7CAAC"/>
          </w:tcPr>
          <w:p w14:paraId="651ACA8B" w14:textId="77777777" w:rsidR="00E05AA8" w:rsidRDefault="00E05AA8">
            <w:pPr>
              <w:jc w:val="both"/>
              <w:rPr>
                <w:b/>
              </w:rPr>
            </w:pPr>
            <w:r>
              <w:rPr>
                <w:b/>
              </w:rPr>
              <w:t>Název studijního programu</w:t>
            </w:r>
          </w:p>
        </w:tc>
        <w:tc>
          <w:tcPr>
            <w:tcW w:w="7341" w:type="dxa"/>
            <w:gridSpan w:val="3"/>
            <w:tcBorders>
              <w:top w:val="single" w:sz="4" w:space="0" w:color="auto"/>
              <w:left w:val="single" w:sz="4" w:space="0" w:color="auto"/>
              <w:bottom w:val="single" w:sz="4" w:space="0" w:color="auto"/>
              <w:right w:val="single" w:sz="4" w:space="0" w:color="auto"/>
            </w:tcBorders>
          </w:tcPr>
          <w:p w14:paraId="4FD92CE2" w14:textId="77777777" w:rsidR="00E05AA8" w:rsidRDefault="00E05AA8">
            <w:pPr>
              <w:jc w:val="both"/>
            </w:pPr>
            <w:r>
              <w:t>Environmentální bezpečnost</w:t>
            </w:r>
          </w:p>
        </w:tc>
      </w:tr>
      <w:tr w:rsidR="00E05AA8" w14:paraId="61A31A88" w14:textId="77777777" w:rsidTr="00495DC8">
        <w:tc>
          <w:tcPr>
            <w:tcW w:w="9859" w:type="dxa"/>
            <w:gridSpan w:val="4"/>
            <w:tcBorders>
              <w:top w:val="single" w:sz="4" w:space="0" w:color="auto"/>
              <w:left w:val="single" w:sz="4" w:space="0" w:color="auto"/>
              <w:bottom w:val="single" w:sz="4" w:space="0" w:color="auto"/>
              <w:right w:val="single" w:sz="4" w:space="0" w:color="auto"/>
            </w:tcBorders>
            <w:shd w:val="clear" w:color="auto" w:fill="F7CAAC"/>
          </w:tcPr>
          <w:p w14:paraId="454776BD" w14:textId="77777777" w:rsidR="00E05AA8" w:rsidRDefault="00E05AA8" w:rsidP="00495DC8">
            <w:pPr>
              <w:jc w:val="center"/>
              <w:rPr>
                <w:b/>
              </w:rPr>
            </w:pPr>
            <w:r>
              <w:rPr>
                <w:b/>
              </w:rPr>
              <w:t>Jmenný seznam</w:t>
            </w:r>
          </w:p>
        </w:tc>
      </w:tr>
      <w:tr w:rsidR="00E05AA8" w14:paraId="0A1D6A2B" w14:textId="77777777" w:rsidTr="00495DC8">
        <w:tc>
          <w:tcPr>
            <w:tcW w:w="4068" w:type="dxa"/>
            <w:gridSpan w:val="2"/>
            <w:tcBorders>
              <w:top w:val="single" w:sz="4" w:space="0" w:color="auto"/>
              <w:left w:val="single" w:sz="4" w:space="0" w:color="auto"/>
              <w:bottom w:val="single" w:sz="4" w:space="0" w:color="auto"/>
              <w:right w:val="single" w:sz="4" w:space="0" w:color="auto"/>
            </w:tcBorders>
          </w:tcPr>
          <w:p w14:paraId="493DC67F" w14:textId="77777777" w:rsidR="00E05AA8" w:rsidRPr="00505939" w:rsidRDefault="00E05AA8">
            <w:pPr>
              <w:jc w:val="both"/>
              <w:rPr>
                <w:b/>
              </w:rPr>
            </w:pPr>
            <w:r>
              <w:rPr>
                <w:b/>
              </w:rPr>
              <w:t>Příjmení</w:t>
            </w:r>
          </w:p>
        </w:tc>
        <w:tc>
          <w:tcPr>
            <w:tcW w:w="2700" w:type="dxa"/>
            <w:tcBorders>
              <w:top w:val="single" w:sz="4" w:space="0" w:color="auto"/>
              <w:left w:val="single" w:sz="4" w:space="0" w:color="auto"/>
              <w:bottom w:val="single" w:sz="4" w:space="0" w:color="auto"/>
              <w:right w:val="single" w:sz="4" w:space="0" w:color="auto"/>
            </w:tcBorders>
          </w:tcPr>
          <w:p w14:paraId="61F4CFF9" w14:textId="77777777" w:rsidR="00E05AA8" w:rsidRPr="00505939" w:rsidRDefault="00E05AA8">
            <w:pPr>
              <w:jc w:val="both"/>
              <w:rPr>
                <w:b/>
              </w:rPr>
            </w:pPr>
            <w:r>
              <w:rPr>
                <w:b/>
              </w:rPr>
              <w:t>Jméno</w:t>
            </w:r>
          </w:p>
        </w:tc>
        <w:tc>
          <w:tcPr>
            <w:tcW w:w="3091" w:type="dxa"/>
            <w:tcBorders>
              <w:top w:val="single" w:sz="4" w:space="0" w:color="auto"/>
              <w:left w:val="single" w:sz="4" w:space="0" w:color="auto"/>
              <w:bottom w:val="single" w:sz="4" w:space="0" w:color="auto"/>
              <w:right w:val="single" w:sz="4" w:space="0" w:color="auto"/>
            </w:tcBorders>
          </w:tcPr>
          <w:p w14:paraId="07DB7B7F" w14:textId="77777777" w:rsidR="00E05AA8" w:rsidRPr="00505939" w:rsidRDefault="00E05AA8">
            <w:pPr>
              <w:jc w:val="both"/>
              <w:rPr>
                <w:b/>
              </w:rPr>
            </w:pPr>
            <w:r w:rsidRPr="00505939">
              <w:rPr>
                <w:b/>
              </w:rPr>
              <w:t>Tituly</w:t>
            </w:r>
          </w:p>
        </w:tc>
      </w:tr>
      <w:tr w:rsidR="00E05AA8" w14:paraId="6A9877A8" w14:textId="77777777" w:rsidTr="00495DC8">
        <w:trPr>
          <w:ins w:id="7447" w:author="Matyas Adam" w:date="2018-11-17T00:41:00Z"/>
        </w:trPr>
        <w:tc>
          <w:tcPr>
            <w:tcW w:w="4068" w:type="dxa"/>
            <w:gridSpan w:val="2"/>
            <w:tcBorders>
              <w:top w:val="single" w:sz="4" w:space="0" w:color="auto"/>
              <w:left w:val="single" w:sz="4" w:space="0" w:color="auto"/>
              <w:bottom w:val="single" w:sz="4" w:space="0" w:color="auto"/>
              <w:right w:val="single" w:sz="4" w:space="0" w:color="auto"/>
            </w:tcBorders>
          </w:tcPr>
          <w:p w14:paraId="257E9B7C" w14:textId="77777777" w:rsidR="00E05AA8" w:rsidRDefault="00E05AA8">
            <w:pPr>
              <w:jc w:val="both"/>
              <w:rPr>
                <w:ins w:id="7448" w:author="Matyas Adam" w:date="2018-11-17T00:41:00Z"/>
              </w:rPr>
            </w:pPr>
            <w:ins w:id="7449" w:author="Matyas Adam" w:date="2018-11-17T00:41:00Z">
              <w:r>
                <w:t>Adam</w:t>
              </w:r>
            </w:ins>
          </w:p>
        </w:tc>
        <w:tc>
          <w:tcPr>
            <w:tcW w:w="2700" w:type="dxa"/>
            <w:tcBorders>
              <w:top w:val="single" w:sz="4" w:space="0" w:color="auto"/>
              <w:left w:val="single" w:sz="4" w:space="0" w:color="auto"/>
              <w:bottom w:val="single" w:sz="4" w:space="0" w:color="auto"/>
              <w:right w:val="single" w:sz="4" w:space="0" w:color="auto"/>
            </w:tcBorders>
          </w:tcPr>
          <w:p w14:paraId="051FAFCE" w14:textId="77777777" w:rsidR="00E05AA8" w:rsidRDefault="00E05AA8">
            <w:pPr>
              <w:jc w:val="both"/>
              <w:rPr>
                <w:ins w:id="7450" w:author="Matyas Adam" w:date="2018-11-17T00:41:00Z"/>
              </w:rPr>
            </w:pPr>
            <w:ins w:id="7451" w:author="Matyas Adam" w:date="2018-11-17T00:41:00Z">
              <w:r>
                <w:t>Matyáš</w:t>
              </w:r>
            </w:ins>
          </w:p>
        </w:tc>
        <w:tc>
          <w:tcPr>
            <w:tcW w:w="3091" w:type="dxa"/>
            <w:tcBorders>
              <w:top w:val="single" w:sz="4" w:space="0" w:color="auto"/>
              <w:left w:val="single" w:sz="4" w:space="0" w:color="auto"/>
              <w:bottom w:val="single" w:sz="4" w:space="0" w:color="auto"/>
              <w:right w:val="single" w:sz="4" w:space="0" w:color="auto"/>
            </w:tcBorders>
          </w:tcPr>
          <w:p w14:paraId="2BA81774" w14:textId="77777777" w:rsidR="00E05AA8" w:rsidRDefault="00E05AA8">
            <w:pPr>
              <w:jc w:val="both"/>
              <w:rPr>
                <w:ins w:id="7452" w:author="Matyas Adam" w:date="2018-11-17T00:41:00Z"/>
              </w:rPr>
            </w:pPr>
            <w:ins w:id="7453" w:author="Matyas Adam" w:date="2018-11-17T00:41:00Z">
              <w:r>
                <w:t>Mgr., Ph.D.</w:t>
              </w:r>
            </w:ins>
          </w:p>
        </w:tc>
      </w:tr>
      <w:tr w:rsidR="00E05AA8" w14:paraId="1DE9C640" w14:textId="77777777" w:rsidTr="00495DC8">
        <w:tc>
          <w:tcPr>
            <w:tcW w:w="4068" w:type="dxa"/>
            <w:gridSpan w:val="2"/>
            <w:tcBorders>
              <w:top w:val="single" w:sz="4" w:space="0" w:color="auto"/>
              <w:left w:val="single" w:sz="4" w:space="0" w:color="auto"/>
              <w:bottom w:val="single" w:sz="4" w:space="0" w:color="auto"/>
              <w:right w:val="single" w:sz="4" w:space="0" w:color="auto"/>
            </w:tcBorders>
          </w:tcPr>
          <w:p w14:paraId="763362E9" w14:textId="77777777" w:rsidR="00E05AA8" w:rsidRDefault="00E05AA8">
            <w:pPr>
              <w:jc w:val="both"/>
            </w:pPr>
            <w:r>
              <w:t>Božek</w:t>
            </w:r>
          </w:p>
        </w:tc>
        <w:tc>
          <w:tcPr>
            <w:tcW w:w="2700" w:type="dxa"/>
            <w:tcBorders>
              <w:top w:val="single" w:sz="4" w:space="0" w:color="auto"/>
              <w:left w:val="single" w:sz="4" w:space="0" w:color="auto"/>
              <w:bottom w:val="single" w:sz="4" w:space="0" w:color="auto"/>
              <w:right w:val="single" w:sz="4" w:space="0" w:color="auto"/>
            </w:tcBorders>
          </w:tcPr>
          <w:p w14:paraId="2C6680A7" w14:textId="77777777" w:rsidR="00E05AA8" w:rsidRDefault="00E05AA8">
            <w:pPr>
              <w:jc w:val="both"/>
            </w:pPr>
            <w:r>
              <w:t>František</w:t>
            </w:r>
          </w:p>
        </w:tc>
        <w:tc>
          <w:tcPr>
            <w:tcW w:w="3091" w:type="dxa"/>
            <w:tcBorders>
              <w:top w:val="single" w:sz="4" w:space="0" w:color="auto"/>
              <w:left w:val="single" w:sz="4" w:space="0" w:color="auto"/>
              <w:bottom w:val="single" w:sz="4" w:space="0" w:color="auto"/>
              <w:right w:val="single" w:sz="4" w:space="0" w:color="auto"/>
            </w:tcBorders>
          </w:tcPr>
          <w:p w14:paraId="736251D1" w14:textId="77777777" w:rsidR="00E05AA8" w:rsidRDefault="00E05AA8">
            <w:pPr>
              <w:jc w:val="both"/>
            </w:pPr>
            <w:r>
              <w:t>prof. Ing., CSc.</w:t>
            </w:r>
          </w:p>
        </w:tc>
      </w:tr>
      <w:tr w:rsidR="00E05AA8" w14:paraId="20F82C1A" w14:textId="77777777" w:rsidTr="00495DC8">
        <w:tc>
          <w:tcPr>
            <w:tcW w:w="4068" w:type="dxa"/>
            <w:gridSpan w:val="2"/>
            <w:tcBorders>
              <w:top w:val="single" w:sz="4" w:space="0" w:color="auto"/>
              <w:left w:val="single" w:sz="4" w:space="0" w:color="auto"/>
              <w:bottom w:val="single" w:sz="4" w:space="0" w:color="auto"/>
              <w:right w:val="single" w:sz="4" w:space="0" w:color="auto"/>
            </w:tcBorders>
          </w:tcPr>
          <w:p w14:paraId="2C673A87" w14:textId="77777777" w:rsidR="00E05AA8" w:rsidRDefault="00E05AA8" w:rsidP="00495DC8">
            <w:pPr>
              <w:jc w:val="both"/>
            </w:pPr>
            <w:r w:rsidRPr="005A7887">
              <w:t>Dvořák</w:t>
            </w:r>
          </w:p>
        </w:tc>
        <w:tc>
          <w:tcPr>
            <w:tcW w:w="2700" w:type="dxa"/>
            <w:tcBorders>
              <w:top w:val="single" w:sz="4" w:space="0" w:color="auto"/>
              <w:left w:val="single" w:sz="4" w:space="0" w:color="auto"/>
              <w:bottom w:val="single" w:sz="4" w:space="0" w:color="auto"/>
              <w:right w:val="single" w:sz="4" w:space="0" w:color="auto"/>
            </w:tcBorders>
          </w:tcPr>
          <w:p w14:paraId="0F3D0624" w14:textId="77777777" w:rsidR="00E05AA8" w:rsidRDefault="00E05AA8">
            <w:pPr>
              <w:jc w:val="both"/>
            </w:pPr>
            <w:r w:rsidRPr="005A7887">
              <w:t>Jiří</w:t>
            </w:r>
          </w:p>
        </w:tc>
        <w:tc>
          <w:tcPr>
            <w:tcW w:w="3091" w:type="dxa"/>
            <w:tcBorders>
              <w:top w:val="single" w:sz="4" w:space="0" w:color="auto"/>
              <w:left w:val="single" w:sz="4" w:space="0" w:color="auto"/>
              <w:bottom w:val="single" w:sz="4" w:space="0" w:color="auto"/>
              <w:right w:val="single" w:sz="4" w:space="0" w:color="auto"/>
            </w:tcBorders>
          </w:tcPr>
          <w:p w14:paraId="3321564A" w14:textId="77777777" w:rsidR="00E05AA8" w:rsidRDefault="00E05AA8" w:rsidP="00495DC8">
            <w:pPr>
              <w:jc w:val="both"/>
            </w:pPr>
            <w:r w:rsidRPr="005A7887">
              <w:t>prof. Ing., DrSc.</w:t>
            </w:r>
          </w:p>
        </w:tc>
      </w:tr>
      <w:tr w:rsidR="00E05AA8" w14:paraId="09673090" w14:textId="77777777" w:rsidTr="00495DC8">
        <w:tc>
          <w:tcPr>
            <w:tcW w:w="4068" w:type="dxa"/>
            <w:gridSpan w:val="2"/>
            <w:tcBorders>
              <w:top w:val="single" w:sz="4" w:space="0" w:color="auto"/>
              <w:left w:val="single" w:sz="4" w:space="0" w:color="auto"/>
              <w:bottom w:val="single" w:sz="4" w:space="0" w:color="auto"/>
              <w:right w:val="single" w:sz="4" w:space="0" w:color="auto"/>
            </w:tcBorders>
          </w:tcPr>
          <w:p w14:paraId="6BC0A567" w14:textId="77777777" w:rsidR="00E05AA8" w:rsidRDefault="00E05AA8">
            <w:pPr>
              <w:jc w:val="both"/>
            </w:pPr>
            <w:r>
              <w:t>Fajkus</w:t>
            </w:r>
          </w:p>
        </w:tc>
        <w:tc>
          <w:tcPr>
            <w:tcW w:w="2700" w:type="dxa"/>
            <w:tcBorders>
              <w:top w:val="single" w:sz="4" w:space="0" w:color="auto"/>
              <w:left w:val="single" w:sz="4" w:space="0" w:color="auto"/>
              <w:bottom w:val="single" w:sz="4" w:space="0" w:color="auto"/>
              <w:right w:val="single" w:sz="4" w:space="0" w:color="auto"/>
            </w:tcBorders>
          </w:tcPr>
          <w:p w14:paraId="589656F4" w14:textId="77777777" w:rsidR="00E05AA8" w:rsidRDefault="00E05AA8">
            <w:pPr>
              <w:jc w:val="both"/>
            </w:pPr>
            <w:r>
              <w:t>Martin</w:t>
            </w:r>
          </w:p>
        </w:tc>
        <w:tc>
          <w:tcPr>
            <w:tcW w:w="3091" w:type="dxa"/>
            <w:tcBorders>
              <w:top w:val="single" w:sz="4" w:space="0" w:color="auto"/>
              <w:left w:val="single" w:sz="4" w:space="0" w:color="auto"/>
              <w:bottom w:val="single" w:sz="4" w:space="0" w:color="auto"/>
              <w:right w:val="single" w:sz="4" w:space="0" w:color="auto"/>
            </w:tcBorders>
          </w:tcPr>
          <w:p w14:paraId="1A92B645" w14:textId="77777777" w:rsidR="00E05AA8" w:rsidRDefault="00E05AA8">
            <w:pPr>
              <w:jc w:val="both"/>
            </w:pPr>
            <w:r>
              <w:t>RNDr., Ph.D.</w:t>
            </w:r>
          </w:p>
        </w:tc>
      </w:tr>
      <w:tr w:rsidR="00E05AA8" w14:paraId="72F659BC" w14:textId="77777777" w:rsidTr="00495DC8">
        <w:tc>
          <w:tcPr>
            <w:tcW w:w="4068" w:type="dxa"/>
            <w:gridSpan w:val="2"/>
            <w:tcBorders>
              <w:top w:val="single" w:sz="4" w:space="0" w:color="auto"/>
              <w:left w:val="single" w:sz="4" w:space="0" w:color="auto"/>
              <w:bottom w:val="single" w:sz="4" w:space="0" w:color="auto"/>
              <w:right w:val="single" w:sz="4" w:space="0" w:color="auto"/>
            </w:tcBorders>
          </w:tcPr>
          <w:p w14:paraId="56BEC054" w14:textId="77777777" w:rsidR="00E05AA8" w:rsidRDefault="00E05AA8">
            <w:pPr>
              <w:jc w:val="both"/>
            </w:pPr>
            <w:r>
              <w:t>Hart</w:t>
            </w:r>
          </w:p>
        </w:tc>
        <w:tc>
          <w:tcPr>
            <w:tcW w:w="2700" w:type="dxa"/>
            <w:tcBorders>
              <w:top w:val="single" w:sz="4" w:space="0" w:color="auto"/>
              <w:left w:val="single" w:sz="4" w:space="0" w:color="auto"/>
              <w:bottom w:val="single" w:sz="4" w:space="0" w:color="auto"/>
              <w:right w:val="single" w:sz="4" w:space="0" w:color="auto"/>
            </w:tcBorders>
          </w:tcPr>
          <w:p w14:paraId="6EE5434F" w14:textId="77777777" w:rsidR="00E05AA8" w:rsidRDefault="00E05AA8">
            <w:pPr>
              <w:jc w:val="both"/>
            </w:pPr>
            <w:r>
              <w:t>Martin</w:t>
            </w:r>
          </w:p>
        </w:tc>
        <w:tc>
          <w:tcPr>
            <w:tcW w:w="3091" w:type="dxa"/>
            <w:tcBorders>
              <w:top w:val="single" w:sz="4" w:space="0" w:color="auto"/>
              <w:left w:val="single" w:sz="4" w:space="0" w:color="auto"/>
              <w:bottom w:val="single" w:sz="4" w:space="0" w:color="auto"/>
              <w:right w:val="single" w:sz="4" w:space="0" w:color="auto"/>
            </w:tcBorders>
          </w:tcPr>
          <w:p w14:paraId="6C542402" w14:textId="77777777" w:rsidR="00E05AA8" w:rsidRDefault="00E05AA8">
            <w:pPr>
              <w:jc w:val="both"/>
            </w:pPr>
            <w:r>
              <w:t>Ing., Ph.D.</w:t>
            </w:r>
          </w:p>
        </w:tc>
      </w:tr>
      <w:tr w:rsidR="00E05AA8" w14:paraId="767E098A" w14:textId="77777777" w:rsidTr="00495DC8">
        <w:tc>
          <w:tcPr>
            <w:tcW w:w="4068" w:type="dxa"/>
            <w:gridSpan w:val="2"/>
            <w:tcBorders>
              <w:top w:val="single" w:sz="4" w:space="0" w:color="auto"/>
              <w:left w:val="single" w:sz="4" w:space="0" w:color="auto"/>
              <w:bottom w:val="single" w:sz="4" w:space="0" w:color="auto"/>
              <w:right w:val="single" w:sz="4" w:space="0" w:color="auto"/>
            </w:tcBorders>
          </w:tcPr>
          <w:p w14:paraId="6FDD689F" w14:textId="77777777" w:rsidR="00E05AA8" w:rsidRDefault="00E05AA8">
            <w:pPr>
              <w:jc w:val="both"/>
            </w:pPr>
            <w:r>
              <w:t xml:space="preserve">Chlachula </w:t>
            </w:r>
          </w:p>
        </w:tc>
        <w:tc>
          <w:tcPr>
            <w:tcW w:w="2700" w:type="dxa"/>
            <w:tcBorders>
              <w:top w:val="single" w:sz="4" w:space="0" w:color="auto"/>
              <w:left w:val="single" w:sz="4" w:space="0" w:color="auto"/>
              <w:bottom w:val="single" w:sz="4" w:space="0" w:color="auto"/>
              <w:right w:val="single" w:sz="4" w:space="0" w:color="auto"/>
            </w:tcBorders>
          </w:tcPr>
          <w:p w14:paraId="1C03882F" w14:textId="77777777" w:rsidR="00E05AA8" w:rsidRDefault="00E05AA8">
            <w:pPr>
              <w:jc w:val="both"/>
            </w:pPr>
            <w:r>
              <w:t>Jiří</w:t>
            </w:r>
          </w:p>
        </w:tc>
        <w:tc>
          <w:tcPr>
            <w:tcW w:w="3091" w:type="dxa"/>
            <w:tcBorders>
              <w:top w:val="single" w:sz="4" w:space="0" w:color="auto"/>
              <w:left w:val="single" w:sz="4" w:space="0" w:color="auto"/>
              <w:bottom w:val="single" w:sz="4" w:space="0" w:color="auto"/>
              <w:right w:val="single" w:sz="4" w:space="0" w:color="auto"/>
            </w:tcBorders>
          </w:tcPr>
          <w:p w14:paraId="4E8C469E" w14:textId="77777777" w:rsidR="00E05AA8" w:rsidRDefault="00E05AA8">
            <w:pPr>
              <w:jc w:val="both"/>
            </w:pPr>
            <w:r>
              <w:t>prof. PhDr., Ph.D. et Ph.D.</w:t>
            </w:r>
          </w:p>
        </w:tc>
      </w:tr>
      <w:tr w:rsidR="00E05AA8" w14:paraId="7B7F7762" w14:textId="77777777" w:rsidTr="00495DC8">
        <w:tc>
          <w:tcPr>
            <w:tcW w:w="4068" w:type="dxa"/>
            <w:gridSpan w:val="2"/>
            <w:tcBorders>
              <w:top w:val="single" w:sz="4" w:space="0" w:color="auto"/>
              <w:left w:val="single" w:sz="4" w:space="0" w:color="auto"/>
              <w:bottom w:val="single" w:sz="4" w:space="0" w:color="auto"/>
              <w:right w:val="single" w:sz="4" w:space="0" w:color="auto"/>
            </w:tcBorders>
          </w:tcPr>
          <w:p w14:paraId="5C40F3C9" w14:textId="77777777" w:rsidR="00E05AA8" w:rsidRDefault="00E05AA8">
            <w:pPr>
              <w:jc w:val="both"/>
            </w:pPr>
            <w:r>
              <w:t>Chrastina</w:t>
            </w:r>
          </w:p>
        </w:tc>
        <w:tc>
          <w:tcPr>
            <w:tcW w:w="2700" w:type="dxa"/>
            <w:tcBorders>
              <w:top w:val="single" w:sz="4" w:space="0" w:color="auto"/>
              <w:left w:val="single" w:sz="4" w:space="0" w:color="auto"/>
              <w:bottom w:val="single" w:sz="4" w:space="0" w:color="auto"/>
              <w:right w:val="single" w:sz="4" w:space="0" w:color="auto"/>
            </w:tcBorders>
          </w:tcPr>
          <w:p w14:paraId="42D53B37" w14:textId="77777777" w:rsidR="00E05AA8" w:rsidRDefault="00E05AA8">
            <w:pPr>
              <w:jc w:val="both"/>
            </w:pPr>
            <w:r>
              <w:t>Peter</w:t>
            </w:r>
          </w:p>
        </w:tc>
        <w:tc>
          <w:tcPr>
            <w:tcW w:w="3091" w:type="dxa"/>
            <w:tcBorders>
              <w:top w:val="single" w:sz="4" w:space="0" w:color="auto"/>
              <w:left w:val="single" w:sz="4" w:space="0" w:color="auto"/>
              <w:bottom w:val="single" w:sz="4" w:space="0" w:color="auto"/>
              <w:right w:val="single" w:sz="4" w:space="0" w:color="auto"/>
            </w:tcBorders>
          </w:tcPr>
          <w:p w14:paraId="094D749E" w14:textId="77777777" w:rsidR="00E05AA8" w:rsidRDefault="00E05AA8">
            <w:pPr>
              <w:jc w:val="both"/>
            </w:pPr>
            <w:r>
              <w:t>prof. RNDr., Ph.D.</w:t>
            </w:r>
          </w:p>
        </w:tc>
      </w:tr>
      <w:tr w:rsidR="00E05AA8" w14:paraId="015B4F17" w14:textId="77777777" w:rsidTr="00495DC8">
        <w:tc>
          <w:tcPr>
            <w:tcW w:w="4068" w:type="dxa"/>
            <w:gridSpan w:val="2"/>
            <w:tcBorders>
              <w:top w:val="single" w:sz="4" w:space="0" w:color="auto"/>
              <w:left w:val="single" w:sz="4" w:space="0" w:color="auto"/>
              <w:bottom w:val="single" w:sz="4" w:space="0" w:color="auto"/>
              <w:right w:val="single" w:sz="4" w:space="0" w:color="auto"/>
            </w:tcBorders>
          </w:tcPr>
          <w:p w14:paraId="6413EE53" w14:textId="77777777" w:rsidR="00E05AA8" w:rsidRDefault="00E05AA8">
            <w:pPr>
              <w:jc w:val="both"/>
            </w:pPr>
            <w:r>
              <w:t>Kavková</w:t>
            </w:r>
          </w:p>
        </w:tc>
        <w:tc>
          <w:tcPr>
            <w:tcW w:w="2700" w:type="dxa"/>
            <w:tcBorders>
              <w:top w:val="single" w:sz="4" w:space="0" w:color="auto"/>
              <w:left w:val="single" w:sz="4" w:space="0" w:color="auto"/>
              <w:bottom w:val="single" w:sz="4" w:space="0" w:color="auto"/>
              <w:right w:val="single" w:sz="4" w:space="0" w:color="auto"/>
            </w:tcBorders>
          </w:tcPr>
          <w:p w14:paraId="6BAACC94" w14:textId="77777777" w:rsidR="00E05AA8" w:rsidRDefault="00E05AA8">
            <w:pPr>
              <w:jc w:val="both"/>
            </w:pPr>
            <w:r>
              <w:t>Veronika</w:t>
            </w:r>
          </w:p>
        </w:tc>
        <w:tc>
          <w:tcPr>
            <w:tcW w:w="3091" w:type="dxa"/>
            <w:tcBorders>
              <w:top w:val="single" w:sz="4" w:space="0" w:color="auto"/>
              <w:left w:val="single" w:sz="4" w:space="0" w:color="auto"/>
              <w:bottom w:val="single" w:sz="4" w:space="0" w:color="auto"/>
              <w:right w:val="single" w:sz="4" w:space="0" w:color="auto"/>
            </w:tcBorders>
          </w:tcPr>
          <w:p w14:paraId="12772F39" w14:textId="77777777" w:rsidR="00E05AA8" w:rsidRDefault="00E05AA8">
            <w:pPr>
              <w:jc w:val="both"/>
            </w:pPr>
            <w:r>
              <w:t>Mgr., Ph.D.</w:t>
            </w:r>
          </w:p>
        </w:tc>
      </w:tr>
      <w:tr w:rsidR="00E05AA8" w14:paraId="670D2CD9" w14:textId="77777777" w:rsidTr="00495DC8">
        <w:tc>
          <w:tcPr>
            <w:tcW w:w="4068" w:type="dxa"/>
            <w:gridSpan w:val="2"/>
            <w:tcBorders>
              <w:top w:val="single" w:sz="4" w:space="0" w:color="auto"/>
              <w:left w:val="single" w:sz="4" w:space="0" w:color="auto"/>
              <w:bottom w:val="single" w:sz="4" w:space="0" w:color="auto"/>
              <w:right w:val="single" w:sz="4" w:space="0" w:color="auto"/>
            </w:tcBorders>
          </w:tcPr>
          <w:p w14:paraId="26F5CD5E" w14:textId="77777777" w:rsidR="00E05AA8" w:rsidRDefault="00E05AA8">
            <w:pPr>
              <w:jc w:val="both"/>
            </w:pPr>
            <w:r>
              <w:t>Konečný</w:t>
            </w:r>
          </w:p>
        </w:tc>
        <w:tc>
          <w:tcPr>
            <w:tcW w:w="2700" w:type="dxa"/>
            <w:tcBorders>
              <w:top w:val="single" w:sz="4" w:space="0" w:color="auto"/>
              <w:left w:val="single" w:sz="4" w:space="0" w:color="auto"/>
              <w:bottom w:val="single" w:sz="4" w:space="0" w:color="auto"/>
              <w:right w:val="single" w:sz="4" w:space="0" w:color="auto"/>
            </w:tcBorders>
          </w:tcPr>
          <w:p w14:paraId="3ED468D7" w14:textId="77777777" w:rsidR="00E05AA8" w:rsidRDefault="00E05AA8">
            <w:pPr>
              <w:jc w:val="both"/>
            </w:pPr>
            <w:r>
              <w:t>Jiří</w:t>
            </w:r>
          </w:p>
        </w:tc>
        <w:tc>
          <w:tcPr>
            <w:tcW w:w="3091" w:type="dxa"/>
            <w:tcBorders>
              <w:top w:val="single" w:sz="4" w:space="0" w:color="auto"/>
              <w:left w:val="single" w:sz="4" w:space="0" w:color="auto"/>
              <w:bottom w:val="single" w:sz="4" w:space="0" w:color="auto"/>
              <w:right w:val="single" w:sz="4" w:space="0" w:color="auto"/>
            </w:tcBorders>
          </w:tcPr>
          <w:p w14:paraId="75C6CF57" w14:textId="77777777" w:rsidR="00E05AA8" w:rsidRDefault="00E05AA8">
            <w:pPr>
              <w:jc w:val="both"/>
            </w:pPr>
            <w:r>
              <w:t>Ing. et Ing., Ph.D.</w:t>
            </w:r>
          </w:p>
        </w:tc>
      </w:tr>
      <w:tr w:rsidR="00E05AA8" w:rsidDel="00C12008" w14:paraId="01C56B40" w14:textId="77777777" w:rsidTr="00495DC8">
        <w:trPr>
          <w:del w:id="7454" w:author="Jiří Lehejček" w:date="2018-11-14T23:12:00Z"/>
        </w:trPr>
        <w:tc>
          <w:tcPr>
            <w:tcW w:w="4068" w:type="dxa"/>
            <w:gridSpan w:val="2"/>
            <w:tcBorders>
              <w:top w:val="single" w:sz="4" w:space="0" w:color="auto"/>
              <w:left w:val="single" w:sz="4" w:space="0" w:color="auto"/>
              <w:bottom w:val="single" w:sz="4" w:space="0" w:color="auto"/>
              <w:right w:val="single" w:sz="4" w:space="0" w:color="auto"/>
            </w:tcBorders>
          </w:tcPr>
          <w:p w14:paraId="7F7E5E90" w14:textId="77777777" w:rsidR="00E05AA8" w:rsidDel="00C12008" w:rsidRDefault="00E05AA8">
            <w:pPr>
              <w:jc w:val="both"/>
              <w:rPr>
                <w:del w:id="7455" w:author="Jiří Lehejček" w:date="2018-11-14T23:12:00Z"/>
              </w:rPr>
            </w:pPr>
            <w:del w:id="7456" w:author="Jiří Lehejček" w:date="2018-11-14T23:12:00Z">
              <w:r w:rsidDel="00C12008">
                <w:delText>Kozáková</w:delText>
              </w:r>
            </w:del>
          </w:p>
        </w:tc>
        <w:tc>
          <w:tcPr>
            <w:tcW w:w="2700" w:type="dxa"/>
            <w:tcBorders>
              <w:top w:val="single" w:sz="4" w:space="0" w:color="auto"/>
              <w:left w:val="single" w:sz="4" w:space="0" w:color="auto"/>
              <w:bottom w:val="single" w:sz="4" w:space="0" w:color="auto"/>
              <w:right w:val="single" w:sz="4" w:space="0" w:color="auto"/>
            </w:tcBorders>
          </w:tcPr>
          <w:p w14:paraId="2DFEC36F" w14:textId="77777777" w:rsidR="00E05AA8" w:rsidDel="00C12008" w:rsidRDefault="00E05AA8">
            <w:pPr>
              <w:jc w:val="both"/>
              <w:rPr>
                <w:del w:id="7457" w:author="Jiří Lehejček" w:date="2018-11-14T23:12:00Z"/>
              </w:rPr>
            </w:pPr>
            <w:del w:id="7458" w:author="Jiří Lehejček" w:date="2018-11-14T23:12:00Z">
              <w:r w:rsidDel="00C12008">
                <w:delText>Lenka</w:delText>
              </w:r>
            </w:del>
          </w:p>
        </w:tc>
        <w:tc>
          <w:tcPr>
            <w:tcW w:w="3091" w:type="dxa"/>
            <w:tcBorders>
              <w:top w:val="single" w:sz="4" w:space="0" w:color="auto"/>
              <w:left w:val="single" w:sz="4" w:space="0" w:color="auto"/>
              <w:bottom w:val="single" w:sz="4" w:space="0" w:color="auto"/>
              <w:right w:val="single" w:sz="4" w:space="0" w:color="auto"/>
            </w:tcBorders>
          </w:tcPr>
          <w:p w14:paraId="219C3C63" w14:textId="77777777" w:rsidR="00E05AA8" w:rsidDel="00C12008" w:rsidRDefault="00E05AA8">
            <w:pPr>
              <w:jc w:val="both"/>
              <w:rPr>
                <w:del w:id="7459" w:author="Jiří Lehejček" w:date="2018-11-14T23:12:00Z"/>
              </w:rPr>
            </w:pPr>
            <w:del w:id="7460" w:author="Jiří Lehejček" w:date="2018-11-14T23:12:00Z">
              <w:r w:rsidDel="00C12008">
                <w:delText>RNDr., Ph.D.</w:delText>
              </w:r>
            </w:del>
          </w:p>
        </w:tc>
      </w:tr>
      <w:tr w:rsidR="00E05AA8" w14:paraId="02B6CFA1" w14:textId="77777777" w:rsidTr="00495DC8">
        <w:tc>
          <w:tcPr>
            <w:tcW w:w="4068" w:type="dxa"/>
            <w:gridSpan w:val="2"/>
            <w:tcBorders>
              <w:top w:val="single" w:sz="4" w:space="0" w:color="auto"/>
              <w:left w:val="single" w:sz="4" w:space="0" w:color="auto"/>
              <w:bottom w:val="single" w:sz="4" w:space="0" w:color="auto"/>
              <w:right w:val="single" w:sz="4" w:space="0" w:color="auto"/>
            </w:tcBorders>
          </w:tcPr>
          <w:p w14:paraId="0DB01C18" w14:textId="77777777" w:rsidR="00E05AA8" w:rsidRDefault="00E05AA8">
            <w:pPr>
              <w:jc w:val="both"/>
            </w:pPr>
            <w:r>
              <w:t>Lehejček</w:t>
            </w:r>
          </w:p>
        </w:tc>
        <w:tc>
          <w:tcPr>
            <w:tcW w:w="2700" w:type="dxa"/>
            <w:tcBorders>
              <w:top w:val="single" w:sz="4" w:space="0" w:color="auto"/>
              <w:left w:val="single" w:sz="4" w:space="0" w:color="auto"/>
              <w:bottom w:val="single" w:sz="4" w:space="0" w:color="auto"/>
              <w:right w:val="single" w:sz="4" w:space="0" w:color="auto"/>
            </w:tcBorders>
          </w:tcPr>
          <w:p w14:paraId="38326DC8" w14:textId="77777777" w:rsidR="00E05AA8" w:rsidRDefault="00E05AA8">
            <w:pPr>
              <w:jc w:val="both"/>
            </w:pPr>
            <w:r>
              <w:t>Jiří</w:t>
            </w:r>
          </w:p>
        </w:tc>
        <w:tc>
          <w:tcPr>
            <w:tcW w:w="3091" w:type="dxa"/>
            <w:tcBorders>
              <w:top w:val="single" w:sz="4" w:space="0" w:color="auto"/>
              <w:left w:val="single" w:sz="4" w:space="0" w:color="auto"/>
              <w:bottom w:val="single" w:sz="4" w:space="0" w:color="auto"/>
              <w:right w:val="single" w:sz="4" w:space="0" w:color="auto"/>
            </w:tcBorders>
          </w:tcPr>
          <w:p w14:paraId="01AA70D2" w14:textId="77777777" w:rsidR="00E05AA8" w:rsidRDefault="00E05AA8">
            <w:pPr>
              <w:jc w:val="both"/>
            </w:pPr>
            <w:r>
              <w:t>Mgr. Ing., Ph.D.</w:t>
            </w:r>
          </w:p>
        </w:tc>
      </w:tr>
      <w:tr w:rsidR="00E05AA8" w14:paraId="2A4D57DA" w14:textId="77777777" w:rsidTr="00495DC8">
        <w:tc>
          <w:tcPr>
            <w:tcW w:w="4068" w:type="dxa"/>
            <w:gridSpan w:val="2"/>
            <w:tcBorders>
              <w:top w:val="single" w:sz="4" w:space="0" w:color="auto"/>
              <w:left w:val="single" w:sz="4" w:space="0" w:color="auto"/>
              <w:bottom w:val="single" w:sz="4" w:space="0" w:color="auto"/>
              <w:right w:val="single" w:sz="4" w:space="0" w:color="auto"/>
            </w:tcBorders>
          </w:tcPr>
          <w:p w14:paraId="3A4814D4" w14:textId="77777777" w:rsidR="00E05AA8" w:rsidRDefault="00E05AA8">
            <w:pPr>
              <w:jc w:val="both"/>
            </w:pPr>
            <w:r>
              <w:t xml:space="preserve">Lošek </w:t>
            </w:r>
          </w:p>
        </w:tc>
        <w:tc>
          <w:tcPr>
            <w:tcW w:w="2700" w:type="dxa"/>
            <w:tcBorders>
              <w:top w:val="single" w:sz="4" w:space="0" w:color="auto"/>
              <w:left w:val="single" w:sz="4" w:space="0" w:color="auto"/>
              <w:bottom w:val="single" w:sz="4" w:space="0" w:color="auto"/>
              <w:right w:val="single" w:sz="4" w:space="0" w:color="auto"/>
            </w:tcBorders>
          </w:tcPr>
          <w:p w14:paraId="7A53E279" w14:textId="77777777" w:rsidR="00E05AA8" w:rsidRDefault="00E05AA8">
            <w:pPr>
              <w:jc w:val="both"/>
            </w:pPr>
            <w:r>
              <w:t>Václav</w:t>
            </w:r>
          </w:p>
        </w:tc>
        <w:tc>
          <w:tcPr>
            <w:tcW w:w="3091" w:type="dxa"/>
            <w:tcBorders>
              <w:top w:val="single" w:sz="4" w:space="0" w:color="auto"/>
              <w:left w:val="single" w:sz="4" w:space="0" w:color="auto"/>
              <w:bottom w:val="single" w:sz="4" w:space="0" w:color="auto"/>
              <w:right w:val="single" w:sz="4" w:space="0" w:color="auto"/>
            </w:tcBorders>
          </w:tcPr>
          <w:p w14:paraId="7F242FDE" w14:textId="77777777" w:rsidR="00E05AA8" w:rsidRDefault="00E05AA8">
            <w:pPr>
              <w:jc w:val="both"/>
            </w:pPr>
            <w:r>
              <w:t>doc. RSDr., CSc.</w:t>
            </w:r>
          </w:p>
        </w:tc>
      </w:tr>
      <w:tr w:rsidR="00E05AA8" w14:paraId="2363CDB2" w14:textId="77777777" w:rsidTr="00495DC8">
        <w:tc>
          <w:tcPr>
            <w:tcW w:w="4068" w:type="dxa"/>
            <w:gridSpan w:val="2"/>
            <w:tcBorders>
              <w:top w:val="single" w:sz="4" w:space="0" w:color="auto"/>
              <w:left w:val="single" w:sz="4" w:space="0" w:color="auto"/>
              <w:bottom w:val="single" w:sz="4" w:space="0" w:color="auto"/>
              <w:right w:val="single" w:sz="4" w:space="0" w:color="auto"/>
            </w:tcBorders>
          </w:tcPr>
          <w:p w14:paraId="743017F0" w14:textId="77777777" w:rsidR="00E05AA8" w:rsidRDefault="00E05AA8">
            <w:pPr>
              <w:jc w:val="both"/>
            </w:pPr>
            <w:r>
              <w:t>Lukášková</w:t>
            </w:r>
          </w:p>
        </w:tc>
        <w:tc>
          <w:tcPr>
            <w:tcW w:w="2700" w:type="dxa"/>
            <w:tcBorders>
              <w:top w:val="single" w:sz="4" w:space="0" w:color="auto"/>
              <w:left w:val="single" w:sz="4" w:space="0" w:color="auto"/>
              <w:bottom w:val="single" w:sz="4" w:space="0" w:color="auto"/>
              <w:right w:val="single" w:sz="4" w:space="0" w:color="auto"/>
            </w:tcBorders>
          </w:tcPr>
          <w:p w14:paraId="741358E8" w14:textId="77777777" w:rsidR="00E05AA8" w:rsidRDefault="00E05AA8">
            <w:pPr>
              <w:jc w:val="both"/>
            </w:pPr>
            <w:r>
              <w:t>Eva</w:t>
            </w:r>
          </w:p>
        </w:tc>
        <w:tc>
          <w:tcPr>
            <w:tcW w:w="3091" w:type="dxa"/>
            <w:tcBorders>
              <w:top w:val="single" w:sz="4" w:space="0" w:color="auto"/>
              <w:left w:val="single" w:sz="4" w:space="0" w:color="auto"/>
              <w:bottom w:val="single" w:sz="4" w:space="0" w:color="auto"/>
              <w:right w:val="single" w:sz="4" w:space="0" w:color="auto"/>
            </w:tcBorders>
          </w:tcPr>
          <w:p w14:paraId="2546ACE7" w14:textId="77777777" w:rsidR="00E05AA8" w:rsidRDefault="00E05AA8">
            <w:pPr>
              <w:jc w:val="both"/>
            </w:pPr>
            <w:r>
              <w:t>Ing. Bc., Ph.D.</w:t>
            </w:r>
          </w:p>
        </w:tc>
      </w:tr>
      <w:tr w:rsidR="00E05AA8" w14:paraId="1E15FEA2" w14:textId="77777777" w:rsidTr="00495DC8">
        <w:tc>
          <w:tcPr>
            <w:tcW w:w="4068" w:type="dxa"/>
            <w:gridSpan w:val="2"/>
            <w:tcBorders>
              <w:top w:val="single" w:sz="4" w:space="0" w:color="auto"/>
              <w:left w:val="single" w:sz="4" w:space="0" w:color="auto"/>
              <w:bottom w:val="single" w:sz="4" w:space="0" w:color="auto"/>
              <w:right w:val="single" w:sz="4" w:space="0" w:color="auto"/>
            </w:tcBorders>
          </w:tcPr>
          <w:p w14:paraId="46D6ECD9" w14:textId="77777777" w:rsidR="00E05AA8" w:rsidRDefault="00E05AA8">
            <w:pPr>
              <w:jc w:val="both"/>
            </w:pPr>
            <w:r>
              <w:t>Maňásek</w:t>
            </w:r>
          </w:p>
        </w:tc>
        <w:tc>
          <w:tcPr>
            <w:tcW w:w="2700" w:type="dxa"/>
            <w:tcBorders>
              <w:top w:val="single" w:sz="4" w:space="0" w:color="auto"/>
              <w:left w:val="single" w:sz="4" w:space="0" w:color="auto"/>
              <w:bottom w:val="single" w:sz="4" w:space="0" w:color="auto"/>
              <w:right w:val="single" w:sz="4" w:space="0" w:color="auto"/>
            </w:tcBorders>
          </w:tcPr>
          <w:p w14:paraId="3E4909BD" w14:textId="77777777" w:rsidR="00E05AA8" w:rsidRDefault="00E05AA8">
            <w:pPr>
              <w:jc w:val="both"/>
            </w:pPr>
            <w:r>
              <w:t>Jaromír</w:t>
            </w:r>
          </w:p>
        </w:tc>
        <w:tc>
          <w:tcPr>
            <w:tcW w:w="3091" w:type="dxa"/>
            <w:tcBorders>
              <w:top w:val="single" w:sz="4" w:space="0" w:color="auto"/>
              <w:left w:val="single" w:sz="4" w:space="0" w:color="auto"/>
              <w:bottom w:val="single" w:sz="4" w:space="0" w:color="auto"/>
              <w:right w:val="single" w:sz="4" w:space="0" w:color="auto"/>
            </w:tcBorders>
          </w:tcPr>
          <w:p w14:paraId="13076763" w14:textId="77777777" w:rsidR="00E05AA8" w:rsidRDefault="00E05AA8">
            <w:pPr>
              <w:jc w:val="both"/>
            </w:pPr>
            <w:r>
              <w:t>JUDr.</w:t>
            </w:r>
          </w:p>
        </w:tc>
      </w:tr>
      <w:tr w:rsidR="00E05AA8" w14:paraId="69ACC022" w14:textId="77777777" w:rsidTr="00495DC8">
        <w:tc>
          <w:tcPr>
            <w:tcW w:w="4068" w:type="dxa"/>
            <w:gridSpan w:val="2"/>
            <w:tcBorders>
              <w:top w:val="single" w:sz="4" w:space="0" w:color="auto"/>
              <w:left w:val="single" w:sz="4" w:space="0" w:color="auto"/>
              <w:bottom w:val="single" w:sz="4" w:space="0" w:color="auto"/>
              <w:right w:val="single" w:sz="4" w:space="0" w:color="auto"/>
            </w:tcBorders>
          </w:tcPr>
          <w:p w14:paraId="4CD65322" w14:textId="77777777" w:rsidR="00E05AA8" w:rsidRDefault="00E05AA8">
            <w:pPr>
              <w:jc w:val="both"/>
            </w:pPr>
            <w:ins w:id="7461" w:author="Jiří Lehejček" w:date="2018-11-14T23:11:00Z">
              <w:r>
                <w:t>Martinek</w:t>
              </w:r>
            </w:ins>
          </w:p>
        </w:tc>
        <w:tc>
          <w:tcPr>
            <w:tcW w:w="2700" w:type="dxa"/>
            <w:tcBorders>
              <w:top w:val="single" w:sz="4" w:space="0" w:color="auto"/>
              <w:left w:val="single" w:sz="4" w:space="0" w:color="auto"/>
              <w:bottom w:val="single" w:sz="4" w:space="0" w:color="auto"/>
              <w:right w:val="single" w:sz="4" w:space="0" w:color="auto"/>
            </w:tcBorders>
          </w:tcPr>
          <w:p w14:paraId="554027BA" w14:textId="77777777" w:rsidR="00E05AA8" w:rsidRDefault="00E05AA8">
            <w:pPr>
              <w:jc w:val="both"/>
            </w:pPr>
            <w:ins w:id="7462" w:author="Jiří Lehejček" w:date="2018-11-14T23:11:00Z">
              <w:r>
                <w:t>Pavel</w:t>
              </w:r>
            </w:ins>
          </w:p>
        </w:tc>
        <w:tc>
          <w:tcPr>
            <w:tcW w:w="3091" w:type="dxa"/>
            <w:tcBorders>
              <w:top w:val="single" w:sz="4" w:space="0" w:color="auto"/>
              <w:left w:val="single" w:sz="4" w:space="0" w:color="auto"/>
              <w:bottom w:val="single" w:sz="4" w:space="0" w:color="auto"/>
              <w:right w:val="single" w:sz="4" w:space="0" w:color="auto"/>
            </w:tcBorders>
          </w:tcPr>
          <w:p w14:paraId="1940E563" w14:textId="77777777" w:rsidR="00E05AA8" w:rsidRDefault="00E05AA8">
            <w:pPr>
              <w:jc w:val="both"/>
            </w:pPr>
            <w:ins w:id="7463" w:author="Jiří Lehejček" w:date="2018-11-14T23:12:00Z">
              <w:r>
                <w:t>Ing., Ph.D.</w:t>
              </w:r>
            </w:ins>
          </w:p>
        </w:tc>
      </w:tr>
      <w:tr w:rsidR="00E05AA8" w14:paraId="7BBBEBFE" w14:textId="77777777" w:rsidTr="00495DC8">
        <w:tc>
          <w:tcPr>
            <w:tcW w:w="4068" w:type="dxa"/>
            <w:gridSpan w:val="2"/>
            <w:tcBorders>
              <w:top w:val="single" w:sz="4" w:space="0" w:color="auto"/>
              <w:left w:val="single" w:sz="4" w:space="0" w:color="auto"/>
              <w:bottom w:val="single" w:sz="4" w:space="0" w:color="auto"/>
              <w:right w:val="single" w:sz="4" w:space="0" w:color="auto"/>
            </w:tcBorders>
          </w:tcPr>
          <w:p w14:paraId="2353C8E5" w14:textId="77777777" w:rsidR="00E05AA8" w:rsidRDefault="00E05AA8" w:rsidP="00495DC8">
            <w:pPr>
              <w:jc w:val="both"/>
            </w:pPr>
            <w:r>
              <w:t>Melichárek</w:t>
            </w:r>
          </w:p>
        </w:tc>
        <w:tc>
          <w:tcPr>
            <w:tcW w:w="2700" w:type="dxa"/>
            <w:tcBorders>
              <w:top w:val="single" w:sz="4" w:space="0" w:color="auto"/>
              <w:left w:val="single" w:sz="4" w:space="0" w:color="auto"/>
              <w:bottom w:val="single" w:sz="4" w:space="0" w:color="auto"/>
              <w:right w:val="single" w:sz="4" w:space="0" w:color="auto"/>
            </w:tcBorders>
          </w:tcPr>
          <w:p w14:paraId="604ECC49" w14:textId="77777777" w:rsidR="00E05AA8" w:rsidRDefault="00E05AA8" w:rsidP="00495DC8">
            <w:pPr>
              <w:jc w:val="both"/>
            </w:pPr>
            <w:r>
              <w:t>Zdeněk</w:t>
            </w:r>
          </w:p>
        </w:tc>
        <w:tc>
          <w:tcPr>
            <w:tcW w:w="3091" w:type="dxa"/>
            <w:tcBorders>
              <w:top w:val="single" w:sz="4" w:space="0" w:color="auto"/>
              <w:left w:val="single" w:sz="4" w:space="0" w:color="auto"/>
              <w:bottom w:val="single" w:sz="4" w:space="0" w:color="auto"/>
              <w:right w:val="single" w:sz="4" w:space="0" w:color="auto"/>
            </w:tcBorders>
          </w:tcPr>
          <w:p w14:paraId="49FFF738" w14:textId="77777777" w:rsidR="00E05AA8" w:rsidRDefault="00E05AA8" w:rsidP="00495DC8">
            <w:pPr>
              <w:jc w:val="both"/>
            </w:pPr>
            <w:r>
              <w:t>Mgr., Ph.D.</w:t>
            </w:r>
          </w:p>
        </w:tc>
      </w:tr>
      <w:tr w:rsidR="00E05AA8" w14:paraId="396849C7" w14:textId="77777777" w:rsidTr="00495DC8">
        <w:tc>
          <w:tcPr>
            <w:tcW w:w="4068" w:type="dxa"/>
            <w:gridSpan w:val="2"/>
            <w:tcBorders>
              <w:top w:val="single" w:sz="4" w:space="0" w:color="auto"/>
              <w:left w:val="single" w:sz="4" w:space="0" w:color="auto"/>
              <w:bottom w:val="single" w:sz="4" w:space="0" w:color="auto"/>
              <w:right w:val="single" w:sz="4" w:space="0" w:color="auto"/>
            </w:tcBorders>
          </w:tcPr>
          <w:p w14:paraId="73596881" w14:textId="77777777" w:rsidR="00E05AA8" w:rsidRDefault="00E05AA8" w:rsidP="00495DC8">
            <w:pPr>
              <w:jc w:val="both"/>
            </w:pPr>
            <w:r>
              <w:t xml:space="preserve">Pitrová </w:t>
            </w:r>
          </w:p>
        </w:tc>
        <w:tc>
          <w:tcPr>
            <w:tcW w:w="2700" w:type="dxa"/>
            <w:tcBorders>
              <w:top w:val="single" w:sz="4" w:space="0" w:color="auto"/>
              <w:left w:val="single" w:sz="4" w:space="0" w:color="auto"/>
              <w:bottom w:val="single" w:sz="4" w:space="0" w:color="auto"/>
              <w:right w:val="single" w:sz="4" w:space="0" w:color="auto"/>
            </w:tcBorders>
          </w:tcPr>
          <w:p w14:paraId="480B192B" w14:textId="77777777" w:rsidR="00E05AA8" w:rsidRDefault="00E05AA8" w:rsidP="00495DC8">
            <w:pPr>
              <w:jc w:val="both"/>
            </w:pPr>
            <w:r>
              <w:t>Kateřina</w:t>
            </w:r>
          </w:p>
        </w:tc>
        <w:tc>
          <w:tcPr>
            <w:tcW w:w="3091" w:type="dxa"/>
            <w:tcBorders>
              <w:top w:val="single" w:sz="4" w:space="0" w:color="auto"/>
              <w:left w:val="single" w:sz="4" w:space="0" w:color="auto"/>
              <w:bottom w:val="single" w:sz="4" w:space="0" w:color="auto"/>
              <w:right w:val="single" w:sz="4" w:space="0" w:color="auto"/>
            </w:tcBorders>
          </w:tcPr>
          <w:p w14:paraId="6CD16DA5" w14:textId="77777777" w:rsidR="00E05AA8" w:rsidRDefault="00E05AA8" w:rsidP="00495DC8">
            <w:pPr>
              <w:jc w:val="both"/>
            </w:pPr>
            <w:r>
              <w:t>Mgr. et Mgr., Ph.D.</w:t>
            </w:r>
          </w:p>
        </w:tc>
      </w:tr>
      <w:tr w:rsidR="00AC3CBB" w14:paraId="72556CF7" w14:textId="77777777" w:rsidTr="00495DC8">
        <w:trPr>
          <w:ins w:id="7464" w:author="PS" w:date="2018-11-25T16:52:00Z"/>
        </w:trPr>
        <w:tc>
          <w:tcPr>
            <w:tcW w:w="4068" w:type="dxa"/>
            <w:gridSpan w:val="2"/>
            <w:tcBorders>
              <w:top w:val="single" w:sz="4" w:space="0" w:color="auto"/>
              <w:left w:val="single" w:sz="4" w:space="0" w:color="auto"/>
              <w:bottom w:val="single" w:sz="4" w:space="0" w:color="auto"/>
              <w:right w:val="single" w:sz="4" w:space="0" w:color="auto"/>
            </w:tcBorders>
          </w:tcPr>
          <w:p w14:paraId="76712E05" w14:textId="039BB1BC" w:rsidR="00AC3CBB" w:rsidRDefault="00AC3CBB" w:rsidP="00495DC8">
            <w:pPr>
              <w:jc w:val="both"/>
              <w:rPr>
                <w:ins w:id="7465" w:author="PS" w:date="2018-11-25T16:52:00Z"/>
              </w:rPr>
            </w:pPr>
            <w:ins w:id="7466" w:author="PS" w:date="2018-11-25T16:52:00Z">
              <w:r>
                <w:t>Ponížil</w:t>
              </w:r>
            </w:ins>
          </w:p>
        </w:tc>
        <w:tc>
          <w:tcPr>
            <w:tcW w:w="2700" w:type="dxa"/>
            <w:tcBorders>
              <w:top w:val="single" w:sz="4" w:space="0" w:color="auto"/>
              <w:left w:val="single" w:sz="4" w:space="0" w:color="auto"/>
              <w:bottom w:val="single" w:sz="4" w:space="0" w:color="auto"/>
              <w:right w:val="single" w:sz="4" w:space="0" w:color="auto"/>
            </w:tcBorders>
          </w:tcPr>
          <w:p w14:paraId="6EFF7AA9" w14:textId="06FE2CED" w:rsidR="00AC3CBB" w:rsidRDefault="00AC3CBB" w:rsidP="00495DC8">
            <w:pPr>
              <w:jc w:val="both"/>
              <w:rPr>
                <w:ins w:id="7467" w:author="PS" w:date="2018-11-25T16:52:00Z"/>
              </w:rPr>
            </w:pPr>
            <w:ins w:id="7468" w:author="PS" w:date="2018-11-25T16:52:00Z">
              <w:r>
                <w:t>Petr</w:t>
              </w:r>
            </w:ins>
          </w:p>
        </w:tc>
        <w:tc>
          <w:tcPr>
            <w:tcW w:w="3091" w:type="dxa"/>
            <w:tcBorders>
              <w:top w:val="single" w:sz="4" w:space="0" w:color="auto"/>
              <w:left w:val="single" w:sz="4" w:space="0" w:color="auto"/>
              <w:bottom w:val="single" w:sz="4" w:space="0" w:color="auto"/>
              <w:right w:val="single" w:sz="4" w:space="0" w:color="auto"/>
            </w:tcBorders>
          </w:tcPr>
          <w:p w14:paraId="5A11A78B" w14:textId="600E3957" w:rsidR="00AC3CBB" w:rsidRDefault="00AC3CBB" w:rsidP="00495DC8">
            <w:pPr>
              <w:jc w:val="both"/>
              <w:rPr>
                <w:ins w:id="7469" w:author="PS" w:date="2018-11-25T16:52:00Z"/>
              </w:rPr>
            </w:pPr>
            <w:ins w:id="7470" w:author="PS" w:date="2018-11-25T16:52:00Z">
              <w:r>
                <w:t>doc. RNDr., Ph.D.</w:t>
              </w:r>
            </w:ins>
          </w:p>
        </w:tc>
      </w:tr>
      <w:tr w:rsidR="00AC3CBB" w14:paraId="312949EE" w14:textId="77777777" w:rsidTr="00495DC8">
        <w:tc>
          <w:tcPr>
            <w:tcW w:w="4068" w:type="dxa"/>
            <w:gridSpan w:val="2"/>
            <w:tcBorders>
              <w:top w:val="single" w:sz="4" w:space="0" w:color="auto"/>
              <w:left w:val="single" w:sz="4" w:space="0" w:color="auto"/>
              <w:bottom w:val="single" w:sz="4" w:space="0" w:color="auto"/>
              <w:right w:val="single" w:sz="4" w:space="0" w:color="auto"/>
            </w:tcBorders>
          </w:tcPr>
          <w:p w14:paraId="70E3346D" w14:textId="77777777" w:rsidR="00AC3CBB" w:rsidRDefault="00AC3CBB" w:rsidP="00495DC8">
            <w:pPr>
              <w:jc w:val="both"/>
            </w:pPr>
            <w:r>
              <w:t>Princ</w:t>
            </w:r>
          </w:p>
        </w:tc>
        <w:tc>
          <w:tcPr>
            <w:tcW w:w="2700" w:type="dxa"/>
            <w:tcBorders>
              <w:top w:val="single" w:sz="4" w:space="0" w:color="auto"/>
              <w:left w:val="single" w:sz="4" w:space="0" w:color="auto"/>
              <w:bottom w:val="single" w:sz="4" w:space="0" w:color="auto"/>
              <w:right w:val="single" w:sz="4" w:space="0" w:color="auto"/>
            </w:tcBorders>
          </w:tcPr>
          <w:p w14:paraId="575F3155" w14:textId="77777777" w:rsidR="00AC3CBB" w:rsidRDefault="00AC3CBB" w:rsidP="00495DC8">
            <w:pPr>
              <w:jc w:val="both"/>
            </w:pPr>
            <w:r>
              <w:t>Ivan</w:t>
            </w:r>
          </w:p>
        </w:tc>
        <w:tc>
          <w:tcPr>
            <w:tcW w:w="3091" w:type="dxa"/>
            <w:tcBorders>
              <w:top w:val="single" w:sz="4" w:space="0" w:color="auto"/>
              <w:left w:val="single" w:sz="4" w:space="0" w:color="auto"/>
              <w:bottom w:val="single" w:sz="4" w:space="0" w:color="auto"/>
              <w:right w:val="single" w:sz="4" w:space="0" w:color="auto"/>
            </w:tcBorders>
          </w:tcPr>
          <w:p w14:paraId="79F46DE8" w14:textId="77777777" w:rsidR="00AC3CBB" w:rsidRDefault="00AC3CBB" w:rsidP="00495DC8">
            <w:pPr>
              <w:jc w:val="both"/>
            </w:pPr>
            <w:r>
              <w:t>Ing.</w:t>
            </w:r>
          </w:p>
        </w:tc>
      </w:tr>
      <w:tr w:rsidR="00AC3CBB" w:rsidDel="00AC3CBB" w14:paraId="39D39208" w14:textId="13329465" w:rsidTr="00495DC8">
        <w:trPr>
          <w:del w:id="7471" w:author="PS" w:date="2018-11-25T16:52:00Z"/>
        </w:trPr>
        <w:tc>
          <w:tcPr>
            <w:tcW w:w="4068" w:type="dxa"/>
            <w:gridSpan w:val="2"/>
            <w:tcBorders>
              <w:top w:val="single" w:sz="4" w:space="0" w:color="auto"/>
              <w:left w:val="single" w:sz="4" w:space="0" w:color="auto"/>
              <w:bottom w:val="single" w:sz="4" w:space="0" w:color="auto"/>
              <w:right w:val="single" w:sz="4" w:space="0" w:color="auto"/>
            </w:tcBorders>
          </w:tcPr>
          <w:p w14:paraId="1805F1A0" w14:textId="7DC9D56B" w:rsidR="00AC3CBB" w:rsidDel="00AC3CBB" w:rsidRDefault="00AC3CBB" w:rsidP="00495DC8">
            <w:pPr>
              <w:jc w:val="both"/>
              <w:rPr>
                <w:del w:id="7472" w:author="PS" w:date="2018-11-25T16:52:00Z"/>
              </w:rPr>
            </w:pPr>
          </w:p>
        </w:tc>
        <w:tc>
          <w:tcPr>
            <w:tcW w:w="2700" w:type="dxa"/>
            <w:tcBorders>
              <w:top w:val="single" w:sz="4" w:space="0" w:color="auto"/>
              <w:left w:val="single" w:sz="4" w:space="0" w:color="auto"/>
              <w:bottom w:val="single" w:sz="4" w:space="0" w:color="auto"/>
              <w:right w:val="single" w:sz="4" w:space="0" w:color="auto"/>
            </w:tcBorders>
          </w:tcPr>
          <w:p w14:paraId="37134983" w14:textId="430D68CD" w:rsidR="00AC3CBB" w:rsidDel="00AC3CBB" w:rsidRDefault="00AC3CBB" w:rsidP="00495DC8">
            <w:pPr>
              <w:jc w:val="both"/>
              <w:rPr>
                <w:del w:id="7473" w:author="PS" w:date="2018-11-25T16:52:00Z"/>
              </w:rPr>
            </w:pPr>
            <w:del w:id="7474" w:author="PS" w:date="2018-11-25T16:52:00Z">
              <w:r w:rsidDel="00AC3CBB">
                <w:delText>Petr</w:delText>
              </w:r>
            </w:del>
          </w:p>
        </w:tc>
        <w:tc>
          <w:tcPr>
            <w:tcW w:w="3091" w:type="dxa"/>
            <w:tcBorders>
              <w:top w:val="single" w:sz="4" w:space="0" w:color="auto"/>
              <w:left w:val="single" w:sz="4" w:space="0" w:color="auto"/>
              <w:bottom w:val="single" w:sz="4" w:space="0" w:color="auto"/>
              <w:right w:val="single" w:sz="4" w:space="0" w:color="auto"/>
            </w:tcBorders>
          </w:tcPr>
          <w:p w14:paraId="79F7FDE1" w14:textId="747A4EEB" w:rsidR="00AC3CBB" w:rsidDel="00AC3CBB" w:rsidRDefault="00AC3CBB" w:rsidP="00495DC8">
            <w:pPr>
              <w:jc w:val="both"/>
              <w:rPr>
                <w:del w:id="7475" w:author="PS" w:date="2018-11-25T16:52:00Z"/>
              </w:rPr>
            </w:pPr>
            <w:del w:id="7476" w:author="PS" w:date="2018-11-25T16:52:00Z">
              <w:r w:rsidDel="00AC3CBB">
                <w:delText>doc. RNDr., Ph.D.</w:delText>
              </w:r>
            </w:del>
          </w:p>
        </w:tc>
      </w:tr>
      <w:tr w:rsidR="00AC3CBB" w14:paraId="03744007" w14:textId="77777777" w:rsidTr="00495DC8">
        <w:tc>
          <w:tcPr>
            <w:tcW w:w="4068" w:type="dxa"/>
            <w:gridSpan w:val="2"/>
            <w:tcBorders>
              <w:top w:val="single" w:sz="4" w:space="0" w:color="auto"/>
              <w:left w:val="single" w:sz="4" w:space="0" w:color="auto"/>
              <w:bottom w:val="single" w:sz="4" w:space="0" w:color="auto"/>
              <w:right w:val="single" w:sz="4" w:space="0" w:color="auto"/>
            </w:tcBorders>
          </w:tcPr>
          <w:p w14:paraId="049608F6" w14:textId="77777777" w:rsidR="00AC3CBB" w:rsidRDefault="00AC3CBB" w:rsidP="00495DC8">
            <w:pPr>
              <w:jc w:val="both"/>
            </w:pPr>
            <w:r>
              <w:t>Rak</w:t>
            </w:r>
          </w:p>
        </w:tc>
        <w:tc>
          <w:tcPr>
            <w:tcW w:w="2700" w:type="dxa"/>
            <w:tcBorders>
              <w:top w:val="single" w:sz="4" w:space="0" w:color="auto"/>
              <w:left w:val="single" w:sz="4" w:space="0" w:color="auto"/>
              <w:bottom w:val="single" w:sz="4" w:space="0" w:color="auto"/>
              <w:right w:val="single" w:sz="4" w:space="0" w:color="auto"/>
            </w:tcBorders>
          </w:tcPr>
          <w:p w14:paraId="0AE286DC" w14:textId="77777777" w:rsidR="00AC3CBB" w:rsidRDefault="00AC3CBB" w:rsidP="00495DC8">
            <w:pPr>
              <w:jc w:val="both"/>
            </w:pPr>
            <w:r>
              <w:t>Jakub</w:t>
            </w:r>
          </w:p>
        </w:tc>
        <w:tc>
          <w:tcPr>
            <w:tcW w:w="3091" w:type="dxa"/>
            <w:tcBorders>
              <w:top w:val="single" w:sz="4" w:space="0" w:color="auto"/>
              <w:left w:val="single" w:sz="4" w:space="0" w:color="auto"/>
              <w:bottom w:val="single" w:sz="4" w:space="0" w:color="auto"/>
              <w:right w:val="single" w:sz="4" w:space="0" w:color="auto"/>
            </w:tcBorders>
          </w:tcPr>
          <w:p w14:paraId="2F5C4FF5" w14:textId="77777777" w:rsidR="00AC3CBB" w:rsidRDefault="00AC3CBB" w:rsidP="00495DC8">
            <w:pPr>
              <w:jc w:val="both"/>
            </w:pPr>
            <w:r>
              <w:t>Ing., Ph.D.</w:t>
            </w:r>
          </w:p>
        </w:tc>
      </w:tr>
      <w:tr w:rsidR="00AC3CBB" w14:paraId="0E80B23A" w14:textId="77777777" w:rsidTr="00495DC8">
        <w:tc>
          <w:tcPr>
            <w:tcW w:w="4068" w:type="dxa"/>
            <w:gridSpan w:val="2"/>
            <w:tcBorders>
              <w:top w:val="single" w:sz="4" w:space="0" w:color="auto"/>
              <w:left w:val="single" w:sz="4" w:space="0" w:color="auto"/>
              <w:bottom w:val="single" w:sz="4" w:space="0" w:color="auto"/>
              <w:right w:val="single" w:sz="4" w:space="0" w:color="auto"/>
            </w:tcBorders>
          </w:tcPr>
          <w:p w14:paraId="1DC8EDBD" w14:textId="77777777" w:rsidR="00AC3CBB" w:rsidRDefault="00AC3CBB" w:rsidP="00495DC8">
            <w:pPr>
              <w:jc w:val="both"/>
            </w:pPr>
            <w:r>
              <w:t>Sedlařík</w:t>
            </w:r>
          </w:p>
        </w:tc>
        <w:tc>
          <w:tcPr>
            <w:tcW w:w="2700" w:type="dxa"/>
            <w:tcBorders>
              <w:top w:val="single" w:sz="4" w:space="0" w:color="auto"/>
              <w:left w:val="single" w:sz="4" w:space="0" w:color="auto"/>
              <w:bottom w:val="single" w:sz="4" w:space="0" w:color="auto"/>
              <w:right w:val="single" w:sz="4" w:space="0" w:color="auto"/>
            </w:tcBorders>
          </w:tcPr>
          <w:p w14:paraId="4055310B" w14:textId="77777777" w:rsidR="00AC3CBB" w:rsidRDefault="00AC3CBB" w:rsidP="00495DC8">
            <w:pPr>
              <w:jc w:val="both"/>
            </w:pPr>
            <w:r>
              <w:t>Vladimír</w:t>
            </w:r>
          </w:p>
        </w:tc>
        <w:tc>
          <w:tcPr>
            <w:tcW w:w="3091" w:type="dxa"/>
            <w:tcBorders>
              <w:top w:val="single" w:sz="4" w:space="0" w:color="auto"/>
              <w:left w:val="single" w:sz="4" w:space="0" w:color="auto"/>
              <w:bottom w:val="single" w:sz="4" w:space="0" w:color="auto"/>
              <w:right w:val="single" w:sz="4" w:space="0" w:color="auto"/>
            </w:tcBorders>
          </w:tcPr>
          <w:p w14:paraId="1F47547B" w14:textId="77777777" w:rsidR="00AC3CBB" w:rsidRDefault="00AC3CBB" w:rsidP="00495DC8">
            <w:pPr>
              <w:jc w:val="both"/>
            </w:pPr>
            <w:r>
              <w:t>prof. Ing., Ph.D.</w:t>
            </w:r>
          </w:p>
        </w:tc>
      </w:tr>
      <w:tr w:rsidR="00AC3CBB" w14:paraId="1703A753" w14:textId="77777777" w:rsidTr="00495DC8">
        <w:tc>
          <w:tcPr>
            <w:tcW w:w="4068" w:type="dxa"/>
            <w:gridSpan w:val="2"/>
            <w:tcBorders>
              <w:top w:val="single" w:sz="4" w:space="0" w:color="auto"/>
              <w:left w:val="single" w:sz="4" w:space="0" w:color="auto"/>
              <w:bottom w:val="single" w:sz="4" w:space="0" w:color="auto"/>
              <w:right w:val="single" w:sz="4" w:space="0" w:color="auto"/>
            </w:tcBorders>
          </w:tcPr>
          <w:p w14:paraId="7A420FBE" w14:textId="77777777" w:rsidR="00AC3CBB" w:rsidRDefault="00AC3CBB" w:rsidP="00495DC8">
            <w:pPr>
              <w:jc w:val="both"/>
            </w:pPr>
            <w:r>
              <w:t>Sližová</w:t>
            </w:r>
          </w:p>
        </w:tc>
        <w:tc>
          <w:tcPr>
            <w:tcW w:w="2700" w:type="dxa"/>
            <w:tcBorders>
              <w:top w:val="single" w:sz="4" w:space="0" w:color="auto"/>
              <w:left w:val="single" w:sz="4" w:space="0" w:color="auto"/>
              <w:bottom w:val="single" w:sz="4" w:space="0" w:color="auto"/>
              <w:right w:val="single" w:sz="4" w:space="0" w:color="auto"/>
            </w:tcBorders>
          </w:tcPr>
          <w:p w14:paraId="5362E076" w14:textId="77777777" w:rsidR="00AC3CBB" w:rsidRDefault="00AC3CBB" w:rsidP="00495DC8">
            <w:pPr>
              <w:jc w:val="both"/>
            </w:pPr>
            <w:r>
              <w:t>Marta</w:t>
            </w:r>
          </w:p>
        </w:tc>
        <w:tc>
          <w:tcPr>
            <w:tcW w:w="3091" w:type="dxa"/>
            <w:tcBorders>
              <w:top w:val="single" w:sz="4" w:space="0" w:color="auto"/>
              <w:left w:val="single" w:sz="4" w:space="0" w:color="auto"/>
              <w:bottom w:val="single" w:sz="4" w:space="0" w:color="auto"/>
              <w:right w:val="single" w:sz="4" w:space="0" w:color="auto"/>
            </w:tcBorders>
          </w:tcPr>
          <w:p w14:paraId="1349F333" w14:textId="77777777" w:rsidR="00AC3CBB" w:rsidRDefault="00AC3CBB" w:rsidP="00495DC8">
            <w:pPr>
              <w:jc w:val="both"/>
            </w:pPr>
            <w:r>
              <w:t>RNDr., Ph.D.</w:t>
            </w:r>
          </w:p>
        </w:tc>
      </w:tr>
      <w:tr w:rsidR="00AC3CBB" w14:paraId="077E42CF" w14:textId="77777777" w:rsidTr="00495DC8">
        <w:trPr>
          <w:ins w:id="7477" w:author="PS" w:date="2018-11-25T15:37:00Z"/>
        </w:trPr>
        <w:tc>
          <w:tcPr>
            <w:tcW w:w="4068" w:type="dxa"/>
            <w:gridSpan w:val="2"/>
            <w:tcBorders>
              <w:top w:val="single" w:sz="4" w:space="0" w:color="auto"/>
              <w:left w:val="single" w:sz="4" w:space="0" w:color="auto"/>
              <w:bottom w:val="single" w:sz="4" w:space="0" w:color="auto"/>
              <w:right w:val="single" w:sz="4" w:space="0" w:color="auto"/>
            </w:tcBorders>
          </w:tcPr>
          <w:p w14:paraId="50FE1B10" w14:textId="11D5AFFB" w:rsidR="00AC3CBB" w:rsidRDefault="00AC3CBB" w:rsidP="00495DC8">
            <w:pPr>
              <w:jc w:val="both"/>
              <w:rPr>
                <w:ins w:id="7478" w:author="PS" w:date="2018-11-25T15:37:00Z"/>
              </w:rPr>
            </w:pPr>
            <w:ins w:id="7479" w:author="PS" w:date="2018-11-25T15:37:00Z">
              <w:r>
                <w:t>Svoboda</w:t>
              </w:r>
            </w:ins>
          </w:p>
        </w:tc>
        <w:tc>
          <w:tcPr>
            <w:tcW w:w="2700" w:type="dxa"/>
            <w:tcBorders>
              <w:top w:val="single" w:sz="4" w:space="0" w:color="auto"/>
              <w:left w:val="single" w:sz="4" w:space="0" w:color="auto"/>
              <w:bottom w:val="single" w:sz="4" w:space="0" w:color="auto"/>
              <w:right w:val="single" w:sz="4" w:space="0" w:color="auto"/>
            </w:tcBorders>
          </w:tcPr>
          <w:p w14:paraId="3F612774" w14:textId="4DCCED2D" w:rsidR="00AC3CBB" w:rsidRDefault="00AC3CBB" w:rsidP="00495DC8">
            <w:pPr>
              <w:jc w:val="both"/>
              <w:rPr>
                <w:ins w:id="7480" w:author="PS" w:date="2018-11-25T15:37:00Z"/>
              </w:rPr>
            </w:pPr>
            <w:ins w:id="7481" w:author="PS" w:date="2018-11-25T15:37:00Z">
              <w:r>
                <w:t>Petr</w:t>
              </w:r>
            </w:ins>
          </w:p>
        </w:tc>
        <w:tc>
          <w:tcPr>
            <w:tcW w:w="3091" w:type="dxa"/>
            <w:tcBorders>
              <w:top w:val="single" w:sz="4" w:space="0" w:color="auto"/>
              <w:left w:val="single" w:sz="4" w:space="0" w:color="auto"/>
              <w:bottom w:val="single" w:sz="4" w:space="0" w:color="auto"/>
              <w:right w:val="single" w:sz="4" w:space="0" w:color="auto"/>
            </w:tcBorders>
          </w:tcPr>
          <w:p w14:paraId="0D336389" w14:textId="49B3ABA4" w:rsidR="00AC3CBB" w:rsidRDefault="00AC3CBB" w:rsidP="00495DC8">
            <w:pPr>
              <w:jc w:val="both"/>
              <w:rPr>
                <w:ins w:id="7482" w:author="PS" w:date="2018-11-25T15:37:00Z"/>
              </w:rPr>
            </w:pPr>
            <w:ins w:id="7483" w:author="PS" w:date="2018-11-25T15:37:00Z">
              <w:r>
                <w:t>Ing.</w:t>
              </w:r>
            </w:ins>
          </w:p>
        </w:tc>
      </w:tr>
      <w:tr w:rsidR="00AC3CBB" w14:paraId="379FFE78" w14:textId="77777777" w:rsidTr="00495DC8">
        <w:tc>
          <w:tcPr>
            <w:tcW w:w="4068" w:type="dxa"/>
            <w:gridSpan w:val="2"/>
            <w:tcBorders>
              <w:top w:val="single" w:sz="4" w:space="0" w:color="auto"/>
              <w:left w:val="single" w:sz="4" w:space="0" w:color="auto"/>
              <w:bottom w:val="single" w:sz="4" w:space="0" w:color="auto"/>
              <w:right w:val="single" w:sz="4" w:space="0" w:color="auto"/>
            </w:tcBorders>
          </w:tcPr>
          <w:p w14:paraId="0236CCAF" w14:textId="77777777" w:rsidR="00AC3CBB" w:rsidRDefault="00AC3CBB" w:rsidP="00495DC8">
            <w:pPr>
              <w:jc w:val="both"/>
            </w:pPr>
            <w:r>
              <w:t>Taraba</w:t>
            </w:r>
          </w:p>
        </w:tc>
        <w:tc>
          <w:tcPr>
            <w:tcW w:w="2700" w:type="dxa"/>
            <w:tcBorders>
              <w:top w:val="single" w:sz="4" w:space="0" w:color="auto"/>
              <w:left w:val="single" w:sz="4" w:space="0" w:color="auto"/>
              <w:bottom w:val="single" w:sz="4" w:space="0" w:color="auto"/>
              <w:right w:val="single" w:sz="4" w:space="0" w:color="auto"/>
            </w:tcBorders>
          </w:tcPr>
          <w:p w14:paraId="0B570B87" w14:textId="77777777" w:rsidR="00AC3CBB" w:rsidRDefault="00AC3CBB" w:rsidP="00495DC8">
            <w:pPr>
              <w:jc w:val="both"/>
            </w:pPr>
            <w:r>
              <w:t>Pavel</w:t>
            </w:r>
          </w:p>
        </w:tc>
        <w:tc>
          <w:tcPr>
            <w:tcW w:w="3091" w:type="dxa"/>
            <w:tcBorders>
              <w:top w:val="single" w:sz="4" w:space="0" w:color="auto"/>
              <w:left w:val="single" w:sz="4" w:space="0" w:color="auto"/>
              <w:bottom w:val="single" w:sz="4" w:space="0" w:color="auto"/>
              <w:right w:val="single" w:sz="4" w:space="0" w:color="auto"/>
            </w:tcBorders>
          </w:tcPr>
          <w:p w14:paraId="2561E522" w14:textId="77777777" w:rsidR="00AC3CBB" w:rsidRDefault="00AC3CBB" w:rsidP="00495DC8">
            <w:pPr>
              <w:jc w:val="both"/>
            </w:pPr>
            <w:r>
              <w:t>Ing., Ph.D.</w:t>
            </w:r>
          </w:p>
        </w:tc>
      </w:tr>
      <w:tr w:rsidR="00AC3CBB" w14:paraId="05B629F3" w14:textId="77777777" w:rsidTr="00495DC8">
        <w:tc>
          <w:tcPr>
            <w:tcW w:w="4068" w:type="dxa"/>
            <w:gridSpan w:val="2"/>
            <w:tcBorders>
              <w:top w:val="single" w:sz="4" w:space="0" w:color="auto"/>
              <w:left w:val="single" w:sz="4" w:space="0" w:color="auto"/>
              <w:bottom w:val="single" w:sz="4" w:space="0" w:color="auto"/>
              <w:right w:val="single" w:sz="4" w:space="0" w:color="auto"/>
            </w:tcBorders>
          </w:tcPr>
          <w:p w14:paraId="0FF203DF" w14:textId="77777777" w:rsidR="00AC3CBB" w:rsidRDefault="00AC3CBB" w:rsidP="00495DC8">
            <w:pPr>
              <w:jc w:val="both"/>
            </w:pPr>
            <w:r>
              <w:t>Tomaštík</w:t>
            </w:r>
          </w:p>
        </w:tc>
        <w:tc>
          <w:tcPr>
            <w:tcW w:w="2700" w:type="dxa"/>
            <w:tcBorders>
              <w:top w:val="single" w:sz="4" w:space="0" w:color="auto"/>
              <w:left w:val="single" w:sz="4" w:space="0" w:color="auto"/>
              <w:bottom w:val="single" w:sz="4" w:space="0" w:color="auto"/>
              <w:right w:val="single" w:sz="4" w:space="0" w:color="auto"/>
            </w:tcBorders>
          </w:tcPr>
          <w:p w14:paraId="528B3BB5" w14:textId="77777777" w:rsidR="00AC3CBB" w:rsidRDefault="00AC3CBB" w:rsidP="00495DC8">
            <w:pPr>
              <w:jc w:val="both"/>
            </w:pPr>
            <w:r>
              <w:t>Marek</w:t>
            </w:r>
          </w:p>
        </w:tc>
        <w:tc>
          <w:tcPr>
            <w:tcW w:w="3091" w:type="dxa"/>
            <w:tcBorders>
              <w:top w:val="single" w:sz="4" w:space="0" w:color="auto"/>
              <w:left w:val="single" w:sz="4" w:space="0" w:color="auto"/>
              <w:bottom w:val="single" w:sz="4" w:space="0" w:color="auto"/>
              <w:right w:val="single" w:sz="4" w:space="0" w:color="auto"/>
            </w:tcBorders>
          </w:tcPr>
          <w:p w14:paraId="427E6359" w14:textId="77777777" w:rsidR="00AC3CBB" w:rsidRDefault="00AC3CBB" w:rsidP="00495DC8">
            <w:pPr>
              <w:jc w:val="both"/>
            </w:pPr>
            <w:r>
              <w:t>Mgr., Ph.D.</w:t>
            </w:r>
          </w:p>
        </w:tc>
      </w:tr>
      <w:tr w:rsidR="00AC3CBB" w14:paraId="248C1E46" w14:textId="77777777" w:rsidTr="00495DC8">
        <w:tc>
          <w:tcPr>
            <w:tcW w:w="4068" w:type="dxa"/>
            <w:gridSpan w:val="2"/>
            <w:tcBorders>
              <w:top w:val="single" w:sz="4" w:space="0" w:color="auto"/>
              <w:left w:val="single" w:sz="4" w:space="0" w:color="auto"/>
              <w:bottom w:val="single" w:sz="4" w:space="0" w:color="auto"/>
              <w:right w:val="single" w:sz="4" w:space="0" w:color="auto"/>
            </w:tcBorders>
          </w:tcPr>
          <w:p w14:paraId="3873EFDF" w14:textId="77777777" w:rsidR="00AC3CBB" w:rsidRDefault="00AC3CBB" w:rsidP="00495DC8">
            <w:pPr>
              <w:jc w:val="both"/>
            </w:pPr>
            <w:r>
              <w:t>Trojan</w:t>
            </w:r>
          </w:p>
        </w:tc>
        <w:tc>
          <w:tcPr>
            <w:tcW w:w="2700" w:type="dxa"/>
            <w:tcBorders>
              <w:top w:val="single" w:sz="4" w:space="0" w:color="auto"/>
              <w:left w:val="single" w:sz="4" w:space="0" w:color="auto"/>
              <w:bottom w:val="single" w:sz="4" w:space="0" w:color="auto"/>
              <w:right w:val="single" w:sz="4" w:space="0" w:color="auto"/>
            </w:tcBorders>
          </w:tcPr>
          <w:p w14:paraId="52C61860" w14:textId="77777777" w:rsidR="00AC3CBB" w:rsidRDefault="00AC3CBB" w:rsidP="00495DC8">
            <w:pPr>
              <w:jc w:val="both"/>
            </w:pPr>
            <w:r>
              <w:t>Jakub</w:t>
            </w:r>
          </w:p>
        </w:tc>
        <w:tc>
          <w:tcPr>
            <w:tcW w:w="3091" w:type="dxa"/>
            <w:tcBorders>
              <w:top w:val="single" w:sz="4" w:space="0" w:color="auto"/>
              <w:left w:val="single" w:sz="4" w:space="0" w:color="auto"/>
              <w:bottom w:val="single" w:sz="4" w:space="0" w:color="auto"/>
              <w:right w:val="single" w:sz="4" w:space="0" w:color="auto"/>
            </w:tcBorders>
          </w:tcPr>
          <w:p w14:paraId="14A1F6F7" w14:textId="77777777" w:rsidR="00AC3CBB" w:rsidRDefault="00AC3CBB" w:rsidP="00495DC8">
            <w:pPr>
              <w:jc w:val="both"/>
            </w:pPr>
            <w:r>
              <w:t>RNDr., MSc, MBA, Ph.D.</w:t>
            </w:r>
          </w:p>
        </w:tc>
      </w:tr>
      <w:tr w:rsidR="00AC3CBB" w14:paraId="2E5FBDB1" w14:textId="77777777" w:rsidTr="00495DC8">
        <w:tc>
          <w:tcPr>
            <w:tcW w:w="4068" w:type="dxa"/>
            <w:gridSpan w:val="2"/>
            <w:tcBorders>
              <w:top w:val="single" w:sz="4" w:space="0" w:color="auto"/>
              <w:left w:val="single" w:sz="4" w:space="0" w:color="auto"/>
              <w:bottom w:val="single" w:sz="4" w:space="0" w:color="auto"/>
              <w:right w:val="single" w:sz="4" w:space="0" w:color="auto"/>
            </w:tcBorders>
          </w:tcPr>
          <w:p w14:paraId="2E723447" w14:textId="77777777" w:rsidR="00AC3CBB" w:rsidRDefault="00AC3CBB" w:rsidP="00495DC8">
            <w:pPr>
              <w:jc w:val="both"/>
            </w:pPr>
            <w:r>
              <w:t>Tučková</w:t>
            </w:r>
          </w:p>
        </w:tc>
        <w:tc>
          <w:tcPr>
            <w:tcW w:w="2700" w:type="dxa"/>
            <w:tcBorders>
              <w:top w:val="single" w:sz="4" w:space="0" w:color="auto"/>
              <w:left w:val="single" w:sz="4" w:space="0" w:color="auto"/>
              <w:bottom w:val="single" w:sz="4" w:space="0" w:color="auto"/>
              <w:right w:val="single" w:sz="4" w:space="0" w:color="auto"/>
            </w:tcBorders>
          </w:tcPr>
          <w:p w14:paraId="6E4C6141" w14:textId="77777777" w:rsidR="00AC3CBB" w:rsidRDefault="00AC3CBB" w:rsidP="00495DC8">
            <w:pPr>
              <w:jc w:val="both"/>
            </w:pPr>
            <w:r>
              <w:t>Zuzana</w:t>
            </w:r>
          </w:p>
        </w:tc>
        <w:tc>
          <w:tcPr>
            <w:tcW w:w="3091" w:type="dxa"/>
            <w:tcBorders>
              <w:top w:val="single" w:sz="4" w:space="0" w:color="auto"/>
              <w:left w:val="single" w:sz="4" w:space="0" w:color="auto"/>
              <w:bottom w:val="single" w:sz="4" w:space="0" w:color="auto"/>
              <w:right w:val="single" w:sz="4" w:space="0" w:color="auto"/>
            </w:tcBorders>
          </w:tcPr>
          <w:p w14:paraId="033BF62D" w14:textId="77777777" w:rsidR="00AC3CBB" w:rsidRDefault="00AC3CBB" w:rsidP="00495DC8">
            <w:pPr>
              <w:jc w:val="both"/>
            </w:pPr>
            <w:r>
              <w:t>doc. Ing., Ph.D.</w:t>
            </w:r>
          </w:p>
        </w:tc>
      </w:tr>
      <w:tr w:rsidR="00AC3CBB" w14:paraId="2F704419" w14:textId="77777777" w:rsidTr="00495DC8">
        <w:trPr>
          <w:ins w:id="7484" w:author="Matyas Adam" w:date="2018-11-19T15:15:00Z"/>
        </w:trPr>
        <w:tc>
          <w:tcPr>
            <w:tcW w:w="4068" w:type="dxa"/>
            <w:gridSpan w:val="2"/>
            <w:tcBorders>
              <w:top w:val="single" w:sz="4" w:space="0" w:color="auto"/>
              <w:left w:val="single" w:sz="4" w:space="0" w:color="auto"/>
              <w:bottom w:val="single" w:sz="4" w:space="0" w:color="auto"/>
              <w:right w:val="single" w:sz="4" w:space="0" w:color="auto"/>
            </w:tcBorders>
          </w:tcPr>
          <w:p w14:paraId="29FD02A0" w14:textId="77777777" w:rsidR="00AC3CBB" w:rsidRDefault="00AC3CBB" w:rsidP="00495DC8">
            <w:pPr>
              <w:jc w:val="both"/>
              <w:rPr>
                <w:ins w:id="7485" w:author="Matyas Adam" w:date="2018-11-19T15:15:00Z"/>
              </w:rPr>
            </w:pPr>
            <w:ins w:id="7486" w:author="Matyas Adam" w:date="2018-11-19T15:15:00Z">
              <w:r>
                <w:t>Valášek</w:t>
              </w:r>
            </w:ins>
          </w:p>
        </w:tc>
        <w:tc>
          <w:tcPr>
            <w:tcW w:w="2700" w:type="dxa"/>
            <w:tcBorders>
              <w:top w:val="single" w:sz="4" w:space="0" w:color="auto"/>
              <w:left w:val="single" w:sz="4" w:space="0" w:color="auto"/>
              <w:bottom w:val="single" w:sz="4" w:space="0" w:color="auto"/>
              <w:right w:val="single" w:sz="4" w:space="0" w:color="auto"/>
            </w:tcBorders>
          </w:tcPr>
          <w:p w14:paraId="6A5A7E01" w14:textId="77777777" w:rsidR="00AC3CBB" w:rsidRDefault="00AC3CBB" w:rsidP="00495DC8">
            <w:pPr>
              <w:jc w:val="both"/>
              <w:rPr>
                <w:ins w:id="7487" w:author="Matyas Adam" w:date="2018-11-19T15:15:00Z"/>
              </w:rPr>
            </w:pPr>
            <w:ins w:id="7488" w:author="Matyas Adam" w:date="2018-11-19T15:15:00Z">
              <w:r>
                <w:t>Pavel</w:t>
              </w:r>
            </w:ins>
          </w:p>
        </w:tc>
        <w:tc>
          <w:tcPr>
            <w:tcW w:w="3091" w:type="dxa"/>
            <w:tcBorders>
              <w:top w:val="single" w:sz="4" w:space="0" w:color="auto"/>
              <w:left w:val="single" w:sz="4" w:space="0" w:color="auto"/>
              <w:bottom w:val="single" w:sz="4" w:space="0" w:color="auto"/>
              <w:right w:val="single" w:sz="4" w:space="0" w:color="auto"/>
            </w:tcBorders>
          </w:tcPr>
          <w:p w14:paraId="2CA0C9F3" w14:textId="77777777" w:rsidR="00AC3CBB" w:rsidRDefault="00AC3CBB" w:rsidP="00495DC8">
            <w:pPr>
              <w:jc w:val="both"/>
              <w:rPr>
                <w:ins w:id="7489" w:author="Matyas Adam" w:date="2018-11-19T15:15:00Z"/>
              </w:rPr>
            </w:pPr>
            <w:ins w:id="7490" w:author="Matyas Adam" w:date="2018-11-19T15:15:00Z">
              <w:r>
                <w:t>Ing.</w:t>
              </w:r>
            </w:ins>
          </w:p>
        </w:tc>
      </w:tr>
      <w:tr w:rsidR="00AC3CBB" w14:paraId="4F12BFEE" w14:textId="77777777" w:rsidTr="00495DC8">
        <w:tc>
          <w:tcPr>
            <w:tcW w:w="4068" w:type="dxa"/>
            <w:gridSpan w:val="2"/>
            <w:tcBorders>
              <w:top w:val="single" w:sz="4" w:space="0" w:color="auto"/>
              <w:left w:val="single" w:sz="4" w:space="0" w:color="auto"/>
              <w:bottom w:val="single" w:sz="4" w:space="0" w:color="auto"/>
              <w:right w:val="single" w:sz="4" w:space="0" w:color="auto"/>
            </w:tcBorders>
          </w:tcPr>
          <w:p w14:paraId="00F13E3D" w14:textId="77777777" w:rsidR="00AC3CBB" w:rsidRDefault="00AC3CBB" w:rsidP="00495DC8">
            <w:pPr>
              <w:jc w:val="both"/>
            </w:pPr>
            <w:r>
              <w:t>Valášek</w:t>
            </w:r>
          </w:p>
        </w:tc>
        <w:tc>
          <w:tcPr>
            <w:tcW w:w="2700" w:type="dxa"/>
            <w:tcBorders>
              <w:top w:val="single" w:sz="4" w:space="0" w:color="auto"/>
              <w:left w:val="single" w:sz="4" w:space="0" w:color="auto"/>
              <w:bottom w:val="single" w:sz="4" w:space="0" w:color="auto"/>
              <w:right w:val="single" w:sz="4" w:space="0" w:color="auto"/>
            </w:tcBorders>
          </w:tcPr>
          <w:p w14:paraId="41ED64C1" w14:textId="77777777" w:rsidR="00AC3CBB" w:rsidRDefault="00AC3CBB" w:rsidP="00495DC8">
            <w:pPr>
              <w:jc w:val="both"/>
            </w:pPr>
            <w:r>
              <w:t>Pavel</w:t>
            </w:r>
          </w:p>
        </w:tc>
        <w:tc>
          <w:tcPr>
            <w:tcW w:w="3091" w:type="dxa"/>
            <w:tcBorders>
              <w:top w:val="single" w:sz="4" w:space="0" w:color="auto"/>
              <w:left w:val="single" w:sz="4" w:space="0" w:color="auto"/>
              <w:bottom w:val="single" w:sz="4" w:space="0" w:color="auto"/>
              <w:right w:val="single" w:sz="4" w:space="0" w:color="auto"/>
            </w:tcBorders>
          </w:tcPr>
          <w:p w14:paraId="4B3F1B9A" w14:textId="77777777" w:rsidR="00AC3CBB" w:rsidRDefault="00AC3CBB" w:rsidP="00495DC8">
            <w:pPr>
              <w:jc w:val="both"/>
            </w:pPr>
            <w:r>
              <w:t>doc. Ing., CSc.</w:t>
            </w:r>
          </w:p>
        </w:tc>
      </w:tr>
      <w:tr w:rsidR="00AC3CBB" w14:paraId="2498A34C" w14:textId="77777777" w:rsidTr="00495DC8">
        <w:tc>
          <w:tcPr>
            <w:tcW w:w="4068" w:type="dxa"/>
            <w:gridSpan w:val="2"/>
            <w:tcBorders>
              <w:top w:val="single" w:sz="4" w:space="0" w:color="auto"/>
              <w:left w:val="single" w:sz="4" w:space="0" w:color="auto"/>
              <w:bottom w:val="single" w:sz="4" w:space="0" w:color="auto"/>
              <w:right w:val="single" w:sz="4" w:space="0" w:color="auto"/>
            </w:tcBorders>
          </w:tcPr>
          <w:p w14:paraId="1D59F743" w14:textId="77777777" w:rsidR="00AC3CBB" w:rsidRDefault="00AC3CBB" w:rsidP="00495DC8">
            <w:pPr>
              <w:jc w:val="both"/>
            </w:pPr>
            <w:r>
              <w:t>Vargová</w:t>
            </w:r>
          </w:p>
        </w:tc>
        <w:tc>
          <w:tcPr>
            <w:tcW w:w="2700" w:type="dxa"/>
            <w:tcBorders>
              <w:top w:val="single" w:sz="4" w:space="0" w:color="auto"/>
              <w:left w:val="single" w:sz="4" w:space="0" w:color="auto"/>
              <w:bottom w:val="single" w:sz="4" w:space="0" w:color="auto"/>
              <w:right w:val="single" w:sz="4" w:space="0" w:color="auto"/>
            </w:tcBorders>
          </w:tcPr>
          <w:p w14:paraId="1F6F8B1A" w14:textId="77777777" w:rsidR="00AC3CBB" w:rsidRDefault="00AC3CBB" w:rsidP="00495DC8">
            <w:pPr>
              <w:jc w:val="both"/>
            </w:pPr>
            <w:r>
              <w:t>Slavomíra</w:t>
            </w:r>
          </w:p>
        </w:tc>
        <w:tc>
          <w:tcPr>
            <w:tcW w:w="3091" w:type="dxa"/>
            <w:tcBorders>
              <w:top w:val="single" w:sz="4" w:space="0" w:color="auto"/>
              <w:left w:val="single" w:sz="4" w:space="0" w:color="auto"/>
              <w:bottom w:val="single" w:sz="4" w:space="0" w:color="auto"/>
              <w:right w:val="single" w:sz="4" w:space="0" w:color="auto"/>
            </w:tcBorders>
          </w:tcPr>
          <w:p w14:paraId="15381C0C" w14:textId="77777777" w:rsidR="00AC3CBB" w:rsidRDefault="00AC3CBB" w:rsidP="00495DC8">
            <w:pPr>
              <w:jc w:val="both"/>
            </w:pPr>
            <w:r>
              <w:t>Ing., Ph.D.</w:t>
            </w:r>
          </w:p>
        </w:tc>
      </w:tr>
      <w:tr w:rsidR="00AC3CBB" w14:paraId="703BCA57" w14:textId="77777777" w:rsidTr="00495DC8">
        <w:tc>
          <w:tcPr>
            <w:tcW w:w="4068" w:type="dxa"/>
            <w:gridSpan w:val="2"/>
            <w:tcBorders>
              <w:top w:val="single" w:sz="4" w:space="0" w:color="auto"/>
              <w:left w:val="single" w:sz="4" w:space="0" w:color="auto"/>
              <w:bottom w:val="single" w:sz="4" w:space="0" w:color="auto"/>
              <w:right w:val="single" w:sz="4" w:space="0" w:color="auto"/>
            </w:tcBorders>
          </w:tcPr>
          <w:p w14:paraId="0EBD5129" w14:textId="77777777" w:rsidR="00AC3CBB" w:rsidRDefault="00AC3CBB" w:rsidP="00495DC8">
            <w:pPr>
              <w:jc w:val="both"/>
            </w:pPr>
            <w:r>
              <w:t>Vičar</w:t>
            </w:r>
          </w:p>
        </w:tc>
        <w:tc>
          <w:tcPr>
            <w:tcW w:w="2700" w:type="dxa"/>
            <w:tcBorders>
              <w:top w:val="single" w:sz="4" w:space="0" w:color="auto"/>
              <w:left w:val="single" w:sz="4" w:space="0" w:color="auto"/>
              <w:bottom w:val="single" w:sz="4" w:space="0" w:color="auto"/>
              <w:right w:val="single" w:sz="4" w:space="0" w:color="auto"/>
            </w:tcBorders>
          </w:tcPr>
          <w:p w14:paraId="0FDF4E5D" w14:textId="77777777" w:rsidR="00AC3CBB" w:rsidRDefault="00AC3CBB" w:rsidP="00495DC8">
            <w:pPr>
              <w:jc w:val="both"/>
            </w:pPr>
            <w:r>
              <w:t>Dušan</w:t>
            </w:r>
          </w:p>
        </w:tc>
        <w:tc>
          <w:tcPr>
            <w:tcW w:w="3091" w:type="dxa"/>
            <w:tcBorders>
              <w:top w:val="single" w:sz="4" w:space="0" w:color="auto"/>
              <w:left w:val="single" w:sz="4" w:space="0" w:color="auto"/>
              <w:bottom w:val="single" w:sz="4" w:space="0" w:color="auto"/>
              <w:right w:val="single" w:sz="4" w:space="0" w:color="auto"/>
            </w:tcBorders>
          </w:tcPr>
          <w:p w14:paraId="04CE0FAB" w14:textId="77777777" w:rsidR="00AC3CBB" w:rsidRDefault="00AC3CBB" w:rsidP="00495DC8">
            <w:pPr>
              <w:jc w:val="both"/>
            </w:pPr>
            <w:r>
              <w:t>prof. Ing., CSc.</w:t>
            </w:r>
          </w:p>
        </w:tc>
      </w:tr>
      <w:tr w:rsidR="00AC3CBB" w14:paraId="494A1E89" w14:textId="77777777" w:rsidTr="00495DC8">
        <w:tc>
          <w:tcPr>
            <w:tcW w:w="9859" w:type="dxa"/>
            <w:gridSpan w:val="4"/>
            <w:tcBorders>
              <w:top w:val="single" w:sz="4" w:space="0" w:color="auto"/>
              <w:left w:val="single" w:sz="4" w:space="0" w:color="auto"/>
              <w:bottom w:val="single" w:sz="4" w:space="0" w:color="auto"/>
              <w:right w:val="single" w:sz="4" w:space="0" w:color="auto"/>
            </w:tcBorders>
          </w:tcPr>
          <w:p w14:paraId="40CE66CA" w14:textId="77777777" w:rsidR="00AC3CBB" w:rsidRPr="0082332F" w:rsidRDefault="00AC3CBB" w:rsidP="00495DC8">
            <w:pPr>
              <w:jc w:val="center"/>
              <w:rPr>
                <w:b/>
              </w:rPr>
            </w:pPr>
            <w:r w:rsidRPr="0082332F">
              <w:rPr>
                <w:b/>
              </w:rPr>
              <w:t>Odborníci z praxe</w:t>
            </w:r>
          </w:p>
        </w:tc>
      </w:tr>
      <w:tr w:rsidR="00AC3CBB" w:rsidDel="00BD1E72" w14:paraId="569044E9" w14:textId="77777777" w:rsidTr="00495DC8">
        <w:trPr>
          <w:del w:id="7491" w:author="Jiří Lehejček" w:date="2018-11-14T23:13:00Z"/>
        </w:trPr>
        <w:tc>
          <w:tcPr>
            <w:tcW w:w="4068" w:type="dxa"/>
            <w:gridSpan w:val="2"/>
            <w:tcBorders>
              <w:top w:val="single" w:sz="4" w:space="0" w:color="auto"/>
              <w:left w:val="single" w:sz="4" w:space="0" w:color="auto"/>
              <w:bottom w:val="single" w:sz="4" w:space="0" w:color="auto"/>
              <w:right w:val="single" w:sz="4" w:space="0" w:color="auto"/>
            </w:tcBorders>
          </w:tcPr>
          <w:p w14:paraId="3B824EBA" w14:textId="77777777" w:rsidR="00AC3CBB" w:rsidDel="00BD1E72" w:rsidRDefault="00AC3CBB" w:rsidP="00495DC8">
            <w:pPr>
              <w:jc w:val="both"/>
              <w:rPr>
                <w:del w:id="7492" w:author="Jiří Lehejček" w:date="2018-11-14T23:13:00Z"/>
              </w:rPr>
            </w:pPr>
            <w:del w:id="7493" w:author="Jiří Lehejček" w:date="2018-11-14T23:13:00Z">
              <w:r w:rsidDel="00BD1E72">
                <w:delText>Indruchová</w:delText>
              </w:r>
            </w:del>
          </w:p>
        </w:tc>
        <w:tc>
          <w:tcPr>
            <w:tcW w:w="2700" w:type="dxa"/>
            <w:tcBorders>
              <w:top w:val="single" w:sz="4" w:space="0" w:color="auto"/>
              <w:left w:val="single" w:sz="4" w:space="0" w:color="auto"/>
              <w:bottom w:val="single" w:sz="4" w:space="0" w:color="auto"/>
              <w:right w:val="single" w:sz="4" w:space="0" w:color="auto"/>
            </w:tcBorders>
          </w:tcPr>
          <w:p w14:paraId="11131110" w14:textId="77777777" w:rsidR="00AC3CBB" w:rsidDel="00BD1E72" w:rsidRDefault="00AC3CBB" w:rsidP="00495DC8">
            <w:pPr>
              <w:jc w:val="both"/>
              <w:rPr>
                <w:del w:id="7494" w:author="Jiří Lehejček" w:date="2018-11-14T23:13:00Z"/>
              </w:rPr>
            </w:pPr>
            <w:del w:id="7495" w:author="Jiří Lehejček" w:date="2018-11-14T23:13:00Z">
              <w:r w:rsidDel="00BD1E72">
                <w:delText>Ivana</w:delText>
              </w:r>
            </w:del>
          </w:p>
        </w:tc>
        <w:tc>
          <w:tcPr>
            <w:tcW w:w="3091" w:type="dxa"/>
            <w:tcBorders>
              <w:top w:val="single" w:sz="4" w:space="0" w:color="auto"/>
              <w:left w:val="single" w:sz="4" w:space="0" w:color="auto"/>
              <w:bottom w:val="single" w:sz="4" w:space="0" w:color="auto"/>
              <w:right w:val="single" w:sz="4" w:space="0" w:color="auto"/>
            </w:tcBorders>
          </w:tcPr>
          <w:p w14:paraId="23823DF9" w14:textId="77777777" w:rsidR="00AC3CBB" w:rsidDel="00BD1E72" w:rsidRDefault="00AC3CBB" w:rsidP="00495DC8">
            <w:pPr>
              <w:jc w:val="both"/>
              <w:rPr>
                <w:del w:id="7496" w:author="Jiří Lehejček" w:date="2018-11-14T23:13:00Z"/>
              </w:rPr>
            </w:pPr>
            <w:del w:id="7497" w:author="Jiří Lehejček" w:date="2018-11-14T23:13:00Z">
              <w:r w:rsidDel="00BD1E72">
                <w:delText>Ing.</w:delText>
              </w:r>
            </w:del>
          </w:p>
        </w:tc>
      </w:tr>
      <w:tr w:rsidR="00AC3CBB" w:rsidDel="00BD1E72" w14:paraId="148D3CC5" w14:textId="77777777" w:rsidTr="00495DC8">
        <w:trPr>
          <w:del w:id="7498" w:author="Jiří Lehejček" w:date="2018-11-14T23:13:00Z"/>
        </w:trPr>
        <w:tc>
          <w:tcPr>
            <w:tcW w:w="4068" w:type="dxa"/>
            <w:gridSpan w:val="2"/>
            <w:tcBorders>
              <w:top w:val="single" w:sz="4" w:space="0" w:color="auto"/>
              <w:left w:val="single" w:sz="4" w:space="0" w:color="auto"/>
              <w:bottom w:val="single" w:sz="4" w:space="0" w:color="auto"/>
              <w:right w:val="single" w:sz="4" w:space="0" w:color="auto"/>
            </w:tcBorders>
          </w:tcPr>
          <w:p w14:paraId="77B0751C" w14:textId="77777777" w:rsidR="00AC3CBB" w:rsidDel="00BD1E72" w:rsidRDefault="00AC3CBB" w:rsidP="00495DC8">
            <w:pPr>
              <w:jc w:val="both"/>
              <w:rPr>
                <w:del w:id="7499" w:author="Jiří Lehejček" w:date="2018-11-14T23:13:00Z"/>
              </w:rPr>
            </w:pPr>
            <w:del w:id="7500" w:author="Jiří Lehejček" w:date="2018-11-14T23:13:00Z">
              <w:r w:rsidDel="00BD1E72">
                <w:delText>Novák</w:delText>
              </w:r>
            </w:del>
          </w:p>
        </w:tc>
        <w:tc>
          <w:tcPr>
            <w:tcW w:w="2700" w:type="dxa"/>
            <w:tcBorders>
              <w:top w:val="single" w:sz="4" w:space="0" w:color="auto"/>
              <w:left w:val="single" w:sz="4" w:space="0" w:color="auto"/>
              <w:bottom w:val="single" w:sz="4" w:space="0" w:color="auto"/>
              <w:right w:val="single" w:sz="4" w:space="0" w:color="auto"/>
            </w:tcBorders>
          </w:tcPr>
          <w:p w14:paraId="4789A48A" w14:textId="77777777" w:rsidR="00AC3CBB" w:rsidDel="00BD1E72" w:rsidRDefault="00AC3CBB" w:rsidP="00495DC8">
            <w:pPr>
              <w:jc w:val="both"/>
              <w:rPr>
                <w:del w:id="7501" w:author="Jiří Lehejček" w:date="2018-11-14T23:13:00Z"/>
              </w:rPr>
            </w:pPr>
            <w:del w:id="7502" w:author="Jiří Lehejček" w:date="2018-11-14T23:13:00Z">
              <w:r w:rsidDel="00BD1E72">
                <w:delText>Zdeněk</w:delText>
              </w:r>
            </w:del>
          </w:p>
        </w:tc>
        <w:tc>
          <w:tcPr>
            <w:tcW w:w="3091" w:type="dxa"/>
            <w:tcBorders>
              <w:top w:val="single" w:sz="4" w:space="0" w:color="auto"/>
              <w:left w:val="single" w:sz="4" w:space="0" w:color="auto"/>
              <w:bottom w:val="single" w:sz="4" w:space="0" w:color="auto"/>
              <w:right w:val="single" w:sz="4" w:space="0" w:color="auto"/>
            </w:tcBorders>
          </w:tcPr>
          <w:p w14:paraId="067A153B" w14:textId="77777777" w:rsidR="00AC3CBB" w:rsidDel="00BD1E72" w:rsidRDefault="00AC3CBB" w:rsidP="00495DC8">
            <w:pPr>
              <w:jc w:val="both"/>
              <w:rPr>
                <w:del w:id="7503" w:author="Jiří Lehejček" w:date="2018-11-14T23:13:00Z"/>
              </w:rPr>
            </w:pPr>
            <w:del w:id="7504" w:author="Jiří Lehejček" w:date="2018-11-14T23:13:00Z">
              <w:r w:rsidDel="00BD1E72">
                <w:delText>Ing., Ph.D.</w:delText>
              </w:r>
            </w:del>
          </w:p>
        </w:tc>
      </w:tr>
      <w:tr w:rsidR="00AC3CBB" w14:paraId="513D3105" w14:textId="77777777" w:rsidTr="00495DC8">
        <w:tc>
          <w:tcPr>
            <w:tcW w:w="4068" w:type="dxa"/>
            <w:gridSpan w:val="2"/>
            <w:tcBorders>
              <w:top w:val="single" w:sz="4" w:space="0" w:color="auto"/>
              <w:left w:val="single" w:sz="4" w:space="0" w:color="auto"/>
              <w:bottom w:val="single" w:sz="4" w:space="0" w:color="auto"/>
              <w:right w:val="single" w:sz="4" w:space="0" w:color="auto"/>
            </w:tcBorders>
          </w:tcPr>
          <w:p w14:paraId="09611E39" w14:textId="77777777" w:rsidR="00AC3CBB" w:rsidRDefault="00AC3CBB" w:rsidP="00495DC8">
            <w:pPr>
              <w:jc w:val="both"/>
            </w:pPr>
            <w:r>
              <w:t>Papadakis</w:t>
            </w:r>
          </w:p>
        </w:tc>
        <w:tc>
          <w:tcPr>
            <w:tcW w:w="2700" w:type="dxa"/>
            <w:tcBorders>
              <w:top w:val="single" w:sz="4" w:space="0" w:color="auto"/>
              <w:left w:val="single" w:sz="4" w:space="0" w:color="auto"/>
              <w:bottom w:val="single" w:sz="4" w:space="0" w:color="auto"/>
              <w:right w:val="single" w:sz="4" w:space="0" w:color="auto"/>
            </w:tcBorders>
          </w:tcPr>
          <w:p w14:paraId="6DD11D36" w14:textId="77777777" w:rsidR="00AC3CBB" w:rsidRDefault="00AC3CBB" w:rsidP="00495DC8">
            <w:pPr>
              <w:jc w:val="both"/>
            </w:pPr>
            <w:r>
              <w:t>Aleš</w:t>
            </w:r>
          </w:p>
        </w:tc>
        <w:tc>
          <w:tcPr>
            <w:tcW w:w="3091" w:type="dxa"/>
            <w:tcBorders>
              <w:top w:val="single" w:sz="4" w:space="0" w:color="auto"/>
              <w:left w:val="single" w:sz="4" w:space="0" w:color="auto"/>
              <w:bottom w:val="single" w:sz="4" w:space="0" w:color="auto"/>
              <w:right w:val="single" w:sz="4" w:space="0" w:color="auto"/>
            </w:tcBorders>
          </w:tcPr>
          <w:p w14:paraId="0A5A9CC7" w14:textId="77777777" w:rsidR="00AC3CBB" w:rsidRDefault="00AC3CBB" w:rsidP="00495DC8">
            <w:pPr>
              <w:jc w:val="both"/>
            </w:pPr>
            <w:r>
              <w:t>Ing.</w:t>
            </w:r>
          </w:p>
        </w:tc>
      </w:tr>
      <w:tr w:rsidR="00AC3CBB" w:rsidDel="00BD1E72" w14:paraId="6327C9FD" w14:textId="77777777" w:rsidTr="00495DC8">
        <w:trPr>
          <w:del w:id="7505" w:author="Jiří Lehejček" w:date="2018-11-14T23:13:00Z"/>
        </w:trPr>
        <w:tc>
          <w:tcPr>
            <w:tcW w:w="4068" w:type="dxa"/>
            <w:gridSpan w:val="2"/>
            <w:tcBorders>
              <w:top w:val="single" w:sz="4" w:space="0" w:color="auto"/>
              <w:left w:val="single" w:sz="4" w:space="0" w:color="auto"/>
              <w:bottom w:val="single" w:sz="4" w:space="0" w:color="auto"/>
              <w:right w:val="single" w:sz="4" w:space="0" w:color="auto"/>
            </w:tcBorders>
          </w:tcPr>
          <w:p w14:paraId="338E6588" w14:textId="77777777" w:rsidR="00AC3CBB" w:rsidDel="00BD1E72" w:rsidRDefault="00AC3CBB" w:rsidP="00495DC8">
            <w:pPr>
              <w:jc w:val="both"/>
              <w:rPr>
                <w:del w:id="7506" w:author="Jiří Lehejček" w:date="2018-11-14T23:13:00Z"/>
              </w:rPr>
            </w:pPr>
            <w:del w:id="7507" w:author="Jiří Lehejček" w:date="2018-11-14T23:13:00Z">
              <w:r w:rsidDel="00BD1E72">
                <w:delText xml:space="preserve">Skrásek </w:delText>
              </w:r>
            </w:del>
          </w:p>
        </w:tc>
        <w:tc>
          <w:tcPr>
            <w:tcW w:w="2700" w:type="dxa"/>
            <w:tcBorders>
              <w:top w:val="single" w:sz="4" w:space="0" w:color="auto"/>
              <w:left w:val="single" w:sz="4" w:space="0" w:color="auto"/>
              <w:bottom w:val="single" w:sz="4" w:space="0" w:color="auto"/>
              <w:right w:val="single" w:sz="4" w:space="0" w:color="auto"/>
            </w:tcBorders>
          </w:tcPr>
          <w:p w14:paraId="78D9EEA4" w14:textId="77777777" w:rsidR="00AC3CBB" w:rsidDel="00BD1E72" w:rsidRDefault="00AC3CBB" w:rsidP="00495DC8">
            <w:pPr>
              <w:jc w:val="both"/>
              <w:rPr>
                <w:del w:id="7508" w:author="Jiří Lehejček" w:date="2018-11-14T23:13:00Z"/>
              </w:rPr>
            </w:pPr>
            <w:del w:id="7509" w:author="Jiří Lehejček" w:date="2018-11-14T23:13:00Z">
              <w:r w:rsidDel="00BD1E72">
                <w:delText>René</w:delText>
              </w:r>
            </w:del>
          </w:p>
        </w:tc>
        <w:tc>
          <w:tcPr>
            <w:tcW w:w="3091" w:type="dxa"/>
            <w:tcBorders>
              <w:top w:val="single" w:sz="4" w:space="0" w:color="auto"/>
              <w:left w:val="single" w:sz="4" w:space="0" w:color="auto"/>
              <w:bottom w:val="single" w:sz="4" w:space="0" w:color="auto"/>
              <w:right w:val="single" w:sz="4" w:space="0" w:color="auto"/>
            </w:tcBorders>
          </w:tcPr>
          <w:p w14:paraId="5BA4FA6B" w14:textId="77777777" w:rsidR="00AC3CBB" w:rsidDel="00BD1E72" w:rsidRDefault="00AC3CBB" w:rsidP="00495DC8">
            <w:pPr>
              <w:jc w:val="both"/>
              <w:rPr>
                <w:del w:id="7510" w:author="Jiří Lehejček" w:date="2018-11-14T23:13:00Z"/>
              </w:rPr>
            </w:pPr>
            <w:del w:id="7511" w:author="Jiří Lehejček" w:date="2018-11-14T23:13:00Z">
              <w:r w:rsidDel="00BD1E72">
                <w:delText>Ing.</w:delText>
              </w:r>
            </w:del>
          </w:p>
        </w:tc>
      </w:tr>
      <w:tr w:rsidR="00AC3CBB" w14:paraId="5D1440C5" w14:textId="77777777" w:rsidTr="00495DC8">
        <w:trPr>
          <w:ins w:id="7512" w:author="PS" w:date="2018-11-25T15:36:00Z"/>
        </w:trPr>
        <w:tc>
          <w:tcPr>
            <w:tcW w:w="4068" w:type="dxa"/>
            <w:gridSpan w:val="2"/>
            <w:tcBorders>
              <w:top w:val="single" w:sz="4" w:space="0" w:color="auto"/>
              <w:left w:val="single" w:sz="4" w:space="0" w:color="auto"/>
              <w:bottom w:val="single" w:sz="4" w:space="0" w:color="auto"/>
              <w:right w:val="single" w:sz="4" w:space="0" w:color="auto"/>
            </w:tcBorders>
          </w:tcPr>
          <w:p w14:paraId="1B11D0F4" w14:textId="6D05A46C" w:rsidR="00AC3CBB" w:rsidRDefault="00AC3CBB" w:rsidP="00495DC8">
            <w:pPr>
              <w:jc w:val="both"/>
              <w:rPr>
                <w:ins w:id="7513" w:author="PS" w:date="2018-11-25T15:36:00Z"/>
              </w:rPr>
            </w:pPr>
            <w:ins w:id="7514" w:author="PS" w:date="2018-11-25T15:36:00Z">
              <w:r>
                <w:t>Pekaj</w:t>
              </w:r>
            </w:ins>
          </w:p>
        </w:tc>
        <w:tc>
          <w:tcPr>
            <w:tcW w:w="2700" w:type="dxa"/>
            <w:tcBorders>
              <w:top w:val="single" w:sz="4" w:space="0" w:color="auto"/>
              <w:left w:val="single" w:sz="4" w:space="0" w:color="auto"/>
              <w:bottom w:val="single" w:sz="4" w:space="0" w:color="auto"/>
              <w:right w:val="single" w:sz="4" w:space="0" w:color="auto"/>
            </w:tcBorders>
          </w:tcPr>
          <w:p w14:paraId="1589CFC6" w14:textId="0C81C1CB" w:rsidR="00AC3CBB" w:rsidRDefault="00AC3CBB" w:rsidP="00495DC8">
            <w:pPr>
              <w:jc w:val="both"/>
              <w:rPr>
                <w:ins w:id="7515" w:author="PS" w:date="2018-11-25T15:36:00Z"/>
              </w:rPr>
            </w:pPr>
            <w:ins w:id="7516" w:author="PS" w:date="2018-11-25T15:36:00Z">
              <w:r>
                <w:t>Robert</w:t>
              </w:r>
            </w:ins>
          </w:p>
        </w:tc>
        <w:tc>
          <w:tcPr>
            <w:tcW w:w="3091" w:type="dxa"/>
            <w:tcBorders>
              <w:top w:val="single" w:sz="4" w:space="0" w:color="auto"/>
              <w:left w:val="single" w:sz="4" w:space="0" w:color="auto"/>
              <w:bottom w:val="single" w:sz="4" w:space="0" w:color="auto"/>
              <w:right w:val="single" w:sz="4" w:space="0" w:color="auto"/>
            </w:tcBorders>
          </w:tcPr>
          <w:p w14:paraId="62F49C12" w14:textId="68F43447" w:rsidR="00AC3CBB" w:rsidRDefault="00AC3CBB" w:rsidP="00495DC8">
            <w:pPr>
              <w:jc w:val="both"/>
              <w:rPr>
                <w:ins w:id="7517" w:author="PS" w:date="2018-11-25T15:36:00Z"/>
              </w:rPr>
            </w:pPr>
            <w:ins w:id="7518" w:author="PS" w:date="2018-11-25T15:36:00Z">
              <w:r>
                <w:t>Ing.</w:t>
              </w:r>
            </w:ins>
          </w:p>
        </w:tc>
      </w:tr>
      <w:tr w:rsidR="00AC3CBB" w14:paraId="69A2FE14" w14:textId="77777777" w:rsidTr="00495DC8">
        <w:tc>
          <w:tcPr>
            <w:tcW w:w="4068" w:type="dxa"/>
            <w:gridSpan w:val="2"/>
            <w:tcBorders>
              <w:top w:val="single" w:sz="4" w:space="0" w:color="auto"/>
              <w:left w:val="single" w:sz="4" w:space="0" w:color="auto"/>
              <w:bottom w:val="single" w:sz="4" w:space="0" w:color="auto"/>
              <w:right w:val="single" w:sz="4" w:space="0" w:color="auto"/>
            </w:tcBorders>
          </w:tcPr>
          <w:p w14:paraId="087CD710" w14:textId="77777777" w:rsidR="00AC3CBB" w:rsidRDefault="00AC3CBB" w:rsidP="00495DC8">
            <w:pPr>
              <w:jc w:val="both"/>
            </w:pPr>
            <w:r>
              <w:t>Mikulec</w:t>
            </w:r>
          </w:p>
        </w:tc>
        <w:tc>
          <w:tcPr>
            <w:tcW w:w="2700" w:type="dxa"/>
            <w:tcBorders>
              <w:top w:val="single" w:sz="4" w:space="0" w:color="auto"/>
              <w:left w:val="single" w:sz="4" w:space="0" w:color="auto"/>
              <w:bottom w:val="single" w:sz="4" w:space="0" w:color="auto"/>
              <w:right w:val="single" w:sz="4" w:space="0" w:color="auto"/>
            </w:tcBorders>
          </w:tcPr>
          <w:p w14:paraId="385346B9" w14:textId="77777777" w:rsidR="00AC3CBB" w:rsidRDefault="00AC3CBB" w:rsidP="00495DC8">
            <w:pPr>
              <w:jc w:val="both"/>
            </w:pPr>
            <w:r>
              <w:t>Petr</w:t>
            </w:r>
          </w:p>
        </w:tc>
        <w:tc>
          <w:tcPr>
            <w:tcW w:w="3091" w:type="dxa"/>
            <w:tcBorders>
              <w:top w:val="single" w:sz="4" w:space="0" w:color="auto"/>
              <w:left w:val="single" w:sz="4" w:space="0" w:color="auto"/>
              <w:bottom w:val="single" w:sz="4" w:space="0" w:color="auto"/>
              <w:right w:val="single" w:sz="4" w:space="0" w:color="auto"/>
            </w:tcBorders>
          </w:tcPr>
          <w:p w14:paraId="6DCCECBD" w14:textId="77777777" w:rsidR="00AC3CBB" w:rsidRDefault="00AC3CBB" w:rsidP="00495DC8">
            <w:pPr>
              <w:jc w:val="both"/>
            </w:pPr>
            <w:r>
              <w:t>Ing., Ph.D.</w:t>
            </w:r>
          </w:p>
        </w:tc>
      </w:tr>
    </w:tbl>
    <w:p w14:paraId="2CFA2301" w14:textId="77777777" w:rsidR="00E05AA8" w:rsidRDefault="00E05AA8" w:rsidP="00495DC8"/>
    <w:p w14:paraId="131D99C2" w14:textId="77777777" w:rsidR="00E05AA8" w:rsidRPr="00D66014" w:rsidRDefault="00E05AA8" w:rsidP="00495DC8">
      <w:pPr>
        <w:spacing w:after="160" w:line="256" w:lineRule="auto"/>
        <w:jc w:val="both"/>
        <w:rPr>
          <w:b/>
        </w:rPr>
      </w:pPr>
      <w:r w:rsidRPr="00D66014">
        <w:rPr>
          <w:b/>
        </w:rPr>
        <w:t>Prohlašujeme, že u pracovníků, jejichž pracovní smlouva je aktuálně sjednána na dobu určitou, jsme připraveni pracovní smlouvy prodloužit tak, aby po dobu platnosti akreditace bylo zajištěno odpovídající personální zabezpečení studijního programu i po skončení platnosti současných smluv.</w:t>
      </w:r>
    </w:p>
    <w:p w14:paraId="71A06A63" w14:textId="77777777" w:rsidR="00E05AA8" w:rsidRDefault="00E05AA8"/>
    <w:p w14:paraId="321E39AC" w14:textId="77777777" w:rsidR="00E05AA8" w:rsidRDefault="00E05AA8"/>
    <w:p w14:paraId="4C974FEE" w14:textId="77777777" w:rsidR="00E05AA8" w:rsidRDefault="00E05AA8"/>
    <w:p w14:paraId="63E22C22" w14:textId="77777777" w:rsidR="00E05AA8" w:rsidRDefault="00E05AA8"/>
    <w:p w14:paraId="76C409E9" w14:textId="77777777" w:rsidR="00E05AA8" w:rsidRDefault="00E05AA8"/>
    <w:p w14:paraId="59BD2F9F" w14:textId="77777777" w:rsidR="00E05AA8" w:rsidRDefault="00E05AA8"/>
    <w:p w14:paraId="49D8C9E4" w14:textId="77777777" w:rsidR="00E05AA8" w:rsidRDefault="00E05AA8"/>
    <w:p w14:paraId="1CC61595" w14:textId="77777777" w:rsidR="00E05AA8" w:rsidRDefault="00E05AA8"/>
    <w:p w14:paraId="7636C23A" w14:textId="77777777" w:rsidR="00E05AA8" w:rsidRDefault="00E05AA8">
      <w:pPr>
        <w:rPr>
          <w:ins w:id="7519" w:author="PS" w:date="2018-11-25T15:37:00Z"/>
        </w:rPr>
      </w:pPr>
    </w:p>
    <w:p w14:paraId="0CCC99AF" w14:textId="77777777" w:rsidR="00B10EFC" w:rsidRDefault="00B10EFC">
      <w:pPr>
        <w:rPr>
          <w:ins w:id="7520" w:author="PS" w:date="2018-11-25T15:55:00Z"/>
        </w:rPr>
      </w:pPr>
    </w:p>
    <w:p w14:paraId="683C8D30" w14:textId="77777777" w:rsidR="00F40D48" w:rsidRDefault="00F40D48">
      <w:pPr>
        <w:rPr>
          <w:ins w:id="7521" w:author="PS" w:date="2018-11-25T15:55:00Z"/>
        </w:rPr>
      </w:pPr>
    </w:p>
    <w:p w14:paraId="760145EC" w14:textId="77777777" w:rsidR="00F40D48" w:rsidRDefault="00F40D48">
      <w:pPr>
        <w:rPr>
          <w:ins w:id="7522" w:author="PS" w:date="2018-11-25T15:55:00Z"/>
        </w:rPr>
      </w:pPr>
    </w:p>
    <w:p w14:paraId="29E4669F" w14:textId="77777777" w:rsidR="00F40D48" w:rsidRDefault="00F40D48">
      <w:pPr>
        <w:rPr>
          <w:ins w:id="7523" w:author="PS" w:date="2018-11-25T15:55:00Z"/>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40D48" w14:paraId="60081FC7" w14:textId="77777777" w:rsidTr="00F40D48">
        <w:tc>
          <w:tcPr>
            <w:tcW w:w="9859" w:type="dxa"/>
            <w:gridSpan w:val="11"/>
            <w:tcBorders>
              <w:bottom w:val="double" w:sz="4" w:space="0" w:color="auto"/>
            </w:tcBorders>
            <w:shd w:val="clear" w:color="auto" w:fill="BDD6EE"/>
          </w:tcPr>
          <w:p w14:paraId="049EED74" w14:textId="77777777" w:rsidR="00F40D48" w:rsidRDefault="00F40D48" w:rsidP="00F40D48">
            <w:pPr>
              <w:jc w:val="both"/>
              <w:rPr>
                <w:moveTo w:id="7524" w:author="PS" w:date="2018-11-25T15:55:00Z"/>
                <w:b/>
                <w:sz w:val="28"/>
              </w:rPr>
            </w:pPr>
            <w:moveToRangeStart w:id="7525" w:author="PS" w:date="2018-11-25T15:55:00Z" w:name="move530924664"/>
            <w:moveTo w:id="7526" w:author="PS" w:date="2018-11-25T15:55:00Z">
              <w:r>
                <w:rPr>
                  <w:b/>
                  <w:sz w:val="28"/>
                </w:rPr>
                <w:t>C-I – Personální zabezpečení</w:t>
              </w:r>
            </w:moveTo>
          </w:p>
        </w:tc>
      </w:tr>
      <w:tr w:rsidR="00F40D48" w14:paraId="61F58C89" w14:textId="77777777" w:rsidTr="00F40D48">
        <w:tc>
          <w:tcPr>
            <w:tcW w:w="2518" w:type="dxa"/>
            <w:tcBorders>
              <w:top w:val="double" w:sz="4" w:space="0" w:color="auto"/>
            </w:tcBorders>
            <w:shd w:val="clear" w:color="auto" w:fill="F7CAAC"/>
          </w:tcPr>
          <w:p w14:paraId="32B80EAE" w14:textId="77777777" w:rsidR="00F40D48" w:rsidRDefault="00F40D48" w:rsidP="00F40D48">
            <w:pPr>
              <w:jc w:val="both"/>
              <w:rPr>
                <w:moveTo w:id="7527" w:author="PS" w:date="2018-11-25T15:55:00Z"/>
                <w:b/>
              </w:rPr>
            </w:pPr>
            <w:moveTo w:id="7528" w:author="PS" w:date="2018-11-25T15:55:00Z">
              <w:r>
                <w:rPr>
                  <w:b/>
                </w:rPr>
                <w:t>Vysoká škola</w:t>
              </w:r>
            </w:moveTo>
          </w:p>
        </w:tc>
        <w:tc>
          <w:tcPr>
            <w:tcW w:w="7341" w:type="dxa"/>
            <w:gridSpan w:val="10"/>
          </w:tcPr>
          <w:p w14:paraId="5A17E693" w14:textId="77777777" w:rsidR="00F40D48" w:rsidRDefault="00F40D48" w:rsidP="00F40D48">
            <w:pPr>
              <w:jc w:val="both"/>
              <w:rPr>
                <w:moveTo w:id="7529" w:author="PS" w:date="2018-11-25T15:55:00Z"/>
              </w:rPr>
            </w:pPr>
            <w:moveTo w:id="7530" w:author="PS" w:date="2018-11-25T15:55:00Z">
              <w:r>
                <w:t>Univerzita Tomáše Bati ve Zlíně</w:t>
              </w:r>
            </w:moveTo>
          </w:p>
        </w:tc>
      </w:tr>
      <w:tr w:rsidR="00F40D48" w14:paraId="20895718" w14:textId="77777777" w:rsidTr="00F40D48">
        <w:tc>
          <w:tcPr>
            <w:tcW w:w="2518" w:type="dxa"/>
            <w:shd w:val="clear" w:color="auto" w:fill="F7CAAC"/>
          </w:tcPr>
          <w:p w14:paraId="241D5CA2" w14:textId="77777777" w:rsidR="00F40D48" w:rsidRDefault="00F40D48" w:rsidP="00F40D48">
            <w:pPr>
              <w:jc w:val="both"/>
              <w:rPr>
                <w:moveTo w:id="7531" w:author="PS" w:date="2018-11-25T15:55:00Z"/>
                <w:b/>
              </w:rPr>
            </w:pPr>
            <w:moveTo w:id="7532" w:author="PS" w:date="2018-11-25T15:55:00Z">
              <w:r>
                <w:rPr>
                  <w:b/>
                </w:rPr>
                <w:t>Součást vysoké školy</w:t>
              </w:r>
            </w:moveTo>
          </w:p>
        </w:tc>
        <w:tc>
          <w:tcPr>
            <w:tcW w:w="7341" w:type="dxa"/>
            <w:gridSpan w:val="10"/>
          </w:tcPr>
          <w:p w14:paraId="157765CE" w14:textId="77777777" w:rsidR="00F40D48" w:rsidRDefault="00F40D48" w:rsidP="00F40D48">
            <w:pPr>
              <w:jc w:val="both"/>
              <w:rPr>
                <w:moveTo w:id="7533" w:author="PS" w:date="2018-11-25T15:55:00Z"/>
              </w:rPr>
            </w:pPr>
            <w:moveTo w:id="7534" w:author="PS" w:date="2018-11-25T15:55:00Z">
              <w:r>
                <w:t>Fakulta logistiky a krizového řízení</w:t>
              </w:r>
            </w:moveTo>
          </w:p>
        </w:tc>
      </w:tr>
      <w:tr w:rsidR="00F40D48" w14:paraId="5714C1B1" w14:textId="77777777" w:rsidTr="00F40D48">
        <w:tc>
          <w:tcPr>
            <w:tcW w:w="2518" w:type="dxa"/>
            <w:shd w:val="clear" w:color="auto" w:fill="F7CAAC"/>
          </w:tcPr>
          <w:p w14:paraId="4FDF0397" w14:textId="77777777" w:rsidR="00F40D48" w:rsidRDefault="00F40D48" w:rsidP="00F40D48">
            <w:pPr>
              <w:jc w:val="both"/>
              <w:rPr>
                <w:moveTo w:id="7535" w:author="PS" w:date="2018-11-25T15:55:00Z"/>
                <w:b/>
              </w:rPr>
            </w:pPr>
            <w:moveTo w:id="7536" w:author="PS" w:date="2018-11-25T15:55:00Z">
              <w:r>
                <w:rPr>
                  <w:b/>
                </w:rPr>
                <w:t>Název studijního programu</w:t>
              </w:r>
            </w:moveTo>
          </w:p>
        </w:tc>
        <w:tc>
          <w:tcPr>
            <w:tcW w:w="7341" w:type="dxa"/>
            <w:gridSpan w:val="10"/>
          </w:tcPr>
          <w:p w14:paraId="3999A9D2" w14:textId="77777777" w:rsidR="00F40D48" w:rsidRDefault="00F40D48" w:rsidP="00F40D48">
            <w:pPr>
              <w:jc w:val="both"/>
              <w:rPr>
                <w:moveTo w:id="7537" w:author="PS" w:date="2018-11-25T15:55:00Z"/>
              </w:rPr>
            </w:pPr>
            <w:moveTo w:id="7538" w:author="PS" w:date="2018-11-25T15:55:00Z">
              <w:r>
                <w:t>Environmentální bezpečnost</w:t>
              </w:r>
            </w:moveTo>
          </w:p>
        </w:tc>
      </w:tr>
      <w:tr w:rsidR="00F40D48" w14:paraId="6BC6945C" w14:textId="77777777" w:rsidTr="00F40D48">
        <w:tc>
          <w:tcPr>
            <w:tcW w:w="2518" w:type="dxa"/>
            <w:shd w:val="clear" w:color="auto" w:fill="F7CAAC"/>
          </w:tcPr>
          <w:p w14:paraId="52578C6D" w14:textId="77777777" w:rsidR="00F40D48" w:rsidRDefault="00F40D48" w:rsidP="00F40D48">
            <w:pPr>
              <w:jc w:val="both"/>
              <w:rPr>
                <w:moveTo w:id="7539" w:author="PS" w:date="2018-11-25T15:55:00Z"/>
                <w:b/>
              </w:rPr>
            </w:pPr>
            <w:moveTo w:id="7540" w:author="PS" w:date="2018-11-25T15:55:00Z">
              <w:r>
                <w:rPr>
                  <w:b/>
                </w:rPr>
                <w:t>Jméno a příjmení</w:t>
              </w:r>
            </w:moveTo>
          </w:p>
        </w:tc>
        <w:tc>
          <w:tcPr>
            <w:tcW w:w="4536" w:type="dxa"/>
            <w:gridSpan w:val="5"/>
          </w:tcPr>
          <w:p w14:paraId="03B3055F" w14:textId="77777777" w:rsidR="00F40D48" w:rsidRPr="00F40D48" w:rsidRDefault="00F40D48" w:rsidP="00F40D48">
            <w:pPr>
              <w:jc w:val="both"/>
              <w:rPr>
                <w:moveTo w:id="7541" w:author="PS" w:date="2018-11-25T15:55:00Z"/>
                <w:b/>
                <w:rPrChange w:id="7542" w:author="PS" w:date="2018-11-25T15:55:00Z">
                  <w:rPr>
                    <w:moveTo w:id="7543" w:author="PS" w:date="2018-11-25T15:55:00Z"/>
                  </w:rPr>
                </w:rPrChange>
              </w:rPr>
            </w:pPr>
            <w:moveTo w:id="7544" w:author="PS" w:date="2018-11-25T15:55:00Z">
              <w:r w:rsidRPr="00F40D48">
                <w:rPr>
                  <w:b/>
                  <w:rPrChange w:id="7545" w:author="PS" w:date="2018-11-25T15:55:00Z">
                    <w:rPr/>
                  </w:rPrChange>
                </w:rPr>
                <w:t>Matyáš Adam</w:t>
              </w:r>
            </w:moveTo>
          </w:p>
        </w:tc>
        <w:tc>
          <w:tcPr>
            <w:tcW w:w="709" w:type="dxa"/>
            <w:shd w:val="clear" w:color="auto" w:fill="F7CAAC"/>
          </w:tcPr>
          <w:p w14:paraId="05E1C3D7" w14:textId="77777777" w:rsidR="00F40D48" w:rsidRDefault="00F40D48" w:rsidP="00F40D48">
            <w:pPr>
              <w:jc w:val="both"/>
              <w:rPr>
                <w:moveTo w:id="7546" w:author="PS" w:date="2018-11-25T15:55:00Z"/>
                <w:b/>
              </w:rPr>
            </w:pPr>
            <w:moveTo w:id="7547" w:author="PS" w:date="2018-11-25T15:55:00Z">
              <w:r>
                <w:rPr>
                  <w:b/>
                </w:rPr>
                <w:t>Tituly</w:t>
              </w:r>
            </w:moveTo>
          </w:p>
        </w:tc>
        <w:tc>
          <w:tcPr>
            <w:tcW w:w="2096" w:type="dxa"/>
            <w:gridSpan w:val="4"/>
          </w:tcPr>
          <w:p w14:paraId="4122B6AB" w14:textId="77777777" w:rsidR="00F40D48" w:rsidRDefault="00F40D48" w:rsidP="00F40D48">
            <w:pPr>
              <w:jc w:val="both"/>
              <w:rPr>
                <w:moveTo w:id="7548" w:author="PS" w:date="2018-11-25T15:55:00Z"/>
              </w:rPr>
            </w:pPr>
            <w:moveTo w:id="7549" w:author="PS" w:date="2018-11-25T15:55:00Z">
              <w:r>
                <w:t>Mgr., Ph.D.</w:t>
              </w:r>
            </w:moveTo>
          </w:p>
        </w:tc>
      </w:tr>
      <w:tr w:rsidR="00F40D48" w14:paraId="5B4BB1D2" w14:textId="77777777" w:rsidTr="00F40D48">
        <w:tc>
          <w:tcPr>
            <w:tcW w:w="2518" w:type="dxa"/>
            <w:shd w:val="clear" w:color="auto" w:fill="F7CAAC"/>
          </w:tcPr>
          <w:p w14:paraId="3C36903F" w14:textId="77777777" w:rsidR="00F40D48" w:rsidRDefault="00F40D48" w:rsidP="00F40D48">
            <w:pPr>
              <w:jc w:val="both"/>
              <w:rPr>
                <w:moveTo w:id="7550" w:author="PS" w:date="2018-11-25T15:55:00Z"/>
                <w:b/>
              </w:rPr>
            </w:pPr>
            <w:moveTo w:id="7551" w:author="PS" w:date="2018-11-25T15:55:00Z">
              <w:r>
                <w:rPr>
                  <w:b/>
                </w:rPr>
                <w:t>Rok narození</w:t>
              </w:r>
            </w:moveTo>
          </w:p>
        </w:tc>
        <w:tc>
          <w:tcPr>
            <w:tcW w:w="829" w:type="dxa"/>
          </w:tcPr>
          <w:p w14:paraId="1448A06C" w14:textId="77777777" w:rsidR="00F40D48" w:rsidRDefault="00F40D48" w:rsidP="00F40D48">
            <w:pPr>
              <w:jc w:val="both"/>
              <w:rPr>
                <w:moveTo w:id="7552" w:author="PS" w:date="2018-11-25T15:55:00Z"/>
              </w:rPr>
            </w:pPr>
            <w:moveTo w:id="7553" w:author="PS" w:date="2018-11-25T15:55:00Z">
              <w:r>
                <w:t>1985</w:t>
              </w:r>
            </w:moveTo>
          </w:p>
        </w:tc>
        <w:tc>
          <w:tcPr>
            <w:tcW w:w="1721" w:type="dxa"/>
            <w:shd w:val="clear" w:color="auto" w:fill="F7CAAC"/>
          </w:tcPr>
          <w:p w14:paraId="413F196A" w14:textId="77777777" w:rsidR="00F40D48" w:rsidRDefault="00F40D48" w:rsidP="00F40D48">
            <w:pPr>
              <w:jc w:val="both"/>
              <w:rPr>
                <w:moveTo w:id="7554" w:author="PS" w:date="2018-11-25T15:55:00Z"/>
                <w:b/>
              </w:rPr>
            </w:pPr>
            <w:moveTo w:id="7555" w:author="PS" w:date="2018-11-25T15:55:00Z">
              <w:r>
                <w:rPr>
                  <w:b/>
                </w:rPr>
                <w:t>typ vztahu k VŠ</w:t>
              </w:r>
            </w:moveTo>
          </w:p>
        </w:tc>
        <w:tc>
          <w:tcPr>
            <w:tcW w:w="992" w:type="dxa"/>
            <w:gridSpan w:val="2"/>
          </w:tcPr>
          <w:p w14:paraId="2CBECA9B" w14:textId="5FA1D2CC" w:rsidR="00F40D48" w:rsidRPr="00F40D48" w:rsidRDefault="00F40D48" w:rsidP="00F40D48">
            <w:pPr>
              <w:jc w:val="both"/>
              <w:rPr>
                <w:moveTo w:id="7556" w:author="PS" w:date="2018-11-25T15:55:00Z"/>
                <w:i/>
                <w:rPrChange w:id="7557" w:author="PS" w:date="2018-11-25T15:56:00Z">
                  <w:rPr>
                    <w:moveTo w:id="7558" w:author="PS" w:date="2018-11-25T15:55:00Z"/>
                  </w:rPr>
                </w:rPrChange>
              </w:rPr>
            </w:pPr>
            <w:moveTo w:id="7559" w:author="PS" w:date="2018-11-25T15:55:00Z">
              <w:del w:id="7560" w:author="PS" w:date="2018-11-25T15:56:00Z">
                <w:r w:rsidRPr="00F40D48" w:rsidDel="00F40D48">
                  <w:rPr>
                    <w:i/>
                    <w:rPrChange w:id="7561" w:author="PS" w:date="2018-11-25T15:56:00Z">
                      <w:rPr/>
                    </w:rPrChange>
                  </w:rPr>
                  <w:delText>Pracovní poměr</w:delText>
                </w:r>
              </w:del>
            </w:moveTo>
            <w:ins w:id="7562" w:author="PS" w:date="2018-11-25T15:56:00Z">
              <w:r w:rsidRPr="00F40D48">
                <w:rPr>
                  <w:i/>
                  <w:rPrChange w:id="7563" w:author="PS" w:date="2018-11-25T15:56:00Z">
                    <w:rPr/>
                  </w:rPrChange>
                </w:rPr>
                <w:t>pp.</w:t>
              </w:r>
            </w:ins>
          </w:p>
        </w:tc>
        <w:tc>
          <w:tcPr>
            <w:tcW w:w="994" w:type="dxa"/>
            <w:shd w:val="clear" w:color="auto" w:fill="F7CAAC"/>
          </w:tcPr>
          <w:p w14:paraId="2E6F60A5" w14:textId="77777777" w:rsidR="00F40D48" w:rsidRDefault="00F40D48" w:rsidP="00F40D48">
            <w:pPr>
              <w:jc w:val="both"/>
              <w:rPr>
                <w:moveTo w:id="7564" w:author="PS" w:date="2018-11-25T15:55:00Z"/>
                <w:b/>
              </w:rPr>
            </w:pPr>
            <w:moveTo w:id="7565" w:author="PS" w:date="2018-11-25T15:55:00Z">
              <w:r>
                <w:rPr>
                  <w:b/>
                </w:rPr>
                <w:t>rozsah</w:t>
              </w:r>
            </w:moveTo>
          </w:p>
        </w:tc>
        <w:tc>
          <w:tcPr>
            <w:tcW w:w="709" w:type="dxa"/>
          </w:tcPr>
          <w:p w14:paraId="01DB6699" w14:textId="44475FC1" w:rsidR="00F40D48" w:rsidRDefault="006A206E" w:rsidP="00F40D48">
            <w:pPr>
              <w:jc w:val="both"/>
              <w:rPr>
                <w:moveTo w:id="7566" w:author="PS" w:date="2018-11-25T15:55:00Z"/>
              </w:rPr>
            </w:pPr>
            <w:ins w:id="7567" w:author="PS" w:date="2018-11-25T15:56:00Z">
              <w:r>
                <w:t>16</w:t>
              </w:r>
            </w:ins>
          </w:p>
        </w:tc>
        <w:tc>
          <w:tcPr>
            <w:tcW w:w="709" w:type="dxa"/>
            <w:gridSpan w:val="2"/>
            <w:shd w:val="clear" w:color="auto" w:fill="F7CAAC"/>
          </w:tcPr>
          <w:p w14:paraId="58FBA817" w14:textId="77777777" w:rsidR="00F40D48" w:rsidRDefault="00F40D48" w:rsidP="00F40D48">
            <w:pPr>
              <w:jc w:val="both"/>
              <w:rPr>
                <w:moveTo w:id="7568" w:author="PS" w:date="2018-11-25T15:55:00Z"/>
                <w:b/>
              </w:rPr>
            </w:pPr>
            <w:moveTo w:id="7569" w:author="PS" w:date="2018-11-25T15:55:00Z">
              <w:r>
                <w:rPr>
                  <w:b/>
                </w:rPr>
                <w:t>do kdy</w:t>
              </w:r>
            </w:moveTo>
          </w:p>
        </w:tc>
        <w:tc>
          <w:tcPr>
            <w:tcW w:w="1387" w:type="dxa"/>
            <w:gridSpan w:val="2"/>
          </w:tcPr>
          <w:p w14:paraId="496C5027" w14:textId="77777777" w:rsidR="00F40D48" w:rsidRDefault="00F40D48" w:rsidP="00F40D48">
            <w:pPr>
              <w:jc w:val="both"/>
              <w:rPr>
                <w:moveTo w:id="7570" w:author="PS" w:date="2018-11-25T15:55:00Z"/>
              </w:rPr>
            </w:pPr>
            <w:moveTo w:id="7571" w:author="PS" w:date="2018-11-25T15:55:00Z">
              <w:r>
                <w:t>1219</w:t>
              </w:r>
            </w:moveTo>
          </w:p>
        </w:tc>
      </w:tr>
      <w:tr w:rsidR="00F40D48" w14:paraId="2A52DC4D" w14:textId="77777777" w:rsidTr="00F40D48">
        <w:tc>
          <w:tcPr>
            <w:tcW w:w="5068" w:type="dxa"/>
            <w:gridSpan w:val="3"/>
            <w:shd w:val="clear" w:color="auto" w:fill="F7CAAC"/>
          </w:tcPr>
          <w:p w14:paraId="01F1B456" w14:textId="77777777" w:rsidR="00F40D48" w:rsidRDefault="00F40D48" w:rsidP="00F40D48">
            <w:pPr>
              <w:jc w:val="both"/>
              <w:rPr>
                <w:moveTo w:id="7572" w:author="PS" w:date="2018-11-25T15:55:00Z"/>
                <w:b/>
              </w:rPr>
            </w:pPr>
            <w:moveTo w:id="7573" w:author="PS" w:date="2018-11-25T15:55:00Z">
              <w:r>
                <w:rPr>
                  <w:b/>
                </w:rPr>
                <w:t>Typ vztahu na součásti VŠ, která uskutečňuje st. program</w:t>
              </w:r>
            </w:moveTo>
          </w:p>
        </w:tc>
        <w:tc>
          <w:tcPr>
            <w:tcW w:w="992" w:type="dxa"/>
            <w:gridSpan w:val="2"/>
          </w:tcPr>
          <w:p w14:paraId="30A00210" w14:textId="2CC50557" w:rsidR="00F40D48" w:rsidRPr="00F40D48" w:rsidRDefault="00F40D48" w:rsidP="00F40D48">
            <w:pPr>
              <w:jc w:val="both"/>
              <w:rPr>
                <w:moveTo w:id="7574" w:author="PS" w:date="2018-11-25T15:55:00Z"/>
                <w:i/>
                <w:rPrChange w:id="7575" w:author="PS" w:date="2018-11-25T15:56:00Z">
                  <w:rPr>
                    <w:moveTo w:id="7576" w:author="PS" w:date="2018-11-25T15:55:00Z"/>
                  </w:rPr>
                </w:rPrChange>
              </w:rPr>
            </w:pPr>
            <w:moveTo w:id="7577" w:author="PS" w:date="2018-11-25T15:55:00Z">
              <w:del w:id="7578" w:author="PS" w:date="2018-11-25T15:56:00Z">
                <w:r w:rsidRPr="00F40D48" w:rsidDel="00F40D48">
                  <w:rPr>
                    <w:i/>
                    <w:rPrChange w:id="7579" w:author="PS" w:date="2018-11-25T15:56:00Z">
                      <w:rPr/>
                    </w:rPrChange>
                  </w:rPr>
                  <w:delText>Pracovní poměr</w:delText>
                </w:r>
              </w:del>
            </w:moveTo>
            <w:ins w:id="7580" w:author="PS" w:date="2018-11-25T15:56:00Z">
              <w:r w:rsidRPr="00F40D48">
                <w:rPr>
                  <w:i/>
                  <w:rPrChange w:id="7581" w:author="PS" w:date="2018-11-25T15:56:00Z">
                    <w:rPr/>
                  </w:rPrChange>
                </w:rPr>
                <w:t>pp.</w:t>
              </w:r>
            </w:ins>
          </w:p>
        </w:tc>
        <w:tc>
          <w:tcPr>
            <w:tcW w:w="994" w:type="dxa"/>
            <w:shd w:val="clear" w:color="auto" w:fill="F7CAAC"/>
          </w:tcPr>
          <w:p w14:paraId="057BE9D9" w14:textId="77777777" w:rsidR="00F40D48" w:rsidRDefault="00F40D48" w:rsidP="00F40D48">
            <w:pPr>
              <w:jc w:val="both"/>
              <w:rPr>
                <w:moveTo w:id="7582" w:author="PS" w:date="2018-11-25T15:55:00Z"/>
                <w:b/>
              </w:rPr>
            </w:pPr>
            <w:moveTo w:id="7583" w:author="PS" w:date="2018-11-25T15:55:00Z">
              <w:r>
                <w:rPr>
                  <w:b/>
                </w:rPr>
                <w:t>rozsah</w:t>
              </w:r>
            </w:moveTo>
          </w:p>
        </w:tc>
        <w:tc>
          <w:tcPr>
            <w:tcW w:w="709" w:type="dxa"/>
          </w:tcPr>
          <w:p w14:paraId="7DC6DFA1" w14:textId="01313CBE" w:rsidR="00F40D48" w:rsidRDefault="006A206E" w:rsidP="00F40D48">
            <w:pPr>
              <w:jc w:val="both"/>
              <w:rPr>
                <w:moveTo w:id="7584" w:author="PS" w:date="2018-11-25T15:55:00Z"/>
              </w:rPr>
            </w:pPr>
            <w:ins w:id="7585" w:author="PS" w:date="2018-11-25T15:57:00Z">
              <w:r>
                <w:t>16</w:t>
              </w:r>
            </w:ins>
          </w:p>
        </w:tc>
        <w:tc>
          <w:tcPr>
            <w:tcW w:w="709" w:type="dxa"/>
            <w:gridSpan w:val="2"/>
            <w:shd w:val="clear" w:color="auto" w:fill="F7CAAC"/>
          </w:tcPr>
          <w:p w14:paraId="517E0D5C" w14:textId="77777777" w:rsidR="00F40D48" w:rsidRDefault="00F40D48" w:rsidP="00F40D48">
            <w:pPr>
              <w:jc w:val="both"/>
              <w:rPr>
                <w:moveTo w:id="7586" w:author="PS" w:date="2018-11-25T15:55:00Z"/>
                <w:b/>
              </w:rPr>
            </w:pPr>
            <w:moveTo w:id="7587" w:author="PS" w:date="2018-11-25T15:55:00Z">
              <w:r>
                <w:rPr>
                  <w:b/>
                </w:rPr>
                <w:t>do kdy</w:t>
              </w:r>
            </w:moveTo>
          </w:p>
        </w:tc>
        <w:tc>
          <w:tcPr>
            <w:tcW w:w="1387" w:type="dxa"/>
            <w:gridSpan w:val="2"/>
          </w:tcPr>
          <w:p w14:paraId="6BD37596" w14:textId="77777777" w:rsidR="00F40D48" w:rsidRDefault="00F40D48" w:rsidP="00F40D48">
            <w:pPr>
              <w:jc w:val="both"/>
              <w:rPr>
                <w:moveTo w:id="7588" w:author="PS" w:date="2018-11-25T15:55:00Z"/>
              </w:rPr>
            </w:pPr>
            <w:moveTo w:id="7589" w:author="PS" w:date="2018-11-25T15:55:00Z">
              <w:r>
                <w:t>1219</w:t>
              </w:r>
            </w:moveTo>
          </w:p>
        </w:tc>
      </w:tr>
      <w:tr w:rsidR="00F40D48" w14:paraId="3757E969" w14:textId="77777777" w:rsidTr="00F40D48">
        <w:tc>
          <w:tcPr>
            <w:tcW w:w="6060" w:type="dxa"/>
            <w:gridSpan w:val="5"/>
            <w:shd w:val="clear" w:color="auto" w:fill="F7CAAC"/>
          </w:tcPr>
          <w:p w14:paraId="47DA4386" w14:textId="77777777" w:rsidR="00F40D48" w:rsidRDefault="00F40D48" w:rsidP="00F40D48">
            <w:pPr>
              <w:jc w:val="both"/>
              <w:rPr>
                <w:moveTo w:id="7590" w:author="PS" w:date="2018-11-25T15:55:00Z"/>
              </w:rPr>
            </w:pPr>
            <w:moveTo w:id="7591" w:author="PS" w:date="2018-11-25T15:55:00Z">
              <w:r>
                <w:rPr>
                  <w:b/>
                </w:rPr>
                <w:t>Další současná působení jako akademický pracovník na jiných VŠ</w:t>
              </w:r>
            </w:moveTo>
          </w:p>
        </w:tc>
        <w:tc>
          <w:tcPr>
            <w:tcW w:w="1703" w:type="dxa"/>
            <w:gridSpan w:val="2"/>
            <w:shd w:val="clear" w:color="auto" w:fill="F7CAAC"/>
          </w:tcPr>
          <w:p w14:paraId="1B5D4572" w14:textId="77777777" w:rsidR="00F40D48" w:rsidRDefault="00F40D48" w:rsidP="00F40D48">
            <w:pPr>
              <w:jc w:val="both"/>
              <w:rPr>
                <w:moveTo w:id="7592" w:author="PS" w:date="2018-11-25T15:55:00Z"/>
                <w:b/>
              </w:rPr>
            </w:pPr>
            <w:moveTo w:id="7593" w:author="PS" w:date="2018-11-25T15:55:00Z">
              <w:r>
                <w:rPr>
                  <w:b/>
                </w:rPr>
                <w:t>typ prac. vztahu</w:t>
              </w:r>
            </w:moveTo>
          </w:p>
        </w:tc>
        <w:tc>
          <w:tcPr>
            <w:tcW w:w="2096" w:type="dxa"/>
            <w:gridSpan w:val="4"/>
            <w:shd w:val="clear" w:color="auto" w:fill="F7CAAC"/>
          </w:tcPr>
          <w:p w14:paraId="643DF11E" w14:textId="77777777" w:rsidR="00F40D48" w:rsidRDefault="00F40D48" w:rsidP="00F40D48">
            <w:pPr>
              <w:jc w:val="both"/>
              <w:rPr>
                <w:moveTo w:id="7594" w:author="PS" w:date="2018-11-25T15:55:00Z"/>
                <w:b/>
              </w:rPr>
            </w:pPr>
            <w:moveTo w:id="7595" w:author="PS" w:date="2018-11-25T15:55:00Z">
              <w:r>
                <w:rPr>
                  <w:b/>
                </w:rPr>
                <w:t>rozsah</w:t>
              </w:r>
            </w:moveTo>
          </w:p>
        </w:tc>
      </w:tr>
      <w:tr w:rsidR="00F40D48" w14:paraId="3F6F2214" w14:textId="77777777" w:rsidTr="00F40D48">
        <w:tc>
          <w:tcPr>
            <w:tcW w:w="6060" w:type="dxa"/>
            <w:gridSpan w:val="5"/>
          </w:tcPr>
          <w:p w14:paraId="42A22EFF" w14:textId="77777777" w:rsidR="00F40D48" w:rsidRDefault="00F40D48" w:rsidP="00F40D48">
            <w:pPr>
              <w:jc w:val="both"/>
              <w:rPr>
                <w:moveTo w:id="7596" w:author="PS" w:date="2018-11-25T15:55:00Z"/>
              </w:rPr>
            </w:pPr>
          </w:p>
        </w:tc>
        <w:tc>
          <w:tcPr>
            <w:tcW w:w="1703" w:type="dxa"/>
            <w:gridSpan w:val="2"/>
          </w:tcPr>
          <w:p w14:paraId="62F1BBE9" w14:textId="77777777" w:rsidR="00F40D48" w:rsidRDefault="00F40D48" w:rsidP="00F40D48">
            <w:pPr>
              <w:jc w:val="both"/>
              <w:rPr>
                <w:moveTo w:id="7597" w:author="PS" w:date="2018-11-25T15:55:00Z"/>
              </w:rPr>
            </w:pPr>
          </w:p>
        </w:tc>
        <w:tc>
          <w:tcPr>
            <w:tcW w:w="2096" w:type="dxa"/>
            <w:gridSpan w:val="4"/>
          </w:tcPr>
          <w:p w14:paraId="6EC2BA39" w14:textId="77777777" w:rsidR="00F40D48" w:rsidRDefault="00F40D48" w:rsidP="00F40D48">
            <w:pPr>
              <w:jc w:val="both"/>
              <w:rPr>
                <w:moveTo w:id="7598" w:author="PS" w:date="2018-11-25T15:55:00Z"/>
              </w:rPr>
            </w:pPr>
          </w:p>
        </w:tc>
      </w:tr>
      <w:tr w:rsidR="00F40D48" w14:paraId="51A6B461" w14:textId="77777777" w:rsidTr="00F40D48">
        <w:tc>
          <w:tcPr>
            <w:tcW w:w="6060" w:type="dxa"/>
            <w:gridSpan w:val="5"/>
          </w:tcPr>
          <w:p w14:paraId="257B3F65" w14:textId="77777777" w:rsidR="00F40D48" w:rsidRDefault="00F40D48" w:rsidP="00F40D48">
            <w:pPr>
              <w:jc w:val="both"/>
              <w:rPr>
                <w:moveTo w:id="7599" w:author="PS" w:date="2018-11-25T15:55:00Z"/>
              </w:rPr>
            </w:pPr>
          </w:p>
        </w:tc>
        <w:tc>
          <w:tcPr>
            <w:tcW w:w="1703" w:type="dxa"/>
            <w:gridSpan w:val="2"/>
          </w:tcPr>
          <w:p w14:paraId="043BCF46" w14:textId="77777777" w:rsidR="00F40D48" w:rsidRDefault="00F40D48" w:rsidP="00F40D48">
            <w:pPr>
              <w:jc w:val="both"/>
              <w:rPr>
                <w:moveTo w:id="7600" w:author="PS" w:date="2018-11-25T15:55:00Z"/>
              </w:rPr>
            </w:pPr>
          </w:p>
        </w:tc>
        <w:tc>
          <w:tcPr>
            <w:tcW w:w="2096" w:type="dxa"/>
            <w:gridSpan w:val="4"/>
          </w:tcPr>
          <w:p w14:paraId="058B7225" w14:textId="77777777" w:rsidR="00F40D48" w:rsidRDefault="00F40D48" w:rsidP="00F40D48">
            <w:pPr>
              <w:jc w:val="both"/>
              <w:rPr>
                <w:moveTo w:id="7601" w:author="PS" w:date="2018-11-25T15:55:00Z"/>
              </w:rPr>
            </w:pPr>
          </w:p>
        </w:tc>
      </w:tr>
      <w:tr w:rsidR="00F40D48" w14:paraId="685B7B03" w14:textId="77777777" w:rsidTr="00F40D48">
        <w:tc>
          <w:tcPr>
            <w:tcW w:w="6060" w:type="dxa"/>
            <w:gridSpan w:val="5"/>
          </w:tcPr>
          <w:p w14:paraId="0362DD43" w14:textId="77777777" w:rsidR="00F40D48" w:rsidRDefault="00F40D48" w:rsidP="00F40D48">
            <w:pPr>
              <w:jc w:val="both"/>
              <w:rPr>
                <w:moveTo w:id="7602" w:author="PS" w:date="2018-11-25T15:55:00Z"/>
              </w:rPr>
            </w:pPr>
          </w:p>
        </w:tc>
        <w:tc>
          <w:tcPr>
            <w:tcW w:w="1703" w:type="dxa"/>
            <w:gridSpan w:val="2"/>
          </w:tcPr>
          <w:p w14:paraId="02CEF5A9" w14:textId="77777777" w:rsidR="00F40D48" w:rsidRDefault="00F40D48" w:rsidP="00F40D48">
            <w:pPr>
              <w:jc w:val="both"/>
              <w:rPr>
                <w:moveTo w:id="7603" w:author="PS" w:date="2018-11-25T15:55:00Z"/>
              </w:rPr>
            </w:pPr>
          </w:p>
        </w:tc>
        <w:tc>
          <w:tcPr>
            <w:tcW w:w="2096" w:type="dxa"/>
            <w:gridSpan w:val="4"/>
          </w:tcPr>
          <w:p w14:paraId="58B30F36" w14:textId="77777777" w:rsidR="00F40D48" w:rsidRDefault="00F40D48" w:rsidP="00F40D48">
            <w:pPr>
              <w:jc w:val="both"/>
              <w:rPr>
                <w:moveTo w:id="7604" w:author="PS" w:date="2018-11-25T15:55:00Z"/>
              </w:rPr>
            </w:pPr>
          </w:p>
        </w:tc>
      </w:tr>
      <w:tr w:rsidR="00F40D48" w14:paraId="191DCD89" w14:textId="77777777" w:rsidTr="00F40D48">
        <w:tc>
          <w:tcPr>
            <w:tcW w:w="6060" w:type="dxa"/>
            <w:gridSpan w:val="5"/>
          </w:tcPr>
          <w:p w14:paraId="188AFE41" w14:textId="77777777" w:rsidR="00F40D48" w:rsidRDefault="00F40D48" w:rsidP="00F40D48">
            <w:pPr>
              <w:jc w:val="both"/>
              <w:rPr>
                <w:moveTo w:id="7605" w:author="PS" w:date="2018-11-25T15:55:00Z"/>
              </w:rPr>
            </w:pPr>
          </w:p>
        </w:tc>
        <w:tc>
          <w:tcPr>
            <w:tcW w:w="1703" w:type="dxa"/>
            <w:gridSpan w:val="2"/>
          </w:tcPr>
          <w:p w14:paraId="2748C720" w14:textId="77777777" w:rsidR="00F40D48" w:rsidRDefault="00F40D48" w:rsidP="00F40D48">
            <w:pPr>
              <w:jc w:val="both"/>
              <w:rPr>
                <w:moveTo w:id="7606" w:author="PS" w:date="2018-11-25T15:55:00Z"/>
              </w:rPr>
            </w:pPr>
          </w:p>
        </w:tc>
        <w:tc>
          <w:tcPr>
            <w:tcW w:w="2096" w:type="dxa"/>
            <w:gridSpan w:val="4"/>
          </w:tcPr>
          <w:p w14:paraId="2E0BE35A" w14:textId="77777777" w:rsidR="00F40D48" w:rsidRDefault="00F40D48" w:rsidP="00F40D48">
            <w:pPr>
              <w:jc w:val="both"/>
              <w:rPr>
                <w:moveTo w:id="7607" w:author="PS" w:date="2018-11-25T15:55:00Z"/>
              </w:rPr>
            </w:pPr>
          </w:p>
        </w:tc>
      </w:tr>
      <w:tr w:rsidR="00F40D48" w14:paraId="15301271" w14:textId="77777777" w:rsidTr="00F40D48">
        <w:tc>
          <w:tcPr>
            <w:tcW w:w="9859" w:type="dxa"/>
            <w:gridSpan w:val="11"/>
            <w:shd w:val="clear" w:color="auto" w:fill="F7CAAC"/>
          </w:tcPr>
          <w:p w14:paraId="2762D271" w14:textId="77777777" w:rsidR="00F40D48" w:rsidRDefault="00F40D48" w:rsidP="00F40D48">
            <w:pPr>
              <w:jc w:val="both"/>
              <w:rPr>
                <w:moveTo w:id="7608" w:author="PS" w:date="2018-11-25T15:55:00Z"/>
              </w:rPr>
            </w:pPr>
            <w:moveTo w:id="7609" w:author="PS" w:date="2018-11-25T15:55:00Z">
              <w:r>
                <w:rPr>
                  <w:b/>
                </w:rPr>
                <w:t>Předměty příslušného studijního programu a způsob zapojení do jejich výuky, příp. další zapojení do uskutečňování studijního programu</w:t>
              </w:r>
            </w:moveTo>
          </w:p>
        </w:tc>
      </w:tr>
      <w:tr w:rsidR="00F40D48" w14:paraId="188B9A09" w14:textId="77777777" w:rsidTr="00F40D48">
        <w:trPr>
          <w:trHeight w:val="1118"/>
        </w:trPr>
        <w:tc>
          <w:tcPr>
            <w:tcW w:w="9859" w:type="dxa"/>
            <w:gridSpan w:val="11"/>
            <w:tcBorders>
              <w:top w:val="nil"/>
            </w:tcBorders>
          </w:tcPr>
          <w:p w14:paraId="70404746" w14:textId="77777777" w:rsidR="00F40D48" w:rsidRDefault="00F40D48" w:rsidP="00F40D48">
            <w:pPr>
              <w:jc w:val="both"/>
              <w:rPr>
                <w:moveTo w:id="7610" w:author="PS" w:date="2018-11-25T15:55:00Z"/>
              </w:rPr>
            </w:pPr>
            <w:moveTo w:id="7611" w:author="PS" w:date="2018-11-25T15:55:00Z">
              <w:r>
                <w:t>Fyzická geografie II. - garant, přednášející, cvičící</w:t>
              </w:r>
            </w:moveTo>
          </w:p>
          <w:p w14:paraId="6CFB3A8B" w14:textId="77777777" w:rsidR="00F40D48" w:rsidRDefault="00F40D48" w:rsidP="00F40D48">
            <w:pPr>
              <w:jc w:val="both"/>
              <w:rPr>
                <w:moveTo w:id="7612" w:author="PS" w:date="2018-11-25T15:55:00Z"/>
              </w:rPr>
            </w:pPr>
            <w:moveTo w:id="7613" w:author="PS" w:date="2018-11-25T15:55:00Z">
              <w:r>
                <w:t>Ochrana životního prostředí - garant, přednášející, cvičící</w:t>
              </w:r>
            </w:moveTo>
          </w:p>
          <w:p w14:paraId="7D01D8E8" w14:textId="77777777" w:rsidR="00F40D48" w:rsidRDefault="00F40D48" w:rsidP="00F40D48">
            <w:pPr>
              <w:jc w:val="both"/>
              <w:rPr>
                <w:moveTo w:id="7614" w:author="PS" w:date="2018-11-25T15:55:00Z"/>
              </w:rPr>
            </w:pPr>
            <w:moveTo w:id="7615" w:author="PS" w:date="2018-11-25T15:55:00Z">
              <w:r>
                <w:t>Environment and population - garant, přednášející, cvičící</w:t>
              </w:r>
            </w:moveTo>
          </w:p>
          <w:p w14:paraId="4AEB4A92" w14:textId="77777777" w:rsidR="00F40D48" w:rsidRDefault="00F40D48" w:rsidP="00F40D48">
            <w:pPr>
              <w:jc w:val="both"/>
              <w:rPr>
                <w:moveTo w:id="7616" w:author="PS" w:date="2018-11-25T15:55:00Z"/>
              </w:rPr>
            </w:pPr>
            <w:moveTo w:id="7617" w:author="PS" w:date="2018-11-25T15:55:00Z">
              <w:r>
                <w:t>Terénní environmentální praxe – vede praxi</w:t>
              </w:r>
            </w:moveTo>
          </w:p>
          <w:p w14:paraId="3F989A7B" w14:textId="77777777" w:rsidR="00F40D48" w:rsidRDefault="00F40D48" w:rsidP="00F40D48">
            <w:pPr>
              <w:jc w:val="both"/>
              <w:rPr>
                <w:moveTo w:id="7618" w:author="PS" w:date="2018-11-25T15:55:00Z"/>
              </w:rPr>
            </w:pPr>
            <w:moveTo w:id="7619" w:author="PS" w:date="2018-11-25T15:55:00Z">
              <w:r>
                <w:t>Fórum odborníků z praxe - garant</w:t>
              </w:r>
            </w:moveTo>
          </w:p>
          <w:p w14:paraId="5C6B398C" w14:textId="77777777" w:rsidR="00F40D48" w:rsidRDefault="00F40D48" w:rsidP="00F40D48">
            <w:pPr>
              <w:jc w:val="both"/>
              <w:rPr>
                <w:moveTo w:id="7620" w:author="PS" w:date="2018-11-25T15:55:00Z"/>
              </w:rPr>
            </w:pPr>
            <w:moveTo w:id="7621" w:author="PS" w:date="2018-11-25T15:55:00Z">
              <w:r>
                <w:t xml:space="preserve">Komunikace s veřejností v ochraně přírody – přednášející, cvičící (50 </w:t>
              </w:r>
              <w:r>
                <w:rPr>
                  <w:lang w:val="en-GB"/>
                </w:rPr>
                <w:t>%</w:t>
              </w:r>
              <w:r>
                <w:t>)</w:t>
              </w:r>
            </w:moveTo>
          </w:p>
        </w:tc>
      </w:tr>
      <w:tr w:rsidR="00F40D48" w14:paraId="438FFD95" w14:textId="77777777" w:rsidTr="00F40D48">
        <w:tc>
          <w:tcPr>
            <w:tcW w:w="9859" w:type="dxa"/>
            <w:gridSpan w:val="11"/>
            <w:shd w:val="clear" w:color="auto" w:fill="F7CAAC"/>
          </w:tcPr>
          <w:p w14:paraId="3EA10D82" w14:textId="77777777" w:rsidR="00F40D48" w:rsidRDefault="00F40D48" w:rsidP="00F40D48">
            <w:pPr>
              <w:jc w:val="both"/>
              <w:rPr>
                <w:moveTo w:id="7622" w:author="PS" w:date="2018-11-25T15:55:00Z"/>
              </w:rPr>
            </w:pPr>
            <w:moveTo w:id="7623" w:author="PS" w:date="2018-11-25T15:55:00Z">
              <w:r>
                <w:rPr>
                  <w:b/>
                </w:rPr>
                <w:t xml:space="preserve">Údaje o vzdělání na VŠ </w:t>
              </w:r>
            </w:moveTo>
          </w:p>
        </w:tc>
      </w:tr>
      <w:tr w:rsidR="00F40D48" w14:paraId="6EFF8C65" w14:textId="77777777" w:rsidTr="00F40D48">
        <w:trPr>
          <w:trHeight w:val="1055"/>
        </w:trPr>
        <w:tc>
          <w:tcPr>
            <w:tcW w:w="9859" w:type="dxa"/>
            <w:gridSpan w:val="11"/>
          </w:tcPr>
          <w:p w14:paraId="0600104E" w14:textId="77777777" w:rsidR="00F40D48" w:rsidRDefault="00F40D48" w:rsidP="00F40D48">
            <w:pPr>
              <w:jc w:val="both"/>
              <w:rPr>
                <w:moveTo w:id="7624" w:author="PS" w:date="2018-11-25T15:55:00Z"/>
              </w:rPr>
            </w:pPr>
            <w:moveTo w:id="7625" w:author="PS" w:date="2018-11-25T15:55:00Z">
              <w:r w:rsidRPr="00516D4A">
                <w:t>2012</w:t>
              </w:r>
              <w:r>
                <w:t xml:space="preserve"> – </w:t>
              </w:r>
              <w:r w:rsidRPr="00516D4A">
                <w:t>2016</w:t>
              </w:r>
              <w:r>
                <w:t xml:space="preserve"> </w:t>
              </w:r>
              <w:r w:rsidRPr="00516D4A">
                <w:t xml:space="preserve">Česká zemědělská univerzita, </w:t>
              </w:r>
              <w:r>
                <w:t>Fakulta životního prostředí, Ph.D.</w:t>
              </w:r>
            </w:moveTo>
          </w:p>
          <w:p w14:paraId="4B7E2546" w14:textId="77777777" w:rsidR="00F40D48" w:rsidRDefault="00F40D48" w:rsidP="00F40D48">
            <w:pPr>
              <w:jc w:val="both"/>
              <w:rPr>
                <w:moveTo w:id="7626" w:author="PS" w:date="2018-11-25T15:55:00Z"/>
              </w:rPr>
            </w:pPr>
            <w:moveTo w:id="7627" w:author="PS" w:date="2018-11-25T15:55:00Z">
              <w:r>
                <w:t>2010 – 2012 Univerzita Karlova, Fyzická geografie a geoekologie, Mgr.</w:t>
              </w:r>
            </w:moveTo>
          </w:p>
          <w:p w14:paraId="4168DD53" w14:textId="77777777" w:rsidR="00F40D48" w:rsidRDefault="00F40D48" w:rsidP="00F40D48">
            <w:pPr>
              <w:jc w:val="both"/>
              <w:rPr>
                <w:moveTo w:id="7628" w:author="PS" w:date="2018-11-25T15:55:00Z"/>
                <w:b/>
              </w:rPr>
            </w:pPr>
            <w:moveTo w:id="7629" w:author="PS" w:date="2018-11-25T15:55:00Z">
              <w:r>
                <w:t>2006 – 2010 Univerzita Karlova, Geografie a kartografie, Bc.</w:t>
              </w:r>
            </w:moveTo>
          </w:p>
        </w:tc>
      </w:tr>
      <w:tr w:rsidR="00F40D48" w14:paraId="65521613" w14:textId="77777777" w:rsidTr="00F40D48">
        <w:tc>
          <w:tcPr>
            <w:tcW w:w="9859" w:type="dxa"/>
            <w:gridSpan w:val="11"/>
            <w:shd w:val="clear" w:color="auto" w:fill="F7CAAC"/>
          </w:tcPr>
          <w:p w14:paraId="5CB9F753" w14:textId="77777777" w:rsidR="00F40D48" w:rsidRDefault="00F40D48" w:rsidP="00F40D48">
            <w:pPr>
              <w:jc w:val="both"/>
              <w:rPr>
                <w:moveTo w:id="7630" w:author="PS" w:date="2018-11-25T15:55:00Z"/>
                <w:b/>
              </w:rPr>
            </w:pPr>
            <w:moveTo w:id="7631" w:author="PS" w:date="2018-11-25T15:55:00Z">
              <w:r>
                <w:rPr>
                  <w:b/>
                </w:rPr>
                <w:t>Údaje o odborném působení od absolvování VŠ</w:t>
              </w:r>
            </w:moveTo>
          </w:p>
        </w:tc>
      </w:tr>
      <w:tr w:rsidR="00F40D48" w14:paraId="59FF32CA" w14:textId="77777777" w:rsidTr="00F40D48">
        <w:trPr>
          <w:trHeight w:val="1090"/>
        </w:trPr>
        <w:tc>
          <w:tcPr>
            <w:tcW w:w="9859" w:type="dxa"/>
            <w:gridSpan w:val="11"/>
          </w:tcPr>
          <w:p w14:paraId="1925B876" w14:textId="77777777" w:rsidR="00F40D48" w:rsidRDefault="00F40D48" w:rsidP="00F40D48">
            <w:pPr>
              <w:jc w:val="both"/>
              <w:rPr>
                <w:moveTo w:id="7632" w:author="PS" w:date="2018-11-25T15:55:00Z"/>
              </w:rPr>
            </w:pPr>
            <w:moveTo w:id="7633" w:author="PS" w:date="2018-11-25T15:55:00Z">
              <w:r>
                <w:t>2018 – dosud: vědecký pracovník FLKŘ, UTB ve Zlíně</w:t>
              </w:r>
            </w:moveTo>
          </w:p>
          <w:p w14:paraId="57224D60" w14:textId="77777777" w:rsidR="00F40D48" w:rsidRDefault="00F40D48" w:rsidP="00F40D48">
            <w:pPr>
              <w:jc w:val="both"/>
              <w:rPr>
                <w:moveTo w:id="7634" w:author="PS" w:date="2018-11-25T15:55:00Z"/>
              </w:rPr>
            </w:pPr>
            <w:moveTo w:id="7635" w:author="PS" w:date="2018-11-25T15:55:00Z">
              <w:r>
                <w:t>2017 – dosud: koordinátor marketingu a médií EAZA International Conservation Campaign (Zoo Liberec)</w:t>
              </w:r>
            </w:moveTo>
          </w:p>
        </w:tc>
      </w:tr>
      <w:tr w:rsidR="00F40D48" w14:paraId="43ACB2D2" w14:textId="77777777" w:rsidTr="00F40D48">
        <w:trPr>
          <w:trHeight w:val="250"/>
        </w:trPr>
        <w:tc>
          <w:tcPr>
            <w:tcW w:w="9859" w:type="dxa"/>
            <w:gridSpan w:val="11"/>
            <w:shd w:val="clear" w:color="auto" w:fill="F7CAAC"/>
          </w:tcPr>
          <w:p w14:paraId="2E4C6433" w14:textId="77777777" w:rsidR="00F40D48" w:rsidRDefault="00F40D48" w:rsidP="00F40D48">
            <w:pPr>
              <w:jc w:val="both"/>
              <w:rPr>
                <w:moveTo w:id="7636" w:author="PS" w:date="2018-11-25T15:55:00Z"/>
              </w:rPr>
            </w:pPr>
            <w:moveTo w:id="7637" w:author="PS" w:date="2018-11-25T15:55:00Z">
              <w:r>
                <w:rPr>
                  <w:b/>
                </w:rPr>
                <w:t>Zkušenosti s vedením kvalifikačních a rigorózních prací</w:t>
              </w:r>
            </w:moveTo>
          </w:p>
        </w:tc>
      </w:tr>
      <w:tr w:rsidR="00F40D48" w14:paraId="002AFAB7" w14:textId="77777777" w:rsidTr="00F40D48">
        <w:trPr>
          <w:trHeight w:val="1105"/>
        </w:trPr>
        <w:tc>
          <w:tcPr>
            <w:tcW w:w="9859" w:type="dxa"/>
            <w:gridSpan w:val="11"/>
          </w:tcPr>
          <w:p w14:paraId="53550844" w14:textId="77777777" w:rsidR="00F40D48" w:rsidRDefault="00F40D48" w:rsidP="00F40D48">
            <w:pPr>
              <w:jc w:val="both"/>
              <w:rPr>
                <w:moveTo w:id="7638" w:author="PS" w:date="2018-11-25T15:55:00Z"/>
              </w:rPr>
            </w:pPr>
          </w:p>
        </w:tc>
      </w:tr>
      <w:tr w:rsidR="00F40D48" w14:paraId="2F469A50" w14:textId="77777777" w:rsidTr="00F40D48">
        <w:trPr>
          <w:cantSplit/>
        </w:trPr>
        <w:tc>
          <w:tcPr>
            <w:tcW w:w="3347" w:type="dxa"/>
            <w:gridSpan w:val="2"/>
            <w:tcBorders>
              <w:top w:val="single" w:sz="12" w:space="0" w:color="auto"/>
            </w:tcBorders>
            <w:shd w:val="clear" w:color="auto" w:fill="F7CAAC"/>
          </w:tcPr>
          <w:p w14:paraId="0BE0E213" w14:textId="77777777" w:rsidR="00F40D48" w:rsidRDefault="00F40D48" w:rsidP="00F40D48">
            <w:pPr>
              <w:jc w:val="both"/>
              <w:rPr>
                <w:moveTo w:id="7639" w:author="PS" w:date="2018-11-25T15:55:00Z"/>
              </w:rPr>
            </w:pPr>
            <w:moveTo w:id="7640" w:author="PS" w:date="2018-11-25T15:55:00Z">
              <w:r>
                <w:rPr>
                  <w:b/>
                </w:rPr>
                <w:t xml:space="preserve">Obor habilitačního řízení </w:t>
              </w:r>
            </w:moveTo>
          </w:p>
        </w:tc>
        <w:tc>
          <w:tcPr>
            <w:tcW w:w="2245" w:type="dxa"/>
            <w:gridSpan w:val="2"/>
            <w:tcBorders>
              <w:top w:val="single" w:sz="12" w:space="0" w:color="auto"/>
            </w:tcBorders>
            <w:shd w:val="clear" w:color="auto" w:fill="F7CAAC"/>
          </w:tcPr>
          <w:p w14:paraId="4D4DB118" w14:textId="77777777" w:rsidR="00F40D48" w:rsidRDefault="00F40D48" w:rsidP="00F40D48">
            <w:pPr>
              <w:jc w:val="both"/>
              <w:rPr>
                <w:moveTo w:id="7641" w:author="PS" w:date="2018-11-25T15:55:00Z"/>
              </w:rPr>
            </w:pPr>
            <w:moveTo w:id="7642" w:author="PS" w:date="2018-11-25T15:55:00Z">
              <w:r>
                <w:rPr>
                  <w:b/>
                </w:rPr>
                <w:t>Rok udělení hodnosti</w:t>
              </w:r>
            </w:moveTo>
          </w:p>
        </w:tc>
        <w:tc>
          <w:tcPr>
            <w:tcW w:w="2248" w:type="dxa"/>
            <w:gridSpan w:val="4"/>
            <w:tcBorders>
              <w:top w:val="single" w:sz="12" w:space="0" w:color="auto"/>
              <w:right w:val="single" w:sz="12" w:space="0" w:color="auto"/>
            </w:tcBorders>
            <w:shd w:val="clear" w:color="auto" w:fill="F7CAAC"/>
          </w:tcPr>
          <w:p w14:paraId="388FC4CB" w14:textId="77777777" w:rsidR="00F40D48" w:rsidRDefault="00F40D48" w:rsidP="00F40D48">
            <w:pPr>
              <w:jc w:val="both"/>
              <w:rPr>
                <w:moveTo w:id="7643" w:author="PS" w:date="2018-11-25T15:55:00Z"/>
              </w:rPr>
            </w:pPr>
            <w:moveTo w:id="7644" w:author="PS" w:date="2018-11-25T15:55:00Z">
              <w:r>
                <w:rPr>
                  <w:b/>
                </w:rPr>
                <w:t>Řízení konáno na VŠ</w:t>
              </w:r>
            </w:moveTo>
          </w:p>
        </w:tc>
        <w:tc>
          <w:tcPr>
            <w:tcW w:w="2019" w:type="dxa"/>
            <w:gridSpan w:val="3"/>
            <w:tcBorders>
              <w:top w:val="single" w:sz="12" w:space="0" w:color="auto"/>
              <w:left w:val="single" w:sz="12" w:space="0" w:color="auto"/>
            </w:tcBorders>
            <w:shd w:val="clear" w:color="auto" w:fill="F7CAAC"/>
          </w:tcPr>
          <w:p w14:paraId="7E7D7D8E" w14:textId="77777777" w:rsidR="00F40D48" w:rsidRDefault="00F40D48" w:rsidP="00F40D48">
            <w:pPr>
              <w:jc w:val="both"/>
              <w:rPr>
                <w:moveTo w:id="7645" w:author="PS" w:date="2018-11-25T15:55:00Z"/>
                <w:b/>
              </w:rPr>
            </w:pPr>
            <w:moveTo w:id="7646" w:author="PS" w:date="2018-11-25T15:55:00Z">
              <w:r>
                <w:rPr>
                  <w:b/>
                </w:rPr>
                <w:t>Ohlasy publikací</w:t>
              </w:r>
            </w:moveTo>
          </w:p>
        </w:tc>
      </w:tr>
      <w:tr w:rsidR="00F40D48" w14:paraId="4F011F33" w14:textId="77777777" w:rsidTr="00F40D48">
        <w:trPr>
          <w:cantSplit/>
        </w:trPr>
        <w:tc>
          <w:tcPr>
            <w:tcW w:w="3347" w:type="dxa"/>
            <w:gridSpan w:val="2"/>
          </w:tcPr>
          <w:p w14:paraId="429AADED" w14:textId="77777777" w:rsidR="00F40D48" w:rsidRDefault="00F40D48" w:rsidP="00F40D48">
            <w:pPr>
              <w:jc w:val="both"/>
              <w:rPr>
                <w:moveTo w:id="7647" w:author="PS" w:date="2018-11-25T15:55:00Z"/>
              </w:rPr>
            </w:pPr>
          </w:p>
        </w:tc>
        <w:tc>
          <w:tcPr>
            <w:tcW w:w="2245" w:type="dxa"/>
            <w:gridSpan w:val="2"/>
          </w:tcPr>
          <w:p w14:paraId="430F4626" w14:textId="77777777" w:rsidR="00F40D48" w:rsidRDefault="00F40D48" w:rsidP="00F40D48">
            <w:pPr>
              <w:jc w:val="both"/>
              <w:rPr>
                <w:moveTo w:id="7648" w:author="PS" w:date="2018-11-25T15:55:00Z"/>
              </w:rPr>
            </w:pPr>
          </w:p>
        </w:tc>
        <w:tc>
          <w:tcPr>
            <w:tcW w:w="2248" w:type="dxa"/>
            <w:gridSpan w:val="4"/>
            <w:tcBorders>
              <w:right w:val="single" w:sz="12" w:space="0" w:color="auto"/>
            </w:tcBorders>
          </w:tcPr>
          <w:p w14:paraId="3C02EC9B" w14:textId="77777777" w:rsidR="00F40D48" w:rsidRDefault="00F40D48" w:rsidP="00F40D48">
            <w:pPr>
              <w:jc w:val="both"/>
              <w:rPr>
                <w:moveTo w:id="7649" w:author="PS" w:date="2018-11-25T15:55:00Z"/>
              </w:rPr>
            </w:pPr>
          </w:p>
        </w:tc>
        <w:tc>
          <w:tcPr>
            <w:tcW w:w="632" w:type="dxa"/>
            <w:tcBorders>
              <w:left w:val="single" w:sz="12" w:space="0" w:color="auto"/>
            </w:tcBorders>
            <w:shd w:val="clear" w:color="auto" w:fill="F7CAAC"/>
          </w:tcPr>
          <w:p w14:paraId="573BD71D" w14:textId="77777777" w:rsidR="00F40D48" w:rsidRDefault="00F40D48" w:rsidP="00F40D48">
            <w:pPr>
              <w:jc w:val="both"/>
              <w:rPr>
                <w:moveTo w:id="7650" w:author="PS" w:date="2018-11-25T15:55:00Z"/>
              </w:rPr>
            </w:pPr>
            <w:moveTo w:id="7651" w:author="PS" w:date="2018-11-25T15:55:00Z">
              <w:r>
                <w:rPr>
                  <w:b/>
                </w:rPr>
                <w:t>WOS</w:t>
              </w:r>
            </w:moveTo>
          </w:p>
        </w:tc>
        <w:tc>
          <w:tcPr>
            <w:tcW w:w="693" w:type="dxa"/>
            <w:shd w:val="clear" w:color="auto" w:fill="F7CAAC"/>
          </w:tcPr>
          <w:p w14:paraId="2DB86773" w14:textId="77777777" w:rsidR="00F40D48" w:rsidRDefault="00F40D48" w:rsidP="00F40D48">
            <w:pPr>
              <w:jc w:val="both"/>
              <w:rPr>
                <w:moveTo w:id="7652" w:author="PS" w:date="2018-11-25T15:55:00Z"/>
                <w:sz w:val="18"/>
              </w:rPr>
            </w:pPr>
            <w:moveTo w:id="7653" w:author="PS" w:date="2018-11-25T15:55:00Z">
              <w:r>
                <w:rPr>
                  <w:b/>
                  <w:sz w:val="18"/>
                </w:rPr>
                <w:t>Scopus</w:t>
              </w:r>
            </w:moveTo>
          </w:p>
        </w:tc>
        <w:tc>
          <w:tcPr>
            <w:tcW w:w="694" w:type="dxa"/>
            <w:shd w:val="clear" w:color="auto" w:fill="F7CAAC"/>
          </w:tcPr>
          <w:p w14:paraId="1665808B" w14:textId="77777777" w:rsidR="00F40D48" w:rsidRDefault="00F40D48" w:rsidP="00F40D48">
            <w:pPr>
              <w:jc w:val="both"/>
              <w:rPr>
                <w:moveTo w:id="7654" w:author="PS" w:date="2018-11-25T15:55:00Z"/>
              </w:rPr>
            </w:pPr>
            <w:moveTo w:id="7655" w:author="PS" w:date="2018-11-25T15:55:00Z">
              <w:r>
                <w:rPr>
                  <w:b/>
                  <w:sz w:val="18"/>
                </w:rPr>
                <w:t>ostatní</w:t>
              </w:r>
            </w:moveTo>
          </w:p>
        </w:tc>
      </w:tr>
      <w:tr w:rsidR="00F40D48" w14:paraId="612AA375" w14:textId="77777777" w:rsidTr="00F40D48">
        <w:trPr>
          <w:cantSplit/>
          <w:trHeight w:val="70"/>
        </w:trPr>
        <w:tc>
          <w:tcPr>
            <w:tcW w:w="3347" w:type="dxa"/>
            <w:gridSpan w:val="2"/>
            <w:shd w:val="clear" w:color="auto" w:fill="F7CAAC"/>
          </w:tcPr>
          <w:p w14:paraId="7916C509" w14:textId="77777777" w:rsidR="00F40D48" w:rsidRDefault="00F40D48" w:rsidP="00F40D48">
            <w:pPr>
              <w:jc w:val="both"/>
              <w:rPr>
                <w:moveTo w:id="7656" w:author="PS" w:date="2018-11-25T15:55:00Z"/>
              </w:rPr>
            </w:pPr>
            <w:moveTo w:id="7657" w:author="PS" w:date="2018-11-25T15:55:00Z">
              <w:r>
                <w:rPr>
                  <w:b/>
                </w:rPr>
                <w:t>Obor jmenovacího řízení</w:t>
              </w:r>
            </w:moveTo>
          </w:p>
        </w:tc>
        <w:tc>
          <w:tcPr>
            <w:tcW w:w="2245" w:type="dxa"/>
            <w:gridSpan w:val="2"/>
            <w:shd w:val="clear" w:color="auto" w:fill="F7CAAC"/>
          </w:tcPr>
          <w:p w14:paraId="7991DE7B" w14:textId="77777777" w:rsidR="00F40D48" w:rsidRDefault="00F40D48" w:rsidP="00F40D48">
            <w:pPr>
              <w:jc w:val="both"/>
              <w:rPr>
                <w:moveTo w:id="7658" w:author="PS" w:date="2018-11-25T15:55:00Z"/>
              </w:rPr>
            </w:pPr>
            <w:moveTo w:id="7659" w:author="PS" w:date="2018-11-25T15:55:00Z">
              <w:r>
                <w:rPr>
                  <w:b/>
                </w:rPr>
                <w:t>Rok udělení hodnosti</w:t>
              </w:r>
            </w:moveTo>
          </w:p>
        </w:tc>
        <w:tc>
          <w:tcPr>
            <w:tcW w:w="2248" w:type="dxa"/>
            <w:gridSpan w:val="4"/>
            <w:tcBorders>
              <w:right w:val="single" w:sz="12" w:space="0" w:color="auto"/>
            </w:tcBorders>
            <w:shd w:val="clear" w:color="auto" w:fill="F7CAAC"/>
          </w:tcPr>
          <w:p w14:paraId="6C110A65" w14:textId="77777777" w:rsidR="00F40D48" w:rsidRDefault="00F40D48" w:rsidP="00F40D48">
            <w:pPr>
              <w:jc w:val="both"/>
              <w:rPr>
                <w:moveTo w:id="7660" w:author="PS" w:date="2018-11-25T15:55:00Z"/>
              </w:rPr>
            </w:pPr>
            <w:moveTo w:id="7661" w:author="PS" w:date="2018-11-25T15:55:00Z">
              <w:r>
                <w:rPr>
                  <w:b/>
                </w:rPr>
                <w:t>Řízení konáno na VŠ</w:t>
              </w:r>
            </w:moveTo>
          </w:p>
        </w:tc>
        <w:tc>
          <w:tcPr>
            <w:tcW w:w="632" w:type="dxa"/>
            <w:vMerge w:val="restart"/>
            <w:tcBorders>
              <w:left w:val="single" w:sz="12" w:space="0" w:color="auto"/>
            </w:tcBorders>
          </w:tcPr>
          <w:p w14:paraId="64C8AC51" w14:textId="77777777" w:rsidR="00F40D48" w:rsidRDefault="00F40D48" w:rsidP="00F40D48">
            <w:pPr>
              <w:jc w:val="both"/>
              <w:rPr>
                <w:moveTo w:id="7662" w:author="PS" w:date="2018-11-25T15:55:00Z"/>
                <w:b/>
              </w:rPr>
            </w:pPr>
          </w:p>
        </w:tc>
        <w:tc>
          <w:tcPr>
            <w:tcW w:w="693" w:type="dxa"/>
            <w:vMerge w:val="restart"/>
          </w:tcPr>
          <w:p w14:paraId="0187815C" w14:textId="77777777" w:rsidR="00F40D48" w:rsidRDefault="00F40D48" w:rsidP="00F40D48">
            <w:pPr>
              <w:jc w:val="both"/>
              <w:rPr>
                <w:moveTo w:id="7663" w:author="PS" w:date="2018-11-25T15:55:00Z"/>
                <w:b/>
              </w:rPr>
            </w:pPr>
          </w:p>
        </w:tc>
        <w:tc>
          <w:tcPr>
            <w:tcW w:w="694" w:type="dxa"/>
            <w:vMerge w:val="restart"/>
          </w:tcPr>
          <w:p w14:paraId="467A6968" w14:textId="77777777" w:rsidR="00F40D48" w:rsidRDefault="00F40D48" w:rsidP="00F40D48">
            <w:pPr>
              <w:jc w:val="both"/>
              <w:rPr>
                <w:moveTo w:id="7664" w:author="PS" w:date="2018-11-25T15:55:00Z"/>
                <w:b/>
              </w:rPr>
            </w:pPr>
          </w:p>
        </w:tc>
      </w:tr>
      <w:tr w:rsidR="00F40D48" w14:paraId="5A54E5CD" w14:textId="77777777" w:rsidTr="00F40D48">
        <w:trPr>
          <w:trHeight w:val="205"/>
        </w:trPr>
        <w:tc>
          <w:tcPr>
            <w:tcW w:w="3347" w:type="dxa"/>
            <w:gridSpan w:val="2"/>
          </w:tcPr>
          <w:p w14:paraId="3BCD9B4B" w14:textId="77777777" w:rsidR="00F40D48" w:rsidRDefault="00F40D48" w:rsidP="00F40D48">
            <w:pPr>
              <w:jc w:val="both"/>
              <w:rPr>
                <w:moveTo w:id="7665" w:author="PS" w:date="2018-11-25T15:55:00Z"/>
              </w:rPr>
            </w:pPr>
          </w:p>
        </w:tc>
        <w:tc>
          <w:tcPr>
            <w:tcW w:w="2245" w:type="dxa"/>
            <w:gridSpan w:val="2"/>
          </w:tcPr>
          <w:p w14:paraId="59CB5347" w14:textId="77777777" w:rsidR="00F40D48" w:rsidRDefault="00F40D48" w:rsidP="00F40D48">
            <w:pPr>
              <w:jc w:val="both"/>
              <w:rPr>
                <w:moveTo w:id="7666" w:author="PS" w:date="2018-11-25T15:55:00Z"/>
              </w:rPr>
            </w:pPr>
          </w:p>
        </w:tc>
        <w:tc>
          <w:tcPr>
            <w:tcW w:w="2248" w:type="dxa"/>
            <w:gridSpan w:val="4"/>
            <w:tcBorders>
              <w:right w:val="single" w:sz="12" w:space="0" w:color="auto"/>
            </w:tcBorders>
          </w:tcPr>
          <w:p w14:paraId="6846AC1F" w14:textId="77777777" w:rsidR="00F40D48" w:rsidRDefault="00F40D48" w:rsidP="00F40D48">
            <w:pPr>
              <w:jc w:val="both"/>
              <w:rPr>
                <w:moveTo w:id="7667" w:author="PS" w:date="2018-11-25T15:55:00Z"/>
              </w:rPr>
            </w:pPr>
          </w:p>
        </w:tc>
        <w:tc>
          <w:tcPr>
            <w:tcW w:w="632" w:type="dxa"/>
            <w:vMerge/>
            <w:tcBorders>
              <w:left w:val="single" w:sz="12" w:space="0" w:color="auto"/>
            </w:tcBorders>
            <w:vAlign w:val="center"/>
          </w:tcPr>
          <w:p w14:paraId="7A461F96" w14:textId="77777777" w:rsidR="00F40D48" w:rsidRDefault="00F40D48" w:rsidP="00F40D48">
            <w:pPr>
              <w:rPr>
                <w:moveTo w:id="7668" w:author="PS" w:date="2018-11-25T15:55:00Z"/>
                <w:b/>
              </w:rPr>
            </w:pPr>
          </w:p>
        </w:tc>
        <w:tc>
          <w:tcPr>
            <w:tcW w:w="693" w:type="dxa"/>
            <w:vMerge/>
            <w:vAlign w:val="center"/>
          </w:tcPr>
          <w:p w14:paraId="6F36C722" w14:textId="77777777" w:rsidR="00F40D48" w:rsidRDefault="00F40D48" w:rsidP="00F40D48">
            <w:pPr>
              <w:rPr>
                <w:moveTo w:id="7669" w:author="PS" w:date="2018-11-25T15:55:00Z"/>
                <w:b/>
              </w:rPr>
            </w:pPr>
          </w:p>
        </w:tc>
        <w:tc>
          <w:tcPr>
            <w:tcW w:w="694" w:type="dxa"/>
            <w:vMerge/>
            <w:vAlign w:val="center"/>
          </w:tcPr>
          <w:p w14:paraId="2382571E" w14:textId="77777777" w:rsidR="00F40D48" w:rsidRDefault="00F40D48" w:rsidP="00F40D48">
            <w:pPr>
              <w:rPr>
                <w:moveTo w:id="7670" w:author="PS" w:date="2018-11-25T15:55:00Z"/>
                <w:b/>
              </w:rPr>
            </w:pPr>
          </w:p>
        </w:tc>
      </w:tr>
      <w:tr w:rsidR="00F40D48" w14:paraId="6654859A" w14:textId="77777777" w:rsidTr="00F40D48">
        <w:tc>
          <w:tcPr>
            <w:tcW w:w="9859" w:type="dxa"/>
            <w:gridSpan w:val="11"/>
            <w:shd w:val="clear" w:color="auto" w:fill="F7CAAC"/>
          </w:tcPr>
          <w:p w14:paraId="0600C364" w14:textId="77777777" w:rsidR="00F40D48" w:rsidRDefault="00F40D48" w:rsidP="00F40D48">
            <w:pPr>
              <w:jc w:val="both"/>
              <w:rPr>
                <w:moveTo w:id="7671" w:author="PS" w:date="2018-11-25T15:55:00Z"/>
                <w:b/>
              </w:rPr>
            </w:pPr>
            <w:moveTo w:id="7672" w:author="PS" w:date="2018-11-25T15:55:00Z">
              <w:r>
                <w:rPr>
                  <w:b/>
                </w:rPr>
                <w:t xml:space="preserve">Přehled o nejvýznamnější publikační a další tvůrčí činnosti nebo další profesní činnosti u odborníků z praxe vztahující se k zabezpečovaným předmětům </w:t>
              </w:r>
            </w:moveTo>
          </w:p>
        </w:tc>
      </w:tr>
      <w:tr w:rsidR="00F40D48" w14:paraId="57586FC3" w14:textId="77777777" w:rsidTr="00F40D48">
        <w:trPr>
          <w:trHeight w:val="2347"/>
        </w:trPr>
        <w:tc>
          <w:tcPr>
            <w:tcW w:w="9859" w:type="dxa"/>
            <w:gridSpan w:val="11"/>
          </w:tcPr>
          <w:p w14:paraId="53966093" w14:textId="77777777" w:rsidR="00F40D48" w:rsidRPr="008C58F7" w:rsidRDefault="00F40D48">
            <w:pPr>
              <w:ind w:left="38"/>
              <w:jc w:val="both"/>
              <w:rPr>
                <w:moveTo w:id="7673" w:author="PS" w:date="2018-11-25T15:55:00Z"/>
              </w:rPr>
              <w:pPrChange w:id="7674" w:author="PS" w:date="2018-11-25T15:57:00Z">
                <w:pPr>
                  <w:ind w:left="322" w:hanging="284"/>
                  <w:jc w:val="both"/>
                </w:pPr>
              </w:pPrChange>
            </w:pPr>
            <w:moveTo w:id="7675" w:author="PS" w:date="2018-11-25T15:55:00Z">
              <w:r w:rsidRPr="001A765A">
                <w:rPr>
                  <w:caps/>
                </w:rPr>
                <w:t>Musilová</w:t>
              </w:r>
              <w:r>
                <w:rPr>
                  <w:caps/>
                </w:rPr>
                <w:t>,</w:t>
              </w:r>
              <w:r w:rsidRPr="001A765A">
                <w:rPr>
                  <w:caps/>
                </w:rPr>
                <w:t xml:space="preserve"> Z</w:t>
              </w:r>
              <w:r>
                <w:rPr>
                  <w:caps/>
                </w:rPr>
                <w:t>.</w:t>
              </w:r>
              <w:r w:rsidRPr="001A765A">
                <w:rPr>
                  <w:caps/>
                </w:rPr>
                <w:t>, Musil</w:t>
              </w:r>
              <w:r>
                <w:rPr>
                  <w:caps/>
                </w:rPr>
                <w:t>,</w:t>
              </w:r>
              <w:r w:rsidRPr="001A765A">
                <w:rPr>
                  <w:caps/>
                </w:rPr>
                <w:t xml:space="preserve"> P</w:t>
              </w:r>
              <w:r>
                <w:rPr>
                  <w:caps/>
                </w:rPr>
                <w:t>.</w:t>
              </w:r>
              <w:r w:rsidRPr="001A765A">
                <w:rPr>
                  <w:caps/>
                </w:rPr>
                <w:t>, Zouhar</w:t>
              </w:r>
              <w:r>
                <w:rPr>
                  <w:caps/>
                </w:rPr>
                <w:t>,</w:t>
              </w:r>
              <w:r w:rsidRPr="001A765A">
                <w:rPr>
                  <w:caps/>
                </w:rPr>
                <w:t xml:space="preserve"> J</w:t>
              </w:r>
              <w:r>
                <w:rPr>
                  <w:caps/>
                </w:rPr>
                <w:t>.</w:t>
              </w:r>
              <w:r w:rsidRPr="001A765A">
                <w:rPr>
                  <w:caps/>
                </w:rPr>
                <w:t xml:space="preserve">, </w:t>
              </w:r>
              <w:r w:rsidRPr="001A765A">
                <w:rPr>
                  <w:b/>
                  <w:caps/>
                </w:rPr>
                <w:t>Adam, M</w:t>
              </w:r>
              <w:r>
                <w:rPr>
                  <w:caps/>
                </w:rPr>
                <w:t xml:space="preserve">. (15 </w:t>
              </w:r>
              <w:r>
                <w:rPr>
                  <w:caps/>
                  <w:lang w:val="en-GB"/>
                </w:rPr>
                <w:t>%</w:t>
              </w:r>
              <w:r>
                <w:rPr>
                  <w:caps/>
                </w:rPr>
                <w:t>)</w:t>
              </w:r>
              <w:r w:rsidRPr="001A765A">
                <w:rPr>
                  <w:caps/>
                </w:rPr>
                <w:t>, Bejček</w:t>
              </w:r>
              <w:r>
                <w:rPr>
                  <w:caps/>
                </w:rPr>
                <w:t>,</w:t>
              </w:r>
              <w:r w:rsidRPr="001A765A">
                <w:rPr>
                  <w:caps/>
                </w:rPr>
                <w:t xml:space="preserve"> V</w:t>
              </w:r>
              <w:r>
                <w:rPr>
                  <w:caps/>
                </w:rPr>
                <w:t>.</w:t>
              </w:r>
              <w:r w:rsidRPr="008C58F7">
                <w:t xml:space="preserve"> Importance of Natura 2000 sites for wintering waterbirds: Low preference, species' distribution changes and carrying capacity of Natura 2000 could fail to protect the species</w:t>
              </w:r>
              <w:r>
                <w:t xml:space="preserve">. Biological Conservation 2018. </w:t>
              </w:r>
              <w:r>
                <w:fldChar w:fldCharType="begin"/>
              </w:r>
              <w:r>
                <w:instrText xml:space="preserve"> HYPERLINK "https://doi.org/10.1016/j.biocon.2018.10.004" \t "_blank" \o "Persistent link using digital object identifier" </w:instrText>
              </w:r>
              <w:r>
                <w:fldChar w:fldCharType="separate"/>
              </w:r>
              <w:r w:rsidRPr="008C58F7">
                <w:t>https://doi.org/10.1016/j.biocon.2018.10.004</w:t>
              </w:r>
              <w:r>
                <w:fldChar w:fldCharType="end"/>
              </w:r>
            </w:moveTo>
          </w:p>
          <w:p w14:paraId="4B03DC5D" w14:textId="77777777" w:rsidR="00F40D48" w:rsidRDefault="00F40D48">
            <w:pPr>
              <w:ind w:left="38"/>
              <w:jc w:val="both"/>
              <w:rPr>
                <w:moveTo w:id="7676" w:author="PS" w:date="2018-11-25T15:55:00Z"/>
              </w:rPr>
              <w:pPrChange w:id="7677" w:author="PS" w:date="2018-11-25T15:57:00Z">
                <w:pPr>
                  <w:ind w:left="322" w:hanging="284"/>
                  <w:jc w:val="both"/>
                </w:pPr>
              </w:pPrChange>
            </w:pPr>
            <w:moveTo w:id="7678" w:author="PS" w:date="2018-11-25T15:55:00Z">
              <w:r w:rsidRPr="001A765A">
                <w:rPr>
                  <w:caps/>
                </w:rPr>
                <w:t>Musilová</w:t>
              </w:r>
              <w:r>
                <w:rPr>
                  <w:caps/>
                </w:rPr>
                <w:t>,</w:t>
              </w:r>
              <w:r w:rsidRPr="001A765A">
                <w:rPr>
                  <w:caps/>
                </w:rPr>
                <w:t xml:space="preserve"> Z, Musil</w:t>
              </w:r>
              <w:r>
                <w:rPr>
                  <w:caps/>
                </w:rPr>
                <w:t>,</w:t>
              </w:r>
              <w:r w:rsidRPr="001A765A">
                <w:rPr>
                  <w:caps/>
                </w:rPr>
                <w:t xml:space="preserve"> P, Zouhar</w:t>
              </w:r>
              <w:r>
                <w:rPr>
                  <w:caps/>
                </w:rPr>
                <w:t>,</w:t>
              </w:r>
              <w:r w:rsidRPr="001A765A">
                <w:rPr>
                  <w:caps/>
                </w:rPr>
                <w:t xml:space="preserve"> J, </w:t>
              </w:r>
              <w:r w:rsidRPr="001A765A">
                <w:rPr>
                  <w:b/>
                  <w:caps/>
                </w:rPr>
                <w:t>Adam, M</w:t>
              </w:r>
              <w:r w:rsidRPr="001A765A">
                <w:rPr>
                  <w:b/>
                </w:rPr>
                <w:t>.</w:t>
              </w:r>
              <w:r>
                <w:t xml:space="preserve"> (15</w:t>
              </w:r>
              <w:r>
                <w:rPr>
                  <w:lang w:val="en-GB"/>
                </w:rPr>
                <w:t xml:space="preserve"> %</w:t>
              </w:r>
              <w:r>
                <w:t>)</w:t>
              </w:r>
              <w:r w:rsidRPr="008C58F7">
                <w:t xml:space="preserve"> Changes in habitat </w:t>
              </w:r>
              <w:r>
                <w:t>s</w:t>
              </w:r>
              <w:r w:rsidRPr="008C58F7">
                <w:t>uitability influen</w:t>
              </w:r>
              <w:r>
                <w:t>c</w:t>
              </w:r>
              <w:r w:rsidRPr="008C58F7">
                <w:t>e non-breeding</w:t>
              </w:r>
              <w:r>
                <w:t xml:space="preserve"> </w:t>
              </w:r>
              <w:r w:rsidRPr="008C58F7">
                <w:t>di</w:t>
              </w:r>
              <w:r>
                <w:t>s</w:t>
              </w:r>
              <w:r w:rsidRPr="008C58F7">
                <w:t xml:space="preserve">tribution of waterbirds in </w:t>
              </w:r>
              <w:r>
                <w:t>c</w:t>
              </w:r>
              <w:r w:rsidRPr="008C58F7">
                <w:t>entral Europe. Ibi</w:t>
              </w:r>
              <w:r>
                <w:t>s</w:t>
              </w:r>
              <w:r w:rsidRPr="008C58F7">
                <w:t xml:space="preserve">. </w:t>
              </w:r>
              <w:r>
                <w:t xml:space="preserve">2018. </w:t>
              </w:r>
              <w:r>
                <w:fldChar w:fldCharType="begin"/>
              </w:r>
              <w:r>
                <w:instrText xml:space="preserve"> HYPERLINK "https://doi.org/10.1111/ibi.12559" \h </w:instrText>
              </w:r>
              <w:r>
                <w:fldChar w:fldCharType="separate"/>
              </w:r>
              <w:r w:rsidRPr="008C58F7">
                <w:t>http</w:t>
              </w:r>
              <w:r>
                <w:t>s</w:t>
              </w:r>
              <w:r w:rsidRPr="008C58F7">
                <w:t>://doi.org/10.1111/ibi.12559</w:t>
              </w:r>
              <w:r>
                <w:fldChar w:fldCharType="end"/>
              </w:r>
            </w:moveTo>
          </w:p>
          <w:p w14:paraId="6E29CA60" w14:textId="77777777" w:rsidR="00F40D48" w:rsidRDefault="00F40D48">
            <w:pPr>
              <w:ind w:left="38"/>
              <w:jc w:val="both"/>
              <w:rPr>
                <w:moveTo w:id="7679" w:author="PS" w:date="2018-11-25T15:55:00Z"/>
              </w:rPr>
              <w:pPrChange w:id="7680" w:author="PS" w:date="2018-11-25T15:57:00Z">
                <w:pPr>
                  <w:ind w:left="322" w:hanging="284"/>
                  <w:jc w:val="both"/>
                </w:pPr>
              </w:pPrChange>
            </w:pPr>
            <w:moveTo w:id="7681" w:author="PS" w:date="2018-11-25T15:55:00Z">
              <w:r w:rsidRPr="001A765A">
                <w:rPr>
                  <w:b/>
                  <w:caps/>
                </w:rPr>
                <w:t>Adam, M.</w:t>
              </w:r>
              <w:r>
                <w:rPr>
                  <w:b/>
                  <w:caps/>
                </w:rPr>
                <w:t xml:space="preserve"> (80</w:t>
              </w:r>
              <w:r>
                <w:rPr>
                  <w:b/>
                  <w:caps/>
                  <w:lang w:val="en-GB"/>
                </w:rPr>
                <w:t xml:space="preserve"> %</w:t>
              </w:r>
              <w:r>
                <w:rPr>
                  <w:b/>
                  <w:caps/>
                </w:rPr>
                <w:t>)</w:t>
              </w:r>
              <w:r w:rsidRPr="001A765A">
                <w:rPr>
                  <w:b/>
                  <w:caps/>
                </w:rPr>
                <w:t>,</w:t>
              </w:r>
              <w:r w:rsidRPr="001A765A">
                <w:rPr>
                  <w:caps/>
                </w:rPr>
                <w:t xml:space="preserve"> Podhrázský</w:t>
              </w:r>
              <w:r>
                <w:rPr>
                  <w:caps/>
                </w:rPr>
                <w:t>,</w:t>
              </w:r>
              <w:r w:rsidRPr="001A765A">
                <w:rPr>
                  <w:caps/>
                </w:rPr>
                <w:t xml:space="preserve"> M</w:t>
              </w:r>
              <w:r>
                <w:rPr>
                  <w:caps/>
                </w:rPr>
                <w:t>.</w:t>
              </w:r>
              <w:r w:rsidRPr="001A765A">
                <w:rPr>
                  <w:caps/>
                </w:rPr>
                <w:t xml:space="preserve"> &amp; Musil</w:t>
              </w:r>
              <w:r>
                <w:rPr>
                  <w:caps/>
                </w:rPr>
                <w:t>,</w:t>
              </w:r>
              <w:r w:rsidRPr="001A765A">
                <w:rPr>
                  <w:caps/>
                </w:rPr>
                <w:t xml:space="preserve"> P</w:t>
              </w:r>
              <w:r>
                <w:rPr>
                  <w:caps/>
                </w:rPr>
                <w:t>.</w:t>
              </w:r>
              <w:r>
                <w:t xml:space="preserve"> </w:t>
              </w:r>
              <w:r w:rsidRPr="008C58F7">
                <w:t>Effe</w:t>
              </w:r>
              <w:r>
                <w:t>c</w:t>
              </w:r>
              <w:r w:rsidRPr="008C58F7">
                <w:t xml:space="preserve">t of </w:t>
              </w:r>
              <w:r>
                <w:t>s</w:t>
              </w:r>
              <w:r w:rsidRPr="008C58F7">
                <w:t xml:space="preserve">tart of hunting </w:t>
              </w:r>
              <w:r>
                <w:t>s</w:t>
              </w:r>
              <w:r w:rsidRPr="008C58F7">
                <w:t>ea</w:t>
              </w:r>
              <w:r>
                <w:t>s</w:t>
              </w:r>
              <w:r w:rsidRPr="008C58F7">
                <w:t>on on beha</w:t>
              </w:r>
              <w:r>
                <w:t>v</w:t>
              </w:r>
              <w:r w:rsidRPr="008C58F7">
                <w:t>iour of Greylag Gee</w:t>
              </w:r>
              <w:r>
                <w:t>s</w:t>
              </w:r>
              <w:r w:rsidRPr="008C58F7">
                <w:t>e Anser an</w:t>
              </w:r>
              <w:r>
                <w:t>s</w:t>
              </w:r>
              <w:r w:rsidRPr="008C58F7">
                <w:t xml:space="preserve">er. Ardea 104(1): 63-68. </w:t>
              </w:r>
              <w:r>
                <w:t xml:space="preserve">2016. </w:t>
              </w:r>
              <w:r>
                <w:fldChar w:fldCharType="begin"/>
              </w:r>
              <w:r>
                <w:instrText xml:space="preserve"> HYPERLINK "https://doi.org/10.5253/arde.v104i1.a5" \h </w:instrText>
              </w:r>
              <w:r>
                <w:fldChar w:fldCharType="separate"/>
              </w:r>
              <w:r w:rsidRPr="008C58F7">
                <w:t>https://doi.org/10.5253/arde.v104i1.a5</w:t>
              </w:r>
              <w:r>
                <w:fldChar w:fldCharType="end"/>
              </w:r>
            </w:moveTo>
          </w:p>
          <w:p w14:paraId="5445C8F9" w14:textId="77777777" w:rsidR="00F40D48" w:rsidRDefault="00F40D48">
            <w:pPr>
              <w:ind w:left="38"/>
              <w:jc w:val="both"/>
              <w:rPr>
                <w:moveTo w:id="7682" w:author="PS" w:date="2018-11-25T15:55:00Z"/>
              </w:rPr>
              <w:pPrChange w:id="7683" w:author="PS" w:date="2018-11-25T15:57:00Z">
                <w:pPr>
                  <w:ind w:left="322" w:hanging="284"/>
                  <w:jc w:val="both"/>
                </w:pPr>
              </w:pPrChange>
            </w:pPr>
            <w:moveTo w:id="7684" w:author="PS" w:date="2018-11-25T15:55:00Z">
              <w:r w:rsidRPr="001A765A">
                <w:rPr>
                  <w:caps/>
                </w:rPr>
                <w:t>Podhrázský</w:t>
              </w:r>
              <w:r>
                <w:rPr>
                  <w:caps/>
                </w:rPr>
                <w:t>,</w:t>
              </w:r>
              <w:r w:rsidRPr="001A765A">
                <w:rPr>
                  <w:caps/>
                </w:rPr>
                <w:t xml:space="preserve"> M</w:t>
              </w:r>
              <w:r>
                <w:rPr>
                  <w:caps/>
                </w:rPr>
                <w:t>.</w:t>
              </w:r>
              <w:r w:rsidRPr="001A765A">
                <w:rPr>
                  <w:caps/>
                </w:rPr>
                <w:t>, Musil</w:t>
              </w:r>
              <w:r>
                <w:rPr>
                  <w:caps/>
                </w:rPr>
                <w:t>,</w:t>
              </w:r>
              <w:r w:rsidRPr="001A765A">
                <w:rPr>
                  <w:caps/>
                </w:rPr>
                <w:t xml:space="preserve"> P</w:t>
              </w:r>
              <w:r>
                <w:rPr>
                  <w:caps/>
                </w:rPr>
                <w:t>.</w:t>
              </w:r>
              <w:r w:rsidRPr="001A765A">
                <w:rPr>
                  <w:caps/>
                </w:rPr>
                <w:t>, Musilová</w:t>
              </w:r>
              <w:r>
                <w:rPr>
                  <w:caps/>
                </w:rPr>
                <w:t>,</w:t>
              </w:r>
              <w:r w:rsidRPr="001A765A">
                <w:rPr>
                  <w:caps/>
                </w:rPr>
                <w:t xml:space="preserve"> Z</w:t>
              </w:r>
              <w:r>
                <w:rPr>
                  <w:caps/>
                </w:rPr>
                <w:t>.</w:t>
              </w:r>
              <w:r w:rsidRPr="001A765A">
                <w:rPr>
                  <w:caps/>
                </w:rPr>
                <w:t>, Zouhar</w:t>
              </w:r>
              <w:r>
                <w:rPr>
                  <w:caps/>
                </w:rPr>
                <w:t>,</w:t>
              </w:r>
              <w:r w:rsidRPr="001A765A">
                <w:rPr>
                  <w:caps/>
                </w:rPr>
                <w:t xml:space="preserve"> J</w:t>
              </w:r>
              <w:r>
                <w:rPr>
                  <w:caps/>
                </w:rPr>
                <w:t>.</w:t>
              </w:r>
              <w:r w:rsidRPr="001A765A">
                <w:rPr>
                  <w:caps/>
                </w:rPr>
                <w:t xml:space="preserve">, </w:t>
              </w:r>
              <w:r w:rsidRPr="001A765A">
                <w:rPr>
                  <w:b/>
                  <w:caps/>
                </w:rPr>
                <w:t>Adam, M.</w:t>
              </w:r>
              <w:r>
                <w:rPr>
                  <w:caps/>
                </w:rPr>
                <w:t xml:space="preserve"> (20 </w:t>
              </w:r>
              <w:r>
                <w:rPr>
                  <w:caps/>
                  <w:lang w:val="en-GB"/>
                </w:rPr>
                <w:t>%</w:t>
              </w:r>
              <w:r>
                <w:rPr>
                  <w:caps/>
                </w:rPr>
                <w:t>)</w:t>
              </w:r>
              <w:r w:rsidRPr="001A765A">
                <w:rPr>
                  <w:caps/>
                </w:rPr>
                <w:t>, Závora</w:t>
              </w:r>
              <w:r>
                <w:rPr>
                  <w:caps/>
                </w:rPr>
                <w:t>,</w:t>
              </w:r>
              <w:r w:rsidRPr="001A765A">
                <w:rPr>
                  <w:caps/>
                </w:rPr>
                <w:t xml:space="preserve"> J</w:t>
              </w:r>
              <w:r>
                <w:rPr>
                  <w:caps/>
                </w:rPr>
                <w:t>.</w:t>
              </w:r>
              <w:r w:rsidRPr="001A765A">
                <w:rPr>
                  <w:caps/>
                </w:rPr>
                <w:t xml:space="preserve"> &amp; Hudec</w:t>
              </w:r>
              <w:r>
                <w:rPr>
                  <w:caps/>
                </w:rPr>
                <w:t>,</w:t>
              </w:r>
              <w:r w:rsidRPr="001A765A">
                <w:rPr>
                  <w:caps/>
                </w:rPr>
                <w:t xml:space="preserve"> K</w:t>
              </w:r>
              <w:r>
                <w:rPr>
                  <w:caps/>
                </w:rPr>
                <w:t>.</w:t>
              </w:r>
              <w:r>
                <w:t xml:space="preserve"> </w:t>
              </w:r>
              <w:r w:rsidRPr="008C58F7">
                <w:t xml:space="preserve">Central European </w:t>
              </w:r>
              <w:r>
                <w:t>G</w:t>
              </w:r>
              <w:r w:rsidRPr="008C58F7">
                <w:t>reylag Geese An</w:t>
              </w:r>
              <w:r>
                <w:t>s</w:t>
              </w:r>
              <w:r w:rsidRPr="008C58F7">
                <w:t>er an</w:t>
              </w:r>
              <w:r>
                <w:t>s</w:t>
              </w:r>
              <w:r w:rsidRPr="008C58F7">
                <w:t xml:space="preserve">er show a shortening of </w:t>
              </w:r>
              <w:r>
                <w:t>m</w:t>
              </w:r>
              <w:r w:rsidRPr="008C58F7">
                <w:t>igration di</w:t>
              </w:r>
              <w:r>
                <w:t>s</w:t>
              </w:r>
              <w:r w:rsidRPr="008C58F7">
                <w:t xml:space="preserve">tance and earlier </w:t>
              </w:r>
              <w:r>
                <w:t>s</w:t>
              </w:r>
              <w:r w:rsidRPr="008C58F7">
                <w:t>pring arri</w:t>
              </w:r>
              <w:r>
                <w:t>v</w:t>
              </w:r>
              <w:r w:rsidRPr="008C58F7">
                <w:t>al over 60 year</w:t>
              </w:r>
              <w:r>
                <w:t>s. Ibis 159(2): 352-365</w:t>
              </w:r>
              <w:r w:rsidRPr="008C58F7">
                <w:t>.</w:t>
              </w:r>
              <w:r>
                <w:t xml:space="preserve"> 2016.</w:t>
              </w:r>
              <w:r w:rsidRPr="008C58F7">
                <w:t xml:space="preserve"> </w:t>
              </w:r>
              <w:r>
                <w:fldChar w:fldCharType="begin"/>
              </w:r>
              <w:r>
                <w:instrText xml:space="preserve"> HYPERLINK "https://doi.org/10.1111/ibi.12440" \h </w:instrText>
              </w:r>
              <w:r>
                <w:fldChar w:fldCharType="separate"/>
              </w:r>
              <w:r w:rsidRPr="008C58F7">
                <w:t>http</w:t>
              </w:r>
              <w:r>
                <w:t>s</w:t>
              </w:r>
              <w:r w:rsidRPr="008C58F7">
                <w:t>://doi.org/10.1111/ibi.12440</w:t>
              </w:r>
              <w:r>
                <w:fldChar w:fldCharType="end"/>
              </w:r>
            </w:moveTo>
          </w:p>
          <w:p w14:paraId="143BDB4A" w14:textId="77777777" w:rsidR="00F40D48" w:rsidRDefault="00F40D48">
            <w:pPr>
              <w:ind w:left="38"/>
              <w:jc w:val="both"/>
              <w:rPr>
                <w:moveTo w:id="7685" w:author="PS" w:date="2018-11-25T15:55:00Z"/>
                <w:b/>
              </w:rPr>
              <w:pPrChange w:id="7686" w:author="PS" w:date="2018-11-25T15:57:00Z">
                <w:pPr>
                  <w:ind w:left="322" w:hanging="284"/>
                  <w:jc w:val="both"/>
                </w:pPr>
              </w:pPrChange>
            </w:pPr>
            <w:moveTo w:id="7687" w:author="PS" w:date="2018-11-25T15:55:00Z">
              <w:r w:rsidRPr="001A765A">
                <w:rPr>
                  <w:b/>
                  <w:caps/>
                </w:rPr>
                <w:t>Adam, M.</w:t>
              </w:r>
              <w:r>
                <w:rPr>
                  <w:caps/>
                </w:rPr>
                <w:t xml:space="preserve"> (60 </w:t>
              </w:r>
              <w:r>
                <w:rPr>
                  <w:caps/>
                  <w:lang w:val="en-GB"/>
                </w:rPr>
                <w:t>%</w:t>
              </w:r>
              <w:r>
                <w:rPr>
                  <w:caps/>
                </w:rPr>
                <w:t>)</w:t>
              </w:r>
              <w:r w:rsidRPr="001A765A">
                <w:rPr>
                  <w:caps/>
                </w:rPr>
                <w:t>, Musilová</w:t>
              </w:r>
              <w:r>
                <w:rPr>
                  <w:caps/>
                </w:rPr>
                <w:t>,</w:t>
              </w:r>
              <w:r w:rsidRPr="001A765A">
                <w:rPr>
                  <w:caps/>
                </w:rPr>
                <w:t xml:space="preserve"> Z</w:t>
              </w:r>
              <w:r>
                <w:rPr>
                  <w:caps/>
                </w:rPr>
                <w:t>.</w:t>
              </w:r>
              <w:r w:rsidRPr="001A765A">
                <w:rPr>
                  <w:caps/>
                </w:rPr>
                <w:t>, Musil</w:t>
              </w:r>
              <w:r>
                <w:rPr>
                  <w:caps/>
                </w:rPr>
                <w:t>,</w:t>
              </w:r>
              <w:r w:rsidRPr="001A765A">
                <w:rPr>
                  <w:caps/>
                </w:rPr>
                <w:t xml:space="preserve"> P</w:t>
              </w:r>
              <w:r>
                <w:rPr>
                  <w:caps/>
                </w:rPr>
                <w:t>.</w:t>
              </w:r>
              <w:r w:rsidRPr="001A765A">
                <w:rPr>
                  <w:caps/>
                </w:rPr>
                <w:t>, Zouhar</w:t>
              </w:r>
              <w:r>
                <w:rPr>
                  <w:caps/>
                </w:rPr>
                <w:t>,</w:t>
              </w:r>
              <w:r w:rsidRPr="001A765A">
                <w:rPr>
                  <w:caps/>
                </w:rPr>
                <w:t xml:space="preserve"> J</w:t>
              </w:r>
              <w:r>
                <w:rPr>
                  <w:caps/>
                </w:rPr>
                <w:t>.</w:t>
              </w:r>
              <w:r w:rsidRPr="001A765A">
                <w:rPr>
                  <w:caps/>
                </w:rPr>
                <w:t>, Romportl</w:t>
              </w:r>
              <w:r>
                <w:rPr>
                  <w:caps/>
                </w:rPr>
                <w:t>,</w:t>
              </w:r>
              <w:r w:rsidRPr="001A765A">
                <w:rPr>
                  <w:caps/>
                </w:rPr>
                <w:t xml:space="preserve"> D</w:t>
              </w:r>
              <w:r>
                <w:rPr>
                  <w:caps/>
                </w:rPr>
                <w:t>.</w:t>
              </w:r>
              <w:r>
                <w:t xml:space="preserve"> </w:t>
              </w:r>
              <w:r w:rsidRPr="008C58F7">
                <w:t>Long-term changes in habitat sele</w:t>
              </w:r>
              <w:r>
                <w:t>c</w:t>
              </w:r>
              <w:r w:rsidRPr="008C58F7">
                <w:t>tion of wintering waterbird</w:t>
              </w:r>
              <w:r>
                <w:t>s</w:t>
              </w:r>
              <w:r w:rsidRPr="008C58F7">
                <w:t>: high i</w:t>
              </w:r>
              <w:r>
                <w:t>m</w:t>
              </w:r>
              <w:r w:rsidRPr="008C58F7">
                <w:t>portan</w:t>
              </w:r>
              <w:r>
                <w:t>c</w:t>
              </w:r>
              <w:r w:rsidRPr="008C58F7">
                <w:t xml:space="preserve">e of </w:t>
              </w:r>
              <w:r>
                <w:t>c</w:t>
              </w:r>
              <w:r w:rsidRPr="008C58F7">
                <w:t>old weather refuge sites. A</w:t>
              </w:r>
              <w:r>
                <w:t>c</w:t>
              </w:r>
              <w:r w:rsidRPr="008C58F7">
                <w:t>ta Ornithologi</w:t>
              </w:r>
              <w:r>
                <w:t>c</w:t>
              </w:r>
              <w:r w:rsidRPr="008C58F7">
                <w:t>a 50: 127–138.</w:t>
              </w:r>
              <w:r>
                <w:t xml:space="preserve"> 2015.</w:t>
              </w:r>
              <w:r w:rsidRPr="008C58F7">
                <w:t xml:space="preserve"> </w:t>
              </w:r>
              <w:r>
                <w:fldChar w:fldCharType="begin"/>
              </w:r>
              <w:r>
                <w:instrText xml:space="preserve"> HYPERLINK "https://doi.org/10.3161/00016454AO2015.50.2.001" \h </w:instrText>
              </w:r>
              <w:r>
                <w:fldChar w:fldCharType="separate"/>
              </w:r>
              <w:r w:rsidRPr="008C58F7">
                <w:t>http</w:t>
              </w:r>
              <w:r>
                <w:t>s</w:t>
              </w:r>
              <w:r w:rsidRPr="008C58F7">
                <w:t>://doi.org/10.3161/00016454A</w:t>
              </w:r>
              <w:r>
                <w:t>O</w:t>
              </w:r>
              <w:r w:rsidRPr="008C58F7">
                <w:t>2015.50.2.001</w:t>
              </w:r>
              <w:r>
                <w:fldChar w:fldCharType="end"/>
              </w:r>
            </w:moveTo>
          </w:p>
        </w:tc>
      </w:tr>
      <w:tr w:rsidR="00F40D48" w14:paraId="680D4F6A" w14:textId="77777777" w:rsidTr="00F40D48">
        <w:trPr>
          <w:trHeight w:val="218"/>
        </w:trPr>
        <w:tc>
          <w:tcPr>
            <w:tcW w:w="9859" w:type="dxa"/>
            <w:gridSpan w:val="11"/>
            <w:shd w:val="clear" w:color="auto" w:fill="F7CAAC"/>
          </w:tcPr>
          <w:p w14:paraId="76C4696C" w14:textId="77777777" w:rsidR="00F40D48" w:rsidRDefault="00F40D48">
            <w:pPr>
              <w:ind w:left="38"/>
              <w:rPr>
                <w:moveTo w:id="7688" w:author="PS" w:date="2018-11-25T15:55:00Z"/>
                <w:b/>
              </w:rPr>
              <w:pPrChange w:id="7689" w:author="PS" w:date="2018-11-25T15:57:00Z">
                <w:pPr/>
              </w:pPrChange>
            </w:pPr>
            <w:moveTo w:id="7690" w:author="PS" w:date="2018-11-25T15:55:00Z">
              <w:r>
                <w:rPr>
                  <w:b/>
                </w:rPr>
                <w:t>Působení v zahraničí</w:t>
              </w:r>
            </w:moveTo>
          </w:p>
        </w:tc>
      </w:tr>
      <w:tr w:rsidR="00F40D48" w14:paraId="43BE6434" w14:textId="77777777" w:rsidTr="00F40D48">
        <w:trPr>
          <w:trHeight w:val="328"/>
        </w:trPr>
        <w:tc>
          <w:tcPr>
            <w:tcW w:w="9859" w:type="dxa"/>
            <w:gridSpan w:val="11"/>
          </w:tcPr>
          <w:p w14:paraId="61AC8706" w14:textId="77777777" w:rsidR="00F40D48" w:rsidRDefault="00F40D48" w:rsidP="00F40D48">
            <w:pPr>
              <w:rPr>
                <w:moveTo w:id="7691" w:author="PS" w:date="2018-11-25T15:55:00Z"/>
              </w:rPr>
            </w:pPr>
            <w:moveTo w:id="7692" w:author="PS" w:date="2018-11-25T15:55:00Z">
              <w:r w:rsidRPr="00725D1A">
                <w:t>02-03/2014</w:t>
              </w:r>
              <w:r>
                <w:t>: North Sumatra, Indonesia (dobrovolník – výzkum)</w:t>
              </w:r>
            </w:moveTo>
          </w:p>
          <w:p w14:paraId="32C4D223" w14:textId="77777777" w:rsidR="00F40D48" w:rsidRPr="00725D1A" w:rsidRDefault="00F40D48" w:rsidP="00F40D48">
            <w:pPr>
              <w:rPr>
                <w:moveTo w:id="7693" w:author="PS" w:date="2018-11-25T15:55:00Z"/>
              </w:rPr>
            </w:pPr>
            <w:moveTo w:id="7694" w:author="PS" w:date="2018-11-25T15:55:00Z">
              <w:r>
                <w:t>09-10/2010: Bohol, Philippines (dobrovolník – výzkum)</w:t>
              </w:r>
            </w:moveTo>
          </w:p>
        </w:tc>
      </w:tr>
      <w:tr w:rsidR="00F40D48" w14:paraId="1691A44D" w14:textId="77777777" w:rsidTr="00F40D48">
        <w:trPr>
          <w:cantSplit/>
          <w:trHeight w:val="470"/>
        </w:trPr>
        <w:tc>
          <w:tcPr>
            <w:tcW w:w="2518" w:type="dxa"/>
            <w:shd w:val="clear" w:color="auto" w:fill="F7CAAC"/>
          </w:tcPr>
          <w:p w14:paraId="7A16F069" w14:textId="77777777" w:rsidR="00F40D48" w:rsidRDefault="00F40D48" w:rsidP="00F40D48">
            <w:pPr>
              <w:jc w:val="both"/>
              <w:rPr>
                <w:moveTo w:id="7695" w:author="PS" w:date="2018-11-25T15:55:00Z"/>
                <w:b/>
              </w:rPr>
            </w:pPr>
            <w:moveTo w:id="7696" w:author="PS" w:date="2018-11-25T15:55:00Z">
              <w:r>
                <w:rPr>
                  <w:b/>
                </w:rPr>
                <w:t xml:space="preserve">Podpis </w:t>
              </w:r>
            </w:moveTo>
          </w:p>
        </w:tc>
        <w:tc>
          <w:tcPr>
            <w:tcW w:w="4536" w:type="dxa"/>
            <w:gridSpan w:val="5"/>
          </w:tcPr>
          <w:p w14:paraId="5D11DDF6" w14:textId="77777777" w:rsidR="00F40D48" w:rsidRDefault="00F40D48" w:rsidP="00F40D48">
            <w:pPr>
              <w:jc w:val="both"/>
              <w:rPr>
                <w:moveTo w:id="7697" w:author="PS" w:date="2018-11-25T15:55:00Z"/>
              </w:rPr>
            </w:pPr>
          </w:p>
        </w:tc>
        <w:tc>
          <w:tcPr>
            <w:tcW w:w="786" w:type="dxa"/>
            <w:gridSpan w:val="2"/>
            <w:shd w:val="clear" w:color="auto" w:fill="F7CAAC"/>
          </w:tcPr>
          <w:p w14:paraId="117CFCEA" w14:textId="77777777" w:rsidR="00F40D48" w:rsidRDefault="00F40D48" w:rsidP="00F40D48">
            <w:pPr>
              <w:jc w:val="both"/>
              <w:rPr>
                <w:moveTo w:id="7698" w:author="PS" w:date="2018-11-25T15:55:00Z"/>
              </w:rPr>
            </w:pPr>
            <w:moveTo w:id="7699" w:author="PS" w:date="2018-11-25T15:55:00Z">
              <w:r>
                <w:rPr>
                  <w:b/>
                </w:rPr>
                <w:t>datum</w:t>
              </w:r>
            </w:moveTo>
          </w:p>
        </w:tc>
        <w:tc>
          <w:tcPr>
            <w:tcW w:w="2019" w:type="dxa"/>
            <w:gridSpan w:val="3"/>
          </w:tcPr>
          <w:p w14:paraId="02FF489F" w14:textId="77777777" w:rsidR="00F40D48" w:rsidRDefault="00F40D48" w:rsidP="00F40D48">
            <w:pPr>
              <w:jc w:val="both"/>
              <w:rPr>
                <w:moveTo w:id="7700" w:author="PS" w:date="2018-11-25T15:55:00Z"/>
              </w:rPr>
            </w:pPr>
            <w:moveTo w:id="7701" w:author="PS" w:date="2018-11-25T15:55:00Z">
              <w:r>
                <w:t>17.11.2018</w:t>
              </w:r>
            </w:moveTo>
          </w:p>
        </w:tc>
      </w:tr>
    </w:tbl>
    <w:p w14:paraId="6C58DBB7" w14:textId="77777777" w:rsidR="00F40D48" w:rsidRDefault="00F40D48" w:rsidP="00F40D48">
      <w:pPr>
        <w:rPr>
          <w:moveTo w:id="7702" w:author="PS" w:date="2018-11-25T15:55:00Z"/>
        </w:rPr>
      </w:pPr>
    </w:p>
    <w:moveToRangeEnd w:id="7525"/>
    <w:p w14:paraId="3A41AD37" w14:textId="77777777" w:rsidR="00F40D48" w:rsidRDefault="00F40D48">
      <w:pPr>
        <w:rPr>
          <w:ins w:id="7703" w:author="PS" w:date="2018-11-25T15:37:00Z"/>
        </w:rPr>
      </w:pPr>
    </w:p>
    <w:p w14:paraId="20307FA8" w14:textId="77777777" w:rsidR="00B10EFC" w:rsidRDefault="00B10EFC"/>
    <w:p w14:paraId="2DC627C1" w14:textId="77777777" w:rsidR="00E05AA8" w:rsidRDefault="00E05AA8"/>
    <w:p w14:paraId="25EFD42F" w14:textId="77777777" w:rsidR="00E05AA8" w:rsidRDefault="00E05AA8"/>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Change w:id="7704">
          <w:tblGrid>
            <w:gridCol w:w="1"/>
            <w:gridCol w:w="2517"/>
            <w:gridCol w:w="829"/>
            <w:gridCol w:w="1721"/>
            <w:gridCol w:w="524"/>
            <w:gridCol w:w="468"/>
            <w:gridCol w:w="994"/>
            <w:gridCol w:w="709"/>
            <w:gridCol w:w="77"/>
            <w:gridCol w:w="632"/>
            <w:gridCol w:w="693"/>
            <w:gridCol w:w="694"/>
            <w:gridCol w:w="1"/>
          </w:tblGrid>
        </w:tblGridChange>
      </w:tblGrid>
      <w:tr w:rsidR="00E05AA8" w14:paraId="648A0A6F" w14:textId="77777777" w:rsidTr="00495DC8">
        <w:tc>
          <w:tcPr>
            <w:tcW w:w="9859" w:type="dxa"/>
            <w:gridSpan w:val="11"/>
            <w:tcBorders>
              <w:bottom w:val="double" w:sz="4" w:space="0" w:color="auto"/>
            </w:tcBorders>
            <w:shd w:val="clear" w:color="auto" w:fill="BDD6EE"/>
          </w:tcPr>
          <w:p w14:paraId="7CABC3F8" w14:textId="77777777" w:rsidR="00E05AA8" w:rsidRDefault="00E05AA8" w:rsidP="00495DC8">
            <w:pPr>
              <w:jc w:val="both"/>
              <w:rPr>
                <w:b/>
                <w:sz w:val="28"/>
              </w:rPr>
            </w:pPr>
            <w:r>
              <w:rPr>
                <w:b/>
                <w:sz w:val="28"/>
              </w:rPr>
              <w:t>C-I – Personální zabezpečení</w:t>
            </w:r>
          </w:p>
        </w:tc>
      </w:tr>
      <w:tr w:rsidR="00E05AA8" w14:paraId="402B44B7" w14:textId="77777777" w:rsidTr="00495DC8">
        <w:tc>
          <w:tcPr>
            <w:tcW w:w="2518" w:type="dxa"/>
            <w:tcBorders>
              <w:top w:val="double" w:sz="4" w:space="0" w:color="auto"/>
            </w:tcBorders>
            <w:shd w:val="clear" w:color="auto" w:fill="F7CAAC"/>
          </w:tcPr>
          <w:p w14:paraId="1EBF4295" w14:textId="77777777" w:rsidR="00E05AA8" w:rsidRDefault="00E05AA8" w:rsidP="00495DC8">
            <w:pPr>
              <w:jc w:val="both"/>
              <w:rPr>
                <w:b/>
              </w:rPr>
            </w:pPr>
            <w:r>
              <w:rPr>
                <w:b/>
              </w:rPr>
              <w:t>Vysoká škola</w:t>
            </w:r>
          </w:p>
        </w:tc>
        <w:tc>
          <w:tcPr>
            <w:tcW w:w="7341" w:type="dxa"/>
            <w:gridSpan w:val="10"/>
          </w:tcPr>
          <w:p w14:paraId="2A6A0414" w14:textId="77777777" w:rsidR="00E05AA8" w:rsidRDefault="00E05AA8" w:rsidP="00495DC8">
            <w:pPr>
              <w:jc w:val="both"/>
            </w:pPr>
            <w:r>
              <w:t xml:space="preserve">Univerzita Tomáše Bati ve Zlíně </w:t>
            </w:r>
          </w:p>
        </w:tc>
      </w:tr>
      <w:tr w:rsidR="00E05AA8" w14:paraId="4B20BE6B" w14:textId="77777777" w:rsidTr="00495DC8">
        <w:tc>
          <w:tcPr>
            <w:tcW w:w="2518" w:type="dxa"/>
            <w:shd w:val="clear" w:color="auto" w:fill="F7CAAC"/>
          </w:tcPr>
          <w:p w14:paraId="56F7E4F7" w14:textId="77777777" w:rsidR="00E05AA8" w:rsidRDefault="00E05AA8" w:rsidP="00495DC8">
            <w:pPr>
              <w:jc w:val="both"/>
              <w:rPr>
                <w:b/>
              </w:rPr>
            </w:pPr>
            <w:r>
              <w:rPr>
                <w:b/>
              </w:rPr>
              <w:t>Součást vysoké školy</w:t>
            </w:r>
          </w:p>
        </w:tc>
        <w:tc>
          <w:tcPr>
            <w:tcW w:w="7341" w:type="dxa"/>
            <w:gridSpan w:val="10"/>
          </w:tcPr>
          <w:p w14:paraId="7F17B251" w14:textId="77777777" w:rsidR="00E05AA8" w:rsidRDefault="00E05AA8" w:rsidP="00495DC8">
            <w:pPr>
              <w:jc w:val="both"/>
            </w:pPr>
            <w:r>
              <w:t>Fakulta logistiky a krizového řízení</w:t>
            </w:r>
          </w:p>
        </w:tc>
      </w:tr>
      <w:tr w:rsidR="00E05AA8" w14:paraId="58A66E95" w14:textId="77777777" w:rsidTr="00495DC8">
        <w:tc>
          <w:tcPr>
            <w:tcW w:w="2518" w:type="dxa"/>
            <w:shd w:val="clear" w:color="auto" w:fill="F7CAAC"/>
          </w:tcPr>
          <w:p w14:paraId="4235E56A" w14:textId="77777777" w:rsidR="00E05AA8" w:rsidRDefault="00E05AA8" w:rsidP="00495DC8">
            <w:pPr>
              <w:jc w:val="both"/>
              <w:rPr>
                <w:b/>
              </w:rPr>
            </w:pPr>
            <w:r>
              <w:rPr>
                <w:b/>
              </w:rPr>
              <w:t>Název studijního programu</w:t>
            </w:r>
          </w:p>
        </w:tc>
        <w:tc>
          <w:tcPr>
            <w:tcW w:w="7341" w:type="dxa"/>
            <w:gridSpan w:val="10"/>
          </w:tcPr>
          <w:p w14:paraId="28AEE57B" w14:textId="77777777" w:rsidR="00E05AA8" w:rsidRPr="00630060" w:rsidRDefault="00E05AA8" w:rsidP="00495DC8">
            <w:r>
              <w:t>Environmentální bezpečnost</w:t>
            </w:r>
          </w:p>
        </w:tc>
      </w:tr>
      <w:tr w:rsidR="00E05AA8" w14:paraId="057AB5B9" w14:textId="77777777" w:rsidTr="00495DC8">
        <w:tc>
          <w:tcPr>
            <w:tcW w:w="2518" w:type="dxa"/>
            <w:shd w:val="clear" w:color="auto" w:fill="F7CAAC"/>
          </w:tcPr>
          <w:p w14:paraId="03ED2E3D" w14:textId="77777777" w:rsidR="00E05AA8" w:rsidRDefault="00E05AA8" w:rsidP="00495DC8">
            <w:pPr>
              <w:jc w:val="both"/>
              <w:rPr>
                <w:b/>
              </w:rPr>
            </w:pPr>
            <w:r>
              <w:rPr>
                <w:b/>
              </w:rPr>
              <w:t>Jméno a příjmení</w:t>
            </w:r>
          </w:p>
        </w:tc>
        <w:tc>
          <w:tcPr>
            <w:tcW w:w="4536" w:type="dxa"/>
            <w:gridSpan w:val="5"/>
          </w:tcPr>
          <w:p w14:paraId="3D13810C" w14:textId="77777777" w:rsidR="00E05AA8" w:rsidRPr="00136E7B" w:rsidRDefault="00E05AA8" w:rsidP="00495DC8">
            <w:pPr>
              <w:jc w:val="both"/>
              <w:rPr>
                <w:b/>
              </w:rPr>
            </w:pPr>
            <w:r w:rsidRPr="00136E7B">
              <w:rPr>
                <w:b/>
              </w:rPr>
              <w:t>František Božek</w:t>
            </w:r>
          </w:p>
        </w:tc>
        <w:tc>
          <w:tcPr>
            <w:tcW w:w="709" w:type="dxa"/>
            <w:shd w:val="clear" w:color="auto" w:fill="F7CAAC"/>
          </w:tcPr>
          <w:p w14:paraId="304A8D9D" w14:textId="77777777" w:rsidR="00E05AA8" w:rsidRDefault="00E05AA8" w:rsidP="00495DC8">
            <w:pPr>
              <w:jc w:val="both"/>
              <w:rPr>
                <w:b/>
              </w:rPr>
            </w:pPr>
            <w:r>
              <w:rPr>
                <w:b/>
              </w:rPr>
              <w:t>Tituly</w:t>
            </w:r>
          </w:p>
        </w:tc>
        <w:tc>
          <w:tcPr>
            <w:tcW w:w="2096" w:type="dxa"/>
            <w:gridSpan w:val="4"/>
          </w:tcPr>
          <w:p w14:paraId="37279B39" w14:textId="77777777" w:rsidR="00E05AA8" w:rsidRDefault="00E05AA8" w:rsidP="00495DC8">
            <w:pPr>
              <w:jc w:val="both"/>
            </w:pPr>
            <w:r w:rsidRPr="00217808">
              <w:t>prof.</w:t>
            </w:r>
            <w:r>
              <w:t>,</w:t>
            </w:r>
            <w:r w:rsidRPr="00217808">
              <w:t xml:space="preserve"> Ing.</w:t>
            </w:r>
            <w:r>
              <w:t>,</w:t>
            </w:r>
            <w:r w:rsidRPr="00217808">
              <w:t xml:space="preserve"> CSc.</w:t>
            </w:r>
          </w:p>
        </w:tc>
      </w:tr>
      <w:tr w:rsidR="00E05AA8" w14:paraId="518D49D2" w14:textId="77777777" w:rsidTr="00495DC8">
        <w:tc>
          <w:tcPr>
            <w:tcW w:w="2518" w:type="dxa"/>
            <w:shd w:val="clear" w:color="auto" w:fill="F7CAAC"/>
            <w:vAlign w:val="center"/>
          </w:tcPr>
          <w:p w14:paraId="4F9A2FC8" w14:textId="77777777" w:rsidR="00E05AA8" w:rsidRDefault="00E05AA8" w:rsidP="00495DC8">
            <w:pPr>
              <w:rPr>
                <w:b/>
              </w:rPr>
            </w:pPr>
            <w:r>
              <w:rPr>
                <w:b/>
              </w:rPr>
              <w:t>Rok narození</w:t>
            </w:r>
          </w:p>
        </w:tc>
        <w:tc>
          <w:tcPr>
            <w:tcW w:w="829" w:type="dxa"/>
            <w:vAlign w:val="center"/>
          </w:tcPr>
          <w:p w14:paraId="6927E09F" w14:textId="77777777" w:rsidR="00E05AA8" w:rsidRDefault="00E05AA8" w:rsidP="00495DC8">
            <w:r>
              <w:t>1950</w:t>
            </w:r>
          </w:p>
        </w:tc>
        <w:tc>
          <w:tcPr>
            <w:tcW w:w="1721" w:type="dxa"/>
            <w:shd w:val="clear" w:color="auto" w:fill="F7CAAC"/>
            <w:vAlign w:val="center"/>
          </w:tcPr>
          <w:p w14:paraId="39E13337" w14:textId="77777777" w:rsidR="00E05AA8" w:rsidRDefault="00E05AA8" w:rsidP="00495DC8">
            <w:pPr>
              <w:rPr>
                <w:b/>
              </w:rPr>
            </w:pPr>
            <w:r>
              <w:rPr>
                <w:b/>
              </w:rPr>
              <w:t>typ vztahu k VŠ</w:t>
            </w:r>
          </w:p>
        </w:tc>
        <w:tc>
          <w:tcPr>
            <w:tcW w:w="992" w:type="dxa"/>
            <w:gridSpan w:val="2"/>
            <w:vAlign w:val="center"/>
          </w:tcPr>
          <w:p w14:paraId="0F769DB3" w14:textId="3244D94A" w:rsidR="00E05AA8" w:rsidRPr="00AD1609" w:rsidRDefault="00E05AA8" w:rsidP="00495DC8">
            <w:pPr>
              <w:rPr>
                <w:i/>
              </w:rPr>
            </w:pPr>
            <w:r w:rsidRPr="00AD1609">
              <w:rPr>
                <w:i/>
              </w:rPr>
              <w:t>pp.</w:t>
            </w:r>
          </w:p>
        </w:tc>
        <w:tc>
          <w:tcPr>
            <w:tcW w:w="994" w:type="dxa"/>
            <w:shd w:val="clear" w:color="auto" w:fill="F7CAAC"/>
            <w:vAlign w:val="center"/>
          </w:tcPr>
          <w:p w14:paraId="548C91E6" w14:textId="77777777" w:rsidR="00E05AA8" w:rsidRDefault="00E05AA8" w:rsidP="00495DC8">
            <w:pPr>
              <w:rPr>
                <w:b/>
              </w:rPr>
            </w:pPr>
            <w:r>
              <w:rPr>
                <w:b/>
              </w:rPr>
              <w:t>rozsah</w:t>
            </w:r>
          </w:p>
        </w:tc>
        <w:tc>
          <w:tcPr>
            <w:tcW w:w="709" w:type="dxa"/>
            <w:vAlign w:val="center"/>
          </w:tcPr>
          <w:p w14:paraId="2FC61566" w14:textId="77777777" w:rsidR="00E05AA8" w:rsidRDefault="00E05AA8" w:rsidP="00495DC8">
            <w:r>
              <w:t>40</w:t>
            </w:r>
          </w:p>
        </w:tc>
        <w:tc>
          <w:tcPr>
            <w:tcW w:w="709" w:type="dxa"/>
            <w:gridSpan w:val="2"/>
            <w:shd w:val="clear" w:color="auto" w:fill="F7CAAC"/>
          </w:tcPr>
          <w:p w14:paraId="5D2FB2A9" w14:textId="77777777" w:rsidR="00E05AA8" w:rsidRDefault="00E05AA8" w:rsidP="00495DC8">
            <w:pPr>
              <w:jc w:val="both"/>
              <w:rPr>
                <w:b/>
              </w:rPr>
            </w:pPr>
            <w:r>
              <w:rPr>
                <w:b/>
              </w:rPr>
              <w:t>do kdy</w:t>
            </w:r>
          </w:p>
        </w:tc>
        <w:tc>
          <w:tcPr>
            <w:tcW w:w="1387" w:type="dxa"/>
            <w:gridSpan w:val="2"/>
            <w:vAlign w:val="center"/>
          </w:tcPr>
          <w:p w14:paraId="09E5D79D" w14:textId="77777777" w:rsidR="00E05AA8" w:rsidRDefault="00E05AA8" w:rsidP="00495DC8">
            <w:r>
              <w:t>0219</w:t>
            </w:r>
          </w:p>
        </w:tc>
      </w:tr>
      <w:tr w:rsidR="00E05AA8" w14:paraId="1524A831" w14:textId="77777777" w:rsidTr="00495DC8">
        <w:tc>
          <w:tcPr>
            <w:tcW w:w="5068" w:type="dxa"/>
            <w:gridSpan w:val="3"/>
            <w:shd w:val="clear" w:color="auto" w:fill="F7CAAC"/>
          </w:tcPr>
          <w:p w14:paraId="3455E870" w14:textId="77777777" w:rsidR="00E05AA8" w:rsidRDefault="00E05AA8" w:rsidP="00495DC8">
            <w:pPr>
              <w:jc w:val="both"/>
              <w:rPr>
                <w:b/>
              </w:rPr>
            </w:pPr>
            <w:r>
              <w:rPr>
                <w:b/>
              </w:rPr>
              <w:t>Typ vztahu na součásti VŠ, která uskutečňuje st. program</w:t>
            </w:r>
          </w:p>
        </w:tc>
        <w:tc>
          <w:tcPr>
            <w:tcW w:w="992" w:type="dxa"/>
            <w:gridSpan w:val="2"/>
            <w:vAlign w:val="center"/>
          </w:tcPr>
          <w:p w14:paraId="5EC2E0C9" w14:textId="1650A97A" w:rsidR="00E05AA8" w:rsidRPr="00AD1609" w:rsidRDefault="00E05AA8" w:rsidP="00495DC8">
            <w:pPr>
              <w:rPr>
                <w:i/>
              </w:rPr>
            </w:pPr>
            <w:r w:rsidRPr="00AD1609">
              <w:rPr>
                <w:i/>
              </w:rPr>
              <w:t>pp.</w:t>
            </w:r>
          </w:p>
        </w:tc>
        <w:tc>
          <w:tcPr>
            <w:tcW w:w="994" w:type="dxa"/>
            <w:shd w:val="clear" w:color="auto" w:fill="F7CAAC"/>
            <w:vAlign w:val="center"/>
          </w:tcPr>
          <w:p w14:paraId="75365F86" w14:textId="77777777" w:rsidR="00E05AA8" w:rsidRDefault="00E05AA8" w:rsidP="00495DC8">
            <w:pPr>
              <w:rPr>
                <w:b/>
              </w:rPr>
            </w:pPr>
            <w:r>
              <w:rPr>
                <w:b/>
              </w:rPr>
              <w:t>rozsah</w:t>
            </w:r>
          </w:p>
        </w:tc>
        <w:tc>
          <w:tcPr>
            <w:tcW w:w="709" w:type="dxa"/>
            <w:vAlign w:val="center"/>
          </w:tcPr>
          <w:p w14:paraId="41FB9615" w14:textId="77777777" w:rsidR="00E05AA8" w:rsidRDefault="00E05AA8" w:rsidP="00495DC8">
            <w:r>
              <w:t>40</w:t>
            </w:r>
          </w:p>
        </w:tc>
        <w:tc>
          <w:tcPr>
            <w:tcW w:w="709" w:type="dxa"/>
            <w:gridSpan w:val="2"/>
            <w:shd w:val="clear" w:color="auto" w:fill="F7CAAC"/>
            <w:vAlign w:val="center"/>
          </w:tcPr>
          <w:p w14:paraId="6BB98DF3" w14:textId="77777777" w:rsidR="00E05AA8" w:rsidRDefault="00E05AA8" w:rsidP="00495DC8">
            <w:pPr>
              <w:rPr>
                <w:b/>
              </w:rPr>
            </w:pPr>
            <w:r>
              <w:rPr>
                <w:b/>
              </w:rPr>
              <w:t>do kdy</w:t>
            </w:r>
          </w:p>
        </w:tc>
        <w:tc>
          <w:tcPr>
            <w:tcW w:w="1387" w:type="dxa"/>
            <w:gridSpan w:val="2"/>
            <w:vAlign w:val="center"/>
          </w:tcPr>
          <w:p w14:paraId="488799D0" w14:textId="77777777" w:rsidR="00E05AA8" w:rsidRDefault="00E05AA8" w:rsidP="00495DC8">
            <w:r>
              <w:t>0219</w:t>
            </w:r>
          </w:p>
        </w:tc>
      </w:tr>
      <w:tr w:rsidR="00E05AA8" w14:paraId="095099B0" w14:textId="77777777" w:rsidTr="00495DC8">
        <w:tc>
          <w:tcPr>
            <w:tcW w:w="6060" w:type="dxa"/>
            <w:gridSpan w:val="5"/>
            <w:shd w:val="clear" w:color="auto" w:fill="F7CAAC"/>
          </w:tcPr>
          <w:p w14:paraId="3A551B4B" w14:textId="77777777" w:rsidR="00E05AA8" w:rsidRDefault="00E05AA8" w:rsidP="00495DC8">
            <w:pPr>
              <w:jc w:val="both"/>
            </w:pPr>
            <w:r>
              <w:rPr>
                <w:b/>
              </w:rPr>
              <w:t>Další současná působení jako akademický pracovník na jiných VŠ</w:t>
            </w:r>
          </w:p>
        </w:tc>
        <w:tc>
          <w:tcPr>
            <w:tcW w:w="1703" w:type="dxa"/>
            <w:gridSpan w:val="2"/>
            <w:shd w:val="clear" w:color="auto" w:fill="F7CAAC"/>
          </w:tcPr>
          <w:p w14:paraId="6E04EEA0" w14:textId="77777777" w:rsidR="00E05AA8" w:rsidRDefault="00E05AA8" w:rsidP="00495DC8">
            <w:pPr>
              <w:jc w:val="both"/>
              <w:rPr>
                <w:b/>
              </w:rPr>
            </w:pPr>
            <w:r>
              <w:rPr>
                <w:b/>
              </w:rPr>
              <w:t>typ prac. vztahu</w:t>
            </w:r>
          </w:p>
        </w:tc>
        <w:tc>
          <w:tcPr>
            <w:tcW w:w="2096" w:type="dxa"/>
            <w:gridSpan w:val="4"/>
            <w:shd w:val="clear" w:color="auto" w:fill="F7CAAC"/>
          </w:tcPr>
          <w:p w14:paraId="4E435CEC" w14:textId="77777777" w:rsidR="00E05AA8" w:rsidRDefault="00E05AA8" w:rsidP="00495DC8">
            <w:pPr>
              <w:jc w:val="both"/>
              <w:rPr>
                <w:b/>
              </w:rPr>
            </w:pPr>
            <w:r>
              <w:rPr>
                <w:b/>
              </w:rPr>
              <w:t>rozsah</w:t>
            </w:r>
          </w:p>
        </w:tc>
      </w:tr>
      <w:tr w:rsidR="00E05AA8" w14:paraId="45EDD1DF" w14:textId="77777777" w:rsidTr="00495DC8">
        <w:tc>
          <w:tcPr>
            <w:tcW w:w="6060" w:type="dxa"/>
            <w:gridSpan w:val="5"/>
            <w:vAlign w:val="center"/>
          </w:tcPr>
          <w:p w14:paraId="7424A124" w14:textId="77777777" w:rsidR="00E05AA8" w:rsidRDefault="00E05AA8" w:rsidP="00495DC8">
            <w:r>
              <w:t>Univerzita obrany v Brně</w:t>
            </w:r>
          </w:p>
        </w:tc>
        <w:tc>
          <w:tcPr>
            <w:tcW w:w="1703" w:type="dxa"/>
            <w:gridSpan w:val="2"/>
            <w:vAlign w:val="center"/>
          </w:tcPr>
          <w:p w14:paraId="3C46E8BA" w14:textId="77777777" w:rsidR="00E05AA8" w:rsidRPr="00967ED8" w:rsidRDefault="00E05AA8" w:rsidP="00495DC8">
            <w:pPr>
              <w:rPr>
                <w:i/>
              </w:rPr>
            </w:pPr>
            <w:r w:rsidRPr="00967ED8">
              <w:rPr>
                <w:i/>
              </w:rPr>
              <w:t>pp.</w:t>
            </w:r>
          </w:p>
        </w:tc>
        <w:tc>
          <w:tcPr>
            <w:tcW w:w="2096" w:type="dxa"/>
            <w:gridSpan w:val="4"/>
            <w:vAlign w:val="center"/>
          </w:tcPr>
          <w:p w14:paraId="075AEAC9" w14:textId="77777777" w:rsidR="00E05AA8" w:rsidRDefault="00E05AA8" w:rsidP="00495DC8">
            <w:r>
              <w:t xml:space="preserve">8 </w:t>
            </w:r>
          </w:p>
        </w:tc>
      </w:tr>
      <w:tr w:rsidR="00E05AA8" w14:paraId="37607178" w14:textId="77777777" w:rsidTr="00495DC8">
        <w:tc>
          <w:tcPr>
            <w:tcW w:w="6060" w:type="dxa"/>
            <w:gridSpan w:val="5"/>
          </w:tcPr>
          <w:p w14:paraId="4F994256" w14:textId="77777777" w:rsidR="00E05AA8" w:rsidRDefault="00E05AA8" w:rsidP="00495DC8">
            <w:pPr>
              <w:jc w:val="both"/>
            </w:pPr>
            <w:r>
              <w:t xml:space="preserve">Vysoká škola AMBIS, Praha </w:t>
            </w:r>
          </w:p>
        </w:tc>
        <w:tc>
          <w:tcPr>
            <w:tcW w:w="1703" w:type="dxa"/>
            <w:gridSpan w:val="2"/>
          </w:tcPr>
          <w:p w14:paraId="4592AD6A" w14:textId="77777777" w:rsidR="00E05AA8" w:rsidRPr="00967ED8" w:rsidRDefault="00E05AA8" w:rsidP="00495DC8">
            <w:pPr>
              <w:jc w:val="both"/>
              <w:rPr>
                <w:i/>
              </w:rPr>
            </w:pPr>
            <w:r w:rsidRPr="00967ED8">
              <w:rPr>
                <w:i/>
              </w:rPr>
              <w:t>pp.</w:t>
            </w:r>
          </w:p>
        </w:tc>
        <w:tc>
          <w:tcPr>
            <w:tcW w:w="2096" w:type="dxa"/>
            <w:gridSpan w:val="4"/>
          </w:tcPr>
          <w:p w14:paraId="2713A2FC" w14:textId="77777777" w:rsidR="00E05AA8" w:rsidRDefault="00E05AA8" w:rsidP="00495DC8">
            <w:pPr>
              <w:jc w:val="both"/>
            </w:pPr>
            <w:r>
              <w:t xml:space="preserve">4 </w:t>
            </w:r>
          </w:p>
        </w:tc>
      </w:tr>
      <w:tr w:rsidR="00E05AA8" w14:paraId="005C2561" w14:textId="77777777" w:rsidTr="00495DC8">
        <w:tc>
          <w:tcPr>
            <w:tcW w:w="6060" w:type="dxa"/>
            <w:gridSpan w:val="5"/>
          </w:tcPr>
          <w:p w14:paraId="09EDCCDB" w14:textId="77777777" w:rsidR="00E05AA8" w:rsidRDefault="00E05AA8" w:rsidP="00495DC8">
            <w:pPr>
              <w:jc w:val="both"/>
            </w:pPr>
          </w:p>
        </w:tc>
        <w:tc>
          <w:tcPr>
            <w:tcW w:w="1703" w:type="dxa"/>
            <w:gridSpan w:val="2"/>
          </w:tcPr>
          <w:p w14:paraId="02D8B33F" w14:textId="77777777" w:rsidR="00E05AA8" w:rsidRDefault="00E05AA8" w:rsidP="00495DC8">
            <w:pPr>
              <w:jc w:val="both"/>
            </w:pPr>
          </w:p>
        </w:tc>
        <w:tc>
          <w:tcPr>
            <w:tcW w:w="2096" w:type="dxa"/>
            <w:gridSpan w:val="4"/>
          </w:tcPr>
          <w:p w14:paraId="4E612884" w14:textId="77777777" w:rsidR="00E05AA8" w:rsidRDefault="00E05AA8" w:rsidP="00495DC8">
            <w:pPr>
              <w:jc w:val="both"/>
            </w:pPr>
          </w:p>
        </w:tc>
      </w:tr>
      <w:tr w:rsidR="00E05AA8" w14:paraId="67B94D02" w14:textId="77777777" w:rsidTr="00495DC8">
        <w:tc>
          <w:tcPr>
            <w:tcW w:w="9859" w:type="dxa"/>
            <w:gridSpan w:val="11"/>
            <w:shd w:val="clear" w:color="auto" w:fill="F7CAAC"/>
          </w:tcPr>
          <w:p w14:paraId="6A12A10D" w14:textId="77777777" w:rsidR="00E05AA8" w:rsidRDefault="00E05AA8" w:rsidP="00495DC8">
            <w:pPr>
              <w:jc w:val="both"/>
            </w:pPr>
            <w:r>
              <w:rPr>
                <w:b/>
              </w:rPr>
              <w:t>Předměty příslušného studijního programu a způsob zapojení do jejich výuky, příp. další zapojení do uskutečňování studijního programu</w:t>
            </w:r>
          </w:p>
        </w:tc>
      </w:tr>
      <w:tr w:rsidR="00E05AA8" w14:paraId="4C79FFBF" w14:textId="77777777" w:rsidTr="00495DC8">
        <w:trPr>
          <w:trHeight w:val="1118"/>
        </w:trPr>
        <w:tc>
          <w:tcPr>
            <w:tcW w:w="9859" w:type="dxa"/>
            <w:gridSpan w:val="11"/>
            <w:tcBorders>
              <w:top w:val="nil"/>
            </w:tcBorders>
          </w:tcPr>
          <w:p w14:paraId="4ACC336C" w14:textId="77777777" w:rsidR="00E05AA8" w:rsidRDefault="00E05AA8">
            <w:pPr>
              <w:pStyle w:val="Odstavecseseznamem2"/>
              <w:ind w:left="40"/>
              <w:jc w:val="both"/>
              <w:rPr>
                <w:ins w:id="7705" w:author="Matyas Adam" w:date="2018-11-17T15:22:00Z"/>
              </w:rPr>
              <w:pPrChange w:id="7706" w:author="Matyas Adam" w:date="2018-11-17T15:25:00Z">
                <w:pPr>
                  <w:pStyle w:val="Odstavecseseznamem2"/>
                  <w:spacing w:after="60"/>
                  <w:ind w:left="40"/>
                  <w:jc w:val="both"/>
                </w:pPr>
              </w:pPrChange>
            </w:pPr>
            <w:r>
              <w:t>Procesy hodnocení a ovládání rizik – garant, přednášející (50 %)</w:t>
            </w:r>
          </w:p>
          <w:p w14:paraId="16DD8D14" w14:textId="5D30A1B3" w:rsidR="00E05AA8" w:rsidRDefault="00E05AA8">
            <w:pPr>
              <w:pStyle w:val="Odstavecseseznamem2"/>
              <w:ind w:left="40"/>
              <w:jc w:val="both"/>
              <w:pPrChange w:id="7707" w:author="PS" w:date="2018-11-25T15:42:00Z">
                <w:pPr>
                  <w:pStyle w:val="Odstavecseseznamem2"/>
                  <w:spacing w:after="60"/>
                  <w:ind w:left="40"/>
                  <w:jc w:val="both"/>
                </w:pPr>
              </w:pPrChange>
            </w:pPr>
            <w:ins w:id="7708" w:author="Matyas Adam" w:date="2018-11-17T15:22:00Z">
              <w:r>
                <w:t xml:space="preserve">Studentská odborná </w:t>
              </w:r>
              <w:del w:id="7709" w:author="PS" w:date="2018-11-25T15:42:00Z">
                <w:r w:rsidDel="00E61849">
                  <w:delText>práce</w:delText>
                </w:r>
              </w:del>
            </w:ins>
            <w:ins w:id="7710" w:author="PS" w:date="2018-11-25T15:42:00Z">
              <w:r w:rsidR="00E61849">
                <w:t>aktivita</w:t>
              </w:r>
            </w:ins>
            <w:ins w:id="7711" w:author="Matyas Adam" w:date="2018-11-17T15:22:00Z">
              <w:r>
                <w:t xml:space="preserve"> - garant</w:t>
              </w:r>
            </w:ins>
          </w:p>
        </w:tc>
      </w:tr>
      <w:tr w:rsidR="00E05AA8" w14:paraId="00CC5BDD" w14:textId="77777777" w:rsidTr="00495DC8">
        <w:tc>
          <w:tcPr>
            <w:tcW w:w="9859" w:type="dxa"/>
            <w:gridSpan w:val="11"/>
            <w:shd w:val="clear" w:color="auto" w:fill="F7CAAC"/>
          </w:tcPr>
          <w:p w14:paraId="7F552729" w14:textId="77777777" w:rsidR="00E05AA8" w:rsidRDefault="00E05AA8" w:rsidP="00495DC8">
            <w:pPr>
              <w:jc w:val="both"/>
            </w:pPr>
            <w:r>
              <w:rPr>
                <w:b/>
              </w:rPr>
              <w:t xml:space="preserve">Údaje o vzdělání na VŠ </w:t>
            </w:r>
          </w:p>
        </w:tc>
      </w:tr>
      <w:tr w:rsidR="00E05AA8" w14:paraId="2F268F63" w14:textId="77777777" w:rsidTr="00495DC8">
        <w:trPr>
          <w:trHeight w:val="532"/>
        </w:trPr>
        <w:tc>
          <w:tcPr>
            <w:tcW w:w="9859" w:type="dxa"/>
            <w:gridSpan w:val="11"/>
          </w:tcPr>
          <w:p w14:paraId="3AECEC73" w14:textId="77777777" w:rsidR="00E05AA8" w:rsidRPr="00D05529" w:rsidRDefault="00E05AA8" w:rsidP="00495DC8">
            <w:pPr>
              <w:tabs>
                <w:tab w:val="left" w:pos="426"/>
              </w:tabs>
              <w:spacing w:before="60"/>
              <w:jc w:val="both"/>
            </w:pPr>
            <w:ins w:id="7712" w:author="Matyas Adam" w:date="2018-11-17T15:23:00Z">
              <w:r>
                <w:t>1973</w:t>
              </w:r>
            </w:ins>
            <w:ins w:id="7713" w:author="Matyas Adam" w:date="2018-11-17T15:46:00Z">
              <w:r>
                <w:t>:</w:t>
              </w:r>
            </w:ins>
            <w:ins w:id="7714" w:author="Matyas Adam" w:date="2018-11-17T15:23:00Z">
              <w:r>
                <w:t xml:space="preserve"> VŠCHT Pardubice, </w:t>
              </w:r>
            </w:ins>
            <w:del w:id="7715" w:author="Matyas Adam" w:date="2018-11-17T15:23:00Z">
              <w:r w:rsidDel="00376495">
                <w:delText>Ing.</w:delText>
              </w:r>
              <w:r w:rsidRPr="00923B9F" w:rsidDel="00376495">
                <w:delText xml:space="preserve">: </w:delText>
              </w:r>
              <w:r w:rsidDel="00376495">
                <w:delText xml:space="preserve"> </w:delText>
              </w:r>
            </w:del>
            <w:r w:rsidRPr="00AD1609">
              <w:t>Technologie makromolekulárních látek</w:t>
            </w:r>
            <w:r>
              <w:t xml:space="preserve">, </w:t>
            </w:r>
            <w:del w:id="7716" w:author="Matyas Adam" w:date="2018-11-17T15:24:00Z">
              <w:r w:rsidDel="00376495">
                <w:delText>1973,</w:delText>
              </w:r>
            </w:del>
            <w:ins w:id="7717" w:author="Matyas Adam" w:date="2018-11-17T15:24:00Z">
              <w:r>
                <w:t>Ing.</w:t>
              </w:r>
            </w:ins>
            <w:r>
              <w:t xml:space="preserve"> </w:t>
            </w:r>
            <w:del w:id="7718" w:author="Matyas Adam" w:date="2018-11-17T15:23:00Z">
              <w:r w:rsidDel="00376495">
                <w:delText>VŠCHT Pardubice</w:delText>
              </w:r>
            </w:del>
          </w:p>
          <w:p w14:paraId="2E37D657" w14:textId="77777777" w:rsidR="00E05AA8" w:rsidRPr="001A6733" w:rsidRDefault="00E05AA8" w:rsidP="00495DC8">
            <w:pPr>
              <w:spacing w:after="60"/>
              <w:ind w:left="510" w:hanging="510"/>
              <w:jc w:val="both"/>
            </w:pPr>
            <w:del w:id="7719" w:author="Matyas Adam" w:date="2018-11-17T15:24:00Z">
              <w:r w:rsidRPr="0044608E" w:rsidDel="00376495">
                <w:delText>CSc.</w:delText>
              </w:r>
              <w:r w:rsidDel="00376495">
                <w:delText>:</w:delText>
              </w:r>
            </w:del>
            <w:ins w:id="7720" w:author="Matyas Adam" w:date="2018-11-17T15:24:00Z">
              <w:r>
                <w:t>1979</w:t>
              </w:r>
            </w:ins>
            <w:ins w:id="7721" w:author="Matyas Adam" w:date="2018-11-17T15:46:00Z">
              <w:r>
                <w:t>:</w:t>
              </w:r>
            </w:ins>
            <w:r w:rsidRPr="0044608E">
              <w:t xml:space="preserve"> </w:t>
            </w:r>
            <w:ins w:id="7722" w:author="Matyas Adam" w:date="2018-11-17T15:24:00Z">
              <w:r w:rsidRPr="0044608E">
                <w:t>Č</w:t>
              </w:r>
              <w:r>
                <w:t xml:space="preserve">SAV, </w:t>
              </w:r>
              <w:r w:rsidRPr="0044608E">
                <w:t>Ústa</w:t>
              </w:r>
              <w:r>
                <w:t xml:space="preserve">v makromolekulární chemie, Praha, </w:t>
              </w:r>
            </w:ins>
            <w:r w:rsidRPr="00AD1609">
              <w:t>Makromolekulární chemie</w:t>
            </w:r>
            <w:del w:id="7723" w:author="Matyas Adam" w:date="2018-11-17T15:24:00Z">
              <w:r w:rsidDel="00376495">
                <w:delText xml:space="preserve">, </w:delText>
              </w:r>
              <w:r w:rsidRPr="0044608E" w:rsidDel="00376495">
                <w:delText>1979</w:delText>
              </w:r>
            </w:del>
            <w:r>
              <w:t>,</w:t>
            </w:r>
            <w:r w:rsidRPr="0044608E">
              <w:t xml:space="preserve"> </w:t>
            </w:r>
            <w:del w:id="7724" w:author="Matyas Adam" w:date="2018-11-17T15:24:00Z">
              <w:r w:rsidRPr="0044608E" w:rsidDel="00376495">
                <w:delText>Č</w:delText>
              </w:r>
              <w:r w:rsidDel="00376495">
                <w:delText>SAV</w:delText>
              </w:r>
              <w:r w:rsidRPr="0044608E" w:rsidDel="00376495">
                <w:delText>, Ústa</w:delText>
              </w:r>
              <w:r w:rsidDel="00376495">
                <w:delText>v makromolekulární chemie, Praha</w:delText>
              </w:r>
            </w:del>
            <w:ins w:id="7725" w:author="Matyas Adam" w:date="2018-11-17T15:24:00Z">
              <w:r>
                <w:t>CSc.</w:t>
              </w:r>
            </w:ins>
          </w:p>
        </w:tc>
      </w:tr>
      <w:tr w:rsidR="00E05AA8" w14:paraId="3E1EC9BB" w14:textId="77777777" w:rsidTr="00495DC8">
        <w:tc>
          <w:tcPr>
            <w:tcW w:w="9859" w:type="dxa"/>
            <w:gridSpan w:val="11"/>
            <w:shd w:val="clear" w:color="auto" w:fill="F7CAAC"/>
          </w:tcPr>
          <w:p w14:paraId="7557A340" w14:textId="77777777" w:rsidR="00E05AA8" w:rsidRDefault="00E05AA8" w:rsidP="00495DC8">
            <w:pPr>
              <w:jc w:val="both"/>
              <w:rPr>
                <w:b/>
              </w:rPr>
            </w:pPr>
            <w:r>
              <w:rPr>
                <w:b/>
              </w:rPr>
              <w:t>Údaje o odborném působení od absolvování VŠ</w:t>
            </w:r>
          </w:p>
        </w:tc>
      </w:tr>
      <w:tr w:rsidR="00E05AA8" w14:paraId="612F8525" w14:textId="77777777" w:rsidTr="00495DC8">
        <w:trPr>
          <w:trHeight w:val="1090"/>
        </w:trPr>
        <w:tc>
          <w:tcPr>
            <w:tcW w:w="9859" w:type="dxa"/>
            <w:gridSpan w:val="11"/>
          </w:tcPr>
          <w:p w14:paraId="3E2DF1F6" w14:textId="77777777" w:rsidR="00E05AA8" w:rsidRDefault="00E05AA8" w:rsidP="00495DC8">
            <w:pPr>
              <w:spacing w:before="60"/>
              <w:jc w:val="both"/>
            </w:pPr>
            <w:r>
              <w:rPr>
                <w:color w:val="000000"/>
              </w:rPr>
              <w:t>Zbrojovka Brno, n. p.,</w:t>
            </w:r>
            <w:r w:rsidRPr="00792C04">
              <w:rPr>
                <w:color w:val="000000"/>
              </w:rPr>
              <w:t xml:space="preserve"> závod Vyškov</w:t>
            </w:r>
            <w:r>
              <w:rPr>
                <w:color w:val="000000"/>
              </w:rPr>
              <w:t xml:space="preserve">, </w:t>
            </w:r>
            <w:r>
              <w:t>technolog povrchových úprav, 1 rok;</w:t>
            </w:r>
          </w:p>
          <w:p w14:paraId="03A83AD8" w14:textId="77777777" w:rsidR="00E05AA8" w:rsidRDefault="00E05AA8" w:rsidP="00495DC8">
            <w:pPr>
              <w:jc w:val="both"/>
              <w:rPr>
                <w:color w:val="000000"/>
              </w:rPr>
            </w:pPr>
            <w:r w:rsidRPr="001A0714">
              <w:rPr>
                <w:color w:val="000000"/>
              </w:rPr>
              <w:t>Výzkumný ústav makromolekulární chemie,</w:t>
            </w:r>
            <w:r>
              <w:rPr>
                <w:color w:val="000000"/>
              </w:rPr>
              <w:t xml:space="preserve"> Brno, vědecký aspirant, 4 roky;</w:t>
            </w:r>
          </w:p>
          <w:p w14:paraId="67E62717" w14:textId="77777777" w:rsidR="00E05AA8" w:rsidRDefault="00E05AA8" w:rsidP="00495DC8">
            <w:pPr>
              <w:jc w:val="both"/>
              <w:rPr>
                <w:color w:val="000000"/>
              </w:rPr>
            </w:pPr>
            <w:r>
              <w:rPr>
                <w:color w:val="000000"/>
              </w:rPr>
              <w:t>Vysoká vojenská škola pozemního vojska</w:t>
            </w:r>
            <w:r w:rsidRPr="00032084">
              <w:rPr>
                <w:color w:val="000000"/>
              </w:rPr>
              <w:t xml:space="preserve"> ve Vyškově</w:t>
            </w:r>
            <w:r>
              <w:rPr>
                <w:color w:val="000000"/>
              </w:rPr>
              <w:t>, vysokoškolský učitel, vědecký pracovník, 18 roků;</w:t>
            </w:r>
          </w:p>
          <w:p w14:paraId="03768729" w14:textId="77777777" w:rsidR="00E05AA8" w:rsidRDefault="00E05AA8" w:rsidP="00495DC8">
            <w:pPr>
              <w:jc w:val="both"/>
              <w:rPr>
                <w:color w:val="000000"/>
              </w:rPr>
            </w:pPr>
            <w:r w:rsidRPr="00032084">
              <w:rPr>
                <w:color w:val="000000"/>
              </w:rPr>
              <w:t xml:space="preserve">Vysoká vojenská škola </w:t>
            </w:r>
            <w:r>
              <w:rPr>
                <w:color w:val="000000"/>
              </w:rPr>
              <w:t>pozemního vojska</w:t>
            </w:r>
            <w:r w:rsidRPr="00032084">
              <w:rPr>
                <w:color w:val="000000"/>
              </w:rPr>
              <w:t xml:space="preserve"> ve Vyškově</w:t>
            </w:r>
            <w:r>
              <w:rPr>
                <w:color w:val="000000"/>
              </w:rPr>
              <w:t>, proděkan pro vědeckou práci a zahraniční vztahy, 7 roků;</w:t>
            </w:r>
          </w:p>
          <w:p w14:paraId="752BCF49" w14:textId="77777777" w:rsidR="00E05AA8" w:rsidRDefault="00E05AA8" w:rsidP="00495DC8">
            <w:pPr>
              <w:jc w:val="both"/>
              <w:rPr>
                <w:color w:val="000000"/>
              </w:rPr>
            </w:pPr>
            <w:r>
              <w:t xml:space="preserve">Univerzita obrany, </w:t>
            </w:r>
            <w:r>
              <w:rPr>
                <w:color w:val="000000"/>
              </w:rPr>
              <w:t>akademický pracovník, 13,5 roků;</w:t>
            </w:r>
          </w:p>
          <w:p w14:paraId="2CBC27D8" w14:textId="77777777" w:rsidR="00E05AA8" w:rsidRDefault="00E05AA8" w:rsidP="00495DC8">
            <w:pPr>
              <w:jc w:val="both"/>
              <w:rPr>
                <w:color w:val="000000"/>
              </w:rPr>
            </w:pPr>
            <w:r>
              <w:t xml:space="preserve">Mendelova univerzita, Agronomická fakulta, </w:t>
            </w:r>
            <w:r>
              <w:rPr>
                <w:color w:val="000000"/>
              </w:rPr>
              <w:t>akademický pracovník, 4 roky, jpp.;</w:t>
            </w:r>
          </w:p>
          <w:p w14:paraId="49515AEA" w14:textId="77777777" w:rsidR="00E05AA8" w:rsidRDefault="00E05AA8" w:rsidP="00495DC8">
            <w:pPr>
              <w:jc w:val="both"/>
              <w:rPr>
                <w:color w:val="000000"/>
              </w:rPr>
            </w:pPr>
            <w:r w:rsidRPr="00545C2A">
              <w:t>Vysoká škola obchodní a hotelová</w:t>
            </w:r>
            <w:r>
              <w:t xml:space="preserve">, </w:t>
            </w:r>
            <w:r>
              <w:rPr>
                <w:color w:val="000000"/>
              </w:rPr>
              <w:t>akademický pracovník, 3,5 roků, jpp.</w:t>
            </w:r>
          </w:p>
          <w:p w14:paraId="5119ADDB" w14:textId="77777777" w:rsidR="00E05AA8" w:rsidRDefault="00E05AA8" w:rsidP="00495DC8">
            <w:pPr>
              <w:spacing w:after="60"/>
              <w:jc w:val="both"/>
            </w:pPr>
            <w:r>
              <w:t xml:space="preserve">Univerzita Tomáše Bati, Fakulta logistiky a krizového řízení, </w:t>
            </w:r>
            <w:r>
              <w:rPr>
                <w:color w:val="000000"/>
              </w:rPr>
              <w:t>akademický pracovník, od 01. 02. 2018.</w:t>
            </w:r>
          </w:p>
        </w:tc>
      </w:tr>
      <w:tr w:rsidR="00E05AA8" w14:paraId="4DBCF1DE" w14:textId="77777777" w:rsidTr="00495DC8">
        <w:trPr>
          <w:trHeight w:val="250"/>
        </w:trPr>
        <w:tc>
          <w:tcPr>
            <w:tcW w:w="9859" w:type="dxa"/>
            <w:gridSpan w:val="11"/>
            <w:shd w:val="clear" w:color="auto" w:fill="F7CAAC"/>
          </w:tcPr>
          <w:p w14:paraId="7713CD6E" w14:textId="77777777" w:rsidR="00E05AA8" w:rsidRDefault="00E05AA8" w:rsidP="00495DC8">
            <w:pPr>
              <w:jc w:val="both"/>
            </w:pPr>
            <w:r>
              <w:rPr>
                <w:b/>
              </w:rPr>
              <w:t>Zkušenosti s vedením kvalifikačních a rigorózních prací</w:t>
            </w:r>
          </w:p>
        </w:tc>
      </w:tr>
      <w:tr w:rsidR="00E05AA8" w14:paraId="2823A7F5" w14:textId="77777777" w:rsidTr="00495DC8">
        <w:trPr>
          <w:trHeight w:val="629"/>
        </w:trPr>
        <w:tc>
          <w:tcPr>
            <w:tcW w:w="9859" w:type="dxa"/>
            <w:gridSpan w:val="11"/>
          </w:tcPr>
          <w:p w14:paraId="6497A3B1" w14:textId="77777777" w:rsidR="00E05AA8" w:rsidRDefault="00E05AA8" w:rsidP="00495DC8">
            <w:pPr>
              <w:spacing w:before="60"/>
              <w:jc w:val="both"/>
            </w:pPr>
            <w:del w:id="7726" w:author="Matyas Adam" w:date="2018-11-17T15:47:00Z">
              <w:r w:rsidDel="00AC589F">
                <w:delText>Počet obhájených b</w:delText>
              </w:r>
            </w:del>
            <w:ins w:id="7727" w:author="Matyas Adam" w:date="2018-11-17T15:47:00Z">
              <w:r>
                <w:t>B</w:t>
              </w:r>
            </w:ins>
            <w:r>
              <w:t>akalářsk</w:t>
            </w:r>
            <w:ins w:id="7728" w:author="Matyas Adam" w:date="2018-11-17T15:47:00Z">
              <w:r>
                <w:t>é</w:t>
              </w:r>
            </w:ins>
            <w:del w:id="7729" w:author="Matyas Adam" w:date="2018-11-17T15:47:00Z">
              <w:r w:rsidDel="00AC589F">
                <w:delText>ých</w:delText>
              </w:r>
            </w:del>
            <w:r>
              <w:t xml:space="preserve"> pr</w:t>
            </w:r>
            <w:ins w:id="7730" w:author="Matyas Adam" w:date="2018-11-17T15:47:00Z">
              <w:r>
                <w:t>á</w:t>
              </w:r>
            </w:ins>
            <w:del w:id="7731" w:author="Matyas Adam" w:date="2018-11-17T15:47:00Z">
              <w:r w:rsidDel="00AC589F">
                <w:delText>a</w:delText>
              </w:r>
            </w:del>
            <w:r>
              <w:t>c</w:t>
            </w:r>
            <w:ins w:id="7732" w:author="Matyas Adam" w:date="2018-11-17T15:47:00Z">
              <w:r>
                <w:t>e</w:t>
              </w:r>
            </w:ins>
            <w:del w:id="7733" w:author="Matyas Adam" w:date="2018-11-17T15:47:00Z">
              <w:r w:rsidDel="00AC589F">
                <w:delText>í</w:delText>
              </w:r>
            </w:del>
            <w:r>
              <w:t>: 2</w:t>
            </w:r>
            <w:del w:id="7734" w:author="Matyas Adam" w:date="2018-11-17T15:49:00Z">
              <w:r w:rsidDel="00AC589F">
                <w:delText>;</w:delText>
              </w:r>
            </w:del>
          </w:p>
          <w:p w14:paraId="286FB989" w14:textId="77777777" w:rsidR="00E05AA8" w:rsidRDefault="00E05AA8" w:rsidP="00495DC8">
            <w:pPr>
              <w:jc w:val="both"/>
            </w:pPr>
            <w:del w:id="7735" w:author="Matyas Adam" w:date="2018-11-17T15:48:00Z">
              <w:r w:rsidDel="00AC589F">
                <w:delText>Počet obhájených diplomových</w:delText>
              </w:r>
            </w:del>
            <w:ins w:id="7736" w:author="Matyas Adam" w:date="2018-11-17T15:48:00Z">
              <w:r>
                <w:t>Diplomové</w:t>
              </w:r>
            </w:ins>
            <w:r>
              <w:t xml:space="preserve"> pr</w:t>
            </w:r>
            <w:del w:id="7737" w:author="Matyas Adam" w:date="2018-11-17T15:48:00Z">
              <w:r w:rsidDel="00AC589F">
                <w:delText>a</w:delText>
              </w:r>
            </w:del>
            <w:ins w:id="7738" w:author="Matyas Adam" w:date="2018-11-17T15:48:00Z">
              <w:r>
                <w:t>á</w:t>
              </w:r>
            </w:ins>
            <w:r>
              <w:t>c</w:t>
            </w:r>
            <w:ins w:id="7739" w:author="Matyas Adam" w:date="2018-11-17T15:48:00Z">
              <w:r>
                <w:t>e</w:t>
              </w:r>
            </w:ins>
            <w:del w:id="7740" w:author="Matyas Adam" w:date="2018-11-17T15:48:00Z">
              <w:r w:rsidDel="00AC589F">
                <w:delText>í</w:delText>
              </w:r>
            </w:del>
            <w:r>
              <w:t>: 36</w:t>
            </w:r>
            <w:del w:id="7741" w:author="Matyas Adam" w:date="2018-11-17T15:49:00Z">
              <w:r w:rsidDel="00AC589F">
                <w:delText>;</w:delText>
              </w:r>
            </w:del>
          </w:p>
          <w:p w14:paraId="612D7663" w14:textId="77777777" w:rsidR="00E05AA8" w:rsidRPr="00136E7B" w:rsidRDefault="00E05AA8" w:rsidP="00495DC8">
            <w:pPr>
              <w:spacing w:after="60"/>
              <w:jc w:val="both"/>
            </w:pPr>
            <w:del w:id="7742" w:author="Matyas Adam" w:date="2018-11-17T15:48:00Z">
              <w:r w:rsidDel="00AC589F">
                <w:delText>Počet obhájených di</w:delText>
              </w:r>
            </w:del>
            <w:ins w:id="7743" w:author="Matyas Adam" w:date="2018-11-17T15:48:00Z">
              <w:r>
                <w:t>Di</w:t>
              </w:r>
            </w:ins>
            <w:r>
              <w:t>sertační</w:t>
            </w:r>
            <w:del w:id="7744" w:author="Matyas Adam" w:date="2018-11-17T15:48:00Z">
              <w:r w:rsidDel="00AC589F">
                <w:delText>ch</w:delText>
              </w:r>
            </w:del>
            <w:r>
              <w:t xml:space="preserve"> pr</w:t>
            </w:r>
            <w:del w:id="7745" w:author="Matyas Adam" w:date="2018-11-17T15:48:00Z">
              <w:r w:rsidDel="00AC589F">
                <w:delText>a</w:delText>
              </w:r>
            </w:del>
            <w:ins w:id="7746" w:author="Matyas Adam" w:date="2018-11-17T15:48:00Z">
              <w:r>
                <w:t>á</w:t>
              </w:r>
            </w:ins>
            <w:r>
              <w:t>c</w:t>
            </w:r>
            <w:del w:id="7747" w:author="Matyas Adam" w:date="2018-11-17T15:48:00Z">
              <w:r w:rsidDel="00AC589F">
                <w:delText>í</w:delText>
              </w:r>
            </w:del>
            <w:ins w:id="7748" w:author="Matyas Adam" w:date="2018-11-17T15:48:00Z">
              <w:r>
                <w:t>e</w:t>
              </w:r>
            </w:ins>
            <w:r>
              <w:t>:</w:t>
            </w:r>
            <w:ins w:id="7749" w:author="Matyas Adam" w:date="2018-11-17T15:48:00Z">
              <w:r>
                <w:t xml:space="preserve"> </w:t>
              </w:r>
            </w:ins>
            <w:r>
              <w:t>11</w:t>
            </w:r>
            <w:del w:id="7750" w:author="Matyas Adam" w:date="2018-11-17T15:49:00Z">
              <w:r w:rsidDel="00AC589F">
                <w:delText xml:space="preserve">; </w:delText>
              </w:r>
            </w:del>
          </w:p>
        </w:tc>
      </w:tr>
      <w:tr w:rsidR="00E05AA8" w14:paraId="62638EFE" w14:textId="77777777" w:rsidTr="00495DC8">
        <w:trPr>
          <w:cantSplit/>
        </w:trPr>
        <w:tc>
          <w:tcPr>
            <w:tcW w:w="3347" w:type="dxa"/>
            <w:gridSpan w:val="2"/>
            <w:tcBorders>
              <w:top w:val="single" w:sz="12" w:space="0" w:color="auto"/>
            </w:tcBorders>
            <w:shd w:val="clear" w:color="auto" w:fill="F7CAAC"/>
          </w:tcPr>
          <w:p w14:paraId="7AEF1C5F" w14:textId="77777777" w:rsidR="00E05AA8" w:rsidRDefault="00E05AA8" w:rsidP="00495DC8">
            <w:pPr>
              <w:jc w:val="both"/>
            </w:pPr>
            <w:r>
              <w:rPr>
                <w:b/>
              </w:rPr>
              <w:t xml:space="preserve">Obor habilitačního řízení </w:t>
            </w:r>
          </w:p>
        </w:tc>
        <w:tc>
          <w:tcPr>
            <w:tcW w:w="2245" w:type="dxa"/>
            <w:gridSpan w:val="2"/>
            <w:tcBorders>
              <w:top w:val="single" w:sz="12" w:space="0" w:color="auto"/>
            </w:tcBorders>
            <w:shd w:val="clear" w:color="auto" w:fill="F7CAAC"/>
          </w:tcPr>
          <w:p w14:paraId="42205575" w14:textId="77777777" w:rsidR="00E05AA8" w:rsidRDefault="00E05AA8" w:rsidP="00495DC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D7B4789" w14:textId="77777777" w:rsidR="00E05AA8" w:rsidRDefault="00E05AA8" w:rsidP="00495DC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D745166" w14:textId="77777777" w:rsidR="00E05AA8" w:rsidRDefault="00E05AA8" w:rsidP="00495DC8">
            <w:pPr>
              <w:jc w:val="both"/>
              <w:rPr>
                <w:b/>
              </w:rPr>
            </w:pPr>
            <w:r>
              <w:rPr>
                <w:b/>
              </w:rPr>
              <w:t>Ohlasy publikací</w:t>
            </w:r>
          </w:p>
        </w:tc>
      </w:tr>
      <w:tr w:rsidR="00E05AA8" w14:paraId="40468B1D" w14:textId="77777777" w:rsidTr="00495DC8">
        <w:trPr>
          <w:cantSplit/>
        </w:trPr>
        <w:tc>
          <w:tcPr>
            <w:tcW w:w="3347" w:type="dxa"/>
            <w:gridSpan w:val="2"/>
          </w:tcPr>
          <w:p w14:paraId="2071976B" w14:textId="77777777" w:rsidR="00E05AA8" w:rsidRPr="00917658" w:rsidRDefault="00E05AA8" w:rsidP="00495DC8">
            <w:pPr>
              <w:jc w:val="both"/>
            </w:pPr>
            <w:r w:rsidRPr="0044608E">
              <w:rPr>
                <w:i/>
              </w:rPr>
              <w:t>Makromolekulární</w:t>
            </w:r>
            <w:r>
              <w:rPr>
                <w:i/>
              </w:rPr>
              <w:t xml:space="preserve"> chemie</w:t>
            </w:r>
          </w:p>
        </w:tc>
        <w:tc>
          <w:tcPr>
            <w:tcW w:w="2245" w:type="dxa"/>
            <w:gridSpan w:val="2"/>
          </w:tcPr>
          <w:p w14:paraId="40CAA1FD" w14:textId="77777777" w:rsidR="00E05AA8" w:rsidRDefault="00E05AA8" w:rsidP="00495DC8">
            <w:pPr>
              <w:jc w:val="both"/>
            </w:pPr>
            <w:r>
              <w:t>1988</w:t>
            </w:r>
          </w:p>
        </w:tc>
        <w:tc>
          <w:tcPr>
            <w:tcW w:w="2248" w:type="dxa"/>
            <w:gridSpan w:val="4"/>
            <w:tcBorders>
              <w:right w:val="single" w:sz="12" w:space="0" w:color="auto"/>
            </w:tcBorders>
          </w:tcPr>
          <w:p w14:paraId="38B530A4" w14:textId="77777777" w:rsidR="00E05AA8" w:rsidRDefault="00E05AA8" w:rsidP="00495DC8">
            <w:pPr>
              <w:jc w:val="both"/>
            </w:pPr>
            <w:r>
              <w:t>VŠCHT Pardubice</w:t>
            </w:r>
          </w:p>
        </w:tc>
        <w:tc>
          <w:tcPr>
            <w:tcW w:w="632" w:type="dxa"/>
            <w:vMerge w:val="restart"/>
            <w:tcBorders>
              <w:left w:val="single" w:sz="12" w:space="0" w:color="auto"/>
            </w:tcBorders>
            <w:shd w:val="clear" w:color="auto" w:fill="F7CAAC"/>
            <w:vAlign w:val="center"/>
          </w:tcPr>
          <w:p w14:paraId="1A17D33B" w14:textId="77777777" w:rsidR="00E05AA8" w:rsidRDefault="00E05AA8" w:rsidP="00495DC8">
            <w:pPr>
              <w:jc w:val="center"/>
            </w:pPr>
            <w:r>
              <w:rPr>
                <w:b/>
              </w:rPr>
              <w:t>WOS</w:t>
            </w:r>
          </w:p>
        </w:tc>
        <w:tc>
          <w:tcPr>
            <w:tcW w:w="693" w:type="dxa"/>
            <w:vMerge w:val="restart"/>
            <w:shd w:val="clear" w:color="auto" w:fill="F7CAAC"/>
            <w:vAlign w:val="center"/>
          </w:tcPr>
          <w:p w14:paraId="1F0F3522" w14:textId="77777777" w:rsidR="00E05AA8" w:rsidRDefault="00E05AA8" w:rsidP="00495DC8">
            <w:pPr>
              <w:jc w:val="center"/>
              <w:rPr>
                <w:sz w:val="18"/>
              </w:rPr>
            </w:pPr>
            <w:r>
              <w:rPr>
                <w:b/>
                <w:sz w:val="18"/>
              </w:rPr>
              <w:t>Scopus</w:t>
            </w:r>
          </w:p>
        </w:tc>
        <w:tc>
          <w:tcPr>
            <w:tcW w:w="694" w:type="dxa"/>
            <w:vMerge w:val="restart"/>
            <w:shd w:val="clear" w:color="auto" w:fill="F7CAAC"/>
            <w:vAlign w:val="center"/>
          </w:tcPr>
          <w:p w14:paraId="257623C2" w14:textId="77777777" w:rsidR="00E05AA8" w:rsidRDefault="00E05AA8" w:rsidP="00495DC8">
            <w:pPr>
              <w:jc w:val="center"/>
            </w:pPr>
            <w:r>
              <w:rPr>
                <w:b/>
                <w:sz w:val="18"/>
              </w:rPr>
              <w:t>ostatní</w:t>
            </w:r>
          </w:p>
        </w:tc>
      </w:tr>
      <w:tr w:rsidR="00E05AA8" w14:paraId="661C12A0" w14:textId="77777777" w:rsidTr="00495DC8">
        <w:trPr>
          <w:cantSplit/>
        </w:trPr>
        <w:tc>
          <w:tcPr>
            <w:tcW w:w="3347" w:type="dxa"/>
            <w:gridSpan w:val="2"/>
            <w:vAlign w:val="center"/>
          </w:tcPr>
          <w:p w14:paraId="6D53B5DE" w14:textId="77777777" w:rsidR="00E05AA8" w:rsidRPr="0044608E" w:rsidRDefault="00E05AA8" w:rsidP="00495DC8">
            <w:pPr>
              <w:rPr>
                <w:i/>
              </w:rPr>
            </w:pPr>
            <w:r w:rsidRPr="0044608E">
              <w:rPr>
                <w:i/>
              </w:rPr>
              <w:t>Teorie řízení a použití jednotek pozemního vojska</w:t>
            </w:r>
          </w:p>
        </w:tc>
        <w:tc>
          <w:tcPr>
            <w:tcW w:w="2245" w:type="dxa"/>
            <w:gridSpan w:val="2"/>
            <w:vAlign w:val="center"/>
          </w:tcPr>
          <w:p w14:paraId="3F74F9CA" w14:textId="77777777" w:rsidR="00E05AA8" w:rsidRDefault="00E05AA8" w:rsidP="00495DC8">
            <w:r>
              <w:t>1993</w:t>
            </w:r>
          </w:p>
        </w:tc>
        <w:tc>
          <w:tcPr>
            <w:tcW w:w="2248" w:type="dxa"/>
            <w:gridSpan w:val="4"/>
            <w:tcBorders>
              <w:right w:val="single" w:sz="12" w:space="0" w:color="auto"/>
            </w:tcBorders>
            <w:vAlign w:val="center"/>
          </w:tcPr>
          <w:p w14:paraId="059F82D8" w14:textId="77777777" w:rsidR="00E05AA8" w:rsidRDefault="00E05AA8" w:rsidP="00495DC8">
            <w:r>
              <w:t>VVŠ PV ve Vyškově</w:t>
            </w:r>
          </w:p>
        </w:tc>
        <w:tc>
          <w:tcPr>
            <w:tcW w:w="632" w:type="dxa"/>
            <w:vMerge/>
            <w:tcBorders>
              <w:left w:val="single" w:sz="12" w:space="0" w:color="auto"/>
            </w:tcBorders>
            <w:shd w:val="clear" w:color="auto" w:fill="F7CAAC"/>
          </w:tcPr>
          <w:p w14:paraId="536B3E62" w14:textId="77777777" w:rsidR="00E05AA8" w:rsidRDefault="00E05AA8" w:rsidP="00495DC8">
            <w:pPr>
              <w:jc w:val="both"/>
              <w:rPr>
                <w:b/>
              </w:rPr>
            </w:pPr>
          </w:p>
        </w:tc>
        <w:tc>
          <w:tcPr>
            <w:tcW w:w="693" w:type="dxa"/>
            <w:vMerge/>
            <w:shd w:val="clear" w:color="auto" w:fill="F7CAAC"/>
          </w:tcPr>
          <w:p w14:paraId="54450BFE" w14:textId="77777777" w:rsidR="00E05AA8" w:rsidRDefault="00E05AA8" w:rsidP="00495DC8">
            <w:pPr>
              <w:jc w:val="both"/>
              <w:rPr>
                <w:b/>
                <w:sz w:val="18"/>
              </w:rPr>
            </w:pPr>
          </w:p>
        </w:tc>
        <w:tc>
          <w:tcPr>
            <w:tcW w:w="694" w:type="dxa"/>
            <w:vMerge/>
            <w:shd w:val="clear" w:color="auto" w:fill="F7CAAC"/>
          </w:tcPr>
          <w:p w14:paraId="77E9F9AB" w14:textId="77777777" w:rsidR="00E05AA8" w:rsidRDefault="00E05AA8" w:rsidP="00495DC8">
            <w:pPr>
              <w:jc w:val="both"/>
              <w:rPr>
                <w:b/>
                <w:sz w:val="18"/>
              </w:rPr>
            </w:pPr>
          </w:p>
        </w:tc>
      </w:tr>
      <w:tr w:rsidR="00E05AA8" w14:paraId="4635D915" w14:textId="77777777" w:rsidTr="00495DC8">
        <w:trPr>
          <w:cantSplit/>
          <w:trHeight w:val="70"/>
        </w:trPr>
        <w:tc>
          <w:tcPr>
            <w:tcW w:w="3347" w:type="dxa"/>
            <w:gridSpan w:val="2"/>
            <w:shd w:val="clear" w:color="auto" w:fill="F7CAAC"/>
          </w:tcPr>
          <w:p w14:paraId="5E03678E" w14:textId="77777777" w:rsidR="00E05AA8" w:rsidRDefault="00E05AA8" w:rsidP="00495DC8">
            <w:pPr>
              <w:jc w:val="both"/>
            </w:pPr>
            <w:r>
              <w:rPr>
                <w:b/>
              </w:rPr>
              <w:t>Obor jmenovacího řízení</w:t>
            </w:r>
          </w:p>
        </w:tc>
        <w:tc>
          <w:tcPr>
            <w:tcW w:w="2245" w:type="dxa"/>
            <w:gridSpan w:val="2"/>
            <w:shd w:val="clear" w:color="auto" w:fill="F7CAAC"/>
          </w:tcPr>
          <w:p w14:paraId="43A88DD9" w14:textId="77777777" w:rsidR="00E05AA8" w:rsidRDefault="00E05AA8" w:rsidP="00495DC8">
            <w:pPr>
              <w:jc w:val="both"/>
            </w:pPr>
            <w:r>
              <w:rPr>
                <w:b/>
              </w:rPr>
              <w:t>Rok udělení hodnosti</w:t>
            </w:r>
          </w:p>
        </w:tc>
        <w:tc>
          <w:tcPr>
            <w:tcW w:w="2248" w:type="dxa"/>
            <w:gridSpan w:val="4"/>
            <w:tcBorders>
              <w:right w:val="single" w:sz="12" w:space="0" w:color="auto"/>
            </w:tcBorders>
            <w:shd w:val="clear" w:color="auto" w:fill="F7CAAC"/>
          </w:tcPr>
          <w:p w14:paraId="3456A0D0" w14:textId="77777777" w:rsidR="00E05AA8" w:rsidRDefault="00E05AA8" w:rsidP="00495DC8">
            <w:pPr>
              <w:jc w:val="both"/>
            </w:pPr>
            <w:r>
              <w:rPr>
                <w:b/>
              </w:rPr>
              <w:t>Řízení konáno na VŠ</w:t>
            </w:r>
          </w:p>
        </w:tc>
        <w:tc>
          <w:tcPr>
            <w:tcW w:w="632" w:type="dxa"/>
            <w:vMerge w:val="restart"/>
            <w:tcBorders>
              <w:left w:val="single" w:sz="12" w:space="0" w:color="auto"/>
            </w:tcBorders>
            <w:vAlign w:val="center"/>
          </w:tcPr>
          <w:p w14:paraId="7A642360" w14:textId="77777777" w:rsidR="00E05AA8" w:rsidRDefault="00E05AA8" w:rsidP="00495DC8">
            <w:pPr>
              <w:jc w:val="center"/>
              <w:rPr>
                <w:b/>
              </w:rPr>
            </w:pPr>
            <w:r>
              <w:rPr>
                <w:b/>
              </w:rPr>
              <w:t>27</w:t>
            </w:r>
          </w:p>
        </w:tc>
        <w:tc>
          <w:tcPr>
            <w:tcW w:w="693" w:type="dxa"/>
            <w:vMerge w:val="restart"/>
            <w:vAlign w:val="center"/>
          </w:tcPr>
          <w:p w14:paraId="6EAE1594" w14:textId="77777777" w:rsidR="00E05AA8" w:rsidRDefault="00E05AA8" w:rsidP="00495DC8">
            <w:pPr>
              <w:jc w:val="center"/>
              <w:rPr>
                <w:b/>
              </w:rPr>
            </w:pPr>
            <w:r>
              <w:rPr>
                <w:b/>
              </w:rPr>
              <w:t>32</w:t>
            </w:r>
          </w:p>
        </w:tc>
        <w:tc>
          <w:tcPr>
            <w:tcW w:w="694" w:type="dxa"/>
            <w:vMerge w:val="restart"/>
            <w:vAlign w:val="center"/>
          </w:tcPr>
          <w:p w14:paraId="277ECAC6" w14:textId="77777777" w:rsidR="00E05AA8" w:rsidRDefault="00E05AA8" w:rsidP="00495DC8">
            <w:pPr>
              <w:jc w:val="center"/>
              <w:rPr>
                <w:b/>
              </w:rPr>
            </w:pPr>
            <w:r>
              <w:rPr>
                <w:b/>
              </w:rPr>
              <w:t>216</w:t>
            </w:r>
          </w:p>
        </w:tc>
      </w:tr>
      <w:tr w:rsidR="00E05AA8" w14:paraId="366196A3" w14:textId="77777777" w:rsidTr="00495DC8">
        <w:trPr>
          <w:trHeight w:val="205"/>
        </w:trPr>
        <w:tc>
          <w:tcPr>
            <w:tcW w:w="3347" w:type="dxa"/>
            <w:gridSpan w:val="2"/>
          </w:tcPr>
          <w:p w14:paraId="1AD5DB97" w14:textId="77777777" w:rsidR="00E05AA8" w:rsidRDefault="00E05AA8" w:rsidP="00495DC8">
            <w:pPr>
              <w:jc w:val="both"/>
            </w:pPr>
            <w:r>
              <w:rPr>
                <w:i/>
              </w:rPr>
              <w:t>Ochrana vojsk a obyvatelstva</w:t>
            </w:r>
          </w:p>
        </w:tc>
        <w:tc>
          <w:tcPr>
            <w:tcW w:w="2245" w:type="dxa"/>
            <w:gridSpan w:val="2"/>
          </w:tcPr>
          <w:p w14:paraId="1955E4FB" w14:textId="77777777" w:rsidR="00E05AA8" w:rsidRDefault="00E05AA8" w:rsidP="00495DC8">
            <w:pPr>
              <w:jc w:val="both"/>
            </w:pPr>
            <w:r>
              <w:t>2002</w:t>
            </w:r>
          </w:p>
        </w:tc>
        <w:tc>
          <w:tcPr>
            <w:tcW w:w="2248" w:type="dxa"/>
            <w:gridSpan w:val="4"/>
            <w:tcBorders>
              <w:right w:val="single" w:sz="12" w:space="0" w:color="auto"/>
            </w:tcBorders>
          </w:tcPr>
          <w:p w14:paraId="0F3E42B5" w14:textId="77777777" w:rsidR="00E05AA8" w:rsidRDefault="00E05AA8" w:rsidP="00495DC8">
            <w:pPr>
              <w:jc w:val="both"/>
            </w:pPr>
            <w:r>
              <w:t>VVŠ PV ve Vyškově</w:t>
            </w:r>
          </w:p>
        </w:tc>
        <w:tc>
          <w:tcPr>
            <w:tcW w:w="632" w:type="dxa"/>
            <w:vMerge/>
            <w:tcBorders>
              <w:left w:val="single" w:sz="12" w:space="0" w:color="auto"/>
            </w:tcBorders>
            <w:vAlign w:val="center"/>
          </w:tcPr>
          <w:p w14:paraId="6291E534" w14:textId="77777777" w:rsidR="00E05AA8" w:rsidRDefault="00E05AA8" w:rsidP="00495DC8">
            <w:pPr>
              <w:rPr>
                <w:b/>
              </w:rPr>
            </w:pPr>
          </w:p>
        </w:tc>
        <w:tc>
          <w:tcPr>
            <w:tcW w:w="693" w:type="dxa"/>
            <w:vMerge/>
            <w:vAlign w:val="center"/>
          </w:tcPr>
          <w:p w14:paraId="1212F8B9" w14:textId="77777777" w:rsidR="00E05AA8" w:rsidRDefault="00E05AA8" w:rsidP="00495DC8">
            <w:pPr>
              <w:rPr>
                <w:b/>
              </w:rPr>
            </w:pPr>
          </w:p>
        </w:tc>
        <w:tc>
          <w:tcPr>
            <w:tcW w:w="694" w:type="dxa"/>
            <w:vMerge/>
            <w:vAlign w:val="center"/>
          </w:tcPr>
          <w:p w14:paraId="7CDC9C35" w14:textId="77777777" w:rsidR="00E05AA8" w:rsidRDefault="00E05AA8" w:rsidP="00495DC8">
            <w:pPr>
              <w:rPr>
                <w:b/>
              </w:rPr>
            </w:pPr>
          </w:p>
        </w:tc>
      </w:tr>
      <w:tr w:rsidR="00E05AA8" w14:paraId="29FBEAB0" w14:textId="77777777" w:rsidTr="00495DC8">
        <w:tc>
          <w:tcPr>
            <w:tcW w:w="9859" w:type="dxa"/>
            <w:gridSpan w:val="11"/>
            <w:shd w:val="clear" w:color="auto" w:fill="F7CAAC"/>
          </w:tcPr>
          <w:p w14:paraId="58DCCEF1" w14:textId="77777777" w:rsidR="00E05AA8" w:rsidRDefault="00E05AA8" w:rsidP="00495DC8">
            <w:pPr>
              <w:jc w:val="both"/>
              <w:rPr>
                <w:b/>
              </w:rPr>
            </w:pPr>
            <w:r>
              <w:rPr>
                <w:b/>
              </w:rPr>
              <w:t xml:space="preserve">Přehled o nejvýznamnější publikační a další tvůrčí činnosti nebo další profesní činnosti u odborníků z praxe vztahující se k zabezpečovaným předmětům </w:t>
            </w:r>
          </w:p>
        </w:tc>
      </w:tr>
      <w:tr w:rsidR="00E05AA8" w14:paraId="045A4B45" w14:textId="77777777" w:rsidTr="00495DC8">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751" w:author="Matyas Adam" w:date="2018-11-17T15:29: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347"/>
          <w:trPrChange w:id="7752" w:author="Matyas Adam" w:date="2018-11-17T15:29:00Z">
            <w:trPr>
              <w:gridBefore w:val="1"/>
              <w:trHeight w:val="2347"/>
            </w:trPr>
          </w:trPrChange>
        </w:trPr>
        <w:tc>
          <w:tcPr>
            <w:tcW w:w="9859" w:type="dxa"/>
            <w:gridSpan w:val="11"/>
            <w:shd w:val="clear" w:color="auto" w:fill="auto"/>
            <w:tcPrChange w:id="7753" w:author="Matyas Adam" w:date="2018-11-17T15:29:00Z">
              <w:tcPr>
                <w:tcW w:w="9859" w:type="dxa"/>
                <w:gridSpan w:val="12"/>
              </w:tcPr>
            </w:tcPrChange>
          </w:tcPr>
          <w:p w14:paraId="4067346F" w14:textId="77777777" w:rsidR="00E05AA8" w:rsidRDefault="00E05AA8">
            <w:pPr>
              <w:pStyle w:val="Odstavecseseznamem2"/>
              <w:shd w:val="clear" w:color="auto" w:fill="FFFFFF"/>
              <w:spacing w:afterLines="40" w:after="96"/>
              <w:ind w:left="38"/>
              <w:jc w:val="both"/>
              <w:rPr>
                <w:lang w:val="en-GB"/>
              </w:rPr>
              <w:pPrChange w:id="7754" w:author="PS" w:date="2018-11-25T15:52:00Z">
                <w:pPr>
                  <w:pStyle w:val="Odstavecseseznamem2"/>
                  <w:spacing w:afterLines="40" w:after="96"/>
                  <w:ind w:left="0"/>
                  <w:jc w:val="both"/>
                </w:pPr>
              </w:pPrChange>
            </w:pPr>
            <w:r w:rsidRPr="00281BC5">
              <w:t xml:space="preserve">HUZLIK, </w:t>
            </w:r>
            <w:del w:id="7755" w:author="Matyas Adam" w:date="2018-11-17T15:25:00Z">
              <w:r w:rsidRPr="00281BC5" w:rsidDel="00376495">
                <w:delText>Jiri</w:delText>
              </w:r>
            </w:del>
            <w:ins w:id="7756" w:author="Matyas Adam" w:date="2018-11-17T15:25:00Z">
              <w:r>
                <w:t>J.</w:t>
              </w:r>
            </w:ins>
            <w:r w:rsidRPr="00281BC5">
              <w:t xml:space="preserve">, </w:t>
            </w:r>
            <w:r w:rsidRPr="00281BC5">
              <w:rPr>
                <w:b/>
              </w:rPr>
              <w:t xml:space="preserve">BOZEK, </w:t>
            </w:r>
            <w:del w:id="7757" w:author="Matyas Adam" w:date="2018-11-17T15:25:00Z">
              <w:r w:rsidRPr="00281BC5" w:rsidDel="00376495">
                <w:rPr>
                  <w:b/>
                </w:rPr>
                <w:delText>Frantisek</w:delText>
              </w:r>
              <w:r w:rsidRPr="00281BC5" w:rsidDel="00376495">
                <w:delText xml:space="preserve"> </w:delText>
              </w:r>
            </w:del>
            <w:ins w:id="7758" w:author="Matyas Adam" w:date="2018-11-17T15:25:00Z">
              <w:r w:rsidRPr="00281BC5">
                <w:rPr>
                  <w:b/>
                </w:rPr>
                <w:t>F</w:t>
              </w:r>
              <w:r>
                <w:rPr>
                  <w:b/>
                </w:rPr>
                <w:t>.</w:t>
              </w:r>
              <w:r w:rsidRPr="00281BC5">
                <w:t xml:space="preserve"> </w:t>
              </w:r>
            </w:ins>
            <w:r w:rsidRPr="00281BC5">
              <w:rPr>
                <w:b/>
              </w:rPr>
              <w:t>(25 %),</w:t>
            </w:r>
            <w:r w:rsidRPr="00281BC5">
              <w:t xml:space="preserve"> </w:t>
            </w:r>
            <w:r w:rsidRPr="00AD1609">
              <w:t xml:space="preserve">PAWELCZYK, </w:t>
            </w:r>
            <w:del w:id="7759" w:author="Matyas Adam" w:date="2018-11-17T15:25:00Z">
              <w:r w:rsidRPr="00AD1609" w:rsidDel="00376495">
                <w:delText>Adam</w:delText>
              </w:r>
            </w:del>
            <w:ins w:id="7760" w:author="Matyas Adam" w:date="2018-11-17T15:25:00Z">
              <w:r w:rsidRPr="00AD1609">
                <w:t>A</w:t>
              </w:r>
              <w:r>
                <w:t>.</w:t>
              </w:r>
            </w:ins>
            <w:r w:rsidRPr="00AD1609">
              <w:t xml:space="preserve">, BOZEK, </w:t>
            </w:r>
            <w:del w:id="7761" w:author="Matyas Adam" w:date="2018-11-17T15:25:00Z">
              <w:r w:rsidRPr="00AD1609" w:rsidDel="00376495">
                <w:delText>Frantisek</w:delText>
              </w:r>
            </w:del>
            <w:ins w:id="7762" w:author="Matyas Adam" w:date="2018-11-17T15:25:00Z">
              <w:r w:rsidRPr="00AD1609">
                <w:t>F</w:t>
              </w:r>
              <w:r>
                <w:t>.</w:t>
              </w:r>
            </w:ins>
            <w:r w:rsidRPr="00AD1609">
              <w:rPr>
                <w:b/>
              </w:rPr>
              <w:t xml:space="preserve">, </w:t>
            </w:r>
            <w:r w:rsidRPr="00AD1609">
              <w:t xml:space="preserve">KOLWZAN, </w:t>
            </w:r>
            <w:del w:id="7763" w:author="Matyas Adam" w:date="2018-11-17T15:25:00Z">
              <w:r w:rsidRPr="00AD1609" w:rsidDel="00376495">
                <w:delText>Barbara</w:delText>
              </w:r>
            </w:del>
            <w:ins w:id="7764" w:author="Matyas Adam" w:date="2018-11-17T15:25:00Z">
              <w:r w:rsidRPr="00AD1609">
                <w:t>B</w:t>
              </w:r>
              <w:r>
                <w:t>.</w:t>
              </w:r>
            </w:ins>
            <w:r w:rsidRPr="00AD1609">
              <w:t xml:space="preserve">, </w:t>
            </w:r>
            <w:r w:rsidRPr="00AD1609">
              <w:rPr>
                <w:rStyle w:val="Siln"/>
                <w:b w:val="0"/>
                <w:color w:val="222222"/>
                <w:shd w:val="clear" w:color="auto" w:fill="FFFFFF"/>
              </w:rPr>
              <w:t xml:space="preserve">GRABAS, </w:t>
            </w:r>
            <w:del w:id="7765" w:author="Matyas Adam" w:date="2018-11-17T15:25:00Z">
              <w:r w:rsidRPr="00AD1609" w:rsidDel="00376495">
                <w:rPr>
                  <w:rStyle w:val="Siln"/>
                  <w:b w:val="0"/>
                  <w:color w:val="222222"/>
                  <w:shd w:val="clear" w:color="auto" w:fill="FFFFFF"/>
                </w:rPr>
                <w:delText xml:space="preserve">Kazimierz </w:delText>
              </w:r>
            </w:del>
            <w:ins w:id="7766" w:author="Matyas Adam" w:date="2018-11-17T15:25:00Z">
              <w:r w:rsidRPr="00AD1609">
                <w:rPr>
                  <w:rStyle w:val="Siln"/>
                  <w:b w:val="0"/>
                  <w:color w:val="222222"/>
                  <w:shd w:val="clear" w:color="auto" w:fill="FFFFFF"/>
                </w:rPr>
                <w:t>K</w:t>
              </w:r>
              <w:r>
                <w:rPr>
                  <w:rStyle w:val="Siln"/>
                  <w:b w:val="0"/>
                  <w:color w:val="222222"/>
                  <w:shd w:val="clear" w:color="auto" w:fill="FFFFFF"/>
                </w:rPr>
                <w:t>.</w:t>
              </w:r>
              <w:r w:rsidRPr="00AD1609">
                <w:rPr>
                  <w:rStyle w:val="Siln"/>
                  <w:b w:val="0"/>
                  <w:color w:val="222222"/>
                  <w:shd w:val="clear" w:color="auto" w:fill="FFFFFF"/>
                </w:rPr>
                <w:t xml:space="preserve"> </w:t>
              </w:r>
            </w:ins>
            <w:r w:rsidRPr="00AD1609">
              <w:rPr>
                <w:rStyle w:val="Siln"/>
                <w:b w:val="0"/>
                <w:color w:val="222222"/>
                <w:shd w:val="clear" w:color="auto" w:fill="FFFFFF"/>
              </w:rPr>
              <w:t xml:space="preserve">and </w:t>
            </w:r>
            <w:r w:rsidRPr="00AD1609">
              <w:t xml:space="preserve">STEININGER, </w:t>
            </w:r>
            <w:del w:id="7767" w:author="Matyas Adam" w:date="2018-11-17T15:25:00Z">
              <w:r w:rsidRPr="00AD1609" w:rsidDel="00376495">
                <w:delText>Mieczyslaw</w:delText>
              </w:r>
            </w:del>
            <w:ins w:id="7768" w:author="Matyas Adam" w:date="2018-11-17T15:25:00Z">
              <w:r w:rsidRPr="00AD1609">
                <w:t>M</w:t>
              </w:r>
              <w:r>
                <w:t>.</w:t>
              </w:r>
            </w:ins>
            <w:del w:id="7769" w:author="Matyas Adam" w:date="2018-11-17T15:25:00Z">
              <w:r w:rsidRPr="00AD1609" w:rsidDel="00376495">
                <w:delText>,</w:delText>
              </w:r>
            </w:del>
            <w:del w:id="7770" w:author="Matyas Adam" w:date="2018-11-17T15:27:00Z">
              <w:r w:rsidRPr="00AD1609" w:rsidDel="009E224D">
                <w:delText xml:space="preserve"> 2017.</w:delText>
              </w:r>
            </w:del>
            <w:r w:rsidRPr="00AD1609">
              <w:t xml:space="preserve"> </w:t>
            </w:r>
            <w:r w:rsidRPr="00AD1609">
              <w:rPr>
                <w:color w:val="333333"/>
                <w:shd w:val="clear" w:color="auto" w:fill="F8F8F8"/>
                <w:lang w:val="en-GB"/>
              </w:rPr>
              <w:t xml:space="preserve">Mitigation of the environmental health risk on military air bases polluted with hydrocarbons. </w:t>
            </w:r>
            <w:r w:rsidRPr="00AD1609">
              <w:rPr>
                <w:i/>
                <w:color w:val="333333"/>
                <w:shd w:val="clear" w:color="auto" w:fill="F8F8F8"/>
                <w:lang w:val="en-GB"/>
              </w:rPr>
              <w:t>Journal of Environmental Engineering</w:t>
            </w:r>
            <w:r w:rsidRPr="00AD1609">
              <w:rPr>
                <w:color w:val="333333"/>
                <w:shd w:val="clear" w:color="auto" w:fill="F8F8F8"/>
                <w:lang w:val="en-GB"/>
              </w:rPr>
              <w:t xml:space="preserve">. </w:t>
            </w:r>
            <w:r w:rsidRPr="00AD1609">
              <w:rPr>
                <w:b/>
                <w:color w:val="333333"/>
                <w:shd w:val="clear" w:color="auto" w:fill="F8F8F8"/>
                <w:lang w:val="en-GB"/>
              </w:rPr>
              <w:t>143(</w:t>
            </w:r>
            <w:r w:rsidRPr="00AD1609">
              <w:rPr>
                <w:color w:val="333333"/>
                <w:shd w:val="clear" w:color="auto" w:fill="F8F8F8"/>
                <w:lang w:val="en-GB"/>
              </w:rPr>
              <w:t xml:space="preserve">1), </w:t>
            </w:r>
            <w:ins w:id="7771" w:author="Matyas Adam" w:date="2018-11-17T15:27:00Z">
              <w:r>
                <w:rPr>
                  <w:color w:val="333333"/>
                  <w:shd w:val="clear" w:color="auto" w:fill="F8F8F8"/>
                  <w:lang w:val="en-GB"/>
                </w:rPr>
                <w:t xml:space="preserve">2017. </w:t>
              </w:r>
            </w:ins>
            <w:r w:rsidRPr="00AD1609">
              <w:rPr>
                <w:lang w:val="en-GB"/>
              </w:rPr>
              <w:t>Article Number: 05016007,</w:t>
            </w:r>
            <w:r w:rsidRPr="00AD1609">
              <w:rPr>
                <w:bCs/>
                <w:color w:val="333333"/>
                <w:shd w:val="clear" w:color="auto" w:fill="F8F8F8"/>
                <w:lang w:val="en-GB"/>
              </w:rPr>
              <w:t xml:space="preserve"> 9 p. ISSN </w:t>
            </w:r>
            <w:r w:rsidRPr="00AD1609">
              <w:rPr>
                <w:lang w:val="en-GB"/>
              </w:rPr>
              <w:t xml:space="preserve">1756- 8463. [Category Q2]. </w:t>
            </w:r>
          </w:p>
          <w:p w14:paraId="52535FA3" w14:textId="77777777" w:rsidR="00E05AA8" w:rsidRPr="00AD1609" w:rsidRDefault="00E05AA8">
            <w:pPr>
              <w:pStyle w:val="Odstavecseseznamem2"/>
              <w:shd w:val="clear" w:color="auto" w:fill="FFFFFF"/>
              <w:spacing w:afterLines="40" w:after="96"/>
              <w:ind w:left="38"/>
              <w:jc w:val="both"/>
              <w:rPr>
                <w:lang w:val="en-GB"/>
              </w:rPr>
              <w:pPrChange w:id="7772" w:author="PS" w:date="2018-11-25T15:52:00Z">
                <w:pPr>
                  <w:pStyle w:val="Odstavecseseznamem2"/>
                  <w:spacing w:afterLines="40" w:after="96"/>
                  <w:ind w:left="0"/>
                  <w:jc w:val="both"/>
                </w:pPr>
              </w:pPrChange>
            </w:pPr>
            <w:r w:rsidRPr="00AD1609">
              <w:rPr>
                <w:lang w:val="en-GB"/>
              </w:rPr>
              <w:t xml:space="preserve">PAWELCZYK, </w:t>
            </w:r>
            <w:del w:id="7773" w:author="Matyas Adam" w:date="2018-11-17T15:26:00Z">
              <w:r w:rsidRPr="00AD1609" w:rsidDel="00376495">
                <w:rPr>
                  <w:lang w:val="en-GB"/>
                </w:rPr>
                <w:delText>Adam</w:delText>
              </w:r>
            </w:del>
            <w:ins w:id="7774" w:author="Matyas Adam" w:date="2018-11-17T15:26:00Z">
              <w:r w:rsidRPr="00AD1609">
                <w:rPr>
                  <w:lang w:val="en-GB"/>
                </w:rPr>
                <w:t>A</w:t>
              </w:r>
              <w:r>
                <w:rPr>
                  <w:lang w:val="en-GB"/>
                </w:rPr>
                <w:t>.</w:t>
              </w:r>
            </w:ins>
            <w:r w:rsidRPr="00AD1609">
              <w:rPr>
                <w:lang w:val="en-GB"/>
              </w:rPr>
              <w:t xml:space="preserve">, </w:t>
            </w:r>
            <w:r w:rsidRPr="00AD1609">
              <w:rPr>
                <w:b/>
                <w:lang w:val="en-GB"/>
              </w:rPr>
              <w:t xml:space="preserve">BOZEK, </w:t>
            </w:r>
            <w:del w:id="7775" w:author="Matyas Adam" w:date="2018-11-17T15:26:00Z">
              <w:r w:rsidRPr="00AD1609" w:rsidDel="00376495">
                <w:rPr>
                  <w:b/>
                  <w:lang w:val="en-GB"/>
                </w:rPr>
                <w:delText>Frantisek</w:delText>
              </w:r>
              <w:r w:rsidDel="00376495">
                <w:rPr>
                  <w:b/>
                  <w:lang w:val="en-GB"/>
                </w:rPr>
                <w:delText xml:space="preserve"> </w:delText>
              </w:r>
            </w:del>
            <w:ins w:id="7776" w:author="Matyas Adam" w:date="2018-11-17T15:26:00Z">
              <w:r w:rsidRPr="00AD1609">
                <w:rPr>
                  <w:b/>
                  <w:lang w:val="en-GB"/>
                </w:rPr>
                <w:t>F</w:t>
              </w:r>
              <w:r>
                <w:rPr>
                  <w:b/>
                  <w:lang w:val="en-GB"/>
                </w:rPr>
                <w:t xml:space="preserve">. </w:t>
              </w:r>
            </w:ins>
            <w:r>
              <w:rPr>
                <w:b/>
                <w:lang w:val="en-GB"/>
              </w:rPr>
              <w:t>(40 %)</w:t>
            </w:r>
            <w:r w:rsidRPr="00AD1609">
              <w:rPr>
                <w:b/>
                <w:lang w:val="en-GB"/>
              </w:rPr>
              <w:t xml:space="preserve">, </w:t>
            </w:r>
            <w:r w:rsidRPr="00AD1609">
              <w:rPr>
                <w:rStyle w:val="Siln"/>
                <w:b w:val="0"/>
                <w:color w:val="222222"/>
                <w:shd w:val="clear" w:color="auto" w:fill="FFFFFF"/>
                <w:lang w:val="en-GB"/>
              </w:rPr>
              <w:t>GRABAS, K</w:t>
            </w:r>
            <w:ins w:id="7777" w:author="Matyas Adam" w:date="2018-11-17T15:26:00Z">
              <w:r>
                <w:rPr>
                  <w:rStyle w:val="Siln"/>
                  <w:b w:val="0"/>
                  <w:color w:val="222222"/>
                  <w:shd w:val="clear" w:color="auto" w:fill="FFFFFF"/>
                  <w:lang w:val="en-GB"/>
                </w:rPr>
                <w:t>.</w:t>
              </w:r>
            </w:ins>
            <w:del w:id="7778" w:author="Matyas Adam" w:date="2018-11-17T15:26:00Z">
              <w:r w:rsidRPr="00AD1609" w:rsidDel="009E224D">
                <w:rPr>
                  <w:rStyle w:val="Siln"/>
                  <w:b w:val="0"/>
                  <w:color w:val="222222"/>
                  <w:shd w:val="clear" w:color="auto" w:fill="FFFFFF"/>
                  <w:lang w:val="en-GB"/>
                </w:rPr>
                <w:delText>azimierz</w:delText>
              </w:r>
            </w:del>
            <w:r w:rsidRPr="00AD1609">
              <w:rPr>
                <w:rStyle w:val="Siln"/>
                <w:b w:val="0"/>
                <w:color w:val="222222"/>
                <w:shd w:val="clear" w:color="auto" w:fill="FFFFFF"/>
                <w:lang w:val="en-GB"/>
              </w:rPr>
              <w:t xml:space="preserve"> and</w:t>
            </w:r>
            <w:r w:rsidRPr="00AD1609">
              <w:rPr>
                <w:lang w:val="en-GB"/>
              </w:rPr>
              <w:t xml:space="preserve"> CHECMANOWSKI, </w:t>
            </w:r>
            <w:del w:id="7779" w:author="Matyas Adam" w:date="2018-11-17T15:27:00Z">
              <w:r w:rsidRPr="00AD1609" w:rsidDel="009E224D">
                <w:rPr>
                  <w:lang w:val="en-GB"/>
                </w:rPr>
                <w:delText>Jacek</w:delText>
              </w:r>
            </w:del>
            <w:ins w:id="7780" w:author="Matyas Adam" w:date="2018-11-17T15:27:00Z">
              <w:r w:rsidRPr="00AD1609">
                <w:rPr>
                  <w:lang w:val="en-GB"/>
                </w:rPr>
                <w:t>J</w:t>
              </w:r>
              <w:r>
                <w:rPr>
                  <w:lang w:val="en-GB"/>
                </w:rPr>
                <w:t xml:space="preserve">. </w:t>
              </w:r>
            </w:ins>
            <w:del w:id="7781" w:author="Matyas Adam" w:date="2018-11-17T15:27:00Z">
              <w:r w:rsidRPr="00AD1609" w:rsidDel="009E224D">
                <w:rPr>
                  <w:lang w:val="en-GB"/>
                </w:rPr>
                <w:delText xml:space="preserve">, 2017. </w:delText>
              </w:r>
            </w:del>
            <w:r w:rsidRPr="00AD1609">
              <w:rPr>
                <w:bCs/>
                <w:color w:val="333333"/>
                <w:shd w:val="clear" w:color="auto" w:fill="F8F8F8"/>
                <w:lang w:val="en-GB"/>
              </w:rPr>
              <w:t xml:space="preserve">Chemical elimination of the harmful properties of asbestos from military facilities. </w:t>
            </w:r>
            <w:r w:rsidRPr="00AD1609">
              <w:rPr>
                <w:bCs/>
                <w:i/>
                <w:color w:val="333333"/>
                <w:shd w:val="clear" w:color="auto" w:fill="F8F8F8"/>
                <w:lang w:val="en-GB"/>
              </w:rPr>
              <w:t>Waste Management</w:t>
            </w:r>
            <w:r w:rsidRPr="00AD1609">
              <w:rPr>
                <w:bCs/>
                <w:color w:val="333333"/>
                <w:shd w:val="clear" w:color="auto" w:fill="F8F8F8"/>
                <w:lang w:val="en-GB"/>
              </w:rPr>
              <w:t xml:space="preserve">. </w:t>
            </w:r>
            <w:r w:rsidRPr="00AD1609">
              <w:rPr>
                <w:b/>
                <w:bCs/>
                <w:color w:val="333333"/>
                <w:shd w:val="clear" w:color="auto" w:fill="F8F8F8"/>
                <w:lang w:val="en-GB"/>
              </w:rPr>
              <w:t>61</w:t>
            </w:r>
            <w:r w:rsidRPr="00AD1609">
              <w:rPr>
                <w:bCs/>
                <w:color w:val="333333"/>
                <w:shd w:val="clear" w:color="auto" w:fill="F8F8F8"/>
                <w:lang w:val="en-GB"/>
              </w:rPr>
              <w:t>, 377-385.</w:t>
            </w:r>
            <w:ins w:id="7782" w:author="Matyas Adam" w:date="2018-11-17T15:27:00Z">
              <w:r>
                <w:rPr>
                  <w:bCs/>
                  <w:color w:val="333333"/>
                  <w:shd w:val="clear" w:color="auto" w:fill="F8F8F8"/>
                  <w:lang w:val="en-GB"/>
                </w:rPr>
                <w:t xml:space="preserve"> 2017.</w:t>
              </w:r>
            </w:ins>
            <w:r w:rsidRPr="00AD1609">
              <w:rPr>
                <w:bCs/>
                <w:color w:val="333333"/>
                <w:shd w:val="clear" w:color="auto" w:fill="F8F8F8"/>
                <w:lang w:val="en-GB"/>
              </w:rPr>
              <w:t xml:space="preserve"> ISSN 0956-053X. </w:t>
            </w:r>
            <w:r w:rsidRPr="00AD1609">
              <w:rPr>
                <w:lang w:val="en-GB"/>
              </w:rPr>
              <w:t xml:space="preserve">[Category Q1]. </w:t>
            </w:r>
          </w:p>
          <w:p w14:paraId="6388DDD5" w14:textId="77777777" w:rsidR="00E05AA8" w:rsidRDefault="00E05AA8">
            <w:pPr>
              <w:pStyle w:val="Odstavecseseznamem2"/>
              <w:spacing w:afterLines="40" w:after="96"/>
              <w:ind w:left="38"/>
              <w:jc w:val="both"/>
              <w:rPr>
                <w:ins w:id="7783" w:author="Matyas Adam" w:date="2018-11-17T15:28:00Z"/>
                <w:lang w:val="en-GB"/>
              </w:rPr>
              <w:pPrChange w:id="7784" w:author="PS" w:date="2018-11-25T15:52:00Z">
                <w:pPr>
                  <w:pStyle w:val="Odstavecseseznamem2"/>
                  <w:spacing w:afterLines="40" w:after="96"/>
                  <w:ind w:left="0"/>
                  <w:jc w:val="both"/>
                </w:pPr>
              </w:pPrChange>
            </w:pPr>
            <w:r w:rsidRPr="00AD1609">
              <w:t xml:space="preserve">HUZLIK, </w:t>
            </w:r>
            <w:del w:id="7785" w:author="Matyas Adam" w:date="2018-11-17T15:27:00Z">
              <w:r w:rsidRPr="00AD1609" w:rsidDel="009E224D">
                <w:delText>Jiri</w:delText>
              </w:r>
            </w:del>
            <w:ins w:id="7786" w:author="Matyas Adam" w:date="2018-11-17T15:27:00Z">
              <w:r w:rsidRPr="00AD1609">
                <w:t>J</w:t>
              </w:r>
              <w:r>
                <w:t>.</w:t>
              </w:r>
            </w:ins>
            <w:r w:rsidRPr="00AD1609">
              <w:t xml:space="preserve">, </w:t>
            </w:r>
            <w:r w:rsidRPr="00AD1609">
              <w:rPr>
                <w:b/>
              </w:rPr>
              <w:t xml:space="preserve">BOZEK, </w:t>
            </w:r>
            <w:del w:id="7787" w:author="Matyas Adam" w:date="2018-11-17T15:27:00Z">
              <w:r w:rsidDel="009E224D">
                <w:rPr>
                  <w:b/>
                </w:rPr>
                <w:delText xml:space="preserve">František </w:delText>
              </w:r>
            </w:del>
            <w:ins w:id="7788" w:author="Matyas Adam" w:date="2018-11-17T15:27:00Z">
              <w:r>
                <w:rPr>
                  <w:b/>
                </w:rPr>
                <w:t xml:space="preserve">F. </w:t>
              </w:r>
            </w:ins>
            <w:r>
              <w:rPr>
                <w:b/>
              </w:rPr>
              <w:t>(30 %)</w:t>
            </w:r>
            <w:r w:rsidRPr="00AD1609">
              <w:rPr>
                <w:b/>
              </w:rPr>
              <w:t xml:space="preserve">, </w:t>
            </w:r>
            <w:r w:rsidRPr="00AD1609">
              <w:t xml:space="preserve">PAWELCZYK, </w:t>
            </w:r>
            <w:del w:id="7789" w:author="Matyas Adam" w:date="2018-11-17T15:27:00Z">
              <w:r w:rsidRPr="00AD1609" w:rsidDel="009E224D">
                <w:delText>Adam</w:delText>
              </w:r>
            </w:del>
            <w:ins w:id="7790" w:author="Matyas Adam" w:date="2018-11-17T15:27:00Z">
              <w:r w:rsidRPr="00AD1609">
                <w:t>A</w:t>
              </w:r>
              <w:r>
                <w:t>.</w:t>
              </w:r>
            </w:ins>
            <w:r w:rsidRPr="00AD1609">
              <w:t xml:space="preserve">, LICBINSKY, </w:t>
            </w:r>
            <w:del w:id="7791" w:author="Matyas Adam" w:date="2018-11-17T15:27:00Z">
              <w:r w:rsidRPr="00AD1609" w:rsidDel="009E224D">
                <w:delText>Roman</w:delText>
              </w:r>
            </w:del>
            <w:ins w:id="7792" w:author="Matyas Adam" w:date="2018-11-17T15:27:00Z">
              <w:r w:rsidRPr="00AD1609">
                <w:t>R</w:t>
              </w:r>
              <w:r>
                <w:t>.</w:t>
              </w:r>
            </w:ins>
            <w:r w:rsidRPr="00AD1609">
              <w:t xml:space="preserve">, NAPLAVOVA, </w:t>
            </w:r>
            <w:del w:id="7793" w:author="Matyas Adam" w:date="2018-11-17T15:27:00Z">
              <w:r w:rsidRPr="00AD1609" w:rsidDel="009E224D">
                <w:delText xml:space="preserve">Magdalena </w:delText>
              </w:r>
            </w:del>
            <w:ins w:id="7794" w:author="Matyas Adam" w:date="2018-11-17T15:27:00Z">
              <w:r w:rsidRPr="00AD1609">
                <w:t>M</w:t>
              </w:r>
              <w:r>
                <w:t>.</w:t>
              </w:r>
              <w:r w:rsidRPr="00AD1609">
                <w:t xml:space="preserve"> </w:t>
              </w:r>
            </w:ins>
            <w:r w:rsidRPr="00AD1609">
              <w:t xml:space="preserve">and PONDELICEK, </w:t>
            </w:r>
            <w:del w:id="7795" w:author="Matyas Adam" w:date="2018-11-17T15:27:00Z">
              <w:r w:rsidRPr="00AD1609" w:rsidDel="009E224D">
                <w:delText>Michael</w:delText>
              </w:r>
            </w:del>
            <w:ins w:id="7796" w:author="Matyas Adam" w:date="2018-11-17T15:27:00Z">
              <w:r w:rsidRPr="00AD1609">
                <w:t>M</w:t>
              </w:r>
              <w:r>
                <w:t>.</w:t>
              </w:r>
            </w:ins>
            <w:del w:id="7797" w:author="Matyas Adam" w:date="2018-11-17T15:27:00Z">
              <w:r w:rsidRPr="00AD1609" w:rsidDel="009E224D">
                <w:delText>, 2017.</w:delText>
              </w:r>
            </w:del>
            <w:r w:rsidRPr="00AD1609">
              <w:t xml:space="preserve"> </w:t>
            </w:r>
            <w:r w:rsidRPr="00AD1609">
              <w:rPr>
                <w:lang w:val="en-GB"/>
              </w:rPr>
              <w:t xml:space="preserve">Identifying risk sources of air contamination by polycyclic aromatic hydrocarbons. </w:t>
            </w:r>
            <w:r w:rsidRPr="00AD1609">
              <w:rPr>
                <w:i/>
                <w:lang w:val="en-GB"/>
              </w:rPr>
              <w:t>Chemosphere</w:t>
            </w:r>
            <w:r w:rsidRPr="00AD1609">
              <w:rPr>
                <w:lang w:val="en-GB"/>
              </w:rPr>
              <w:t xml:space="preserve">. </w:t>
            </w:r>
            <w:r w:rsidRPr="00AD1609">
              <w:rPr>
                <w:b/>
                <w:lang w:val="en-GB"/>
              </w:rPr>
              <w:t>183</w:t>
            </w:r>
            <w:r w:rsidRPr="00AD1609">
              <w:rPr>
                <w:lang w:val="en-GB"/>
              </w:rPr>
              <w:t>, 139</w:t>
            </w:r>
            <w:r w:rsidRPr="00AD1609">
              <w:rPr>
                <w:lang w:val="en-GB"/>
              </w:rPr>
              <w:noBreakHyphen/>
              <w:t xml:space="preserve">146. </w:t>
            </w:r>
            <w:ins w:id="7798" w:author="Matyas Adam" w:date="2018-11-17T15:28:00Z">
              <w:r>
                <w:rPr>
                  <w:lang w:val="en-GB"/>
                </w:rPr>
                <w:t xml:space="preserve">2017. </w:t>
              </w:r>
            </w:ins>
            <w:r w:rsidRPr="00AD1609">
              <w:rPr>
                <w:lang w:val="en-GB"/>
              </w:rPr>
              <w:t xml:space="preserve">ISSN 0045-6535. [Category Q1]. </w:t>
            </w:r>
          </w:p>
          <w:p w14:paraId="14B32A9E" w14:textId="77777777" w:rsidR="00E05AA8" w:rsidDel="009E224D" w:rsidRDefault="00E05AA8">
            <w:pPr>
              <w:pStyle w:val="Odstavecseseznamem2"/>
              <w:spacing w:afterLines="40" w:after="96"/>
              <w:ind w:left="38"/>
              <w:jc w:val="both"/>
              <w:rPr>
                <w:del w:id="7799" w:author="Matyas Adam" w:date="2018-11-17T15:28:00Z"/>
              </w:rPr>
              <w:pPrChange w:id="7800" w:author="PS" w:date="2018-11-25T15:52:00Z">
                <w:pPr>
                  <w:pStyle w:val="Odstavecseseznamem2"/>
                  <w:spacing w:afterLines="40" w:after="96"/>
                  <w:ind w:left="0"/>
                  <w:jc w:val="both"/>
                </w:pPr>
              </w:pPrChange>
            </w:pPr>
            <w:r w:rsidRPr="00AD1609">
              <w:rPr>
                <w:b/>
              </w:rPr>
              <w:t xml:space="preserve">BOZEK, </w:t>
            </w:r>
            <w:del w:id="7801" w:author="Matyas Adam" w:date="2018-11-17T15:28:00Z">
              <w:r w:rsidDel="009E224D">
                <w:rPr>
                  <w:b/>
                </w:rPr>
                <w:delText xml:space="preserve">František </w:delText>
              </w:r>
            </w:del>
            <w:ins w:id="7802" w:author="Matyas Adam" w:date="2018-11-17T15:28:00Z">
              <w:r>
                <w:rPr>
                  <w:b/>
                </w:rPr>
                <w:t xml:space="preserve">F. </w:t>
              </w:r>
            </w:ins>
            <w:r>
              <w:rPr>
                <w:b/>
              </w:rPr>
              <w:t>(35 %)</w:t>
            </w:r>
            <w:r w:rsidRPr="00AD1609">
              <w:t xml:space="preserve">, BUMBOVA, </w:t>
            </w:r>
            <w:del w:id="7803" w:author="Matyas Adam" w:date="2018-11-17T15:28:00Z">
              <w:r w:rsidRPr="00AD1609" w:rsidDel="009E224D">
                <w:delText>Alena</w:delText>
              </w:r>
            </w:del>
            <w:ins w:id="7804" w:author="Matyas Adam" w:date="2018-11-17T15:28:00Z">
              <w:r w:rsidRPr="00AD1609">
                <w:t>A</w:t>
              </w:r>
              <w:r>
                <w:t>.</w:t>
              </w:r>
            </w:ins>
            <w:r w:rsidRPr="00AD1609">
              <w:t xml:space="preserve">, </w:t>
            </w:r>
          </w:p>
          <w:p w14:paraId="3876BB00" w14:textId="77777777" w:rsidR="00E05AA8" w:rsidRDefault="00E05AA8">
            <w:pPr>
              <w:pStyle w:val="Odstavecseseznamem2"/>
              <w:spacing w:afterLines="40" w:after="96"/>
              <w:ind w:left="38"/>
              <w:jc w:val="both"/>
              <w:rPr>
                <w:lang w:val="en-GB"/>
              </w:rPr>
              <w:pPrChange w:id="7805" w:author="PS" w:date="2018-11-25T15:52:00Z">
                <w:pPr>
                  <w:pStyle w:val="Odstavecseseznamem2"/>
                  <w:spacing w:afterLines="40" w:after="96"/>
                  <w:ind w:left="0"/>
                  <w:jc w:val="both"/>
                </w:pPr>
              </w:pPrChange>
            </w:pPr>
            <w:r w:rsidRPr="00AD1609">
              <w:t xml:space="preserve">BAKOS </w:t>
            </w:r>
            <w:del w:id="7806" w:author="Matyas Adam" w:date="2018-11-17T15:28:00Z">
              <w:r w:rsidRPr="00AD1609" w:rsidDel="009E224D">
                <w:delText>Eduard</w:delText>
              </w:r>
            </w:del>
            <w:ins w:id="7807" w:author="Matyas Adam" w:date="2018-11-17T15:28:00Z">
              <w:r w:rsidRPr="00AD1609">
                <w:t>E</w:t>
              </w:r>
              <w:r>
                <w:t>.</w:t>
              </w:r>
            </w:ins>
            <w:r w:rsidRPr="00AD1609">
              <w:t xml:space="preserve">, BOZEK, </w:t>
            </w:r>
            <w:del w:id="7808" w:author="Matyas Adam" w:date="2018-11-17T15:28:00Z">
              <w:r w:rsidRPr="00AD1609" w:rsidDel="009E224D">
                <w:delText xml:space="preserve">Alexandr </w:delText>
              </w:r>
            </w:del>
            <w:ins w:id="7809" w:author="Matyas Adam" w:date="2018-11-17T15:28:00Z">
              <w:r w:rsidRPr="00AD1609">
                <w:t>A</w:t>
              </w:r>
              <w:r>
                <w:t>.</w:t>
              </w:r>
              <w:r w:rsidRPr="00AD1609">
                <w:t xml:space="preserve"> </w:t>
              </w:r>
            </w:ins>
            <w:r w:rsidRPr="00AD1609">
              <w:t xml:space="preserve">and DVORAK, </w:t>
            </w:r>
            <w:del w:id="7810" w:author="Matyas Adam" w:date="2018-11-17T15:28:00Z">
              <w:r w:rsidRPr="00AD1609" w:rsidDel="009E224D">
                <w:delText>Jiri</w:delText>
              </w:r>
            </w:del>
            <w:ins w:id="7811" w:author="Matyas Adam" w:date="2018-11-17T15:28:00Z">
              <w:r w:rsidRPr="00AD1609">
                <w:t>J</w:t>
              </w:r>
            </w:ins>
            <w:del w:id="7812" w:author="Matyas Adam" w:date="2018-11-17T15:28:00Z">
              <w:r w:rsidRPr="00AD1609" w:rsidDel="009E224D">
                <w:delText>, 2015</w:delText>
              </w:r>
            </w:del>
            <w:r w:rsidRPr="00AD1609">
              <w:t xml:space="preserve">. </w:t>
            </w:r>
            <w:r w:rsidRPr="00AD1609">
              <w:rPr>
                <w:bCs/>
                <w:color w:val="333333"/>
                <w:shd w:val="clear" w:color="auto" w:fill="F8F8F8"/>
                <w:lang w:val="en-GB"/>
              </w:rPr>
              <w:t>Semi</w:t>
            </w:r>
            <w:r w:rsidRPr="00AD1609">
              <w:rPr>
                <w:bCs/>
                <w:color w:val="333333"/>
                <w:shd w:val="clear" w:color="auto" w:fill="F8F8F8"/>
                <w:lang w:val="en-GB"/>
              </w:rPr>
              <w:noBreakHyphen/>
              <w:t>quantitative risk assessment of groundwater resources for emergency water supply.</w:t>
            </w:r>
            <w:r w:rsidRPr="00AD1609">
              <w:rPr>
                <w:color w:val="333333"/>
                <w:shd w:val="clear" w:color="auto" w:fill="F8F8F8"/>
                <w:lang w:val="en-GB"/>
              </w:rPr>
              <w:t> </w:t>
            </w:r>
            <w:r w:rsidRPr="00AD1609">
              <w:rPr>
                <w:i/>
                <w:iCs/>
                <w:color w:val="333333"/>
                <w:shd w:val="clear" w:color="auto" w:fill="F8F8F8"/>
                <w:lang w:val="en-GB"/>
              </w:rPr>
              <w:t xml:space="preserve">Journal of Risk </w:t>
            </w:r>
            <w:r w:rsidRPr="00F625B9">
              <w:rPr>
                <w:i/>
                <w:iCs/>
                <w:color w:val="333333"/>
                <w:shd w:val="clear" w:color="auto" w:fill="F8F8F8"/>
                <w:lang w:val="en-GB"/>
              </w:rPr>
              <w:t>Research</w:t>
            </w:r>
            <w:r w:rsidRPr="00AD1609">
              <w:rPr>
                <w:iCs/>
                <w:color w:val="333333"/>
                <w:shd w:val="clear" w:color="auto" w:fill="F8F8F8"/>
                <w:lang w:val="en-GB"/>
              </w:rPr>
              <w:t xml:space="preserve">. </w:t>
            </w:r>
            <w:r w:rsidRPr="00AD1609">
              <w:rPr>
                <w:b/>
                <w:bCs/>
                <w:color w:val="333333"/>
                <w:shd w:val="clear" w:color="auto" w:fill="F8F8F8"/>
                <w:lang w:val="en-GB"/>
              </w:rPr>
              <w:t>18</w:t>
            </w:r>
            <w:r w:rsidRPr="00AD1609">
              <w:rPr>
                <w:bCs/>
                <w:color w:val="333333"/>
                <w:shd w:val="clear" w:color="auto" w:fill="F8F8F8"/>
                <w:lang w:val="en-GB"/>
              </w:rPr>
              <w:t>(4), 505</w:t>
            </w:r>
            <w:r w:rsidRPr="00AD1609">
              <w:rPr>
                <w:bCs/>
                <w:color w:val="333333"/>
                <w:shd w:val="clear" w:color="auto" w:fill="F8F8F8"/>
                <w:lang w:val="en-GB"/>
              </w:rPr>
              <w:noBreakHyphen/>
              <w:t>520.</w:t>
            </w:r>
            <w:ins w:id="7813" w:author="Matyas Adam" w:date="2018-11-17T15:28:00Z">
              <w:r>
                <w:rPr>
                  <w:bCs/>
                  <w:color w:val="333333"/>
                  <w:shd w:val="clear" w:color="auto" w:fill="F8F8F8"/>
                  <w:lang w:val="en-GB"/>
                </w:rPr>
                <w:t xml:space="preserve"> 2015.</w:t>
              </w:r>
            </w:ins>
            <w:r w:rsidRPr="00AD1609">
              <w:rPr>
                <w:bCs/>
                <w:color w:val="333333"/>
                <w:shd w:val="clear" w:color="auto" w:fill="F8F8F8"/>
                <w:lang w:val="en-GB"/>
              </w:rPr>
              <w:t xml:space="preserve"> ISSN 1366-9877. </w:t>
            </w:r>
            <w:r w:rsidRPr="00AD1609">
              <w:rPr>
                <w:lang w:val="en-GB"/>
              </w:rPr>
              <w:t xml:space="preserve">[Category Q2]. </w:t>
            </w:r>
          </w:p>
          <w:p w14:paraId="3DF0D368" w14:textId="77777777" w:rsidR="00E05AA8" w:rsidRPr="00AD1609" w:rsidDel="009E224D" w:rsidRDefault="00E05AA8">
            <w:pPr>
              <w:pStyle w:val="Odstavecseseznamem2"/>
              <w:spacing w:afterLines="40" w:after="96"/>
              <w:ind w:left="38"/>
              <w:contextualSpacing w:val="0"/>
              <w:jc w:val="both"/>
              <w:rPr>
                <w:del w:id="7814" w:author="Matyas Adam" w:date="2018-11-17T15:29:00Z"/>
                <w:lang w:val="en-GB"/>
              </w:rPr>
              <w:pPrChange w:id="7815" w:author="PS" w:date="2018-11-25T15:52:00Z">
                <w:pPr>
                  <w:pStyle w:val="Odstavecseseznamem2"/>
                  <w:spacing w:afterLines="40" w:after="96"/>
                  <w:ind w:left="0"/>
                  <w:contextualSpacing w:val="0"/>
                  <w:jc w:val="both"/>
                </w:pPr>
              </w:pPrChange>
            </w:pPr>
            <w:r w:rsidRPr="00AD1609">
              <w:rPr>
                <w:b/>
                <w:lang w:val="en-GB"/>
              </w:rPr>
              <w:t xml:space="preserve">BOZEK, </w:t>
            </w:r>
            <w:del w:id="7816" w:author="Matyas Adam" w:date="2018-11-17T15:28:00Z">
              <w:r w:rsidRPr="00AD1609" w:rsidDel="009E224D">
                <w:rPr>
                  <w:b/>
                  <w:lang w:val="en-GB"/>
                </w:rPr>
                <w:delText>Frantisek</w:delText>
              </w:r>
              <w:r w:rsidDel="009E224D">
                <w:rPr>
                  <w:b/>
                  <w:lang w:val="en-GB"/>
                </w:rPr>
                <w:delText xml:space="preserve"> </w:delText>
              </w:r>
            </w:del>
            <w:ins w:id="7817" w:author="Matyas Adam" w:date="2018-11-17T15:28:00Z">
              <w:r w:rsidRPr="00AD1609">
                <w:rPr>
                  <w:b/>
                  <w:lang w:val="en-GB"/>
                </w:rPr>
                <w:t>F</w:t>
              </w:r>
              <w:r>
                <w:rPr>
                  <w:b/>
                  <w:lang w:val="en-GB"/>
                </w:rPr>
                <w:t xml:space="preserve">. </w:t>
              </w:r>
            </w:ins>
            <w:r>
              <w:rPr>
                <w:b/>
                <w:lang w:val="en-GB"/>
              </w:rPr>
              <w:t>(40 %)</w:t>
            </w:r>
            <w:r w:rsidRPr="00AD1609">
              <w:rPr>
                <w:lang w:val="en-GB"/>
              </w:rPr>
              <w:t>, HUZLIK, J</w:t>
            </w:r>
            <w:del w:id="7818" w:author="Matyas Adam" w:date="2018-11-17T15:28:00Z">
              <w:r w:rsidRPr="00AD1609" w:rsidDel="009E224D">
                <w:rPr>
                  <w:lang w:val="en-GB"/>
                </w:rPr>
                <w:delText xml:space="preserve">iri, </w:delText>
              </w:r>
            </w:del>
            <w:ins w:id="7819" w:author="Matyas Adam" w:date="2018-11-17T15:28:00Z">
              <w:r>
                <w:rPr>
                  <w:lang w:val="en-GB"/>
                </w:rPr>
                <w:t xml:space="preserve">., </w:t>
              </w:r>
            </w:ins>
            <w:r w:rsidRPr="00AD1609">
              <w:rPr>
                <w:lang w:val="en-GB"/>
              </w:rPr>
              <w:t xml:space="preserve">PAWELCZYK, </w:t>
            </w:r>
            <w:del w:id="7820" w:author="Matyas Adam" w:date="2018-11-17T15:28:00Z">
              <w:r w:rsidRPr="00AD1609" w:rsidDel="009E224D">
                <w:rPr>
                  <w:lang w:val="en-GB"/>
                </w:rPr>
                <w:delText>Adam</w:delText>
              </w:r>
            </w:del>
            <w:ins w:id="7821" w:author="Matyas Adam" w:date="2018-11-17T15:28:00Z">
              <w:r w:rsidRPr="00AD1609">
                <w:rPr>
                  <w:lang w:val="en-GB"/>
                </w:rPr>
                <w:t>A</w:t>
              </w:r>
              <w:r>
                <w:rPr>
                  <w:lang w:val="en-GB"/>
                </w:rPr>
                <w:t>.</w:t>
              </w:r>
            </w:ins>
            <w:r w:rsidRPr="00AD1609">
              <w:rPr>
                <w:lang w:val="en-GB"/>
              </w:rPr>
              <w:t xml:space="preserve">, HOZA, </w:t>
            </w:r>
            <w:del w:id="7822" w:author="Matyas Adam" w:date="2018-11-17T15:28:00Z">
              <w:r w:rsidRPr="00AD1609" w:rsidDel="009E224D">
                <w:rPr>
                  <w:lang w:val="en-GB"/>
                </w:rPr>
                <w:delText>Ignac</w:delText>
              </w:r>
            </w:del>
            <w:ins w:id="7823" w:author="Matyas Adam" w:date="2018-11-17T15:28:00Z">
              <w:r w:rsidRPr="00AD1609">
                <w:rPr>
                  <w:lang w:val="en-GB"/>
                </w:rPr>
                <w:t>I</w:t>
              </w:r>
              <w:r>
                <w:rPr>
                  <w:lang w:val="en-GB"/>
                </w:rPr>
                <w:t>.</w:t>
              </w:r>
            </w:ins>
            <w:r w:rsidRPr="00AD1609">
              <w:rPr>
                <w:lang w:val="en-GB"/>
              </w:rPr>
              <w:t xml:space="preserve">, NAPLAVOVA, </w:t>
            </w:r>
            <w:del w:id="7824" w:author="Matyas Adam" w:date="2018-11-17T15:29:00Z">
              <w:r w:rsidRPr="00AD1609" w:rsidDel="009E224D">
                <w:rPr>
                  <w:lang w:val="en-GB"/>
                </w:rPr>
                <w:delText xml:space="preserve">Magdalena </w:delText>
              </w:r>
            </w:del>
            <w:ins w:id="7825" w:author="Matyas Adam" w:date="2018-11-17T15:29:00Z">
              <w:r w:rsidRPr="00AD1609">
                <w:rPr>
                  <w:lang w:val="en-GB"/>
                </w:rPr>
                <w:t>M</w:t>
              </w:r>
              <w:r>
                <w:rPr>
                  <w:lang w:val="en-GB"/>
                </w:rPr>
                <w:t>.</w:t>
              </w:r>
              <w:r w:rsidRPr="00AD1609">
                <w:rPr>
                  <w:lang w:val="en-GB"/>
                </w:rPr>
                <w:t xml:space="preserve"> </w:t>
              </w:r>
            </w:ins>
            <w:r w:rsidRPr="00AD1609">
              <w:rPr>
                <w:lang w:val="en-GB"/>
              </w:rPr>
              <w:t>and JEDLICKA, J</w:t>
            </w:r>
            <w:del w:id="7826" w:author="Matyas Adam" w:date="2018-11-17T15:29:00Z">
              <w:r w:rsidRPr="00AD1609" w:rsidDel="009E224D">
                <w:rPr>
                  <w:lang w:val="en-GB"/>
                </w:rPr>
                <w:delText xml:space="preserve">iri, </w:delText>
              </w:r>
            </w:del>
            <w:ins w:id="7827" w:author="Matyas Adam" w:date="2018-11-17T15:29:00Z">
              <w:r>
                <w:rPr>
                  <w:lang w:val="en-GB"/>
                </w:rPr>
                <w:t xml:space="preserve">. </w:t>
              </w:r>
            </w:ins>
            <w:del w:id="7828" w:author="Matyas Adam" w:date="2018-11-17T15:29:00Z">
              <w:r w:rsidRPr="00AD1609" w:rsidDel="009E224D">
                <w:rPr>
                  <w:lang w:val="en-GB"/>
                </w:rPr>
                <w:delText xml:space="preserve">2016. </w:delText>
              </w:r>
            </w:del>
            <w:r w:rsidRPr="00AD1609">
              <w:rPr>
                <w:bCs/>
                <w:lang w:val="en-GB"/>
              </w:rPr>
              <w:t>Polycyclic aromatic hydrocarbon adsorption on selected solid particulate matter fractions.</w:t>
            </w:r>
            <w:r w:rsidRPr="00AD1609">
              <w:rPr>
                <w:lang w:val="en-GB"/>
              </w:rPr>
              <w:t> </w:t>
            </w:r>
            <w:r w:rsidRPr="00AD1609">
              <w:rPr>
                <w:i/>
                <w:iCs/>
                <w:lang w:val="en-GB"/>
              </w:rPr>
              <w:t>Atmospheric Environment</w:t>
            </w:r>
            <w:r w:rsidRPr="00AD1609">
              <w:rPr>
                <w:bCs/>
                <w:lang w:val="en-GB"/>
              </w:rPr>
              <w:t xml:space="preserve">. </w:t>
            </w:r>
            <w:r w:rsidRPr="00AD1609">
              <w:rPr>
                <w:b/>
                <w:bCs/>
                <w:lang w:val="en-GB"/>
              </w:rPr>
              <w:t>126</w:t>
            </w:r>
            <w:r w:rsidRPr="00AD1609">
              <w:rPr>
                <w:bCs/>
                <w:lang w:val="en-GB"/>
              </w:rPr>
              <w:t>, 128-135.</w:t>
            </w:r>
            <w:ins w:id="7829" w:author="Matyas Adam" w:date="2018-11-17T15:29:00Z">
              <w:r>
                <w:rPr>
                  <w:bCs/>
                  <w:lang w:val="en-GB"/>
                </w:rPr>
                <w:t xml:space="preserve"> 2016.</w:t>
              </w:r>
            </w:ins>
            <w:r w:rsidRPr="00AD1609">
              <w:rPr>
                <w:bCs/>
                <w:lang w:val="en-GB"/>
              </w:rPr>
              <w:t xml:space="preserve"> ISSN 1352-2310. </w:t>
            </w:r>
            <w:r w:rsidRPr="00AD1609">
              <w:rPr>
                <w:lang w:val="en-GB"/>
              </w:rPr>
              <w:t>[Category Q1].</w:t>
            </w:r>
            <w:del w:id="7830" w:author="Matyas Adam" w:date="2018-11-17T15:29:00Z">
              <w:r w:rsidRPr="00AD1609" w:rsidDel="009E224D">
                <w:rPr>
                  <w:lang w:val="en-GB"/>
                </w:rPr>
                <w:delText xml:space="preserve"> </w:delText>
              </w:r>
            </w:del>
          </w:p>
          <w:p w14:paraId="5AEAFF8B" w14:textId="77777777" w:rsidR="00E05AA8" w:rsidRPr="0099172E" w:rsidRDefault="00E05AA8">
            <w:pPr>
              <w:pStyle w:val="Odstavecseseznamem2"/>
              <w:spacing w:afterLines="40" w:after="96"/>
              <w:ind w:left="38"/>
              <w:contextualSpacing w:val="0"/>
              <w:jc w:val="both"/>
              <w:rPr>
                <w:lang w:val="en-GB"/>
              </w:rPr>
              <w:pPrChange w:id="7831" w:author="PS" w:date="2018-11-25T15:52:00Z">
                <w:pPr>
                  <w:pStyle w:val="Odstavecseseznamem2"/>
                  <w:spacing w:afterLines="40" w:after="96"/>
                  <w:ind w:left="0"/>
                  <w:contextualSpacing w:val="0"/>
                  <w:jc w:val="both"/>
                </w:pPr>
              </w:pPrChange>
            </w:pPr>
          </w:p>
        </w:tc>
      </w:tr>
      <w:tr w:rsidR="00E05AA8" w14:paraId="67AD6640" w14:textId="77777777" w:rsidTr="00495DC8">
        <w:trPr>
          <w:trHeight w:val="218"/>
        </w:trPr>
        <w:tc>
          <w:tcPr>
            <w:tcW w:w="9859" w:type="dxa"/>
            <w:gridSpan w:val="11"/>
            <w:shd w:val="clear" w:color="auto" w:fill="F7CAAC"/>
          </w:tcPr>
          <w:p w14:paraId="17064C64" w14:textId="77777777" w:rsidR="00E05AA8" w:rsidRDefault="00E05AA8" w:rsidP="00495DC8">
            <w:pPr>
              <w:rPr>
                <w:b/>
              </w:rPr>
            </w:pPr>
            <w:r>
              <w:rPr>
                <w:b/>
              </w:rPr>
              <w:t>Působení v zahraničí</w:t>
            </w:r>
          </w:p>
        </w:tc>
      </w:tr>
      <w:tr w:rsidR="00E05AA8" w14:paraId="51A62B05" w14:textId="77777777" w:rsidTr="00495DC8">
        <w:trPr>
          <w:trHeight w:val="314"/>
        </w:trPr>
        <w:tc>
          <w:tcPr>
            <w:tcW w:w="9859" w:type="dxa"/>
            <w:gridSpan w:val="11"/>
          </w:tcPr>
          <w:p w14:paraId="0238A1DC" w14:textId="77777777" w:rsidR="00E05AA8" w:rsidRDefault="00E05AA8" w:rsidP="00495DC8">
            <w:pPr>
              <w:rPr>
                <w:b/>
              </w:rPr>
            </w:pPr>
          </w:p>
        </w:tc>
      </w:tr>
      <w:tr w:rsidR="00E05AA8" w14:paraId="1DF4014D" w14:textId="77777777" w:rsidTr="00495DC8">
        <w:trPr>
          <w:cantSplit/>
          <w:trHeight w:val="470"/>
        </w:trPr>
        <w:tc>
          <w:tcPr>
            <w:tcW w:w="2518" w:type="dxa"/>
            <w:shd w:val="clear" w:color="auto" w:fill="F7CAAC"/>
            <w:vAlign w:val="center"/>
          </w:tcPr>
          <w:p w14:paraId="6ECD3E33" w14:textId="77777777" w:rsidR="00E05AA8" w:rsidRDefault="00E05AA8" w:rsidP="00495DC8">
            <w:pPr>
              <w:rPr>
                <w:b/>
              </w:rPr>
            </w:pPr>
            <w:r>
              <w:rPr>
                <w:b/>
              </w:rPr>
              <w:t xml:space="preserve">Podpis </w:t>
            </w:r>
          </w:p>
        </w:tc>
        <w:tc>
          <w:tcPr>
            <w:tcW w:w="4536" w:type="dxa"/>
            <w:gridSpan w:val="5"/>
            <w:vAlign w:val="center"/>
          </w:tcPr>
          <w:p w14:paraId="52D82423" w14:textId="77777777" w:rsidR="00E05AA8" w:rsidRDefault="00E05AA8" w:rsidP="00495DC8"/>
        </w:tc>
        <w:tc>
          <w:tcPr>
            <w:tcW w:w="786" w:type="dxa"/>
            <w:gridSpan w:val="2"/>
            <w:shd w:val="clear" w:color="auto" w:fill="F7CAAC"/>
            <w:vAlign w:val="center"/>
          </w:tcPr>
          <w:p w14:paraId="48EF2510" w14:textId="77777777" w:rsidR="00E05AA8" w:rsidRDefault="00E05AA8" w:rsidP="00495DC8">
            <w:r>
              <w:rPr>
                <w:b/>
              </w:rPr>
              <w:t>datum</w:t>
            </w:r>
          </w:p>
        </w:tc>
        <w:tc>
          <w:tcPr>
            <w:tcW w:w="2019" w:type="dxa"/>
            <w:gridSpan w:val="3"/>
            <w:vAlign w:val="center"/>
          </w:tcPr>
          <w:p w14:paraId="196DA231" w14:textId="77777777" w:rsidR="00E05AA8" w:rsidRDefault="00E05AA8" w:rsidP="00495DC8">
            <w:pPr>
              <w:jc w:val="center"/>
            </w:pPr>
            <w:r>
              <w:t>02. 12. 2017</w:t>
            </w:r>
          </w:p>
        </w:tc>
      </w:tr>
      <w:tr w:rsidR="00E05AA8" w14:paraId="018A4535" w14:textId="77777777" w:rsidTr="00495DC8">
        <w:trPr>
          <w:cantSplit/>
          <w:trHeight w:val="470"/>
        </w:trPr>
        <w:tc>
          <w:tcPr>
            <w:tcW w:w="2518" w:type="dxa"/>
            <w:shd w:val="clear" w:color="auto" w:fill="F7CAAC"/>
            <w:vAlign w:val="center"/>
          </w:tcPr>
          <w:p w14:paraId="34E2B619" w14:textId="77777777" w:rsidR="00E05AA8" w:rsidRDefault="00E05AA8" w:rsidP="00495DC8">
            <w:pPr>
              <w:rPr>
                <w:b/>
              </w:rPr>
            </w:pPr>
          </w:p>
          <w:p w14:paraId="7870AFBA" w14:textId="77777777" w:rsidR="00E05AA8" w:rsidRDefault="00E05AA8" w:rsidP="00495DC8">
            <w:pPr>
              <w:rPr>
                <w:b/>
              </w:rPr>
            </w:pPr>
          </w:p>
          <w:p w14:paraId="161259D3" w14:textId="77777777" w:rsidR="00E05AA8" w:rsidRDefault="00E05AA8" w:rsidP="00495DC8">
            <w:pPr>
              <w:rPr>
                <w:b/>
              </w:rPr>
            </w:pPr>
          </w:p>
          <w:p w14:paraId="590CB2D1" w14:textId="77777777" w:rsidR="00E05AA8" w:rsidRDefault="00E05AA8" w:rsidP="00495DC8">
            <w:pPr>
              <w:rPr>
                <w:b/>
              </w:rPr>
            </w:pPr>
          </w:p>
        </w:tc>
        <w:tc>
          <w:tcPr>
            <w:tcW w:w="4536" w:type="dxa"/>
            <w:gridSpan w:val="5"/>
            <w:vAlign w:val="center"/>
          </w:tcPr>
          <w:p w14:paraId="5734DA7C" w14:textId="77777777" w:rsidR="00E05AA8" w:rsidRDefault="00E05AA8" w:rsidP="00495DC8"/>
        </w:tc>
        <w:tc>
          <w:tcPr>
            <w:tcW w:w="786" w:type="dxa"/>
            <w:gridSpan w:val="2"/>
            <w:shd w:val="clear" w:color="auto" w:fill="F7CAAC"/>
            <w:vAlign w:val="center"/>
          </w:tcPr>
          <w:p w14:paraId="21AEA9BB" w14:textId="77777777" w:rsidR="00E05AA8" w:rsidRDefault="00E05AA8" w:rsidP="00495DC8">
            <w:pPr>
              <w:rPr>
                <w:b/>
              </w:rPr>
            </w:pPr>
          </w:p>
        </w:tc>
        <w:tc>
          <w:tcPr>
            <w:tcW w:w="2019" w:type="dxa"/>
            <w:gridSpan w:val="3"/>
            <w:vAlign w:val="center"/>
          </w:tcPr>
          <w:p w14:paraId="44B226E0" w14:textId="77777777" w:rsidR="00E05AA8" w:rsidRDefault="00E05AA8" w:rsidP="00495DC8">
            <w:pPr>
              <w:jc w:val="center"/>
            </w:pPr>
          </w:p>
        </w:tc>
      </w:tr>
    </w:tbl>
    <w:p w14:paraId="308DAFF6" w14:textId="77777777" w:rsidR="00E05AA8" w:rsidRDefault="00E05AA8" w:rsidP="00495DC8"/>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05AA8" w:rsidDel="00DE7E32" w14:paraId="269A7D9F" w14:textId="447069CD" w:rsidTr="00495DC8">
        <w:trPr>
          <w:del w:id="7832" w:author="PS" w:date="2018-11-25T17:07:00Z"/>
        </w:trPr>
        <w:tc>
          <w:tcPr>
            <w:tcW w:w="9859" w:type="dxa"/>
            <w:gridSpan w:val="11"/>
            <w:tcBorders>
              <w:bottom w:val="double" w:sz="4" w:space="0" w:color="auto"/>
            </w:tcBorders>
            <w:shd w:val="clear" w:color="auto" w:fill="BDD6EE"/>
          </w:tcPr>
          <w:p w14:paraId="46A44291" w14:textId="20A3BC02" w:rsidR="00E05AA8" w:rsidDel="00DE7E32" w:rsidRDefault="00E05AA8" w:rsidP="00495DC8">
            <w:pPr>
              <w:jc w:val="both"/>
              <w:rPr>
                <w:del w:id="7833" w:author="PS" w:date="2018-11-25T17:07:00Z"/>
                <w:b/>
                <w:sz w:val="28"/>
              </w:rPr>
            </w:pPr>
            <w:del w:id="7834" w:author="PS" w:date="2018-11-25T17:07:00Z">
              <w:r w:rsidDel="00DE7E32">
                <w:rPr>
                  <w:b/>
                  <w:sz w:val="28"/>
                </w:rPr>
                <w:delText>C-I – Personální zabezpečení</w:delText>
              </w:r>
            </w:del>
          </w:p>
        </w:tc>
      </w:tr>
      <w:tr w:rsidR="00E05AA8" w:rsidDel="00DE7E32" w14:paraId="1E794983" w14:textId="6957BFFA" w:rsidTr="00495DC8">
        <w:trPr>
          <w:del w:id="7835" w:author="PS" w:date="2018-11-25T17:07:00Z"/>
        </w:trPr>
        <w:tc>
          <w:tcPr>
            <w:tcW w:w="2518" w:type="dxa"/>
            <w:tcBorders>
              <w:top w:val="double" w:sz="4" w:space="0" w:color="auto"/>
            </w:tcBorders>
            <w:shd w:val="clear" w:color="auto" w:fill="F7CAAC"/>
          </w:tcPr>
          <w:p w14:paraId="0FD1FCC1" w14:textId="2797A57B" w:rsidR="00E05AA8" w:rsidDel="00DE7E32" w:rsidRDefault="00E05AA8" w:rsidP="00495DC8">
            <w:pPr>
              <w:jc w:val="both"/>
              <w:rPr>
                <w:del w:id="7836" w:author="PS" w:date="2018-11-25T17:07:00Z"/>
                <w:b/>
              </w:rPr>
            </w:pPr>
            <w:del w:id="7837" w:author="PS" w:date="2018-11-25T17:07:00Z">
              <w:r w:rsidDel="00DE7E32">
                <w:rPr>
                  <w:b/>
                </w:rPr>
                <w:delText>Vysoká škola</w:delText>
              </w:r>
            </w:del>
          </w:p>
        </w:tc>
        <w:tc>
          <w:tcPr>
            <w:tcW w:w="7341" w:type="dxa"/>
            <w:gridSpan w:val="10"/>
          </w:tcPr>
          <w:p w14:paraId="05DA303D" w14:textId="3D8318B5" w:rsidR="00E05AA8" w:rsidDel="00DE7E32" w:rsidRDefault="00E05AA8" w:rsidP="00495DC8">
            <w:pPr>
              <w:jc w:val="both"/>
              <w:rPr>
                <w:del w:id="7838" w:author="PS" w:date="2018-11-25T17:07:00Z"/>
              </w:rPr>
            </w:pPr>
            <w:del w:id="7839" w:author="PS" w:date="2018-11-25T17:07:00Z">
              <w:r w:rsidRPr="00290B96" w:rsidDel="00DE7E32">
                <w:delText>Univerzita Tomáše Bati ve Zlíně</w:delText>
              </w:r>
            </w:del>
          </w:p>
        </w:tc>
      </w:tr>
      <w:tr w:rsidR="00E05AA8" w:rsidDel="00DE7E32" w14:paraId="304FCEDB" w14:textId="2101FAA4" w:rsidTr="00495DC8">
        <w:trPr>
          <w:del w:id="7840" w:author="PS" w:date="2018-11-25T17:07:00Z"/>
        </w:trPr>
        <w:tc>
          <w:tcPr>
            <w:tcW w:w="2518" w:type="dxa"/>
            <w:shd w:val="clear" w:color="auto" w:fill="F7CAAC"/>
          </w:tcPr>
          <w:p w14:paraId="2E05E6A8" w14:textId="666CCD0F" w:rsidR="00E05AA8" w:rsidDel="00DE7E32" w:rsidRDefault="00E05AA8" w:rsidP="00495DC8">
            <w:pPr>
              <w:jc w:val="both"/>
              <w:rPr>
                <w:del w:id="7841" w:author="PS" w:date="2018-11-25T17:07:00Z"/>
                <w:b/>
              </w:rPr>
            </w:pPr>
            <w:del w:id="7842" w:author="PS" w:date="2018-11-25T17:07:00Z">
              <w:r w:rsidDel="00DE7E32">
                <w:rPr>
                  <w:b/>
                </w:rPr>
                <w:delText>Součást vysoké školy</w:delText>
              </w:r>
            </w:del>
          </w:p>
        </w:tc>
        <w:tc>
          <w:tcPr>
            <w:tcW w:w="7341" w:type="dxa"/>
            <w:gridSpan w:val="10"/>
          </w:tcPr>
          <w:p w14:paraId="336E7A1F" w14:textId="61269A80" w:rsidR="00E05AA8" w:rsidDel="00DE7E32" w:rsidRDefault="00E05AA8" w:rsidP="00495DC8">
            <w:pPr>
              <w:jc w:val="both"/>
              <w:rPr>
                <w:del w:id="7843" w:author="PS" w:date="2018-11-25T17:07:00Z"/>
              </w:rPr>
            </w:pPr>
            <w:del w:id="7844" w:author="PS" w:date="2018-11-25T17:07:00Z">
              <w:r w:rsidDel="00DE7E32">
                <w:delText>Fakulta logistiky a krizového řízení</w:delText>
              </w:r>
            </w:del>
          </w:p>
        </w:tc>
      </w:tr>
      <w:tr w:rsidR="00E05AA8" w:rsidDel="00DE7E32" w14:paraId="50953B07" w14:textId="7DB1581B" w:rsidTr="00495DC8">
        <w:trPr>
          <w:del w:id="7845" w:author="PS" w:date="2018-11-25T17:07:00Z"/>
        </w:trPr>
        <w:tc>
          <w:tcPr>
            <w:tcW w:w="2518" w:type="dxa"/>
            <w:shd w:val="clear" w:color="auto" w:fill="F7CAAC"/>
          </w:tcPr>
          <w:p w14:paraId="00BF6800" w14:textId="63F92CC2" w:rsidR="00E05AA8" w:rsidDel="00DE7E32" w:rsidRDefault="00E05AA8" w:rsidP="00495DC8">
            <w:pPr>
              <w:jc w:val="both"/>
              <w:rPr>
                <w:del w:id="7846" w:author="PS" w:date="2018-11-25T17:07:00Z"/>
                <w:b/>
              </w:rPr>
            </w:pPr>
            <w:del w:id="7847" w:author="PS" w:date="2018-11-25T17:07:00Z">
              <w:r w:rsidDel="00DE7E32">
                <w:rPr>
                  <w:b/>
                </w:rPr>
                <w:delText>Název studijního programu</w:delText>
              </w:r>
            </w:del>
          </w:p>
        </w:tc>
        <w:tc>
          <w:tcPr>
            <w:tcW w:w="7341" w:type="dxa"/>
            <w:gridSpan w:val="10"/>
          </w:tcPr>
          <w:p w14:paraId="4A058391" w14:textId="6936FDBE" w:rsidR="00E05AA8" w:rsidDel="00DE7E32" w:rsidRDefault="00E05AA8" w:rsidP="00495DC8">
            <w:pPr>
              <w:rPr>
                <w:del w:id="7848" w:author="PS" w:date="2018-11-25T17:07:00Z"/>
              </w:rPr>
            </w:pPr>
            <w:del w:id="7849" w:author="PS" w:date="2018-11-25T17:07:00Z">
              <w:r w:rsidDel="00DE7E32">
                <w:delText>Environmentální bezpečnost</w:delText>
              </w:r>
            </w:del>
          </w:p>
        </w:tc>
      </w:tr>
      <w:tr w:rsidR="00E05AA8" w:rsidDel="00DE7E32" w14:paraId="1BF2FF4D" w14:textId="73BC0C7F" w:rsidTr="00495DC8">
        <w:trPr>
          <w:del w:id="7850" w:author="PS" w:date="2018-11-25T17:07:00Z"/>
        </w:trPr>
        <w:tc>
          <w:tcPr>
            <w:tcW w:w="2518" w:type="dxa"/>
            <w:shd w:val="clear" w:color="auto" w:fill="F7CAAC"/>
          </w:tcPr>
          <w:p w14:paraId="08064953" w14:textId="178E0E34" w:rsidR="00E05AA8" w:rsidDel="00DE7E32" w:rsidRDefault="00E05AA8" w:rsidP="00495DC8">
            <w:pPr>
              <w:jc w:val="both"/>
              <w:rPr>
                <w:del w:id="7851" w:author="PS" w:date="2018-11-25T17:07:00Z"/>
                <w:b/>
              </w:rPr>
            </w:pPr>
            <w:del w:id="7852" w:author="PS" w:date="2018-11-25T17:07:00Z">
              <w:r w:rsidDel="00DE7E32">
                <w:rPr>
                  <w:b/>
                </w:rPr>
                <w:delText>Jméno a příjmení</w:delText>
              </w:r>
            </w:del>
          </w:p>
        </w:tc>
        <w:tc>
          <w:tcPr>
            <w:tcW w:w="4536" w:type="dxa"/>
            <w:gridSpan w:val="5"/>
          </w:tcPr>
          <w:p w14:paraId="74379718" w14:textId="605FAD20" w:rsidR="00E05AA8" w:rsidDel="00DE7E32" w:rsidRDefault="00E05AA8" w:rsidP="00495DC8">
            <w:pPr>
              <w:jc w:val="both"/>
              <w:rPr>
                <w:del w:id="7853" w:author="PS" w:date="2018-11-25T17:07:00Z"/>
              </w:rPr>
            </w:pPr>
            <w:del w:id="7854" w:author="PS" w:date="2018-11-25T17:07:00Z">
              <w:r w:rsidRPr="00932010" w:rsidDel="00DE7E32">
                <w:rPr>
                  <w:b/>
                </w:rPr>
                <w:delText xml:space="preserve">Pavel </w:delText>
              </w:r>
              <w:r w:rsidRPr="00932010" w:rsidDel="00DE7E32">
                <w:rPr>
                  <w:b/>
                  <w:caps/>
                </w:rPr>
                <w:delText>Valášek</w:delText>
              </w:r>
            </w:del>
          </w:p>
        </w:tc>
        <w:tc>
          <w:tcPr>
            <w:tcW w:w="709" w:type="dxa"/>
            <w:shd w:val="clear" w:color="auto" w:fill="F7CAAC"/>
          </w:tcPr>
          <w:p w14:paraId="13AC586D" w14:textId="51818488" w:rsidR="00E05AA8" w:rsidDel="00DE7E32" w:rsidRDefault="00E05AA8" w:rsidP="00495DC8">
            <w:pPr>
              <w:jc w:val="both"/>
              <w:rPr>
                <w:del w:id="7855" w:author="PS" w:date="2018-11-25T17:07:00Z"/>
                <w:b/>
              </w:rPr>
            </w:pPr>
            <w:del w:id="7856" w:author="PS" w:date="2018-11-25T17:07:00Z">
              <w:r w:rsidDel="00DE7E32">
                <w:rPr>
                  <w:b/>
                </w:rPr>
                <w:delText>Tituly</w:delText>
              </w:r>
            </w:del>
          </w:p>
        </w:tc>
        <w:tc>
          <w:tcPr>
            <w:tcW w:w="2096" w:type="dxa"/>
            <w:gridSpan w:val="4"/>
          </w:tcPr>
          <w:p w14:paraId="55C905DE" w14:textId="00EF3475" w:rsidR="00E05AA8" w:rsidDel="00DE7E32" w:rsidRDefault="00E05AA8" w:rsidP="00495DC8">
            <w:pPr>
              <w:jc w:val="both"/>
              <w:rPr>
                <w:del w:id="7857" w:author="PS" w:date="2018-11-25T17:07:00Z"/>
              </w:rPr>
            </w:pPr>
            <w:del w:id="7858" w:author="PS" w:date="2018-11-25T17:07:00Z">
              <w:r w:rsidRPr="00290B96" w:rsidDel="00DE7E32">
                <w:delText>doc., Ing., CSc.</w:delText>
              </w:r>
            </w:del>
          </w:p>
        </w:tc>
      </w:tr>
      <w:tr w:rsidR="00E05AA8" w:rsidDel="00DE7E32" w14:paraId="4925887A" w14:textId="1F249D24" w:rsidTr="00495DC8">
        <w:trPr>
          <w:del w:id="7859" w:author="PS" w:date="2018-11-25T17:07:00Z"/>
        </w:trPr>
        <w:tc>
          <w:tcPr>
            <w:tcW w:w="2518" w:type="dxa"/>
            <w:shd w:val="clear" w:color="auto" w:fill="F7CAAC"/>
          </w:tcPr>
          <w:p w14:paraId="5438E4CB" w14:textId="1038537C" w:rsidR="00E05AA8" w:rsidDel="00DE7E32" w:rsidRDefault="00E05AA8" w:rsidP="00495DC8">
            <w:pPr>
              <w:jc w:val="both"/>
              <w:rPr>
                <w:del w:id="7860" w:author="PS" w:date="2018-11-25T17:07:00Z"/>
                <w:b/>
              </w:rPr>
            </w:pPr>
            <w:del w:id="7861" w:author="PS" w:date="2018-11-25T17:07:00Z">
              <w:r w:rsidDel="00DE7E32">
                <w:rPr>
                  <w:b/>
                </w:rPr>
                <w:delText>Rok narození</w:delText>
              </w:r>
            </w:del>
          </w:p>
        </w:tc>
        <w:tc>
          <w:tcPr>
            <w:tcW w:w="829" w:type="dxa"/>
          </w:tcPr>
          <w:p w14:paraId="25AE25F3" w14:textId="5BE777EA" w:rsidR="00E05AA8" w:rsidDel="00DE7E32" w:rsidRDefault="00E05AA8" w:rsidP="00495DC8">
            <w:pPr>
              <w:jc w:val="both"/>
              <w:rPr>
                <w:del w:id="7862" w:author="PS" w:date="2018-11-25T17:07:00Z"/>
              </w:rPr>
            </w:pPr>
            <w:del w:id="7863" w:author="PS" w:date="2018-11-25T17:07:00Z">
              <w:r w:rsidDel="00DE7E32">
                <w:delText>1958</w:delText>
              </w:r>
            </w:del>
          </w:p>
        </w:tc>
        <w:tc>
          <w:tcPr>
            <w:tcW w:w="1721" w:type="dxa"/>
            <w:shd w:val="clear" w:color="auto" w:fill="F7CAAC"/>
          </w:tcPr>
          <w:p w14:paraId="24F2ABD4" w14:textId="59F02ADE" w:rsidR="00E05AA8" w:rsidDel="00DE7E32" w:rsidRDefault="00E05AA8" w:rsidP="00495DC8">
            <w:pPr>
              <w:jc w:val="both"/>
              <w:rPr>
                <w:del w:id="7864" w:author="PS" w:date="2018-11-25T17:07:00Z"/>
                <w:b/>
              </w:rPr>
            </w:pPr>
            <w:del w:id="7865" w:author="PS" w:date="2018-11-25T17:07:00Z">
              <w:r w:rsidDel="00DE7E32">
                <w:rPr>
                  <w:b/>
                </w:rPr>
                <w:delText>typ vztahu k VŠ</w:delText>
              </w:r>
            </w:del>
          </w:p>
        </w:tc>
        <w:tc>
          <w:tcPr>
            <w:tcW w:w="992" w:type="dxa"/>
            <w:gridSpan w:val="2"/>
          </w:tcPr>
          <w:p w14:paraId="0CB6A19C" w14:textId="70437E6C" w:rsidR="00E05AA8" w:rsidDel="00DE7E32" w:rsidRDefault="00E05AA8" w:rsidP="00495DC8">
            <w:pPr>
              <w:jc w:val="both"/>
              <w:rPr>
                <w:del w:id="7866" w:author="PS" w:date="2018-11-25T17:07:00Z"/>
              </w:rPr>
            </w:pPr>
            <w:ins w:id="7867" w:author="Matyas Adam" w:date="2018-11-17T00:58:00Z">
              <w:del w:id="7868" w:author="PS" w:date="2018-11-25T17:07:00Z">
                <w:r w:rsidDel="00DE7E32">
                  <w:delText xml:space="preserve">Pracovní poměr </w:delText>
                </w:r>
              </w:del>
            </w:ins>
            <w:del w:id="7869" w:author="PS" w:date="2018-11-25T17:07:00Z">
              <w:r w:rsidDel="00DE7E32">
                <w:delText xml:space="preserve">pp </w:delText>
              </w:r>
            </w:del>
          </w:p>
          <w:p w14:paraId="55629CFC" w14:textId="6855E194" w:rsidR="00E05AA8" w:rsidDel="00DE7E32" w:rsidRDefault="00E05AA8" w:rsidP="00495DC8">
            <w:pPr>
              <w:jc w:val="both"/>
              <w:rPr>
                <w:del w:id="7870" w:author="PS" w:date="2018-11-25T17:07:00Z"/>
              </w:rPr>
            </w:pPr>
          </w:p>
        </w:tc>
        <w:tc>
          <w:tcPr>
            <w:tcW w:w="994" w:type="dxa"/>
            <w:shd w:val="clear" w:color="auto" w:fill="F7CAAC"/>
          </w:tcPr>
          <w:p w14:paraId="432D5C0B" w14:textId="41BBDDC8" w:rsidR="00E05AA8" w:rsidDel="00DE7E32" w:rsidRDefault="00E05AA8" w:rsidP="00495DC8">
            <w:pPr>
              <w:jc w:val="both"/>
              <w:rPr>
                <w:del w:id="7871" w:author="PS" w:date="2018-11-25T17:07:00Z"/>
                <w:b/>
              </w:rPr>
            </w:pPr>
            <w:del w:id="7872" w:author="PS" w:date="2018-11-25T17:07:00Z">
              <w:r w:rsidDel="00DE7E32">
                <w:rPr>
                  <w:b/>
                </w:rPr>
                <w:delText>rozsah</w:delText>
              </w:r>
            </w:del>
          </w:p>
        </w:tc>
        <w:tc>
          <w:tcPr>
            <w:tcW w:w="709" w:type="dxa"/>
          </w:tcPr>
          <w:p w14:paraId="3E30EC6F" w14:textId="057854D7" w:rsidR="00E05AA8" w:rsidDel="00DE7E32" w:rsidRDefault="00E05AA8" w:rsidP="00495DC8">
            <w:pPr>
              <w:jc w:val="both"/>
              <w:rPr>
                <w:del w:id="7873" w:author="PS" w:date="2018-11-25T17:07:00Z"/>
              </w:rPr>
            </w:pPr>
            <w:del w:id="7874" w:author="PS" w:date="2018-11-25T17:07:00Z">
              <w:r w:rsidDel="00DE7E32">
                <w:delText>100 %</w:delText>
              </w:r>
            </w:del>
          </w:p>
        </w:tc>
        <w:tc>
          <w:tcPr>
            <w:tcW w:w="709" w:type="dxa"/>
            <w:gridSpan w:val="2"/>
            <w:shd w:val="clear" w:color="auto" w:fill="F7CAAC"/>
          </w:tcPr>
          <w:p w14:paraId="75EB4160" w14:textId="745B6EC1" w:rsidR="00E05AA8" w:rsidDel="00DE7E32" w:rsidRDefault="00E05AA8" w:rsidP="00495DC8">
            <w:pPr>
              <w:jc w:val="both"/>
              <w:rPr>
                <w:del w:id="7875" w:author="PS" w:date="2018-11-25T17:07:00Z"/>
                <w:b/>
              </w:rPr>
            </w:pPr>
            <w:del w:id="7876" w:author="PS" w:date="2018-11-25T17:07:00Z">
              <w:r w:rsidDel="00DE7E32">
                <w:rPr>
                  <w:b/>
                </w:rPr>
                <w:delText>do kdy</w:delText>
              </w:r>
            </w:del>
          </w:p>
        </w:tc>
        <w:tc>
          <w:tcPr>
            <w:tcW w:w="1387" w:type="dxa"/>
            <w:gridSpan w:val="2"/>
          </w:tcPr>
          <w:p w14:paraId="5D380505" w14:textId="72B4DA38" w:rsidR="00E05AA8" w:rsidDel="00DE7E32" w:rsidRDefault="00E05AA8" w:rsidP="00495DC8">
            <w:pPr>
              <w:jc w:val="both"/>
              <w:rPr>
                <w:del w:id="7877" w:author="PS" w:date="2018-11-25T17:07:00Z"/>
              </w:rPr>
            </w:pPr>
            <w:del w:id="7878" w:author="PS" w:date="2018-11-25T17:07:00Z">
              <w:r w:rsidDel="00DE7E32">
                <w:delText>neurčita</w:delText>
              </w:r>
            </w:del>
          </w:p>
        </w:tc>
      </w:tr>
      <w:tr w:rsidR="00E05AA8" w:rsidDel="00DE7E32" w14:paraId="4D65DB9E" w14:textId="722E5346" w:rsidTr="00495DC8">
        <w:trPr>
          <w:del w:id="7879" w:author="PS" w:date="2018-11-25T17:07:00Z"/>
        </w:trPr>
        <w:tc>
          <w:tcPr>
            <w:tcW w:w="5068" w:type="dxa"/>
            <w:gridSpan w:val="3"/>
            <w:shd w:val="clear" w:color="auto" w:fill="F7CAAC"/>
          </w:tcPr>
          <w:p w14:paraId="3FF18D3B" w14:textId="435F630B" w:rsidR="00E05AA8" w:rsidDel="00DE7E32" w:rsidRDefault="00E05AA8" w:rsidP="00495DC8">
            <w:pPr>
              <w:jc w:val="both"/>
              <w:rPr>
                <w:del w:id="7880" w:author="PS" w:date="2018-11-25T17:07:00Z"/>
                <w:b/>
              </w:rPr>
            </w:pPr>
            <w:del w:id="7881" w:author="PS" w:date="2018-11-25T17:07:00Z">
              <w:r w:rsidDel="00DE7E32">
                <w:rPr>
                  <w:b/>
                </w:rPr>
                <w:delText>Typ vztahu na součásti VŠ, která uskutečňuje st. program</w:delText>
              </w:r>
            </w:del>
          </w:p>
        </w:tc>
        <w:tc>
          <w:tcPr>
            <w:tcW w:w="992" w:type="dxa"/>
            <w:gridSpan w:val="2"/>
          </w:tcPr>
          <w:p w14:paraId="30C3F344" w14:textId="3D678812" w:rsidR="00E05AA8" w:rsidDel="00DE7E32" w:rsidRDefault="00E05AA8" w:rsidP="00495DC8">
            <w:pPr>
              <w:jc w:val="both"/>
              <w:rPr>
                <w:del w:id="7882" w:author="PS" w:date="2018-11-25T17:07:00Z"/>
              </w:rPr>
            </w:pPr>
          </w:p>
          <w:p w14:paraId="68584195" w14:textId="59B9FBC0" w:rsidR="00E05AA8" w:rsidDel="00DE7E32" w:rsidRDefault="00E05AA8" w:rsidP="00495DC8">
            <w:pPr>
              <w:jc w:val="both"/>
              <w:rPr>
                <w:del w:id="7883" w:author="PS" w:date="2018-11-25T17:07:00Z"/>
              </w:rPr>
            </w:pPr>
            <w:ins w:id="7884" w:author="Matyas Adam" w:date="2018-11-17T00:58:00Z">
              <w:del w:id="7885" w:author="PS" w:date="2018-11-25T17:07:00Z">
                <w:r w:rsidDel="00DE7E32">
                  <w:delText>Pracovní poměr</w:delText>
                </w:r>
              </w:del>
            </w:ins>
          </w:p>
        </w:tc>
        <w:tc>
          <w:tcPr>
            <w:tcW w:w="994" w:type="dxa"/>
            <w:shd w:val="clear" w:color="auto" w:fill="F7CAAC"/>
          </w:tcPr>
          <w:p w14:paraId="1CD8CEB8" w14:textId="4EFBCC6A" w:rsidR="00E05AA8" w:rsidDel="00DE7E32" w:rsidRDefault="00E05AA8" w:rsidP="00495DC8">
            <w:pPr>
              <w:jc w:val="both"/>
              <w:rPr>
                <w:del w:id="7886" w:author="PS" w:date="2018-11-25T17:07:00Z"/>
                <w:b/>
              </w:rPr>
            </w:pPr>
            <w:del w:id="7887" w:author="PS" w:date="2018-11-25T17:07:00Z">
              <w:r w:rsidDel="00DE7E32">
                <w:rPr>
                  <w:b/>
                </w:rPr>
                <w:delText>rozsah</w:delText>
              </w:r>
            </w:del>
          </w:p>
        </w:tc>
        <w:tc>
          <w:tcPr>
            <w:tcW w:w="709" w:type="dxa"/>
          </w:tcPr>
          <w:p w14:paraId="447F174D" w14:textId="2CDDEC47" w:rsidR="00E05AA8" w:rsidDel="00DE7E32" w:rsidRDefault="00E05AA8" w:rsidP="00495DC8">
            <w:pPr>
              <w:jc w:val="both"/>
              <w:rPr>
                <w:del w:id="7888" w:author="PS" w:date="2018-11-25T17:07:00Z"/>
              </w:rPr>
            </w:pPr>
          </w:p>
        </w:tc>
        <w:tc>
          <w:tcPr>
            <w:tcW w:w="709" w:type="dxa"/>
            <w:gridSpan w:val="2"/>
            <w:shd w:val="clear" w:color="auto" w:fill="F7CAAC"/>
          </w:tcPr>
          <w:p w14:paraId="5AADB020" w14:textId="58BE3D9A" w:rsidR="00E05AA8" w:rsidDel="00DE7E32" w:rsidRDefault="00E05AA8" w:rsidP="00495DC8">
            <w:pPr>
              <w:jc w:val="both"/>
              <w:rPr>
                <w:del w:id="7889" w:author="PS" w:date="2018-11-25T17:07:00Z"/>
                <w:b/>
              </w:rPr>
            </w:pPr>
            <w:del w:id="7890" w:author="PS" w:date="2018-11-25T17:07:00Z">
              <w:r w:rsidDel="00DE7E32">
                <w:rPr>
                  <w:b/>
                </w:rPr>
                <w:delText>do kdy</w:delText>
              </w:r>
            </w:del>
          </w:p>
        </w:tc>
        <w:tc>
          <w:tcPr>
            <w:tcW w:w="1387" w:type="dxa"/>
            <w:gridSpan w:val="2"/>
          </w:tcPr>
          <w:p w14:paraId="544A9C95" w14:textId="154E26AC" w:rsidR="00E05AA8" w:rsidDel="00DE7E32" w:rsidRDefault="00E05AA8" w:rsidP="00495DC8">
            <w:pPr>
              <w:jc w:val="both"/>
              <w:rPr>
                <w:del w:id="7891" w:author="PS" w:date="2018-11-25T17:07:00Z"/>
              </w:rPr>
            </w:pPr>
          </w:p>
        </w:tc>
      </w:tr>
      <w:tr w:rsidR="00E05AA8" w:rsidDel="00DE7E32" w14:paraId="58008C49" w14:textId="14256CB8" w:rsidTr="00495DC8">
        <w:trPr>
          <w:del w:id="7892" w:author="PS" w:date="2018-11-25T17:07:00Z"/>
        </w:trPr>
        <w:tc>
          <w:tcPr>
            <w:tcW w:w="6060" w:type="dxa"/>
            <w:gridSpan w:val="5"/>
            <w:shd w:val="clear" w:color="auto" w:fill="F7CAAC"/>
          </w:tcPr>
          <w:p w14:paraId="57A70DEB" w14:textId="315E2097" w:rsidR="00E05AA8" w:rsidDel="00DE7E32" w:rsidRDefault="00E05AA8" w:rsidP="00495DC8">
            <w:pPr>
              <w:jc w:val="both"/>
              <w:rPr>
                <w:del w:id="7893" w:author="PS" w:date="2018-11-25T17:07:00Z"/>
              </w:rPr>
            </w:pPr>
            <w:del w:id="7894" w:author="PS" w:date="2018-11-25T17:07:00Z">
              <w:r w:rsidDel="00DE7E32">
                <w:rPr>
                  <w:b/>
                </w:rPr>
                <w:delText>Další současná působení jako akademický pracovník na jiných VŠ</w:delText>
              </w:r>
            </w:del>
          </w:p>
        </w:tc>
        <w:tc>
          <w:tcPr>
            <w:tcW w:w="1703" w:type="dxa"/>
            <w:gridSpan w:val="2"/>
            <w:shd w:val="clear" w:color="auto" w:fill="F7CAAC"/>
          </w:tcPr>
          <w:p w14:paraId="3ECDE230" w14:textId="031501F9" w:rsidR="00E05AA8" w:rsidDel="00DE7E32" w:rsidRDefault="00E05AA8" w:rsidP="00495DC8">
            <w:pPr>
              <w:jc w:val="both"/>
              <w:rPr>
                <w:del w:id="7895" w:author="PS" w:date="2018-11-25T17:07:00Z"/>
                <w:b/>
              </w:rPr>
            </w:pPr>
            <w:del w:id="7896" w:author="PS" w:date="2018-11-25T17:07:00Z">
              <w:r w:rsidDel="00DE7E32">
                <w:rPr>
                  <w:b/>
                </w:rPr>
                <w:delText>typ prac. vztahu</w:delText>
              </w:r>
            </w:del>
          </w:p>
        </w:tc>
        <w:tc>
          <w:tcPr>
            <w:tcW w:w="2096" w:type="dxa"/>
            <w:gridSpan w:val="4"/>
            <w:shd w:val="clear" w:color="auto" w:fill="F7CAAC"/>
          </w:tcPr>
          <w:p w14:paraId="7B6B21E7" w14:textId="57F95B03" w:rsidR="00E05AA8" w:rsidDel="00DE7E32" w:rsidRDefault="00E05AA8" w:rsidP="00495DC8">
            <w:pPr>
              <w:jc w:val="both"/>
              <w:rPr>
                <w:del w:id="7897" w:author="PS" w:date="2018-11-25T17:07:00Z"/>
                <w:b/>
              </w:rPr>
            </w:pPr>
            <w:del w:id="7898" w:author="PS" w:date="2018-11-25T17:07:00Z">
              <w:r w:rsidDel="00DE7E32">
                <w:rPr>
                  <w:b/>
                </w:rPr>
                <w:delText>rozsah</w:delText>
              </w:r>
            </w:del>
          </w:p>
        </w:tc>
      </w:tr>
      <w:tr w:rsidR="00E05AA8" w:rsidDel="00DE7E32" w14:paraId="75822938" w14:textId="20D1BEFC" w:rsidTr="00495DC8">
        <w:trPr>
          <w:del w:id="7899" w:author="PS" w:date="2018-11-25T17:07:00Z"/>
        </w:trPr>
        <w:tc>
          <w:tcPr>
            <w:tcW w:w="6060" w:type="dxa"/>
            <w:gridSpan w:val="5"/>
          </w:tcPr>
          <w:p w14:paraId="28129F9E" w14:textId="7AC8852A" w:rsidR="00E05AA8" w:rsidDel="00DE7E32" w:rsidRDefault="00E05AA8" w:rsidP="00495DC8">
            <w:pPr>
              <w:jc w:val="both"/>
              <w:rPr>
                <w:del w:id="7900" w:author="PS" w:date="2018-11-25T17:07:00Z"/>
              </w:rPr>
            </w:pPr>
            <w:del w:id="7901" w:author="PS" w:date="2018-11-25T17:07:00Z">
              <w:r w:rsidDel="00DE7E32">
                <w:delText>nejsou</w:delText>
              </w:r>
            </w:del>
          </w:p>
        </w:tc>
        <w:tc>
          <w:tcPr>
            <w:tcW w:w="1703" w:type="dxa"/>
            <w:gridSpan w:val="2"/>
          </w:tcPr>
          <w:p w14:paraId="6D8234BB" w14:textId="79A9908B" w:rsidR="00E05AA8" w:rsidDel="00DE7E32" w:rsidRDefault="00E05AA8" w:rsidP="00495DC8">
            <w:pPr>
              <w:jc w:val="both"/>
              <w:rPr>
                <w:del w:id="7902" w:author="PS" w:date="2018-11-25T17:07:00Z"/>
              </w:rPr>
            </w:pPr>
          </w:p>
        </w:tc>
        <w:tc>
          <w:tcPr>
            <w:tcW w:w="2096" w:type="dxa"/>
            <w:gridSpan w:val="4"/>
          </w:tcPr>
          <w:p w14:paraId="372DDCF3" w14:textId="791B2119" w:rsidR="00E05AA8" w:rsidDel="00DE7E32" w:rsidRDefault="00E05AA8" w:rsidP="00495DC8">
            <w:pPr>
              <w:jc w:val="both"/>
              <w:rPr>
                <w:del w:id="7903" w:author="PS" w:date="2018-11-25T17:07:00Z"/>
              </w:rPr>
            </w:pPr>
          </w:p>
        </w:tc>
      </w:tr>
      <w:tr w:rsidR="00E05AA8" w:rsidDel="00DE7E32" w14:paraId="4E791706" w14:textId="45DAFEC8" w:rsidTr="00495DC8">
        <w:trPr>
          <w:del w:id="7904" w:author="PS" w:date="2018-11-25T17:07:00Z"/>
        </w:trPr>
        <w:tc>
          <w:tcPr>
            <w:tcW w:w="6060" w:type="dxa"/>
            <w:gridSpan w:val="5"/>
          </w:tcPr>
          <w:p w14:paraId="1D744C79" w14:textId="2998899D" w:rsidR="00E05AA8" w:rsidDel="00DE7E32" w:rsidRDefault="00E05AA8" w:rsidP="00495DC8">
            <w:pPr>
              <w:jc w:val="both"/>
              <w:rPr>
                <w:del w:id="7905" w:author="PS" w:date="2018-11-25T17:07:00Z"/>
              </w:rPr>
            </w:pPr>
          </w:p>
        </w:tc>
        <w:tc>
          <w:tcPr>
            <w:tcW w:w="1703" w:type="dxa"/>
            <w:gridSpan w:val="2"/>
          </w:tcPr>
          <w:p w14:paraId="11A66CA4" w14:textId="5BE40B20" w:rsidR="00E05AA8" w:rsidDel="00DE7E32" w:rsidRDefault="00E05AA8" w:rsidP="00495DC8">
            <w:pPr>
              <w:jc w:val="both"/>
              <w:rPr>
                <w:del w:id="7906" w:author="PS" w:date="2018-11-25T17:07:00Z"/>
              </w:rPr>
            </w:pPr>
          </w:p>
        </w:tc>
        <w:tc>
          <w:tcPr>
            <w:tcW w:w="2096" w:type="dxa"/>
            <w:gridSpan w:val="4"/>
          </w:tcPr>
          <w:p w14:paraId="38A28946" w14:textId="568BA237" w:rsidR="00E05AA8" w:rsidDel="00DE7E32" w:rsidRDefault="00E05AA8" w:rsidP="00495DC8">
            <w:pPr>
              <w:jc w:val="both"/>
              <w:rPr>
                <w:del w:id="7907" w:author="PS" w:date="2018-11-25T17:07:00Z"/>
              </w:rPr>
            </w:pPr>
          </w:p>
        </w:tc>
      </w:tr>
      <w:tr w:rsidR="00E05AA8" w:rsidDel="00DE7E32" w14:paraId="3EB94233" w14:textId="0D5683B9" w:rsidTr="00495DC8">
        <w:trPr>
          <w:del w:id="7908" w:author="PS" w:date="2018-11-25T17:07:00Z"/>
        </w:trPr>
        <w:tc>
          <w:tcPr>
            <w:tcW w:w="6060" w:type="dxa"/>
            <w:gridSpan w:val="5"/>
          </w:tcPr>
          <w:p w14:paraId="16751DCB" w14:textId="7D6D2096" w:rsidR="00E05AA8" w:rsidDel="00DE7E32" w:rsidRDefault="00E05AA8" w:rsidP="00495DC8">
            <w:pPr>
              <w:jc w:val="both"/>
              <w:rPr>
                <w:del w:id="7909" w:author="PS" w:date="2018-11-25T17:07:00Z"/>
              </w:rPr>
            </w:pPr>
          </w:p>
        </w:tc>
        <w:tc>
          <w:tcPr>
            <w:tcW w:w="1703" w:type="dxa"/>
            <w:gridSpan w:val="2"/>
          </w:tcPr>
          <w:p w14:paraId="2604BBB5" w14:textId="5E8803D7" w:rsidR="00E05AA8" w:rsidDel="00DE7E32" w:rsidRDefault="00E05AA8" w:rsidP="00495DC8">
            <w:pPr>
              <w:jc w:val="both"/>
              <w:rPr>
                <w:del w:id="7910" w:author="PS" w:date="2018-11-25T17:07:00Z"/>
              </w:rPr>
            </w:pPr>
          </w:p>
        </w:tc>
        <w:tc>
          <w:tcPr>
            <w:tcW w:w="2096" w:type="dxa"/>
            <w:gridSpan w:val="4"/>
          </w:tcPr>
          <w:p w14:paraId="1EA1C2C2" w14:textId="230837EF" w:rsidR="00E05AA8" w:rsidDel="00DE7E32" w:rsidRDefault="00E05AA8" w:rsidP="00495DC8">
            <w:pPr>
              <w:jc w:val="both"/>
              <w:rPr>
                <w:del w:id="7911" w:author="PS" w:date="2018-11-25T17:07:00Z"/>
              </w:rPr>
            </w:pPr>
          </w:p>
        </w:tc>
      </w:tr>
      <w:tr w:rsidR="00E05AA8" w:rsidDel="00DE7E32" w14:paraId="7DA5EDF8" w14:textId="205BDA56" w:rsidTr="00495DC8">
        <w:trPr>
          <w:del w:id="7912" w:author="PS" w:date="2018-11-25T17:07:00Z"/>
        </w:trPr>
        <w:tc>
          <w:tcPr>
            <w:tcW w:w="6060" w:type="dxa"/>
            <w:gridSpan w:val="5"/>
          </w:tcPr>
          <w:p w14:paraId="642D816E" w14:textId="4B081704" w:rsidR="00E05AA8" w:rsidDel="00DE7E32" w:rsidRDefault="00E05AA8" w:rsidP="00495DC8">
            <w:pPr>
              <w:jc w:val="both"/>
              <w:rPr>
                <w:del w:id="7913" w:author="PS" w:date="2018-11-25T17:07:00Z"/>
              </w:rPr>
            </w:pPr>
          </w:p>
        </w:tc>
        <w:tc>
          <w:tcPr>
            <w:tcW w:w="1703" w:type="dxa"/>
            <w:gridSpan w:val="2"/>
          </w:tcPr>
          <w:p w14:paraId="40CB502C" w14:textId="1067C0E2" w:rsidR="00E05AA8" w:rsidDel="00DE7E32" w:rsidRDefault="00E05AA8" w:rsidP="00495DC8">
            <w:pPr>
              <w:jc w:val="both"/>
              <w:rPr>
                <w:del w:id="7914" w:author="PS" w:date="2018-11-25T17:07:00Z"/>
              </w:rPr>
            </w:pPr>
          </w:p>
        </w:tc>
        <w:tc>
          <w:tcPr>
            <w:tcW w:w="2096" w:type="dxa"/>
            <w:gridSpan w:val="4"/>
          </w:tcPr>
          <w:p w14:paraId="52CF8173" w14:textId="775F5C10" w:rsidR="00E05AA8" w:rsidDel="00DE7E32" w:rsidRDefault="00E05AA8" w:rsidP="00495DC8">
            <w:pPr>
              <w:jc w:val="both"/>
              <w:rPr>
                <w:del w:id="7915" w:author="PS" w:date="2018-11-25T17:07:00Z"/>
              </w:rPr>
            </w:pPr>
          </w:p>
        </w:tc>
      </w:tr>
      <w:tr w:rsidR="00E05AA8" w:rsidDel="00DE7E32" w14:paraId="66130BB5" w14:textId="05A62213" w:rsidTr="00495DC8">
        <w:trPr>
          <w:del w:id="7916" w:author="PS" w:date="2018-11-25T17:07:00Z"/>
        </w:trPr>
        <w:tc>
          <w:tcPr>
            <w:tcW w:w="9859" w:type="dxa"/>
            <w:gridSpan w:val="11"/>
            <w:shd w:val="clear" w:color="auto" w:fill="F7CAAC"/>
          </w:tcPr>
          <w:p w14:paraId="61A73116" w14:textId="47FB101E" w:rsidR="00E05AA8" w:rsidDel="00DE7E32" w:rsidRDefault="00E05AA8" w:rsidP="00495DC8">
            <w:pPr>
              <w:jc w:val="both"/>
              <w:rPr>
                <w:del w:id="7917" w:author="PS" w:date="2018-11-25T17:07:00Z"/>
              </w:rPr>
            </w:pPr>
            <w:del w:id="7918" w:author="PS" w:date="2018-11-25T17:07:00Z">
              <w:r w:rsidDel="00DE7E32">
                <w:rPr>
                  <w:b/>
                </w:rPr>
                <w:delText>Předměty příslušného studijního programu a způsob zapojení do jejich výuky, příp. další zapojení do uskutečňování studijního programu</w:delText>
              </w:r>
            </w:del>
          </w:p>
        </w:tc>
      </w:tr>
      <w:tr w:rsidR="00E05AA8" w:rsidDel="00DE7E32" w14:paraId="48ED0D0B" w14:textId="63C1AB56" w:rsidTr="00495DC8">
        <w:trPr>
          <w:trHeight w:val="1118"/>
          <w:del w:id="7919" w:author="PS" w:date="2018-11-25T17:07:00Z"/>
        </w:trPr>
        <w:tc>
          <w:tcPr>
            <w:tcW w:w="9859" w:type="dxa"/>
            <w:gridSpan w:val="11"/>
            <w:tcBorders>
              <w:top w:val="nil"/>
            </w:tcBorders>
          </w:tcPr>
          <w:p w14:paraId="03B4FC1E" w14:textId="5175D7D7" w:rsidR="00E05AA8" w:rsidDel="00DE7E32" w:rsidRDefault="00E05AA8" w:rsidP="00495DC8">
            <w:pPr>
              <w:jc w:val="both"/>
              <w:rPr>
                <w:del w:id="7920" w:author="PS" w:date="2018-11-25T17:07:00Z"/>
              </w:rPr>
            </w:pPr>
            <w:del w:id="7921" w:author="PS" w:date="2018-11-25T17:07:00Z">
              <w:r w:rsidDel="00DE7E32">
                <w:delText>Technická chemie - garant, přednášející, cvičící</w:delText>
              </w:r>
            </w:del>
          </w:p>
          <w:p w14:paraId="5138CAD0" w14:textId="30E64200" w:rsidR="00E05AA8" w:rsidDel="00DE7E32" w:rsidRDefault="00E05AA8" w:rsidP="00495DC8">
            <w:pPr>
              <w:jc w:val="both"/>
              <w:rPr>
                <w:del w:id="7922" w:author="PS" w:date="2018-11-25T17:07:00Z"/>
              </w:rPr>
            </w:pPr>
            <w:del w:id="7923" w:author="PS" w:date="2018-11-25T17:07:00Z">
              <w:r w:rsidDel="00DE7E32">
                <w:delText>Biochemie - garant, přednášející, cvičící</w:delText>
              </w:r>
            </w:del>
          </w:p>
          <w:p w14:paraId="0AC96515" w14:textId="0C7ECD40" w:rsidR="00E05AA8" w:rsidDel="00DE7E32" w:rsidRDefault="00E05AA8" w:rsidP="00495DC8">
            <w:pPr>
              <w:jc w:val="both"/>
              <w:rPr>
                <w:del w:id="7924" w:author="PS" w:date="2018-11-25T17:07:00Z"/>
              </w:rPr>
            </w:pPr>
            <w:del w:id="7925" w:author="PS" w:date="2018-11-25T17:07:00Z">
              <w:r w:rsidDel="00DE7E32">
                <w:delText>Exkurze – Zajišťuje exkurzi</w:delText>
              </w:r>
            </w:del>
          </w:p>
          <w:p w14:paraId="6B379019" w14:textId="3620C508" w:rsidR="00E05AA8" w:rsidDel="00DE7E32" w:rsidRDefault="00E05AA8" w:rsidP="00495DC8">
            <w:pPr>
              <w:jc w:val="both"/>
              <w:rPr>
                <w:del w:id="7926" w:author="PS" w:date="2018-11-25T17:07:00Z"/>
              </w:rPr>
            </w:pPr>
            <w:del w:id="7927" w:author="PS" w:date="2018-11-25T17:07:00Z">
              <w:r w:rsidDel="00DE7E32">
                <w:delText>Recentní suroviny a jejich specifika - garant, přednášející, cvičící</w:delText>
              </w:r>
            </w:del>
          </w:p>
          <w:p w14:paraId="4D9FF522" w14:textId="3099612C" w:rsidR="00E05AA8" w:rsidDel="00DE7E32" w:rsidRDefault="00E05AA8" w:rsidP="00495DC8">
            <w:pPr>
              <w:jc w:val="both"/>
              <w:rPr>
                <w:del w:id="7928" w:author="PS" w:date="2018-11-25T17:07:00Z"/>
              </w:rPr>
            </w:pPr>
            <w:del w:id="7929" w:author="PS" w:date="2018-11-25T17:07:00Z">
              <w:r w:rsidDel="00DE7E32">
                <w:delText>Moderní trendy v agroekologii - garant, přednášející, cvičící</w:delText>
              </w:r>
            </w:del>
          </w:p>
          <w:p w14:paraId="0C8C027B" w14:textId="0731AADB" w:rsidR="00E05AA8" w:rsidDel="00DE7E32" w:rsidRDefault="00E05AA8" w:rsidP="00495DC8">
            <w:pPr>
              <w:jc w:val="both"/>
              <w:rPr>
                <w:del w:id="7930" w:author="PS" w:date="2018-11-25T17:07:00Z"/>
              </w:rPr>
            </w:pPr>
            <w:del w:id="7931" w:author="PS" w:date="2018-11-25T17:07:00Z">
              <w:r w:rsidDel="00DE7E32">
                <w:delText>Odborná praxe – zajišťuje praxi</w:delText>
              </w:r>
            </w:del>
          </w:p>
          <w:p w14:paraId="7247D616" w14:textId="17744D2E" w:rsidR="00E05AA8" w:rsidDel="00DE7E32" w:rsidRDefault="00E05AA8" w:rsidP="00495DC8">
            <w:pPr>
              <w:jc w:val="both"/>
              <w:rPr>
                <w:del w:id="7932" w:author="PS" w:date="2018-11-25T17:07:00Z"/>
              </w:rPr>
            </w:pPr>
          </w:p>
        </w:tc>
      </w:tr>
      <w:tr w:rsidR="00E05AA8" w:rsidDel="00DE7E32" w14:paraId="0C3D0FDA" w14:textId="6BFBE84D" w:rsidTr="00495DC8">
        <w:trPr>
          <w:del w:id="7933" w:author="PS" w:date="2018-11-25T17:07:00Z"/>
        </w:trPr>
        <w:tc>
          <w:tcPr>
            <w:tcW w:w="9859" w:type="dxa"/>
            <w:gridSpan w:val="11"/>
            <w:shd w:val="clear" w:color="auto" w:fill="F7CAAC"/>
          </w:tcPr>
          <w:p w14:paraId="491A2CFF" w14:textId="29CE5768" w:rsidR="00E05AA8" w:rsidDel="00DE7E32" w:rsidRDefault="00E05AA8" w:rsidP="00495DC8">
            <w:pPr>
              <w:jc w:val="both"/>
              <w:rPr>
                <w:del w:id="7934" w:author="PS" w:date="2018-11-25T17:07:00Z"/>
              </w:rPr>
            </w:pPr>
            <w:del w:id="7935" w:author="PS" w:date="2018-11-25T17:07:00Z">
              <w:r w:rsidDel="00DE7E32">
                <w:rPr>
                  <w:b/>
                </w:rPr>
                <w:delText xml:space="preserve">Údaje o vzdělání na VŠ </w:delText>
              </w:r>
            </w:del>
          </w:p>
        </w:tc>
      </w:tr>
      <w:tr w:rsidR="00E05AA8" w:rsidDel="00DE7E32" w14:paraId="5A15E31B" w14:textId="314AE906" w:rsidTr="00495DC8">
        <w:trPr>
          <w:trHeight w:val="1055"/>
          <w:del w:id="7936" w:author="PS" w:date="2018-11-25T17:07:00Z"/>
        </w:trPr>
        <w:tc>
          <w:tcPr>
            <w:tcW w:w="9859" w:type="dxa"/>
            <w:gridSpan w:val="11"/>
          </w:tcPr>
          <w:p w14:paraId="1D95D02D" w14:textId="7FF15F25" w:rsidR="00E05AA8" w:rsidRPr="00290B96" w:rsidDel="00DE7E32" w:rsidRDefault="00E05AA8" w:rsidP="00495DC8">
            <w:pPr>
              <w:jc w:val="both"/>
              <w:rPr>
                <w:del w:id="7937" w:author="PS" w:date="2018-11-25T17:07:00Z"/>
              </w:rPr>
            </w:pPr>
            <w:del w:id="7938" w:author="PS" w:date="2018-11-25T17:07:00Z">
              <w:r w:rsidRPr="00290B96" w:rsidDel="00DE7E32">
                <w:delText>1978</w:delText>
              </w:r>
            </w:del>
            <w:ins w:id="7939" w:author="Matyas Adam" w:date="2018-11-17T15:45:00Z">
              <w:del w:id="7940" w:author="PS" w:date="2018-11-25T17:07:00Z">
                <w:r w:rsidDel="00DE7E32">
                  <w:delText xml:space="preserve"> - </w:delText>
                </w:r>
              </w:del>
            </w:ins>
            <w:del w:id="7941" w:author="PS" w:date="2018-11-25T17:07:00Z">
              <w:r w:rsidRPr="00290B96" w:rsidDel="00DE7E32">
                <w:delText xml:space="preserve"> – 1982</w:delText>
              </w:r>
            </w:del>
            <w:ins w:id="7942" w:author="Matyas Adam" w:date="2018-11-17T15:45:00Z">
              <w:del w:id="7943" w:author="PS" w:date="2018-11-25T17:07:00Z">
                <w:r w:rsidDel="00DE7E32">
                  <w:delText>:</w:delText>
                </w:r>
              </w:del>
            </w:ins>
            <w:del w:id="7944" w:author="PS" w:date="2018-11-25T17:07:00Z">
              <w:r w:rsidRPr="00290B96" w:rsidDel="00DE7E32">
                <w:delText>: SVŠT Bratislava, Chemickotechnologická fakulta, Konzervace potravin a technologie masa, prezenční studium, Ing.</w:delText>
              </w:r>
            </w:del>
          </w:p>
          <w:p w14:paraId="176007BF" w14:textId="47981ADA" w:rsidR="00E05AA8" w:rsidRPr="00DC3E96" w:rsidDel="00DE7E32" w:rsidRDefault="00E05AA8" w:rsidP="00495DC8">
            <w:pPr>
              <w:jc w:val="both"/>
              <w:rPr>
                <w:del w:id="7945" w:author="PS" w:date="2018-11-25T17:07:00Z"/>
              </w:rPr>
            </w:pPr>
            <w:del w:id="7946" w:author="PS" w:date="2018-11-25T17:07:00Z">
              <w:r w:rsidRPr="00290B96" w:rsidDel="00DE7E32">
                <w:delText>1986 –</w:delText>
              </w:r>
            </w:del>
            <w:ins w:id="7947" w:author="Matyas Adam" w:date="2018-11-17T15:45:00Z">
              <w:del w:id="7948" w:author="PS" w:date="2018-11-25T17:07:00Z">
                <w:r w:rsidDel="00DE7E32">
                  <w:delText xml:space="preserve"> - </w:delText>
                </w:r>
              </w:del>
            </w:ins>
            <w:del w:id="7949" w:author="PS" w:date="2018-11-25T17:07:00Z">
              <w:r w:rsidRPr="00290B96" w:rsidDel="00DE7E32">
                <w:delText xml:space="preserve"> 1991</w:delText>
              </w:r>
            </w:del>
            <w:ins w:id="7950" w:author="Matyas Adam" w:date="2018-11-17T15:45:00Z">
              <w:del w:id="7951" w:author="PS" w:date="2018-11-25T17:07:00Z">
                <w:r w:rsidDel="00DE7E32">
                  <w:delText>:</w:delText>
                </w:r>
              </w:del>
            </w:ins>
            <w:del w:id="7952" w:author="PS" w:date="2018-11-25T17:07:00Z">
              <w:r w:rsidRPr="00290B96" w:rsidDel="00DE7E32">
                <w:delText>: SVŠT (STU) Bratislava, Chemickotechnologická fakulta, Chemie a technologie poživatin, věd</w:delText>
              </w:r>
              <w:r w:rsidDel="00DE7E32">
                <w:delText>ecká aspirantura</w:delText>
              </w:r>
              <w:r w:rsidRPr="00290B96" w:rsidDel="00DE7E32">
                <w:delText>, CSc.</w:delText>
              </w:r>
            </w:del>
          </w:p>
        </w:tc>
      </w:tr>
      <w:tr w:rsidR="00E05AA8" w:rsidDel="00DE7E32" w14:paraId="35EFDCBE" w14:textId="5159CE63" w:rsidTr="00495DC8">
        <w:trPr>
          <w:del w:id="7953" w:author="PS" w:date="2018-11-25T17:07:00Z"/>
        </w:trPr>
        <w:tc>
          <w:tcPr>
            <w:tcW w:w="9859" w:type="dxa"/>
            <w:gridSpan w:val="11"/>
            <w:shd w:val="clear" w:color="auto" w:fill="F7CAAC"/>
          </w:tcPr>
          <w:p w14:paraId="14B66FE8" w14:textId="21DA5E21" w:rsidR="00E05AA8" w:rsidDel="00DE7E32" w:rsidRDefault="00E05AA8" w:rsidP="00495DC8">
            <w:pPr>
              <w:jc w:val="both"/>
              <w:rPr>
                <w:del w:id="7954" w:author="PS" w:date="2018-11-25T17:07:00Z"/>
                <w:b/>
              </w:rPr>
            </w:pPr>
            <w:del w:id="7955" w:author="PS" w:date="2018-11-25T17:07:00Z">
              <w:r w:rsidDel="00DE7E32">
                <w:rPr>
                  <w:b/>
                </w:rPr>
                <w:delText>Údaje o odborném působení od absolvování VŠ</w:delText>
              </w:r>
            </w:del>
          </w:p>
        </w:tc>
      </w:tr>
      <w:tr w:rsidR="00E05AA8" w:rsidDel="00DE7E32" w14:paraId="56FBDC27" w14:textId="01D42A51" w:rsidTr="00495DC8">
        <w:trPr>
          <w:trHeight w:val="1090"/>
          <w:del w:id="7956" w:author="PS" w:date="2018-11-25T17:07:00Z"/>
        </w:trPr>
        <w:tc>
          <w:tcPr>
            <w:tcW w:w="9859" w:type="dxa"/>
            <w:gridSpan w:val="11"/>
          </w:tcPr>
          <w:p w14:paraId="4DF4271C" w14:textId="5B9864D5" w:rsidR="00E05AA8" w:rsidRPr="00290B96" w:rsidDel="00DE7E32" w:rsidRDefault="00E05AA8" w:rsidP="00495DC8">
            <w:pPr>
              <w:jc w:val="both"/>
              <w:rPr>
                <w:del w:id="7957" w:author="PS" w:date="2018-11-25T17:07:00Z"/>
              </w:rPr>
            </w:pPr>
            <w:del w:id="7958" w:author="PS" w:date="2018-11-25T17:07:00Z">
              <w:r w:rsidRPr="00290B96" w:rsidDel="00DE7E32">
                <w:delText>1983 – 1993: Slovácké konzervárny, k.</w:delText>
              </w:r>
              <w:r w:rsidDel="00DE7E32">
                <w:delText xml:space="preserve"> </w:delText>
              </w:r>
              <w:r w:rsidRPr="00290B96" w:rsidDel="00DE7E32">
                <w:delText xml:space="preserve">p. Uherské Hradiště, technolog, vedoucí výroby, ředitel závodu </w:delText>
              </w:r>
            </w:del>
          </w:p>
          <w:p w14:paraId="2A8D3EF4" w14:textId="2861C765" w:rsidR="00E05AA8" w:rsidRPr="00290B96" w:rsidDel="00DE7E32" w:rsidRDefault="00E05AA8" w:rsidP="00495DC8">
            <w:pPr>
              <w:jc w:val="both"/>
              <w:rPr>
                <w:del w:id="7959" w:author="PS" w:date="2018-11-25T17:07:00Z"/>
              </w:rPr>
            </w:pPr>
            <w:del w:id="7960" w:author="PS" w:date="2018-11-25T17:07:00Z">
              <w:r w:rsidRPr="00290B96" w:rsidDel="00DE7E32">
                <w:delText>1993 – 1994: Chladírny a mrazírny Rochus, s.r.o. Kunovice, výrobní náměstek</w:delText>
              </w:r>
            </w:del>
          </w:p>
          <w:p w14:paraId="07B4F20F" w14:textId="4A2B46C8" w:rsidR="00E05AA8" w:rsidRPr="00290B96" w:rsidDel="00DE7E32" w:rsidRDefault="00E05AA8" w:rsidP="00495DC8">
            <w:pPr>
              <w:jc w:val="both"/>
              <w:rPr>
                <w:del w:id="7961" w:author="PS" w:date="2018-11-25T17:07:00Z"/>
              </w:rPr>
            </w:pPr>
            <w:del w:id="7962" w:author="PS" w:date="2018-11-25T17:07:00Z">
              <w:r w:rsidRPr="00290B96" w:rsidDel="00DE7E32">
                <w:delText>1994 – 2004: Intercaps, spol. s r.o. Zlín, ředitel QA/QC, výrobní ředitel</w:delText>
              </w:r>
            </w:del>
          </w:p>
          <w:p w14:paraId="43B6CDA4" w14:textId="3F7EE2EB" w:rsidR="00E05AA8" w:rsidDel="00DE7E32" w:rsidRDefault="00E05AA8" w:rsidP="00495DC8">
            <w:pPr>
              <w:jc w:val="both"/>
              <w:rPr>
                <w:del w:id="7963" w:author="PS" w:date="2018-11-25T17:07:00Z"/>
              </w:rPr>
            </w:pPr>
            <w:del w:id="7964" w:author="PS" w:date="2018-11-25T17:07:00Z">
              <w:r w:rsidRPr="00290B96" w:rsidDel="00DE7E32">
                <w:delText>2004 – dosud: Univerzita Tomáše Bati ve Zlíně, odborný asistent, docent</w:delText>
              </w:r>
            </w:del>
          </w:p>
        </w:tc>
      </w:tr>
      <w:tr w:rsidR="00E05AA8" w:rsidDel="00DE7E32" w14:paraId="17DFCADE" w14:textId="4196AFA7" w:rsidTr="00495DC8">
        <w:trPr>
          <w:trHeight w:val="250"/>
          <w:del w:id="7965" w:author="PS" w:date="2018-11-25T17:07:00Z"/>
        </w:trPr>
        <w:tc>
          <w:tcPr>
            <w:tcW w:w="9859" w:type="dxa"/>
            <w:gridSpan w:val="11"/>
            <w:shd w:val="clear" w:color="auto" w:fill="F7CAAC"/>
          </w:tcPr>
          <w:p w14:paraId="17399A43" w14:textId="1F02983A" w:rsidR="00E05AA8" w:rsidDel="00DE7E32" w:rsidRDefault="00E05AA8" w:rsidP="00495DC8">
            <w:pPr>
              <w:jc w:val="both"/>
              <w:rPr>
                <w:del w:id="7966" w:author="PS" w:date="2018-11-25T17:07:00Z"/>
              </w:rPr>
            </w:pPr>
            <w:del w:id="7967" w:author="PS" w:date="2018-11-25T17:07:00Z">
              <w:r w:rsidDel="00DE7E32">
                <w:rPr>
                  <w:b/>
                </w:rPr>
                <w:delText>Zkušenosti s vedením kvalifikačních a rigorózních prací</w:delText>
              </w:r>
            </w:del>
          </w:p>
        </w:tc>
      </w:tr>
      <w:tr w:rsidR="00E05AA8" w:rsidDel="00DE7E32" w14:paraId="6E01820D" w14:textId="73F6B6C8" w:rsidTr="00495DC8">
        <w:trPr>
          <w:trHeight w:val="1105"/>
          <w:del w:id="7968" w:author="PS" w:date="2018-11-25T17:07:00Z"/>
        </w:trPr>
        <w:tc>
          <w:tcPr>
            <w:tcW w:w="9859" w:type="dxa"/>
            <w:gridSpan w:val="11"/>
          </w:tcPr>
          <w:p w14:paraId="7F7667E8" w14:textId="4CDD778D" w:rsidR="00E05AA8" w:rsidDel="00DE7E32" w:rsidRDefault="00E05AA8" w:rsidP="00495DC8">
            <w:pPr>
              <w:spacing w:before="60"/>
              <w:jc w:val="both"/>
              <w:rPr>
                <w:ins w:id="7969" w:author="Matyas Adam" w:date="2018-11-17T15:49:00Z"/>
                <w:del w:id="7970" w:author="PS" w:date="2018-11-25T17:07:00Z"/>
              </w:rPr>
            </w:pPr>
            <w:ins w:id="7971" w:author="Matyas Adam" w:date="2018-11-17T15:49:00Z">
              <w:del w:id="7972" w:author="PS" w:date="2018-11-25T17:07:00Z">
                <w:r w:rsidDel="00DE7E32">
                  <w:delText>Bakalářské práce: 23</w:delText>
                </w:r>
              </w:del>
            </w:ins>
          </w:p>
          <w:p w14:paraId="7C7D377F" w14:textId="67404CEA" w:rsidR="00E05AA8" w:rsidDel="00DE7E32" w:rsidRDefault="00E05AA8" w:rsidP="00495DC8">
            <w:pPr>
              <w:jc w:val="both"/>
              <w:rPr>
                <w:ins w:id="7973" w:author="Matyas Adam" w:date="2018-11-17T15:49:00Z"/>
                <w:del w:id="7974" w:author="PS" w:date="2018-11-25T17:07:00Z"/>
              </w:rPr>
            </w:pPr>
            <w:ins w:id="7975" w:author="Matyas Adam" w:date="2018-11-17T15:49:00Z">
              <w:del w:id="7976" w:author="PS" w:date="2018-11-25T17:07:00Z">
                <w:r w:rsidDel="00DE7E32">
                  <w:delText>Diplomové práce: 25</w:delText>
                </w:r>
              </w:del>
            </w:ins>
          </w:p>
          <w:p w14:paraId="6AC70C07" w14:textId="28937223" w:rsidR="00E05AA8" w:rsidDel="00DE7E32" w:rsidRDefault="00E05AA8" w:rsidP="00495DC8">
            <w:pPr>
              <w:tabs>
                <w:tab w:val="left" w:pos="1620"/>
              </w:tabs>
              <w:rPr>
                <w:ins w:id="7977" w:author="Matyas Adam" w:date="2018-11-17T15:49:00Z"/>
                <w:del w:id="7978" w:author="PS" w:date="2018-11-25T17:07:00Z"/>
              </w:rPr>
            </w:pPr>
            <w:ins w:id="7979" w:author="Matyas Adam" w:date="2018-11-17T15:49:00Z">
              <w:del w:id="7980" w:author="PS" w:date="2018-11-25T17:07:00Z">
                <w:r w:rsidDel="00DE7E32">
                  <w:delText>Disertační práce: 9 (5x konzultant, 3x</w:delText>
                </w:r>
              </w:del>
            </w:ins>
            <w:ins w:id="7981" w:author="Matyas Adam" w:date="2018-11-17T15:50:00Z">
              <w:del w:id="7982" w:author="PS" w:date="2018-11-25T17:07:00Z">
                <w:r w:rsidDel="00DE7E32">
                  <w:delText xml:space="preserve"> školitel specialista</w:delText>
                </w:r>
              </w:del>
            </w:ins>
            <w:ins w:id="7983" w:author="Matyas Adam" w:date="2018-11-17T15:49:00Z">
              <w:del w:id="7984" w:author="PS" w:date="2018-11-25T17:07:00Z">
                <w:r w:rsidDel="00DE7E32">
                  <w:delText xml:space="preserve"> v</w:delText>
                </w:r>
              </w:del>
            </w:ins>
            <w:ins w:id="7985" w:author="Matyas Adam" w:date="2018-11-17T15:50:00Z">
              <w:del w:id="7986" w:author="PS" w:date="2018-11-25T17:07:00Z">
                <w:r w:rsidDel="00DE7E32">
                  <w:delText> </w:delText>
                </w:r>
              </w:del>
            </w:ins>
            <w:ins w:id="7987" w:author="Matyas Adam" w:date="2018-11-17T15:49:00Z">
              <w:del w:id="7988" w:author="PS" w:date="2018-11-25T17:07:00Z">
                <w:r w:rsidDel="00DE7E32">
                  <w:delText>EN</w:delText>
                </w:r>
              </w:del>
            </w:ins>
            <w:ins w:id="7989" w:author="Matyas Adam" w:date="2018-11-17T15:50:00Z">
              <w:del w:id="7990" w:author="PS" w:date="2018-11-25T17:07:00Z">
                <w:r w:rsidDel="00DE7E32">
                  <w:delText>, 1x školitel + T. č. školitel v doktorském studijním programu Chemie a technologie potravin, FT UTB ve Zlíně)</w:delText>
                </w:r>
              </w:del>
            </w:ins>
          </w:p>
          <w:p w14:paraId="71256359" w14:textId="636D27B0" w:rsidR="00E05AA8" w:rsidDel="00DE7E32" w:rsidRDefault="00E05AA8" w:rsidP="00495DC8">
            <w:pPr>
              <w:tabs>
                <w:tab w:val="left" w:pos="1620"/>
              </w:tabs>
              <w:rPr>
                <w:del w:id="7991" w:author="PS" w:date="2018-11-25T17:07:00Z"/>
              </w:rPr>
            </w:pPr>
            <w:del w:id="7992" w:author="PS" w:date="2018-11-25T17:07:00Z">
              <w:r w:rsidDel="00DE7E32">
                <w:delText>23 bakalářských prací – vedoucí</w:delText>
              </w:r>
            </w:del>
          </w:p>
          <w:p w14:paraId="42614272" w14:textId="6D9889A4" w:rsidR="00E05AA8" w:rsidDel="00DE7E32" w:rsidRDefault="00E05AA8" w:rsidP="00495DC8">
            <w:pPr>
              <w:tabs>
                <w:tab w:val="left" w:pos="1620"/>
              </w:tabs>
              <w:rPr>
                <w:del w:id="7993" w:author="PS" w:date="2018-11-25T17:07:00Z"/>
              </w:rPr>
            </w:pPr>
            <w:del w:id="7994" w:author="PS" w:date="2018-11-25T17:07:00Z">
              <w:r w:rsidDel="00DE7E32">
                <w:delText xml:space="preserve"> 25 diplomových prací – vedoucí</w:delText>
              </w:r>
            </w:del>
          </w:p>
          <w:p w14:paraId="283EE5A9" w14:textId="0FE53857" w:rsidR="00E05AA8" w:rsidDel="00DE7E32" w:rsidRDefault="00E05AA8" w:rsidP="00495DC8">
            <w:pPr>
              <w:tabs>
                <w:tab w:val="left" w:pos="1620"/>
              </w:tabs>
              <w:rPr>
                <w:del w:id="7995" w:author="PS" w:date="2018-11-25T17:07:00Z"/>
              </w:rPr>
            </w:pPr>
            <w:del w:id="7996" w:author="PS" w:date="2018-11-25T17:07:00Z">
              <w:r w:rsidDel="00DE7E32">
                <w:delText xml:space="preserve">   5 doktorských disertačních prací – konzultant </w:delText>
              </w:r>
            </w:del>
          </w:p>
          <w:p w14:paraId="0FFD3A7F" w14:textId="67AF1A79" w:rsidR="00E05AA8" w:rsidDel="00DE7E32" w:rsidRDefault="00E05AA8" w:rsidP="00E05AA8">
            <w:pPr>
              <w:numPr>
                <w:ilvl w:val="0"/>
                <w:numId w:val="5"/>
              </w:numPr>
              <w:tabs>
                <w:tab w:val="left" w:pos="322"/>
              </w:tabs>
              <w:spacing w:after="160" w:line="259" w:lineRule="auto"/>
              <w:rPr>
                <w:del w:id="7997" w:author="PS" w:date="2018-11-25T17:07:00Z"/>
              </w:rPr>
            </w:pPr>
            <w:del w:id="7998" w:author="PS" w:date="2018-11-25T17:07:00Z">
              <w:r w:rsidDel="00DE7E32">
                <w:delText xml:space="preserve">doktorandi – studia v cizím jazyku (EN) –školitel specialista </w:delText>
              </w:r>
            </w:del>
          </w:p>
          <w:p w14:paraId="00B9D329" w14:textId="43978EFD" w:rsidR="00E05AA8" w:rsidDel="00DE7E32" w:rsidRDefault="00E05AA8" w:rsidP="00495DC8">
            <w:pPr>
              <w:tabs>
                <w:tab w:val="left" w:pos="1620"/>
              </w:tabs>
              <w:rPr>
                <w:del w:id="7999" w:author="PS" w:date="2018-11-25T17:07:00Z"/>
              </w:rPr>
            </w:pPr>
            <w:del w:id="8000" w:author="PS" w:date="2018-11-25T17:07:00Z">
              <w:r w:rsidDel="00DE7E32">
                <w:delText xml:space="preserve">   1 doktorand  - školitel</w:delText>
              </w:r>
            </w:del>
          </w:p>
          <w:p w14:paraId="73E68822" w14:textId="3A1C8A69" w:rsidR="00E05AA8" w:rsidDel="00DE7E32" w:rsidRDefault="00E05AA8" w:rsidP="00495DC8">
            <w:pPr>
              <w:tabs>
                <w:tab w:val="left" w:pos="1620"/>
              </w:tabs>
              <w:rPr>
                <w:del w:id="8001" w:author="PS" w:date="2018-11-25T17:07:00Z"/>
              </w:rPr>
            </w:pPr>
            <w:del w:id="8002" w:author="PS" w:date="2018-11-25T17:07:00Z">
              <w:r w:rsidDel="00DE7E32">
                <w:delText xml:space="preserve">T. č. školitel v doktorském studijním programu Chemie a technologie potravin, FT UTB ve Zlíně </w:delText>
              </w:r>
            </w:del>
          </w:p>
        </w:tc>
      </w:tr>
      <w:tr w:rsidR="00E05AA8" w:rsidDel="00DE7E32" w14:paraId="6C5830FD" w14:textId="726B1D52" w:rsidTr="00495DC8">
        <w:trPr>
          <w:cantSplit/>
          <w:del w:id="8003" w:author="PS" w:date="2018-11-25T17:07:00Z"/>
        </w:trPr>
        <w:tc>
          <w:tcPr>
            <w:tcW w:w="3347" w:type="dxa"/>
            <w:gridSpan w:val="2"/>
            <w:tcBorders>
              <w:top w:val="single" w:sz="12" w:space="0" w:color="auto"/>
            </w:tcBorders>
            <w:shd w:val="clear" w:color="auto" w:fill="F7CAAC"/>
          </w:tcPr>
          <w:p w14:paraId="4AE72249" w14:textId="54FD6FA2" w:rsidR="00E05AA8" w:rsidDel="00DE7E32" w:rsidRDefault="00E05AA8" w:rsidP="00495DC8">
            <w:pPr>
              <w:jc w:val="both"/>
              <w:rPr>
                <w:del w:id="8004" w:author="PS" w:date="2018-11-25T17:07:00Z"/>
              </w:rPr>
            </w:pPr>
            <w:del w:id="8005" w:author="PS" w:date="2018-11-25T17:07:00Z">
              <w:r w:rsidDel="00DE7E32">
                <w:rPr>
                  <w:b/>
                </w:rPr>
                <w:delText xml:space="preserve">Obor habilitačního řízení </w:delText>
              </w:r>
            </w:del>
          </w:p>
        </w:tc>
        <w:tc>
          <w:tcPr>
            <w:tcW w:w="2245" w:type="dxa"/>
            <w:gridSpan w:val="2"/>
            <w:tcBorders>
              <w:top w:val="single" w:sz="12" w:space="0" w:color="auto"/>
            </w:tcBorders>
            <w:shd w:val="clear" w:color="auto" w:fill="F7CAAC"/>
          </w:tcPr>
          <w:p w14:paraId="201B2436" w14:textId="20C64550" w:rsidR="00E05AA8" w:rsidDel="00DE7E32" w:rsidRDefault="00E05AA8" w:rsidP="00495DC8">
            <w:pPr>
              <w:jc w:val="both"/>
              <w:rPr>
                <w:del w:id="8006" w:author="PS" w:date="2018-11-25T17:07:00Z"/>
              </w:rPr>
            </w:pPr>
            <w:del w:id="8007" w:author="PS" w:date="2018-11-25T17:07:00Z">
              <w:r w:rsidDel="00DE7E32">
                <w:rPr>
                  <w:b/>
                </w:rPr>
                <w:delText>Rok udělení hodnosti</w:delText>
              </w:r>
            </w:del>
          </w:p>
        </w:tc>
        <w:tc>
          <w:tcPr>
            <w:tcW w:w="2248" w:type="dxa"/>
            <w:gridSpan w:val="4"/>
            <w:tcBorders>
              <w:top w:val="single" w:sz="12" w:space="0" w:color="auto"/>
              <w:right w:val="single" w:sz="12" w:space="0" w:color="auto"/>
            </w:tcBorders>
            <w:shd w:val="clear" w:color="auto" w:fill="F7CAAC"/>
          </w:tcPr>
          <w:p w14:paraId="4C48EF5A" w14:textId="36496C1F" w:rsidR="00E05AA8" w:rsidDel="00DE7E32" w:rsidRDefault="00E05AA8" w:rsidP="00495DC8">
            <w:pPr>
              <w:jc w:val="both"/>
              <w:rPr>
                <w:del w:id="8008" w:author="PS" w:date="2018-11-25T17:07:00Z"/>
              </w:rPr>
            </w:pPr>
            <w:del w:id="8009" w:author="PS" w:date="2018-11-25T17:07:00Z">
              <w:r w:rsidDel="00DE7E32">
                <w:rPr>
                  <w:b/>
                </w:rPr>
                <w:delText>Řízení konáno na VŠ</w:delText>
              </w:r>
            </w:del>
          </w:p>
        </w:tc>
        <w:tc>
          <w:tcPr>
            <w:tcW w:w="2019" w:type="dxa"/>
            <w:gridSpan w:val="3"/>
            <w:tcBorders>
              <w:top w:val="single" w:sz="12" w:space="0" w:color="auto"/>
              <w:left w:val="single" w:sz="12" w:space="0" w:color="auto"/>
            </w:tcBorders>
            <w:shd w:val="clear" w:color="auto" w:fill="F7CAAC"/>
          </w:tcPr>
          <w:p w14:paraId="25133154" w14:textId="39C5C032" w:rsidR="00E05AA8" w:rsidDel="00DE7E32" w:rsidRDefault="00E05AA8" w:rsidP="00495DC8">
            <w:pPr>
              <w:jc w:val="both"/>
              <w:rPr>
                <w:del w:id="8010" w:author="PS" w:date="2018-11-25T17:07:00Z"/>
                <w:b/>
              </w:rPr>
            </w:pPr>
            <w:del w:id="8011" w:author="PS" w:date="2018-11-25T17:07:00Z">
              <w:r w:rsidDel="00DE7E32">
                <w:rPr>
                  <w:b/>
                </w:rPr>
                <w:delText>Ohlasy publikací</w:delText>
              </w:r>
            </w:del>
          </w:p>
        </w:tc>
      </w:tr>
      <w:tr w:rsidR="00E05AA8" w:rsidDel="00DE7E32" w14:paraId="1FE81978" w14:textId="3095A5A1" w:rsidTr="00495DC8">
        <w:trPr>
          <w:cantSplit/>
          <w:del w:id="8012" w:author="PS" w:date="2018-11-25T17:07:00Z"/>
        </w:trPr>
        <w:tc>
          <w:tcPr>
            <w:tcW w:w="3347" w:type="dxa"/>
            <w:gridSpan w:val="2"/>
          </w:tcPr>
          <w:p w14:paraId="0E5C5313" w14:textId="1250C6DB" w:rsidR="00E05AA8" w:rsidDel="00DE7E32" w:rsidRDefault="00E05AA8" w:rsidP="00495DC8">
            <w:pPr>
              <w:jc w:val="both"/>
              <w:rPr>
                <w:del w:id="8013" w:author="PS" w:date="2018-11-25T17:07:00Z"/>
              </w:rPr>
            </w:pPr>
            <w:del w:id="8014" w:author="PS" w:date="2018-11-25T17:07:00Z">
              <w:r w:rsidDel="00DE7E32">
                <w:delText>Zpracování zemědělských produktů</w:delText>
              </w:r>
            </w:del>
          </w:p>
        </w:tc>
        <w:tc>
          <w:tcPr>
            <w:tcW w:w="2245" w:type="dxa"/>
            <w:gridSpan w:val="2"/>
          </w:tcPr>
          <w:p w14:paraId="06EBA871" w14:textId="3FE980F9" w:rsidR="00E05AA8" w:rsidDel="00DE7E32" w:rsidRDefault="00E05AA8" w:rsidP="00495DC8">
            <w:pPr>
              <w:jc w:val="both"/>
              <w:rPr>
                <w:del w:id="8015" w:author="PS" w:date="2018-11-25T17:07:00Z"/>
              </w:rPr>
            </w:pPr>
            <w:del w:id="8016" w:author="PS" w:date="2018-11-25T17:07:00Z">
              <w:r w:rsidDel="00DE7E32">
                <w:delText>2011</w:delText>
              </w:r>
            </w:del>
          </w:p>
        </w:tc>
        <w:tc>
          <w:tcPr>
            <w:tcW w:w="2248" w:type="dxa"/>
            <w:gridSpan w:val="4"/>
            <w:tcBorders>
              <w:right w:val="single" w:sz="12" w:space="0" w:color="auto"/>
            </w:tcBorders>
          </w:tcPr>
          <w:p w14:paraId="19A9B4CB" w14:textId="7C0599E2" w:rsidR="00E05AA8" w:rsidDel="00DE7E32" w:rsidRDefault="00E05AA8" w:rsidP="00495DC8">
            <w:pPr>
              <w:jc w:val="both"/>
              <w:rPr>
                <w:del w:id="8017" w:author="PS" w:date="2018-11-25T17:07:00Z"/>
              </w:rPr>
            </w:pPr>
            <w:del w:id="8018" w:author="PS" w:date="2018-11-25T17:07:00Z">
              <w:r w:rsidDel="00DE7E32">
                <w:delText>SPU v Nitre</w:delText>
              </w:r>
            </w:del>
          </w:p>
        </w:tc>
        <w:tc>
          <w:tcPr>
            <w:tcW w:w="632" w:type="dxa"/>
            <w:tcBorders>
              <w:left w:val="single" w:sz="12" w:space="0" w:color="auto"/>
            </w:tcBorders>
            <w:shd w:val="clear" w:color="auto" w:fill="F7CAAC"/>
          </w:tcPr>
          <w:p w14:paraId="1E899D00" w14:textId="1978C891" w:rsidR="00E05AA8" w:rsidDel="00DE7E32" w:rsidRDefault="00E05AA8" w:rsidP="00495DC8">
            <w:pPr>
              <w:jc w:val="both"/>
              <w:rPr>
                <w:del w:id="8019" w:author="PS" w:date="2018-11-25T17:07:00Z"/>
              </w:rPr>
            </w:pPr>
            <w:del w:id="8020" w:author="PS" w:date="2018-11-25T17:07:00Z">
              <w:r w:rsidDel="00DE7E32">
                <w:rPr>
                  <w:b/>
                </w:rPr>
                <w:delText>WOS</w:delText>
              </w:r>
            </w:del>
          </w:p>
        </w:tc>
        <w:tc>
          <w:tcPr>
            <w:tcW w:w="693" w:type="dxa"/>
            <w:shd w:val="clear" w:color="auto" w:fill="F7CAAC"/>
          </w:tcPr>
          <w:p w14:paraId="2058C6E5" w14:textId="7AA9F6B1" w:rsidR="00E05AA8" w:rsidDel="00DE7E32" w:rsidRDefault="00E05AA8" w:rsidP="00495DC8">
            <w:pPr>
              <w:jc w:val="both"/>
              <w:rPr>
                <w:del w:id="8021" w:author="PS" w:date="2018-11-25T17:07:00Z"/>
                <w:sz w:val="18"/>
              </w:rPr>
            </w:pPr>
            <w:del w:id="8022" w:author="PS" w:date="2018-11-25T17:07:00Z">
              <w:r w:rsidDel="00DE7E32">
                <w:rPr>
                  <w:b/>
                  <w:sz w:val="18"/>
                </w:rPr>
                <w:delText>Scopus</w:delText>
              </w:r>
            </w:del>
          </w:p>
        </w:tc>
        <w:tc>
          <w:tcPr>
            <w:tcW w:w="694" w:type="dxa"/>
            <w:shd w:val="clear" w:color="auto" w:fill="F7CAAC"/>
          </w:tcPr>
          <w:p w14:paraId="08D2F405" w14:textId="2B672F7D" w:rsidR="00E05AA8" w:rsidDel="00DE7E32" w:rsidRDefault="00E05AA8" w:rsidP="00495DC8">
            <w:pPr>
              <w:jc w:val="both"/>
              <w:rPr>
                <w:del w:id="8023" w:author="PS" w:date="2018-11-25T17:07:00Z"/>
              </w:rPr>
            </w:pPr>
            <w:del w:id="8024" w:author="PS" w:date="2018-11-25T17:07:00Z">
              <w:r w:rsidDel="00DE7E32">
                <w:rPr>
                  <w:b/>
                  <w:sz w:val="18"/>
                </w:rPr>
                <w:delText>ostatní</w:delText>
              </w:r>
            </w:del>
          </w:p>
        </w:tc>
      </w:tr>
      <w:tr w:rsidR="00E05AA8" w:rsidDel="00DE7E32" w14:paraId="4070D27A" w14:textId="49A0C188" w:rsidTr="00495DC8">
        <w:trPr>
          <w:cantSplit/>
          <w:trHeight w:val="70"/>
          <w:del w:id="8025" w:author="PS" w:date="2018-11-25T17:07:00Z"/>
        </w:trPr>
        <w:tc>
          <w:tcPr>
            <w:tcW w:w="3347" w:type="dxa"/>
            <w:gridSpan w:val="2"/>
            <w:shd w:val="clear" w:color="auto" w:fill="F7CAAC"/>
          </w:tcPr>
          <w:p w14:paraId="2625C62B" w14:textId="2CAC6CF4" w:rsidR="00E05AA8" w:rsidDel="00DE7E32" w:rsidRDefault="00E05AA8" w:rsidP="00495DC8">
            <w:pPr>
              <w:jc w:val="both"/>
              <w:rPr>
                <w:del w:id="8026" w:author="PS" w:date="2018-11-25T17:07:00Z"/>
              </w:rPr>
            </w:pPr>
            <w:del w:id="8027" w:author="PS" w:date="2018-11-25T17:07:00Z">
              <w:r w:rsidDel="00DE7E32">
                <w:rPr>
                  <w:b/>
                </w:rPr>
                <w:delText>Obor jmenovacího řízení</w:delText>
              </w:r>
            </w:del>
          </w:p>
        </w:tc>
        <w:tc>
          <w:tcPr>
            <w:tcW w:w="2245" w:type="dxa"/>
            <w:gridSpan w:val="2"/>
            <w:shd w:val="clear" w:color="auto" w:fill="F7CAAC"/>
          </w:tcPr>
          <w:p w14:paraId="12303498" w14:textId="413CB8C6" w:rsidR="00E05AA8" w:rsidDel="00DE7E32" w:rsidRDefault="00E05AA8" w:rsidP="00495DC8">
            <w:pPr>
              <w:jc w:val="both"/>
              <w:rPr>
                <w:del w:id="8028" w:author="PS" w:date="2018-11-25T17:07:00Z"/>
              </w:rPr>
            </w:pPr>
            <w:del w:id="8029" w:author="PS" w:date="2018-11-25T17:07:00Z">
              <w:r w:rsidDel="00DE7E32">
                <w:rPr>
                  <w:b/>
                </w:rPr>
                <w:delText>Rok udělení hodnosti</w:delText>
              </w:r>
            </w:del>
          </w:p>
        </w:tc>
        <w:tc>
          <w:tcPr>
            <w:tcW w:w="2248" w:type="dxa"/>
            <w:gridSpan w:val="4"/>
            <w:tcBorders>
              <w:right w:val="single" w:sz="12" w:space="0" w:color="auto"/>
            </w:tcBorders>
            <w:shd w:val="clear" w:color="auto" w:fill="F7CAAC"/>
          </w:tcPr>
          <w:p w14:paraId="5E5E5DF2" w14:textId="1F2C913D" w:rsidR="00E05AA8" w:rsidDel="00DE7E32" w:rsidRDefault="00E05AA8" w:rsidP="00495DC8">
            <w:pPr>
              <w:jc w:val="both"/>
              <w:rPr>
                <w:del w:id="8030" w:author="PS" w:date="2018-11-25T17:07:00Z"/>
              </w:rPr>
            </w:pPr>
            <w:del w:id="8031" w:author="PS" w:date="2018-11-25T17:07:00Z">
              <w:r w:rsidDel="00DE7E32">
                <w:rPr>
                  <w:b/>
                </w:rPr>
                <w:delText>Řízení konáno na VŠ</w:delText>
              </w:r>
            </w:del>
          </w:p>
        </w:tc>
        <w:tc>
          <w:tcPr>
            <w:tcW w:w="632" w:type="dxa"/>
            <w:vMerge w:val="restart"/>
            <w:tcBorders>
              <w:left w:val="single" w:sz="12" w:space="0" w:color="auto"/>
            </w:tcBorders>
          </w:tcPr>
          <w:p w14:paraId="6546E5A1" w14:textId="0BCC98DF" w:rsidR="00E05AA8" w:rsidDel="00DE7E32" w:rsidRDefault="00E05AA8" w:rsidP="00495DC8">
            <w:pPr>
              <w:jc w:val="both"/>
              <w:rPr>
                <w:del w:id="8032" w:author="PS" w:date="2018-11-25T17:07:00Z"/>
                <w:b/>
              </w:rPr>
            </w:pPr>
            <w:del w:id="8033" w:author="PS" w:date="2018-11-25T17:07:00Z">
              <w:r w:rsidDel="00DE7E32">
                <w:rPr>
                  <w:b/>
                </w:rPr>
                <w:delText>134</w:delText>
              </w:r>
            </w:del>
          </w:p>
        </w:tc>
        <w:tc>
          <w:tcPr>
            <w:tcW w:w="693" w:type="dxa"/>
            <w:vMerge w:val="restart"/>
          </w:tcPr>
          <w:p w14:paraId="6BE42DB9" w14:textId="43114FF8" w:rsidR="00E05AA8" w:rsidDel="00DE7E32" w:rsidRDefault="00E05AA8" w:rsidP="00495DC8">
            <w:pPr>
              <w:jc w:val="both"/>
              <w:rPr>
                <w:del w:id="8034" w:author="PS" w:date="2018-11-25T17:07:00Z"/>
                <w:b/>
              </w:rPr>
            </w:pPr>
            <w:del w:id="8035" w:author="PS" w:date="2018-11-25T17:07:00Z">
              <w:r w:rsidDel="00DE7E32">
                <w:rPr>
                  <w:b/>
                </w:rPr>
                <w:delText>168</w:delText>
              </w:r>
            </w:del>
          </w:p>
        </w:tc>
        <w:tc>
          <w:tcPr>
            <w:tcW w:w="694" w:type="dxa"/>
            <w:vMerge w:val="restart"/>
          </w:tcPr>
          <w:p w14:paraId="2BBB030D" w14:textId="0A35B656" w:rsidR="00E05AA8" w:rsidDel="00DE7E32" w:rsidRDefault="00E05AA8" w:rsidP="00495DC8">
            <w:pPr>
              <w:jc w:val="both"/>
              <w:rPr>
                <w:del w:id="8036" w:author="PS" w:date="2018-11-25T17:07:00Z"/>
                <w:b/>
              </w:rPr>
            </w:pPr>
            <w:del w:id="8037" w:author="PS" w:date="2018-11-25T17:07:00Z">
              <w:r w:rsidDel="00DE7E32">
                <w:rPr>
                  <w:b/>
                </w:rPr>
                <w:delText>193</w:delText>
              </w:r>
            </w:del>
          </w:p>
        </w:tc>
      </w:tr>
      <w:tr w:rsidR="00E05AA8" w:rsidDel="00DE7E32" w14:paraId="777C057D" w14:textId="735C4A59" w:rsidTr="00495DC8">
        <w:trPr>
          <w:trHeight w:val="205"/>
          <w:del w:id="8038" w:author="PS" w:date="2018-11-25T17:07:00Z"/>
        </w:trPr>
        <w:tc>
          <w:tcPr>
            <w:tcW w:w="3347" w:type="dxa"/>
            <w:gridSpan w:val="2"/>
          </w:tcPr>
          <w:p w14:paraId="43477A79" w14:textId="372D5267" w:rsidR="00E05AA8" w:rsidDel="00DE7E32" w:rsidRDefault="00E05AA8" w:rsidP="00495DC8">
            <w:pPr>
              <w:jc w:val="both"/>
              <w:rPr>
                <w:del w:id="8039" w:author="PS" w:date="2018-11-25T17:07:00Z"/>
              </w:rPr>
            </w:pPr>
          </w:p>
        </w:tc>
        <w:tc>
          <w:tcPr>
            <w:tcW w:w="2245" w:type="dxa"/>
            <w:gridSpan w:val="2"/>
          </w:tcPr>
          <w:p w14:paraId="283239DE" w14:textId="60BF04A5" w:rsidR="00E05AA8" w:rsidDel="00DE7E32" w:rsidRDefault="00E05AA8" w:rsidP="00495DC8">
            <w:pPr>
              <w:jc w:val="both"/>
              <w:rPr>
                <w:del w:id="8040" w:author="PS" w:date="2018-11-25T17:07:00Z"/>
              </w:rPr>
            </w:pPr>
          </w:p>
        </w:tc>
        <w:tc>
          <w:tcPr>
            <w:tcW w:w="2248" w:type="dxa"/>
            <w:gridSpan w:val="4"/>
            <w:tcBorders>
              <w:right w:val="single" w:sz="12" w:space="0" w:color="auto"/>
            </w:tcBorders>
          </w:tcPr>
          <w:p w14:paraId="29E2BF2F" w14:textId="1B2215DF" w:rsidR="00E05AA8" w:rsidDel="00DE7E32" w:rsidRDefault="00E05AA8" w:rsidP="00495DC8">
            <w:pPr>
              <w:jc w:val="both"/>
              <w:rPr>
                <w:del w:id="8041" w:author="PS" w:date="2018-11-25T17:07:00Z"/>
              </w:rPr>
            </w:pPr>
          </w:p>
        </w:tc>
        <w:tc>
          <w:tcPr>
            <w:tcW w:w="632" w:type="dxa"/>
            <w:vMerge/>
            <w:tcBorders>
              <w:left w:val="single" w:sz="12" w:space="0" w:color="auto"/>
            </w:tcBorders>
            <w:vAlign w:val="center"/>
          </w:tcPr>
          <w:p w14:paraId="7ACD3720" w14:textId="05ADBD05" w:rsidR="00E05AA8" w:rsidDel="00DE7E32" w:rsidRDefault="00E05AA8" w:rsidP="00495DC8">
            <w:pPr>
              <w:rPr>
                <w:del w:id="8042" w:author="PS" w:date="2018-11-25T17:07:00Z"/>
                <w:b/>
              </w:rPr>
            </w:pPr>
          </w:p>
        </w:tc>
        <w:tc>
          <w:tcPr>
            <w:tcW w:w="693" w:type="dxa"/>
            <w:vMerge/>
            <w:vAlign w:val="center"/>
          </w:tcPr>
          <w:p w14:paraId="2DC8CAA6" w14:textId="75391459" w:rsidR="00E05AA8" w:rsidDel="00DE7E32" w:rsidRDefault="00E05AA8" w:rsidP="00495DC8">
            <w:pPr>
              <w:rPr>
                <w:del w:id="8043" w:author="PS" w:date="2018-11-25T17:07:00Z"/>
                <w:b/>
              </w:rPr>
            </w:pPr>
          </w:p>
        </w:tc>
        <w:tc>
          <w:tcPr>
            <w:tcW w:w="694" w:type="dxa"/>
            <w:vMerge/>
            <w:vAlign w:val="center"/>
          </w:tcPr>
          <w:p w14:paraId="0B131E3F" w14:textId="29CE88A1" w:rsidR="00E05AA8" w:rsidDel="00DE7E32" w:rsidRDefault="00E05AA8" w:rsidP="00495DC8">
            <w:pPr>
              <w:rPr>
                <w:del w:id="8044" w:author="PS" w:date="2018-11-25T17:07:00Z"/>
                <w:b/>
              </w:rPr>
            </w:pPr>
          </w:p>
        </w:tc>
      </w:tr>
      <w:tr w:rsidR="00E05AA8" w:rsidDel="00DE7E32" w14:paraId="46617613" w14:textId="469D67F7" w:rsidTr="00495DC8">
        <w:trPr>
          <w:del w:id="8045" w:author="PS" w:date="2018-11-25T17:07:00Z"/>
        </w:trPr>
        <w:tc>
          <w:tcPr>
            <w:tcW w:w="9859" w:type="dxa"/>
            <w:gridSpan w:val="11"/>
            <w:shd w:val="clear" w:color="auto" w:fill="F7CAAC"/>
          </w:tcPr>
          <w:p w14:paraId="6BEB8BDC" w14:textId="369D2B93" w:rsidR="00E05AA8" w:rsidDel="00DE7E32" w:rsidRDefault="00E05AA8" w:rsidP="00495DC8">
            <w:pPr>
              <w:jc w:val="both"/>
              <w:rPr>
                <w:del w:id="8046" w:author="PS" w:date="2018-11-25T17:07:00Z"/>
                <w:b/>
              </w:rPr>
            </w:pPr>
            <w:del w:id="8047" w:author="PS" w:date="2018-11-25T17:07:00Z">
              <w:r w:rsidDel="00DE7E32">
                <w:rPr>
                  <w:b/>
                </w:rPr>
                <w:delText xml:space="preserve">Přehled o nejvýznamnější publikační a další tvůrčí činnosti nebo další profesní činnosti u odborníků z praxe vztahující se k zabezpečovaným předmětům </w:delText>
              </w:r>
            </w:del>
          </w:p>
        </w:tc>
      </w:tr>
      <w:tr w:rsidR="00E05AA8" w:rsidDel="00DE7E32" w14:paraId="32B27ECA" w14:textId="79369B0F" w:rsidTr="00495DC8">
        <w:trPr>
          <w:trHeight w:val="2347"/>
          <w:del w:id="8048" w:author="PS" w:date="2018-11-25T17:07:00Z"/>
        </w:trPr>
        <w:tc>
          <w:tcPr>
            <w:tcW w:w="9859" w:type="dxa"/>
            <w:gridSpan w:val="11"/>
          </w:tcPr>
          <w:p w14:paraId="23FB9A2F" w14:textId="7D47E4EB" w:rsidR="00E05AA8" w:rsidDel="00DE7E32" w:rsidRDefault="00E05AA8" w:rsidP="00495DC8">
            <w:pPr>
              <w:pStyle w:val="Odstavecseseznamem"/>
              <w:spacing w:after="80"/>
              <w:ind w:left="0"/>
              <w:contextualSpacing w:val="0"/>
              <w:jc w:val="both"/>
              <w:rPr>
                <w:del w:id="8049" w:author="PS" w:date="2018-11-25T17:07:00Z"/>
                <w:rStyle w:val="hithilite"/>
              </w:rPr>
            </w:pPr>
            <w:del w:id="8050" w:author="PS" w:date="2018-11-25T17:07:00Z">
              <w:r w:rsidRPr="00290B96" w:rsidDel="00DE7E32">
                <w:rPr>
                  <w:rStyle w:val="hithilite"/>
                </w:rPr>
                <w:delText>Počet publikací za období 201</w:delText>
              </w:r>
              <w:r w:rsidDel="00DE7E32">
                <w:rPr>
                  <w:rStyle w:val="hithilite"/>
                </w:rPr>
                <w:delText>3</w:delText>
              </w:r>
              <w:r w:rsidRPr="00290B96" w:rsidDel="00DE7E32">
                <w:rPr>
                  <w:rStyle w:val="hithilite"/>
                </w:rPr>
                <w:delText xml:space="preserve"> – 201</w:delText>
              </w:r>
              <w:r w:rsidDel="00DE7E32">
                <w:rPr>
                  <w:rStyle w:val="hithilite"/>
                </w:rPr>
                <w:delText>7</w:delText>
              </w:r>
              <w:r w:rsidRPr="00290B96" w:rsidDel="00DE7E32">
                <w:rPr>
                  <w:rStyle w:val="hithilite"/>
                </w:rPr>
                <w:delText xml:space="preserve"> </w:delText>
              </w:r>
              <w:r w:rsidDel="00DE7E32">
                <w:rPr>
                  <w:rStyle w:val="hithilite"/>
                </w:rPr>
                <w:delText>na</w:delText>
              </w:r>
              <w:r w:rsidRPr="00290B96" w:rsidDel="00DE7E32">
                <w:rPr>
                  <w:rStyle w:val="hithilite"/>
                </w:rPr>
                <w:delText xml:space="preserve"> Web of Science: </w:delText>
              </w:r>
              <w:r w:rsidDel="00DE7E32">
                <w:rPr>
                  <w:rStyle w:val="hithilite"/>
                </w:rPr>
                <w:delText>9</w:delText>
              </w:r>
            </w:del>
          </w:p>
          <w:p w14:paraId="0656CA67" w14:textId="4A25F8EA" w:rsidR="00E05AA8" w:rsidDel="00DE7E32" w:rsidRDefault="00E05AA8" w:rsidP="00495DC8">
            <w:pPr>
              <w:autoSpaceDE w:val="0"/>
              <w:autoSpaceDN w:val="0"/>
              <w:adjustRightInd w:val="0"/>
              <w:rPr>
                <w:del w:id="8051" w:author="PS" w:date="2018-11-25T17:07:00Z"/>
              </w:rPr>
            </w:pPr>
          </w:p>
          <w:p w14:paraId="4A9F9647" w14:textId="79208620" w:rsidR="00E05AA8" w:rsidRPr="00184738" w:rsidDel="00DE7E32" w:rsidRDefault="00E05AA8">
            <w:pPr>
              <w:autoSpaceDE w:val="0"/>
              <w:autoSpaceDN w:val="0"/>
              <w:adjustRightInd w:val="0"/>
              <w:ind w:left="322" w:hanging="284"/>
              <w:rPr>
                <w:del w:id="8052" w:author="PS" w:date="2018-11-25T17:07:00Z"/>
              </w:rPr>
              <w:pPrChange w:id="8053" w:author="Matyas Adam" w:date="2018-11-17T15:52:00Z">
                <w:pPr>
                  <w:autoSpaceDE w:val="0"/>
                  <w:autoSpaceDN w:val="0"/>
                  <w:adjustRightInd w:val="0"/>
                </w:pPr>
              </w:pPrChange>
            </w:pPr>
            <w:del w:id="8054" w:author="PS" w:date="2018-11-25T17:07:00Z">
              <w:r w:rsidDel="00DE7E32">
                <w:delText xml:space="preserve">SUMCZYNSKI, </w:delText>
              </w:r>
              <w:r w:rsidRPr="00826E02" w:rsidDel="00DE7E32">
                <w:delText>D</w:delText>
              </w:r>
              <w:r w:rsidDel="00DE7E32">
                <w:delText>., KOTÁSKOVÁ, E.</w:delText>
              </w:r>
              <w:r w:rsidRPr="003D2A50" w:rsidDel="00DE7E32">
                <w:rPr>
                  <w:color w:val="000000"/>
                </w:rPr>
                <w:delText xml:space="preserve"> O</w:delText>
              </w:r>
              <w:r w:rsidDel="00DE7E32">
                <w:rPr>
                  <w:color w:val="000000"/>
                </w:rPr>
                <w:delText>RSAVOVÁ,</w:delText>
              </w:r>
              <w:r w:rsidRPr="003D2A50" w:rsidDel="00DE7E32">
                <w:rPr>
                  <w:color w:val="000000"/>
                </w:rPr>
                <w:delText xml:space="preserve"> J</w:delText>
              </w:r>
              <w:r w:rsidDel="00DE7E32">
                <w:rPr>
                  <w:color w:val="000000"/>
                </w:rPr>
                <w:delText xml:space="preserve">., </w:delText>
              </w:r>
              <w:r w:rsidRPr="00376E52" w:rsidDel="00DE7E32">
                <w:rPr>
                  <w:b/>
                </w:rPr>
                <w:delText>VALÁŠEK, P.</w:delText>
              </w:r>
              <w:r w:rsidRPr="00CC6F10" w:rsidDel="00DE7E32">
                <w:rPr>
                  <w:b/>
                </w:rPr>
                <w:delText xml:space="preserve"> (10 %)</w:delText>
              </w:r>
              <w:r w:rsidRPr="0042550E" w:rsidDel="00DE7E32">
                <w:delText>:</w:delText>
              </w:r>
              <w:r w:rsidDel="00DE7E32">
                <w:delText xml:space="preserve"> </w:delText>
              </w:r>
              <w:r w:rsidRPr="00184738" w:rsidDel="00DE7E32">
                <w:delText>Contribution of individual phenolics to antioxidant activity and in vitro digestibility of wild rices (</w:delText>
              </w:r>
              <w:r w:rsidRPr="00184738" w:rsidDel="00DE7E32">
                <w:rPr>
                  <w:i/>
                </w:rPr>
                <w:delText>Zizania aquatica L</w:delText>
              </w:r>
              <w:r w:rsidRPr="00184738" w:rsidDel="00DE7E32">
                <w:delText xml:space="preserve">.), </w:delText>
              </w:r>
              <w:r w:rsidRPr="00184738" w:rsidDel="00DE7E32">
                <w:rPr>
                  <w:i/>
                </w:rPr>
                <w:delText>Food Chemistry,</w:delText>
              </w:r>
              <w:r w:rsidRPr="00184738" w:rsidDel="00DE7E32">
                <w:delText xml:space="preserve"> 218 (</w:delText>
              </w:r>
              <w:r w:rsidRPr="00184738" w:rsidDel="00DE7E32">
                <w:rPr>
                  <w:b/>
                </w:rPr>
                <w:delText>2017)</w:delText>
              </w:r>
              <w:r w:rsidRPr="00184738" w:rsidDel="00DE7E32">
                <w:delText>, pp. 107–115, ISSN: 0308-8146.</w:delText>
              </w:r>
            </w:del>
          </w:p>
          <w:p w14:paraId="6754F8DC" w14:textId="3AA401B7" w:rsidR="00E05AA8" w:rsidDel="00DE7E32" w:rsidRDefault="00E05AA8">
            <w:pPr>
              <w:ind w:left="322" w:hanging="284"/>
              <w:jc w:val="both"/>
              <w:rPr>
                <w:del w:id="8055" w:author="PS" w:date="2018-11-25T17:07:00Z"/>
              </w:rPr>
              <w:pPrChange w:id="8056" w:author="Matyas Adam" w:date="2018-11-17T15:52:00Z">
                <w:pPr>
                  <w:jc w:val="both"/>
                </w:pPr>
              </w:pPrChange>
            </w:pPr>
            <w:del w:id="8057" w:author="PS" w:date="2018-11-25T17:07:00Z">
              <w:r w:rsidRPr="00826E02" w:rsidDel="00DE7E32">
                <w:delText>KOTÁSKOVÁ, E., SUMCZYNSKI,  D.,</w:delText>
              </w:r>
            </w:del>
            <w:ins w:id="8058" w:author="Matyas Adam" w:date="2018-11-17T15:52:00Z">
              <w:del w:id="8059" w:author="PS" w:date="2018-11-25T17:07:00Z">
                <w:r w:rsidDel="00DE7E32">
                  <w:delText xml:space="preserve"> </w:delText>
                </w:r>
              </w:del>
            </w:ins>
            <w:del w:id="8060" w:author="PS" w:date="2018-11-25T17:07:00Z">
              <w:r w:rsidRPr="00826E02" w:rsidDel="00DE7E32">
                <w:delText xml:space="preserve"> MLČEK, J., </w:delText>
              </w:r>
              <w:r w:rsidRPr="00376E52" w:rsidDel="00DE7E32">
                <w:rPr>
                  <w:b/>
                </w:rPr>
                <w:delText>VALÁŠEK, P.</w:delText>
              </w:r>
              <w:r w:rsidRPr="00CC6F10" w:rsidDel="00DE7E32">
                <w:rPr>
                  <w:b/>
                </w:rPr>
                <w:delText xml:space="preserve"> (10 %)</w:delText>
              </w:r>
              <w:r w:rsidRPr="0042550E" w:rsidDel="00DE7E32">
                <w:delText>:</w:delText>
              </w:r>
              <w:r w:rsidRPr="00826E02" w:rsidDel="00DE7E32">
                <w:delText xml:space="preserve"> Determination of free and bound phenolics using HPLC-DAD, antioxidant activity and in vitro digestibility of Eragrostis tef,  </w:delText>
              </w:r>
              <w:r w:rsidRPr="00826E02" w:rsidDel="00DE7E32">
                <w:rPr>
                  <w:i/>
                </w:rPr>
                <w:delText xml:space="preserve">Journal of Food Composition and Analysis, </w:delText>
              </w:r>
              <w:r w:rsidRPr="00826E02" w:rsidDel="00DE7E32">
                <w:delText xml:space="preserve">46 </w:delText>
              </w:r>
              <w:r w:rsidRPr="00B86A1E" w:rsidDel="00DE7E32">
                <w:delText>(2016),</w:delText>
              </w:r>
              <w:r w:rsidRPr="00826E02" w:rsidDel="00DE7E32">
                <w:delText xml:space="preserve">  pp. 15–21, ISSN: 0889-1575.</w:delText>
              </w:r>
            </w:del>
          </w:p>
          <w:p w14:paraId="41DBEC4F" w14:textId="060C1000" w:rsidR="00E05AA8" w:rsidRPr="00226E21" w:rsidDel="00DE7E32" w:rsidRDefault="00E05AA8">
            <w:pPr>
              <w:ind w:left="322" w:hanging="284"/>
              <w:rPr>
                <w:del w:id="8061" w:author="PS" w:date="2018-11-25T17:07:00Z"/>
              </w:rPr>
              <w:pPrChange w:id="8062" w:author="Matyas Adam" w:date="2018-11-17T15:52:00Z">
                <w:pPr/>
              </w:pPrChange>
            </w:pPr>
            <w:del w:id="8063" w:author="PS" w:date="2018-11-25T17:07:00Z">
              <w:r w:rsidRPr="00226E21" w:rsidDel="00DE7E32">
                <w:delText xml:space="preserve">MLČEK, J., DRUŽBÍKOVÁ, H.,  </w:delText>
              </w:r>
              <w:r w:rsidRPr="00376E52" w:rsidDel="00DE7E32">
                <w:rPr>
                  <w:rStyle w:val="hithilite"/>
                  <w:b/>
                </w:rPr>
                <w:delText>VALÁŠEK, P</w:delText>
              </w:r>
              <w:r w:rsidRPr="00376E52" w:rsidDel="00DE7E32">
                <w:rPr>
                  <w:b/>
                </w:rPr>
                <w:delText>.</w:delText>
              </w:r>
              <w:r w:rsidRPr="00CC6F10" w:rsidDel="00DE7E32">
                <w:rPr>
                  <w:b/>
                </w:rPr>
                <w:delText xml:space="preserve"> (</w:delText>
              </w:r>
              <w:r w:rsidDel="00DE7E32">
                <w:rPr>
                  <w:b/>
                </w:rPr>
                <w:delText>25</w:delText>
              </w:r>
              <w:r w:rsidRPr="00CC6F10" w:rsidDel="00DE7E32">
                <w:rPr>
                  <w:b/>
                </w:rPr>
                <w:delText xml:space="preserve"> %)</w:delText>
              </w:r>
              <w:r w:rsidRPr="00CC6F10" w:rsidDel="00DE7E32">
                <w:delText>,</w:delText>
              </w:r>
              <w:r w:rsidRPr="00226E21" w:rsidDel="00DE7E32">
                <w:delText xml:space="preserve">; et al. Assessment of total Polar Materials in Frying  Fats  from  Czech Restaurants, </w:delText>
              </w:r>
              <w:r w:rsidRPr="00226E21" w:rsidDel="00DE7E32">
                <w:rPr>
                  <w:i/>
                </w:rPr>
                <w:delText>Italian Journal of Food Science,</w:delText>
              </w:r>
              <w:r w:rsidRPr="00226E21" w:rsidDel="00DE7E32">
                <w:delText> </w:delText>
              </w:r>
              <w:r w:rsidRPr="00226E21" w:rsidDel="00DE7E32">
                <w:rPr>
                  <w:rStyle w:val="label"/>
                </w:rPr>
                <w:delText xml:space="preserve">Volume: </w:delText>
              </w:r>
              <w:r w:rsidRPr="00226E21" w:rsidDel="00DE7E32">
                <w:rPr>
                  <w:rStyle w:val="databold"/>
                </w:rPr>
                <w:delText xml:space="preserve">27, </w:delText>
              </w:r>
              <w:r w:rsidRPr="00184738" w:rsidDel="00DE7E32">
                <w:rPr>
                  <w:rStyle w:val="databold"/>
                </w:rPr>
                <w:delText>2015</w:delText>
              </w:r>
              <w:r w:rsidRPr="00226E21" w:rsidDel="00DE7E32">
                <w:rPr>
                  <w:rStyle w:val="databold"/>
                </w:rPr>
                <w:delText xml:space="preserve">, </w:delText>
              </w:r>
              <w:r w:rsidRPr="00226E21" w:rsidDel="00DE7E32">
                <w:rPr>
                  <w:rStyle w:val="label"/>
                </w:rPr>
                <w:delText xml:space="preserve">Issue: </w:delText>
              </w:r>
              <w:r w:rsidRPr="00226E21" w:rsidDel="00DE7E32">
                <w:rPr>
                  <w:rStyle w:val="databold"/>
                </w:rPr>
                <w:delText xml:space="preserve">2,  </w:delText>
              </w:r>
              <w:r w:rsidRPr="00226E21" w:rsidDel="00DE7E32">
                <w:rPr>
                  <w:rStyle w:val="label"/>
                </w:rPr>
                <w:delText xml:space="preserve">Pages: </w:delText>
              </w:r>
              <w:r w:rsidRPr="00226E21" w:rsidDel="00DE7E32">
                <w:rPr>
                  <w:rStyle w:val="databold"/>
                </w:rPr>
                <w:delText xml:space="preserve">160-165, </w:delText>
              </w:r>
              <w:r w:rsidRPr="00226E21" w:rsidDel="00DE7E32">
                <w:delText>ISBN ISSN 1120-1770. FT UTB</w:delText>
              </w:r>
            </w:del>
          </w:p>
          <w:p w14:paraId="2D056B1E" w14:textId="7178D974" w:rsidR="00E05AA8" w:rsidRPr="00226E21" w:rsidDel="00DE7E32" w:rsidRDefault="00E05AA8">
            <w:pPr>
              <w:ind w:left="322" w:hanging="284"/>
              <w:jc w:val="both"/>
              <w:rPr>
                <w:del w:id="8064" w:author="PS" w:date="2018-11-25T17:07:00Z"/>
              </w:rPr>
              <w:pPrChange w:id="8065" w:author="Matyas Adam" w:date="2018-11-17T15:52:00Z">
                <w:pPr>
                  <w:jc w:val="both"/>
                </w:pPr>
              </w:pPrChange>
            </w:pPr>
            <w:del w:id="8066" w:author="PS" w:date="2018-11-25T17:07:00Z">
              <w:r w:rsidRPr="00226E21" w:rsidDel="00DE7E32">
                <w:delText xml:space="preserve">HRABALÍKOVÁ M., MERCHAN, M., GANBOLD,S., </w:delText>
              </w:r>
              <w:r w:rsidRPr="00376E52" w:rsidDel="00DE7E32">
                <w:rPr>
                  <w:b/>
                </w:rPr>
                <w:delText>VALAŠEK, P.</w:delText>
              </w:r>
              <w:r w:rsidRPr="00CC6F10" w:rsidDel="00DE7E32">
                <w:rPr>
                  <w:b/>
                </w:rPr>
                <w:delText xml:space="preserve"> (10 %)</w:delText>
              </w:r>
              <w:r w:rsidRPr="00226E21" w:rsidDel="00DE7E32">
                <w:delText xml:space="preserve">, SEDLAŘÍK, V. SÁHA, P.: Flexible Polyvinyl alcohol/2-hydroxypropanoic Acid Films: Effect of Residual Acetyl Moieties on Mechanical, Thermal and Antibacterial Properties, </w:delText>
              </w:r>
              <w:r w:rsidRPr="00226E21" w:rsidDel="00DE7E32">
                <w:rPr>
                  <w:i/>
                </w:rPr>
                <w:delText>Journal of Polymer Engineering</w:delText>
              </w:r>
              <w:r w:rsidRPr="00226E21" w:rsidDel="00DE7E32">
                <w:delText>,  </w:delText>
              </w:r>
              <w:r w:rsidRPr="00226E21" w:rsidDel="00DE7E32">
                <w:rPr>
                  <w:rStyle w:val="label"/>
                </w:rPr>
                <w:delText xml:space="preserve">Volume: </w:delText>
              </w:r>
              <w:r w:rsidRPr="00226E21" w:rsidDel="00DE7E32">
                <w:rPr>
                  <w:rStyle w:val="databold"/>
                </w:rPr>
                <w:delText xml:space="preserve">35, </w:delText>
              </w:r>
              <w:r w:rsidRPr="00B86A1E" w:rsidDel="00DE7E32">
                <w:rPr>
                  <w:rStyle w:val="databold"/>
                </w:rPr>
                <w:delText>2015</w:delText>
              </w:r>
              <w:r w:rsidRPr="00226E21" w:rsidDel="00DE7E32">
                <w:rPr>
                  <w:rStyle w:val="databold"/>
                </w:rPr>
                <w:delText xml:space="preserve">, </w:delText>
              </w:r>
              <w:r w:rsidRPr="00226E21" w:rsidDel="00DE7E32">
                <w:rPr>
                  <w:rStyle w:val="label"/>
                </w:rPr>
                <w:delText xml:space="preserve">Issue: </w:delText>
              </w:r>
              <w:r w:rsidRPr="00226E21" w:rsidDel="00DE7E32">
                <w:rPr>
                  <w:rStyle w:val="databold"/>
                </w:rPr>
                <w:delText>4,</w:delText>
              </w:r>
              <w:r w:rsidRPr="00226E21" w:rsidDel="00DE7E32">
                <w:delText> </w:delText>
              </w:r>
              <w:r w:rsidRPr="00226E21" w:rsidDel="00DE7E32">
                <w:rPr>
                  <w:rStyle w:val="label"/>
                </w:rPr>
                <w:delText xml:space="preserve">Pages: </w:delText>
              </w:r>
              <w:r w:rsidRPr="00226E21" w:rsidDel="00DE7E32">
                <w:rPr>
                  <w:rStyle w:val="databold"/>
                </w:rPr>
                <w:delText xml:space="preserve">319-327, </w:delText>
              </w:r>
              <w:r w:rsidRPr="00226E21" w:rsidDel="00DE7E32">
                <w:delText>ISSN: 2191-340. CPS UTB</w:delText>
              </w:r>
            </w:del>
          </w:p>
          <w:p w14:paraId="43EB1E43" w14:textId="7D268C62" w:rsidR="00E05AA8" w:rsidDel="00DE7E32" w:rsidRDefault="00E05AA8">
            <w:pPr>
              <w:ind w:left="322" w:hanging="284"/>
              <w:jc w:val="both"/>
              <w:rPr>
                <w:del w:id="8067" w:author="PS" w:date="2018-11-25T17:07:00Z"/>
              </w:rPr>
              <w:pPrChange w:id="8068" w:author="Matyas Adam" w:date="2018-11-17T15:52:00Z">
                <w:pPr>
                  <w:jc w:val="both"/>
                </w:pPr>
              </w:pPrChange>
            </w:pPr>
            <w:del w:id="8069" w:author="PS" w:date="2018-11-25T17:07:00Z">
              <w:r w:rsidRPr="00376E52" w:rsidDel="00DE7E32">
                <w:rPr>
                  <w:b/>
                </w:rPr>
                <w:delText>VALÁŠEK, P.</w:delText>
              </w:r>
              <w:r w:rsidRPr="00CC6F10" w:rsidDel="00DE7E32">
                <w:rPr>
                  <w:b/>
                </w:rPr>
                <w:delText xml:space="preserve"> (</w:delText>
              </w:r>
              <w:r w:rsidDel="00DE7E32">
                <w:rPr>
                  <w:b/>
                </w:rPr>
                <w:delText>4</w:delText>
              </w:r>
              <w:r w:rsidRPr="00CC6F10" w:rsidDel="00DE7E32">
                <w:rPr>
                  <w:b/>
                </w:rPr>
                <w:delText>0 %)</w:delText>
              </w:r>
              <w:r w:rsidRPr="00CC6F10" w:rsidDel="00DE7E32">
                <w:delText>,</w:delText>
              </w:r>
              <w:r w:rsidRPr="00581832" w:rsidDel="00DE7E32">
                <w:delText>,</w:delText>
              </w:r>
              <w:r w:rsidRPr="00226E21" w:rsidDel="00DE7E32">
                <w:delText xml:space="preserve"> MLČEK, J., FIŠERA, M., FIŠEROVÁ, L., SOCHOR, J., BAROŇ, M., JURÍKOVÁ, T.</w:delText>
              </w:r>
            </w:del>
            <w:ins w:id="8070" w:author="Matyas Adam" w:date="2018-11-17T15:51:00Z">
              <w:del w:id="8071" w:author="PS" w:date="2018-11-25T17:07:00Z">
                <w:r w:rsidDel="00DE7E32">
                  <w:delText xml:space="preserve"> </w:delText>
                </w:r>
              </w:del>
            </w:ins>
            <w:del w:id="8072" w:author="PS" w:date="2018-11-25T17:07:00Z">
              <w:r w:rsidRPr="00226E21" w:rsidDel="00DE7E32">
                <w:delText xml:space="preserve">: </w:delText>
              </w:r>
              <w:r w:rsidRPr="00226E21" w:rsidDel="00DE7E32">
                <w:rPr>
                  <w:lang w:val="en-GB"/>
                </w:rPr>
                <w:delText xml:space="preserve">The effect of various sulphur dioxide additions on the amount of dissolved oxygen, total antioxidant capacity and sensory properties of white wines. </w:delText>
              </w:r>
              <w:r w:rsidRPr="00226E21" w:rsidDel="00DE7E32">
                <w:rPr>
                  <w:i/>
                </w:rPr>
                <w:delText>Mitteilungen Klosterneuburg</w:delText>
              </w:r>
              <w:r w:rsidRPr="00226E21" w:rsidDel="00DE7E32">
                <w:delText xml:space="preserve">, 64 </w:delText>
              </w:r>
              <w:r w:rsidRPr="00B86A1E" w:rsidDel="00DE7E32">
                <w:delText>(2014):</w:delText>
              </w:r>
              <w:r w:rsidRPr="00226E21" w:rsidDel="00DE7E32">
                <w:delText xml:space="preserve"> 193-200. ISSN: 0007-5922. FT UTB</w:delText>
              </w:r>
            </w:del>
          </w:p>
          <w:p w14:paraId="2DF4CB4E" w14:textId="177B3268" w:rsidR="00E05AA8" w:rsidRPr="00BD66D7" w:rsidDel="00DE7E32" w:rsidRDefault="00E05AA8">
            <w:pPr>
              <w:autoSpaceDE w:val="0"/>
              <w:autoSpaceDN w:val="0"/>
              <w:adjustRightInd w:val="0"/>
              <w:ind w:left="322" w:hanging="284"/>
              <w:jc w:val="both"/>
              <w:rPr>
                <w:del w:id="8073" w:author="PS" w:date="2018-11-25T17:07:00Z"/>
              </w:rPr>
              <w:pPrChange w:id="8074" w:author="Matyas Adam" w:date="2018-11-17T15:52:00Z">
                <w:pPr>
                  <w:autoSpaceDE w:val="0"/>
                  <w:autoSpaceDN w:val="0"/>
                  <w:adjustRightInd w:val="0"/>
                  <w:jc w:val="both"/>
                </w:pPr>
              </w:pPrChange>
            </w:pPr>
            <w:del w:id="8075" w:author="PS" w:date="2018-11-25T17:07:00Z">
              <w:r w:rsidRPr="00C02E66" w:rsidDel="00DE7E32">
                <w:delText>FIŠERA, M., VALÁŠEK, P.</w:delText>
              </w:r>
              <w:r w:rsidRPr="00CC6F10" w:rsidDel="00DE7E32">
                <w:rPr>
                  <w:b/>
                </w:rPr>
                <w:delText xml:space="preserve"> (</w:delText>
              </w:r>
              <w:r w:rsidDel="00DE7E32">
                <w:rPr>
                  <w:b/>
                </w:rPr>
                <w:delText>2</w:delText>
              </w:r>
              <w:r w:rsidRPr="00CC6F10" w:rsidDel="00DE7E32">
                <w:rPr>
                  <w:b/>
                </w:rPr>
                <w:delText>0 %)</w:delText>
              </w:r>
              <w:r w:rsidRPr="00CC6F10" w:rsidDel="00DE7E32">
                <w:delText>,</w:delText>
              </w:r>
              <w:r w:rsidRPr="00C02E66" w:rsidDel="00DE7E32">
                <w:delText>, MLČEK, L., FOJTÍKOVÁ, L., FIŠEROVÁ, L.: D</w:delText>
              </w:r>
              <w:r w:rsidRPr="00712186" w:rsidDel="00DE7E32">
                <w:rPr>
                  <w:rStyle w:val="doctitle"/>
                  <w:rFonts w:eastAsia="SimSun"/>
                </w:rPr>
                <w:delText>etermination of Natamycin in Fermented Dry Salami Casings</w:delText>
              </w:r>
              <w:r w:rsidRPr="00C02E66" w:rsidDel="00DE7E32">
                <w:rPr>
                  <w:bCs/>
                </w:rPr>
                <w:delText xml:space="preserve">, </w:delText>
              </w:r>
              <w:r w:rsidRPr="00C02E66" w:rsidDel="00DE7E32">
                <w:rPr>
                  <w:b/>
                  <w:bCs/>
                </w:rPr>
                <w:delText xml:space="preserve"> </w:delText>
              </w:r>
              <w:r w:rsidRPr="00C02E66" w:rsidDel="00DE7E32">
                <w:rPr>
                  <w:bCs/>
                  <w:i/>
                </w:rPr>
                <w:delText>Journal of Food Processing and Preservation</w:delText>
              </w:r>
              <w:r w:rsidRPr="00C02E66" w:rsidDel="00DE7E32">
                <w:rPr>
                  <w:b/>
                  <w:bCs/>
                </w:rPr>
                <w:delText xml:space="preserve"> </w:delText>
              </w:r>
              <w:r w:rsidDel="00DE7E32">
                <w:rPr>
                  <w:rStyle w:val="label"/>
                </w:rPr>
                <w:delText xml:space="preserve">Volume: </w:delText>
              </w:r>
              <w:r w:rsidDel="00DE7E32">
                <w:rPr>
                  <w:rStyle w:val="databold"/>
                </w:rPr>
                <w:delText>39, 2015,</w:delText>
              </w:r>
              <w:r w:rsidDel="00DE7E32">
                <w:delText>  </w:delText>
              </w:r>
              <w:r w:rsidDel="00DE7E32">
                <w:rPr>
                  <w:rStyle w:val="label"/>
                </w:rPr>
                <w:delText xml:space="preserve">Issue: </w:delText>
              </w:r>
              <w:r w:rsidDel="00DE7E32">
                <w:rPr>
                  <w:rStyle w:val="databold"/>
                </w:rPr>
                <w:delText xml:space="preserve">6 </w:delText>
              </w:r>
              <w:r w:rsidDel="00DE7E32">
                <w:delText>  </w:delText>
              </w:r>
              <w:r w:rsidDel="00DE7E32">
                <w:rPr>
                  <w:rStyle w:val="label"/>
                </w:rPr>
                <w:delText xml:space="preserve">Pages: </w:delText>
              </w:r>
              <w:r w:rsidDel="00DE7E32">
                <w:rPr>
                  <w:rStyle w:val="databold"/>
                </w:rPr>
                <w:delText xml:space="preserve">3110-3116 </w:delText>
              </w:r>
              <w:r w:rsidRPr="00C02E66" w:rsidDel="00DE7E32">
                <w:rPr>
                  <w:bCs/>
                </w:rPr>
                <w:delText>ISSN 1745-4549.</w:delText>
              </w:r>
            </w:del>
          </w:p>
          <w:p w14:paraId="23283672" w14:textId="6C4979B3" w:rsidR="00E05AA8" w:rsidRPr="00087E8F" w:rsidDel="00DE7E32" w:rsidRDefault="00E05AA8">
            <w:pPr>
              <w:ind w:left="322" w:hanging="284"/>
              <w:jc w:val="both"/>
              <w:rPr>
                <w:del w:id="8076" w:author="PS" w:date="2018-11-25T17:07:00Z"/>
                <w:b/>
              </w:rPr>
              <w:pPrChange w:id="8077" w:author="Matyas Adam" w:date="2018-11-17T15:52:00Z">
                <w:pPr>
                  <w:jc w:val="both"/>
                </w:pPr>
              </w:pPrChange>
            </w:pPr>
            <w:del w:id="8078" w:author="PS" w:date="2018-11-25T17:07:00Z">
              <w:r w:rsidRPr="00087E8F" w:rsidDel="00DE7E32">
                <w:rPr>
                  <w:b/>
                </w:rPr>
                <w:delText xml:space="preserve">Kapitola v knize </w:delText>
              </w:r>
            </w:del>
          </w:p>
          <w:p w14:paraId="58BD755A" w14:textId="08B0FD55" w:rsidR="00E05AA8" w:rsidDel="00DE7E32" w:rsidRDefault="00E05AA8">
            <w:pPr>
              <w:ind w:left="322" w:hanging="284"/>
              <w:jc w:val="both"/>
              <w:rPr>
                <w:del w:id="8079" w:author="PS" w:date="2018-11-25T17:07:00Z"/>
              </w:rPr>
              <w:pPrChange w:id="8080" w:author="Matyas Adam" w:date="2018-11-17T15:52:00Z">
                <w:pPr>
                  <w:jc w:val="both"/>
                </w:pPr>
              </w:pPrChange>
            </w:pPr>
            <w:del w:id="8081" w:author="PS" w:date="2018-11-25T17:07:00Z">
              <w:r w:rsidDel="00DE7E32">
                <w:delText xml:space="preserve">FIC, V. et al.: </w:delText>
              </w:r>
              <w:r w:rsidRPr="00087E8F" w:rsidDel="00DE7E32">
                <w:rPr>
                  <w:i/>
                </w:rPr>
                <w:delText>Víno, analýza, technologie, gastronomie</w:delText>
              </w:r>
              <w:r w:rsidDel="00DE7E32">
                <w:delText>, Ing. Václav Helán – 2 THETA, Český Těšín 2015, 299 ss, ISBN 978-80-86380-77-3.</w:delText>
              </w:r>
            </w:del>
          </w:p>
          <w:p w14:paraId="774BD189" w14:textId="08F34F51" w:rsidR="00E05AA8" w:rsidDel="00DE7E32" w:rsidRDefault="00E05AA8" w:rsidP="00495DC8">
            <w:pPr>
              <w:jc w:val="both"/>
              <w:rPr>
                <w:del w:id="8082" w:author="PS" w:date="2018-11-25T17:07:00Z"/>
                <w:b/>
              </w:rPr>
            </w:pPr>
          </w:p>
        </w:tc>
      </w:tr>
      <w:tr w:rsidR="00E05AA8" w:rsidDel="00DE7E32" w14:paraId="752328CB" w14:textId="50CC1748" w:rsidTr="00495DC8">
        <w:trPr>
          <w:trHeight w:val="218"/>
          <w:del w:id="8083" w:author="PS" w:date="2018-11-25T17:07:00Z"/>
        </w:trPr>
        <w:tc>
          <w:tcPr>
            <w:tcW w:w="9859" w:type="dxa"/>
            <w:gridSpan w:val="11"/>
            <w:shd w:val="clear" w:color="auto" w:fill="F7CAAC"/>
          </w:tcPr>
          <w:p w14:paraId="04B6D557" w14:textId="3EE776F9" w:rsidR="00E05AA8" w:rsidDel="00DE7E32" w:rsidRDefault="00E05AA8" w:rsidP="00495DC8">
            <w:pPr>
              <w:rPr>
                <w:del w:id="8084" w:author="PS" w:date="2018-11-25T17:07:00Z"/>
                <w:b/>
              </w:rPr>
            </w:pPr>
            <w:del w:id="8085" w:author="PS" w:date="2018-11-25T17:07:00Z">
              <w:r w:rsidDel="00DE7E32">
                <w:rPr>
                  <w:b/>
                </w:rPr>
                <w:delText>Působení v zahraničí</w:delText>
              </w:r>
            </w:del>
          </w:p>
        </w:tc>
      </w:tr>
      <w:tr w:rsidR="00E05AA8" w:rsidDel="00DE7E32" w14:paraId="2F9CD2CE" w14:textId="3BDDE6AE" w:rsidTr="00495DC8">
        <w:trPr>
          <w:trHeight w:val="328"/>
          <w:del w:id="8086" w:author="PS" w:date="2018-11-25T17:07:00Z"/>
        </w:trPr>
        <w:tc>
          <w:tcPr>
            <w:tcW w:w="9859" w:type="dxa"/>
            <w:gridSpan w:val="11"/>
          </w:tcPr>
          <w:p w14:paraId="60E0EACE" w14:textId="40A6036B" w:rsidR="00E05AA8" w:rsidDel="00DE7E32" w:rsidRDefault="00E05AA8" w:rsidP="00495DC8">
            <w:pPr>
              <w:rPr>
                <w:del w:id="8087" w:author="PS" w:date="2018-11-25T17:07:00Z"/>
                <w:b/>
              </w:rPr>
            </w:pPr>
          </w:p>
        </w:tc>
      </w:tr>
      <w:tr w:rsidR="00E05AA8" w:rsidDel="00DE7E32" w14:paraId="69C1FB09" w14:textId="38EDAAC2" w:rsidTr="00495DC8">
        <w:trPr>
          <w:cantSplit/>
          <w:trHeight w:val="310"/>
          <w:del w:id="8088" w:author="PS" w:date="2018-11-25T17:07:00Z"/>
        </w:trPr>
        <w:tc>
          <w:tcPr>
            <w:tcW w:w="2518" w:type="dxa"/>
            <w:shd w:val="clear" w:color="auto" w:fill="F7CAAC"/>
          </w:tcPr>
          <w:p w14:paraId="2E4FE6E1" w14:textId="2B65EA8C" w:rsidR="00E05AA8" w:rsidDel="00DE7E32" w:rsidRDefault="00E05AA8" w:rsidP="00495DC8">
            <w:pPr>
              <w:jc w:val="both"/>
              <w:rPr>
                <w:del w:id="8089" w:author="PS" w:date="2018-11-25T17:07:00Z"/>
                <w:b/>
              </w:rPr>
            </w:pPr>
            <w:del w:id="8090" w:author="PS" w:date="2018-11-25T17:07:00Z">
              <w:r w:rsidDel="00DE7E32">
                <w:rPr>
                  <w:b/>
                </w:rPr>
                <w:delText xml:space="preserve">Podpis </w:delText>
              </w:r>
            </w:del>
          </w:p>
        </w:tc>
        <w:tc>
          <w:tcPr>
            <w:tcW w:w="4536" w:type="dxa"/>
            <w:gridSpan w:val="5"/>
          </w:tcPr>
          <w:p w14:paraId="4A590880" w14:textId="7FE3B8A6" w:rsidR="00E05AA8" w:rsidDel="00DE7E32" w:rsidRDefault="00E05AA8" w:rsidP="00495DC8">
            <w:pPr>
              <w:jc w:val="both"/>
              <w:rPr>
                <w:del w:id="8091" w:author="PS" w:date="2018-11-25T17:07:00Z"/>
              </w:rPr>
            </w:pPr>
          </w:p>
        </w:tc>
        <w:tc>
          <w:tcPr>
            <w:tcW w:w="786" w:type="dxa"/>
            <w:gridSpan w:val="2"/>
            <w:shd w:val="clear" w:color="auto" w:fill="F7CAAC"/>
          </w:tcPr>
          <w:p w14:paraId="54A7EA45" w14:textId="677B6855" w:rsidR="00E05AA8" w:rsidDel="00DE7E32" w:rsidRDefault="00E05AA8" w:rsidP="00495DC8">
            <w:pPr>
              <w:jc w:val="both"/>
              <w:rPr>
                <w:del w:id="8092" w:author="PS" w:date="2018-11-25T17:07:00Z"/>
              </w:rPr>
            </w:pPr>
            <w:del w:id="8093" w:author="PS" w:date="2018-11-25T17:07:00Z">
              <w:r w:rsidDel="00DE7E32">
                <w:rPr>
                  <w:b/>
                </w:rPr>
                <w:delText>datum</w:delText>
              </w:r>
            </w:del>
          </w:p>
        </w:tc>
        <w:tc>
          <w:tcPr>
            <w:tcW w:w="2019" w:type="dxa"/>
            <w:gridSpan w:val="3"/>
          </w:tcPr>
          <w:p w14:paraId="48D335C1" w14:textId="045E83A9" w:rsidR="00E05AA8" w:rsidDel="00DE7E32" w:rsidRDefault="00E05AA8" w:rsidP="00495DC8">
            <w:pPr>
              <w:jc w:val="both"/>
              <w:rPr>
                <w:del w:id="8094" w:author="PS" w:date="2018-11-25T17:07:00Z"/>
              </w:rPr>
            </w:pPr>
            <w:del w:id="8095" w:author="PS" w:date="2018-11-25T17:07:00Z">
              <w:r w:rsidDel="00DE7E32">
                <w:delText>24. 4. 2018</w:delText>
              </w:r>
            </w:del>
          </w:p>
        </w:tc>
      </w:tr>
    </w:tbl>
    <w:p w14:paraId="1AF34E8E" w14:textId="77777777" w:rsidR="006A206E" w:rsidRDefault="006A206E" w:rsidP="00495DC8">
      <w:pPr>
        <w:rPr>
          <w:ins w:id="8096" w:author="PS" w:date="2018-11-25T16:06:00Z"/>
        </w:rPr>
      </w:pPr>
    </w:p>
    <w:p w14:paraId="03195E54" w14:textId="77777777" w:rsidR="006A206E" w:rsidRDefault="006A206E" w:rsidP="00495DC8">
      <w:pPr>
        <w:rPr>
          <w:ins w:id="8097" w:author="PS" w:date="2018-11-25T16:06:00Z"/>
        </w:rPr>
      </w:pPr>
    </w:p>
    <w:p w14:paraId="7F446D97" w14:textId="77777777" w:rsidR="006A206E" w:rsidRDefault="006A206E" w:rsidP="00495DC8">
      <w:pPr>
        <w:rPr>
          <w:ins w:id="8098" w:author="PS" w:date="2018-11-25T16:06:00Z"/>
        </w:rPr>
      </w:pPr>
    </w:p>
    <w:p w14:paraId="7F2D3915" w14:textId="77777777" w:rsidR="006A206E" w:rsidRDefault="006A206E" w:rsidP="00495DC8">
      <w:pPr>
        <w:rPr>
          <w:ins w:id="8099" w:author="PS" w:date="2018-11-25T16:06:00Z"/>
        </w:rPr>
      </w:pPr>
    </w:p>
    <w:p w14:paraId="04F3DBE2" w14:textId="77777777" w:rsidR="006A206E" w:rsidRDefault="006A206E" w:rsidP="00495DC8">
      <w:pPr>
        <w:rPr>
          <w:ins w:id="8100" w:author="PS" w:date="2018-11-25T16:06:00Z"/>
        </w:rPr>
      </w:pPr>
    </w:p>
    <w:p w14:paraId="1A472D51" w14:textId="77777777" w:rsidR="006A206E" w:rsidRDefault="006A206E" w:rsidP="00495DC8">
      <w:pPr>
        <w:rPr>
          <w:ins w:id="8101" w:author="PS" w:date="2018-11-25T16:06:00Z"/>
        </w:rPr>
      </w:pPr>
    </w:p>
    <w:p w14:paraId="37A24974" w14:textId="77777777" w:rsidR="006A206E" w:rsidRDefault="006A206E" w:rsidP="00495DC8">
      <w:pPr>
        <w:rPr>
          <w:ins w:id="8102" w:author="PS" w:date="2018-11-25T16:06:00Z"/>
        </w:rPr>
      </w:pPr>
    </w:p>
    <w:p w14:paraId="67E8B67D" w14:textId="77777777" w:rsidR="006A206E" w:rsidRDefault="006A206E" w:rsidP="00495DC8">
      <w:pPr>
        <w:rPr>
          <w:ins w:id="8103" w:author="PS" w:date="2018-11-25T16:06:00Z"/>
        </w:rPr>
      </w:pPr>
    </w:p>
    <w:p w14:paraId="65ADC0F6" w14:textId="77777777" w:rsidR="006A206E" w:rsidRDefault="006A206E" w:rsidP="00495DC8">
      <w:pPr>
        <w:rPr>
          <w:ins w:id="8104" w:author="PS" w:date="2018-11-25T16:06:00Z"/>
        </w:rPr>
      </w:pPr>
    </w:p>
    <w:p w14:paraId="55D07841" w14:textId="77777777" w:rsidR="006A206E" w:rsidRDefault="006A206E" w:rsidP="00495DC8">
      <w:pPr>
        <w:rPr>
          <w:ins w:id="8105" w:author="PS" w:date="2018-11-25T16:06:00Z"/>
        </w:rPr>
      </w:pPr>
    </w:p>
    <w:p w14:paraId="39A23C1E" w14:textId="77777777" w:rsidR="006A206E" w:rsidRDefault="006A206E" w:rsidP="00495DC8">
      <w:pPr>
        <w:rPr>
          <w:ins w:id="8106" w:author="PS" w:date="2018-11-25T16:06:00Z"/>
        </w:rPr>
      </w:pPr>
    </w:p>
    <w:p w14:paraId="1FE910F5" w14:textId="77777777" w:rsidR="006A206E" w:rsidRDefault="006A206E" w:rsidP="00495DC8">
      <w:pPr>
        <w:rPr>
          <w:ins w:id="8107" w:author="PS" w:date="2018-11-25T16:06:00Z"/>
        </w:rPr>
      </w:pPr>
    </w:p>
    <w:p w14:paraId="4B3C5A79" w14:textId="77777777" w:rsidR="006A206E" w:rsidRDefault="006A206E" w:rsidP="00495DC8">
      <w:pPr>
        <w:rPr>
          <w:ins w:id="8108" w:author="PS" w:date="2018-11-25T16:06:00Z"/>
        </w:rPr>
      </w:pPr>
    </w:p>
    <w:p w14:paraId="6567BB22" w14:textId="77777777" w:rsidR="006A206E" w:rsidRDefault="006A206E" w:rsidP="00495DC8">
      <w:pPr>
        <w:rPr>
          <w:ins w:id="8109" w:author="PS" w:date="2018-11-25T16:06:00Z"/>
        </w:rPr>
      </w:pPr>
    </w:p>
    <w:p w14:paraId="5782E5C3" w14:textId="77777777" w:rsidR="006A206E" w:rsidRDefault="006A206E" w:rsidP="00495DC8">
      <w:pPr>
        <w:rPr>
          <w:ins w:id="8110" w:author="PS" w:date="2018-11-25T16:06:00Z"/>
        </w:rPr>
      </w:pPr>
    </w:p>
    <w:p w14:paraId="53B53E95" w14:textId="77777777" w:rsidR="006A206E" w:rsidRDefault="006A206E" w:rsidP="00495DC8">
      <w:pPr>
        <w:rPr>
          <w:ins w:id="8111" w:author="PS" w:date="2018-11-25T16:06:00Z"/>
        </w:rPr>
      </w:pPr>
    </w:p>
    <w:p w14:paraId="6B2EC4AD" w14:textId="77777777" w:rsidR="006A206E" w:rsidRDefault="006A206E" w:rsidP="00495DC8">
      <w:pPr>
        <w:rPr>
          <w:ins w:id="8112" w:author="PS" w:date="2018-11-25T16:06:00Z"/>
        </w:rPr>
      </w:pPr>
    </w:p>
    <w:p w14:paraId="7C3C05EC" w14:textId="77777777" w:rsidR="006A206E" w:rsidRDefault="006A206E" w:rsidP="00495DC8">
      <w:pPr>
        <w:rPr>
          <w:ins w:id="8113" w:author="PS" w:date="2018-11-25T16:06:00Z"/>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6A206E" w14:paraId="5B42E936" w14:textId="77777777" w:rsidTr="00A90CC4">
        <w:trPr>
          <w:ins w:id="8114" w:author="PS" w:date="2018-11-25T16:06:00Z"/>
        </w:trPr>
        <w:tc>
          <w:tcPr>
            <w:tcW w:w="9859" w:type="dxa"/>
            <w:gridSpan w:val="11"/>
            <w:tcBorders>
              <w:bottom w:val="double" w:sz="4" w:space="0" w:color="auto"/>
            </w:tcBorders>
            <w:shd w:val="clear" w:color="auto" w:fill="BDD6EE"/>
          </w:tcPr>
          <w:p w14:paraId="3F953C9B" w14:textId="77777777" w:rsidR="006A206E" w:rsidRDefault="006A206E" w:rsidP="00A90CC4">
            <w:pPr>
              <w:jc w:val="both"/>
              <w:rPr>
                <w:ins w:id="8115" w:author="PS" w:date="2018-11-25T16:06:00Z"/>
                <w:b/>
                <w:sz w:val="28"/>
              </w:rPr>
            </w:pPr>
            <w:ins w:id="8116" w:author="PS" w:date="2018-11-25T16:06:00Z">
              <w:r>
                <w:rPr>
                  <w:b/>
                  <w:sz w:val="28"/>
                </w:rPr>
                <w:t>C-I – Personální zabezpečení</w:t>
              </w:r>
            </w:ins>
          </w:p>
        </w:tc>
      </w:tr>
      <w:tr w:rsidR="006A206E" w14:paraId="73FD34E0" w14:textId="77777777" w:rsidTr="00A90CC4">
        <w:trPr>
          <w:ins w:id="8117" w:author="PS" w:date="2018-11-25T16:06:00Z"/>
        </w:trPr>
        <w:tc>
          <w:tcPr>
            <w:tcW w:w="2518" w:type="dxa"/>
            <w:tcBorders>
              <w:top w:val="double" w:sz="4" w:space="0" w:color="auto"/>
            </w:tcBorders>
            <w:shd w:val="clear" w:color="auto" w:fill="F7CAAC"/>
          </w:tcPr>
          <w:p w14:paraId="30F9B3D4" w14:textId="77777777" w:rsidR="006A206E" w:rsidRDefault="006A206E" w:rsidP="00A90CC4">
            <w:pPr>
              <w:jc w:val="both"/>
              <w:rPr>
                <w:ins w:id="8118" w:author="PS" w:date="2018-11-25T16:06:00Z"/>
                <w:b/>
              </w:rPr>
            </w:pPr>
            <w:ins w:id="8119" w:author="PS" w:date="2018-11-25T16:06:00Z">
              <w:r>
                <w:rPr>
                  <w:b/>
                </w:rPr>
                <w:t>Vysoká škola</w:t>
              </w:r>
            </w:ins>
          </w:p>
        </w:tc>
        <w:tc>
          <w:tcPr>
            <w:tcW w:w="7341" w:type="dxa"/>
            <w:gridSpan w:val="10"/>
          </w:tcPr>
          <w:p w14:paraId="7674A57A" w14:textId="77777777" w:rsidR="006A206E" w:rsidRDefault="006A206E" w:rsidP="00A90CC4">
            <w:pPr>
              <w:jc w:val="both"/>
              <w:rPr>
                <w:ins w:id="8120" w:author="PS" w:date="2018-11-25T16:06:00Z"/>
              </w:rPr>
            </w:pPr>
            <w:ins w:id="8121" w:author="PS" w:date="2018-11-25T16:06:00Z">
              <w:r w:rsidRPr="002B3036">
                <w:t>Univerzita Tomáše Bati ve Zlíně</w:t>
              </w:r>
            </w:ins>
          </w:p>
        </w:tc>
      </w:tr>
      <w:tr w:rsidR="006A206E" w14:paraId="424FE868" w14:textId="77777777" w:rsidTr="00A90CC4">
        <w:trPr>
          <w:ins w:id="8122" w:author="PS" w:date="2018-11-25T16:06:00Z"/>
        </w:trPr>
        <w:tc>
          <w:tcPr>
            <w:tcW w:w="2518" w:type="dxa"/>
            <w:shd w:val="clear" w:color="auto" w:fill="F7CAAC"/>
          </w:tcPr>
          <w:p w14:paraId="53E26372" w14:textId="77777777" w:rsidR="006A206E" w:rsidRDefault="006A206E" w:rsidP="00A90CC4">
            <w:pPr>
              <w:jc w:val="both"/>
              <w:rPr>
                <w:ins w:id="8123" w:author="PS" w:date="2018-11-25T16:06:00Z"/>
                <w:b/>
              </w:rPr>
            </w:pPr>
            <w:ins w:id="8124" w:author="PS" w:date="2018-11-25T16:06:00Z">
              <w:r>
                <w:rPr>
                  <w:b/>
                </w:rPr>
                <w:t>Součást vysoké školy</w:t>
              </w:r>
            </w:ins>
          </w:p>
        </w:tc>
        <w:tc>
          <w:tcPr>
            <w:tcW w:w="7341" w:type="dxa"/>
            <w:gridSpan w:val="10"/>
          </w:tcPr>
          <w:p w14:paraId="2F0DDFD0" w14:textId="77777777" w:rsidR="006A206E" w:rsidRDefault="006A206E" w:rsidP="00A90CC4">
            <w:pPr>
              <w:jc w:val="both"/>
              <w:rPr>
                <w:ins w:id="8125" w:author="PS" w:date="2018-11-25T16:06:00Z"/>
              </w:rPr>
            </w:pPr>
            <w:ins w:id="8126" w:author="PS" w:date="2018-11-25T16:06:00Z">
              <w:r w:rsidRPr="002B3036">
                <w:t>Fakulta logistiky a krizového řízení</w:t>
              </w:r>
            </w:ins>
          </w:p>
        </w:tc>
      </w:tr>
      <w:tr w:rsidR="006A206E" w14:paraId="68E91707" w14:textId="77777777" w:rsidTr="00A90CC4">
        <w:trPr>
          <w:ins w:id="8127" w:author="PS" w:date="2018-11-25T16:06:00Z"/>
        </w:trPr>
        <w:tc>
          <w:tcPr>
            <w:tcW w:w="2518" w:type="dxa"/>
            <w:shd w:val="clear" w:color="auto" w:fill="F7CAAC"/>
          </w:tcPr>
          <w:p w14:paraId="0E93C051" w14:textId="77777777" w:rsidR="006A206E" w:rsidRDefault="006A206E" w:rsidP="00A90CC4">
            <w:pPr>
              <w:jc w:val="both"/>
              <w:rPr>
                <w:ins w:id="8128" w:author="PS" w:date="2018-11-25T16:06:00Z"/>
                <w:b/>
              </w:rPr>
            </w:pPr>
            <w:ins w:id="8129" w:author="PS" w:date="2018-11-25T16:06:00Z">
              <w:r>
                <w:rPr>
                  <w:b/>
                </w:rPr>
                <w:t>Název studijního programu</w:t>
              </w:r>
            </w:ins>
          </w:p>
        </w:tc>
        <w:tc>
          <w:tcPr>
            <w:tcW w:w="7341" w:type="dxa"/>
            <w:gridSpan w:val="10"/>
          </w:tcPr>
          <w:p w14:paraId="5545916E" w14:textId="77777777" w:rsidR="006A206E" w:rsidRDefault="006A206E" w:rsidP="00A90CC4">
            <w:pPr>
              <w:jc w:val="both"/>
              <w:rPr>
                <w:ins w:id="8130" w:author="PS" w:date="2018-11-25T16:06:00Z"/>
              </w:rPr>
            </w:pPr>
            <w:ins w:id="8131" w:author="PS" w:date="2018-11-25T16:06:00Z">
              <w:r>
                <w:rPr>
                  <w:b/>
                </w:rPr>
                <w:t>Management rizik</w:t>
              </w:r>
            </w:ins>
          </w:p>
        </w:tc>
      </w:tr>
      <w:tr w:rsidR="006A206E" w14:paraId="6B52A987" w14:textId="77777777" w:rsidTr="00A90CC4">
        <w:trPr>
          <w:ins w:id="8132" w:author="PS" w:date="2018-11-25T16:06:00Z"/>
        </w:trPr>
        <w:tc>
          <w:tcPr>
            <w:tcW w:w="2518" w:type="dxa"/>
            <w:shd w:val="clear" w:color="auto" w:fill="F7CAAC"/>
          </w:tcPr>
          <w:p w14:paraId="5125613A" w14:textId="77777777" w:rsidR="006A206E" w:rsidRDefault="006A206E" w:rsidP="00A90CC4">
            <w:pPr>
              <w:jc w:val="both"/>
              <w:rPr>
                <w:ins w:id="8133" w:author="PS" w:date="2018-11-25T16:06:00Z"/>
                <w:b/>
              </w:rPr>
            </w:pPr>
            <w:ins w:id="8134" w:author="PS" w:date="2018-11-25T16:06:00Z">
              <w:r>
                <w:rPr>
                  <w:b/>
                </w:rPr>
                <w:t>Jméno a příjmení</w:t>
              </w:r>
            </w:ins>
          </w:p>
        </w:tc>
        <w:tc>
          <w:tcPr>
            <w:tcW w:w="4536" w:type="dxa"/>
            <w:gridSpan w:val="5"/>
          </w:tcPr>
          <w:p w14:paraId="220FC750" w14:textId="77777777" w:rsidR="006A206E" w:rsidRPr="00A50022" w:rsidRDefault="006A206E" w:rsidP="00A90CC4">
            <w:pPr>
              <w:jc w:val="both"/>
              <w:rPr>
                <w:ins w:id="8135" w:author="PS" w:date="2018-11-25T16:06:00Z"/>
                <w:b/>
              </w:rPr>
            </w:pPr>
            <w:ins w:id="8136" w:author="PS" w:date="2018-11-25T16:06:00Z">
              <w:r w:rsidRPr="00A50022">
                <w:rPr>
                  <w:b/>
                </w:rPr>
                <w:t>Jiří Dvořák</w:t>
              </w:r>
            </w:ins>
          </w:p>
        </w:tc>
        <w:tc>
          <w:tcPr>
            <w:tcW w:w="709" w:type="dxa"/>
            <w:shd w:val="clear" w:color="auto" w:fill="F7CAAC"/>
          </w:tcPr>
          <w:p w14:paraId="525E085A" w14:textId="77777777" w:rsidR="006A206E" w:rsidRDefault="006A206E" w:rsidP="00A90CC4">
            <w:pPr>
              <w:jc w:val="both"/>
              <w:rPr>
                <w:ins w:id="8137" w:author="PS" w:date="2018-11-25T16:06:00Z"/>
                <w:b/>
              </w:rPr>
            </w:pPr>
            <w:ins w:id="8138" w:author="PS" w:date="2018-11-25T16:06:00Z">
              <w:r>
                <w:rPr>
                  <w:b/>
                </w:rPr>
                <w:t>Tituly</w:t>
              </w:r>
            </w:ins>
          </w:p>
        </w:tc>
        <w:tc>
          <w:tcPr>
            <w:tcW w:w="2096" w:type="dxa"/>
            <w:gridSpan w:val="4"/>
          </w:tcPr>
          <w:p w14:paraId="7C7338B0" w14:textId="77777777" w:rsidR="006A206E" w:rsidRDefault="006A206E" w:rsidP="00A90CC4">
            <w:pPr>
              <w:jc w:val="both"/>
              <w:rPr>
                <w:ins w:id="8139" w:author="PS" w:date="2018-11-25T16:06:00Z"/>
              </w:rPr>
            </w:pPr>
            <w:ins w:id="8140" w:author="PS" w:date="2018-11-25T16:06:00Z">
              <w:r>
                <w:t>prof., Ing., DrSc.</w:t>
              </w:r>
            </w:ins>
          </w:p>
        </w:tc>
      </w:tr>
      <w:tr w:rsidR="006A206E" w14:paraId="2EA5595E" w14:textId="77777777" w:rsidTr="00A90CC4">
        <w:trPr>
          <w:ins w:id="8141" w:author="PS" w:date="2018-11-25T16:06:00Z"/>
        </w:trPr>
        <w:tc>
          <w:tcPr>
            <w:tcW w:w="2518" w:type="dxa"/>
            <w:shd w:val="clear" w:color="auto" w:fill="F7CAAC"/>
          </w:tcPr>
          <w:p w14:paraId="5D3E87F8" w14:textId="77777777" w:rsidR="006A206E" w:rsidRDefault="006A206E" w:rsidP="00A90CC4">
            <w:pPr>
              <w:jc w:val="both"/>
              <w:rPr>
                <w:ins w:id="8142" w:author="PS" w:date="2018-11-25T16:06:00Z"/>
                <w:b/>
              </w:rPr>
            </w:pPr>
            <w:ins w:id="8143" w:author="PS" w:date="2018-11-25T16:06:00Z">
              <w:r>
                <w:rPr>
                  <w:b/>
                </w:rPr>
                <w:t>Rok narození</w:t>
              </w:r>
            </w:ins>
          </w:p>
        </w:tc>
        <w:tc>
          <w:tcPr>
            <w:tcW w:w="829" w:type="dxa"/>
          </w:tcPr>
          <w:p w14:paraId="42F30C89" w14:textId="77777777" w:rsidR="006A206E" w:rsidRDefault="006A206E" w:rsidP="00A90CC4">
            <w:pPr>
              <w:jc w:val="both"/>
              <w:rPr>
                <w:ins w:id="8144" w:author="PS" w:date="2018-11-25T16:06:00Z"/>
              </w:rPr>
            </w:pPr>
            <w:ins w:id="8145" w:author="PS" w:date="2018-11-25T16:06:00Z">
              <w:r w:rsidRPr="002B3036">
                <w:t>1941</w:t>
              </w:r>
            </w:ins>
          </w:p>
        </w:tc>
        <w:tc>
          <w:tcPr>
            <w:tcW w:w="1721" w:type="dxa"/>
            <w:shd w:val="clear" w:color="auto" w:fill="F7CAAC"/>
          </w:tcPr>
          <w:p w14:paraId="0134BCA3" w14:textId="77777777" w:rsidR="006A206E" w:rsidRDefault="006A206E" w:rsidP="00A90CC4">
            <w:pPr>
              <w:jc w:val="both"/>
              <w:rPr>
                <w:ins w:id="8146" w:author="PS" w:date="2018-11-25T16:06:00Z"/>
                <w:b/>
              </w:rPr>
            </w:pPr>
            <w:ins w:id="8147" w:author="PS" w:date="2018-11-25T16:06:00Z">
              <w:r>
                <w:rPr>
                  <w:b/>
                </w:rPr>
                <w:t>typ vztahu k VŠ</w:t>
              </w:r>
            </w:ins>
          </w:p>
        </w:tc>
        <w:tc>
          <w:tcPr>
            <w:tcW w:w="992" w:type="dxa"/>
            <w:gridSpan w:val="2"/>
          </w:tcPr>
          <w:p w14:paraId="5F357D06" w14:textId="77777777" w:rsidR="006A206E" w:rsidRPr="00DF0968" w:rsidRDefault="006A206E" w:rsidP="00A90CC4">
            <w:pPr>
              <w:jc w:val="both"/>
              <w:rPr>
                <w:ins w:id="8148" w:author="PS" w:date="2018-11-25T16:06:00Z"/>
                <w:i/>
              </w:rPr>
            </w:pPr>
            <w:ins w:id="8149" w:author="PS" w:date="2018-11-25T16:06:00Z">
              <w:r w:rsidRPr="00DF0968">
                <w:rPr>
                  <w:i/>
                </w:rPr>
                <w:t>pp.</w:t>
              </w:r>
            </w:ins>
          </w:p>
        </w:tc>
        <w:tc>
          <w:tcPr>
            <w:tcW w:w="994" w:type="dxa"/>
            <w:shd w:val="clear" w:color="auto" w:fill="F7CAAC"/>
          </w:tcPr>
          <w:p w14:paraId="220A37C8" w14:textId="77777777" w:rsidR="006A206E" w:rsidRDefault="006A206E" w:rsidP="00A90CC4">
            <w:pPr>
              <w:jc w:val="both"/>
              <w:rPr>
                <w:ins w:id="8150" w:author="PS" w:date="2018-11-25T16:06:00Z"/>
                <w:b/>
              </w:rPr>
            </w:pPr>
            <w:ins w:id="8151" w:author="PS" w:date="2018-11-25T16:06:00Z">
              <w:r>
                <w:rPr>
                  <w:b/>
                </w:rPr>
                <w:t>rozsah</w:t>
              </w:r>
            </w:ins>
          </w:p>
        </w:tc>
        <w:tc>
          <w:tcPr>
            <w:tcW w:w="709" w:type="dxa"/>
          </w:tcPr>
          <w:p w14:paraId="7D0AC879" w14:textId="77777777" w:rsidR="006A206E" w:rsidRDefault="006A206E" w:rsidP="00A90CC4">
            <w:pPr>
              <w:jc w:val="both"/>
              <w:rPr>
                <w:ins w:id="8152" w:author="PS" w:date="2018-11-25T16:06:00Z"/>
              </w:rPr>
            </w:pPr>
            <w:ins w:id="8153" w:author="PS" w:date="2018-11-25T16:06:00Z">
              <w:r w:rsidRPr="002B3036">
                <w:t>40</w:t>
              </w:r>
            </w:ins>
          </w:p>
        </w:tc>
        <w:tc>
          <w:tcPr>
            <w:tcW w:w="709" w:type="dxa"/>
            <w:gridSpan w:val="2"/>
            <w:shd w:val="clear" w:color="auto" w:fill="F7CAAC"/>
          </w:tcPr>
          <w:p w14:paraId="21B9BB7A" w14:textId="77777777" w:rsidR="006A206E" w:rsidRDefault="006A206E" w:rsidP="00A90CC4">
            <w:pPr>
              <w:jc w:val="both"/>
              <w:rPr>
                <w:ins w:id="8154" w:author="PS" w:date="2018-11-25T16:06:00Z"/>
                <w:b/>
              </w:rPr>
            </w:pPr>
            <w:ins w:id="8155" w:author="PS" w:date="2018-11-25T16:06:00Z">
              <w:r>
                <w:rPr>
                  <w:b/>
                </w:rPr>
                <w:t>do kdy</w:t>
              </w:r>
            </w:ins>
          </w:p>
        </w:tc>
        <w:tc>
          <w:tcPr>
            <w:tcW w:w="1387" w:type="dxa"/>
            <w:gridSpan w:val="2"/>
          </w:tcPr>
          <w:p w14:paraId="6D59F1FD" w14:textId="77777777" w:rsidR="006A206E" w:rsidRDefault="006A206E" w:rsidP="00A90CC4">
            <w:pPr>
              <w:jc w:val="both"/>
              <w:rPr>
                <w:ins w:id="8156" w:author="PS" w:date="2018-11-25T16:06:00Z"/>
              </w:rPr>
            </w:pPr>
            <w:ins w:id="8157" w:author="PS" w:date="2018-11-25T16:06:00Z">
              <w:r>
                <w:t>0719</w:t>
              </w:r>
            </w:ins>
          </w:p>
        </w:tc>
      </w:tr>
      <w:tr w:rsidR="006A206E" w14:paraId="7F9F3B9E" w14:textId="77777777" w:rsidTr="00A90CC4">
        <w:trPr>
          <w:ins w:id="8158" w:author="PS" w:date="2018-11-25T16:06:00Z"/>
        </w:trPr>
        <w:tc>
          <w:tcPr>
            <w:tcW w:w="5068" w:type="dxa"/>
            <w:gridSpan w:val="3"/>
            <w:shd w:val="clear" w:color="auto" w:fill="F7CAAC"/>
          </w:tcPr>
          <w:p w14:paraId="186238B4" w14:textId="77777777" w:rsidR="006A206E" w:rsidRDefault="006A206E" w:rsidP="00A90CC4">
            <w:pPr>
              <w:jc w:val="both"/>
              <w:rPr>
                <w:ins w:id="8159" w:author="PS" w:date="2018-11-25T16:06:00Z"/>
                <w:b/>
              </w:rPr>
            </w:pPr>
            <w:ins w:id="8160" w:author="PS" w:date="2018-11-25T16:06:00Z">
              <w:r>
                <w:rPr>
                  <w:b/>
                </w:rPr>
                <w:t>Typ vztahu na součásti VŠ, která uskutečňuje st. Program</w:t>
              </w:r>
            </w:ins>
          </w:p>
        </w:tc>
        <w:tc>
          <w:tcPr>
            <w:tcW w:w="992" w:type="dxa"/>
            <w:gridSpan w:val="2"/>
          </w:tcPr>
          <w:p w14:paraId="0B2604CC" w14:textId="77777777" w:rsidR="006A206E" w:rsidRPr="00DF0968" w:rsidRDefault="006A206E" w:rsidP="00A90CC4">
            <w:pPr>
              <w:jc w:val="both"/>
              <w:rPr>
                <w:ins w:id="8161" w:author="PS" w:date="2018-11-25T16:06:00Z"/>
                <w:i/>
              </w:rPr>
            </w:pPr>
            <w:ins w:id="8162" w:author="PS" w:date="2018-11-25T16:06:00Z">
              <w:r w:rsidRPr="00DF0968">
                <w:rPr>
                  <w:i/>
                </w:rPr>
                <w:t>pp.</w:t>
              </w:r>
            </w:ins>
          </w:p>
        </w:tc>
        <w:tc>
          <w:tcPr>
            <w:tcW w:w="994" w:type="dxa"/>
            <w:shd w:val="clear" w:color="auto" w:fill="F7CAAC"/>
          </w:tcPr>
          <w:p w14:paraId="4C92AA73" w14:textId="77777777" w:rsidR="006A206E" w:rsidRDefault="006A206E" w:rsidP="00A90CC4">
            <w:pPr>
              <w:jc w:val="both"/>
              <w:rPr>
                <w:ins w:id="8163" w:author="PS" w:date="2018-11-25T16:06:00Z"/>
                <w:b/>
              </w:rPr>
            </w:pPr>
            <w:ins w:id="8164" w:author="PS" w:date="2018-11-25T16:06:00Z">
              <w:r>
                <w:rPr>
                  <w:b/>
                </w:rPr>
                <w:t>rozsah</w:t>
              </w:r>
            </w:ins>
          </w:p>
        </w:tc>
        <w:tc>
          <w:tcPr>
            <w:tcW w:w="709" w:type="dxa"/>
          </w:tcPr>
          <w:p w14:paraId="31A1DB4A" w14:textId="77777777" w:rsidR="006A206E" w:rsidRDefault="006A206E" w:rsidP="00A90CC4">
            <w:pPr>
              <w:jc w:val="both"/>
              <w:rPr>
                <w:ins w:id="8165" w:author="PS" w:date="2018-11-25T16:06:00Z"/>
              </w:rPr>
            </w:pPr>
            <w:ins w:id="8166" w:author="PS" w:date="2018-11-25T16:06:00Z">
              <w:r>
                <w:t>40</w:t>
              </w:r>
            </w:ins>
          </w:p>
        </w:tc>
        <w:tc>
          <w:tcPr>
            <w:tcW w:w="709" w:type="dxa"/>
            <w:gridSpan w:val="2"/>
            <w:shd w:val="clear" w:color="auto" w:fill="F7CAAC"/>
          </w:tcPr>
          <w:p w14:paraId="296673BC" w14:textId="77777777" w:rsidR="006A206E" w:rsidRDefault="006A206E" w:rsidP="00A90CC4">
            <w:pPr>
              <w:jc w:val="both"/>
              <w:rPr>
                <w:ins w:id="8167" w:author="PS" w:date="2018-11-25T16:06:00Z"/>
                <w:b/>
              </w:rPr>
            </w:pPr>
            <w:ins w:id="8168" w:author="PS" w:date="2018-11-25T16:06:00Z">
              <w:r>
                <w:rPr>
                  <w:b/>
                </w:rPr>
                <w:t>do kdy</w:t>
              </w:r>
            </w:ins>
          </w:p>
        </w:tc>
        <w:tc>
          <w:tcPr>
            <w:tcW w:w="1387" w:type="dxa"/>
            <w:gridSpan w:val="2"/>
          </w:tcPr>
          <w:p w14:paraId="5A72C292" w14:textId="77777777" w:rsidR="006A206E" w:rsidRDefault="006A206E" w:rsidP="00A90CC4">
            <w:pPr>
              <w:jc w:val="both"/>
              <w:rPr>
                <w:ins w:id="8169" w:author="PS" w:date="2018-11-25T16:06:00Z"/>
              </w:rPr>
            </w:pPr>
            <w:ins w:id="8170" w:author="PS" w:date="2018-11-25T16:06:00Z">
              <w:r>
                <w:t>0719</w:t>
              </w:r>
            </w:ins>
          </w:p>
        </w:tc>
      </w:tr>
      <w:tr w:rsidR="006A206E" w14:paraId="58C0B899" w14:textId="77777777" w:rsidTr="00A90CC4">
        <w:trPr>
          <w:ins w:id="8171" w:author="PS" w:date="2018-11-25T16:06:00Z"/>
        </w:trPr>
        <w:tc>
          <w:tcPr>
            <w:tcW w:w="6060" w:type="dxa"/>
            <w:gridSpan w:val="5"/>
            <w:shd w:val="clear" w:color="auto" w:fill="F7CAAC"/>
          </w:tcPr>
          <w:p w14:paraId="1ABF21C6" w14:textId="77777777" w:rsidR="006A206E" w:rsidRDefault="006A206E" w:rsidP="00A90CC4">
            <w:pPr>
              <w:jc w:val="both"/>
              <w:rPr>
                <w:ins w:id="8172" w:author="PS" w:date="2018-11-25T16:06:00Z"/>
              </w:rPr>
            </w:pPr>
            <w:ins w:id="8173" w:author="PS" w:date="2018-11-25T16:06:00Z">
              <w:r>
                <w:rPr>
                  <w:b/>
                </w:rPr>
                <w:t>Další současná působení jako akademický pracovník na jiných VŠ</w:t>
              </w:r>
            </w:ins>
          </w:p>
        </w:tc>
        <w:tc>
          <w:tcPr>
            <w:tcW w:w="1703" w:type="dxa"/>
            <w:gridSpan w:val="2"/>
            <w:shd w:val="clear" w:color="auto" w:fill="F7CAAC"/>
          </w:tcPr>
          <w:p w14:paraId="317F68B2" w14:textId="77777777" w:rsidR="006A206E" w:rsidRDefault="006A206E" w:rsidP="00A90CC4">
            <w:pPr>
              <w:jc w:val="both"/>
              <w:rPr>
                <w:ins w:id="8174" w:author="PS" w:date="2018-11-25T16:06:00Z"/>
                <w:b/>
              </w:rPr>
            </w:pPr>
            <w:ins w:id="8175" w:author="PS" w:date="2018-11-25T16:06:00Z">
              <w:r>
                <w:rPr>
                  <w:b/>
                </w:rPr>
                <w:t>typ prac. vztahu</w:t>
              </w:r>
            </w:ins>
          </w:p>
        </w:tc>
        <w:tc>
          <w:tcPr>
            <w:tcW w:w="2096" w:type="dxa"/>
            <w:gridSpan w:val="4"/>
            <w:shd w:val="clear" w:color="auto" w:fill="F7CAAC"/>
          </w:tcPr>
          <w:p w14:paraId="7FE03E3D" w14:textId="77777777" w:rsidR="006A206E" w:rsidRDefault="006A206E" w:rsidP="00A90CC4">
            <w:pPr>
              <w:jc w:val="both"/>
              <w:rPr>
                <w:ins w:id="8176" w:author="PS" w:date="2018-11-25T16:06:00Z"/>
                <w:b/>
              </w:rPr>
            </w:pPr>
            <w:ins w:id="8177" w:author="PS" w:date="2018-11-25T16:06:00Z">
              <w:r>
                <w:rPr>
                  <w:b/>
                </w:rPr>
                <w:t>Rozsah</w:t>
              </w:r>
            </w:ins>
          </w:p>
        </w:tc>
      </w:tr>
      <w:tr w:rsidR="006A206E" w14:paraId="3AF6F7F0" w14:textId="77777777" w:rsidTr="00A90CC4">
        <w:trPr>
          <w:ins w:id="8178" w:author="PS" w:date="2018-11-25T16:06:00Z"/>
        </w:trPr>
        <w:tc>
          <w:tcPr>
            <w:tcW w:w="6060" w:type="dxa"/>
            <w:gridSpan w:val="5"/>
          </w:tcPr>
          <w:p w14:paraId="7476AAF5" w14:textId="77777777" w:rsidR="006A206E" w:rsidRDefault="006A206E" w:rsidP="00A90CC4">
            <w:pPr>
              <w:jc w:val="both"/>
              <w:rPr>
                <w:ins w:id="8179" w:author="PS" w:date="2018-11-25T16:06:00Z"/>
              </w:rPr>
            </w:pPr>
            <w:ins w:id="8180" w:author="PS" w:date="2018-11-25T16:06:00Z">
              <w:r>
                <w:t>Nemá</w:t>
              </w:r>
            </w:ins>
          </w:p>
        </w:tc>
        <w:tc>
          <w:tcPr>
            <w:tcW w:w="1703" w:type="dxa"/>
            <w:gridSpan w:val="2"/>
          </w:tcPr>
          <w:p w14:paraId="07896FFE" w14:textId="77777777" w:rsidR="006A206E" w:rsidRDefault="006A206E" w:rsidP="00A90CC4">
            <w:pPr>
              <w:jc w:val="both"/>
              <w:rPr>
                <w:ins w:id="8181" w:author="PS" w:date="2018-11-25T16:06:00Z"/>
              </w:rPr>
            </w:pPr>
          </w:p>
        </w:tc>
        <w:tc>
          <w:tcPr>
            <w:tcW w:w="2096" w:type="dxa"/>
            <w:gridSpan w:val="4"/>
          </w:tcPr>
          <w:p w14:paraId="3E9A27D5" w14:textId="77777777" w:rsidR="006A206E" w:rsidRDefault="006A206E" w:rsidP="00A90CC4">
            <w:pPr>
              <w:jc w:val="both"/>
              <w:rPr>
                <w:ins w:id="8182" w:author="PS" w:date="2018-11-25T16:06:00Z"/>
              </w:rPr>
            </w:pPr>
          </w:p>
        </w:tc>
      </w:tr>
      <w:tr w:rsidR="006A206E" w14:paraId="2C4B9B6D" w14:textId="77777777" w:rsidTr="00A90CC4">
        <w:trPr>
          <w:ins w:id="8183" w:author="PS" w:date="2018-11-25T16:06:00Z"/>
        </w:trPr>
        <w:tc>
          <w:tcPr>
            <w:tcW w:w="6060" w:type="dxa"/>
            <w:gridSpan w:val="5"/>
          </w:tcPr>
          <w:p w14:paraId="2F9278B2" w14:textId="77777777" w:rsidR="006A206E" w:rsidRDefault="006A206E" w:rsidP="00A90CC4">
            <w:pPr>
              <w:jc w:val="both"/>
              <w:rPr>
                <w:ins w:id="8184" w:author="PS" w:date="2018-11-25T16:06:00Z"/>
              </w:rPr>
            </w:pPr>
          </w:p>
        </w:tc>
        <w:tc>
          <w:tcPr>
            <w:tcW w:w="1703" w:type="dxa"/>
            <w:gridSpan w:val="2"/>
          </w:tcPr>
          <w:p w14:paraId="212D1B95" w14:textId="77777777" w:rsidR="006A206E" w:rsidRDefault="006A206E" w:rsidP="00A90CC4">
            <w:pPr>
              <w:jc w:val="both"/>
              <w:rPr>
                <w:ins w:id="8185" w:author="PS" w:date="2018-11-25T16:06:00Z"/>
              </w:rPr>
            </w:pPr>
          </w:p>
        </w:tc>
        <w:tc>
          <w:tcPr>
            <w:tcW w:w="2096" w:type="dxa"/>
            <w:gridSpan w:val="4"/>
          </w:tcPr>
          <w:p w14:paraId="5A87F194" w14:textId="77777777" w:rsidR="006A206E" w:rsidRDefault="006A206E" w:rsidP="00A90CC4">
            <w:pPr>
              <w:jc w:val="both"/>
              <w:rPr>
                <w:ins w:id="8186" w:author="PS" w:date="2018-11-25T16:06:00Z"/>
              </w:rPr>
            </w:pPr>
          </w:p>
        </w:tc>
      </w:tr>
      <w:tr w:rsidR="006A206E" w14:paraId="76DF8CD1" w14:textId="77777777" w:rsidTr="00A90CC4">
        <w:trPr>
          <w:ins w:id="8187" w:author="PS" w:date="2018-11-25T16:06:00Z"/>
        </w:trPr>
        <w:tc>
          <w:tcPr>
            <w:tcW w:w="6060" w:type="dxa"/>
            <w:gridSpan w:val="5"/>
          </w:tcPr>
          <w:p w14:paraId="6B966436" w14:textId="77777777" w:rsidR="006A206E" w:rsidRDefault="006A206E" w:rsidP="00A90CC4">
            <w:pPr>
              <w:jc w:val="both"/>
              <w:rPr>
                <w:ins w:id="8188" w:author="PS" w:date="2018-11-25T16:06:00Z"/>
              </w:rPr>
            </w:pPr>
          </w:p>
        </w:tc>
        <w:tc>
          <w:tcPr>
            <w:tcW w:w="1703" w:type="dxa"/>
            <w:gridSpan w:val="2"/>
          </w:tcPr>
          <w:p w14:paraId="038F4DA1" w14:textId="77777777" w:rsidR="006A206E" w:rsidRDefault="006A206E" w:rsidP="00A90CC4">
            <w:pPr>
              <w:jc w:val="both"/>
              <w:rPr>
                <w:ins w:id="8189" w:author="PS" w:date="2018-11-25T16:06:00Z"/>
              </w:rPr>
            </w:pPr>
          </w:p>
        </w:tc>
        <w:tc>
          <w:tcPr>
            <w:tcW w:w="2096" w:type="dxa"/>
            <w:gridSpan w:val="4"/>
          </w:tcPr>
          <w:p w14:paraId="2BA1BD15" w14:textId="77777777" w:rsidR="006A206E" w:rsidRDefault="006A206E" w:rsidP="00A90CC4">
            <w:pPr>
              <w:jc w:val="both"/>
              <w:rPr>
                <w:ins w:id="8190" w:author="PS" w:date="2018-11-25T16:06:00Z"/>
              </w:rPr>
            </w:pPr>
          </w:p>
        </w:tc>
      </w:tr>
      <w:tr w:rsidR="006A206E" w14:paraId="1527FB45" w14:textId="77777777" w:rsidTr="00A90CC4">
        <w:trPr>
          <w:ins w:id="8191" w:author="PS" w:date="2018-11-25T16:06:00Z"/>
        </w:trPr>
        <w:tc>
          <w:tcPr>
            <w:tcW w:w="6060" w:type="dxa"/>
            <w:gridSpan w:val="5"/>
          </w:tcPr>
          <w:p w14:paraId="792A24FC" w14:textId="77777777" w:rsidR="006A206E" w:rsidRDefault="006A206E" w:rsidP="00A90CC4">
            <w:pPr>
              <w:jc w:val="both"/>
              <w:rPr>
                <w:ins w:id="8192" w:author="PS" w:date="2018-11-25T16:06:00Z"/>
              </w:rPr>
            </w:pPr>
          </w:p>
        </w:tc>
        <w:tc>
          <w:tcPr>
            <w:tcW w:w="1703" w:type="dxa"/>
            <w:gridSpan w:val="2"/>
          </w:tcPr>
          <w:p w14:paraId="60D9C983" w14:textId="77777777" w:rsidR="006A206E" w:rsidRDefault="006A206E" w:rsidP="00A90CC4">
            <w:pPr>
              <w:jc w:val="both"/>
              <w:rPr>
                <w:ins w:id="8193" w:author="PS" w:date="2018-11-25T16:06:00Z"/>
              </w:rPr>
            </w:pPr>
          </w:p>
        </w:tc>
        <w:tc>
          <w:tcPr>
            <w:tcW w:w="2096" w:type="dxa"/>
            <w:gridSpan w:val="4"/>
          </w:tcPr>
          <w:p w14:paraId="1E148B12" w14:textId="77777777" w:rsidR="006A206E" w:rsidRDefault="006A206E" w:rsidP="00A90CC4">
            <w:pPr>
              <w:jc w:val="both"/>
              <w:rPr>
                <w:ins w:id="8194" w:author="PS" w:date="2018-11-25T16:06:00Z"/>
              </w:rPr>
            </w:pPr>
          </w:p>
        </w:tc>
      </w:tr>
      <w:tr w:rsidR="006A206E" w14:paraId="47E82A8B" w14:textId="77777777" w:rsidTr="00A90CC4">
        <w:trPr>
          <w:ins w:id="8195" w:author="PS" w:date="2018-11-25T16:06:00Z"/>
        </w:trPr>
        <w:tc>
          <w:tcPr>
            <w:tcW w:w="9859" w:type="dxa"/>
            <w:gridSpan w:val="11"/>
            <w:shd w:val="clear" w:color="auto" w:fill="F7CAAC"/>
          </w:tcPr>
          <w:p w14:paraId="39DF55B7" w14:textId="77777777" w:rsidR="006A206E" w:rsidRDefault="006A206E" w:rsidP="00A90CC4">
            <w:pPr>
              <w:jc w:val="both"/>
              <w:rPr>
                <w:ins w:id="8196" w:author="PS" w:date="2018-11-25T16:06:00Z"/>
              </w:rPr>
            </w:pPr>
            <w:ins w:id="8197" w:author="PS" w:date="2018-11-25T16:06:00Z">
              <w:r>
                <w:rPr>
                  <w:b/>
                </w:rPr>
                <w:t>Předměty příslušného studijního programu a způsob zapojení do jejich výuky, příp. další zapojení do uskutečňování studijního programu</w:t>
              </w:r>
            </w:ins>
          </w:p>
        </w:tc>
      </w:tr>
      <w:tr w:rsidR="006A206E" w14:paraId="2111D10C" w14:textId="77777777" w:rsidTr="00A90CC4">
        <w:trPr>
          <w:trHeight w:val="1118"/>
          <w:ins w:id="8198" w:author="PS" w:date="2018-11-25T16:06:00Z"/>
        </w:trPr>
        <w:tc>
          <w:tcPr>
            <w:tcW w:w="9859" w:type="dxa"/>
            <w:gridSpan w:val="11"/>
            <w:tcBorders>
              <w:top w:val="nil"/>
            </w:tcBorders>
          </w:tcPr>
          <w:p w14:paraId="30B4E0E7" w14:textId="77777777" w:rsidR="006A206E" w:rsidRDefault="006A206E" w:rsidP="00A90CC4">
            <w:pPr>
              <w:pStyle w:val="Odstavecseseznamem"/>
              <w:ind w:left="38"/>
              <w:jc w:val="both"/>
              <w:rPr>
                <w:ins w:id="8199" w:author="PS" w:date="2018-11-25T16:06:00Z"/>
              </w:rPr>
            </w:pPr>
            <w:ins w:id="8200" w:author="PS" w:date="2018-11-25T16:06:00Z">
              <w:r>
                <w:t>Informatika – garant, přednášející (50 %)</w:t>
              </w:r>
            </w:ins>
          </w:p>
          <w:p w14:paraId="2624BF8F" w14:textId="77777777" w:rsidR="006A206E" w:rsidRDefault="006A206E" w:rsidP="00A90CC4">
            <w:pPr>
              <w:pStyle w:val="Odstavecseseznamem"/>
              <w:ind w:left="38"/>
              <w:jc w:val="both"/>
              <w:rPr>
                <w:ins w:id="8201" w:author="PS" w:date="2018-11-25T16:06:00Z"/>
              </w:rPr>
            </w:pPr>
            <w:ins w:id="8202" w:author="PS" w:date="2018-11-25T16:06:00Z">
              <w:r>
                <w:t>Kybernetická bezpečnost – garant, přednášející (80 %)</w:t>
              </w:r>
            </w:ins>
          </w:p>
          <w:p w14:paraId="1CF29383" w14:textId="77777777" w:rsidR="006A206E" w:rsidRDefault="006A206E" w:rsidP="0001328A">
            <w:pPr>
              <w:pStyle w:val="Odstavecseseznamem"/>
              <w:ind w:left="38"/>
              <w:jc w:val="both"/>
              <w:rPr>
                <w:ins w:id="8203" w:author="PS" w:date="2018-11-25T16:06:00Z"/>
              </w:rPr>
            </w:pPr>
          </w:p>
        </w:tc>
      </w:tr>
      <w:tr w:rsidR="006A206E" w14:paraId="274C949C" w14:textId="77777777" w:rsidTr="00A90CC4">
        <w:trPr>
          <w:ins w:id="8204" w:author="PS" w:date="2018-11-25T16:06:00Z"/>
        </w:trPr>
        <w:tc>
          <w:tcPr>
            <w:tcW w:w="9859" w:type="dxa"/>
            <w:gridSpan w:val="11"/>
            <w:shd w:val="clear" w:color="auto" w:fill="F7CAAC"/>
          </w:tcPr>
          <w:p w14:paraId="438D85A3" w14:textId="77777777" w:rsidR="006A206E" w:rsidRDefault="006A206E" w:rsidP="00A90CC4">
            <w:pPr>
              <w:jc w:val="both"/>
              <w:rPr>
                <w:ins w:id="8205" w:author="PS" w:date="2018-11-25T16:06:00Z"/>
              </w:rPr>
            </w:pPr>
            <w:ins w:id="8206" w:author="PS" w:date="2018-11-25T16:06:00Z">
              <w:r>
                <w:rPr>
                  <w:b/>
                </w:rPr>
                <w:t xml:space="preserve">Údaje o vzdělání na VŠ </w:t>
              </w:r>
            </w:ins>
          </w:p>
        </w:tc>
      </w:tr>
      <w:tr w:rsidR="006A206E" w14:paraId="4764BA82" w14:textId="77777777" w:rsidTr="00A90CC4">
        <w:trPr>
          <w:trHeight w:val="1055"/>
          <w:ins w:id="8207" w:author="PS" w:date="2018-11-25T16:06:00Z"/>
        </w:trPr>
        <w:tc>
          <w:tcPr>
            <w:tcW w:w="9859" w:type="dxa"/>
            <w:gridSpan w:val="11"/>
          </w:tcPr>
          <w:p w14:paraId="3FEDE8B5" w14:textId="77777777" w:rsidR="006A206E" w:rsidRDefault="006A206E" w:rsidP="00A90CC4">
            <w:pPr>
              <w:ind w:left="471" w:hanging="471"/>
              <w:jc w:val="both"/>
              <w:rPr>
                <w:ins w:id="8208" w:author="PS" w:date="2018-11-25T16:06:00Z"/>
              </w:rPr>
            </w:pPr>
            <w:ins w:id="8209" w:author="PS" w:date="2018-11-25T16:06:00Z">
              <w:r>
                <w:t xml:space="preserve">Ing.: SP elektrotechnický, SO vojensko-inženýrský, specializace: Stanice navedení. </w:t>
              </w:r>
              <w:r w:rsidRPr="00A74126">
                <w:t>1965 VA Brno, fakulta dělostřelecká a radiolokační</w:t>
              </w:r>
              <w:r>
                <w:t>.</w:t>
              </w:r>
            </w:ins>
          </w:p>
          <w:p w14:paraId="25053EE6" w14:textId="77777777" w:rsidR="006A206E" w:rsidRDefault="006A206E" w:rsidP="00A90CC4">
            <w:pPr>
              <w:jc w:val="both"/>
              <w:rPr>
                <w:ins w:id="8210" w:author="PS" w:date="2018-11-25T16:06:00Z"/>
              </w:rPr>
            </w:pPr>
            <w:ins w:id="8211" w:author="PS" w:date="2018-11-25T16:06:00Z">
              <w:r>
                <w:t xml:space="preserve">CSc.: Obor – technická kybernetika, </w:t>
              </w:r>
              <w:r w:rsidRPr="00A74126">
                <w:t>1977</w:t>
              </w:r>
              <w:r>
                <w:t>,</w:t>
              </w:r>
              <w:r w:rsidRPr="00A74126">
                <w:t xml:space="preserve"> VA Brno</w:t>
              </w:r>
            </w:ins>
          </w:p>
          <w:p w14:paraId="554ABA8C" w14:textId="77777777" w:rsidR="006A206E" w:rsidRDefault="006A206E" w:rsidP="00A90CC4">
            <w:pPr>
              <w:jc w:val="both"/>
              <w:rPr>
                <w:ins w:id="8212" w:author="PS" w:date="2018-11-25T16:06:00Z"/>
              </w:rPr>
            </w:pPr>
            <w:ins w:id="8213" w:author="PS" w:date="2018-11-25T16:06:00Z">
              <w:r>
                <w:t xml:space="preserve">DrSc.: doktor vojenských věd, 1986, VA Brno Česká komise pro vědecké hodnosti </w:t>
              </w:r>
            </w:ins>
          </w:p>
          <w:p w14:paraId="2EE36128" w14:textId="77777777" w:rsidR="006A206E" w:rsidRPr="00584BA7" w:rsidRDefault="006A206E" w:rsidP="00A90CC4">
            <w:pPr>
              <w:jc w:val="both"/>
              <w:rPr>
                <w:ins w:id="8214" w:author="PS" w:date="2018-11-25T16:06:00Z"/>
              </w:rPr>
            </w:pPr>
            <w:ins w:id="8215" w:author="PS" w:date="2018-11-25T16:06:00Z">
              <w:r>
                <w:t>1993 EBS SRN Frankfurt n/M. (mezinárodní dálkové jednoroční diplomové studium pro vedoucí hospodářské pracovníky v oboru: management s cílenou praxí v podnicích a organizacích SRN).</w:t>
              </w:r>
            </w:ins>
          </w:p>
          <w:p w14:paraId="6412FC44" w14:textId="77777777" w:rsidR="006A206E" w:rsidRDefault="006A206E" w:rsidP="00A90CC4">
            <w:pPr>
              <w:jc w:val="both"/>
              <w:rPr>
                <w:ins w:id="8216" w:author="PS" w:date="2018-11-25T16:06:00Z"/>
                <w:b/>
              </w:rPr>
            </w:pPr>
          </w:p>
        </w:tc>
      </w:tr>
      <w:tr w:rsidR="006A206E" w14:paraId="73AEEA87" w14:textId="77777777" w:rsidTr="00A90CC4">
        <w:trPr>
          <w:ins w:id="8217" w:author="PS" w:date="2018-11-25T16:06:00Z"/>
        </w:trPr>
        <w:tc>
          <w:tcPr>
            <w:tcW w:w="9859" w:type="dxa"/>
            <w:gridSpan w:val="11"/>
            <w:shd w:val="clear" w:color="auto" w:fill="F7CAAC"/>
          </w:tcPr>
          <w:p w14:paraId="7E53E617" w14:textId="77777777" w:rsidR="006A206E" w:rsidRDefault="006A206E" w:rsidP="00A90CC4">
            <w:pPr>
              <w:jc w:val="both"/>
              <w:rPr>
                <w:ins w:id="8218" w:author="PS" w:date="2018-11-25T16:06:00Z"/>
                <w:b/>
              </w:rPr>
            </w:pPr>
            <w:ins w:id="8219" w:author="PS" w:date="2018-11-25T16:06:00Z">
              <w:r>
                <w:rPr>
                  <w:b/>
                </w:rPr>
                <w:t>Údaje o odborném působení od absolvování VŠ</w:t>
              </w:r>
            </w:ins>
          </w:p>
        </w:tc>
      </w:tr>
      <w:tr w:rsidR="006A206E" w14:paraId="321ABCF5" w14:textId="77777777" w:rsidTr="00A90CC4">
        <w:trPr>
          <w:trHeight w:val="1090"/>
          <w:ins w:id="8220" w:author="PS" w:date="2018-11-25T16:06:00Z"/>
        </w:trPr>
        <w:tc>
          <w:tcPr>
            <w:tcW w:w="9859" w:type="dxa"/>
            <w:gridSpan w:val="11"/>
          </w:tcPr>
          <w:p w14:paraId="186825B8" w14:textId="77777777" w:rsidR="006A206E" w:rsidRDefault="006A206E" w:rsidP="00A90CC4">
            <w:pPr>
              <w:jc w:val="both"/>
              <w:rPr>
                <w:ins w:id="8221" w:author="PS" w:date="2018-11-25T16:06:00Z"/>
              </w:rPr>
            </w:pPr>
            <w:ins w:id="8222" w:author="PS" w:date="2018-11-25T16:06:00Z">
              <w:r w:rsidRPr="00584BA7">
                <w:t xml:space="preserve">1965 </w:t>
              </w:r>
              <w:r>
                <w:t>–</w:t>
              </w:r>
              <w:r w:rsidRPr="00584BA7">
                <w:t xml:space="preserve"> 1970 VA Brno, inženýr číslicových počítačů: Minsk 22, ZPA 600 a EC 1030 (Tesla 200)</w:t>
              </w:r>
            </w:ins>
          </w:p>
          <w:p w14:paraId="6E7BD43D" w14:textId="77777777" w:rsidR="006A206E" w:rsidRPr="00584BA7" w:rsidRDefault="006A206E" w:rsidP="00A90CC4">
            <w:pPr>
              <w:jc w:val="both"/>
              <w:rPr>
                <w:ins w:id="8223" w:author="PS" w:date="2018-11-25T16:06:00Z"/>
              </w:rPr>
            </w:pPr>
            <w:ins w:id="8224" w:author="PS" w:date="2018-11-25T16:06:00Z">
              <w:r w:rsidRPr="00584BA7">
                <w:t xml:space="preserve">1970 </w:t>
              </w:r>
              <w:r>
                <w:t>–</w:t>
              </w:r>
              <w:r w:rsidRPr="00584BA7">
                <w:t xml:space="preserve"> 1985 VA Brno, učitel katedry číslicových počítačů a automatické regulace</w:t>
              </w:r>
            </w:ins>
          </w:p>
          <w:p w14:paraId="1F8A248B" w14:textId="77777777" w:rsidR="006A206E" w:rsidRPr="00584BA7" w:rsidRDefault="006A206E" w:rsidP="00A90CC4">
            <w:pPr>
              <w:jc w:val="both"/>
              <w:rPr>
                <w:ins w:id="8225" w:author="PS" w:date="2018-11-25T16:06:00Z"/>
              </w:rPr>
            </w:pPr>
            <w:ins w:id="8226" w:author="PS" w:date="2018-11-25T16:06:00Z">
              <w:r w:rsidRPr="00584BA7">
                <w:t xml:space="preserve">1986 </w:t>
              </w:r>
              <w:r>
                <w:t>–</w:t>
              </w:r>
              <w:r w:rsidRPr="00584BA7">
                <w:t xml:space="preserve"> 1992 VA Brno, učitel katedry technické kybernetiky a robotiky</w:t>
              </w:r>
            </w:ins>
          </w:p>
          <w:p w14:paraId="11A8B00E" w14:textId="77777777" w:rsidR="006A206E" w:rsidRDefault="006A206E" w:rsidP="00A90CC4">
            <w:pPr>
              <w:jc w:val="both"/>
              <w:rPr>
                <w:ins w:id="8227" w:author="PS" w:date="2018-11-25T16:06:00Z"/>
              </w:rPr>
            </w:pPr>
            <w:ins w:id="8228" w:author="PS" w:date="2018-11-25T16:06:00Z">
              <w:r>
                <w:t>1991 – 1993 praxe na BVV a.s. - DTB, manažer odborných programů obchodních skupin veletrhů a výstav Brno</w:t>
              </w:r>
            </w:ins>
          </w:p>
          <w:p w14:paraId="0F76CE79" w14:textId="77777777" w:rsidR="006A206E" w:rsidRDefault="006A206E" w:rsidP="00A90CC4">
            <w:pPr>
              <w:jc w:val="both"/>
              <w:rPr>
                <w:ins w:id="8229" w:author="PS" w:date="2018-11-25T16:06:00Z"/>
              </w:rPr>
            </w:pPr>
            <w:ins w:id="8230" w:author="PS" w:date="2018-11-25T16:06:00Z">
              <w:r>
                <w:t>1995 – aktivity v RBIC Brno pro výzkumnou a vývojovou činnost organizací v regionu Brno</w:t>
              </w:r>
            </w:ins>
          </w:p>
          <w:p w14:paraId="5BDBB313" w14:textId="77777777" w:rsidR="006A206E" w:rsidRPr="00584BA7" w:rsidRDefault="006A206E" w:rsidP="00A90CC4">
            <w:pPr>
              <w:jc w:val="both"/>
              <w:rPr>
                <w:ins w:id="8231" w:author="PS" w:date="2018-11-25T16:06:00Z"/>
              </w:rPr>
            </w:pPr>
            <w:ins w:id="8232" w:author="PS" w:date="2018-11-25T16:06:00Z">
              <w:r>
                <w:t>1995 – 2015</w:t>
              </w:r>
              <w:r w:rsidRPr="00584BA7">
                <w:t xml:space="preserve"> profesor VUT v Brně, Fakulta podnikatelská, Ústav informatiky</w:t>
              </w:r>
            </w:ins>
          </w:p>
          <w:p w14:paraId="1671C5CF" w14:textId="77777777" w:rsidR="006A206E" w:rsidRPr="00584BA7" w:rsidRDefault="006A206E" w:rsidP="00A90CC4">
            <w:pPr>
              <w:jc w:val="both"/>
              <w:rPr>
                <w:ins w:id="8233" w:author="PS" w:date="2018-11-25T16:06:00Z"/>
              </w:rPr>
            </w:pPr>
            <w:ins w:id="8234" w:author="PS" w:date="2018-11-25T16:06:00Z">
              <w:r>
                <w:t>2015</w:t>
              </w:r>
              <w:r w:rsidRPr="00584BA7">
                <w:t xml:space="preserve"> – dosud Akademický pracovník, UTB Zlín, FLKŘ Uherské Hradiště,</w:t>
              </w:r>
            </w:ins>
          </w:p>
          <w:p w14:paraId="25BE4AE0" w14:textId="77777777" w:rsidR="006A206E" w:rsidRDefault="006A206E" w:rsidP="00A90CC4">
            <w:pPr>
              <w:jc w:val="both"/>
              <w:rPr>
                <w:ins w:id="8235" w:author="PS" w:date="2018-11-25T16:06:00Z"/>
              </w:rPr>
            </w:pPr>
            <w:ins w:id="8236" w:author="PS" w:date="2018-11-25T16:06:00Z">
              <w:r>
                <w:t>Průběžně vedená konzultační činnost ve firmě Aconte Brno a poradenská praxe ICT na BIBS Brno pro podniky</w:t>
              </w:r>
            </w:ins>
          </w:p>
          <w:p w14:paraId="104B4174" w14:textId="77777777" w:rsidR="006A206E" w:rsidRDefault="006A206E" w:rsidP="00A90CC4">
            <w:pPr>
              <w:jc w:val="both"/>
              <w:rPr>
                <w:ins w:id="8237" w:author="PS" w:date="2018-11-25T16:06:00Z"/>
              </w:rPr>
            </w:pPr>
          </w:p>
        </w:tc>
      </w:tr>
      <w:tr w:rsidR="006A206E" w14:paraId="2E8085D7" w14:textId="77777777" w:rsidTr="00A90CC4">
        <w:trPr>
          <w:trHeight w:val="250"/>
          <w:ins w:id="8238" w:author="PS" w:date="2018-11-25T16:06:00Z"/>
        </w:trPr>
        <w:tc>
          <w:tcPr>
            <w:tcW w:w="9859" w:type="dxa"/>
            <w:gridSpan w:val="11"/>
            <w:shd w:val="clear" w:color="auto" w:fill="F7CAAC"/>
          </w:tcPr>
          <w:p w14:paraId="46CFD739" w14:textId="77777777" w:rsidR="006A206E" w:rsidRDefault="006A206E" w:rsidP="00A90CC4">
            <w:pPr>
              <w:jc w:val="both"/>
              <w:rPr>
                <w:ins w:id="8239" w:author="PS" w:date="2018-11-25T16:06:00Z"/>
              </w:rPr>
            </w:pPr>
            <w:ins w:id="8240" w:author="PS" w:date="2018-11-25T16:06:00Z">
              <w:r>
                <w:rPr>
                  <w:b/>
                </w:rPr>
                <w:t>Zkušenosti s vedením kvalifikačních a rigorózních prací</w:t>
              </w:r>
            </w:ins>
          </w:p>
        </w:tc>
      </w:tr>
      <w:tr w:rsidR="006A206E" w14:paraId="4B71CC9C" w14:textId="77777777" w:rsidTr="00A90CC4">
        <w:trPr>
          <w:trHeight w:val="1105"/>
          <w:ins w:id="8241" w:author="PS" w:date="2018-11-25T16:06:00Z"/>
        </w:trPr>
        <w:tc>
          <w:tcPr>
            <w:tcW w:w="9859" w:type="dxa"/>
            <w:gridSpan w:val="11"/>
          </w:tcPr>
          <w:p w14:paraId="139B64AC" w14:textId="77777777" w:rsidR="006A206E" w:rsidRDefault="006A206E" w:rsidP="00A90CC4">
            <w:pPr>
              <w:jc w:val="both"/>
              <w:rPr>
                <w:ins w:id="8242" w:author="PS" w:date="2018-11-25T16:06:00Z"/>
              </w:rPr>
            </w:pPr>
            <w:ins w:id="8243" w:author="PS" w:date="2018-11-25T16:06:00Z">
              <w:r>
                <w:t>Na UTB 11 bakalářských prací, v rámci profesního působení ve VŠ desítky bakalářských a diplomových prací.</w:t>
              </w:r>
            </w:ins>
          </w:p>
        </w:tc>
      </w:tr>
      <w:tr w:rsidR="006A206E" w14:paraId="24FB956F" w14:textId="77777777" w:rsidTr="00A90CC4">
        <w:trPr>
          <w:cantSplit/>
          <w:ins w:id="8244" w:author="PS" w:date="2018-11-25T16:06:00Z"/>
        </w:trPr>
        <w:tc>
          <w:tcPr>
            <w:tcW w:w="3347" w:type="dxa"/>
            <w:gridSpan w:val="2"/>
            <w:tcBorders>
              <w:top w:val="single" w:sz="12" w:space="0" w:color="auto"/>
            </w:tcBorders>
            <w:shd w:val="clear" w:color="auto" w:fill="F7CAAC"/>
          </w:tcPr>
          <w:p w14:paraId="67C36A5D" w14:textId="77777777" w:rsidR="006A206E" w:rsidRDefault="006A206E" w:rsidP="00A90CC4">
            <w:pPr>
              <w:jc w:val="both"/>
              <w:rPr>
                <w:ins w:id="8245" w:author="PS" w:date="2018-11-25T16:06:00Z"/>
              </w:rPr>
            </w:pPr>
            <w:ins w:id="8246" w:author="PS" w:date="2018-11-25T16:06:00Z">
              <w:r>
                <w:rPr>
                  <w:b/>
                </w:rPr>
                <w:t xml:space="preserve">Obor habilitačního řízení </w:t>
              </w:r>
            </w:ins>
          </w:p>
        </w:tc>
        <w:tc>
          <w:tcPr>
            <w:tcW w:w="2245" w:type="dxa"/>
            <w:gridSpan w:val="2"/>
            <w:tcBorders>
              <w:top w:val="single" w:sz="12" w:space="0" w:color="auto"/>
            </w:tcBorders>
            <w:shd w:val="clear" w:color="auto" w:fill="F7CAAC"/>
          </w:tcPr>
          <w:p w14:paraId="4ED46EFD" w14:textId="77777777" w:rsidR="006A206E" w:rsidRDefault="006A206E" w:rsidP="00A90CC4">
            <w:pPr>
              <w:jc w:val="both"/>
              <w:rPr>
                <w:ins w:id="8247" w:author="PS" w:date="2018-11-25T16:06:00Z"/>
              </w:rPr>
            </w:pPr>
            <w:ins w:id="8248" w:author="PS" w:date="2018-11-25T16:06:00Z">
              <w:r>
                <w:rPr>
                  <w:b/>
                </w:rPr>
                <w:t>Rok udělení hodnosti</w:t>
              </w:r>
            </w:ins>
          </w:p>
        </w:tc>
        <w:tc>
          <w:tcPr>
            <w:tcW w:w="2248" w:type="dxa"/>
            <w:gridSpan w:val="4"/>
            <w:tcBorders>
              <w:top w:val="single" w:sz="12" w:space="0" w:color="auto"/>
              <w:right w:val="single" w:sz="12" w:space="0" w:color="auto"/>
            </w:tcBorders>
            <w:shd w:val="clear" w:color="auto" w:fill="F7CAAC"/>
          </w:tcPr>
          <w:p w14:paraId="46B2CDC1" w14:textId="77777777" w:rsidR="006A206E" w:rsidRDefault="006A206E" w:rsidP="00A90CC4">
            <w:pPr>
              <w:jc w:val="both"/>
              <w:rPr>
                <w:ins w:id="8249" w:author="PS" w:date="2018-11-25T16:06:00Z"/>
              </w:rPr>
            </w:pPr>
            <w:ins w:id="8250" w:author="PS" w:date="2018-11-25T16:06:00Z">
              <w:r>
                <w:rPr>
                  <w:b/>
                </w:rPr>
                <w:t>Řízení konáno na VŠ</w:t>
              </w:r>
            </w:ins>
          </w:p>
        </w:tc>
        <w:tc>
          <w:tcPr>
            <w:tcW w:w="2019" w:type="dxa"/>
            <w:gridSpan w:val="3"/>
            <w:tcBorders>
              <w:top w:val="single" w:sz="12" w:space="0" w:color="auto"/>
              <w:left w:val="single" w:sz="12" w:space="0" w:color="auto"/>
            </w:tcBorders>
            <w:shd w:val="clear" w:color="auto" w:fill="F7CAAC"/>
          </w:tcPr>
          <w:p w14:paraId="548C49E4" w14:textId="77777777" w:rsidR="006A206E" w:rsidRDefault="006A206E" w:rsidP="00A90CC4">
            <w:pPr>
              <w:jc w:val="both"/>
              <w:rPr>
                <w:ins w:id="8251" w:author="PS" w:date="2018-11-25T16:06:00Z"/>
                <w:b/>
              </w:rPr>
            </w:pPr>
            <w:ins w:id="8252" w:author="PS" w:date="2018-11-25T16:06:00Z">
              <w:r>
                <w:rPr>
                  <w:b/>
                </w:rPr>
                <w:t>Ohlasy publikací</w:t>
              </w:r>
            </w:ins>
          </w:p>
        </w:tc>
      </w:tr>
      <w:tr w:rsidR="006A206E" w14:paraId="432B4A5C" w14:textId="77777777" w:rsidTr="00A90CC4">
        <w:trPr>
          <w:cantSplit/>
          <w:ins w:id="8253" w:author="PS" w:date="2018-11-25T16:06:00Z"/>
        </w:trPr>
        <w:tc>
          <w:tcPr>
            <w:tcW w:w="3347" w:type="dxa"/>
            <w:gridSpan w:val="2"/>
          </w:tcPr>
          <w:p w14:paraId="62A0827D" w14:textId="77777777" w:rsidR="006A206E" w:rsidRDefault="006A206E" w:rsidP="00A90CC4">
            <w:pPr>
              <w:jc w:val="both"/>
              <w:rPr>
                <w:ins w:id="8254" w:author="PS" w:date="2018-11-25T16:06:00Z"/>
              </w:rPr>
            </w:pPr>
            <w:ins w:id="8255" w:author="PS" w:date="2018-11-25T16:06:00Z">
              <w:r>
                <w:t>Automatizované systémy řízení</w:t>
              </w:r>
            </w:ins>
          </w:p>
        </w:tc>
        <w:tc>
          <w:tcPr>
            <w:tcW w:w="2245" w:type="dxa"/>
            <w:gridSpan w:val="2"/>
          </w:tcPr>
          <w:p w14:paraId="42BAD3F8" w14:textId="77777777" w:rsidR="006A206E" w:rsidRDefault="006A206E" w:rsidP="00A90CC4">
            <w:pPr>
              <w:jc w:val="both"/>
              <w:rPr>
                <w:ins w:id="8256" w:author="PS" w:date="2018-11-25T16:06:00Z"/>
              </w:rPr>
            </w:pPr>
            <w:ins w:id="8257" w:author="PS" w:date="2018-11-25T16:06:00Z">
              <w:r>
                <w:t>1979</w:t>
              </w:r>
            </w:ins>
          </w:p>
        </w:tc>
        <w:tc>
          <w:tcPr>
            <w:tcW w:w="2248" w:type="dxa"/>
            <w:gridSpan w:val="4"/>
            <w:tcBorders>
              <w:right w:val="single" w:sz="12" w:space="0" w:color="auto"/>
            </w:tcBorders>
          </w:tcPr>
          <w:p w14:paraId="1462B3C7" w14:textId="77777777" w:rsidR="006A206E" w:rsidRDefault="006A206E" w:rsidP="00A90CC4">
            <w:pPr>
              <w:jc w:val="both"/>
              <w:rPr>
                <w:ins w:id="8258" w:author="PS" w:date="2018-11-25T16:06:00Z"/>
              </w:rPr>
            </w:pPr>
            <w:ins w:id="8259" w:author="PS" w:date="2018-11-25T16:06:00Z">
              <w:r>
                <w:t>UO Brno</w:t>
              </w:r>
            </w:ins>
          </w:p>
        </w:tc>
        <w:tc>
          <w:tcPr>
            <w:tcW w:w="632" w:type="dxa"/>
            <w:tcBorders>
              <w:left w:val="single" w:sz="12" w:space="0" w:color="auto"/>
            </w:tcBorders>
            <w:shd w:val="clear" w:color="auto" w:fill="F7CAAC"/>
          </w:tcPr>
          <w:p w14:paraId="2997953D" w14:textId="77777777" w:rsidR="006A206E" w:rsidRDefault="006A206E" w:rsidP="00A90CC4">
            <w:pPr>
              <w:jc w:val="both"/>
              <w:rPr>
                <w:ins w:id="8260" w:author="PS" w:date="2018-11-25T16:06:00Z"/>
              </w:rPr>
            </w:pPr>
            <w:ins w:id="8261" w:author="PS" w:date="2018-11-25T16:06:00Z">
              <w:r>
                <w:rPr>
                  <w:b/>
                </w:rPr>
                <w:t>WOS</w:t>
              </w:r>
            </w:ins>
          </w:p>
        </w:tc>
        <w:tc>
          <w:tcPr>
            <w:tcW w:w="693" w:type="dxa"/>
            <w:shd w:val="clear" w:color="auto" w:fill="F7CAAC"/>
          </w:tcPr>
          <w:p w14:paraId="374504A0" w14:textId="77777777" w:rsidR="006A206E" w:rsidRDefault="006A206E" w:rsidP="00A90CC4">
            <w:pPr>
              <w:jc w:val="both"/>
              <w:rPr>
                <w:ins w:id="8262" w:author="PS" w:date="2018-11-25T16:06:00Z"/>
                <w:sz w:val="18"/>
              </w:rPr>
            </w:pPr>
            <w:ins w:id="8263" w:author="PS" w:date="2018-11-25T16:06:00Z">
              <w:r>
                <w:rPr>
                  <w:b/>
                  <w:sz w:val="18"/>
                </w:rPr>
                <w:t>Scopus</w:t>
              </w:r>
            </w:ins>
          </w:p>
        </w:tc>
        <w:tc>
          <w:tcPr>
            <w:tcW w:w="694" w:type="dxa"/>
            <w:shd w:val="clear" w:color="auto" w:fill="F7CAAC"/>
          </w:tcPr>
          <w:p w14:paraId="6DCF4231" w14:textId="77777777" w:rsidR="006A206E" w:rsidRDefault="006A206E" w:rsidP="00A90CC4">
            <w:pPr>
              <w:jc w:val="both"/>
              <w:rPr>
                <w:ins w:id="8264" w:author="PS" w:date="2018-11-25T16:06:00Z"/>
              </w:rPr>
            </w:pPr>
            <w:ins w:id="8265" w:author="PS" w:date="2018-11-25T16:06:00Z">
              <w:r>
                <w:rPr>
                  <w:b/>
                  <w:sz w:val="18"/>
                </w:rPr>
                <w:t>ostatní</w:t>
              </w:r>
            </w:ins>
          </w:p>
        </w:tc>
      </w:tr>
      <w:tr w:rsidR="006A206E" w14:paraId="7722107C" w14:textId="77777777" w:rsidTr="00A90CC4">
        <w:trPr>
          <w:cantSplit/>
          <w:trHeight w:val="70"/>
          <w:ins w:id="8266" w:author="PS" w:date="2018-11-25T16:06:00Z"/>
        </w:trPr>
        <w:tc>
          <w:tcPr>
            <w:tcW w:w="3347" w:type="dxa"/>
            <w:gridSpan w:val="2"/>
            <w:shd w:val="clear" w:color="auto" w:fill="F7CAAC"/>
          </w:tcPr>
          <w:p w14:paraId="6ED08F4C" w14:textId="77777777" w:rsidR="006A206E" w:rsidRDefault="006A206E" w:rsidP="00A90CC4">
            <w:pPr>
              <w:jc w:val="both"/>
              <w:rPr>
                <w:ins w:id="8267" w:author="PS" w:date="2018-11-25T16:06:00Z"/>
              </w:rPr>
            </w:pPr>
            <w:ins w:id="8268" w:author="PS" w:date="2018-11-25T16:06:00Z">
              <w:r>
                <w:rPr>
                  <w:b/>
                </w:rPr>
                <w:t>Obor jmenovacího řízení</w:t>
              </w:r>
            </w:ins>
          </w:p>
        </w:tc>
        <w:tc>
          <w:tcPr>
            <w:tcW w:w="2245" w:type="dxa"/>
            <w:gridSpan w:val="2"/>
            <w:shd w:val="clear" w:color="auto" w:fill="F7CAAC"/>
          </w:tcPr>
          <w:p w14:paraId="52165BAE" w14:textId="77777777" w:rsidR="006A206E" w:rsidRDefault="006A206E" w:rsidP="00A90CC4">
            <w:pPr>
              <w:jc w:val="both"/>
              <w:rPr>
                <w:ins w:id="8269" w:author="PS" w:date="2018-11-25T16:06:00Z"/>
              </w:rPr>
            </w:pPr>
            <w:ins w:id="8270" w:author="PS" w:date="2018-11-25T16:06:00Z">
              <w:r>
                <w:rPr>
                  <w:b/>
                </w:rPr>
                <w:t>Rok udělení hodnosti</w:t>
              </w:r>
            </w:ins>
          </w:p>
        </w:tc>
        <w:tc>
          <w:tcPr>
            <w:tcW w:w="2248" w:type="dxa"/>
            <w:gridSpan w:val="4"/>
            <w:tcBorders>
              <w:right w:val="single" w:sz="12" w:space="0" w:color="auto"/>
            </w:tcBorders>
            <w:shd w:val="clear" w:color="auto" w:fill="F7CAAC"/>
          </w:tcPr>
          <w:p w14:paraId="3EC812D4" w14:textId="77777777" w:rsidR="006A206E" w:rsidRDefault="006A206E" w:rsidP="00A90CC4">
            <w:pPr>
              <w:jc w:val="both"/>
              <w:rPr>
                <w:ins w:id="8271" w:author="PS" w:date="2018-11-25T16:06:00Z"/>
              </w:rPr>
            </w:pPr>
            <w:ins w:id="8272" w:author="PS" w:date="2018-11-25T16:06:00Z">
              <w:r>
                <w:rPr>
                  <w:b/>
                </w:rPr>
                <w:t>Řízení konáno na VŠ</w:t>
              </w:r>
            </w:ins>
          </w:p>
        </w:tc>
        <w:tc>
          <w:tcPr>
            <w:tcW w:w="632" w:type="dxa"/>
            <w:vMerge w:val="restart"/>
            <w:tcBorders>
              <w:left w:val="single" w:sz="12" w:space="0" w:color="auto"/>
            </w:tcBorders>
          </w:tcPr>
          <w:p w14:paraId="1C872915" w14:textId="77777777" w:rsidR="006A206E" w:rsidRDefault="006A206E" w:rsidP="00A90CC4">
            <w:pPr>
              <w:jc w:val="both"/>
              <w:rPr>
                <w:ins w:id="8273" w:author="PS" w:date="2018-11-25T16:06:00Z"/>
                <w:b/>
              </w:rPr>
            </w:pPr>
          </w:p>
        </w:tc>
        <w:tc>
          <w:tcPr>
            <w:tcW w:w="693" w:type="dxa"/>
            <w:vMerge w:val="restart"/>
          </w:tcPr>
          <w:p w14:paraId="083FCAD9" w14:textId="77777777" w:rsidR="006A206E" w:rsidRDefault="006A206E" w:rsidP="00A90CC4">
            <w:pPr>
              <w:jc w:val="both"/>
              <w:rPr>
                <w:ins w:id="8274" w:author="PS" w:date="2018-11-25T16:06:00Z"/>
                <w:b/>
              </w:rPr>
            </w:pPr>
          </w:p>
        </w:tc>
        <w:tc>
          <w:tcPr>
            <w:tcW w:w="694" w:type="dxa"/>
            <w:vMerge w:val="restart"/>
          </w:tcPr>
          <w:p w14:paraId="12558D80" w14:textId="77777777" w:rsidR="006A206E" w:rsidRDefault="006A206E" w:rsidP="00A90CC4">
            <w:pPr>
              <w:jc w:val="both"/>
              <w:rPr>
                <w:ins w:id="8275" w:author="PS" w:date="2018-11-25T16:06:00Z"/>
                <w:b/>
              </w:rPr>
            </w:pPr>
            <w:ins w:id="8276" w:author="PS" w:date="2018-11-25T16:06:00Z">
              <w:r>
                <w:rPr>
                  <w:b/>
                </w:rPr>
                <w:t>14</w:t>
              </w:r>
            </w:ins>
          </w:p>
        </w:tc>
      </w:tr>
      <w:tr w:rsidR="006A206E" w14:paraId="147729A5" w14:textId="77777777" w:rsidTr="00A90CC4">
        <w:trPr>
          <w:trHeight w:val="205"/>
          <w:ins w:id="8277" w:author="PS" w:date="2018-11-25T16:06:00Z"/>
        </w:trPr>
        <w:tc>
          <w:tcPr>
            <w:tcW w:w="3347" w:type="dxa"/>
            <w:gridSpan w:val="2"/>
          </w:tcPr>
          <w:p w14:paraId="70DF4C98" w14:textId="77777777" w:rsidR="006A206E" w:rsidRDefault="006A206E" w:rsidP="00A90CC4">
            <w:pPr>
              <w:jc w:val="both"/>
              <w:rPr>
                <w:ins w:id="8278" w:author="PS" w:date="2018-11-25T16:06:00Z"/>
              </w:rPr>
            </w:pPr>
            <w:ins w:id="8279" w:author="PS" w:date="2018-11-25T16:06:00Z">
              <w:r>
                <w:t>Technická kybernetika</w:t>
              </w:r>
            </w:ins>
          </w:p>
        </w:tc>
        <w:tc>
          <w:tcPr>
            <w:tcW w:w="2245" w:type="dxa"/>
            <w:gridSpan w:val="2"/>
          </w:tcPr>
          <w:p w14:paraId="418A649F" w14:textId="77777777" w:rsidR="006A206E" w:rsidRDefault="006A206E" w:rsidP="00A90CC4">
            <w:pPr>
              <w:jc w:val="both"/>
              <w:rPr>
                <w:ins w:id="8280" w:author="PS" w:date="2018-11-25T16:06:00Z"/>
              </w:rPr>
            </w:pPr>
            <w:ins w:id="8281" w:author="PS" w:date="2018-11-25T16:06:00Z">
              <w:r>
                <w:t>1987</w:t>
              </w:r>
            </w:ins>
          </w:p>
        </w:tc>
        <w:tc>
          <w:tcPr>
            <w:tcW w:w="2248" w:type="dxa"/>
            <w:gridSpan w:val="4"/>
            <w:tcBorders>
              <w:right w:val="single" w:sz="12" w:space="0" w:color="auto"/>
            </w:tcBorders>
          </w:tcPr>
          <w:p w14:paraId="7542F5E9" w14:textId="77777777" w:rsidR="006A206E" w:rsidRDefault="006A206E" w:rsidP="00A90CC4">
            <w:pPr>
              <w:jc w:val="both"/>
              <w:rPr>
                <w:ins w:id="8282" w:author="PS" w:date="2018-11-25T16:06:00Z"/>
              </w:rPr>
            </w:pPr>
            <w:ins w:id="8283" w:author="PS" w:date="2018-11-25T16:06:00Z">
              <w:r>
                <w:t>UO Brno</w:t>
              </w:r>
            </w:ins>
          </w:p>
        </w:tc>
        <w:tc>
          <w:tcPr>
            <w:tcW w:w="632" w:type="dxa"/>
            <w:vMerge/>
            <w:tcBorders>
              <w:left w:val="single" w:sz="12" w:space="0" w:color="auto"/>
            </w:tcBorders>
            <w:vAlign w:val="center"/>
          </w:tcPr>
          <w:p w14:paraId="24E0D6CB" w14:textId="77777777" w:rsidR="006A206E" w:rsidRDefault="006A206E" w:rsidP="00A90CC4">
            <w:pPr>
              <w:rPr>
                <w:ins w:id="8284" w:author="PS" w:date="2018-11-25T16:06:00Z"/>
                <w:b/>
              </w:rPr>
            </w:pPr>
          </w:p>
        </w:tc>
        <w:tc>
          <w:tcPr>
            <w:tcW w:w="693" w:type="dxa"/>
            <w:vMerge/>
            <w:vAlign w:val="center"/>
          </w:tcPr>
          <w:p w14:paraId="609CF9FE" w14:textId="77777777" w:rsidR="006A206E" w:rsidRDefault="006A206E" w:rsidP="00A90CC4">
            <w:pPr>
              <w:rPr>
                <w:ins w:id="8285" w:author="PS" w:date="2018-11-25T16:06:00Z"/>
                <w:b/>
              </w:rPr>
            </w:pPr>
          </w:p>
        </w:tc>
        <w:tc>
          <w:tcPr>
            <w:tcW w:w="694" w:type="dxa"/>
            <w:vMerge/>
            <w:vAlign w:val="center"/>
          </w:tcPr>
          <w:p w14:paraId="012F73B9" w14:textId="77777777" w:rsidR="006A206E" w:rsidRDefault="006A206E" w:rsidP="00A90CC4">
            <w:pPr>
              <w:rPr>
                <w:ins w:id="8286" w:author="PS" w:date="2018-11-25T16:06:00Z"/>
                <w:b/>
              </w:rPr>
            </w:pPr>
          </w:p>
        </w:tc>
      </w:tr>
      <w:tr w:rsidR="006A206E" w14:paraId="2A49F26E" w14:textId="77777777" w:rsidTr="00A90CC4">
        <w:trPr>
          <w:ins w:id="8287" w:author="PS" w:date="2018-11-25T16:06:00Z"/>
        </w:trPr>
        <w:tc>
          <w:tcPr>
            <w:tcW w:w="9859" w:type="dxa"/>
            <w:gridSpan w:val="11"/>
            <w:shd w:val="clear" w:color="auto" w:fill="F7CAAC"/>
          </w:tcPr>
          <w:p w14:paraId="3A856394" w14:textId="77777777" w:rsidR="006A206E" w:rsidRDefault="006A206E" w:rsidP="00A90CC4">
            <w:pPr>
              <w:jc w:val="both"/>
              <w:rPr>
                <w:ins w:id="8288" w:author="PS" w:date="2018-11-25T16:06:00Z"/>
                <w:b/>
              </w:rPr>
            </w:pPr>
            <w:ins w:id="8289" w:author="PS" w:date="2018-11-25T16:06:00Z">
              <w:r>
                <w:rPr>
                  <w:b/>
                </w:rPr>
                <w:t xml:space="preserve">Přehled o nejvýznamnější publikační a další tvůrčí činnosti nebo další profesní činnosti u odborníků z praxe vztahující se k zabezpečovaným předmětům </w:t>
              </w:r>
            </w:ins>
          </w:p>
        </w:tc>
      </w:tr>
      <w:tr w:rsidR="006A206E" w14:paraId="26CBD891" w14:textId="77777777" w:rsidTr="00A90CC4">
        <w:trPr>
          <w:trHeight w:val="2347"/>
          <w:ins w:id="8290" w:author="PS" w:date="2018-11-25T16:06:00Z"/>
        </w:trPr>
        <w:tc>
          <w:tcPr>
            <w:tcW w:w="9859" w:type="dxa"/>
            <w:gridSpan w:val="11"/>
          </w:tcPr>
          <w:p w14:paraId="71E63708" w14:textId="77777777" w:rsidR="006A206E" w:rsidRPr="00EA082E" w:rsidRDefault="006A206E" w:rsidP="00A90CC4">
            <w:pPr>
              <w:spacing w:after="60"/>
              <w:jc w:val="both"/>
              <w:rPr>
                <w:ins w:id="8291" w:author="PS" w:date="2018-11-25T16:06:00Z"/>
                <w:color w:val="000000"/>
              </w:rPr>
            </w:pPr>
            <w:ins w:id="8292" w:author="PS" w:date="2018-11-25T16:06:00Z">
              <w:r w:rsidRPr="00F625B9">
                <w:rPr>
                  <w:b/>
                  <w:color w:val="000000"/>
                </w:rPr>
                <w:t>DVOŘÁK, Jiří (50 %),</w:t>
              </w:r>
              <w:r w:rsidRPr="00EA082E">
                <w:rPr>
                  <w:color w:val="000000"/>
                </w:rPr>
                <w:t xml:space="preserve"> KONEČNÝ, J</w:t>
              </w:r>
              <w:r>
                <w:rPr>
                  <w:color w:val="000000"/>
                </w:rPr>
                <w:t>iří,</w:t>
              </w:r>
              <w:r w:rsidRPr="00EA082E">
                <w:rPr>
                  <w:color w:val="000000"/>
                </w:rPr>
                <w:t xml:space="preserve"> JANKOVÁ, M</w:t>
              </w:r>
              <w:r>
                <w:rPr>
                  <w:color w:val="000000"/>
                </w:rPr>
                <w:t>artina</w:t>
              </w:r>
              <w:r w:rsidRPr="00EA082E">
                <w:rPr>
                  <w:color w:val="000000"/>
                </w:rPr>
                <w:t>. Možnosti užití prostředků umělé inteligence v kyberprostoru bezpečnosti. In</w:t>
              </w:r>
              <w:r>
                <w:rPr>
                  <w:color w:val="000000"/>
                </w:rPr>
                <w:t>:</w:t>
              </w:r>
              <w:r w:rsidRPr="00EA082E">
                <w:rPr>
                  <w:color w:val="000000"/>
                </w:rPr>
                <w:t xml:space="preserve"> </w:t>
              </w:r>
              <w:r w:rsidRPr="00F625B9">
                <w:rPr>
                  <w:i/>
                  <w:color w:val="000000"/>
                </w:rPr>
                <w:t>Sborník příspěvků XXVII. mezinárodní vědecké konference Soudního inženýrství Expert Forensic Science Brno 2018</w:t>
              </w:r>
              <w:r>
                <w:rPr>
                  <w:color w:val="000000"/>
                </w:rPr>
                <w:t>.</w:t>
              </w:r>
              <w:r w:rsidRPr="00EA082E">
                <w:rPr>
                  <w:color w:val="000000"/>
                </w:rPr>
                <w:t xml:space="preserve"> Brno: Ústav soudního inženýrství, VUT v Brně, 2018. s. 495-500. ISBN: 978-80-214-5600-6.</w:t>
              </w:r>
            </w:ins>
          </w:p>
          <w:p w14:paraId="27DA1C47" w14:textId="77777777" w:rsidR="006A206E" w:rsidRDefault="006A206E" w:rsidP="00A90CC4">
            <w:pPr>
              <w:spacing w:after="60"/>
              <w:rPr>
                <w:ins w:id="8293" w:author="PS" w:date="2018-11-25T16:06:00Z"/>
              </w:rPr>
            </w:pPr>
            <w:ins w:id="8294" w:author="PS" w:date="2018-11-25T16:06:00Z">
              <w:r w:rsidRPr="00F625B9">
                <w:rPr>
                  <w:b/>
                </w:rPr>
                <w:t>DVOŘÁK, Jiří (50 %)</w:t>
              </w:r>
              <w:r>
                <w:rPr>
                  <w:b/>
                </w:rPr>
                <w:t>,</w:t>
              </w:r>
              <w:r>
                <w:t xml:space="preserve"> KONEČNÝ, Jiří, JANKOVÁ, Martina. Procesní inženýrství jako možný model učícího se podniku ve znalostní ekonomice. </w:t>
              </w:r>
              <w:r w:rsidRPr="00F625B9">
                <w:rPr>
                  <w:i/>
                </w:rPr>
                <w:t>Soudní inženýrství</w:t>
              </w:r>
              <w:r>
                <w:t>. 2017; č. 28, s. 15-19. ISSN: 1211-443X.</w:t>
              </w:r>
            </w:ins>
          </w:p>
          <w:p w14:paraId="757B98B2" w14:textId="77777777" w:rsidR="006A206E" w:rsidRDefault="006A206E" w:rsidP="00A90CC4">
            <w:pPr>
              <w:spacing w:after="60"/>
              <w:rPr>
                <w:ins w:id="8295" w:author="PS" w:date="2018-11-25T16:06:00Z"/>
              </w:rPr>
            </w:pPr>
            <w:ins w:id="8296" w:author="PS" w:date="2018-11-25T16:06:00Z">
              <w:r>
                <w:t xml:space="preserve">KONEČNÝ, Jiří, JANKOVÁ, Martina, </w:t>
              </w:r>
              <w:r w:rsidRPr="00F625B9">
                <w:rPr>
                  <w:b/>
                </w:rPr>
                <w:t>DVOŘÁK, Jiří (30 %).</w:t>
              </w:r>
              <w:r>
                <w:t xml:space="preserve"> Modelling of Processes of Logistics in Cyberspace Security. In: </w:t>
              </w:r>
              <w:r w:rsidRPr="00F625B9">
                <w:rPr>
                  <w:i/>
                </w:rPr>
                <w:t>MATEC Web of Conferences 18th International Scientific Conference - LOGI 2017</w:t>
              </w:r>
              <w:r>
                <w:t xml:space="preserve">. </w:t>
              </w:r>
              <w:r w:rsidRPr="003C2EC2">
                <w:t xml:space="preserve">České Budějovice. 2017. </w:t>
              </w:r>
              <w:r>
                <w:t>ISSN 2261-236X.</w:t>
              </w:r>
            </w:ins>
          </w:p>
          <w:p w14:paraId="219DDAC1" w14:textId="77777777" w:rsidR="006A206E" w:rsidRDefault="006A206E" w:rsidP="00A90CC4">
            <w:pPr>
              <w:spacing w:after="60"/>
              <w:jc w:val="both"/>
              <w:rPr>
                <w:ins w:id="8297" w:author="PS" w:date="2018-11-25T16:06:00Z"/>
              </w:rPr>
            </w:pPr>
            <w:ins w:id="8298" w:author="PS" w:date="2018-11-25T16:06:00Z">
              <w:r w:rsidRPr="00F625B9">
                <w:rPr>
                  <w:b/>
                </w:rPr>
                <w:t>DVOŘÁK, Jiří (50 %)</w:t>
              </w:r>
              <w:r>
                <w:rPr>
                  <w:b/>
                </w:rPr>
                <w:t>,</w:t>
              </w:r>
              <w:r>
                <w:t xml:space="preserve"> KONEČNÝ, Jiří, JANKOVÁ, Martina. Options of Risk Modelling in Limit Situations of a Learning Organization. In: </w:t>
              </w:r>
              <w:r w:rsidRPr="00F625B9">
                <w:rPr>
                  <w:i/>
                </w:rPr>
                <w:t>Proceedings of the 11th International Scientific Conference Public Administration</w:t>
              </w:r>
              <w:r>
                <w:t xml:space="preserve"> </w:t>
              </w:r>
              <w:r w:rsidRPr="00F625B9">
                <w:rPr>
                  <w:i/>
                </w:rPr>
                <w:t>2016.</w:t>
              </w:r>
              <w:r>
                <w:t xml:space="preserve"> Pardubice: University of Pardubice, 2016. s. 41-48. ISBN 978-80-7560-040-0.</w:t>
              </w:r>
            </w:ins>
          </w:p>
          <w:p w14:paraId="3FDDDBC8" w14:textId="77777777" w:rsidR="006A206E" w:rsidRPr="007755E7" w:rsidRDefault="006A206E" w:rsidP="00A90CC4">
            <w:pPr>
              <w:spacing w:after="60"/>
              <w:jc w:val="both"/>
              <w:rPr>
                <w:ins w:id="8299" w:author="PS" w:date="2018-11-25T16:06:00Z"/>
              </w:rPr>
            </w:pPr>
            <w:ins w:id="8300" w:author="PS" w:date="2018-11-25T16:06:00Z">
              <w:r w:rsidRPr="00F625B9">
                <w:rPr>
                  <w:b/>
                </w:rPr>
                <w:t>DVOŘÁK, Jiří (50%),</w:t>
              </w:r>
              <w:r w:rsidRPr="007755E7">
                <w:t xml:space="preserve"> JANKOVÁ, M</w:t>
              </w:r>
              <w:r>
                <w:t>artina</w:t>
              </w:r>
              <w:r w:rsidRPr="007755E7">
                <w:t>. Possibilities of system integration in applied cybernetics. In</w:t>
              </w:r>
              <w:r>
                <w:t>:</w:t>
              </w:r>
              <w:r w:rsidRPr="007755E7">
                <w:t xml:space="preserve"> </w:t>
              </w:r>
              <w:r w:rsidRPr="00F625B9">
                <w:rPr>
                  <w:i/>
                </w:rPr>
                <w:t>Vision 2020: Sustainable Growth, Economic Development, and Global Competitiveness. 20.</w:t>
              </w:r>
              <w:r w:rsidRPr="007755E7">
                <w:t xml:space="preserve"> Valencia: IBIMA, 2014. s. 1469-1476. ISBN: 978-0-9860419-2- 1.</w:t>
              </w:r>
            </w:ins>
          </w:p>
          <w:p w14:paraId="3D454DF1" w14:textId="77777777" w:rsidR="006A206E" w:rsidRDefault="006A206E" w:rsidP="00A90CC4">
            <w:pPr>
              <w:spacing w:after="40"/>
              <w:jc w:val="both"/>
              <w:rPr>
                <w:ins w:id="8301" w:author="PS" w:date="2018-11-25T16:06:00Z"/>
                <w:b/>
              </w:rPr>
            </w:pPr>
          </w:p>
        </w:tc>
      </w:tr>
      <w:tr w:rsidR="006A206E" w14:paraId="2F929629" w14:textId="77777777" w:rsidTr="00A90CC4">
        <w:trPr>
          <w:trHeight w:val="218"/>
          <w:ins w:id="8302" w:author="PS" w:date="2018-11-25T16:06:00Z"/>
        </w:trPr>
        <w:tc>
          <w:tcPr>
            <w:tcW w:w="9859" w:type="dxa"/>
            <w:gridSpan w:val="11"/>
            <w:shd w:val="clear" w:color="auto" w:fill="F7CAAC"/>
          </w:tcPr>
          <w:p w14:paraId="753FE71F" w14:textId="77777777" w:rsidR="006A206E" w:rsidRDefault="006A206E" w:rsidP="00A90CC4">
            <w:pPr>
              <w:rPr>
                <w:ins w:id="8303" w:author="PS" w:date="2018-11-25T16:06:00Z"/>
                <w:b/>
              </w:rPr>
            </w:pPr>
            <w:ins w:id="8304" w:author="PS" w:date="2018-11-25T16:06:00Z">
              <w:r>
                <w:rPr>
                  <w:b/>
                </w:rPr>
                <w:t>Působení v zahraničí</w:t>
              </w:r>
            </w:ins>
          </w:p>
        </w:tc>
      </w:tr>
      <w:tr w:rsidR="006A206E" w14:paraId="7701CB6E" w14:textId="77777777" w:rsidTr="00A90CC4">
        <w:trPr>
          <w:trHeight w:val="328"/>
          <w:ins w:id="8305" w:author="PS" w:date="2018-11-25T16:06:00Z"/>
        </w:trPr>
        <w:tc>
          <w:tcPr>
            <w:tcW w:w="9859" w:type="dxa"/>
            <w:gridSpan w:val="11"/>
          </w:tcPr>
          <w:p w14:paraId="25976D27" w14:textId="77777777" w:rsidR="006A206E" w:rsidRPr="00EE6542" w:rsidRDefault="006A206E" w:rsidP="00A90CC4">
            <w:pPr>
              <w:rPr>
                <w:ins w:id="8306" w:author="PS" w:date="2018-11-25T16:06:00Z"/>
                <w:color w:val="000000"/>
              </w:rPr>
            </w:pPr>
            <w:ins w:id="8307" w:author="PS" w:date="2018-11-25T16:06:00Z">
              <w:r w:rsidRPr="00EE6542">
                <w:rPr>
                  <w:color w:val="000000"/>
                </w:rPr>
                <w:t xml:space="preserve">VUT – EBS SRN na ročním dálkovém diplomovém studiu </w:t>
              </w:r>
              <w:r>
                <w:rPr>
                  <w:color w:val="000000"/>
                </w:rPr>
                <w:t>–</w:t>
              </w:r>
              <w:r w:rsidRPr="00EE6542">
                <w:rPr>
                  <w:color w:val="000000"/>
                </w:rPr>
                <w:t xml:space="preserve"> konzultace a cvičení</w:t>
              </w:r>
              <w:r>
                <w:rPr>
                  <w:color w:val="000000"/>
                </w:rPr>
                <w:t>,</w:t>
              </w:r>
              <w:r w:rsidRPr="00EE6542">
                <w:rPr>
                  <w:color w:val="000000"/>
                </w:rPr>
                <w:t xml:space="preserve"> každé soustředění</w:t>
              </w:r>
              <w:r>
                <w:rPr>
                  <w:color w:val="000000"/>
                </w:rPr>
                <w:t xml:space="preserve"> </w:t>
              </w:r>
              <w:r w:rsidRPr="00EE6542">
                <w:rPr>
                  <w:color w:val="000000"/>
                </w:rPr>
                <w:t>jeden rok (1992-93).</w:t>
              </w:r>
            </w:ins>
          </w:p>
          <w:p w14:paraId="3D4324DE" w14:textId="77777777" w:rsidR="006A206E" w:rsidRPr="00EE6542" w:rsidRDefault="006A206E" w:rsidP="00A90CC4">
            <w:pPr>
              <w:rPr>
                <w:ins w:id="8308" w:author="PS" w:date="2018-11-25T16:06:00Z"/>
                <w:color w:val="000000"/>
              </w:rPr>
            </w:pPr>
            <w:ins w:id="8309" w:author="PS" w:date="2018-11-25T16:06:00Z">
              <w:r w:rsidRPr="00EE6542">
                <w:rPr>
                  <w:color w:val="000000"/>
                </w:rPr>
                <w:t>VUT – Univerzita Itálie (Trento</w:t>
              </w:r>
              <w:r>
                <w:rPr>
                  <w:color w:val="000000"/>
                </w:rPr>
                <w:t>,</w:t>
              </w:r>
              <w:r w:rsidRPr="00EE6542">
                <w:rPr>
                  <w:color w:val="000000"/>
                </w:rPr>
                <w:t xml:space="preserve"> 1 měsíc</w:t>
              </w:r>
              <w:r>
                <w:rPr>
                  <w:color w:val="000000"/>
                </w:rPr>
                <w:t>,</w:t>
              </w:r>
              <w:r w:rsidRPr="00EE6542">
                <w:rPr>
                  <w:color w:val="000000"/>
                </w:rPr>
                <w:t xml:space="preserve"> 12hod/týden) přednášky, konzultace a cvičení pro studenty a učitele pro obor Informatika a Kybernetika (Operační výzkum)</w:t>
              </w:r>
              <w:r>
                <w:rPr>
                  <w:color w:val="000000"/>
                </w:rPr>
                <w:t>.</w:t>
              </w:r>
            </w:ins>
          </w:p>
          <w:p w14:paraId="53EA3F39" w14:textId="77777777" w:rsidR="006A206E" w:rsidRPr="00EE6542" w:rsidRDefault="006A206E" w:rsidP="00A90CC4">
            <w:pPr>
              <w:rPr>
                <w:ins w:id="8310" w:author="PS" w:date="2018-11-25T16:06:00Z"/>
                <w:color w:val="000000"/>
              </w:rPr>
            </w:pPr>
            <w:ins w:id="8311" w:author="PS" w:date="2018-11-25T16:06:00Z">
              <w:r w:rsidRPr="00EE6542">
                <w:rPr>
                  <w:color w:val="000000"/>
                </w:rPr>
                <w:t xml:space="preserve">VUT - Univerzita Seville (Španělsko) konzultace pro doktorandy </w:t>
              </w:r>
              <w:r>
                <w:rPr>
                  <w:color w:val="000000"/>
                </w:rPr>
                <w:t>–</w:t>
              </w:r>
              <w:r w:rsidRPr="00EE6542">
                <w:rPr>
                  <w:color w:val="000000"/>
                </w:rPr>
                <w:t xml:space="preserve"> 1 měsíc</w:t>
              </w:r>
              <w:r>
                <w:rPr>
                  <w:color w:val="000000"/>
                </w:rPr>
                <w:t>,</w:t>
              </w:r>
              <w:r w:rsidRPr="00EE6542">
                <w:rPr>
                  <w:color w:val="000000"/>
                </w:rPr>
                <w:t xml:space="preserve"> 10 hod/týdně</w:t>
              </w:r>
              <w:r>
                <w:rPr>
                  <w:color w:val="000000"/>
                </w:rPr>
                <w:t>,</w:t>
              </w:r>
              <w:r w:rsidRPr="00EE6542">
                <w:rPr>
                  <w:color w:val="000000"/>
                </w:rPr>
                <w:t xml:space="preserve"> v rámci spolupráce s BIBS Brno</w:t>
              </w:r>
              <w:r>
                <w:rPr>
                  <w:color w:val="000000"/>
                </w:rPr>
                <w:t>.</w:t>
              </w:r>
            </w:ins>
          </w:p>
          <w:p w14:paraId="5C886118" w14:textId="77777777" w:rsidR="006A206E" w:rsidRDefault="006A206E" w:rsidP="00A90CC4">
            <w:pPr>
              <w:rPr>
                <w:ins w:id="8312" w:author="PS" w:date="2018-11-25T16:06:00Z"/>
                <w:b/>
              </w:rPr>
            </w:pPr>
            <w:ins w:id="8313" w:author="PS" w:date="2018-11-25T16:06:00Z">
              <w:r w:rsidRPr="00EE6542">
                <w:rPr>
                  <w:color w:val="000000"/>
                </w:rPr>
                <w:t xml:space="preserve">VUT </w:t>
              </w:r>
              <w:r>
                <w:rPr>
                  <w:color w:val="000000"/>
                </w:rPr>
                <w:t>–</w:t>
              </w:r>
              <w:r w:rsidRPr="00EE6542">
                <w:rPr>
                  <w:color w:val="000000"/>
                </w:rPr>
                <w:t xml:space="preserve"> Univerzita Karaganda (Kazachstan) přednášky a cvičení pro doktorandy v oborech ICT, ASŘ (částečně </w:t>
              </w:r>
              <w:r>
                <w:rPr>
                  <w:color w:val="000000"/>
                </w:rPr>
                <w:t>umělá inteligence</w:t>
              </w:r>
              <w:r w:rsidRPr="00EE6542">
                <w:rPr>
                  <w:color w:val="000000"/>
                </w:rPr>
                <w:t xml:space="preserve"> a rámcově kybernetika) </w:t>
              </w:r>
              <w:r>
                <w:rPr>
                  <w:color w:val="000000"/>
                </w:rPr>
                <w:t xml:space="preserve">– 1 </w:t>
              </w:r>
              <w:r w:rsidRPr="00EE6542">
                <w:rPr>
                  <w:color w:val="000000"/>
                </w:rPr>
                <w:t>měsíc</w:t>
              </w:r>
              <w:r>
                <w:rPr>
                  <w:color w:val="000000"/>
                </w:rPr>
                <w:t>,</w:t>
              </w:r>
              <w:r w:rsidRPr="00EE6542">
                <w:rPr>
                  <w:color w:val="000000"/>
                </w:rPr>
                <w:t xml:space="preserve"> 10 hod</w:t>
              </w:r>
              <w:r>
                <w:rPr>
                  <w:color w:val="000000"/>
                </w:rPr>
                <w:t>/</w:t>
              </w:r>
              <w:r w:rsidRPr="00EE6542">
                <w:rPr>
                  <w:color w:val="000000"/>
                </w:rPr>
                <w:t>týdně</w:t>
              </w:r>
              <w:r>
                <w:rPr>
                  <w:color w:val="000000"/>
                </w:rPr>
                <w:t>.</w:t>
              </w:r>
            </w:ins>
          </w:p>
        </w:tc>
      </w:tr>
      <w:tr w:rsidR="006A206E" w14:paraId="243C59FF" w14:textId="77777777" w:rsidTr="00A90CC4">
        <w:trPr>
          <w:cantSplit/>
          <w:trHeight w:val="470"/>
          <w:ins w:id="8314" w:author="PS" w:date="2018-11-25T16:06:00Z"/>
        </w:trPr>
        <w:tc>
          <w:tcPr>
            <w:tcW w:w="2518" w:type="dxa"/>
            <w:shd w:val="clear" w:color="auto" w:fill="F7CAAC"/>
          </w:tcPr>
          <w:p w14:paraId="1AE62284" w14:textId="77777777" w:rsidR="006A206E" w:rsidRDefault="006A206E" w:rsidP="00A90CC4">
            <w:pPr>
              <w:jc w:val="both"/>
              <w:rPr>
                <w:ins w:id="8315" w:author="PS" w:date="2018-11-25T16:06:00Z"/>
                <w:b/>
              </w:rPr>
            </w:pPr>
            <w:ins w:id="8316" w:author="PS" w:date="2018-11-25T16:06:00Z">
              <w:r>
                <w:rPr>
                  <w:b/>
                </w:rPr>
                <w:t xml:space="preserve">Podpis </w:t>
              </w:r>
            </w:ins>
          </w:p>
        </w:tc>
        <w:tc>
          <w:tcPr>
            <w:tcW w:w="4536" w:type="dxa"/>
            <w:gridSpan w:val="5"/>
          </w:tcPr>
          <w:p w14:paraId="09C6D6A2" w14:textId="77777777" w:rsidR="006A206E" w:rsidRDefault="006A206E" w:rsidP="00A90CC4">
            <w:pPr>
              <w:jc w:val="both"/>
              <w:rPr>
                <w:ins w:id="8317" w:author="PS" w:date="2018-11-25T16:06:00Z"/>
              </w:rPr>
            </w:pPr>
          </w:p>
        </w:tc>
        <w:tc>
          <w:tcPr>
            <w:tcW w:w="786" w:type="dxa"/>
            <w:gridSpan w:val="2"/>
            <w:shd w:val="clear" w:color="auto" w:fill="F7CAAC"/>
          </w:tcPr>
          <w:p w14:paraId="2C24AC91" w14:textId="77777777" w:rsidR="006A206E" w:rsidRDefault="006A206E" w:rsidP="00A90CC4">
            <w:pPr>
              <w:jc w:val="both"/>
              <w:rPr>
                <w:ins w:id="8318" w:author="PS" w:date="2018-11-25T16:06:00Z"/>
              </w:rPr>
            </w:pPr>
            <w:ins w:id="8319" w:author="PS" w:date="2018-11-25T16:06:00Z">
              <w:r>
                <w:rPr>
                  <w:b/>
                </w:rPr>
                <w:t>datum</w:t>
              </w:r>
            </w:ins>
          </w:p>
        </w:tc>
        <w:tc>
          <w:tcPr>
            <w:tcW w:w="2019" w:type="dxa"/>
            <w:gridSpan w:val="3"/>
          </w:tcPr>
          <w:p w14:paraId="15FCF47F" w14:textId="77777777" w:rsidR="006A206E" w:rsidRDefault="006A206E" w:rsidP="00A90CC4">
            <w:pPr>
              <w:jc w:val="both"/>
              <w:rPr>
                <w:ins w:id="8320" w:author="PS" w:date="2018-11-25T16:06:00Z"/>
              </w:rPr>
            </w:pPr>
          </w:p>
        </w:tc>
      </w:tr>
    </w:tbl>
    <w:p w14:paraId="3A554568" w14:textId="7F7878C9" w:rsidR="00907F78" w:rsidRDefault="00907F78" w:rsidP="006A206E">
      <w:pPr>
        <w:rPr>
          <w:ins w:id="8321" w:author="PS" w:date="2018-11-25T16:08:00Z"/>
        </w:rPr>
      </w:pPr>
    </w:p>
    <w:p w14:paraId="4BBEB3DA" w14:textId="77777777" w:rsidR="00907F78" w:rsidRDefault="00907F78">
      <w:pPr>
        <w:spacing w:after="160" w:line="259" w:lineRule="auto"/>
        <w:rPr>
          <w:ins w:id="8322" w:author="PS" w:date="2018-11-25T16:08:00Z"/>
        </w:rPr>
      </w:pPr>
      <w:ins w:id="8323" w:author="PS" w:date="2018-11-25T16:08:00Z">
        <w:r>
          <w:br w:type="page"/>
        </w:r>
      </w:ins>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297"/>
        <w:gridCol w:w="709"/>
        <w:gridCol w:w="851"/>
        <w:gridCol w:w="708"/>
        <w:gridCol w:w="142"/>
        <w:gridCol w:w="851"/>
        <w:gridCol w:w="141"/>
        <w:gridCol w:w="851"/>
        <w:gridCol w:w="268"/>
        <w:gridCol w:w="694"/>
      </w:tblGrid>
      <w:tr w:rsidR="00907F78" w14:paraId="0A03A04B" w14:textId="77777777" w:rsidTr="00A90CC4">
        <w:trPr>
          <w:ins w:id="8324" w:author="PS" w:date="2018-11-25T16:09:00Z"/>
        </w:trPr>
        <w:tc>
          <w:tcPr>
            <w:tcW w:w="9859" w:type="dxa"/>
            <w:gridSpan w:val="12"/>
            <w:tcBorders>
              <w:bottom w:val="double" w:sz="4" w:space="0" w:color="auto"/>
            </w:tcBorders>
            <w:shd w:val="clear" w:color="auto" w:fill="BDD6EE"/>
          </w:tcPr>
          <w:p w14:paraId="6E067D59" w14:textId="77777777" w:rsidR="00907F78" w:rsidRDefault="00907F78" w:rsidP="00A90CC4">
            <w:pPr>
              <w:jc w:val="both"/>
              <w:rPr>
                <w:ins w:id="8325" w:author="PS" w:date="2018-11-25T16:09:00Z"/>
                <w:b/>
                <w:sz w:val="28"/>
              </w:rPr>
            </w:pPr>
            <w:ins w:id="8326" w:author="PS" w:date="2018-11-25T16:09:00Z">
              <w:r>
                <w:rPr>
                  <w:b/>
                  <w:sz w:val="28"/>
                </w:rPr>
                <w:t>C-I – Personální zabezpečení</w:t>
              </w:r>
            </w:ins>
          </w:p>
        </w:tc>
      </w:tr>
      <w:tr w:rsidR="00907F78" w14:paraId="3D0C3081" w14:textId="77777777" w:rsidTr="00A90CC4">
        <w:trPr>
          <w:ins w:id="8327" w:author="PS" w:date="2018-11-25T16:09:00Z"/>
        </w:trPr>
        <w:tc>
          <w:tcPr>
            <w:tcW w:w="2518" w:type="dxa"/>
            <w:tcBorders>
              <w:top w:val="double" w:sz="4" w:space="0" w:color="auto"/>
            </w:tcBorders>
            <w:shd w:val="clear" w:color="auto" w:fill="F7CAAC"/>
          </w:tcPr>
          <w:p w14:paraId="48291285" w14:textId="77777777" w:rsidR="00907F78" w:rsidRDefault="00907F78" w:rsidP="00A90CC4">
            <w:pPr>
              <w:jc w:val="both"/>
              <w:rPr>
                <w:ins w:id="8328" w:author="PS" w:date="2018-11-25T16:09:00Z"/>
                <w:b/>
              </w:rPr>
            </w:pPr>
            <w:ins w:id="8329" w:author="PS" w:date="2018-11-25T16:09:00Z">
              <w:r>
                <w:rPr>
                  <w:b/>
                </w:rPr>
                <w:t>Vysoká škola</w:t>
              </w:r>
            </w:ins>
          </w:p>
        </w:tc>
        <w:tc>
          <w:tcPr>
            <w:tcW w:w="7341" w:type="dxa"/>
            <w:gridSpan w:val="11"/>
          </w:tcPr>
          <w:p w14:paraId="6AB857C6" w14:textId="77777777" w:rsidR="00907F78" w:rsidRDefault="00907F78" w:rsidP="00A90CC4">
            <w:pPr>
              <w:jc w:val="both"/>
              <w:rPr>
                <w:ins w:id="8330" w:author="PS" w:date="2018-11-25T16:09:00Z"/>
              </w:rPr>
            </w:pPr>
            <w:ins w:id="8331" w:author="PS" w:date="2018-11-25T16:09:00Z">
              <w:r>
                <w:t>Univerzita Tomáše Bati ve Zlíně</w:t>
              </w:r>
            </w:ins>
          </w:p>
        </w:tc>
      </w:tr>
      <w:tr w:rsidR="00907F78" w14:paraId="73FC9207" w14:textId="77777777" w:rsidTr="00A90CC4">
        <w:trPr>
          <w:ins w:id="8332" w:author="PS" w:date="2018-11-25T16:09:00Z"/>
        </w:trPr>
        <w:tc>
          <w:tcPr>
            <w:tcW w:w="2518" w:type="dxa"/>
            <w:shd w:val="clear" w:color="auto" w:fill="F7CAAC"/>
          </w:tcPr>
          <w:p w14:paraId="17AD9C15" w14:textId="77777777" w:rsidR="00907F78" w:rsidRDefault="00907F78" w:rsidP="00A90CC4">
            <w:pPr>
              <w:jc w:val="both"/>
              <w:rPr>
                <w:ins w:id="8333" w:author="PS" w:date="2018-11-25T16:09:00Z"/>
                <w:b/>
              </w:rPr>
            </w:pPr>
            <w:ins w:id="8334" w:author="PS" w:date="2018-11-25T16:09:00Z">
              <w:r>
                <w:rPr>
                  <w:b/>
                </w:rPr>
                <w:t>Součást vysoké školy</w:t>
              </w:r>
            </w:ins>
          </w:p>
        </w:tc>
        <w:tc>
          <w:tcPr>
            <w:tcW w:w="7341" w:type="dxa"/>
            <w:gridSpan w:val="11"/>
          </w:tcPr>
          <w:p w14:paraId="7A499596" w14:textId="77777777" w:rsidR="00907F78" w:rsidRDefault="00907F78" w:rsidP="00A90CC4">
            <w:pPr>
              <w:jc w:val="both"/>
              <w:rPr>
                <w:ins w:id="8335" w:author="PS" w:date="2018-11-25T16:09:00Z"/>
              </w:rPr>
            </w:pPr>
            <w:ins w:id="8336" w:author="PS" w:date="2018-11-25T16:09:00Z">
              <w:r>
                <w:t>Fakulta logistiky a krizového řízení</w:t>
              </w:r>
            </w:ins>
          </w:p>
        </w:tc>
      </w:tr>
      <w:tr w:rsidR="00907F78" w14:paraId="52909F92" w14:textId="77777777" w:rsidTr="00A90CC4">
        <w:trPr>
          <w:ins w:id="8337" w:author="PS" w:date="2018-11-25T16:09:00Z"/>
        </w:trPr>
        <w:tc>
          <w:tcPr>
            <w:tcW w:w="2518" w:type="dxa"/>
            <w:shd w:val="clear" w:color="auto" w:fill="F7CAAC"/>
          </w:tcPr>
          <w:p w14:paraId="3B7AFE2B" w14:textId="77777777" w:rsidR="00907F78" w:rsidRDefault="00907F78" w:rsidP="00A90CC4">
            <w:pPr>
              <w:jc w:val="both"/>
              <w:rPr>
                <w:ins w:id="8338" w:author="PS" w:date="2018-11-25T16:09:00Z"/>
                <w:b/>
              </w:rPr>
            </w:pPr>
            <w:ins w:id="8339" w:author="PS" w:date="2018-11-25T16:09:00Z">
              <w:r>
                <w:rPr>
                  <w:b/>
                </w:rPr>
                <w:t>Název studijního programu</w:t>
              </w:r>
            </w:ins>
          </w:p>
        </w:tc>
        <w:tc>
          <w:tcPr>
            <w:tcW w:w="7341" w:type="dxa"/>
            <w:gridSpan w:val="11"/>
          </w:tcPr>
          <w:p w14:paraId="7875998D" w14:textId="77777777" w:rsidR="00907F78" w:rsidRDefault="00907F78" w:rsidP="00A90CC4">
            <w:pPr>
              <w:jc w:val="both"/>
              <w:rPr>
                <w:ins w:id="8340" w:author="PS" w:date="2018-11-25T16:09:00Z"/>
              </w:rPr>
            </w:pPr>
            <w:ins w:id="8341" w:author="PS" w:date="2018-11-25T16:09:00Z">
              <w:r>
                <w:t>Environmentální bezpečnost</w:t>
              </w:r>
            </w:ins>
          </w:p>
        </w:tc>
      </w:tr>
      <w:tr w:rsidR="00907F78" w14:paraId="09CEDC31" w14:textId="77777777" w:rsidTr="00A90CC4">
        <w:trPr>
          <w:ins w:id="8342" w:author="PS" w:date="2018-11-25T16:09:00Z"/>
        </w:trPr>
        <w:tc>
          <w:tcPr>
            <w:tcW w:w="2518" w:type="dxa"/>
            <w:shd w:val="clear" w:color="auto" w:fill="F7CAAC"/>
          </w:tcPr>
          <w:p w14:paraId="11468CDE" w14:textId="77777777" w:rsidR="00907F78" w:rsidRDefault="00907F78" w:rsidP="00A90CC4">
            <w:pPr>
              <w:jc w:val="both"/>
              <w:rPr>
                <w:ins w:id="8343" w:author="PS" w:date="2018-11-25T16:09:00Z"/>
                <w:b/>
              </w:rPr>
            </w:pPr>
            <w:ins w:id="8344" w:author="PS" w:date="2018-11-25T16:09:00Z">
              <w:r>
                <w:rPr>
                  <w:b/>
                </w:rPr>
                <w:t>Jméno a příjmení</w:t>
              </w:r>
            </w:ins>
          </w:p>
        </w:tc>
        <w:tc>
          <w:tcPr>
            <w:tcW w:w="4536" w:type="dxa"/>
            <w:gridSpan w:val="6"/>
          </w:tcPr>
          <w:p w14:paraId="5A96D88B" w14:textId="77777777" w:rsidR="00907F78" w:rsidRPr="00A50022" w:rsidRDefault="00907F78" w:rsidP="00A90CC4">
            <w:pPr>
              <w:jc w:val="both"/>
              <w:rPr>
                <w:ins w:id="8345" w:author="PS" w:date="2018-11-25T16:09:00Z"/>
                <w:b/>
              </w:rPr>
            </w:pPr>
            <w:ins w:id="8346" w:author="PS" w:date="2018-11-25T16:09:00Z">
              <w:r w:rsidRPr="00A50022">
                <w:rPr>
                  <w:b/>
                </w:rPr>
                <w:t>Martin Fajkus</w:t>
              </w:r>
            </w:ins>
          </w:p>
        </w:tc>
        <w:tc>
          <w:tcPr>
            <w:tcW w:w="992" w:type="dxa"/>
            <w:gridSpan w:val="2"/>
            <w:shd w:val="clear" w:color="auto" w:fill="F7CAAC"/>
          </w:tcPr>
          <w:p w14:paraId="67FE39AA" w14:textId="77777777" w:rsidR="00907F78" w:rsidRDefault="00907F78" w:rsidP="00A90CC4">
            <w:pPr>
              <w:jc w:val="both"/>
              <w:rPr>
                <w:ins w:id="8347" w:author="PS" w:date="2018-11-25T16:09:00Z"/>
                <w:b/>
              </w:rPr>
            </w:pPr>
            <w:ins w:id="8348" w:author="PS" w:date="2018-11-25T16:09:00Z">
              <w:r>
                <w:rPr>
                  <w:b/>
                </w:rPr>
                <w:t>Tituly</w:t>
              </w:r>
            </w:ins>
          </w:p>
        </w:tc>
        <w:tc>
          <w:tcPr>
            <w:tcW w:w="1813" w:type="dxa"/>
            <w:gridSpan w:val="3"/>
          </w:tcPr>
          <w:p w14:paraId="1EF7218D" w14:textId="77777777" w:rsidR="00907F78" w:rsidRDefault="00907F78" w:rsidP="00A90CC4">
            <w:pPr>
              <w:jc w:val="both"/>
              <w:rPr>
                <w:ins w:id="8349" w:author="PS" w:date="2018-11-25T16:09:00Z"/>
              </w:rPr>
            </w:pPr>
            <w:ins w:id="8350" w:author="PS" w:date="2018-11-25T16:09:00Z">
              <w:r>
                <w:t>RNDr. Ph.D.</w:t>
              </w:r>
            </w:ins>
          </w:p>
        </w:tc>
      </w:tr>
      <w:tr w:rsidR="00907F78" w14:paraId="04C1D3A4" w14:textId="77777777" w:rsidTr="00A90CC4">
        <w:trPr>
          <w:ins w:id="8351" w:author="PS" w:date="2018-11-25T16:09:00Z"/>
        </w:trPr>
        <w:tc>
          <w:tcPr>
            <w:tcW w:w="2518" w:type="dxa"/>
            <w:shd w:val="clear" w:color="auto" w:fill="F7CAAC"/>
          </w:tcPr>
          <w:p w14:paraId="5FE1FF98" w14:textId="77777777" w:rsidR="00907F78" w:rsidRDefault="00907F78" w:rsidP="00A90CC4">
            <w:pPr>
              <w:jc w:val="both"/>
              <w:rPr>
                <w:ins w:id="8352" w:author="PS" w:date="2018-11-25T16:09:00Z"/>
                <w:b/>
              </w:rPr>
            </w:pPr>
            <w:ins w:id="8353" w:author="PS" w:date="2018-11-25T16:09:00Z">
              <w:r>
                <w:rPr>
                  <w:b/>
                </w:rPr>
                <w:t>Rok narození</w:t>
              </w:r>
            </w:ins>
          </w:p>
        </w:tc>
        <w:tc>
          <w:tcPr>
            <w:tcW w:w="829" w:type="dxa"/>
          </w:tcPr>
          <w:p w14:paraId="7C17421B" w14:textId="77777777" w:rsidR="00907F78" w:rsidRDefault="00907F78" w:rsidP="00A90CC4">
            <w:pPr>
              <w:jc w:val="both"/>
              <w:rPr>
                <w:ins w:id="8354" w:author="PS" w:date="2018-11-25T16:09:00Z"/>
              </w:rPr>
            </w:pPr>
            <w:ins w:id="8355" w:author="PS" w:date="2018-11-25T16:09:00Z">
              <w:r>
                <w:t>1973</w:t>
              </w:r>
            </w:ins>
          </w:p>
        </w:tc>
        <w:tc>
          <w:tcPr>
            <w:tcW w:w="2006" w:type="dxa"/>
            <w:gridSpan w:val="2"/>
            <w:shd w:val="clear" w:color="auto" w:fill="F7CAAC"/>
          </w:tcPr>
          <w:p w14:paraId="2350087C" w14:textId="77777777" w:rsidR="00907F78" w:rsidRDefault="00907F78" w:rsidP="00A90CC4">
            <w:pPr>
              <w:jc w:val="both"/>
              <w:rPr>
                <w:ins w:id="8356" w:author="PS" w:date="2018-11-25T16:09:00Z"/>
                <w:b/>
              </w:rPr>
            </w:pPr>
            <w:ins w:id="8357" w:author="PS" w:date="2018-11-25T16:09:00Z">
              <w:r>
                <w:rPr>
                  <w:b/>
                </w:rPr>
                <w:t>typ vztahu k VŠ</w:t>
              </w:r>
            </w:ins>
          </w:p>
        </w:tc>
        <w:tc>
          <w:tcPr>
            <w:tcW w:w="851" w:type="dxa"/>
          </w:tcPr>
          <w:p w14:paraId="50624E7E" w14:textId="77777777" w:rsidR="00907F78" w:rsidRPr="002B3547" w:rsidRDefault="00907F78" w:rsidP="00A90CC4">
            <w:pPr>
              <w:jc w:val="both"/>
              <w:rPr>
                <w:ins w:id="8358" w:author="PS" w:date="2018-11-25T16:09:00Z"/>
                <w:i/>
              </w:rPr>
            </w:pPr>
            <w:ins w:id="8359" w:author="PS" w:date="2018-11-25T16:09:00Z">
              <w:r>
                <w:t>Pracovní poměr</w:t>
              </w:r>
            </w:ins>
          </w:p>
        </w:tc>
        <w:tc>
          <w:tcPr>
            <w:tcW w:w="850" w:type="dxa"/>
            <w:gridSpan w:val="2"/>
            <w:shd w:val="clear" w:color="auto" w:fill="F7CAAC"/>
          </w:tcPr>
          <w:p w14:paraId="666A229F" w14:textId="77777777" w:rsidR="00907F78" w:rsidRDefault="00907F78" w:rsidP="00A90CC4">
            <w:pPr>
              <w:jc w:val="both"/>
              <w:rPr>
                <w:ins w:id="8360" w:author="PS" w:date="2018-11-25T16:09:00Z"/>
                <w:b/>
              </w:rPr>
            </w:pPr>
            <w:ins w:id="8361" w:author="PS" w:date="2018-11-25T16:09:00Z">
              <w:r>
                <w:rPr>
                  <w:b/>
                </w:rPr>
                <w:t>rozsah</w:t>
              </w:r>
            </w:ins>
          </w:p>
        </w:tc>
        <w:tc>
          <w:tcPr>
            <w:tcW w:w="992" w:type="dxa"/>
            <w:gridSpan w:val="2"/>
          </w:tcPr>
          <w:p w14:paraId="10BF085A" w14:textId="77777777" w:rsidR="00907F78" w:rsidRDefault="00907F78" w:rsidP="00A90CC4">
            <w:pPr>
              <w:jc w:val="both"/>
              <w:rPr>
                <w:ins w:id="8362" w:author="PS" w:date="2018-11-25T16:09:00Z"/>
              </w:rPr>
            </w:pPr>
          </w:p>
        </w:tc>
        <w:tc>
          <w:tcPr>
            <w:tcW w:w="851" w:type="dxa"/>
            <w:shd w:val="clear" w:color="auto" w:fill="F7CAAC"/>
          </w:tcPr>
          <w:p w14:paraId="0BB02F54" w14:textId="77777777" w:rsidR="00907F78" w:rsidRDefault="00907F78" w:rsidP="00A90CC4">
            <w:pPr>
              <w:jc w:val="both"/>
              <w:rPr>
                <w:ins w:id="8363" w:author="PS" w:date="2018-11-25T16:09:00Z"/>
                <w:b/>
              </w:rPr>
            </w:pPr>
            <w:ins w:id="8364" w:author="PS" w:date="2018-11-25T16:09:00Z">
              <w:r>
                <w:rPr>
                  <w:b/>
                </w:rPr>
                <w:t>do kdy</w:t>
              </w:r>
            </w:ins>
          </w:p>
        </w:tc>
        <w:tc>
          <w:tcPr>
            <w:tcW w:w="962" w:type="dxa"/>
            <w:gridSpan w:val="2"/>
          </w:tcPr>
          <w:p w14:paraId="011459B3" w14:textId="77777777" w:rsidR="00907F78" w:rsidRDefault="00907F78" w:rsidP="00A90CC4">
            <w:pPr>
              <w:jc w:val="both"/>
              <w:rPr>
                <w:ins w:id="8365" w:author="PS" w:date="2018-11-25T16:09:00Z"/>
              </w:rPr>
            </w:pPr>
            <w:ins w:id="8366" w:author="PS" w:date="2018-11-25T16:09:00Z">
              <w:r>
                <w:t>0719</w:t>
              </w:r>
            </w:ins>
          </w:p>
        </w:tc>
      </w:tr>
      <w:tr w:rsidR="00907F78" w14:paraId="7800B1E8" w14:textId="77777777" w:rsidTr="00A90CC4">
        <w:trPr>
          <w:ins w:id="8367" w:author="PS" w:date="2018-11-25T16:09:00Z"/>
        </w:trPr>
        <w:tc>
          <w:tcPr>
            <w:tcW w:w="5353" w:type="dxa"/>
            <w:gridSpan w:val="4"/>
            <w:shd w:val="clear" w:color="auto" w:fill="F7CAAC"/>
          </w:tcPr>
          <w:p w14:paraId="1AE0E31E" w14:textId="77777777" w:rsidR="00907F78" w:rsidRDefault="00907F78" w:rsidP="00A90CC4">
            <w:pPr>
              <w:jc w:val="both"/>
              <w:rPr>
                <w:ins w:id="8368" w:author="PS" w:date="2018-11-25T16:09:00Z"/>
                <w:b/>
              </w:rPr>
            </w:pPr>
            <w:ins w:id="8369" w:author="PS" w:date="2018-11-25T16:09:00Z">
              <w:r>
                <w:rPr>
                  <w:b/>
                </w:rPr>
                <w:t>Typ vztahu na součásti VŠ, která uskutečňuje st. program</w:t>
              </w:r>
            </w:ins>
          </w:p>
        </w:tc>
        <w:tc>
          <w:tcPr>
            <w:tcW w:w="851" w:type="dxa"/>
          </w:tcPr>
          <w:p w14:paraId="4075BF23" w14:textId="77777777" w:rsidR="00907F78" w:rsidRPr="0026701D" w:rsidRDefault="00907F78" w:rsidP="00A90CC4">
            <w:pPr>
              <w:jc w:val="both"/>
              <w:rPr>
                <w:ins w:id="8370" w:author="PS" w:date="2018-11-25T16:09:00Z"/>
                <w:i/>
              </w:rPr>
            </w:pPr>
            <w:ins w:id="8371" w:author="PS" w:date="2018-11-25T16:09:00Z">
              <w:r>
                <w:t>Pracovní poměr</w:t>
              </w:r>
            </w:ins>
          </w:p>
        </w:tc>
        <w:tc>
          <w:tcPr>
            <w:tcW w:w="850" w:type="dxa"/>
            <w:gridSpan w:val="2"/>
            <w:shd w:val="clear" w:color="auto" w:fill="F7CAAC"/>
          </w:tcPr>
          <w:p w14:paraId="003275FA" w14:textId="77777777" w:rsidR="00907F78" w:rsidRDefault="00907F78" w:rsidP="00A90CC4">
            <w:pPr>
              <w:jc w:val="both"/>
              <w:rPr>
                <w:ins w:id="8372" w:author="PS" w:date="2018-11-25T16:09:00Z"/>
                <w:b/>
              </w:rPr>
            </w:pPr>
            <w:ins w:id="8373" w:author="PS" w:date="2018-11-25T16:09:00Z">
              <w:r>
                <w:rPr>
                  <w:b/>
                </w:rPr>
                <w:t>rozsah</w:t>
              </w:r>
            </w:ins>
          </w:p>
        </w:tc>
        <w:tc>
          <w:tcPr>
            <w:tcW w:w="992" w:type="dxa"/>
            <w:gridSpan w:val="2"/>
          </w:tcPr>
          <w:p w14:paraId="2AE4A1EE" w14:textId="77777777" w:rsidR="00907F78" w:rsidRDefault="00907F78" w:rsidP="00A90CC4">
            <w:pPr>
              <w:jc w:val="both"/>
              <w:rPr>
                <w:ins w:id="8374" w:author="PS" w:date="2018-11-25T16:09:00Z"/>
              </w:rPr>
            </w:pPr>
          </w:p>
        </w:tc>
        <w:tc>
          <w:tcPr>
            <w:tcW w:w="851" w:type="dxa"/>
            <w:shd w:val="clear" w:color="auto" w:fill="F7CAAC"/>
          </w:tcPr>
          <w:p w14:paraId="20250473" w14:textId="77777777" w:rsidR="00907F78" w:rsidRDefault="00907F78" w:rsidP="00A90CC4">
            <w:pPr>
              <w:jc w:val="both"/>
              <w:rPr>
                <w:ins w:id="8375" w:author="PS" w:date="2018-11-25T16:09:00Z"/>
                <w:b/>
              </w:rPr>
            </w:pPr>
            <w:ins w:id="8376" w:author="PS" w:date="2018-11-25T16:09:00Z">
              <w:r>
                <w:rPr>
                  <w:b/>
                </w:rPr>
                <w:t>do kdy</w:t>
              </w:r>
            </w:ins>
          </w:p>
        </w:tc>
        <w:tc>
          <w:tcPr>
            <w:tcW w:w="962" w:type="dxa"/>
            <w:gridSpan w:val="2"/>
          </w:tcPr>
          <w:p w14:paraId="47288199" w14:textId="77777777" w:rsidR="00907F78" w:rsidRDefault="00907F78" w:rsidP="00A90CC4">
            <w:pPr>
              <w:jc w:val="both"/>
              <w:rPr>
                <w:ins w:id="8377" w:author="PS" w:date="2018-11-25T16:09:00Z"/>
              </w:rPr>
            </w:pPr>
            <w:ins w:id="8378" w:author="PS" w:date="2018-11-25T16:09:00Z">
              <w:r>
                <w:t>0719</w:t>
              </w:r>
            </w:ins>
          </w:p>
        </w:tc>
      </w:tr>
      <w:tr w:rsidR="00907F78" w14:paraId="44264112" w14:textId="77777777" w:rsidTr="00A90CC4">
        <w:trPr>
          <w:ins w:id="8379" w:author="PS" w:date="2018-11-25T16:09:00Z"/>
        </w:trPr>
        <w:tc>
          <w:tcPr>
            <w:tcW w:w="6204" w:type="dxa"/>
            <w:gridSpan w:val="5"/>
            <w:shd w:val="clear" w:color="auto" w:fill="F7CAAC"/>
          </w:tcPr>
          <w:p w14:paraId="4DB5FDA1" w14:textId="77777777" w:rsidR="00907F78" w:rsidRDefault="00907F78" w:rsidP="00A90CC4">
            <w:pPr>
              <w:jc w:val="both"/>
              <w:rPr>
                <w:ins w:id="8380" w:author="PS" w:date="2018-11-25T16:09:00Z"/>
              </w:rPr>
            </w:pPr>
            <w:ins w:id="8381" w:author="PS" w:date="2018-11-25T16:09:00Z">
              <w:r>
                <w:rPr>
                  <w:b/>
                </w:rPr>
                <w:t>Další současná působení jako akademický pracovník na jiných VŠ</w:t>
              </w:r>
            </w:ins>
          </w:p>
        </w:tc>
        <w:tc>
          <w:tcPr>
            <w:tcW w:w="1842" w:type="dxa"/>
            <w:gridSpan w:val="4"/>
            <w:shd w:val="clear" w:color="auto" w:fill="F7CAAC"/>
          </w:tcPr>
          <w:p w14:paraId="59CFD624" w14:textId="77777777" w:rsidR="00907F78" w:rsidRDefault="00907F78" w:rsidP="00A90CC4">
            <w:pPr>
              <w:jc w:val="both"/>
              <w:rPr>
                <w:ins w:id="8382" w:author="PS" w:date="2018-11-25T16:09:00Z"/>
                <w:b/>
              </w:rPr>
            </w:pPr>
            <w:ins w:id="8383" w:author="PS" w:date="2018-11-25T16:09:00Z">
              <w:r>
                <w:rPr>
                  <w:b/>
                </w:rPr>
                <w:t>typ prac. vztahu</w:t>
              </w:r>
            </w:ins>
          </w:p>
        </w:tc>
        <w:tc>
          <w:tcPr>
            <w:tcW w:w="1813" w:type="dxa"/>
            <w:gridSpan w:val="3"/>
            <w:shd w:val="clear" w:color="auto" w:fill="F7CAAC"/>
          </w:tcPr>
          <w:p w14:paraId="1556F5F4" w14:textId="77777777" w:rsidR="00907F78" w:rsidRDefault="00907F78" w:rsidP="00A90CC4">
            <w:pPr>
              <w:jc w:val="both"/>
              <w:rPr>
                <w:ins w:id="8384" w:author="PS" w:date="2018-11-25T16:09:00Z"/>
                <w:b/>
              </w:rPr>
            </w:pPr>
            <w:ins w:id="8385" w:author="PS" w:date="2018-11-25T16:09:00Z">
              <w:r>
                <w:rPr>
                  <w:b/>
                </w:rPr>
                <w:t>rozsah</w:t>
              </w:r>
            </w:ins>
          </w:p>
        </w:tc>
      </w:tr>
      <w:tr w:rsidR="00907F78" w14:paraId="4634606A" w14:textId="77777777" w:rsidTr="00A90CC4">
        <w:trPr>
          <w:ins w:id="8386" w:author="PS" w:date="2018-11-25T16:09:00Z"/>
        </w:trPr>
        <w:tc>
          <w:tcPr>
            <w:tcW w:w="6204" w:type="dxa"/>
            <w:gridSpan w:val="5"/>
          </w:tcPr>
          <w:p w14:paraId="0A9B288F" w14:textId="77777777" w:rsidR="00907F78" w:rsidRDefault="00907F78" w:rsidP="00A90CC4">
            <w:pPr>
              <w:jc w:val="both"/>
              <w:rPr>
                <w:ins w:id="8387" w:author="PS" w:date="2018-11-25T16:09:00Z"/>
              </w:rPr>
            </w:pPr>
            <w:ins w:id="8388" w:author="PS" w:date="2018-11-25T16:09:00Z">
              <w:r>
                <w:t>---</w:t>
              </w:r>
            </w:ins>
          </w:p>
        </w:tc>
        <w:tc>
          <w:tcPr>
            <w:tcW w:w="1842" w:type="dxa"/>
            <w:gridSpan w:val="4"/>
          </w:tcPr>
          <w:p w14:paraId="7D6FA154" w14:textId="77777777" w:rsidR="00907F78" w:rsidRDefault="00907F78" w:rsidP="00A90CC4">
            <w:pPr>
              <w:jc w:val="both"/>
              <w:rPr>
                <w:ins w:id="8389" w:author="PS" w:date="2018-11-25T16:09:00Z"/>
              </w:rPr>
            </w:pPr>
          </w:p>
        </w:tc>
        <w:tc>
          <w:tcPr>
            <w:tcW w:w="1813" w:type="dxa"/>
            <w:gridSpan w:val="3"/>
          </w:tcPr>
          <w:p w14:paraId="3E8D1A3D" w14:textId="77777777" w:rsidR="00907F78" w:rsidRDefault="00907F78" w:rsidP="00A90CC4">
            <w:pPr>
              <w:jc w:val="both"/>
              <w:rPr>
                <w:ins w:id="8390" w:author="PS" w:date="2018-11-25T16:09:00Z"/>
              </w:rPr>
            </w:pPr>
          </w:p>
        </w:tc>
      </w:tr>
      <w:tr w:rsidR="00907F78" w14:paraId="2784C1F3" w14:textId="77777777" w:rsidTr="00A90CC4">
        <w:trPr>
          <w:ins w:id="8391" w:author="PS" w:date="2018-11-25T16:09:00Z"/>
        </w:trPr>
        <w:tc>
          <w:tcPr>
            <w:tcW w:w="6204" w:type="dxa"/>
            <w:gridSpan w:val="5"/>
          </w:tcPr>
          <w:p w14:paraId="62639C92" w14:textId="77777777" w:rsidR="00907F78" w:rsidRDefault="00907F78" w:rsidP="00A90CC4">
            <w:pPr>
              <w:jc w:val="both"/>
              <w:rPr>
                <w:ins w:id="8392" w:author="PS" w:date="2018-11-25T16:09:00Z"/>
              </w:rPr>
            </w:pPr>
          </w:p>
        </w:tc>
        <w:tc>
          <w:tcPr>
            <w:tcW w:w="1842" w:type="dxa"/>
            <w:gridSpan w:val="4"/>
          </w:tcPr>
          <w:p w14:paraId="227A739E" w14:textId="77777777" w:rsidR="00907F78" w:rsidRDefault="00907F78" w:rsidP="00A90CC4">
            <w:pPr>
              <w:jc w:val="both"/>
              <w:rPr>
                <w:ins w:id="8393" w:author="PS" w:date="2018-11-25T16:09:00Z"/>
              </w:rPr>
            </w:pPr>
          </w:p>
        </w:tc>
        <w:tc>
          <w:tcPr>
            <w:tcW w:w="1813" w:type="dxa"/>
            <w:gridSpan w:val="3"/>
          </w:tcPr>
          <w:p w14:paraId="4EB2416D" w14:textId="77777777" w:rsidR="00907F78" w:rsidRDefault="00907F78" w:rsidP="00A90CC4">
            <w:pPr>
              <w:jc w:val="both"/>
              <w:rPr>
                <w:ins w:id="8394" w:author="PS" w:date="2018-11-25T16:09:00Z"/>
              </w:rPr>
            </w:pPr>
          </w:p>
        </w:tc>
      </w:tr>
      <w:tr w:rsidR="00907F78" w14:paraId="780A7E79" w14:textId="77777777" w:rsidTr="00A90CC4">
        <w:trPr>
          <w:ins w:id="8395" w:author="PS" w:date="2018-11-25T16:09:00Z"/>
        </w:trPr>
        <w:tc>
          <w:tcPr>
            <w:tcW w:w="6204" w:type="dxa"/>
            <w:gridSpan w:val="5"/>
          </w:tcPr>
          <w:p w14:paraId="2B114877" w14:textId="77777777" w:rsidR="00907F78" w:rsidRDefault="00907F78" w:rsidP="00A90CC4">
            <w:pPr>
              <w:jc w:val="both"/>
              <w:rPr>
                <w:ins w:id="8396" w:author="PS" w:date="2018-11-25T16:09:00Z"/>
              </w:rPr>
            </w:pPr>
          </w:p>
        </w:tc>
        <w:tc>
          <w:tcPr>
            <w:tcW w:w="1842" w:type="dxa"/>
            <w:gridSpan w:val="4"/>
          </w:tcPr>
          <w:p w14:paraId="5115D81E" w14:textId="77777777" w:rsidR="00907F78" w:rsidRDefault="00907F78" w:rsidP="00A90CC4">
            <w:pPr>
              <w:jc w:val="both"/>
              <w:rPr>
                <w:ins w:id="8397" w:author="PS" w:date="2018-11-25T16:09:00Z"/>
              </w:rPr>
            </w:pPr>
          </w:p>
        </w:tc>
        <w:tc>
          <w:tcPr>
            <w:tcW w:w="1813" w:type="dxa"/>
            <w:gridSpan w:val="3"/>
          </w:tcPr>
          <w:p w14:paraId="4E10DD66" w14:textId="77777777" w:rsidR="00907F78" w:rsidRDefault="00907F78" w:rsidP="00A90CC4">
            <w:pPr>
              <w:jc w:val="both"/>
              <w:rPr>
                <w:ins w:id="8398" w:author="PS" w:date="2018-11-25T16:09:00Z"/>
              </w:rPr>
            </w:pPr>
          </w:p>
        </w:tc>
      </w:tr>
      <w:tr w:rsidR="00907F78" w14:paraId="01BCFEF4" w14:textId="77777777" w:rsidTr="00A90CC4">
        <w:trPr>
          <w:ins w:id="8399" w:author="PS" w:date="2018-11-25T16:09:00Z"/>
        </w:trPr>
        <w:tc>
          <w:tcPr>
            <w:tcW w:w="6204" w:type="dxa"/>
            <w:gridSpan w:val="5"/>
          </w:tcPr>
          <w:p w14:paraId="45A2E1CA" w14:textId="77777777" w:rsidR="00907F78" w:rsidRDefault="00907F78" w:rsidP="00A90CC4">
            <w:pPr>
              <w:jc w:val="both"/>
              <w:rPr>
                <w:ins w:id="8400" w:author="PS" w:date="2018-11-25T16:09:00Z"/>
              </w:rPr>
            </w:pPr>
          </w:p>
        </w:tc>
        <w:tc>
          <w:tcPr>
            <w:tcW w:w="1842" w:type="dxa"/>
            <w:gridSpan w:val="4"/>
          </w:tcPr>
          <w:p w14:paraId="14BCE9B6" w14:textId="77777777" w:rsidR="00907F78" w:rsidRDefault="00907F78" w:rsidP="00A90CC4">
            <w:pPr>
              <w:jc w:val="both"/>
              <w:rPr>
                <w:ins w:id="8401" w:author="PS" w:date="2018-11-25T16:09:00Z"/>
              </w:rPr>
            </w:pPr>
          </w:p>
        </w:tc>
        <w:tc>
          <w:tcPr>
            <w:tcW w:w="1813" w:type="dxa"/>
            <w:gridSpan w:val="3"/>
          </w:tcPr>
          <w:p w14:paraId="2E5EB11A" w14:textId="77777777" w:rsidR="00907F78" w:rsidRDefault="00907F78" w:rsidP="00A90CC4">
            <w:pPr>
              <w:jc w:val="both"/>
              <w:rPr>
                <w:ins w:id="8402" w:author="PS" w:date="2018-11-25T16:09:00Z"/>
              </w:rPr>
            </w:pPr>
          </w:p>
        </w:tc>
      </w:tr>
      <w:tr w:rsidR="00907F78" w14:paraId="2FD676A8" w14:textId="77777777" w:rsidTr="00A90CC4">
        <w:trPr>
          <w:ins w:id="8403" w:author="PS" w:date="2018-11-25T16:09:00Z"/>
        </w:trPr>
        <w:tc>
          <w:tcPr>
            <w:tcW w:w="9859" w:type="dxa"/>
            <w:gridSpan w:val="12"/>
            <w:shd w:val="clear" w:color="auto" w:fill="F7CAAC"/>
          </w:tcPr>
          <w:p w14:paraId="4A8D7536" w14:textId="77777777" w:rsidR="00907F78" w:rsidRDefault="00907F78" w:rsidP="00A90CC4">
            <w:pPr>
              <w:jc w:val="both"/>
              <w:rPr>
                <w:ins w:id="8404" w:author="PS" w:date="2018-11-25T16:09:00Z"/>
              </w:rPr>
            </w:pPr>
            <w:ins w:id="8405" w:author="PS" w:date="2018-11-25T16:09:00Z">
              <w:r>
                <w:rPr>
                  <w:b/>
                </w:rPr>
                <w:t>Předměty příslušného studijního programu a způsob zapojení do jejich výuky, příp. další zapojení do uskutečňování studijního programu</w:t>
              </w:r>
            </w:ins>
          </w:p>
        </w:tc>
      </w:tr>
      <w:tr w:rsidR="00907F78" w14:paraId="185A67AD" w14:textId="77777777" w:rsidTr="00A90CC4">
        <w:trPr>
          <w:trHeight w:val="647"/>
          <w:ins w:id="8406" w:author="PS" w:date="2018-11-25T16:09:00Z"/>
        </w:trPr>
        <w:tc>
          <w:tcPr>
            <w:tcW w:w="9859" w:type="dxa"/>
            <w:gridSpan w:val="12"/>
            <w:tcBorders>
              <w:top w:val="nil"/>
            </w:tcBorders>
          </w:tcPr>
          <w:p w14:paraId="5192D3F0" w14:textId="77777777" w:rsidR="00907F78" w:rsidRDefault="00907F78" w:rsidP="00A90CC4">
            <w:pPr>
              <w:jc w:val="both"/>
              <w:rPr>
                <w:ins w:id="8407" w:author="PS" w:date="2018-11-25T16:09:00Z"/>
              </w:rPr>
            </w:pPr>
            <w:ins w:id="8408" w:author="PS" w:date="2018-11-25T16:09:00Z">
              <w:r>
                <w:t>Sběr a zpracování dat - garant, přednášející, cvičící</w:t>
              </w:r>
            </w:ins>
          </w:p>
          <w:p w14:paraId="08D96DEA" w14:textId="77777777" w:rsidR="00907F78" w:rsidRDefault="00907F78" w:rsidP="00A90CC4">
            <w:pPr>
              <w:jc w:val="both"/>
              <w:rPr>
                <w:ins w:id="8409" w:author="PS" w:date="2018-11-25T16:09:00Z"/>
              </w:rPr>
            </w:pPr>
          </w:p>
        </w:tc>
      </w:tr>
      <w:tr w:rsidR="00907F78" w14:paraId="6CB8C05C" w14:textId="77777777" w:rsidTr="00A90CC4">
        <w:trPr>
          <w:ins w:id="8410" w:author="PS" w:date="2018-11-25T16:09:00Z"/>
        </w:trPr>
        <w:tc>
          <w:tcPr>
            <w:tcW w:w="9859" w:type="dxa"/>
            <w:gridSpan w:val="12"/>
            <w:shd w:val="clear" w:color="auto" w:fill="F7CAAC"/>
          </w:tcPr>
          <w:p w14:paraId="5F481E21" w14:textId="77777777" w:rsidR="00907F78" w:rsidRDefault="00907F78" w:rsidP="00A90CC4">
            <w:pPr>
              <w:jc w:val="both"/>
              <w:rPr>
                <w:ins w:id="8411" w:author="PS" w:date="2018-11-25T16:09:00Z"/>
              </w:rPr>
            </w:pPr>
            <w:ins w:id="8412" w:author="PS" w:date="2018-11-25T16:09:00Z">
              <w:r>
                <w:rPr>
                  <w:b/>
                </w:rPr>
                <w:t xml:space="preserve">Údaje o vzdělání na VŠ </w:t>
              </w:r>
            </w:ins>
          </w:p>
        </w:tc>
      </w:tr>
      <w:tr w:rsidR="00907F78" w14:paraId="42471C14" w14:textId="77777777" w:rsidTr="00A90CC4">
        <w:trPr>
          <w:trHeight w:val="681"/>
          <w:ins w:id="8413" w:author="PS" w:date="2018-11-25T16:09:00Z"/>
        </w:trPr>
        <w:tc>
          <w:tcPr>
            <w:tcW w:w="9859" w:type="dxa"/>
            <w:gridSpan w:val="12"/>
          </w:tcPr>
          <w:p w14:paraId="06B88A9A" w14:textId="77777777" w:rsidR="00907F78" w:rsidRDefault="00907F78" w:rsidP="00A90CC4">
            <w:pPr>
              <w:ind w:left="-22"/>
              <w:rPr>
                <w:ins w:id="8414" w:author="PS" w:date="2018-11-25T16:09:00Z"/>
                <w:color w:val="000000"/>
                <w:lang w:eastAsia="zh-TW" w:bidi="he-IL"/>
              </w:rPr>
            </w:pPr>
            <w:ins w:id="8415" w:author="PS" w:date="2018-11-25T16:09:00Z">
              <w:r w:rsidRPr="00832FBF">
                <w:rPr>
                  <w:color w:val="000000"/>
                  <w:lang w:eastAsia="zh-TW" w:bidi="he-IL"/>
                </w:rPr>
                <w:t>1996-1999</w:t>
              </w:r>
              <w:r>
                <w:rPr>
                  <w:color w:val="000000"/>
                  <w:lang w:eastAsia="zh-TW" w:bidi="he-IL"/>
                </w:rPr>
                <w:t xml:space="preserve">: </w:t>
              </w:r>
              <w:r w:rsidRPr="00832FBF">
                <w:rPr>
                  <w:color w:val="000000"/>
                  <w:lang w:eastAsia="zh-TW" w:bidi="he-IL"/>
                </w:rPr>
                <w:t>Katedra biofyziky a chemickej fyziky FMFI UK</w:t>
              </w:r>
              <w:r>
                <w:rPr>
                  <w:color w:val="000000"/>
                  <w:lang w:eastAsia="zh-TW" w:bidi="he-IL"/>
                </w:rPr>
                <w:t xml:space="preserve"> Bratislava, </w:t>
              </w:r>
              <w:r w:rsidRPr="00832FBF">
                <w:rPr>
                  <w:color w:val="000000"/>
                  <w:lang w:eastAsia="zh-TW" w:bidi="he-IL"/>
                </w:rPr>
                <w:t>po</w:t>
              </w:r>
              <w:r>
                <w:rPr>
                  <w:color w:val="000000"/>
                  <w:lang w:eastAsia="zh-TW" w:bidi="he-IL"/>
                </w:rPr>
                <w:t>stgraduální a doktorské studium, Ph.D.</w:t>
              </w:r>
            </w:ins>
          </w:p>
          <w:p w14:paraId="70A9EF1D" w14:textId="77777777" w:rsidR="00907F78" w:rsidRPr="00EA6069" w:rsidRDefault="00907F78" w:rsidP="00A90CC4">
            <w:pPr>
              <w:ind w:left="-22"/>
              <w:rPr>
                <w:ins w:id="8416" w:author="PS" w:date="2018-11-25T16:09:00Z"/>
                <w:color w:val="000000"/>
                <w:lang w:eastAsia="zh-TW" w:bidi="he-IL"/>
              </w:rPr>
            </w:pPr>
            <w:ins w:id="8417" w:author="PS" w:date="2018-11-25T16:09:00Z">
              <w:r w:rsidRPr="00832FBF">
                <w:rPr>
                  <w:color w:val="000000"/>
                  <w:lang w:eastAsia="zh-TW" w:bidi="he-IL"/>
                </w:rPr>
                <w:t>1991-1996</w:t>
              </w:r>
              <w:r>
                <w:rPr>
                  <w:color w:val="000000"/>
                  <w:lang w:eastAsia="zh-TW" w:bidi="he-IL"/>
                </w:rPr>
                <w:t xml:space="preserve">: </w:t>
              </w:r>
              <w:r w:rsidRPr="00832FBF">
                <w:rPr>
                  <w:color w:val="000000"/>
                  <w:lang w:eastAsia="zh-TW" w:bidi="he-IL"/>
                </w:rPr>
                <w:t>Matematicko-fyzikálna fakulta UK, Bratislava</w:t>
              </w:r>
              <w:r>
                <w:rPr>
                  <w:color w:val="000000"/>
                  <w:lang w:eastAsia="zh-TW" w:bidi="he-IL"/>
                </w:rPr>
                <w:t>, RNDr.</w:t>
              </w:r>
            </w:ins>
          </w:p>
        </w:tc>
      </w:tr>
      <w:tr w:rsidR="00907F78" w14:paraId="368CB9DD" w14:textId="77777777" w:rsidTr="00A90CC4">
        <w:trPr>
          <w:ins w:id="8418" w:author="PS" w:date="2018-11-25T16:09:00Z"/>
        </w:trPr>
        <w:tc>
          <w:tcPr>
            <w:tcW w:w="9859" w:type="dxa"/>
            <w:gridSpan w:val="12"/>
            <w:shd w:val="clear" w:color="auto" w:fill="F7CAAC"/>
          </w:tcPr>
          <w:p w14:paraId="3D0CFE83" w14:textId="77777777" w:rsidR="00907F78" w:rsidRDefault="00907F78" w:rsidP="00A90CC4">
            <w:pPr>
              <w:jc w:val="both"/>
              <w:rPr>
                <w:ins w:id="8419" w:author="PS" w:date="2018-11-25T16:09:00Z"/>
                <w:b/>
              </w:rPr>
            </w:pPr>
            <w:ins w:id="8420" w:author="PS" w:date="2018-11-25T16:09:00Z">
              <w:r>
                <w:rPr>
                  <w:b/>
                </w:rPr>
                <w:t>Údaje o odborném působení od absolvování VŠ</w:t>
              </w:r>
            </w:ins>
          </w:p>
        </w:tc>
      </w:tr>
      <w:tr w:rsidR="00907F78" w14:paraId="1E374B51" w14:textId="77777777" w:rsidTr="00A90CC4">
        <w:trPr>
          <w:trHeight w:val="1753"/>
          <w:ins w:id="8421" w:author="PS" w:date="2018-11-25T16:09:00Z"/>
        </w:trPr>
        <w:tc>
          <w:tcPr>
            <w:tcW w:w="9859" w:type="dxa"/>
            <w:gridSpan w:val="12"/>
          </w:tcPr>
          <w:p w14:paraId="4FC317B2" w14:textId="77777777" w:rsidR="00907F78" w:rsidRDefault="00907F78" w:rsidP="00A90CC4">
            <w:pPr>
              <w:ind w:left="-22"/>
              <w:rPr>
                <w:ins w:id="8422" w:author="PS" w:date="2018-11-25T16:09:00Z"/>
                <w:color w:val="000000"/>
                <w:lang w:eastAsia="zh-TW" w:bidi="he-IL"/>
              </w:rPr>
            </w:pPr>
            <w:ins w:id="8423" w:author="PS" w:date="2018-11-25T16:09:00Z">
              <w:r w:rsidRPr="00BA57D0">
                <w:rPr>
                  <w:color w:val="000000"/>
                  <w:lang w:eastAsia="zh-TW" w:bidi="he-IL"/>
                </w:rPr>
                <w:t>2008-</w:t>
              </w:r>
              <w:r>
                <w:rPr>
                  <w:color w:val="000000"/>
                  <w:lang w:eastAsia="zh-TW" w:bidi="he-IL"/>
                </w:rPr>
                <w:t xml:space="preserve">dosud: </w:t>
              </w:r>
              <w:r w:rsidRPr="00BA57D0">
                <w:rPr>
                  <w:color w:val="000000"/>
                  <w:lang w:eastAsia="zh-TW" w:bidi="he-IL"/>
                </w:rPr>
                <w:t>UTB ve Zlíně, Fakulta aplikované informatiky, Ústav matematiky</w:t>
              </w:r>
              <w:r>
                <w:rPr>
                  <w:color w:val="000000"/>
                  <w:lang w:eastAsia="zh-TW" w:bidi="he-IL"/>
                </w:rPr>
                <w:t>,</w:t>
              </w:r>
              <w:r w:rsidRPr="00BA57D0">
                <w:rPr>
                  <w:color w:val="000000"/>
                  <w:lang w:eastAsia="zh-TW" w:bidi="he-IL"/>
                </w:rPr>
                <w:t xml:space="preserve"> odborný asistent</w:t>
              </w:r>
            </w:ins>
          </w:p>
          <w:p w14:paraId="0A70DB4A" w14:textId="77777777" w:rsidR="00907F78" w:rsidRDefault="00907F78" w:rsidP="00A90CC4">
            <w:pPr>
              <w:ind w:left="-22"/>
              <w:rPr>
                <w:ins w:id="8424" w:author="PS" w:date="2018-11-25T16:09:00Z"/>
                <w:color w:val="000000"/>
                <w:lang w:eastAsia="zh-TW" w:bidi="he-IL"/>
              </w:rPr>
            </w:pPr>
            <w:ins w:id="8425" w:author="PS" w:date="2018-11-25T16:09:00Z">
              <w:r w:rsidRPr="00832FBF">
                <w:rPr>
                  <w:color w:val="000000"/>
                  <w:lang w:eastAsia="zh-TW" w:bidi="he-IL"/>
                </w:rPr>
                <w:t>2006-2008</w:t>
              </w:r>
              <w:r>
                <w:rPr>
                  <w:color w:val="000000"/>
                  <w:lang w:eastAsia="zh-TW" w:bidi="he-IL"/>
                </w:rPr>
                <w:t xml:space="preserve">: </w:t>
              </w:r>
              <w:r w:rsidRPr="00832FBF">
                <w:rPr>
                  <w:color w:val="000000"/>
                  <w:lang w:eastAsia="zh-TW" w:bidi="he-IL"/>
                </w:rPr>
                <w:t>Obchodní akademie T. Bati a VOŠE Zl</w:t>
              </w:r>
              <w:r>
                <w:rPr>
                  <w:color w:val="000000"/>
                  <w:lang w:eastAsia="zh-TW" w:bidi="he-IL"/>
                </w:rPr>
                <w:t>ín, učitel</w:t>
              </w:r>
            </w:ins>
          </w:p>
          <w:p w14:paraId="26994E45" w14:textId="77777777" w:rsidR="00907F78" w:rsidRDefault="00907F78" w:rsidP="00A90CC4">
            <w:pPr>
              <w:ind w:left="-22"/>
              <w:rPr>
                <w:ins w:id="8426" w:author="PS" w:date="2018-11-25T16:09:00Z"/>
                <w:color w:val="000000"/>
                <w:lang w:eastAsia="zh-TW" w:bidi="he-IL"/>
              </w:rPr>
            </w:pPr>
            <w:ins w:id="8427" w:author="PS" w:date="2018-11-25T16:09:00Z">
              <w:r w:rsidRPr="00832FBF">
                <w:rPr>
                  <w:color w:val="000000"/>
                  <w:lang w:eastAsia="zh-TW" w:bidi="he-IL"/>
                </w:rPr>
                <w:t>2005-2006</w:t>
              </w:r>
              <w:r>
                <w:rPr>
                  <w:color w:val="000000"/>
                  <w:lang w:eastAsia="zh-TW" w:bidi="he-IL"/>
                </w:rPr>
                <w:t xml:space="preserve">: </w:t>
              </w:r>
              <w:r w:rsidRPr="00832FBF">
                <w:rPr>
                  <w:color w:val="000000"/>
                  <w:lang w:eastAsia="zh-TW" w:bidi="he-IL"/>
                </w:rPr>
                <w:t xml:space="preserve">Gymnázium </w:t>
              </w:r>
              <w:r>
                <w:rPr>
                  <w:color w:val="000000"/>
                  <w:lang w:eastAsia="zh-TW" w:bidi="he-IL"/>
                </w:rPr>
                <w:t>Jura Hronca; Bratislava, učitel</w:t>
              </w:r>
            </w:ins>
          </w:p>
          <w:p w14:paraId="625C833B" w14:textId="77777777" w:rsidR="00907F78" w:rsidRDefault="00907F78" w:rsidP="00A90CC4">
            <w:pPr>
              <w:ind w:left="-22"/>
              <w:rPr>
                <w:ins w:id="8428" w:author="PS" w:date="2018-11-25T16:09:00Z"/>
                <w:color w:val="000000"/>
                <w:lang w:eastAsia="zh-TW" w:bidi="he-IL"/>
              </w:rPr>
            </w:pPr>
            <w:ins w:id="8429" w:author="PS" w:date="2018-11-25T16:09:00Z">
              <w:r w:rsidRPr="00832FBF">
                <w:rPr>
                  <w:color w:val="000000"/>
                  <w:lang w:eastAsia="zh-TW" w:bidi="he-IL"/>
                </w:rPr>
                <w:t>2004-2005</w:t>
              </w:r>
              <w:r>
                <w:rPr>
                  <w:color w:val="000000"/>
                  <w:lang w:eastAsia="zh-TW" w:bidi="he-IL"/>
                </w:rPr>
                <w:t xml:space="preserve">: </w:t>
              </w:r>
              <w:r w:rsidRPr="00832FBF">
                <w:rPr>
                  <w:color w:val="000000"/>
                  <w:lang w:eastAsia="zh-TW" w:bidi="he-IL"/>
                </w:rPr>
                <w:t xml:space="preserve">Annie Wright School; </w:t>
              </w:r>
              <w:r>
                <w:rPr>
                  <w:color w:val="000000"/>
                  <w:lang w:eastAsia="zh-TW" w:bidi="he-IL"/>
                </w:rPr>
                <w:t>Tacoma, Washington, USA, učitel</w:t>
              </w:r>
            </w:ins>
          </w:p>
          <w:p w14:paraId="12236A4B" w14:textId="77777777" w:rsidR="00907F78" w:rsidRPr="00832FBF" w:rsidRDefault="00907F78" w:rsidP="00A90CC4">
            <w:pPr>
              <w:ind w:left="-22"/>
              <w:rPr>
                <w:ins w:id="8430" w:author="PS" w:date="2018-11-25T16:09:00Z"/>
                <w:color w:val="000000"/>
                <w:lang w:eastAsia="zh-TW" w:bidi="he-IL"/>
              </w:rPr>
            </w:pPr>
            <w:ins w:id="8431" w:author="PS" w:date="2018-11-25T16:09:00Z">
              <w:r w:rsidRPr="00832FBF">
                <w:rPr>
                  <w:color w:val="000000"/>
                  <w:lang w:eastAsia="zh-TW" w:bidi="he-IL"/>
                </w:rPr>
                <w:t>2003-2004</w:t>
              </w:r>
              <w:r>
                <w:rPr>
                  <w:color w:val="000000"/>
                  <w:lang w:eastAsia="zh-TW" w:bidi="he-IL"/>
                </w:rPr>
                <w:t xml:space="preserve">: </w:t>
              </w:r>
              <w:r w:rsidRPr="00832FBF">
                <w:rPr>
                  <w:color w:val="000000"/>
                  <w:lang w:eastAsia="zh-TW" w:bidi="he-IL"/>
                </w:rPr>
                <w:t xml:space="preserve">Gymnázium </w:t>
              </w:r>
              <w:r>
                <w:rPr>
                  <w:color w:val="000000"/>
                  <w:lang w:eastAsia="zh-TW" w:bidi="he-IL"/>
                </w:rPr>
                <w:t>Jura Hronca; Bratislava, učitel</w:t>
              </w:r>
            </w:ins>
          </w:p>
          <w:p w14:paraId="73B17C62" w14:textId="77777777" w:rsidR="00907F78" w:rsidRPr="00832FBF" w:rsidRDefault="00907F78" w:rsidP="00A90CC4">
            <w:pPr>
              <w:ind w:left="-22"/>
              <w:rPr>
                <w:ins w:id="8432" w:author="PS" w:date="2018-11-25T16:09:00Z"/>
                <w:color w:val="000000"/>
                <w:lang w:eastAsia="zh-TW" w:bidi="he-IL"/>
              </w:rPr>
            </w:pPr>
            <w:ins w:id="8433" w:author="PS" w:date="2018-11-25T16:09:00Z">
              <w:r w:rsidRPr="00832FBF">
                <w:rPr>
                  <w:color w:val="000000"/>
                  <w:lang w:eastAsia="zh-TW" w:bidi="he-IL"/>
                </w:rPr>
                <w:t>2002</w:t>
              </w:r>
              <w:r>
                <w:rPr>
                  <w:color w:val="000000"/>
                  <w:lang w:eastAsia="zh-TW" w:bidi="he-IL"/>
                </w:rPr>
                <w:t xml:space="preserve">:  </w:t>
              </w:r>
              <w:r w:rsidRPr="00832FBF">
                <w:rPr>
                  <w:color w:val="000000"/>
                  <w:lang w:eastAsia="zh-TW" w:bidi="he-IL"/>
                </w:rPr>
                <w:t xml:space="preserve">Ministerstvo </w:t>
              </w:r>
              <w:r>
                <w:rPr>
                  <w:color w:val="000000"/>
                  <w:lang w:eastAsia="zh-TW" w:bidi="he-IL"/>
                </w:rPr>
                <w:t>obrany SR, tlumočení a překlady</w:t>
              </w:r>
            </w:ins>
          </w:p>
          <w:p w14:paraId="7AFDC431" w14:textId="77777777" w:rsidR="00907F78" w:rsidRPr="00832FBF" w:rsidRDefault="00907F78" w:rsidP="00A90CC4">
            <w:pPr>
              <w:ind w:left="-22"/>
              <w:rPr>
                <w:ins w:id="8434" w:author="PS" w:date="2018-11-25T16:09:00Z"/>
                <w:color w:val="000000"/>
                <w:lang w:eastAsia="zh-TW" w:bidi="he-IL"/>
              </w:rPr>
            </w:pPr>
            <w:ins w:id="8435" w:author="PS" w:date="2018-11-25T16:09:00Z">
              <w:r w:rsidRPr="00832FBF">
                <w:rPr>
                  <w:color w:val="000000"/>
                  <w:lang w:eastAsia="zh-TW" w:bidi="he-IL"/>
                </w:rPr>
                <w:t>1999</w:t>
              </w:r>
              <w:r>
                <w:rPr>
                  <w:color w:val="000000"/>
                  <w:lang w:eastAsia="zh-TW" w:bidi="he-IL"/>
                </w:rPr>
                <w:t>-</w:t>
              </w:r>
              <w:r w:rsidRPr="00832FBF">
                <w:rPr>
                  <w:color w:val="000000"/>
                  <w:lang w:eastAsia="zh-TW" w:bidi="he-IL"/>
                </w:rPr>
                <w:t>2002</w:t>
              </w:r>
              <w:r>
                <w:rPr>
                  <w:color w:val="000000"/>
                  <w:lang w:eastAsia="zh-TW" w:bidi="he-IL"/>
                </w:rPr>
                <w:t xml:space="preserve">: </w:t>
              </w:r>
              <w:r w:rsidRPr="00832FBF">
                <w:rPr>
                  <w:color w:val="000000"/>
                  <w:lang w:eastAsia="zh-TW" w:bidi="he-IL"/>
                </w:rPr>
                <w:t>Gy</w:t>
              </w:r>
              <w:r>
                <w:rPr>
                  <w:color w:val="000000"/>
                  <w:lang w:eastAsia="zh-TW" w:bidi="he-IL"/>
                </w:rPr>
                <w:t>mnázium Tilgnerova; Bratislava, učitel</w:t>
              </w:r>
            </w:ins>
          </w:p>
          <w:p w14:paraId="745C9118" w14:textId="77777777" w:rsidR="00907F78" w:rsidRDefault="00907F78" w:rsidP="00A90CC4">
            <w:pPr>
              <w:jc w:val="both"/>
              <w:rPr>
                <w:ins w:id="8436" w:author="PS" w:date="2018-11-25T16:09:00Z"/>
              </w:rPr>
            </w:pPr>
          </w:p>
        </w:tc>
      </w:tr>
      <w:tr w:rsidR="00907F78" w14:paraId="28BE572C" w14:textId="77777777" w:rsidTr="00A90CC4">
        <w:trPr>
          <w:trHeight w:val="250"/>
          <w:ins w:id="8437" w:author="PS" w:date="2018-11-25T16:09:00Z"/>
        </w:trPr>
        <w:tc>
          <w:tcPr>
            <w:tcW w:w="9859" w:type="dxa"/>
            <w:gridSpan w:val="12"/>
            <w:shd w:val="clear" w:color="auto" w:fill="F7CAAC"/>
          </w:tcPr>
          <w:p w14:paraId="4A51372B" w14:textId="77777777" w:rsidR="00907F78" w:rsidRDefault="00907F78" w:rsidP="00A90CC4">
            <w:pPr>
              <w:jc w:val="both"/>
              <w:rPr>
                <w:ins w:id="8438" w:author="PS" w:date="2018-11-25T16:09:00Z"/>
              </w:rPr>
            </w:pPr>
            <w:ins w:id="8439" w:author="PS" w:date="2018-11-25T16:09:00Z">
              <w:r>
                <w:rPr>
                  <w:b/>
                </w:rPr>
                <w:t>Zkušenosti s vedením kvalifikačních a rigorózních prací</w:t>
              </w:r>
            </w:ins>
          </w:p>
        </w:tc>
      </w:tr>
      <w:tr w:rsidR="00907F78" w14:paraId="3C9F3B24" w14:textId="77777777" w:rsidTr="00A90CC4">
        <w:trPr>
          <w:trHeight w:val="260"/>
          <w:ins w:id="8440" w:author="PS" w:date="2018-11-25T16:09:00Z"/>
        </w:trPr>
        <w:tc>
          <w:tcPr>
            <w:tcW w:w="9859" w:type="dxa"/>
            <w:gridSpan w:val="12"/>
          </w:tcPr>
          <w:p w14:paraId="2922F1B3" w14:textId="77777777" w:rsidR="00907F78" w:rsidRDefault="00907F78" w:rsidP="00A90CC4">
            <w:pPr>
              <w:jc w:val="both"/>
              <w:rPr>
                <w:ins w:id="8441" w:author="PS" w:date="2018-11-25T16:09:00Z"/>
              </w:rPr>
            </w:pPr>
            <w:ins w:id="8442" w:author="PS" w:date="2018-11-25T16:09:00Z">
              <w:r>
                <w:t>Bakalářské práce: 6</w:t>
              </w:r>
            </w:ins>
          </w:p>
        </w:tc>
      </w:tr>
      <w:tr w:rsidR="00907F78" w14:paraId="6CF200EF" w14:textId="77777777" w:rsidTr="00A90CC4">
        <w:trPr>
          <w:cantSplit/>
          <w:ins w:id="8443" w:author="PS" w:date="2018-11-25T16:09:00Z"/>
        </w:trPr>
        <w:tc>
          <w:tcPr>
            <w:tcW w:w="2518" w:type="dxa"/>
            <w:tcBorders>
              <w:top w:val="single" w:sz="12" w:space="0" w:color="auto"/>
            </w:tcBorders>
            <w:shd w:val="clear" w:color="auto" w:fill="F7CAAC"/>
          </w:tcPr>
          <w:p w14:paraId="43ACA91F" w14:textId="77777777" w:rsidR="00907F78" w:rsidRDefault="00907F78" w:rsidP="00A90CC4">
            <w:pPr>
              <w:jc w:val="both"/>
              <w:rPr>
                <w:ins w:id="8444" w:author="PS" w:date="2018-11-25T16:09:00Z"/>
              </w:rPr>
            </w:pPr>
            <w:ins w:id="8445" w:author="PS" w:date="2018-11-25T16:09:00Z">
              <w:r>
                <w:rPr>
                  <w:b/>
                </w:rPr>
                <w:t xml:space="preserve">Obor habilitačního řízení </w:t>
              </w:r>
            </w:ins>
          </w:p>
        </w:tc>
        <w:tc>
          <w:tcPr>
            <w:tcW w:w="2126" w:type="dxa"/>
            <w:gridSpan w:val="2"/>
            <w:tcBorders>
              <w:top w:val="single" w:sz="12" w:space="0" w:color="auto"/>
            </w:tcBorders>
            <w:shd w:val="clear" w:color="auto" w:fill="F7CAAC"/>
          </w:tcPr>
          <w:p w14:paraId="51E0EA52" w14:textId="77777777" w:rsidR="00907F78" w:rsidRDefault="00907F78" w:rsidP="00A90CC4">
            <w:pPr>
              <w:jc w:val="both"/>
              <w:rPr>
                <w:ins w:id="8446" w:author="PS" w:date="2018-11-25T16:09:00Z"/>
              </w:rPr>
            </w:pPr>
            <w:ins w:id="8447" w:author="PS" w:date="2018-11-25T16:09:00Z">
              <w:r>
                <w:rPr>
                  <w:b/>
                </w:rPr>
                <w:t>Rok udělení hodnosti</w:t>
              </w:r>
            </w:ins>
          </w:p>
        </w:tc>
        <w:tc>
          <w:tcPr>
            <w:tcW w:w="2268" w:type="dxa"/>
            <w:gridSpan w:val="3"/>
            <w:tcBorders>
              <w:top w:val="single" w:sz="12" w:space="0" w:color="auto"/>
              <w:right w:val="single" w:sz="12" w:space="0" w:color="auto"/>
            </w:tcBorders>
            <w:shd w:val="clear" w:color="auto" w:fill="F7CAAC"/>
          </w:tcPr>
          <w:p w14:paraId="3C8A2062" w14:textId="77777777" w:rsidR="00907F78" w:rsidRDefault="00907F78" w:rsidP="00A90CC4">
            <w:pPr>
              <w:jc w:val="both"/>
              <w:rPr>
                <w:ins w:id="8448" w:author="PS" w:date="2018-11-25T16:09:00Z"/>
              </w:rPr>
            </w:pPr>
            <w:ins w:id="8449" w:author="PS" w:date="2018-11-25T16:09:00Z">
              <w:r>
                <w:rPr>
                  <w:b/>
                </w:rPr>
                <w:t>Řízení konáno na VŠ</w:t>
              </w:r>
            </w:ins>
          </w:p>
        </w:tc>
        <w:tc>
          <w:tcPr>
            <w:tcW w:w="2947" w:type="dxa"/>
            <w:gridSpan w:val="6"/>
            <w:tcBorders>
              <w:top w:val="single" w:sz="12" w:space="0" w:color="auto"/>
              <w:left w:val="single" w:sz="12" w:space="0" w:color="auto"/>
            </w:tcBorders>
            <w:shd w:val="clear" w:color="auto" w:fill="F7CAAC"/>
          </w:tcPr>
          <w:p w14:paraId="1A092C37" w14:textId="77777777" w:rsidR="00907F78" w:rsidRDefault="00907F78" w:rsidP="00A90CC4">
            <w:pPr>
              <w:jc w:val="both"/>
              <w:rPr>
                <w:ins w:id="8450" w:author="PS" w:date="2018-11-25T16:09:00Z"/>
                <w:b/>
              </w:rPr>
            </w:pPr>
            <w:ins w:id="8451" w:author="PS" w:date="2018-11-25T16:09:00Z">
              <w:r>
                <w:rPr>
                  <w:b/>
                </w:rPr>
                <w:t>Ohlasy publikací</w:t>
              </w:r>
            </w:ins>
          </w:p>
        </w:tc>
      </w:tr>
      <w:tr w:rsidR="00907F78" w14:paraId="3CE0893B" w14:textId="77777777" w:rsidTr="00A90CC4">
        <w:trPr>
          <w:cantSplit/>
          <w:ins w:id="8452" w:author="PS" w:date="2018-11-25T16:09:00Z"/>
        </w:trPr>
        <w:tc>
          <w:tcPr>
            <w:tcW w:w="2518" w:type="dxa"/>
          </w:tcPr>
          <w:p w14:paraId="1B1AD18E" w14:textId="77777777" w:rsidR="00907F78" w:rsidRDefault="00907F78" w:rsidP="00A90CC4">
            <w:pPr>
              <w:jc w:val="both"/>
              <w:rPr>
                <w:ins w:id="8453" w:author="PS" w:date="2018-11-25T16:09:00Z"/>
              </w:rPr>
            </w:pPr>
          </w:p>
        </w:tc>
        <w:tc>
          <w:tcPr>
            <w:tcW w:w="2126" w:type="dxa"/>
            <w:gridSpan w:val="2"/>
          </w:tcPr>
          <w:p w14:paraId="6EE5EA75" w14:textId="77777777" w:rsidR="00907F78" w:rsidRDefault="00907F78" w:rsidP="00A90CC4">
            <w:pPr>
              <w:jc w:val="both"/>
              <w:rPr>
                <w:ins w:id="8454" w:author="PS" w:date="2018-11-25T16:09:00Z"/>
              </w:rPr>
            </w:pPr>
          </w:p>
        </w:tc>
        <w:tc>
          <w:tcPr>
            <w:tcW w:w="2268" w:type="dxa"/>
            <w:gridSpan w:val="3"/>
            <w:tcBorders>
              <w:right w:val="single" w:sz="12" w:space="0" w:color="auto"/>
            </w:tcBorders>
          </w:tcPr>
          <w:p w14:paraId="05607B5A" w14:textId="77777777" w:rsidR="00907F78" w:rsidRDefault="00907F78" w:rsidP="00A90CC4">
            <w:pPr>
              <w:jc w:val="both"/>
              <w:rPr>
                <w:ins w:id="8455" w:author="PS" w:date="2018-11-25T16:09:00Z"/>
              </w:rPr>
            </w:pPr>
          </w:p>
        </w:tc>
        <w:tc>
          <w:tcPr>
            <w:tcW w:w="993" w:type="dxa"/>
            <w:gridSpan w:val="2"/>
            <w:tcBorders>
              <w:left w:val="single" w:sz="12" w:space="0" w:color="auto"/>
            </w:tcBorders>
            <w:shd w:val="clear" w:color="auto" w:fill="F7CAAC"/>
          </w:tcPr>
          <w:p w14:paraId="6168CE16" w14:textId="77777777" w:rsidR="00907F78" w:rsidRDefault="00907F78" w:rsidP="00A90CC4">
            <w:pPr>
              <w:jc w:val="both"/>
              <w:rPr>
                <w:ins w:id="8456" w:author="PS" w:date="2018-11-25T16:09:00Z"/>
              </w:rPr>
            </w:pPr>
            <w:ins w:id="8457" w:author="PS" w:date="2018-11-25T16:09:00Z">
              <w:r>
                <w:rPr>
                  <w:b/>
                </w:rPr>
                <w:t>WOS</w:t>
              </w:r>
            </w:ins>
          </w:p>
        </w:tc>
        <w:tc>
          <w:tcPr>
            <w:tcW w:w="1260" w:type="dxa"/>
            <w:gridSpan w:val="3"/>
            <w:shd w:val="clear" w:color="auto" w:fill="F7CAAC"/>
          </w:tcPr>
          <w:p w14:paraId="0CB70A25" w14:textId="77777777" w:rsidR="00907F78" w:rsidRDefault="00907F78" w:rsidP="00A90CC4">
            <w:pPr>
              <w:jc w:val="both"/>
              <w:rPr>
                <w:ins w:id="8458" w:author="PS" w:date="2018-11-25T16:09:00Z"/>
                <w:sz w:val="18"/>
              </w:rPr>
            </w:pPr>
            <w:ins w:id="8459" w:author="PS" w:date="2018-11-25T16:09:00Z">
              <w:r>
                <w:rPr>
                  <w:b/>
                  <w:sz w:val="18"/>
                </w:rPr>
                <w:t>Scopus</w:t>
              </w:r>
            </w:ins>
          </w:p>
        </w:tc>
        <w:tc>
          <w:tcPr>
            <w:tcW w:w="694" w:type="dxa"/>
            <w:shd w:val="clear" w:color="auto" w:fill="F7CAAC"/>
          </w:tcPr>
          <w:p w14:paraId="650CF359" w14:textId="77777777" w:rsidR="00907F78" w:rsidRDefault="00907F78" w:rsidP="00A90CC4">
            <w:pPr>
              <w:jc w:val="both"/>
              <w:rPr>
                <w:ins w:id="8460" w:author="PS" w:date="2018-11-25T16:09:00Z"/>
              </w:rPr>
            </w:pPr>
            <w:ins w:id="8461" w:author="PS" w:date="2018-11-25T16:09:00Z">
              <w:r>
                <w:rPr>
                  <w:b/>
                  <w:sz w:val="18"/>
                </w:rPr>
                <w:t>ostatní</w:t>
              </w:r>
            </w:ins>
          </w:p>
        </w:tc>
      </w:tr>
      <w:tr w:rsidR="00907F78" w14:paraId="6C2EA2AF" w14:textId="77777777" w:rsidTr="00A90CC4">
        <w:trPr>
          <w:cantSplit/>
          <w:trHeight w:val="70"/>
          <w:ins w:id="8462" w:author="PS" w:date="2018-11-25T16:09:00Z"/>
        </w:trPr>
        <w:tc>
          <w:tcPr>
            <w:tcW w:w="2518" w:type="dxa"/>
            <w:shd w:val="clear" w:color="auto" w:fill="F7CAAC"/>
          </w:tcPr>
          <w:p w14:paraId="0CFD657E" w14:textId="77777777" w:rsidR="00907F78" w:rsidRDefault="00907F78" w:rsidP="00A90CC4">
            <w:pPr>
              <w:jc w:val="both"/>
              <w:rPr>
                <w:ins w:id="8463" w:author="PS" w:date="2018-11-25T16:09:00Z"/>
              </w:rPr>
            </w:pPr>
            <w:ins w:id="8464" w:author="PS" w:date="2018-11-25T16:09:00Z">
              <w:r>
                <w:rPr>
                  <w:b/>
                </w:rPr>
                <w:t>Obor jmenovacího řízení</w:t>
              </w:r>
            </w:ins>
          </w:p>
        </w:tc>
        <w:tc>
          <w:tcPr>
            <w:tcW w:w="2126" w:type="dxa"/>
            <w:gridSpan w:val="2"/>
            <w:shd w:val="clear" w:color="auto" w:fill="F7CAAC"/>
          </w:tcPr>
          <w:p w14:paraId="702B4A11" w14:textId="77777777" w:rsidR="00907F78" w:rsidRDefault="00907F78" w:rsidP="00A90CC4">
            <w:pPr>
              <w:jc w:val="both"/>
              <w:rPr>
                <w:ins w:id="8465" w:author="PS" w:date="2018-11-25T16:09:00Z"/>
              </w:rPr>
            </w:pPr>
            <w:ins w:id="8466" w:author="PS" w:date="2018-11-25T16:09:00Z">
              <w:r>
                <w:rPr>
                  <w:b/>
                </w:rPr>
                <w:t>Rok udělení hodnosti</w:t>
              </w:r>
            </w:ins>
          </w:p>
        </w:tc>
        <w:tc>
          <w:tcPr>
            <w:tcW w:w="2268" w:type="dxa"/>
            <w:gridSpan w:val="3"/>
            <w:tcBorders>
              <w:right w:val="single" w:sz="12" w:space="0" w:color="auto"/>
            </w:tcBorders>
            <w:shd w:val="clear" w:color="auto" w:fill="F7CAAC"/>
          </w:tcPr>
          <w:p w14:paraId="47C57053" w14:textId="77777777" w:rsidR="00907F78" w:rsidRDefault="00907F78" w:rsidP="00A90CC4">
            <w:pPr>
              <w:jc w:val="both"/>
              <w:rPr>
                <w:ins w:id="8467" w:author="PS" w:date="2018-11-25T16:09:00Z"/>
              </w:rPr>
            </w:pPr>
            <w:ins w:id="8468" w:author="PS" w:date="2018-11-25T16:09:00Z">
              <w:r>
                <w:rPr>
                  <w:b/>
                </w:rPr>
                <w:t>Řízení konáno na VŠ</w:t>
              </w:r>
            </w:ins>
          </w:p>
        </w:tc>
        <w:tc>
          <w:tcPr>
            <w:tcW w:w="993" w:type="dxa"/>
            <w:gridSpan w:val="2"/>
            <w:vMerge w:val="restart"/>
            <w:tcBorders>
              <w:left w:val="single" w:sz="12" w:space="0" w:color="auto"/>
            </w:tcBorders>
          </w:tcPr>
          <w:p w14:paraId="7C730D9F" w14:textId="77777777" w:rsidR="00907F78" w:rsidRDefault="00907F78" w:rsidP="00A90CC4">
            <w:pPr>
              <w:jc w:val="both"/>
              <w:rPr>
                <w:ins w:id="8469" w:author="PS" w:date="2018-11-25T16:09:00Z"/>
                <w:b/>
              </w:rPr>
            </w:pPr>
            <w:ins w:id="8470" w:author="PS" w:date="2018-11-25T16:09:00Z">
              <w:r>
                <w:rPr>
                  <w:b/>
                </w:rPr>
                <w:t>62</w:t>
              </w:r>
            </w:ins>
          </w:p>
        </w:tc>
        <w:tc>
          <w:tcPr>
            <w:tcW w:w="1260" w:type="dxa"/>
            <w:gridSpan w:val="3"/>
            <w:vMerge w:val="restart"/>
          </w:tcPr>
          <w:p w14:paraId="64DE750F" w14:textId="77777777" w:rsidR="00907F78" w:rsidRDefault="00907F78" w:rsidP="00A90CC4">
            <w:pPr>
              <w:jc w:val="both"/>
              <w:rPr>
                <w:ins w:id="8471" w:author="PS" w:date="2018-11-25T16:09:00Z"/>
                <w:b/>
              </w:rPr>
            </w:pPr>
            <w:ins w:id="8472" w:author="PS" w:date="2018-11-25T16:09:00Z">
              <w:r>
                <w:rPr>
                  <w:b/>
                </w:rPr>
                <w:t>65</w:t>
              </w:r>
            </w:ins>
          </w:p>
        </w:tc>
        <w:tc>
          <w:tcPr>
            <w:tcW w:w="694" w:type="dxa"/>
            <w:vMerge w:val="restart"/>
          </w:tcPr>
          <w:p w14:paraId="453DBAA8" w14:textId="77777777" w:rsidR="00907F78" w:rsidRDefault="00907F78" w:rsidP="00A90CC4">
            <w:pPr>
              <w:jc w:val="both"/>
              <w:rPr>
                <w:ins w:id="8473" w:author="PS" w:date="2018-11-25T16:09:00Z"/>
                <w:b/>
              </w:rPr>
            </w:pPr>
          </w:p>
        </w:tc>
      </w:tr>
      <w:tr w:rsidR="00907F78" w14:paraId="6124924B" w14:textId="77777777" w:rsidTr="00A90CC4">
        <w:trPr>
          <w:trHeight w:val="205"/>
          <w:ins w:id="8474" w:author="PS" w:date="2018-11-25T16:09:00Z"/>
        </w:trPr>
        <w:tc>
          <w:tcPr>
            <w:tcW w:w="2518" w:type="dxa"/>
          </w:tcPr>
          <w:p w14:paraId="542403BE" w14:textId="77777777" w:rsidR="00907F78" w:rsidRDefault="00907F78" w:rsidP="00A90CC4">
            <w:pPr>
              <w:jc w:val="both"/>
              <w:rPr>
                <w:ins w:id="8475" w:author="PS" w:date="2018-11-25T16:09:00Z"/>
              </w:rPr>
            </w:pPr>
          </w:p>
        </w:tc>
        <w:tc>
          <w:tcPr>
            <w:tcW w:w="2126" w:type="dxa"/>
            <w:gridSpan w:val="2"/>
          </w:tcPr>
          <w:p w14:paraId="04B066B8" w14:textId="77777777" w:rsidR="00907F78" w:rsidRDefault="00907F78" w:rsidP="00A90CC4">
            <w:pPr>
              <w:jc w:val="both"/>
              <w:rPr>
                <w:ins w:id="8476" w:author="PS" w:date="2018-11-25T16:09:00Z"/>
              </w:rPr>
            </w:pPr>
          </w:p>
        </w:tc>
        <w:tc>
          <w:tcPr>
            <w:tcW w:w="2268" w:type="dxa"/>
            <w:gridSpan w:val="3"/>
            <w:tcBorders>
              <w:right w:val="single" w:sz="12" w:space="0" w:color="auto"/>
            </w:tcBorders>
          </w:tcPr>
          <w:p w14:paraId="7E615A63" w14:textId="77777777" w:rsidR="00907F78" w:rsidRDefault="00907F78" w:rsidP="00A90CC4">
            <w:pPr>
              <w:jc w:val="both"/>
              <w:rPr>
                <w:ins w:id="8477" w:author="PS" w:date="2018-11-25T16:09:00Z"/>
              </w:rPr>
            </w:pPr>
          </w:p>
        </w:tc>
        <w:tc>
          <w:tcPr>
            <w:tcW w:w="993" w:type="dxa"/>
            <w:gridSpan w:val="2"/>
            <w:vMerge/>
            <w:tcBorders>
              <w:left w:val="single" w:sz="12" w:space="0" w:color="auto"/>
            </w:tcBorders>
            <w:vAlign w:val="center"/>
          </w:tcPr>
          <w:p w14:paraId="77D574FC" w14:textId="77777777" w:rsidR="00907F78" w:rsidRDefault="00907F78" w:rsidP="00A90CC4">
            <w:pPr>
              <w:rPr>
                <w:ins w:id="8478" w:author="PS" w:date="2018-11-25T16:09:00Z"/>
                <w:b/>
              </w:rPr>
            </w:pPr>
          </w:p>
        </w:tc>
        <w:tc>
          <w:tcPr>
            <w:tcW w:w="1260" w:type="dxa"/>
            <w:gridSpan w:val="3"/>
            <w:vMerge/>
            <w:vAlign w:val="center"/>
          </w:tcPr>
          <w:p w14:paraId="52F5CC79" w14:textId="77777777" w:rsidR="00907F78" w:rsidRDefault="00907F78" w:rsidP="00A90CC4">
            <w:pPr>
              <w:rPr>
                <w:ins w:id="8479" w:author="PS" w:date="2018-11-25T16:09:00Z"/>
                <w:b/>
              </w:rPr>
            </w:pPr>
          </w:p>
        </w:tc>
        <w:tc>
          <w:tcPr>
            <w:tcW w:w="694" w:type="dxa"/>
            <w:vMerge/>
            <w:vAlign w:val="center"/>
          </w:tcPr>
          <w:p w14:paraId="3AB23192" w14:textId="77777777" w:rsidR="00907F78" w:rsidRDefault="00907F78" w:rsidP="00A90CC4">
            <w:pPr>
              <w:rPr>
                <w:ins w:id="8480" w:author="PS" w:date="2018-11-25T16:09:00Z"/>
                <w:b/>
              </w:rPr>
            </w:pPr>
          </w:p>
        </w:tc>
      </w:tr>
      <w:tr w:rsidR="00907F78" w14:paraId="39EED856" w14:textId="77777777" w:rsidTr="00A90CC4">
        <w:trPr>
          <w:ins w:id="8481" w:author="PS" w:date="2018-11-25T16:09:00Z"/>
        </w:trPr>
        <w:tc>
          <w:tcPr>
            <w:tcW w:w="9859" w:type="dxa"/>
            <w:gridSpan w:val="12"/>
            <w:shd w:val="clear" w:color="auto" w:fill="F7CAAC"/>
          </w:tcPr>
          <w:p w14:paraId="530D226F" w14:textId="77777777" w:rsidR="00907F78" w:rsidRDefault="00907F78" w:rsidP="00A90CC4">
            <w:pPr>
              <w:jc w:val="both"/>
              <w:rPr>
                <w:ins w:id="8482" w:author="PS" w:date="2018-11-25T16:09:00Z"/>
                <w:b/>
              </w:rPr>
            </w:pPr>
            <w:ins w:id="8483" w:author="PS" w:date="2018-11-25T16:09:00Z">
              <w:r>
                <w:rPr>
                  <w:b/>
                </w:rPr>
                <w:t xml:space="preserve">Přehled o nejvýznamnější publikační a další tvůrčí činnosti nebo další profesní činnosti u odborníků z praxe vztahující se k zabezpečovaným předmětům </w:t>
              </w:r>
            </w:ins>
          </w:p>
        </w:tc>
      </w:tr>
      <w:tr w:rsidR="00907F78" w14:paraId="0F53D6D4" w14:textId="77777777" w:rsidTr="00A90CC4">
        <w:trPr>
          <w:trHeight w:val="3314"/>
          <w:ins w:id="8484" w:author="PS" w:date="2018-11-25T16:09:00Z"/>
        </w:trPr>
        <w:tc>
          <w:tcPr>
            <w:tcW w:w="9859" w:type="dxa"/>
            <w:gridSpan w:val="12"/>
          </w:tcPr>
          <w:p w14:paraId="1AEE372F" w14:textId="77777777" w:rsidR="00907F78" w:rsidRDefault="00907F78">
            <w:pPr>
              <w:pStyle w:val="Odstavecseseznamem2"/>
              <w:spacing w:after="40"/>
              <w:ind w:left="38"/>
              <w:rPr>
                <w:ins w:id="8485" w:author="PS" w:date="2018-11-25T16:09:00Z"/>
              </w:rPr>
              <w:pPrChange w:id="8486" w:author="PS" w:date="2018-11-25T16:10:00Z">
                <w:pPr>
                  <w:pStyle w:val="Odstavecseseznamem2"/>
                  <w:spacing w:after="40"/>
                  <w:ind w:left="322" w:hanging="284"/>
                </w:pPr>
              </w:pPrChange>
            </w:pPr>
            <w:ins w:id="8487" w:author="PS" w:date="2018-11-25T16:09:00Z">
              <w:r w:rsidRPr="0026701D">
                <w:rPr>
                  <w:b/>
                  <w:bCs/>
                </w:rPr>
                <w:t>FAJKUS</w:t>
              </w:r>
              <w:r w:rsidRPr="0026701D">
                <w:rPr>
                  <w:b/>
                </w:rPr>
                <w:t xml:space="preserve">, </w:t>
              </w:r>
              <w:r w:rsidRPr="0026701D">
                <w:rPr>
                  <w:b/>
                  <w:bCs/>
                </w:rPr>
                <w:t>M</w:t>
              </w:r>
              <w:r>
                <w:rPr>
                  <w:b/>
                  <w:bCs/>
                </w:rPr>
                <w:t>. (100 %)</w:t>
              </w:r>
              <w:r>
                <w:rPr>
                  <w:bCs/>
                </w:rPr>
                <w:t>.</w:t>
              </w:r>
              <w:r w:rsidRPr="005B767A">
                <w:t xml:space="preserve"> Visualization of Graphs of Functions of One and Two Variables.</w:t>
              </w:r>
              <w:r>
                <w:t xml:space="preserve"> </w:t>
              </w:r>
              <w:r w:rsidRPr="005B767A">
                <w:rPr>
                  <w:i/>
                  <w:iCs/>
                </w:rPr>
                <w:t>International Journal of</w:t>
              </w:r>
              <w:r>
                <w:rPr>
                  <w:i/>
                  <w:iCs/>
                </w:rPr>
                <w:t xml:space="preserve"> Education and Learning Systems</w:t>
              </w:r>
              <w:r>
                <w:rPr>
                  <w:iCs/>
                </w:rPr>
                <w:t xml:space="preserve">. 2017. </w:t>
              </w:r>
              <w:r w:rsidRPr="005B767A">
                <w:rPr>
                  <w:b/>
                  <w:bCs/>
                </w:rPr>
                <w:t>2</w:t>
              </w:r>
              <w:r>
                <w:t xml:space="preserve"> </w:t>
              </w:r>
              <w:r w:rsidRPr="005B767A">
                <w:t>282-286</w:t>
              </w:r>
              <w:r>
                <w:t>. ISSN 2367-8933</w:t>
              </w:r>
            </w:ins>
          </w:p>
          <w:p w14:paraId="3FC7B4AE" w14:textId="77777777" w:rsidR="00907F78" w:rsidRPr="00672F20" w:rsidRDefault="00907F78">
            <w:pPr>
              <w:pStyle w:val="Odstavecseseznamem2"/>
              <w:spacing w:after="40"/>
              <w:ind w:left="38"/>
              <w:rPr>
                <w:ins w:id="8488" w:author="PS" w:date="2018-11-25T16:09:00Z"/>
                <w:bCs/>
              </w:rPr>
              <w:pPrChange w:id="8489" w:author="PS" w:date="2018-11-25T16:10:00Z">
                <w:pPr>
                  <w:pStyle w:val="Odstavecseseznamem2"/>
                  <w:spacing w:after="40"/>
                  <w:ind w:left="322" w:hanging="284"/>
                </w:pPr>
              </w:pPrChange>
            </w:pPr>
            <w:ins w:id="8490" w:author="PS" w:date="2018-11-25T16:09:00Z">
              <w:r w:rsidRPr="0026701D">
                <w:rPr>
                  <w:b/>
                  <w:bCs/>
                </w:rPr>
                <w:t>FAJKUS</w:t>
              </w:r>
              <w:r w:rsidRPr="0026701D">
                <w:rPr>
                  <w:b/>
                </w:rPr>
                <w:t xml:space="preserve">, </w:t>
              </w:r>
              <w:r w:rsidRPr="0026701D">
                <w:rPr>
                  <w:b/>
                  <w:bCs/>
                </w:rPr>
                <w:t>M</w:t>
              </w:r>
              <w:r>
                <w:rPr>
                  <w:b/>
                  <w:bCs/>
                </w:rPr>
                <w:t>. (100 %)</w:t>
              </w:r>
              <w:r>
                <w:rPr>
                  <w:bCs/>
                </w:rPr>
                <w:t>.</w:t>
              </w:r>
              <w:r w:rsidRPr="005479DC">
                <w:t xml:space="preserve"> A simple model of an economical problem in the Mathematica environment. </w:t>
              </w:r>
              <w:r w:rsidRPr="005479DC">
                <w:rPr>
                  <w:i/>
                  <w:iCs/>
                </w:rPr>
                <w:t>Trendy ve vzdělávání</w:t>
              </w:r>
              <w:r>
                <w:t>.</w:t>
              </w:r>
              <w:r w:rsidRPr="005479DC">
                <w:t xml:space="preserve"> </w:t>
              </w:r>
              <w:r>
                <w:t xml:space="preserve">2016, </w:t>
              </w:r>
              <w:r w:rsidRPr="00054685">
                <w:rPr>
                  <w:b/>
                </w:rPr>
                <w:t>9</w:t>
              </w:r>
              <w:r>
                <w:t xml:space="preserve">(1), </w:t>
              </w:r>
              <w:r w:rsidRPr="005479DC">
                <w:t>56-62. ISSN 1805-8949</w:t>
              </w:r>
              <w:r>
                <w:t xml:space="preserve"> (100 %)</w:t>
              </w:r>
            </w:ins>
          </w:p>
          <w:p w14:paraId="6B6B504C" w14:textId="77777777" w:rsidR="00907F78" w:rsidRPr="005479DC" w:rsidRDefault="00907F78">
            <w:pPr>
              <w:pStyle w:val="Odstavecseseznamem2"/>
              <w:spacing w:after="40"/>
              <w:ind w:left="38"/>
              <w:rPr>
                <w:ins w:id="8491" w:author="PS" w:date="2018-11-25T16:09:00Z"/>
                <w:bCs/>
              </w:rPr>
              <w:pPrChange w:id="8492" w:author="PS" w:date="2018-11-25T16:10:00Z">
                <w:pPr>
                  <w:pStyle w:val="Odstavecseseznamem2"/>
                  <w:spacing w:after="40"/>
                  <w:ind w:left="322" w:hanging="284"/>
                </w:pPr>
              </w:pPrChange>
            </w:pPr>
            <w:ins w:id="8493" w:author="PS" w:date="2018-11-25T16:09:00Z">
              <w:r w:rsidRPr="0026701D">
                <w:rPr>
                  <w:b/>
                  <w:bCs/>
                </w:rPr>
                <w:t>FAJKUS</w:t>
              </w:r>
              <w:r w:rsidRPr="0026701D">
                <w:rPr>
                  <w:b/>
                </w:rPr>
                <w:t xml:space="preserve">, </w:t>
              </w:r>
              <w:r w:rsidRPr="0026701D">
                <w:rPr>
                  <w:b/>
                  <w:bCs/>
                </w:rPr>
                <w:t>M</w:t>
              </w:r>
              <w:r>
                <w:rPr>
                  <w:b/>
                  <w:bCs/>
                </w:rPr>
                <w:t>. (100 %)</w:t>
              </w:r>
              <w:r>
                <w:rPr>
                  <w:bCs/>
                </w:rPr>
                <w:t>.</w:t>
              </w:r>
              <w:r w:rsidRPr="005479DC">
                <w:t xml:space="preserve"> IT-supported teaching of Microeconomics. In </w:t>
              </w:r>
              <w:r w:rsidRPr="005479DC">
                <w:rPr>
                  <w:i/>
                  <w:iCs/>
                </w:rPr>
                <w:t>Proceedings from IX. International Conference on Applied Business Research ICABR 2014</w:t>
              </w:r>
              <w:r>
                <w:t>. Brno</w:t>
              </w:r>
              <w:r w:rsidRPr="005479DC">
                <w:t>: Mendelova univerzita v</w:t>
              </w:r>
              <w:r>
                <w:t> </w:t>
              </w:r>
              <w:r w:rsidRPr="005479DC">
                <w:t>Brně</w:t>
              </w:r>
              <w:r>
                <w:t>, 2014. s. nečísl</w:t>
              </w:r>
              <w:r w:rsidRPr="005479DC">
                <w:t>. ISBN 978-80-7509-223-6</w:t>
              </w:r>
            </w:ins>
          </w:p>
          <w:p w14:paraId="0EF472B1" w14:textId="77777777" w:rsidR="00907F78" w:rsidRPr="005479DC" w:rsidRDefault="00907F78">
            <w:pPr>
              <w:pStyle w:val="Odstavecseseznamem2"/>
              <w:spacing w:after="40"/>
              <w:ind w:left="38"/>
              <w:rPr>
                <w:ins w:id="8494" w:author="PS" w:date="2018-11-25T16:09:00Z"/>
                <w:bCs/>
              </w:rPr>
              <w:pPrChange w:id="8495" w:author="PS" w:date="2018-11-25T16:10:00Z">
                <w:pPr>
                  <w:pStyle w:val="Odstavecseseznamem2"/>
                  <w:spacing w:after="40"/>
                  <w:ind w:left="322" w:hanging="284"/>
                </w:pPr>
              </w:pPrChange>
            </w:pPr>
            <w:ins w:id="8496" w:author="PS" w:date="2018-11-25T16:09:00Z">
              <w:r w:rsidRPr="0026701D">
                <w:rPr>
                  <w:b/>
                  <w:bCs/>
                </w:rPr>
                <w:t>FAJKUS</w:t>
              </w:r>
              <w:r w:rsidRPr="0026701D">
                <w:rPr>
                  <w:b/>
                </w:rPr>
                <w:t xml:space="preserve">, </w:t>
              </w:r>
              <w:r w:rsidRPr="0026701D">
                <w:rPr>
                  <w:b/>
                  <w:bCs/>
                </w:rPr>
                <w:t>M</w:t>
              </w:r>
              <w:r>
                <w:rPr>
                  <w:b/>
                  <w:bCs/>
                </w:rPr>
                <w:t>. (100 %)</w:t>
              </w:r>
              <w:r>
                <w:rPr>
                  <w:bCs/>
                </w:rPr>
                <w:t>.</w:t>
              </w:r>
              <w:r w:rsidRPr="005479DC">
                <w:t xml:space="preserve"> Visualisation of a tangent plane of a function of two variables. In </w:t>
              </w:r>
              <w:r w:rsidRPr="003D1FC0">
                <w:rPr>
                  <w:i/>
                </w:rPr>
                <w:t>Hrubý, Miroslav; Mayerová, Šárka.</w:t>
              </w:r>
              <w:r w:rsidRPr="005479DC">
                <w:t xml:space="preserve"> </w:t>
              </w:r>
              <w:r w:rsidRPr="005479DC">
                <w:rPr>
                  <w:i/>
                  <w:iCs/>
                </w:rPr>
                <w:t>Konference MITAV 2014</w:t>
              </w:r>
              <w:r>
                <w:t>. Brno</w:t>
              </w:r>
              <w:r w:rsidRPr="005479DC">
                <w:t>: Klub Univerzity obrany</w:t>
              </w:r>
              <w:r>
                <w:t>, 2014.</w:t>
              </w:r>
              <w:r w:rsidRPr="005479DC">
                <w:t xml:space="preserve"> </w:t>
              </w:r>
              <w:r>
                <w:t>s. nečísl</w:t>
              </w:r>
              <w:r w:rsidRPr="005479DC">
                <w:t>. ISBN 978-80-7231-961-9</w:t>
              </w:r>
              <w:r>
                <w:t xml:space="preserve"> (100 %)</w:t>
              </w:r>
            </w:ins>
          </w:p>
          <w:p w14:paraId="52E0A62C" w14:textId="77777777" w:rsidR="00907F78" w:rsidRPr="00672F20" w:rsidRDefault="00907F78">
            <w:pPr>
              <w:pStyle w:val="Odstavecseseznamem2"/>
              <w:spacing w:after="40"/>
              <w:ind w:left="38"/>
              <w:rPr>
                <w:ins w:id="8497" w:author="PS" w:date="2018-11-25T16:09:00Z"/>
                <w:bCs/>
              </w:rPr>
              <w:pPrChange w:id="8498" w:author="PS" w:date="2018-11-25T16:10:00Z">
                <w:pPr>
                  <w:pStyle w:val="Odstavecseseznamem2"/>
                  <w:spacing w:after="40"/>
                  <w:ind w:left="322" w:hanging="284"/>
                </w:pPr>
              </w:pPrChange>
            </w:pPr>
            <w:ins w:id="8499" w:author="PS" w:date="2018-11-25T16:09:00Z">
              <w:r w:rsidRPr="0026701D">
                <w:rPr>
                  <w:b/>
                  <w:bCs/>
                </w:rPr>
                <w:t>FAJKUS</w:t>
              </w:r>
              <w:r w:rsidRPr="0026701D">
                <w:rPr>
                  <w:b/>
                </w:rPr>
                <w:t xml:space="preserve">, </w:t>
              </w:r>
              <w:r w:rsidRPr="0026701D">
                <w:rPr>
                  <w:b/>
                  <w:bCs/>
                </w:rPr>
                <w:t>M</w:t>
              </w:r>
              <w:r>
                <w:rPr>
                  <w:b/>
                  <w:bCs/>
                </w:rPr>
                <w:t>. (100 %)</w:t>
              </w:r>
              <w:r>
                <w:rPr>
                  <w:bCs/>
                </w:rPr>
                <w:t>.</w:t>
              </w:r>
              <w:r>
                <w:t xml:space="preserve"> Flexe, torze a Frenetův repér v programovém prostředí Mathematica. In Sborník příspěvků z mezinárodní konference TVV 2013. Olomouc: Pedagogická fakulta Univerzita Palackého v Olomouci, 2013. s. 60-63. ISBN 978-80-86768-52-6 </w:t>
              </w:r>
            </w:ins>
          </w:p>
        </w:tc>
      </w:tr>
      <w:tr w:rsidR="00907F78" w14:paraId="2F12ECFA" w14:textId="77777777" w:rsidTr="00A90CC4">
        <w:trPr>
          <w:trHeight w:val="218"/>
          <w:ins w:id="8500" w:author="PS" w:date="2018-11-25T16:09:00Z"/>
        </w:trPr>
        <w:tc>
          <w:tcPr>
            <w:tcW w:w="9859" w:type="dxa"/>
            <w:gridSpan w:val="12"/>
            <w:shd w:val="clear" w:color="auto" w:fill="F7CAAC"/>
          </w:tcPr>
          <w:p w14:paraId="1E654BA0" w14:textId="77777777" w:rsidR="00907F78" w:rsidRDefault="00907F78" w:rsidP="00A90CC4">
            <w:pPr>
              <w:rPr>
                <w:ins w:id="8501" w:author="PS" w:date="2018-11-25T16:09:00Z"/>
                <w:b/>
              </w:rPr>
            </w:pPr>
            <w:ins w:id="8502" w:author="PS" w:date="2018-11-25T16:09:00Z">
              <w:r>
                <w:rPr>
                  <w:b/>
                </w:rPr>
                <w:t>Působení v zahraničí</w:t>
              </w:r>
            </w:ins>
          </w:p>
        </w:tc>
      </w:tr>
      <w:tr w:rsidR="00907F78" w14:paraId="55CFBB9F" w14:textId="77777777" w:rsidTr="00A90CC4">
        <w:trPr>
          <w:trHeight w:val="328"/>
          <w:ins w:id="8503" w:author="PS" w:date="2018-11-25T16:09:00Z"/>
        </w:trPr>
        <w:tc>
          <w:tcPr>
            <w:tcW w:w="9859" w:type="dxa"/>
            <w:gridSpan w:val="12"/>
          </w:tcPr>
          <w:p w14:paraId="041A00F9" w14:textId="77777777" w:rsidR="00907F78" w:rsidRDefault="00907F78" w:rsidP="00A90CC4">
            <w:pPr>
              <w:jc w:val="both"/>
              <w:rPr>
                <w:ins w:id="8504" w:author="PS" w:date="2018-11-25T16:09:00Z"/>
                <w:iCs/>
              </w:rPr>
            </w:pPr>
            <w:ins w:id="8505" w:author="PS" w:date="2018-11-25T16:09:00Z">
              <w:r w:rsidRPr="00DC5FB2">
                <w:rPr>
                  <w:iCs/>
                </w:rPr>
                <w:t>2004-2005</w:t>
              </w:r>
              <w:r>
                <w:rPr>
                  <w:iCs/>
                </w:rPr>
                <w:t>:</w:t>
              </w:r>
              <w:r w:rsidRPr="00DC5FB2">
                <w:rPr>
                  <w:iCs/>
                </w:rPr>
                <w:t xml:space="preserve"> Annie Wright School; Tacoma, Washington, USA</w:t>
              </w:r>
              <w:r>
                <w:rPr>
                  <w:iCs/>
                </w:rPr>
                <w:t>, roční výukový pobyt v rámci Fulbrightova programu</w:t>
              </w:r>
            </w:ins>
          </w:p>
          <w:p w14:paraId="74A4153D" w14:textId="77777777" w:rsidR="00907F78" w:rsidRPr="0060289D" w:rsidRDefault="00907F78" w:rsidP="00A90CC4">
            <w:pPr>
              <w:jc w:val="both"/>
              <w:rPr>
                <w:ins w:id="8506" w:author="PS" w:date="2018-11-25T16:09:00Z"/>
                <w:iCs/>
              </w:rPr>
            </w:pPr>
          </w:p>
        </w:tc>
      </w:tr>
      <w:tr w:rsidR="00907F78" w14:paraId="688ED5A2" w14:textId="77777777" w:rsidTr="00A90CC4">
        <w:trPr>
          <w:cantSplit/>
          <w:trHeight w:val="416"/>
          <w:ins w:id="8507" w:author="PS" w:date="2018-11-25T16:09:00Z"/>
        </w:trPr>
        <w:tc>
          <w:tcPr>
            <w:tcW w:w="2518" w:type="dxa"/>
            <w:shd w:val="clear" w:color="auto" w:fill="F7CAAC"/>
          </w:tcPr>
          <w:p w14:paraId="1D5DA359" w14:textId="77777777" w:rsidR="00907F78" w:rsidRDefault="00907F78" w:rsidP="00A90CC4">
            <w:pPr>
              <w:jc w:val="both"/>
              <w:rPr>
                <w:ins w:id="8508" w:author="PS" w:date="2018-11-25T16:09:00Z"/>
                <w:b/>
              </w:rPr>
            </w:pPr>
            <w:ins w:id="8509" w:author="PS" w:date="2018-11-25T16:09:00Z">
              <w:r>
                <w:rPr>
                  <w:b/>
                </w:rPr>
                <w:t xml:space="preserve">Podpis </w:t>
              </w:r>
            </w:ins>
          </w:p>
        </w:tc>
        <w:tc>
          <w:tcPr>
            <w:tcW w:w="4536" w:type="dxa"/>
            <w:gridSpan w:val="6"/>
          </w:tcPr>
          <w:p w14:paraId="2C5045FB" w14:textId="77777777" w:rsidR="00907F78" w:rsidRDefault="00907F78" w:rsidP="00A90CC4">
            <w:pPr>
              <w:jc w:val="both"/>
              <w:rPr>
                <w:ins w:id="8510" w:author="PS" w:date="2018-11-25T16:09:00Z"/>
              </w:rPr>
            </w:pPr>
          </w:p>
        </w:tc>
        <w:tc>
          <w:tcPr>
            <w:tcW w:w="851" w:type="dxa"/>
            <w:shd w:val="clear" w:color="auto" w:fill="F7CAAC"/>
          </w:tcPr>
          <w:p w14:paraId="1E996DF3" w14:textId="77777777" w:rsidR="00907F78" w:rsidRDefault="00907F78" w:rsidP="00A90CC4">
            <w:pPr>
              <w:jc w:val="both"/>
              <w:rPr>
                <w:ins w:id="8511" w:author="PS" w:date="2018-11-25T16:09:00Z"/>
              </w:rPr>
            </w:pPr>
            <w:ins w:id="8512" w:author="PS" w:date="2018-11-25T16:09:00Z">
              <w:r>
                <w:rPr>
                  <w:b/>
                </w:rPr>
                <w:t>datum</w:t>
              </w:r>
            </w:ins>
          </w:p>
        </w:tc>
        <w:tc>
          <w:tcPr>
            <w:tcW w:w="1954" w:type="dxa"/>
            <w:gridSpan w:val="4"/>
          </w:tcPr>
          <w:p w14:paraId="7F1BCCDA" w14:textId="77777777" w:rsidR="00907F78" w:rsidRDefault="00907F78" w:rsidP="00A90CC4">
            <w:pPr>
              <w:jc w:val="both"/>
              <w:rPr>
                <w:ins w:id="8513" w:author="PS" w:date="2018-11-25T16:09:00Z"/>
              </w:rPr>
            </w:pPr>
            <w:ins w:id="8514" w:author="PS" w:date="2018-11-25T16:09:00Z">
              <w:r>
                <w:t>19.1.2018</w:t>
              </w:r>
            </w:ins>
          </w:p>
        </w:tc>
      </w:tr>
    </w:tbl>
    <w:p w14:paraId="4A46214E" w14:textId="6EBAC102" w:rsidR="00907F78" w:rsidRDefault="00907F78" w:rsidP="006A206E">
      <w:pPr>
        <w:rPr>
          <w:ins w:id="8515" w:author="PS" w:date="2018-11-25T16:09:00Z"/>
        </w:rPr>
      </w:pPr>
    </w:p>
    <w:p w14:paraId="0D8B4B5D" w14:textId="77777777" w:rsidR="00907F78" w:rsidRDefault="00907F78">
      <w:pPr>
        <w:spacing w:after="160" w:line="259" w:lineRule="auto"/>
        <w:rPr>
          <w:ins w:id="8516" w:author="PS" w:date="2018-11-25T16:09:00Z"/>
        </w:rPr>
      </w:pPr>
      <w:ins w:id="8517" w:author="PS" w:date="2018-11-25T16:09:00Z">
        <w:r>
          <w:br w:type="page"/>
        </w:r>
      </w:ins>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07F78" w14:paraId="284D3601" w14:textId="77777777" w:rsidTr="00A90CC4">
        <w:trPr>
          <w:ins w:id="8518" w:author="PS" w:date="2018-11-25T16:10:00Z"/>
        </w:trPr>
        <w:tc>
          <w:tcPr>
            <w:tcW w:w="9859" w:type="dxa"/>
            <w:gridSpan w:val="11"/>
            <w:tcBorders>
              <w:bottom w:val="double" w:sz="4" w:space="0" w:color="auto"/>
            </w:tcBorders>
            <w:shd w:val="clear" w:color="auto" w:fill="BDD6EE"/>
          </w:tcPr>
          <w:p w14:paraId="07497654" w14:textId="77777777" w:rsidR="00907F78" w:rsidRDefault="00907F78" w:rsidP="00A90CC4">
            <w:pPr>
              <w:jc w:val="both"/>
              <w:rPr>
                <w:ins w:id="8519" w:author="PS" w:date="2018-11-25T16:10:00Z"/>
                <w:b/>
                <w:sz w:val="28"/>
              </w:rPr>
            </w:pPr>
            <w:ins w:id="8520" w:author="PS" w:date="2018-11-25T16:10:00Z">
              <w:r>
                <w:rPr>
                  <w:b/>
                  <w:sz w:val="28"/>
                </w:rPr>
                <w:t>C-I – Personální zabezpečení</w:t>
              </w:r>
            </w:ins>
          </w:p>
        </w:tc>
      </w:tr>
      <w:tr w:rsidR="00907F78" w14:paraId="2E06097B" w14:textId="77777777" w:rsidTr="00A90CC4">
        <w:trPr>
          <w:ins w:id="8521" w:author="PS" w:date="2018-11-25T16:10:00Z"/>
        </w:trPr>
        <w:tc>
          <w:tcPr>
            <w:tcW w:w="2518" w:type="dxa"/>
            <w:tcBorders>
              <w:top w:val="double" w:sz="4" w:space="0" w:color="auto"/>
            </w:tcBorders>
            <w:shd w:val="clear" w:color="auto" w:fill="F7CAAC"/>
          </w:tcPr>
          <w:p w14:paraId="351D94C3" w14:textId="77777777" w:rsidR="00907F78" w:rsidRDefault="00907F78" w:rsidP="00A90CC4">
            <w:pPr>
              <w:jc w:val="both"/>
              <w:rPr>
                <w:ins w:id="8522" w:author="PS" w:date="2018-11-25T16:10:00Z"/>
                <w:b/>
              </w:rPr>
            </w:pPr>
            <w:ins w:id="8523" w:author="PS" w:date="2018-11-25T16:10:00Z">
              <w:r>
                <w:rPr>
                  <w:b/>
                </w:rPr>
                <w:t>Vysoká škola</w:t>
              </w:r>
            </w:ins>
          </w:p>
        </w:tc>
        <w:tc>
          <w:tcPr>
            <w:tcW w:w="7341" w:type="dxa"/>
            <w:gridSpan w:val="10"/>
          </w:tcPr>
          <w:p w14:paraId="4AE0D2DB" w14:textId="77777777" w:rsidR="00907F78" w:rsidRDefault="00907F78" w:rsidP="00A90CC4">
            <w:pPr>
              <w:jc w:val="both"/>
              <w:rPr>
                <w:ins w:id="8524" w:author="PS" w:date="2018-11-25T16:10:00Z"/>
              </w:rPr>
            </w:pPr>
            <w:ins w:id="8525" w:author="PS" w:date="2018-11-25T16:10:00Z">
              <w:r>
                <w:t>Univerzita Tomáše Bati ve Zlíně</w:t>
              </w:r>
            </w:ins>
          </w:p>
        </w:tc>
      </w:tr>
      <w:tr w:rsidR="00907F78" w14:paraId="62F8ACEF" w14:textId="77777777" w:rsidTr="00A90CC4">
        <w:trPr>
          <w:ins w:id="8526" w:author="PS" w:date="2018-11-25T16:10:00Z"/>
        </w:trPr>
        <w:tc>
          <w:tcPr>
            <w:tcW w:w="2518" w:type="dxa"/>
            <w:shd w:val="clear" w:color="auto" w:fill="F7CAAC"/>
          </w:tcPr>
          <w:p w14:paraId="38A67911" w14:textId="77777777" w:rsidR="00907F78" w:rsidRDefault="00907F78" w:rsidP="00A90CC4">
            <w:pPr>
              <w:jc w:val="both"/>
              <w:rPr>
                <w:ins w:id="8527" w:author="PS" w:date="2018-11-25T16:10:00Z"/>
                <w:b/>
              </w:rPr>
            </w:pPr>
            <w:ins w:id="8528" w:author="PS" w:date="2018-11-25T16:10:00Z">
              <w:r>
                <w:rPr>
                  <w:b/>
                </w:rPr>
                <w:t>Součást vysoké školy</w:t>
              </w:r>
            </w:ins>
          </w:p>
        </w:tc>
        <w:tc>
          <w:tcPr>
            <w:tcW w:w="7341" w:type="dxa"/>
            <w:gridSpan w:val="10"/>
          </w:tcPr>
          <w:p w14:paraId="657F62A8" w14:textId="77777777" w:rsidR="00907F78" w:rsidRDefault="00907F78" w:rsidP="00A90CC4">
            <w:pPr>
              <w:jc w:val="both"/>
              <w:rPr>
                <w:ins w:id="8529" w:author="PS" w:date="2018-11-25T16:10:00Z"/>
              </w:rPr>
            </w:pPr>
            <w:ins w:id="8530" w:author="PS" w:date="2018-11-25T16:10:00Z">
              <w:r>
                <w:t>Fakulta logistiky a krizového řízení</w:t>
              </w:r>
            </w:ins>
          </w:p>
        </w:tc>
      </w:tr>
      <w:tr w:rsidR="00907F78" w14:paraId="218208C1" w14:textId="77777777" w:rsidTr="00A90CC4">
        <w:trPr>
          <w:ins w:id="8531" w:author="PS" w:date="2018-11-25T16:10:00Z"/>
        </w:trPr>
        <w:tc>
          <w:tcPr>
            <w:tcW w:w="2518" w:type="dxa"/>
            <w:shd w:val="clear" w:color="auto" w:fill="F7CAAC"/>
          </w:tcPr>
          <w:p w14:paraId="790F27DC" w14:textId="77777777" w:rsidR="00907F78" w:rsidRDefault="00907F78" w:rsidP="00A90CC4">
            <w:pPr>
              <w:jc w:val="both"/>
              <w:rPr>
                <w:ins w:id="8532" w:author="PS" w:date="2018-11-25T16:10:00Z"/>
                <w:b/>
              </w:rPr>
            </w:pPr>
            <w:ins w:id="8533" w:author="PS" w:date="2018-11-25T16:10:00Z">
              <w:r>
                <w:rPr>
                  <w:b/>
                </w:rPr>
                <w:t>Název studijního programu</w:t>
              </w:r>
            </w:ins>
          </w:p>
        </w:tc>
        <w:tc>
          <w:tcPr>
            <w:tcW w:w="7341" w:type="dxa"/>
            <w:gridSpan w:val="10"/>
          </w:tcPr>
          <w:p w14:paraId="5579175C" w14:textId="743AE038" w:rsidR="00907F78" w:rsidRDefault="00907F78" w:rsidP="00A90CC4">
            <w:pPr>
              <w:jc w:val="both"/>
              <w:rPr>
                <w:ins w:id="8534" w:author="PS" w:date="2018-11-25T16:10:00Z"/>
              </w:rPr>
            </w:pPr>
            <w:ins w:id="8535" w:author="PS" w:date="2018-11-25T16:11:00Z">
              <w:r>
                <w:t>Environmentální bezpečnost</w:t>
              </w:r>
            </w:ins>
          </w:p>
        </w:tc>
      </w:tr>
      <w:tr w:rsidR="00907F78" w14:paraId="45E423EF" w14:textId="77777777" w:rsidTr="00A90CC4">
        <w:trPr>
          <w:ins w:id="8536" w:author="PS" w:date="2018-11-25T16:10:00Z"/>
        </w:trPr>
        <w:tc>
          <w:tcPr>
            <w:tcW w:w="2518" w:type="dxa"/>
            <w:shd w:val="clear" w:color="auto" w:fill="F7CAAC"/>
          </w:tcPr>
          <w:p w14:paraId="14968FE9" w14:textId="77777777" w:rsidR="00907F78" w:rsidRDefault="00907F78" w:rsidP="00A90CC4">
            <w:pPr>
              <w:jc w:val="both"/>
              <w:rPr>
                <w:ins w:id="8537" w:author="PS" w:date="2018-11-25T16:10:00Z"/>
                <w:b/>
              </w:rPr>
            </w:pPr>
            <w:ins w:id="8538" w:author="PS" w:date="2018-11-25T16:10:00Z">
              <w:r>
                <w:rPr>
                  <w:b/>
                </w:rPr>
                <w:t>Jméno a příjmení</w:t>
              </w:r>
            </w:ins>
          </w:p>
        </w:tc>
        <w:tc>
          <w:tcPr>
            <w:tcW w:w="4536" w:type="dxa"/>
            <w:gridSpan w:val="5"/>
          </w:tcPr>
          <w:p w14:paraId="6F1B8F2B" w14:textId="77777777" w:rsidR="00907F78" w:rsidRPr="00A50022" w:rsidRDefault="00907F78" w:rsidP="00A90CC4">
            <w:pPr>
              <w:jc w:val="both"/>
              <w:rPr>
                <w:ins w:id="8539" w:author="PS" w:date="2018-11-25T16:10:00Z"/>
                <w:b/>
              </w:rPr>
            </w:pPr>
            <w:ins w:id="8540" w:author="PS" w:date="2018-11-25T16:10:00Z">
              <w:r w:rsidRPr="00A50022">
                <w:rPr>
                  <w:b/>
                </w:rPr>
                <w:t>Martin Hart</w:t>
              </w:r>
            </w:ins>
          </w:p>
        </w:tc>
        <w:tc>
          <w:tcPr>
            <w:tcW w:w="709" w:type="dxa"/>
            <w:shd w:val="clear" w:color="auto" w:fill="F7CAAC"/>
          </w:tcPr>
          <w:p w14:paraId="0F50674D" w14:textId="77777777" w:rsidR="00907F78" w:rsidRDefault="00907F78" w:rsidP="00A90CC4">
            <w:pPr>
              <w:jc w:val="both"/>
              <w:rPr>
                <w:ins w:id="8541" w:author="PS" w:date="2018-11-25T16:10:00Z"/>
                <w:b/>
              </w:rPr>
            </w:pPr>
            <w:ins w:id="8542" w:author="PS" w:date="2018-11-25T16:10:00Z">
              <w:r>
                <w:rPr>
                  <w:b/>
                </w:rPr>
                <w:t>Tituly</w:t>
              </w:r>
            </w:ins>
          </w:p>
        </w:tc>
        <w:tc>
          <w:tcPr>
            <w:tcW w:w="2096" w:type="dxa"/>
            <w:gridSpan w:val="4"/>
          </w:tcPr>
          <w:p w14:paraId="1A97A00F" w14:textId="77777777" w:rsidR="00907F78" w:rsidRDefault="00907F78" w:rsidP="00A90CC4">
            <w:pPr>
              <w:jc w:val="both"/>
              <w:rPr>
                <w:ins w:id="8543" w:author="PS" w:date="2018-11-25T16:10:00Z"/>
              </w:rPr>
            </w:pPr>
            <w:ins w:id="8544" w:author="PS" w:date="2018-11-25T16:10:00Z">
              <w:r>
                <w:t>Ing., Ph.D.</w:t>
              </w:r>
            </w:ins>
          </w:p>
        </w:tc>
      </w:tr>
      <w:tr w:rsidR="00907F78" w14:paraId="6F6BB12D" w14:textId="77777777" w:rsidTr="00A90CC4">
        <w:trPr>
          <w:ins w:id="8545" w:author="PS" w:date="2018-11-25T16:10:00Z"/>
        </w:trPr>
        <w:tc>
          <w:tcPr>
            <w:tcW w:w="2518" w:type="dxa"/>
            <w:shd w:val="clear" w:color="auto" w:fill="F7CAAC"/>
          </w:tcPr>
          <w:p w14:paraId="5C436269" w14:textId="77777777" w:rsidR="00907F78" w:rsidRDefault="00907F78" w:rsidP="00A90CC4">
            <w:pPr>
              <w:jc w:val="both"/>
              <w:rPr>
                <w:ins w:id="8546" w:author="PS" w:date="2018-11-25T16:10:00Z"/>
                <w:b/>
              </w:rPr>
            </w:pPr>
            <w:ins w:id="8547" w:author="PS" w:date="2018-11-25T16:10:00Z">
              <w:r>
                <w:rPr>
                  <w:b/>
                </w:rPr>
                <w:t>Rok narození</w:t>
              </w:r>
            </w:ins>
          </w:p>
        </w:tc>
        <w:tc>
          <w:tcPr>
            <w:tcW w:w="829" w:type="dxa"/>
          </w:tcPr>
          <w:p w14:paraId="20234723" w14:textId="77777777" w:rsidR="00907F78" w:rsidRDefault="00907F78" w:rsidP="00A90CC4">
            <w:pPr>
              <w:jc w:val="both"/>
              <w:rPr>
                <w:ins w:id="8548" w:author="PS" w:date="2018-11-25T16:10:00Z"/>
              </w:rPr>
            </w:pPr>
            <w:ins w:id="8549" w:author="PS" w:date="2018-11-25T16:10:00Z">
              <w:r>
                <w:t>1981</w:t>
              </w:r>
            </w:ins>
          </w:p>
        </w:tc>
        <w:tc>
          <w:tcPr>
            <w:tcW w:w="1721" w:type="dxa"/>
            <w:shd w:val="clear" w:color="auto" w:fill="F7CAAC"/>
          </w:tcPr>
          <w:p w14:paraId="046CE043" w14:textId="77777777" w:rsidR="00907F78" w:rsidRDefault="00907F78" w:rsidP="00A90CC4">
            <w:pPr>
              <w:jc w:val="both"/>
              <w:rPr>
                <w:ins w:id="8550" w:author="PS" w:date="2018-11-25T16:10:00Z"/>
                <w:b/>
              </w:rPr>
            </w:pPr>
            <w:ins w:id="8551" w:author="PS" w:date="2018-11-25T16:10:00Z">
              <w:r>
                <w:rPr>
                  <w:b/>
                </w:rPr>
                <w:t>typ vztahu k VŠ</w:t>
              </w:r>
            </w:ins>
          </w:p>
        </w:tc>
        <w:tc>
          <w:tcPr>
            <w:tcW w:w="992" w:type="dxa"/>
            <w:gridSpan w:val="2"/>
          </w:tcPr>
          <w:p w14:paraId="5FE415F2" w14:textId="1319BFC7" w:rsidR="00907F78" w:rsidRPr="00907F78" w:rsidRDefault="00907F78" w:rsidP="00A90CC4">
            <w:pPr>
              <w:jc w:val="both"/>
              <w:rPr>
                <w:ins w:id="8552" w:author="PS" w:date="2018-11-25T16:10:00Z"/>
                <w:i/>
              </w:rPr>
            </w:pPr>
            <w:ins w:id="8553" w:author="PS" w:date="2018-11-25T16:10:00Z">
              <w:r w:rsidRPr="00907F78">
                <w:rPr>
                  <w:i/>
                  <w:rPrChange w:id="8554" w:author="PS" w:date="2018-11-25T16:11:00Z">
                    <w:rPr/>
                  </w:rPrChange>
                </w:rPr>
                <w:t>pp.</w:t>
              </w:r>
            </w:ins>
          </w:p>
        </w:tc>
        <w:tc>
          <w:tcPr>
            <w:tcW w:w="994" w:type="dxa"/>
            <w:shd w:val="clear" w:color="auto" w:fill="F7CAAC"/>
          </w:tcPr>
          <w:p w14:paraId="4C2ADA2D" w14:textId="77777777" w:rsidR="00907F78" w:rsidRDefault="00907F78" w:rsidP="00A90CC4">
            <w:pPr>
              <w:jc w:val="both"/>
              <w:rPr>
                <w:ins w:id="8555" w:author="PS" w:date="2018-11-25T16:10:00Z"/>
                <w:b/>
              </w:rPr>
            </w:pPr>
            <w:ins w:id="8556" w:author="PS" w:date="2018-11-25T16:10:00Z">
              <w:r>
                <w:rPr>
                  <w:b/>
                </w:rPr>
                <w:t>rozsah</w:t>
              </w:r>
            </w:ins>
          </w:p>
        </w:tc>
        <w:tc>
          <w:tcPr>
            <w:tcW w:w="709" w:type="dxa"/>
          </w:tcPr>
          <w:p w14:paraId="2300D474" w14:textId="74228FA5" w:rsidR="00907F78" w:rsidRDefault="00907F78" w:rsidP="00A90CC4">
            <w:pPr>
              <w:jc w:val="both"/>
              <w:rPr>
                <w:ins w:id="8557" w:author="PS" w:date="2018-11-25T16:10:00Z"/>
              </w:rPr>
            </w:pPr>
            <w:ins w:id="8558" w:author="PS" w:date="2018-11-25T16:11:00Z">
              <w:r>
                <w:t>40</w:t>
              </w:r>
            </w:ins>
          </w:p>
        </w:tc>
        <w:tc>
          <w:tcPr>
            <w:tcW w:w="709" w:type="dxa"/>
            <w:gridSpan w:val="2"/>
            <w:shd w:val="clear" w:color="auto" w:fill="F7CAAC"/>
          </w:tcPr>
          <w:p w14:paraId="71E33364" w14:textId="77777777" w:rsidR="00907F78" w:rsidRDefault="00907F78" w:rsidP="00A90CC4">
            <w:pPr>
              <w:jc w:val="both"/>
              <w:rPr>
                <w:ins w:id="8559" w:author="PS" w:date="2018-11-25T16:10:00Z"/>
                <w:b/>
              </w:rPr>
            </w:pPr>
            <w:ins w:id="8560" w:author="PS" w:date="2018-11-25T16:10:00Z">
              <w:r>
                <w:rPr>
                  <w:b/>
                </w:rPr>
                <w:t>do kdy</w:t>
              </w:r>
            </w:ins>
          </w:p>
        </w:tc>
        <w:tc>
          <w:tcPr>
            <w:tcW w:w="1387" w:type="dxa"/>
            <w:gridSpan w:val="2"/>
          </w:tcPr>
          <w:p w14:paraId="34376795" w14:textId="77777777" w:rsidR="00907F78" w:rsidRDefault="00907F78" w:rsidP="00A90CC4">
            <w:pPr>
              <w:jc w:val="both"/>
              <w:rPr>
                <w:ins w:id="8561" w:author="PS" w:date="2018-11-25T16:10:00Z"/>
              </w:rPr>
            </w:pPr>
            <w:ins w:id="8562" w:author="PS" w:date="2018-11-25T16:10:00Z">
              <w:r>
                <w:t>N</w:t>
              </w:r>
            </w:ins>
          </w:p>
          <w:p w14:paraId="4C8D9A77" w14:textId="77777777" w:rsidR="00907F78" w:rsidRPr="003E5C06" w:rsidRDefault="00907F78" w:rsidP="00A90CC4">
            <w:pPr>
              <w:jc w:val="center"/>
              <w:rPr>
                <w:ins w:id="8563" w:author="PS" w:date="2018-11-25T16:10:00Z"/>
              </w:rPr>
            </w:pPr>
          </w:p>
        </w:tc>
      </w:tr>
      <w:tr w:rsidR="00907F78" w14:paraId="72500F73" w14:textId="77777777" w:rsidTr="00A90CC4">
        <w:trPr>
          <w:ins w:id="8564" w:author="PS" w:date="2018-11-25T16:10:00Z"/>
        </w:trPr>
        <w:tc>
          <w:tcPr>
            <w:tcW w:w="5068" w:type="dxa"/>
            <w:gridSpan w:val="3"/>
            <w:shd w:val="clear" w:color="auto" w:fill="F7CAAC"/>
          </w:tcPr>
          <w:p w14:paraId="11790569" w14:textId="77777777" w:rsidR="00907F78" w:rsidRDefault="00907F78" w:rsidP="00A90CC4">
            <w:pPr>
              <w:jc w:val="both"/>
              <w:rPr>
                <w:ins w:id="8565" w:author="PS" w:date="2018-11-25T16:10:00Z"/>
                <w:b/>
              </w:rPr>
            </w:pPr>
            <w:ins w:id="8566" w:author="PS" w:date="2018-11-25T16:10:00Z">
              <w:r>
                <w:rPr>
                  <w:b/>
                </w:rPr>
                <w:t>Typ vztahu na součásti VŠ, která uskutečňuje st. program</w:t>
              </w:r>
            </w:ins>
          </w:p>
        </w:tc>
        <w:tc>
          <w:tcPr>
            <w:tcW w:w="992" w:type="dxa"/>
            <w:gridSpan w:val="2"/>
          </w:tcPr>
          <w:p w14:paraId="6AD13C92" w14:textId="4CE7CFFA" w:rsidR="00907F78" w:rsidRPr="00907F78" w:rsidRDefault="00907F78" w:rsidP="00A90CC4">
            <w:pPr>
              <w:jc w:val="both"/>
              <w:rPr>
                <w:ins w:id="8567" w:author="PS" w:date="2018-11-25T16:10:00Z"/>
                <w:i/>
              </w:rPr>
            </w:pPr>
            <w:ins w:id="8568" w:author="PS" w:date="2018-11-25T16:11:00Z">
              <w:r w:rsidRPr="00907F78">
                <w:rPr>
                  <w:i/>
                  <w:rPrChange w:id="8569" w:author="PS" w:date="2018-11-25T16:11:00Z">
                    <w:rPr/>
                  </w:rPrChange>
                </w:rPr>
                <w:t>pp.</w:t>
              </w:r>
            </w:ins>
          </w:p>
        </w:tc>
        <w:tc>
          <w:tcPr>
            <w:tcW w:w="994" w:type="dxa"/>
            <w:shd w:val="clear" w:color="auto" w:fill="F7CAAC"/>
          </w:tcPr>
          <w:p w14:paraId="780DAC6A" w14:textId="77777777" w:rsidR="00907F78" w:rsidRDefault="00907F78" w:rsidP="00A90CC4">
            <w:pPr>
              <w:jc w:val="both"/>
              <w:rPr>
                <w:ins w:id="8570" w:author="PS" w:date="2018-11-25T16:10:00Z"/>
                <w:b/>
              </w:rPr>
            </w:pPr>
            <w:ins w:id="8571" w:author="PS" w:date="2018-11-25T16:10:00Z">
              <w:r>
                <w:rPr>
                  <w:b/>
                </w:rPr>
                <w:t>rozsah</w:t>
              </w:r>
            </w:ins>
          </w:p>
        </w:tc>
        <w:tc>
          <w:tcPr>
            <w:tcW w:w="709" w:type="dxa"/>
          </w:tcPr>
          <w:p w14:paraId="3F9C569E" w14:textId="6CEDA75F" w:rsidR="00907F78" w:rsidRDefault="00907F78" w:rsidP="00A90CC4">
            <w:pPr>
              <w:jc w:val="both"/>
              <w:rPr>
                <w:ins w:id="8572" w:author="PS" w:date="2018-11-25T16:10:00Z"/>
              </w:rPr>
            </w:pPr>
            <w:ins w:id="8573" w:author="PS" w:date="2018-11-25T16:11:00Z">
              <w:r>
                <w:t>40</w:t>
              </w:r>
            </w:ins>
          </w:p>
        </w:tc>
        <w:tc>
          <w:tcPr>
            <w:tcW w:w="709" w:type="dxa"/>
            <w:gridSpan w:val="2"/>
            <w:shd w:val="clear" w:color="auto" w:fill="F7CAAC"/>
          </w:tcPr>
          <w:p w14:paraId="6BB3CBD4" w14:textId="77777777" w:rsidR="00907F78" w:rsidRDefault="00907F78" w:rsidP="00A90CC4">
            <w:pPr>
              <w:jc w:val="both"/>
              <w:rPr>
                <w:ins w:id="8574" w:author="PS" w:date="2018-11-25T16:10:00Z"/>
                <w:b/>
              </w:rPr>
            </w:pPr>
            <w:ins w:id="8575" w:author="PS" w:date="2018-11-25T16:10:00Z">
              <w:r>
                <w:rPr>
                  <w:b/>
                </w:rPr>
                <w:t>do kdy</w:t>
              </w:r>
            </w:ins>
          </w:p>
        </w:tc>
        <w:tc>
          <w:tcPr>
            <w:tcW w:w="1387" w:type="dxa"/>
            <w:gridSpan w:val="2"/>
          </w:tcPr>
          <w:p w14:paraId="6B9F7B73" w14:textId="77777777" w:rsidR="00907F78" w:rsidRDefault="00907F78" w:rsidP="00A90CC4">
            <w:pPr>
              <w:jc w:val="both"/>
              <w:rPr>
                <w:ins w:id="8576" w:author="PS" w:date="2018-11-25T16:10:00Z"/>
              </w:rPr>
            </w:pPr>
            <w:ins w:id="8577" w:author="PS" w:date="2018-11-25T16:10:00Z">
              <w:r>
                <w:t>N</w:t>
              </w:r>
            </w:ins>
          </w:p>
          <w:p w14:paraId="604FD94C" w14:textId="77777777" w:rsidR="00907F78" w:rsidRDefault="00907F78" w:rsidP="00A90CC4">
            <w:pPr>
              <w:jc w:val="both"/>
              <w:rPr>
                <w:ins w:id="8578" w:author="PS" w:date="2018-11-25T16:10:00Z"/>
              </w:rPr>
            </w:pPr>
          </w:p>
        </w:tc>
      </w:tr>
      <w:tr w:rsidR="00907F78" w14:paraId="4E6AD0C1" w14:textId="77777777" w:rsidTr="00A90CC4">
        <w:trPr>
          <w:ins w:id="8579" w:author="PS" w:date="2018-11-25T16:10:00Z"/>
        </w:trPr>
        <w:tc>
          <w:tcPr>
            <w:tcW w:w="6060" w:type="dxa"/>
            <w:gridSpan w:val="5"/>
            <w:shd w:val="clear" w:color="auto" w:fill="F7CAAC"/>
          </w:tcPr>
          <w:p w14:paraId="046D9CA0" w14:textId="77777777" w:rsidR="00907F78" w:rsidRDefault="00907F78" w:rsidP="00A90CC4">
            <w:pPr>
              <w:jc w:val="both"/>
              <w:rPr>
                <w:ins w:id="8580" w:author="PS" w:date="2018-11-25T16:10:00Z"/>
              </w:rPr>
            </w:pPr>
            <w:ins w:id="8581" w:author="PS" w:date="2018-11-25T16:10:00Z">
              <w:r>
                <w:rPr>
                  <w:b/>
                </w:rPr>
                <w:t>Další současná působení jako akademický pracovník na jiných VŠ</w:t>
              </w:r>
            </w:ins>
          </w:p>
        </w:tc>
        <w:tc>
          <w:tcPr>
            <w:tcW w:w="1703" w:type="dxa"/>
            <w:gridSpan w:val="2"/>
            <w:shd w:val="clear" w:color="auto" w:fill="F7CAAC"/>
          </w:tcPr>
          <w:p w14:paraId="7C1E64B0" w14:textId="77777777" w:rsidR="00907F78" w:rsidRDefault="00907F78" w:rsidP="00A90CC4">
            <w:pPr>
              <w:jc w:val="both"/>
              <w:rPr>
                <w:ins w:id="8582" w:author="PS" w:date="2018-11-25T16:10:00Z"/>
                <w:b/>
              </w:rPr>
            </w:pPr>
            <w:ins w:id="8583" w:author="PS" w:date="2018-11-25T16:10:00Z">
              <w:r>
                <w:rPr>
                  <w:b/>
                </w:rPr>
                <w:t>typ prac. vztahu</w:t>
              </w:r>
            </w:ins>
          </w:p>
        </w:tc>
        <w:tc>
          <w:tcPr>
            <w:tcW w:w="2096" w:type="dxa"/>
            <w:gridSpan w:val="4"/>
            <w:shd w:val="clear" w:color="auto" w:fill="F7CAAC"/>
          </w:tcPr>
          <w:p w14:paraId="3509A77A" w14:textId="77777777" w:rsidR="00907F78" w:rsidRDefault="00907F78" w:rsidP="00A90CC4">
            <w:pPr>
              <w:jc w:val="both"/>
              <w:rPr>
                <w:ins w:id="8584" w:author="PS" w:date="2018-11-25T16:10:00Z"/>
                <w:b/>
              </w:rPr>
            </w:pPr>
            <w:ins w:id="8585" w:author="PS" w:date="2018-11-25T16:10:00Z">
              <w:r>
                <w:rPr>
                  <w:b/>
                </w:rPr>
                <w:t>rozsah</w:t>
              </w:r>
            </w:ins>
          </w:p>
        </w:tc>
      </w:tr>
      <w:tr w:rsidR="00907F78" w14:paraId="6DDC8DC0" w14:textId="77777777" w:rsidTr="00A90CC4">
        <w:trPr>
          <w:ins w:id="8586" w:author="PS" w:date="2018-11-25T16:10:00Z"/>
        </w:trPr>
        <w:tc>
          <w:tcPr>
            <w:tcW w:w="6060" w:type="dxa"/>
            <w:gridSpan w:val="5"/>
          </w:tcPr>
          <w:p w14:paraId="72D7695B" w14:textId="77777777" w:rsidR="00907F78" w:rsidRDefault="00907F78" w:rsidP="00A90CC4">
            <w:pPr>
              <w:jc w:val="both"/>
              <w:rPr>
                <w:ins w:id="8587" w:author="PS" w:date="2018-11-25T16:10:00Z"/>
              </w:rPr>
            </w:pPr>
            <w:ins w:id="8588" w:author="PS" w:date="2018-11-25T16:10:00Z">
              <w:r>
                <w:t>---</w:t>
              </w:r>
            </w:ins>
          </w:p>
        </w:tc>
        <w:tc>
          <w:tcPr>
            <w:tcW w:w="1703" w:type="dxa"/>
            <w:gridSpan w:val="2"/>
          </w:tcPr>
          <w:p w14:paraId="4CF1C1D1" w14:textId="77777777" w:rsidR="00907F78" w:rsidRDefault="00907F78" w:rsidP="00A90CC4">
            <w:pPr>
              <w:jc w:val="both"/>
              <w:rPr>
                <w:ins w:id="8589" w:author="PS" w:date="2018-11-25T16:10:00Z"/>
              </w:rPr>
            </w:pPr>
          </w:p>
        </w:tc>
        <w:tc>
          <w:tcPr>
            <w:tcW w:w="2096" w:type="dxa"/>
            <w:gridSpan w:val="4"/>
          </w:tcPr>
          <w:p w14:paraId="71A54F35" w14:textId="77777777" w:rsidR="00907F78" w:rsidRDefault="00907F78" w:rsidP="00A90CC4">
            <w:pPr>
              <w:jc w:val="both"/>
              <w:rPr>
                <w:ins w:id="8590" w:author="PS" w:date="2018-11-25T16:10:00Z"/>
              </w:rPr>
            </w:pPr>
          </w:p>
        </w:tc>
      </w:tr>
      <w:tr w:rsidR="00907F78" w14:paraId="6EA92673" w14:textId="77777777" w:rsidTr="00A90CC4">
        <w:trPr>
          <w:ins w:id="8591" w:author="PS" w:date="2018-11-25T16:10:00Z"/>
        </w:trPr>
        <w:tc>
          <w:tcPr>
            <w:tcW w:w="6060" w:type="dxa"/>
            <w:gridSpan w:val="5"/>
          </w:tcPr>
          <w:p w14:paraId="4136F55D" w14:textId="77777777" w:rsidR="00907F78" w:rsidRDefault="00907F78" w:rsidP="00A90CC4">
            <w:pPr>
              <w:jc w:val="both"/>
              <w:rPr>
                <w:ins w:id="8592" w:author="PS" w:date="2018-11-25T16:10:00Z"/>
              </w:rPr>
            </w:pPr>
          </w:p>
        </w:tc>
        <w:tc>
          <w:tcPr>
            <w:tcW w:w="1703" w:type="dxa"/>
            <w:gridSpan w:val="2"/>
          </w:tcPr>
          <w:p w14:paraId="746FB8F0" w14:textId="77777777" w:rsidR="00907F78" w:rsidRDefault="00907F78" w:rsidP="00A90CC4">
            <w:pPr>
              <w:jc w:val="both"/>
              <w:rPr>
                <w:ins w:id="8593" w:author="PS" w:date="2018-11-25T16:10:00Z"/>
              </w:rPr>
            </w:pPr>
          </w:p>
        </w:tc>
        <w:tc>
          <w:tcPr>
            <w:tcW w:w="2096" w:type="dxa"/>
            <w:gridSpan w:val="4"/>
          </w:tcPr>
          <w:p w14:paraId="7D16CC50" w14:textId="77777777" w:rsidR="00907F78" w:rsidRDefault="00907F78" w:rsidP="00A90CC4">
            <w:pPr>
              <w:jc w:val="both"/>
              <w:rPr>
                <w:ins w:id="8594" w:author="PS" w:date="2018-11-25T16:10:00Z"/>
              </w:rPr>
            </w:pPr>
          </w:p>
        </w:tc>
      </w:tr>
      <w:tr w:rsidR="00907F78" w14:paraId="2C331640" w14:textId="77777777" w:rsidTr="00A90CC4">
        <w:trPr>
          <w:ins w:id="8595" w:author="PS" w:date="2018-11-25T16:10:00Z"/>
        </w:trPr>
        <w:tc>
          <w:tcPr>
            <w:tcW w:w="6060" w:type="dxa"/>
            <w:gridSpan w:val="5"/>
          </w:tcPr>
          <w:p w14:paraId="6A3500B0" w14:textId="77777777" w:rsidR="00907F78" w:rsidRDefault="00907F78" w:rsidP="00A90CC4">
            <w:pPr>
              <w:jc w:val="both"/>
              <w:rPr>
                <w:ins w:id="8596" w:author="PS" w:date="2018-11-25T16:10:00Z"/>
              </w:rPr>
            </w:pPr>
          </w:p>
        </w:tc>
        <w:tc>
          <w:tcPr>
            <w:tcW w:w="1703" w:type="dxa"/>
            <w:gridSpan w:val="2"/>
          </w:tcPr>
          <w:p w14:paraId="0E6843F8" w14:textId="77777777" w:rsidR="00907F78" w:rsidRDefault="00907F78" w:rsidP="00A90CC4">
            <w:pPr>
              <w:jc w:val="both"/>
              <w:rPr>
                <w:ins w:id="8597" w:author="PS" w:date="2018-11-25T16:10:00Z"/>
              </w:rPr>
            </w:pPr>
          </w:p>
        </w:tc>
        <w:tc>
          <w:tcPr>
            <w:tcW w:w="2096" w:type="dxa"/>
            <w:gridSpan w:val="4"/>
          </w:tcPr>
          <w:p w14:paraId="51044760" w14:textId="77777777" w:rsidR="00907F78" w:rsidRDefault="00907F78" w:rsidP="00A90CC4">
            <w:pPr>
              <w:jc w:val="both"/>
              <w:rPr>
                <w:ins w:id="8598" w:author="PS" w:date="2018-11-25T16:10:00Z"/>
              </w:rPr>
            </w:pPr>
          </w:p>
        </w:tc>
      </w:tr>
      <w:tr w:rsidR="00907F78" w14:paraId="3E5B71B0" w14:textId="77777777" w:rsidTr="00A90CC4">
        <w:trPr>
          <w:ins w:id="8599" w:author="PS" w:date="2018-11-25T16:10:00Z"/>
        </w:trPr>
        <w:tc>
          <w:tcPr>
            <w:tcW w:w="6060" w:type="dxa"/>
            <w:gridSpan w:val="5"/>
          </w:tcPr>
          <w:p w14:paraId="3EE97010" w14:textId="77777777" w:rsidR="00907F78" w:rsidRDefault="00907F78" w:rsidP="00A90CC4">
            <w:pPr>
              <w:jc w:val="both"/>
              <w:rPr>
                <w:ins w:id="8600" w:author="PS" w:date="2018-11-25T16:10:00Z"/>
              </w:rPr>
            </w:pPr>
          </w:p>
        </w:tc>
        <w:tc>
          <w:tcPr>
            <w:tcW w:w="1703" w:type="dxa"/>
            <w:gridSpan w:val="2"/>
          </w:tcPr>
          <w:p w14:paraId="1C7CF559" w14:textId="77777777" w:rsidR="00907F78" w:rsidRDefault="00907F78" w:rsidP="00A90CC4">
            <w:pPr>
              <w:jc w:val="both"/>
              <w:rPr>
                <w:ins w:id="8601" w:author="PS" w:date="2018-11-25T16:10:00Z"/>
              </w:rPr>
            </w:pPr>
          </w:p>
        </w:tc>
        <w:tc>
          <w:tcPr>
            <w:tcW w:w="2096" w:type="dxa"/>
            <w:gridSpan w:val="4"/>
          </w:tcPr>
          <w:p w14:paraId="00DD2184" w14:textId="77777777" w:rsidR="00907F78" w:rsidRDefault="00907F78" w:rsidP="00A90CC4">
            <w:pPr>
              <w:jc w:val="both"/>
              <w:rPr>
                <w:ins w:id="8602" w:author="PS" w:date="2018-11-25T16:10:00Z"/>
              </w:rPr>
            </w:pPr>
          </w:p>
        </w:tc>
      </w:tr>
      <w:tr w:rsidR="00907F78" w14:paraId="0EE0228C" w14:textId="77777777" w:rsidTr="00A90CC4">
        <w:trPr>
          <w:ins w:id="8603" w:author="PS" w:date="2018-11-25T16:10:00Z"/>
        </w:trPr>
        <w:tc>
          <w:tcPr>
            <w:tcW w:w="9859" w:type="dxa"/>
            <w:gridSpan w:val="11"/>
            <w:shd w:val="clear" w:color="auto" w:fill="F7CAAC"/>
          </w:tcPr>
          <w:p w14:paraId="55253146" w14:textId="77777777" w:rsidR="00907F78" w:rsidRDefault="00907F78" w:rsidP="00A90CC4">
            <w:pPr>
              <w:jc w:val="both"/>
              <w:rPr>
                <w:ins w:id="8604" w:author="PS" w:date="2018-11-25T16:10:00Z"/>
              </w:rPr>
            </w:pPr>
            <w:ins w:id="8605" w:author="PS" w:date="2018-11-25T16:10:00Z">
              <w:r>
                <w:rPr>
                  <w:b/>
                </w:rPr>
                <w:t>Předměty příslušného studijního programu a způsob zapojení do jejich výuky, příp. další zapojení do uskutečňování studijního programu</w:t>
              </w:r>
            </w:ins>
          </w:p>
        </w:tc>
      </w:tr>
      <w:tr w:rsidR="00907F78" w14:paraId="11E7A44A" w14:textId="77777777" w:rsidTr="00A90CC4">
        <w:trPr>
          <w:trHeight w:val="1118"/>
          <w:ins w:id="8606" w:author="PS" w:date="2018-11-25T16:10:00Z"/>
        </w:trPr>
        <w:tc>
          <w:tcPr>
            <w:tcW w:w="9859" w:type="dxa"/>
            <w:gridSpan w:val="11"/>
            <w:tcBorders>
              <w:top w:val="nil"/>
            </w:tcBorders>
          </w:tcPr>
          <w:p w14:paraId="479A1FB6" w14:textId="77777777" w:rsidR="00907F78" w:rsidRDefault="00907F78" w:rsidP="00A90CC4">
            <w:pPr>
              <w:jc w:val="both"/>
              <w:rPr>
                <w:ins w:id="8607" w:author="PS" w:date="2018-11-25T16:10:00Z"/>
              </w:rPr>
            </w:pPr>
            <w:ins w:id="8608" w:author="PS" w:date="2018-11-25T16:10:00Z">
              <w:r>
                <w:t>Základy logistiky – garant, přednášející, cvičící</w:t>
              </w:r>
            </w:ins>
          </w:p>
          <w:p w14:paraId="7EBF7490" w14:textId="77777777" w:rsidR="00907F78" w:rsidRDefault="00907F78" w:rsidP="00A90CC4">
            <w:pPr>
              <w:jc w:val="both"/>
              <w:rPr>
                <w:ins w:id="8609" w:author="PS" w:date="2018-11-25T16:10:00Z"/>
              </w:rPr>
            </w:pPr>
          </w:p>
        </w:tc>
      </w:tr>
      <w:tr w:rsidR="00907F78" w14:paraId="683911E7" w14:textId="77777777" w:rsidTr="00A90CC4">
        <w:trPr>
          <w:ins w:id="8610" w:author="PS" w:date="2018-11-25T16:10:00Z"/>
        </w:trPr>
        <w:tc>
          <w:tcPr>
            <w:tcW w:w="9859" w:type="dxa"/>
            <w:gridSpan w:val="11"/>
            <w:shd w:val="clear" w:color="auto" w:fill="F7CAAC"/>
          </w:tcPr>
          <w:p w14:paraId="7E96549D" w14:textId="77777777" w:rsidR="00907F78" w:rsidRDefault="00907F78" w:rsidP="00A90CC4">
            <w:pPr>
              <w:jc w:val="both"/>
              <w:rPr>
                <w:ins w:id="8611" w:author="PS" w:date="2018-11-25T16:10:00Z"/>
              </w:rPr>
            </w:pPr>
            <w:ins w:id="8612" w:author="PS" w:date="2018-11-25T16:10:00Z">
              <w:r>
                <w:rPr>
                  <w:b/>
                </w:rPr>
                <w:t xml:space="preserve">Údaje o vzdělání na VŠ </w:t>
              </w:r>
            </w:ins>
          </w:p>
        </w:tc>
      </w:tr>
      <w:tr w:rsidR="00907F78" w14:paraId="367CA615" w14:textId="77777777" w:rsidTr="00A90CC4">
        <w:trPr>
          <w:trHeight w:val="1055"/>
          <w:ins w:id="8613" w:author="PS" w:date="2018-11-25T16:10:00Z"/>
        </w:trPr>
        <w:tc>
          <w:tcPr>
            <w:tcW w:w="9859" w:type="dxa"/>
            <w:gridSpan w:val="11"/>
          </w:tcPr>
          <w:p w14:paraId="7070C952" w14:textId="77777777" w:rsidR="00907F78" w:rsidRDefault="00907F78" w:rsidP="00A90CC4">
            <w:pPr>
              <w:ind w:left="322" w:hanging="284"/>
              <w:rPr>
                <w:ins w:id="8614" w:author="PS" w:date="2018-11-25T16:10:00Z"/>
              </w:rPr>
            </w:pPr>
            <w:ins w:id="8615" w:author="PS" w:date="2018-11-25T16:10:00Z">
              <w:r>
                <w:t>2004 – 2010: VŠB – Technická Univerzita Ostrava, Fakulta Metalurgie a Materiálového Inženýrství, Katedra Ekonomiky a Managementu v Metalurgii - Řízení průmyslových systémů, Ph.D.</w:t>
              </w:r>
            </w:ins>
          </w:p>
          <w:p w14:paraId="31E8390A" w14:textId="77777777" w:rsidR="00907F78" w:rsidRPr="001A765A" w:rsidRDefault="00907F78" w:rsidP="00A90CC4">
            <w:pPr>
              <w:ind w:left="322" w:hanging="284"/>
              <w:rPr>
                <w:ins w:id="8616" w:author="PS" w:date="2018-11-25T16:10:00Z"/>
              </w:rPr>
            </w:pPr>
            <w:ins w:id="8617" w:author="PS" w:date="2018-11-25T16:10:00Z">
              <w:r>
                <w:t xml:space="preserve">2006 – 2007: </w:t>
              </w:r>
              <w:r w:rsidRPr="006B0052">
                <w:t>University of Oulu, Faculty of Economics and Business Administratio</w:t>
              </w:r>
              <w:r>
                <w:t xml:space="preserve">n, Department of Management and </w:t>
              </w:r>
              <w:r w:rsidRPr="006B0052">
                <w:t xml:space="preserve">Entrepreneurship, Logistics Unit, Finland, </w:t>
              </w:r>
              <w:r>
                <w:rPr>
                  <w:lang w:val="en-US"/>
                </w:rPr>
                <w:t>Business Logistics.</w:t>
              </w:r>
            </w:ins>
          </w:p>
          <w:p w14:paraId="34E0FDFD" w14:textId="77777777" w:rsidR="00907F78" w:rsidRDefault="00907F78" w:rsidP="00A90CC4">
            <w:pPr>
              <w:ind w:left="322" w:hanging="284"/>
              <w:rPr>
                <w:ins w:id="8618" w:author="PS" w:date="2018-11-25T16:10:00Z"/>
                <w:b/>
              </w:rPr>
            </w:pPr>
            <w:ins w:id="8619" w:author="PS" w:date="2018-11-25T16:10:00Z">
              <w:r>
                <w:t>1999 – 2004: VŠB, Technická Univerzita Ostrava, Fakulta Metalurgie a Materiálového Inženýrství, Katedra Ekonomiky a Managementu v Metalurgii – Ekonomika a management v metalurgii, Ing.</w:t>
              </w:r>
            </w:ins>
          </w:p>
        </w:tc>
      </w:tr>
      <w:tr w:rsidR="00907F78" w14:paraId="76071F5A" w14:textId="77777777" w:rsidTr="00A90CC4">
        <w:trPr>
          <w:ins w:id="8620" w:author="PS" w:date="2018-11-25T16:10:00Z"/>
        </w:trPr>
        <w:tc>
          <w:tcPr>
            <w:tcW w:w="9859" w:type="dxa"/>
            <w:gridSpan w:val="11"/>
            <w:shd w:val="clear" w:color="auto" w:fill="F7CAAC"/>
          </w:tcPr>
          <w:p w14:paraId="66FC3EEE" w14:textId="77777777" w:rsidR="00907F78" w:rsidRDefault="00907F78" w:rsidP="00A90CC4">
            <w:pPr>
              <w:jc w:val="both"/>
              <w:rPr>
                <w:ins w:id="8621" w:author="PS" w:date="2018-11-25T16:10:00Z"/>
                <w:b/>
              </w:rPr>
            </w:pPr>
            <w:ins w:id="8622" w:author="PS" w:date="2018-11-25T16:10:00Z">
              <w:r>
                <w:rPr>
                  <w:b/>
                </w:rPr>
                <w:t>Údaje o odborném působení od absolvování VŠ</w:t>
              </w:r>
            </w:ins>
          </w:p>
        </w:tc>
      </w:tr>
      <w:tr w:rsidR="00907F78" w14:paraId="5A377246" w14:textId="77777777" w:rsidTr="00A90CC4">
        <w:trPr>
          <w:trHeight w:val="1090"/>
          <w:ins w:id="8623" w:author="PS" w:date="2018-11-25T16:10:00Z"/>
        </w:trPr>
        <w:tc>
          <w:tcPr>
            <w:tcW w:w="9859" w:type="dxa"/>
            <w:gridSpan w:val="11"/>
          </w:tcPr>
          <w:p w14:paraId="0A4AB94F" w14:textId="77777777" w:rsidR="00907F78" w:rsidRDefault="00907F78" w:rsidP="00A90CC4">
            <w:pPr>
              <w:rPr>
                <w:ins w:id="8624" w:author="PS" w:date="2018-11-25T16:10:00Z"/>
                <w:bCs/>
              </w:rPr>
            </w:pPr>
            <w:ins w:id="8625" w:author="PS" w:date="2018-11-25T16:10:00Z">
              <w:r>
                <w:rPr>
                  <w:bCs/>
                </w:rPr>
                <w:t>2010 – dosud: Univerzita T. Bati ve Zlíně, Fakulta logistiky a krizového řízení, Ústav logistiky, Uherské Hradiště</w:t>
              </w:r>
            </w:ins>
          </w:p>
          <w:p w14:paraId="6FB3B7AE" w14:textId="77777777" w:rsidR="00907F78" w:rsidRDefault="00907F78" w:rsidP="00A90CC4">
            <w:pPr>
              <w:pStyle w:val="Zkladntext"/>
              <w:rPr>
                <w:ins w:id="8626" w:author="PS" w:date="2018-11-25T16:10:00Z"/>
                <w:b w:val="0"/>
                <w:bCs/>
                <w:sz w:val="20"/>
              </w:rPr>
            </w:pPr>
            <w:ins w:id="8627" w:author="PS" w:date="2018-11-25T16:10:00Z">
              <w:r>
                <w:rPr>
                  <w:b w:val="0"/>
                  <w:bCs/>
                  <w:sz w:val="20"/>
                </w:rPr>
                <w:t>2008 – 2009: Continental Corporation, Inc. – plánovač výroby elektronických komponent osobních vozů.</w:t>
              </w:r>
            </w:ins>
          </w:p>
          <w:p w14:paraId="5C9A7FF3" w14:textId="77777777" w:rsidR="00907F78" w:rsidRPr="00495DC8" w:rsidRDefault="00907F78" w:rsidP="00A90CC4">
            <w:pPr>
              <w:pStyle w:val="Odstavecseseznamem"/>
              <w:rPr>
                <w:ins w:id="8628" w:author="PS" w:date="2018-11-25T16:10:00Z"/>
                <w:bCs/>
              </w:rPr>
            </w:pPr>
            <w:ins w:id="8629" w:author="PS" w:date="2018-11-25T16:10:00Z">
              <w:r>
                <w:rPr>
                  <w:b/>
                  <w:bCs/>
                </w:rPr>
                <w:t>2007 – 2008: Hyundai Motor Manufacturing Czech, Ltd. – nákupčí dílů pro interiér osobních vozů.</w:t>
              </w:r>
            </w:ins>
          </w:p>
          <w:p w14:paraId="2E2B834A" w14:textId="77777777" w:rsidR="00907F78" w:rsidRDefault="00907F78" w:rsidP="00A90CC4">
            <w:pPr>
              <w:rPr>
                <w:ins w:id="8630" w:author="PS" w:date="2018-11-25T16:10:00Z"/>
              </w:rPr>
            </w:pPr>
            <w:ins w:id="8631" w:author="PS" w:date="2018-11-25T16:10:00Z">
              <w:r>
                <w:rPr>
                  <w:bCs/>
                </w:rPr>
                <w:t>2004 – 2006:</w:t>
              </w:r>
              <w:r>
                <w:t xml:space="preserve"> VŠB Technická Univerzita Ostrava, Fakulta Metalurgie a Materiálového Inženýrství, Katedra Ekonomiky</w:t>
              </w:r>
            </w:ins>
          </w:p>
          <w:p w14:paraId="56588AF1" w14:textId="77777777" w:rsidR="00907F78" w:rsidRDefault="00907F78" w:rsidP="00A90CC4">
            <w:pPr>
              <w:rPr>
                <w:ins w:id="8632" w:author="PS" w:date="2018-11-25T16:10:00Z"/>
              </w:rPr>
            </w:pPr>
            <w:ins w:id="8633" w:author="PS" w:date="2018-11-25T16:10:00Z">
              <w:r>
                <w:t xml:space="preserve">                     a Managementu v Metalurgii – Ekonomika a management v metalurgii – výuka předmětů Marketing,</w:t>
              </w:r>
            </w:ins>
          </w:p>
          <w:p w14:paraId="1DD73052" w14:textId="77777777" w:rsidR="00907F78" w:rsidRDefault="00907F78" w:rsidP="00A90CC4">
            <w:pPr>
              <w:rPr>
                <w:ins w:id="8634" w:author="PS" w:date="2018-11-25T16:10:00Z"/>
              </w:rPr>
            </w:pPr>
            <w:ins w:id="8635" w:author="PS" w:date="2018-11-25T16:10:00Z">
              <w:r>
                <w:t xml:space="preserve">                     Průmyslová logistika, Řízení výrobních procesů, v rámci interního doktorského studia.</w:t>
              </w:r>
            </w:ins>
          </w:p>
          <w:p w14:paraId="63657B6D" w14:textId="77777777" w:rsidR="00907F78" w:rsidRDefault="00907F78" w:rsidP="00A90CC4">
            <w:pPr>
              <w:jc w:val="both"/>
              <w:rPr>
                <w:ins w:id="8636" w:author="PS" w:date="2018-11-25T16:10:00Z"/>
              </w:rPr>
            </w:pPr>
            <w:ins w:id="8637" w:author="PS" w:date="2018-11-25T16:10:00Z">
              <w:r>
                <w:t xml:space="preserve">2005: Opole University of Technology – výuka předmětů Řízení výrobních procesů, Podnikový management </w:t>
              </w:r>
            </w:ins>
          </w:p>
          <w:p w14:paraId="473CE2EF" w14:textId="77777777" w:rsidR="00907F78" w:rsidRDefault="00907F78" w:rsidP="00A90CC4">
            <w:pPr>
              <w:rPr>
                <w:ins w:id="8638" w:author="PS" w:date="2018-11-25T16:10:00Z"/>
                <w:b/>
                <w:bCs/>
              </w:rPr>
            </w:pPr>
            <w:ins w:id="8639" w:author="PS" w:date="2018-11-25T16:10:00Z">
              <w:r>
                <w:t xml:space="preserve">                     v rámci interního doktorského studia.</w:t>
              </w:r>
            </w:ins>
          </w:p>
          <w:p w14:paraId="05DAB89B" w14:textId="77777777" w:rsidR="00907F78" w:rsidRDefault="00907F78" w:rsidP="00A90CC4">
            <w:pPr>
              <w:rPr>
                <w:ins w:id="8640" w:author="PS" w:date="2018-11-25T16:10:00Z"/>
              </w:rPr>
            </w:pPr>
            <w:ins w:id="8641" w:author="PS" w:date="2018-11-25T16:10:00Z">
              <w:r>
                <w:rPr>
                  <w:bCs/>
                </w:rPr>
                <w:t xml:space="preserve">2005: </w:t>
              </w:r>
              <w:r>
                <w:t>REKVAL, spol. s r.o. – externí lektor.</w:t>
              </w:r>
            </w:ins>
          </w:p>
          <w:p w14:paraId="32E8B441" w14:textId="77777777" w:rsidR="00907F78" w:rsidRDefault="00907F78" w:rsidP="00A90CC4">
            <w:pPr>
              <w:pStyle w:val="Zkladntext"/>
              <w:rPr>
                <w:ins w:id="8642" w:author="PS" w:date="2018-11-25T16:10:00Z"/>
                <w:b w:val="0"/>
                <w:bCs/>
                <w:sz w:val="20"/>
              </w:rPr>
            </w:pPr>
          </w:p>
          <w:p w14:paraId="2457DFF5" w14:textId="77777777" w:rsidR="00907F78" w:rsidRDefault="00907F78" w:rsidP="00A90CC4">
            <w:pPr>
              <w:jc w:val="both"/>
              <w:rPr>
                <w:ins w:id="8643" w:author="PS" w:date="2018-11-25T16:10:00Z"/>
              </w:rPr>
            </w:pPr>
          </w:p>
        </w:tc>
      </w:tr>
      <w:tr w:rsidR="00907F78" w14:paraId="3E8CCA73" w14:textId="77777777" w:rsidTr="00A90CC4">
        <w:trPr>
          <w:trHeight w:val="250"/>
          <w:ins w:id="8644" w:author="PS" w:date="2018-11-25T16:10:00Z"/>
        </w:trPr>
        <w:tc>
          <w:tcPr>
            <w:tcW w:w="9859" w:type="dxa"/>
            <w:gridSpan w:val="11"/>
            <w:shd w:val="clear" w:color="auto" w:fill="F7CAAC"/>
          </w:tcPr>
          <w:p w14:paraId="1C27D115" w14:textId="77777777" w:rsidR="00907F78" w:rsidRDefault="00907F78" w:rsidP="00A90CC4">
            <w:pPr>
              <w:rPr>
                <w:ins w:id="8645" w:author="PS" w:date="2018-11-25T16:10:00Z"/>
              </w:rPr>
            </w:pPr>
            <w:ins w:id="8646" w:author="PS" w:date="2018-11-25T16:10:00Z">
              <w:r>
                <w:rPr>
                  <w:b/>
                </w:rPr>
                <w:t>Zkušenosti s vedením kvalifikačních a rigorózních prací</w:t>
              </w:r>
            </w:ins>
          </w:p>
        </w:tc>
      </w:tr>
      <w:tr w:rsidR="00907F78" w14:paraId="553D5DE3" w14:textId="77777777" w:rsidTr="00A90CC4">
        <w:trPr>
          <w:trHeight w:val="1105"/>
          <w:ins w:id="8647" w:author="PS" w:date="2018-11-25T16:10:00Z"/>
        </w:trPr>
        <w:tc>
          <w:tcPr>
            <w:tcW w:w="9859" w:type="dxa"/>
            <w:gridSpan w:val="11"/>
          </w:tcPr>
          <w:p w14:paraId="3A3F83FB" w14:textId="77777777" w:rsidR="00907F78" w:rsidRDefault="00907F78" w:rsidP="00A90CC4">
            <w:pPr>
              <w:ind w:left="38"/>
              <w:rPr>
                <w:ins w:id="8648" w:author="PS" w:date="2018-11-25T16:10:00Z"/>
              </w:rPr>
            </w:pPr>
            <w:ins w:id="8649" w:author="PS" w:date="2018-11-25T16:10:00Z">
              <w:r>
                <w:t>Bakalářské práce: 96</w:t>
              </w:r>
            </w:ins>
          </w:p>
          <w:p w14:paraId="31B704BC" w14:textId="77777777" w:rsidR="00907F78" w:rsidRDefault="00907F78" w:rsidP="00A90CC4">
            <w:pPr>
              <w:ind w:left="38"/>
              <w:rPr>
                <w:ins w:id="8650" w:author="PS" w:date="2018-11-25T16:10:00Z"/>
              </w:rPr>
            </w:pPr>
            <w:ins w:id="8651" w:author="PS" w:date="2018-11-25T16:10:00Z">
              <w:r>
                <w:t>Diplomové práce: 19</w:t>
              </w:r>
            </w:ins>
          </w:p>
        </w:tc>
      </w:tr>
      <w:tr w:rsidR="00907F78" w14:paraId="352933D4" w14:textId="77777777" w:rsidTr="00A90CC4">
        <w:trPr>
          <w:cantSplit/>
          <w:ins w:id="8652" w:author="PS" w:date="2018-11-25T16:10:00Z"/>
        </w:trPr>
        <w:tc>
          <w:tcPr>
            <w:tcW w:w="3347" w:type="dxa"/>
            <w:gridSpan w:val="2"/>
            <w:tcBorders>
              <w:top w:val="single" w:sz="12" w:space="0" w:color="auto"/>
            </w:tcBorders>
            <w:shd w:val="clear" w:color="auto" w:fill="F7CAAC"/>
          </w:tcPr>
          <w:p w14:paraId="2E47B325" w14:textId="77777777" w:rsidR="00907F78" w:rsidRDefault="00907F78" w:rsidP="00A90CC4">
            <w:pPr>
              <w:jc w:val="both"/>
              <w:rPr>
                <w:ins w:id="8653" w:author="PS" w:date="2018-11-25T16:10:00Z"/>
              </w:rPr>
            </w:pPr>
            <w:ins w:id="8654" w:author="PS" w:date="2018-11-25T16:10:00Z">
              <w:r>
                <w:rPr>
                  <w:b/>
                </w:rPr>
                <w:t xml:space="preserve">Obor habilitačního řízení </w:t>
              </w:r>
            </w:ins>
          </w:p>
        </w:tc>
        <w:tc>
          <w:tcPr>
            <w:tcW w:w="2245" w:type="dxa"/>
            <w:gridSpan w:val="2"/>
            <w:tcBorders>
              <w:top w:val="single" w:sz="12" w:space="0" w:color="auto"/>
            </w:tcBorders>
            <w:shd w:val="clear" w:color="auto" w:fill="F7CAAC"/>
          </w:tcPr>
          <w:p w14:paraId="0FB05894" w14:textId="77777777" w:rsidR="00907F78" w:rsidRDefault="00907F78" w:rsidP="00A90CC4">
            <w:pPr>
              <w:jc w:val="both"/>
              <w:rPr>
                <w:ins w:id="8655" w:author="PS" w:date="2018-11-25T16:10:00Z"/>
              </w:rPr>
            </w:pPr>
            <w:ins w:id="8656" w:author="PS" w:date="2018-11-25T16:10:00Z">
              <w:r>
                <w:rPr>
                  <w:b/>
                </w:rPr>
                <w:t>Rok udělení hodnosti</w:t>
              </w:r>
            </w:ins>
          </w:p>
        </w:tc>
        <w:tc>
          <w:tcPr>
            <w:tcW w:w="2248" w:type="dxa"/>
            <w:gridSpan w:val="4"/>
            <w:tcBorders>
              <w:top w:val="single" w:sz="12" w:space="0" w:color="auto"/>
              <w:right w:val="single" w:sz="12" w:space="0" w:color="auto"/>
            </w:tcBorders>
            <w:shd w:val="clear" w:color="auto" w:fill="F7CAAC"/>
          </w:tcPr>
          <w:p w14:paraId="7B42D9D6" w14:textId="77777777" w:rsidR="00907F78" w:rsidRDefault="00907F78" w:rsidP="00A90CC4">
            <w:pPr>
              <w:jc w:val="both"/>
              <w:rPr>
                <w:ins w:id="8657" w:author="PS" w:date="2018-11-25T16:10:00Z"/>
              </w:rPr>
            </w:pPr>
            <w:ins w:id="8658" w:author="PS" w:date="2018-11-25T16:10:00Z">
              <w:r>
                <w:rPr>
                  <w:b/>
                </w:rPr>
                <w:t>Řízení konáno na VŠ</w:t>
              </w:r>
            </w:ins>
          </w:p>
        </w:tc>
        <w:tc>
          <w:tcPr>
            <w:tcW w:w="2019" w:type="dxa"/>
            <w:gridSpan w:val="3"/>
            <w:tcBorders>
              <w:top w:val="single" w:sz="12" w:space="0" w:color="auto"/>
              <w:left w:val="single" w:sz="12" w:space="0" w:color="auto"/>
            </w:tcBorders>
            <w:shd w:val="clear" w:color="auto" w:fill="F7CAAC"/>
          </w:tcPr>
          <w:p w14:paraId="4EABF029" w14:textId="77777777" w:rsidR="00907F78" w:rsidRDefault="00907F78" w:rsidP="00A90CC4">
            <w:pPr>
              <w:jc w:val="both"/>
              <w:rPr>
                <w:ins w:id="8659" w:author="PS" w:date="2018-11-25T16:10:00Z"/>
                <w:b/>
              </w:rPr>
            </w:pPr>
            <w:ins w:id="8660" w:author="PS" w:date="2018-11-25T16:10:00Z">
              <w:r>
                <w:rPr>
                  <w:b/>
                </w:rPr>
                <w:t>Ohlasy publikací</w:t>
              </w:r>
            </w:ins>
          </w:p>
        </w:tc>
      </w:tr>
      <w:tr w:rsidR="00907F78" w14:paraId="55E6F599" w14:textId="77777777" w:rsidTr="00A90CC4">
        <w:trPr>
          <w:cantSplit/>
          <w:ins w:id="8661" w:author="PS" w:date="2018-11-25T16:10:00Z"/>
        </w:trPr>
        <w:tc>
          <w:tcPr>
            <w:tcW w:w="3347" w:type="dxa"/>
            <w:gridSpan w:val="2"/>
          </w:tcPr>
          <w:p w14:paraId="08B62B2E" w14:textId="77777777" w:rsidR="00907F78" w:rsidRDefault="00907F78" w:rsidP="00A90CC4">
            <w:pPr>
              <w:jc w:val="both"/>
              <w:rPr>
                <w:ins w:id="8662" w:author="PS" w:date="2018-11-25T16:10:00Z"/>
              </w:rPr>
            </w:pPr>
          </w:p>
        </w:tc>
        <w:tc>
          <w:tcPr>
            <w:tcW w:w="2245" w:type="dxa"/>
            <w:gridSpan w:val="2"/>
          </w:tcPr>
          <w:p w14:paraId="4FA32B0C" w14:textId="77777777" w:rsidR="00907F78" w:rsidRDefault="00907F78" w:rsidP="00A90CC4">
            <w:pPr>
              <w:jc w:val="both"/>
              <w:rPr>
                <w:ins w:id="8663" w:author="PS" w:date="2018-11-25T16:10:00Z"/>
              </w:rPr>
            </w:pPr>
          </w:p>
        </w:tc>
        <w:tc>
          <w:tcPr>
            <w:tcW w:w="2248" w:type="dxa"/>
            <w:gridSpan w:val="4"/>
            <w:tcBorders>
              <w:right w:val="single" w:sz="12" w:space="0" w:color="auto"/>
            </w:tcBorders>
          </w:tcPr>
          <w:p w14:paraId="41B7530F" w14:textId="77777777" w:rsidR="00907F78" w:rsidRDefault="00907F78" w:rsidP="00A90CC4">
            <w:pPr>
              <w:jc w:val="both"/>
              <w:rPr>
                <w:ins w:id="8664" w:author="PS" w:date="2018-11-25T16:10:00Z"/>
              </w:rPr>
            </w:pPr>
          </w:p>
        </w:tc>
        <w:tc>
          <w:tcPr>
            <w:tcW w:w="632" w:type="dxa"/>
            <w:tcBorders>
              <w:left w:val="single" w:sz="12" w:space="0" w:color="auto"/>
            </w:tcBorders>
            <w:shd w:val="clear" w:color="auto" w:fill="F7CAAC"/>
          </w:tcPr>
          <w:p w14:paraId="30FA4F46" w14:textId="77777777" w:rsidR="00907F78" w:rsidRDefault="00907F78" w:rsidP="00A90CC4">
            <w:pPr>
              <w:jc w:val="both"/>
              <w:rPr>
                <w:ins w:id="8665" w:author="PS" w:date="2018-11-25T16:10:00Z"/>
              </w:rPr>
            </w:pPr>
            <w:ins w:id="8666" w:author="PS" w:date="2018-11-25T16:10:00Z">
              <w:r>
                <w:rPr>
                  <w:b/>
                </w:rPr>
                <w:t>WOS</w:t>
              </w:r>
            </w:ins>
          </w:p>
        </w:tc>
        <w:tc>
          <w:tcPr>
            <w:tcW w:w="693" w:type="dxa"/>
            <w:shd w:val="clear" w:color="auto" w:fill="F7CAAC"/>
          </w:tcPr>
          <w:p w14:paraId="0DC00EB1" w14:textId="77777777" w:rsidR="00907F78" w:rsidRDefault="00907F78" w:rsidP="00A90CC4">
            <w:pPr>
              <w:jc w:val="both"/>
              <w:rPr>
                <w:ins w:id="8667" w:author="PS" w:date="2018-11-25T16:10:00Z"/>
                <w:sz w:val="18"/>
              </w:rPr>
            </w:pPr>
            <w:ins w:id="8668" w:author="PS" w:date="2018-11-25T16:10:00Z">
              <w:r>
                <w:rPr>
                  <w:b/>
                  <w:sz w:val="18"/>
                </w:rPr>
                <w:t>Scopus</w:t>
              </w:r>
            </w:ins>
          </w:p>
        </w:tc>
        <w:tc>
          <w:tcPr>
            <w:tcW w:w="694" w:type="dxa"/>
            <w:shd w:val="clear" w:color="auto" w:fill="F7CAAC"/>
          </w:tcPr>
          <w:p w14:paraId="1C00631C" w14:textId="77777777" w:rsidR="00907F78" w:rsidRDefault="00907F78" w:rsidP="00A90CC4">
            <w:pPr>
              <w:jc w:val="both"/>
              <w:rPr>
                <w:ins w:id="8669" w:author="PS" w:date="2018-11-25T16:10:00Z"/>
              </w:rPr>
            </w:pPr>
            <w:ins w:id="8670" w:author="PS" w:date="2018-11-25T16:10:00Z">
              <w:r>
                <w:rPr>
                  <w:b/>
                  <w:sz w:val="18"/>
                </w:rPr>
                <w:t>ostatní</w:t>
              </w:r>
            </w:ins>
          </w:p>
        </w:tc>
      </w:tr>
      <w:tr w:rsidR="00907F78" w14:paraId="305B706B" w14:textId="77777777" w:rsidTr="00A90CC4">
        <w:trPr>
          <w:cantSplit/>
          <w:trHeight w:val="70"/>
          <w:ins w:id="8671" w:author="PS" w:date="2018-11-25T16:10:00Z"/>
        </w:trPr>
        <w:tc>
          <w:tcPr>
            <w:tcW w:w="3347" w:type="dxa"/>
            <w:gridSpan w:val="2"/>
            <w:shd w:val="clear" w:color="auto" w:fill="F7CAAC"/>
          </w:tcPr>
          <w:p w14:paraId="1868D2EA" w14:textId="77777777" w:rsidR="00907F78" w:rsidRDefault="00907F78" w:rsidP="00A90CC4">
            <w:pPr>
              <w:jc w:val="both"/>
              <w:rPr>
                <w:ins w:id="8672" w:author="PS" w:date="2018-11-25T16:10:00Z"/>
              </w:rPr>
            </w:pPr>
            <w:ins w:id="8673" w:author="PS" w:date="2018-11-25T16:10:00Z">
              <w:r>
                <w:rPr>
                  <w:b/>
                </w:rPr>
                <w:t>Obor jmenovacího řízení</w:t>
              </w:r>
            </w:ins>
          </w:p>
        </w:tc>
        <w:tc>
          <w:tcPr>
            <w:tcW w:w="2245" w:type="dxa"/>
            <w:gridSpan w:val="2"/>
            <w:shd w:val="clear" w:color="auto" w:fill="F7CAAC"/>
          </w:tcPr>
          <w:p w14:paraId="087016CE" w14:textId="77777777" w:rsidR="00907F78" w:rsidRDefault="00907F78" w:rsidP="00A90CC4">
            <w:pPr>
              <w:jc w:val="both"/>
              <w:rPr>
                <w:ins w:id="8674" w:author="PS" w:date="2018-11-25T16:10:00Z"/>
              </w:rPr>
            </w:pPr>
            <w:ins w:id="8675" w:author="PS" w:date="2018-11-25T16:10:00Z">
              <w:r>
                <w:rPr>
                  <w:b/>
                </w:rPr>
                <w:t>Rok udělení hodnosti</w:t>
              </w:r>
            </w:ins>
          </w:p>
        </w:tc>
        <w:tc>
          <w:tcPr>
            <w:tcW w:w="2248" w:type="dxa"/>
            <w:gridSpan w:val="4"/>
            <w:tcBorders>
              <w:right w:val="single" w:sz="12" w:space="0" w:color="auto"/>
            </w:tcBorders>
            <w:shd w:val="clear" w:color="auto" w:fill="F7CAAC"/>
          </w:tcPr>
          <w:p w14:paraId="4F278E5D" w14:textId="77777777" w:rsidR="00907F78" w:rsidRDefault="00907F78" w:rsidP="00A90CC4">
            <w:pPr>
              <w:jc w:val="both"/>
              <w:rPr>
                <w:ins w:id="8676" w:author="PS" w:date="2018-11-25T16:10:00Z"/>
              </w:rPr>
            </w:pPr>
            <w:ins w:id="8677" w:author="PS" w:date="2018-11-25T16:10:00Z">
              <w:r>
                <w:rPr>
                  <w:b/>
                </w:rPr>
                <w:t>Řízení konáno na VŠ</w:t>
              </w:r>
            </w:ins>
          </w:p>
        </w:tc>
        <w:tc>
          <w:tcPr>
            <w:tcW w:w="632" w:type="dxa"/>
            <w:vMerge w:val="restart"/>
            <w:tcBorders>
              <w:left w:val="single" w:sz="12" w:space="0" w:color="auto"/>
            </w:tcBorders>
          </w:tcPr>
          <w:p w14:paraId="3B8D6219" w14:textId="77777777" w:rsidR="00907F78" w:rsidRDefault="00907F78" w:rsidP="00A90CC4">
            <w:pPr>
              <w:jc w:val="center"/>
              <w:rPr>
                <w:ins w:id="8678" w:author="PS" w:date="2018-11-25T16:10:00Z"/>
                <w:b/>
              </w:rPr>
            </w:pPr>
            <w:ins w:id="8679" w:author="PS" w:date="2018-11-25T16:10:00Z">
              <w:r>
                <w:rPr>
                  <w:b/>
                </w:rPr>
                <w:t>4</w:t>
              </w:r>
            </w:ins>
          </w:p>
        </w:tc>
        <w:tc>
          <w:tcPr>
            <w:tcW w:w="693" w:type="dxa"/>
            <w:vMerge w:val="restart"/>
          </w:tcPr>
          <w:p w14:paraId="39F92A88" w14:textId="77777777" w:rsidR="00907F78" w:rsidRDefault="00907F78" w:rsidP="00A90CC4">
            <w:pPr>
              <w:jc w:val="center"/>
              <w:rPr>
                <w:ins w:id="8680" w:author="PS" w:date="2018-11-25T16:10:00Z"/>
                <w:b/>
              </w:rPr>
            </w:pPr>
            <w:ins w:id="8681" w:author="PS" w:date="2018-11-25T16:10:00Z">
              <w:r>
                <w:rPr>
                  <w:b/>
                </w:rPr>
                <w:t>13</w:t>
              </w:r>
            </w:ins>
          </w:p>
        </w:tc>
        <w:tc>
          <w:tcPr>
            <w:tcW w:w="694" w:type="dxa"/>
            <w:vMerge w:val="restart"/>
          </w:tcPr>
          <w:p w14:paraId="26E167E4" w14:textId="77777777" w:rsidR="00907F78" w:rsidRDefault="00907F78" w:rsidP="00A90CC4">
            <w:pPr>
              <w:jc w:val="both"/>
              <w:rPr>
                <w:ins w:id="8682" w:author="PS" w:date="2018-11-25T16:10:00Z"/>
                <w:b/>
              </w:rPr>
            </w:pPr>
          </w:p>
        </w:tc>
      </w:tr>
      <w:tr w:rsidR="00907F78" w14:paraId="3002DCBE" w14:textId="77777777" w:rsidTr="00A90CC4">
        <w:trPr>
          <w:trHeight w:val="205"/>
          <w:ins w:id="8683" w:author="PS" w:date="2018-11-25T16:10:00Z"/>
        </w:trPr>
        <w:tc>
          <w:tcPr>
            <w:tcW w:w="3347" w:type="dxa"/>
            <w:gridSpan w:val="2"/>
          </w:tcPr>
          <w:p w14:paraId="3EF48380" w14:textId="77777777" w:rsidR="00907F78" w:rsidRDefault="00907F78" w:rsidP="00A90CC4">
            <w:pPr>
              <w:jc w:val="both"/>
              <w:rPr>
                <w:ins w:id="8684" w:author="PS" w:date="2018-11-25T16:10:00Z"/>
              </w:rPr>
            </w:pPr>
          </w:p>
        </w:tc>
        <w:tc>
          <w:tcPr>
            <w:tcW w:w="2245" w:type="dxa"/>
            <w:gridSpan w:val="2"/>
          </w:tcPr>
          <w:p w14:paraId="45659C0B" w14:textId="77777777" w:rsidR="00907F78" w:rsidRDefault="00907F78" w:rsidP="00A90CC4">
            <w:pPr>
              <w:jc w:val="both"/>
              <w:rPr>
                <w:ins w:id="8685" w:author="PS" w:date="2018-11-25T16:10:00Z"/>
              </w:rPr>
            </w:pPr>
          </w:p>
        </w:tc>
        <w:tc>
          <w:tcPr>
            <w:tcW w:w="2248" w:type="dxa"/>
            <w:gridSpan w:val="4"/>
            <w:tcBorders>
              <w:right w:val="single" w:sz="12" w:space="0" w:color="auto"/>
            </w:tcBorders>
          </w:tcPr>
          <w:p w14:paraId="662023F7" w14:textId="77777777" w:rsidR="00907F78" w:rsidRDefault="00907F78" w:rsidP="00A90CC4">
            <w:pPr>
              <w:jc w:val="both"/>
              <w:rPr>
                <w:ins w:id="8686" w:author="PS" w:date="2018-11-25T16:10:00Z"/>
              </w:rPr>
            </w:pPr>
          </w:p>
        </w:tc>
        <w:tc>
          <w:tcPr>
            <w:tcW w:w="632" w:type="dxa"/>
            <w:vMerge/>
            <w:tcBorders>
              <w:left w:val="single" w:sz="12" w:space="0" w:color="auto"/>
            </w:tcBorders>
            <w:vAlign w:val="center"/>
          </w:tcPr>
          <w:p w14:paraId="7A10AFFD" w14:textId="77777777" w:rsidR="00907F78" w:rsidRDefault="00907F78" w:rsidP="00A90CC4">
            <w:pPr>
              <w:rPr>
                <w:ins w:id="8687" w:author="PS" w:date="2018-11-25T16:10:00Z"/>
                <w:b/>
              </w:rPr>
            </w:pPr>
          </w:p>
        </w:tc>
        <w:tc>
          <w:tcPr>
            <w:tcW w:w="693" w:type="dxa"/>
            <w:vMerge/>
            <w:vAlign w:val="center"/>
          </w:tcPr>
          <w:p w14:paraId="6D3C8760" w14:textId="77777777" w:rsidR="00907F78" w:rsidRDefault="00907F78" w:rsidP="00A90CC4">
            <w:pPr>
              <w:rPr>
                <w:ins w:id="8688" w:author="PS" w:date="2018-11-25T16:10:00Z"/>
                <w:b/>
              </w:rPr>
            </w:pPr>
          </w:p>
        </w:tc>
        <w:tc>
          <w:tcPr>
            <w:tcW w:w="694" w:type="dxa"/>
            <w:vMerge/>
            <w:vAlign w:val="center"/>
          </w:tcPr>
          <w:p w14:paraId="4622617D" w14:textId="77777777" w:rsidR="00907F78" w:rsidRDefault="00907F78" w:rsidP="00A90CC4">
            <w:pPr>
              <w:rPr>
                <w:ins w:id="8689" w:author="PS" w:date="2018-11-25T16:10:00Z"/>
                <w:b/>
              </w:rPr>
            </w:pPr>
          </w:p>
        </w:tc>
      </w:tr>
      <w:tr w:rsidR="00907F78" w14:paraId="0986C9D2" w14:textId="77777777" w:rsidTr="00A90CC4">
        <w:trPr>
          <w:ins w:id="8690" w:author="PS" w:date="2018-11-25T16:10:00Z"/>
        </w:trPr>
        <w:tc>
          <w:tcPr>
            <w:tcW w:w="9859" w:type="dxa"/>
            <w:gridSpan w:val="11"/>
            <w:shd w:val="clear" w:color="auto" w:fill="F7CAAC"/>
          </w:tcPr>
          <w:p w14:paraId="78DB20D0" w14:textId="77777777" w:rsidR="00907F78" w:rsidRDefault="00907F78" w:rsidP="00A90CC4">
            <w:pPr>
              <w:jc w:val="both"/>
              <w:rPr>
                <w:ins w:id="8691" w:author="PS" w:date="2018-11-25T16:10:00Z"/>
                <w:b/>
              </w:rPr>
            </w:pPr>
            <w:ins w:id="8692" w:author="PS" w:date="2018-11-25T16:10:00Z">
              <w:r>
                <w:rPr>
                  <w:b/>
                </w:rPr>
                <w:t xml:space="preserve">Přehled o nejvýznamnější publikační a další tvůrčí činnosti nebo další profesní činnosti u odborníků z praxe vztahující se k zabezpečovaným předmětům </w:t>
              </w:r>
            </w:ins>
          </w:p>
        </w:tc>
      </w:tr>
      <w:tr w:rsidR="00907F78" w14:paraId="1C437522" w14:textId="77777777" w:rsidTr="00A90CC4">
        <w:trPr>
          <w:trHeight w:val="2347"/>
          <w:ins w:id="8693" w:author="PS" w:date="2018-11-25T16:10:00Z"/>
        </w:trPr>
        <w:tc>
          <w:tcPr>
            <w:tcW w:w="9859" w:type="dxa"/>
            <w:gridSpan w:val="11"/>
          </w:tcPr>
          <w:p w14:paraId="12F93351" w14:textId="77777777" w:rsidR="00907F78" w:rsidRPr="00755AC4" w:rsidRDefault="00907F78">
            <w:pPr>
              <w:pStyle w:val="referenceitem"/>
              <w:numPr>
                <w:ilvl w:val="0"/>
                <w:numId w:val="0"/>
              </w:numPr>
              <w:spacing w:afterLines="40" w:after="96"/>
              <w:ind w:left="38"/>
              <w:rPr>
                <w:ins w:id="8694" w:author="PS" w:date="2018-11-25T16:10:00Z"/>
                <w:rFonts w:cs="Arial"/>
                <w:sz w:val="20"/>
              </w:rPr>
              <w:pPrChange w:id="8695" w:author="PS" w:date="2018-11-25T16:12:00Z">
                <w:pPr>
                  <w:pStyle w:val="referenceitem"/>
                  <w:numPr>
                    <w:numId w:val="0"/>
                  </w:numPr>
                  <w:tabs>
                    <w:tab w:val="clear" w:pos="341"/>
                  </w:tabs>
                  <w:spacing w:afterLines="40" w:after="96"/>
                  <w:ind w:left="322" w:hanging="284"/>
                </w:pPr>
              </w:pPrChange>
            </w:pPr>
            <w:ins w:id="8696" w:author="PS" w:date="2018-11-25T16:10:00Z">
              <w:r w:rsidRPr="00492664">
                <w:rPr>
                  <w:rFonts w:cs="Arial"/>
                  <w:b/>
                  <w:sz w:val="20"/>
                </w:rPr>
                <w:t>HART, M</w:t>
              </w:r>
              <w:r>
                <w:rPr>
                  <w:rFonts w:cs="Arial"/>
                  <w:b/>
                  <w:sz w:val="20"/>
                </w:rPr>
                <w:t>.</w:t>
              </w:r>
              <w:r w:rsidRPr="00492664">
                <w:rPr>
                  <w:rFonts w:cs="Arial"/>
                  <w:b/>
                  <w:sz w:val="20"/>
                </w:rPr>
                <w:t xml:space="preserve"> (100%</w:t>
              </w:r>
              <w:r>
                <w:rPr>
                  <w:rFonts w:cs="Arial"/>
                  <w:sz w:val="20"/>
                </w:rPr>
                <w:t>).</w:t>
              </w:r>
              <w:r w:rsidRPr="00755AC4">
                <w:rPr>
                  <w:rFonts w:cs="Arial"/>
                  <w:sz w:val="20"/>
                </w:rPr>
                <w:t xml:space="preserve"> </w:t>
              </w:r>
              <w:r w:rsidRPr="00755AC4">
                <w:rPr>
                  <w:rFonts w:cs="Arial"/>
                  <w:i/>
                  <w:sz w:val="20"/>
                </w:rPr>
                <w:t>The Design of Integrated Logistics Management System of an Industrial Company.</w:t>
              </w:r>
              <w:r w:rsidRPr="00755AC4">
                <w:rPr>
                  <w:rFonts w:cs="Arial"/>
                  <w:sz w:val="20"/>
                </w:rPr>
                <w:t xml:space="preserve"> MATEC Web Conf., 134-00018.</w:t>
              </w:r>
              <w:r>
                <w:rPr>
                  <w:rFonts w:cs="Arial"/>
                  <w:sz w:val="20"/>
                </w:rPr>
                <w:t xml:space="preserve"> 2017.</w:t>
              </w:r>
              <w:r w:rsidRPr="00755AC4">
                <w:rPr>
                  <w:rFonts w:cs="Arial"/>
                  <w:sz w:val="20"/>
                </w:rPr>
                <w:t xml:space="preserve"> DOI: http//doi.org/10.1051/matecconf/201713400018.  </w:t>
              </w:r>
            </w:ins>
          </w:p>
          <w:p w14:paraId="7D325C79" w14:textId="77777777" w:rsidR="00907F78" w:rsidRPr="00755AC4" w:rsidRDefault="00907F78">
            <w:pPr>
              <w:pStyle w:val="referenceitem"/>
              <w:numPr>
                <w:ilvl w:val="0"/>
                <w:numId w:val="0"/>
              </w:numPr>
              <w:spacing w:afterLines="40" w:after="96"/>
              <w:ind w:left="38"/>
              <w:rPr>
                <w:ins w:id="8697" w:author="PS" w:date="2018-11-25T16:10:00Z"/>
                <w:sz w:val="20"/>
              </w:rPr>
              <w:pPrChange w:id="8698" w:author="PS" w:date="2018-11-25T16:12:00Z">
                <w:pPr>
                  <w:pStyle w:val="referenceitem"/>
                  <w:numPr>
                    <w:numId w:val="0"/>
                  </w:numPr>
                  <w:tabs>
                    <w:tab w:val="clear" w:pos="341"/>
                  </w:tabs>
                  <w:spacing w:afterLines="40" w:after="96"/>
                  <w:ind w:left="322" w:hanging="284"/>
                </w:pPr>
              </w:pPrChange>
            </w:pPr>
            <w:ins w:id="8699" w:author="PS" w:date="2018-11-25T16:10:00Z">
              <w:r w:rsidRPr="00492664">
                <w:rPr>
                  <w:b/>
                  <w:sz w:val="20"/>
                </w:rPr>
                <w:t>HART, M</w:t>
              </w:r>
              <w:r>
                <w:rPr>
                  <w:b/>
                  <w:sz w:val="20"/>
                </w:rPr>
                <w:t>.</w:t>
              </w:r>
              <w:r w:rsidRPr="00492664">
                <w:rPr>
                  <w:b/>
                  <w:sz w:val="20"/>
                </w:rPr>
                <w:t xml:space="preserve"> (90%)</w:t>
              </w:r>
              <w:r w:rsidRPr="00755AC4">
                <w:rPr>
                  <w:sz w:val="20"/>
                </w:rPr>
                <w:t>, TARABA, P</w:t>
              </w:r>
              <w:r>
                <w:rPr>
                  <w:sz w:val="20"/>
                </w:rPr>
                <w:t xml:space="preserve">., </w:t>
              </w:r>
              <w:r w:rsidRPr="00755AC4">
                <w:rPr>
                  <w:sz w:val="20"/>
                </w:rPr>
                <w:t>TOMAŠTÍK, M</w:t>
              </w:r>
              <w:r>
                <w:rPr>
                  <w:sz w:val="20"/>
                </w:rPr>
                <w:t>..</w:t>
              </w:r>
              <w:r w:rsidRPr="00755AC4">
                <w:rPr>
                  <w:sz w:val="20"/>
                </w:rPr>
                <w:t xml:space="preserve"> </w:t>
              </w:r>
              <w:r w:rsidRPr="00492664">
                <w:rPr>
                  <w:sz w:val="20"/>
                </w:rPr>
                <w:t>Sustainable Purchasing Systems Based on Demand Forecasting – Supply Chain Sustainable Growth a Challenge Nowadays</w:t>
              </w:r>
              <w:r w:rsidRPr="00755AC4">
                <w:rPr>
                  <w:i/>
                  <w:sz w:val="20"/>
                </w:rPr>
                <w:t>.</w:t>
              </w:r>
              <w:r w:rsidRPr="00755AC4">
                <w:rPr>
                  <w:sz w:val="20"/>
                </w:rPr>
                <w:t xml:space="preserve"> In</w:t>
              </w:r>
              <w:r>
                <w:rPr>
                  <w:sz w:val="20"/>
                </w:rPr>
                <w:t>:</w:t>
              </w:r>
              <w:r w:rsidRPr="00755AC4">
                <w:rPr>
                  <w:sz w:val="20"/>
                </w:rPr>
                <w:t xml:space="preserve"> </w:t>
              </w:r>
              <w:r w:rsidRPr="00492664">
                <w:rPr>
                  <w:i/>
                  <w:sz w:val="20"/>
                </w:rPr>
                <w:t xml:space="preserve">Proceedings of the 6th Carpathian Logistics Congress. </w:t>
              </w:r>
              <w:r w:rsidRPr="00755AC4">
                <w:rPr>
                  <w:sz w:val="20"/>
                </w:rPr>
                <w:t>Zakopane, Poland</w:t>
              </w:r>
              <w:r>
                <w:rPr>
                  <w:sz w:val="20"/>
                </w:rPr>
                <w:t xml:space="preserve">. 2016.  </w:t>
              </w:r>
              <w:r w:rsidRPr="00755AC4">
                <w:rPr>
                  <w:sz w:val="20"/>
                </w:rPr>
                <w:t>ISBN 978-80-87294-70-3.</w:t>
              </w:r>
            </w:ins>
          </w:p>
          <w:p w14:paraId="10129B0D" w14:textId="77777777" w:rsidR="00907F78" w:rsidRPr="00755AC4" w:rsidRDefault="00907F78">
            <w:pPr>
              <w:pStyle w:val="referenceitem"/>
              <w:numPr>
                <w:ilvl w:val="0"/>
                <w:numId w:val="0"/>
              </w:numPr>
              <w:spacing w:afterLines="40" w:after="96"/>
              <w:ind w:left="38"/>
              <w:rPr>
                <w:ins w:id="8700" w:author="PS" w:date="2018-11-25T16:10:00Z"/>
                <w:sz w:val="20"/>
              </w:rPr>
              <w:pPrChange w:id="8701" w:author="PS" w:date="2018-11-25T16:12:00Z">
                <w:pPr>
                  <w:pStyle w:val="referenceitem"/>
                  <w:numPr>
                    <w:numId w:val="0"/>
                  </w:numPr>
                  <w:tabs>
                    <w:tab w:val="clear" w:pos="341"/>
                  </w:tabs>
                  <w:spacing w:afterLines="40" w:after="96"/>
                  <w:ind w:left="322" w:hanging="284"/>
                </w:pPr>
              </w:pPrChange>
            </w:pPr>
            <w:ins w:id="8702" w:author="PS" w:date="2018-11-25T16:10:00Z">
              <w:r w:rsidRPr="00492664">
                <w:rPr>
                  <w:b/>
                  <w:sz w:val="20"/>
                </w:rPr>
                <w:t>HART, M</w:t>
              </w:r>
              <w:r>
                <w:rPr>
                  <w:b/>
                  <w:sz w:val="20"/>
                </w:rPr>
                <w:t>.</w:t>
              </w:r>
              <w:r w:rsidRPr="00492664">
                <w:rPr>
                  <w:b/>
                  <w:sz w:val="20"/>
                </w:rPr>
                <w:t xml:space="preserve"> (90%),</w:t>
              </w:r>
              <w:r w:rsidRPr="00755AC4">
                <w:rPr>
                  <w:sz w:val="20"/>
                </w:rPr>
                <w:t xml:space="preserve"> TARABA, P</w:t>
              </w:r>
              <w:r>
                <w:rPr>
                  <w:sz w:val="20"/>
                </w:rPr>
                <w:t>.,</w:t>
              </w:r>
              <w:r w:rsidRPr="00755AC4">
                <w:rPr>
                  <w:sz w:val="20"/>
                </w:rPr>
                <w:t xml:space="preserve"> KONEČNÝ, J</w:t>
              </w:r>
              <w:r>
                <w:rPr>
                  <w:sz w:val="20"/>
                </w:rPr>
                <w:t>.</w:t>
              </w:r>
              <w:r w:rsidRPr="00755AC4">
                <w:rPr>
                  <w:sz w:val="20"/>
                </w:rPr>
                <w:t xml:space="preserve">. </w:t>
              </w:r>
              <w:r w:rsidRPr="00492664">
                <w:rPr>
                  <w:sz w:val="20"/>
                </w:rPr>
                <w:t>Sustainable Manufacturing Systems Based on Demand Forecasting – Supply Chain Sustainable Growth</w:t>
              </w:r>
              <w:r w:rsidRPr="00755AC4">
                <w:rPr>
                  <w:i/>
                  <w:sz w:val="20"/>
                </w:rPr>
                <w:t>.</w:t>
              </w:r>
              <w:r w:rsidRPr="00755AC4">
                <w:rPr>
                  <w:sz w:val="20"/>
                </w:rPr>
                <w:t xml:space="preserve"> In</w:t>
              </w:r>
              <w:r>
                <w:rPr>
                  <w:sz w:val="20"/>
                </w:rPr>
                <w:t>:</w:t>
              </w:r>
              <w:r w:rsidRPr="00755AC4">
                <w:rPr>
                  <w:sz w:val="20"/>
                </w:rPr>
                <w:t xml:space="preserve"> </w:t>
              </w:r>
              <w:r w:rsidRPr="00492664">
                <w:rPr>
                  <w:i/>
                  <w:sz w:val="20"/>
                </w:rPr>
                <w:t>Proceedings of the 3rd International Conference on Sustainable Design and Manufacturing.</w:t>
              </w:r>
              <w:r w:rsidRPr="00755AC4">
                <w:rPr>
                  <w:sz w:val="20"/>
                </w:rPr>
                <w:t xml:space="preserve"> pp. 191-202. Greece</w:t>
              </w:r>
              <w:r>
                <w:rPr>
                  <w:sz w:val="20"/>
                </w:rPr>
                <w:t xml:space="preserve">: </w:t>
              </w:r>
              <w:r w:rsidRPr="00755AC4">
                <w:rPr>
                  <w:sz w:val="20"/>
                </w:rPr>
                <w:t>Chania, Crete</w:t>
              </w:r>
              <w:r>
                <w:rPr>
                  <w:sz w:val="20"/>
                </w:rPr>
                <w:t>.</w:t>
              </w:r>
              <w:r w:rsidRPr="00755AC4">
                <w:rPr>
                  <w:sz w:val="20"/>
                </w:rPr>
                <w:t xml:space="preserve"> </w:t>
              </w:r>
              <w:r>
                <w:rPr>
                  <w:sz w:val="20"/>
                </w:rPr>
                <w:t>2016.  ISBN 978-3-319-32096-0, 978-3-319-32089-4.</w:t>
              </w:r>
            </w:ins>
          </w:p>
          <w:p w14:paraId="34D2F666" w14:textId="77777777" w:rsidR="00907F78" w:rsidRDefault="00907F78">
            <w:pPr>
              <w:spacing w:afterLines="40" w:after="96"/>
              <w:ind w:left="38"/>
              <w:rPr>
                <w:ins w:id="8703" w:author="PS" w:date="2018-11-25T16:10:00Z"/>
              </w:rPr>
              <w:pPrChange w:id="8704" w:author="PS" w:date="2018-11-25T16:12:00Z">
                <w:pPr>
                  <w:spacing w:afterLines="40" w:after="96"/>
                  <w:ind w:left="322" w:hanging="284"/>
                </w:pPr>
              </w:pPrChange>
            </w:pPr>
            <w:ins w:id="8705" w:author="PS" w:date="2018-11-25T16:10:00Z">
              <w:r w:rsidRPr="00492664">
                <w:rPr>
                  <w:b/>
                </w:rPr>
                <w:t>HART, M</w:t>
              </w:r>
              <w:r>
                <w:rPr>
                  <w:b/>
                </w:rPr>
                <w:t>.</w:t>
              </w:r>
              <w:r w:rsidRPr="00492664">
                <w:rPr>
                  <w:b/>
                </w:rPr>
                <w:t xml:space="preserve"> (90%),</w:t>
              </w:r>
              <w:r w:rsidRPr="00755AC4">
                <w:t xml:space="preserve"> TOMAŠTÍK, M</w:t>
              </w:r>
              <w:r>
                <w:t>.,</w:t>
              </w:r>
              <w:r w:rsidRPr="00755AC4">
                <w:t xml:space="preserve"> HEINZOVÁ, R. </w:t>
              </w:r>
              <w:r w:rsidRPr="00492664">
                <w:t>The Methodology of Demand Forecasting System Creation in an Industrial Company – The Foundation to Logistics Management.</w:t>
              </w:r>
              <w:r w:rsidRPr="00755AC4">
                <w:t xml:space="preserve"> In: </w:t>
              </w:r>
              <w:r w:rsidRPr="00492664">
                <w:rPr>
                  <w:i/>
                </w:rPr>
                <w:t>Proceedings of the 4</w:t>
              </w:r>
              <w:r w:rsidRPr="00492664">
                <w:rPr>
                  <w:i/>
                  <w:vertAlign w:val="superscript"/>
                </w:rPr>
                <w:t>th</w:t>
              </w:r>
              <w:r w:rsidRPr="00492664">
                <w:rPr>
                  <w:i/>
                </w:rPr>
                <w:t xml:space="preserve"> International Conference on Advanced Logistics and Transport. </w:t>
              </w:r>
              <w:r>
                <w:t>France: Valenciennes. 2015.</w:t>
              </w:r>
              <w:r w:rsidRPr="00755AC4">
                <w:t xml:space="preserve"> pp. 12-17</w:t>
              </w:r>
              <w:r>
                <w:t xml:space="preserve">. </w:t>
              </w:r>
              <w:r w:rsidRPr="00755AC4">
                <w:t>ISBN 978-1-4799-8400-8.</w:t>
              </w:r>
            </w:ins>
          </w:p>
        </w:tc>
      </w:tr>
      <w:tr w:rsidR="00907F78" w14:paraId="5FA9E0D7" w14:textId="77777777" w:rsidTr="00A90CC4">
        <w:trPr>
          <w:trHeight w:val="218"/>
          <w:ins w:id="8706" w:author="PS" w:date="2018-11-25T16:10:00Z"/>
        </w:trPr>
        <w:tc>
          <w:tcPr>
            <w:tcW w:w="9859" w:type="dxa"/>
            <w:gridSpan w:val="11"/>
            <w:shd w:val="clear" w:color="auto" w:fill="F7CAAC"/>
          </w:tcPr>
          <w:p w14:paraId="62F1572A" w14:textId="77777777" w:rsidR="00907F78" w:rsidRDefault="00907F78" w:rsidP="00A90CC4">
            <w:pPr>
              <w:rPr>
                <w:ins w:id="8707" w:author="PS" w:date="2018-11-25T16:10:00Z"/>
                <w:b/>
              </w:rPr>
            </w:pPr>
            <w:ins w:id="8708" w:author="PS" w:date="2018-11-25T16:10:00Z">
              <w:r>
                <w:rPr>
                  <w:b/>
                </w:rPr>
                <w:t>Působení v zahraničí</w:t>
              </w:r>
            </w:ins>
          </w:p>
        </w:tc>
      </w:tr>
      <w:tr w:rsidR="00907F78" w14:paraId="52C897B9" w14:textId="77777777" w:rsidTr="00A90CC4">
        <w:trPr>
          <w:trHeight w:val="328"/>
          <w:ins w:id="8709" w:author="PS" w:date="2018-11-25T16:10:00Z"/>
        </w:trPr>
        <w:tc>
          <w:tcPr>
            <w:tcW w:w="9859" w:type="dxa"/>
            <w:gridSpan w:val="11"/>
          </w:tcPr>
          <w:p w14:paraId="1323783E" w14:textId="77777777" w:rsidR="00907F78" w:rsidRDefault="00907F78" w:rsidP="00A90CC4">
            <w:pPr>
              <w:rPr>
                <w:ins w:id="8710" w:author="PS" w:date="2018-11-25T16:10:00Z"/>
                <w:b/>
              </w:rPr>
            </w:pPr>
            <w:ins w:id="8711" w:author="PS" w:date="2018-11-25T16:10:00Z">
              <w:r>
                <w:rPr>
                  <w:b/>
                </w:rPr>
                <w:t xml:space="preserve">2006 – 2007 </w:t>
              </w:r>
              <w:r w:rsidRPr="00FD5F98">
                <w:rPr>
                  <w:b/>
                  <w:lang w:val="en-US"/>
                </w:rPr>
                <w:t>University of Oulu, Finland</w:t>
              </w:r>
              <w:r>
                <w:rPr>
                  <w:b/>
                  <w:lang w:val="en-US"/>
                </w:rPr>
                <w:t xml:space="preserve">, </w:t>
              </w:r>
              <w:r w:rsidRPr="00921E7B">
                <w:t>9 měsíců</w:t>
              </w:r>
            </w:ins>
          </w:p>
        </w:tc>
      </w:tr>
      <w:tr w:rsidR="00907F78" w14:paraId="4466D5DA" w14:textId="77777777" w:rsidTr="00A90CC4">
        <w:trPr>
          <w:cantSplit/>
          <w:trHeight w:val="470"/>
          <w:ins w:id="8712" w:author="PS" w:date="2018-11-25T16:10:00Z"/>
        </w:trPr>
        <w:tc>
          <w:tcPr>
            <w:tcW w:w="2518" w:type="dxa"/>
            <w:shd w:val="clear" w:color="auto" w:fill="F7CAAC"/>
          </w:tcPr>
          <w:p w14:paraId="74716CB2" w14:textId="77777777" w:rsidR="00907F78" w:rsidRDefault="00907F78" w:rsidP="00A90CC4">
            <w:pPr>
              <w:jc w:val="both"/>
              <w:rPr>
                <w:ins w:id="8713" w:author="PS" w:date="2018-11-25T16:10:00Z"/>
                <w:b/>
              </w:rPr>
            </w:pPr>
            <w:ins w:id="8714" w:author="PS" w:date="2018-11-25T16:10:00Z">
              <w:r>
                <w:rPr>
                  <w:b/>
                </w:rPr>
                <w:t xml:space="preserve">Podpis </w:t>
              </w:r>
            </w:ins>
          </w:p>
        </w:tc>
        <w:tc>
          <w:tcPr>
            <w:tcW w:w="4536" w:type="dxa"/>
            <w:gridSpan w:val="5"/>
          </w:tcPr>
          <w:p w14:paraId="3E63D65C" w14:textId="77777777" w:rsidR="00907F78" w:rsidRDefault="00907F78" w:rsidP="00A90CC4">
            <w:pPr>
              <w:jc w:val="both"/>
              <w:rPr>
                <w:ins w:id="8715" w:author="PS" w:date="2018-11-25T16:10:00Z"/>
              </w:rPr>
            </w:pPr>
          </w:p>
        </w:tc>
        <w:tc>
          <w:tcPr>
            <w:tcW w:w="786" w:type="dxa"/>
            <w:gridSpan w:val="2"/>
            <w:shd w:val="clear" w:color="auto" w:fill="F7CAAC"/>
          </w:tcPr>
          <w:p w14:paraId="17235E44" w14:textId="77777777" w:rsidR="00907F78" w:rsidRDefault="00907F78" w:rsidP="00A90CC4">
            <w:pPr>
              <w:jc w:val="both"/>
              <w:rPr>
                <w:ins w:id="8716" w:author="PS" w:date="2018-11-25T16:10:00Z"/>
              </w:rPr>
            </w:pPr>
            <w:ins w:id="8717" w:author="PS" w:date="2018-11-25T16:10:00Z">
              <w:r>
                <w:rPr>
                  <w:b/>
                </w:rPr>
                <w:t>datum</w:t>
              </w:r>
            </w:ins>
          </w:p>
        </w:tc>
        <w:tc>
          <w:tcPr>
            <w:tcW w:w="2019" w:type="dxa"/>
            <w:gridSpan w:val="3"/>
          </w:tcPr>
          <w:p w14:paraId="42E41E2F" w14:textId="77777777" w:rsidR="00907F78" w:rsidRDefault="00907F78" w:rsidP="00A90CC4">
            <w:pPr>
              <w:jc w:val="center"/>
              <w:rPr>
                <w:ins w:id="8718" w:author="PS" w:date="2018-11-25T16:10:00Z"/>
              </w:rPr>
            </w:pPr>
            <w:ins w:id="8719" w:author="PS" w:date="2018-11-25T16:10:00Z">
              <w:r>
                <w:t>16. 1. 2018</w:t>
              </w:r>
            </w:ins>
          </w:p>
        </w:tc>
      </w:tr>
    </w:tbl>
    <w:p w14:paraId="7284E10E" w14:textId="32BABFA6" w:rsidR="00A90CC4" w:rsidRDefault="00A90CC4" w:rsidP="006A206E">
      <w:pPr>
        <w:rPr>
          <w:ins w:id="8720" w:author="PS" w:date="2018-11-25T16:14:00Z"/>
        </w:rPr>
      </w:pPr>
    </w:p>
    <w:p w14:paraId="41571E6B" w14:textId="77777777" w:rsidR="00A90CC4" w:rsidRDefault="00A90CC4">
      <w:pPr>
        <w:spacing w:after="160" w:line="259" w:lineRule="auto"/>
        <w:rPr>
          <w:ins w:id="8721" w:author="PS" w:date="2018-11-25T16:14:00Z"/>
        </w:rPr>
      </w:pPr>
      <w:ins w:id="8722" w:author="PS" w:date="2018-11-25T16:14:00Z">
        <w:r>
          <w:br w:type="page"/>
        </w:r>
      </w:ins>
    </w:p>
    <w:p w14:paraId="25BC304A" w14:textId="28C20A51" w:rsidR="006A206E" w:rsidDel="00A90CC4" w:rsidRDefault="006A206E" w:rsidP="00495DC8">
      <w:pPr>
        <w:rPr>
          <w:del w:id="8723" w:author="PS" w:date="2018-11-25T16:14:00Z"/>
        </w:rPr>
      </w:pP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E05AA8" w:rsidDel="00A90CC4" w14:paraId="1B1C2E21" w14:textId="791C2369" w:rsidTr="00495DC8">
        <w:trPr>
          <w:del w:id="8724" w:author="PS" w:date="2018-11-25T16:14:00Z"/>
        </w:trPr>
        <w:tc>
          <w:tcPr>
            <w:tcW w:w="9859" w:type="dxa"/>
            <w:gridSpan w:val="11"/>
            <w:tcBorders>
              <w:bottom w:val="double" w:sz="4" w:space="0" w:color="auto"/>
            </w:tcBorders>
            <w:shd w:val="clear" w:color="auto" w:fill="BDD6EE"/>
          </w:tcPr>
          <w:p w14:paraId="149E61D7" w14:textId="5E979AD7" w:rsidR="00E05AA8" w:rsidDel="00A90CC4" w:rsidRDefault="00E05AA8" w:rsidP="00495DC8">
            <w:pPr>
              <w:jc w:val="both"/>
              <w:rPr>
                <w:del w:id="8725" w:author="PS" w:date="2018-11-25T16:14:00Z"/>
                <w:b/>
                <w:sz w:val="28"/>
              </w:rPr>
            </w:pPr>
            <w:del w:id="8726" w:author="PS" w:date="2018-11-25T16:14:00Z">
              <w:r w:rsidDel="00A90CC4">
                <w:rPr>
                  <w:b/>
                  <w:sz w:val="28"/>
                </w:rPr>
                <w:delText>C-I – Personální zabezpečení</w:delText>
              </w:r>
            </w:del>
          </w:p>
        </w:tc>
      </w:tr>
      <w:tr w:rsidR="00E05AA8" w:rsidDel="00A90CC4" w14:paraId="404C9D84" w14:textId="187DB43C" w:rsidTr="00495DC8">
        <w:trPr>
          <w:del w:id="8727" w:author="PS" w:date="2018-11-25T16:14:00Z"/>
        </w:trPr>
        <w:tc>
          <w:tcPr>
            <w:tcW w:w="2518" w:type="dxa"/>
            <w:tcBorders>
              <w:top w:val="double" w:sz="4" w:space="0" w:color="auto"/>
            </w:tcBorders>
            <w:shd w:val="clear" w:color="auto" w:fill="F7CAAC"/>
          </w:tcPr>
          <w:p w14:paraId="2322643C" w14:textId="47877645" w:rsidR="00E05AA8" w:rsidDel="00A90CC4" w:rsidRDefault="00E05AA8" w:rsidP="00495DC8">
            <w:pPr>
              <w:jc w:val="both"/>
              <w:rPr>
                <w:del w:id="8728" w:author="PS" w:date="2018-11-25T16:14:00Z"/>
                <w:b/>
              </w:rPr>
            </w:pPr>
            <w:del w:id="8729" w:author="PS" w:date="2018-11-25T16:14:00Z">
              <w:r w:rsidDel="00A90CC4">
                <w:rPr>
                  <w:b/>
                </w:rPr>
                <w:delText>Vysoká škola</w:delText>
              </w:r>
            </w:del>
          </w:p>
        </w:tc>
        <w:tc>
          <w:tcPr>
            <w:tcW w:w="7341" w:type="dxa"/>
            <w:gridSpan w:val="10"/>
          </w:tcPr>
          <w:p w14:paraId="796C06C5" w14:textId="32D10A1C" w:rsidR="00E05AA8" w:rsidDel="00A90CC4" w:rsidRDefault="00E05AA8" w:rsidP="00495DC8">
            <w:pPr>
              <w:jc w:val="both"/>
              <w:rPr>
                <w:del w:id="8730" w:author="PS" w:date="2018-11-25T16:14:00Z"/>
              </w:rPr>
            </w:pPr>
            <w:del w:id="8731" w:author="PS" w:date="2018-11-25T16:14:00Z">
              <w:r w:rsidDel="00A90CC4">
                <w:delText>Univerzita Tomáše Bati ve Zlíně</w:delText>
              </w:r>
            </w:del>
          </w:p>
        </w:tc>
      </w:tr>
      <w:tr w:rsidR="00E05AA8" w:rsidDel="00A90CC4" w14:paraId="74816E01" w14:textId="22CAFA7E" w:rsidTr="00495DC8">
        <w:trPr>
          <w:del w:id="8732" w:author="PS" w:date="2018-11-25T16:14:00Z"/>
        </w:trPr>
        <w:tc>
          <w:tcPr>
            <w:tcW w:w="2518" w:type="dxa"/>
            <w:shd w:val="clear" w:color="auto" w:fill="F7CAAC"/>
          </w:tcPr>
          <w:p w14:paraId="5643A4CC" w14:textId="29781008" w:rsidR="00E05AA8" w:rsidDel="00A90CC4" w:rsidRDefault="00E05AA8" w:rsidP="00495DC8">
            <w:pPr>
              <w:jc w:val="both"/>
              <w:rPr>
                <w:del w:id="8733" w:author="PS" w:date="2018-11-25T16:14:00Z"/>
                <w:b/>
              </w:rPr>
            </w:pPr>
            <w:del w:id="8734" w:author="PS" w:date="2018-11-25T16:14:00Z">
              <w:r w:rsidDel="00A90CC4">
                <w:rPr>
                  <w:b/>
                </w:rPr>
                <w:delText>Součást vysoké školy</w:delText>
              </w:r>
            </w:del>
          </w:p>
        </w:tc>
        <w:tc>
          <w:tcPr>
            <w:tcW w:w="7341" w:type="dxa"/>
            <w:gridSpan w:val="10"/>
          </w:tcPr>
          <w:p w14:paraId="7C1609C3" w14:textId="7E0BB927" w:rsidR="00E05AA8" w:rsidDel="00A90CC4" w:rsidRDefault="00E05AA8" w:rsidP="00495DC8">
            <w:pPr>
              <w:jc w:val="both"/>
              <w:rPr>
                <w:del w:id="8735" w:author="PS" w:date="2018-11-25T16:14:00Z"/>
              </w:rPr>
            </w:pPr>
            <w:del w:id="8736" w:author="PS" w:date="2018-11-25T16:14:00Z">
              <w:r w:rsidDel="00A90CC4">
                <w:delText>Fakulta managementu a ekonomiky</w:delText>
              </w:r>
            </w:del>
          </w:p>
        </w:tc>
      </w:tr>
      <w:tr w:rsidR="00E05AA8" w:rsidDel="00A90CC4" w14:paraId="5ABC882F" w14:textId="4F0B2D40" w:rsidTr="00495DC8">
        <w:trPr>
          <w:del w:id="8737" w:author="PS" w:date="2018-11-25T16:14:00Z"/>
        </w:trPr>
        <w:tc>
          <w:tcPr>
            <w:tcW w:w="2518" w:type="dxa"/>
            <w:shd w:val="clear" w:color="auto" w:fill="F7CAAC"/>
          </w:tcPr>
          <w:p w14:paraId="2466196C" w14:textId="5FF867D9" w:rsidR="00E05AA8" w:rsidDel="00A90CC4" w:rsidRDefault="00E05AA8" w:rsidP="00495DC8">
            <w:pPr>
              <w:jc w:val="both"/>
              <w:rPr>
                <w:del w:id="8738" w:author="PS" w:date="2018-11-25T16:14:00Z"/>
                <w:b/>
              </w:rPr>
            </w:pPr>
            <w:del w:id="8739" w:author="PS" w:date="2018-11-25T16:14:00Z">
              <w:r w:rsidDel="00A90CC4">
                <w:rPr>
                  <w:b/>
                </w:rPr>
                <w:delText>Název studijního programu</w:delText>
              </w:r>
            </w:del>
          </w:p>
        </w:tc>
        <w:tc>
          <w:tcPr>
            <w:tcW w:w="7341" w:type="dxa"/>
            <w:gridSpan w:val="10"/>
          </w:tcPr>
          <w:p w14:paraId="7BE9FDDA" w14:textId="57B4D2E3" w:rsidR="00E05AA8" w:rsidDel="00A90CC4" w:rsidRDefault="00E05AA8" w:rsidP="00495DC8">
            <w:pPr>
              <w:jc w:val="both"/>
              <w:rPr>
                <w:del w:id="8740" w:author="PS" w:date="2018-11-25T16:14:00Z"/>
              </w:rPr>
            </w:pPr>
            <w:del w:id="8741" w:author="PS" w:date="2018-11-25T16:14:00Z">
              <w:r w:rsidDel="00A90CC4">
                <w:delText>Environmentální bezpečnost</w:delText>
              </w:r>
            </w:del>
          </w:p>
        </w:tc>
      </w:tr>
      <w:tr w:rsidR="00E05AA8" w:rsidDel="00A90CC4" w14:paraId="0523A5B0" w14:textId="07F136EF" w:rsidTr="00495DC8">
        <w:trPr>
          <w:del w:id="8742" w:author="PS" w:date="2018-11-25T16:14:00Z"/>
        </w:trPr>
        <w:tc>
          <w:tcPr>
            <w:tcW w:w="2518" w:type="dxa"/>
            <w:shd w:val="clear" w:color="auto" w:fill="F7CAAC"/>
          </w:tcPr>
          <w:p w14:paraId="0DC153CF" w14:textId="7AD3C178" w:rsidR="00E05AA8" w:rsidDel="00A90CC4" w:rsidRDefault="00E05AA8" w:rsidP="00495DC8">
            <w:pPr>
              <w:jc w:val="both"/>
              <w:rPr>
                <w:del w:id="8743" w:author="PS" w:date="2018-11-25T16:14:00Z"/>
                <w:b/>
              </w:rPr>
            </w:pPr>
            <w:del w:id="8744" w:author="PS" w:date="2018-11-25T16:14:00Z">
              <w:r w:rsidDel="00A90CC4">
                <w:rPr>
                  <w:b/>
                </w:rPr>
                <w:delText>Jméno a příjmení</w:delText>
              </w:r>
            </w:del>
          </w:p>
        </w:tc>
        <w:tc>
          <w:tcPr>
            <w:tcW w:w="4536" w:type="dxa"/>
            <w:gridSpan w:val="5"/>
          </w:tcPr>
          <w:p w14:paraId="4CB8F2C8" w14:textId="28B214E7" w:rsidR="00E05AA8" w:rsidRPr="00F40D48" w:rsidDel="00A90CC4" w:rsidRDefault="00E05AA8" w:rsidP="00495DC8">
            <w:pPr>
              <w:jc w:val="both"/>
              <w:rPr>
                <w:del w:id="8745" w:author="PS" w:date="2018-11-25T16:14:00Z"/>
                <w:b/>
                <w:rPrChange w:id="8746" w:author="PS" w:date="2018-11-25T15:53:00Z">
                  <w:rPr>
                    <w:del w:id="8747" w:author="PS" w:date="2018-11-25T16:14:00Z"/>
                  </w:rPr>
                </w:rPrChange>
              </w:rPr>
            </w:pPr>
            <w:del w:id="8748" w:author="PS" w:date="2018-11-25T16:14:00Z">
              <w:r w:rsidRPr="00F40D48" w:rsidDel="00A90CC4">
                <w:rPr>
                  <w:b/>
                  <w:rPrChange w:id="8749" w:author="PS" w:date="2018-11-25T15:53:00Z">
                    <w:rPr/>
                  </w:rPrChange>
                </w:rPr>
                <w:delText>Zdeněk Melichárek</w:delText>
              </w:r>
            </w:del>
          </w:p>
        </w:tc>
        <w:tc>
          <w:tcPr>
            <w:tcW w:w="709" w:type="dxa"/>
            <w:shd w:val="clear" w:color="auto" w:fill="F7CAAC"/>
          </w:tcPr>
          <w:p w14:paraId="6E46C08A" w14:textId="52D8A295" w:rsidR="00E05AA8" w:rsidDel="00A90CC4" w:rsidRDefault="00E05AA8" w:rsidP="00495DC8">
            <w:pPr>
              <w:jc w:val="both"/>
              <w:rPr>
                <w:del w:id="8750" w:author="PS" w:date="2018-11-25T16:14:00Z"/>
                <w:b/>
              </w:rPr>
            </w:pPr>
            <w:del w:id="8751" w:author="PS" w:date="2018-11-25T16:14:00Z">
              <w:r w:rsidDel="00A90CC4">
                <w:rPr>
                  <w:b/>
                </w:rPr>
                <w:delText>Tituly</w:delText>
              </w:r>
            </w:del>
          </w:p>
        </w:tc>
        <w:tc>
          <w:tcPr>
            <w:tcW w:w="2096" w:type="dxa"/>
            <w:gridSpan w:val="4"/>
          </w:tcPr>
          <w:p w14:paraId="2B555ED4" w14:textId="5BE1FE9A" w:rsidR="00E05AA8" w:rsidDel="00A90CC4" w:rsidRDefault="00E05AA8" w:rsidP="00495DC8">
            <w:pPr>
              <w:jc w:val="both"/>
              <w:rPr>
                <w:del w:id="8752" w:author="PS" w:date="2018-11-25T16:14:00Z"/>
              </w:rPr>
            </w:pPr>
            <w:del w:id="8753" w:author="PS" w:date="2018-11-25T16:14:00Z">
              <w:r w:rsidDel="00A90CC4">
                <w:delText>Mgr. Ph.D.</w:delText>
              </w:r>
            </w:del>
          </w:p>
        </w:tc>
      </w:tr>
      <w:tr w:rsidR="00E05AA8" w:rsidDel="00A90CC4" w14:paraId="43653246" w14:textId="7454E8FE" w:rsidTr="00495DC8">
        <w:trPr>
          <w:del w:id="8754" w:author="PS" w:date="2018-11-25T16:14:00Z"/>
        </w:trPr>
        <w:tc>
          <w:tcPr>
            <w:tcW w:w="2518" w:type="dxa"/>
            <w:shd w:val="clear" w:color="auto" w:fill="F7CAAC"/>
          </w:tcPr>
          <w:p w14:paraId="43980D08" w14:textId="4BD53242" w:rsidR="00E05AA8" w:rsidDel="00A90CC4" w:rsidRDefault="00E05AA8" w:rsidP="00495DC8">
            <w:pPr>
              <w:jc w:val="both"/>
              <w:rPr>
                <w:del w:id="8755" w:author="PS" w:date="2018-11-25T16:14:00Z"/>
                <w:b/>
              </w:rPr>
            </w:pPr>
            <w:del w:id="8756" w:author="PS" w:date="2018-11-25T16:14:00Z">
              <w:r w:rsidDel="00A90CC4">
                <w:rPr>
                  <w:b/>
                </w:rPr>
                <w:delText>Rok narození</w:delText>
              </w:r>
            </w:del>
          </w:p>
        </w:tc>
        <w:tc>
          <w:tcPr>
            <w:tcW w:w="829" w:type="dxa"/>
          </w:tcPr>
          <w:p w14:paraId="3B38B94F" w14:textId="4CF5FA19" w:rsidR="00E05AA8" w:rsidDel="00A90CC4" w:rsidRDefault="00E05AA8" w:rsidP="00495DC8">
            <w:pPr>
              <w:jc w:val="both"/>
              <w:rPr>
                <w:del w:id="8757" w:author="PS" w:date="2018-11-25T16:14:00Z"/>
              </w:rPr>
            </w:pPr>
            <w:del w:id="8758" w:author="PS" w:date="2018-11-25T16:14:00Z">
              <w:r w:rsidDel="00A90CC4">
                <w:delText>1960</w:delText>
              </w:r>
            </w:del>
          </w:p>
        </w:tc>
        <w:tc>
          <w:tcPr>
            <w:tcW w:w="1721" w:type="dxa"/>
            <w:shd w:val="clear" w:color="auto" w:fill="F7CAAC"/>
          </w:tcPr>
          <w:p w14:paraId="0A29D788" w14:textId="7418CA4A" w:rsidR="00E05AA8" w:rsidDel="00A90CC4" w:rsidRDefault="00E05AA8" w:rsidP="00495DC8">
            <w:pPr>
              <w:jc w:val="both"/>
              <w:rPr>
                <w:del w:id="8759" w:author="PS" w:date="2018-11-25T16:14:00Z"/>
                <w:b/>
              </w:rPr>
            </w:pPr>
            <w:del w:id="8760" w:author="PS" w:date="2018-11-25T16:14:00Z">
              <w:r w:rsidDel="00A90CC4">
                <w:rPr>
                  <w:b/>
                </w:rPr>
                <w:delText>typ vztahu k VŠ</w:delText>
              </w:r>
            </w:del>
          </w:p>
        </w:tc>
        <w:tc>
          <w:tcPr>
            <w:tcW w:w="992" w:type="dxa"/>
            <w:gridSpan w:val="2"/>
          </w:tcPr>
          <w:p w14:paraId="023E28FE" w14:textId="55C6D2BD" w:rsidR="00E05AA8" w:rsidDel="00A90CC4" w:rsidRDefault="00E05AA8" w:rsidP="00495DC8">
            <w:pPr>
              <w:jc w:val="both"/>
              <w:rPr>
                <w:del w:id="8761" w:author="PS" w:date="2018-11-25T16:14:00Z"/>
              </w:rPr>
            </w:pPr>
            <w:ins w:id="8762" w:author="Matyas Adam" w:date="2018-11-17T00:58:00Z">
              <w:del w:id="8763" w:author="PS" w:date="2018-11-25T16:14:00Z">
                <w:r w:rsidDel="00A90CC4">
                  <w:delText>Pracovní poměr</w:delText>
                </w:r>
              </w:del>
            </w:ins>
            <w:del w:id="8764" w:author="PS" w:date="2018-11-25T16:14:00Z">
              <w:r w:rsidDel="00A90CC4">
                <w:delText>pp</w:delText>
              </w:r>
            </w:del>
          </w:p>
        </w:tc>
        <w:tc>
          <w:tcPr>
            <w:tcW w:w="994" w:type="dxa"/>
            <w:shd w:val="clear" w:color="auto" w:fill="F7CAAC"/>
          </w:tcPr>
          <w:p w14:paraId="25B74EAC" w14:textId="478F8137" w:rsidR="00E05AA8" w:rsidDel="00A90CC4" w:rsidRDefault="00E05AA8" w:rsidP="00495DC8">
            <w:pPr>
              <w:jc w:val="both"/>
              <w:rPr>
                <w:del w:id="8765" w:author="PS" w:date="2018-11-25T16:14:00Z"/>
                <w:b/>
              </w:rPr>
            </w:pPr>
            <w:del w:id="8766" w:author="PS" w:date="2018-11-25T16:14:00Z">
              <w:r w:rsidDel="00A90CC4">
                <w:rPr>
                  <w:b/>
                </w:rPr>
                <w:delText>rozsah</w:delText>
              </w:r>
            </w:del>
          </w:p>
        </w:tc>
        <w:tc>
          <w:tcPr>
            <w:tcW w:w="709" w:type="dxa"/>
          </w:tcPr>
          <w:p w14:paraId="0451F162" w14:textId="72CA3DBC" w:rsidR="00E05AA8" w:rsidDel="00A90CC4" w:rsidRDefault="00E05AA8" w:rsidP="00495DC8">
            <w:pPr>
              <w:jc w:val="both"/>
              <w:rPr>
                <w:del w:id="8767" w:author="PS" w:date="2018-11-25T16:14:00Z"/>
              </w:rPr>
            </w:pPr>
            <w:del w:id="8768" w:author="PS" w:date="2018-11-25T16:14:00Z">
              <w:r w:rsidDel="00A90CC4">
                <w:delText>40</w:delText>
              </w:r>
            </w:del>
          </w:p>
        </w:tc>
        <w:tc>
          <w:tcPr>
            <w:tcW w:w="709" w:type="dxa"/>
            <w:gridSpan w:val="2"/>
            <w:shd w:val="clear" w:color="auto" w:fill="F7CAAC"/>
          </w:tcPr>
          <w:p w14:paraId="56A5FF5D" w14:textId="53AF5918" w:rsidR="00E05AA8" w:rsidDel="00A90CC4" w:rsidRDefault="00E05AA8" w:rsidP="00495DC8">
            <w:pPr>
              <w:jc w:val="both"/>
              <w:rPr>
                <w:del w:id="8769" w:author="PS" w:date="2018-11-25T16:14:00Z"/>
                <w:b/>
              </w:rPr>
            </w:pPr>
            <w:del w:id="8770" w:author="PS" w:date="2018-11-25T16:14:00Z">
              <w:r w:rsidDel="00A90CC4">
                <w:rPr>
                  <w:b/>
                </w:rPr>
                <w:delText>do kdy</w:delText>
              </w:r>
            </w:del>
          </w:p>
        </w:tc>
        <w:tc>
          <w:tcPr>
            <w:tcW w:w="1387" w:type="dxa"/>
            <w:gridSpan w:val="2"/>
          </w:tcPr>
          <w:p w14:paraId="3942668E" w14:textId="08F9DB0B" w:rsidR="00E05AA8" w:rsidDel="00A90CC4" w:rsidRDefault="00E05AA8" w:rsidP="00495DC8">
            <w:pPr>
              <w:jc w:val="both"/>
              <w:rPr>
                <w:del w:id="8771" w:author="PS" w:date="2018-11-25T16:14:00Z"/>
              </w:rPr>
            </w:pPr>
            <w:del w:id="8772" w:author="PS" w:date="2018-11-25T16:14:00Z">
              <w:r w:rsidDel="00A90CC4">
                <w:delText>N</w:delText>
              </w:r>
            </w:del>
          </w:p>
        </w:tc>
      </w:tr>
      <w:tr w:rsidR="00E05AA8" w:rsidDel="00A90CC4" w14:paraId="6AB35F6C" w14:textId="28CD813B" w:rsidTr="00495DC8">
        <w:trPr>
          <w:del w:id="8773" w:author="PS" w:date="2018-11-25T16:14:00Z"/>
        </w:trPr>
        <w:tc>
          <w:tcPr>
            <w:tcW w:w="5068" w:type="dxa"/>
            <w:gridSpan w:val="3"/>
            <w:shd w:val="clear" w:color="auto" w:fill="F7CAAC"/>
          </w:tcPr>
          <w:p w14:paraId="1C46755C" w14:textId="787B5AB8" w:rsidR="00E05AA8" w:rsidDel="00A90CC4" w:rsidRDefault="00E05AA8" w:rsidP="00495DC8">
            <w:pPr>
              <w:jc w:val="both"/>
              <w:rPr>
                <w:del w:id="8774" w:author="PS" w:date="2018-11-25T16:14:00Z"/>
                <w:b/>
              </w:rPr>
            </w:pPr>
            <w:del w:id="8775" w:author="PS" w:date="2018-11-25T16:14:00Z">
              <w:r w:rsidDel="00A90CC4">
                <w:rPr>
                  <w:b/>
                </w:rPr>
                <w:delText>Typ vztahu na součásti VŠ, která uskutečňuje st. program</w:delText>
              </w:r>
            </w:del>
          </w:p>
        </w:tc>
        <w:tc>
          <w:tcPr>
            <w:tcW w:w="992" w:type="dxa"/>
            <w:gridSpan w:val="2"/>
          </w:tcPr>
          <w:p w14:paraId="5610FA4D" w14:textId="037DF5D5" w:rsidR="00E05AA8" w:rsidDel="00A90CC4" w:rsidRDefault="00E05AA8" w:rsidP="00495DC8">
            <w:pPr>
              <w:jc w:val="both"/>
              <w:rPr>
                <w:del w:id="8776" w:author="PS" w:date="2018-11-25T16:14:00Z"/>
              </w:rPr>
            </w:pPr>
            <w:ins w:id="8777" w:author="Matyas Adam" w:date="2018-11-17T00:58:00Z">
              <w:del w:id="8778" w:author="PS" w:date="2018-11-25T16:14:00Z">
                <w:r w:rsidDel="00A90CC4">
                  <w:delText>Pracovní poměr</w:delText>
                </w:r>
              </w:del>
            </w:ins>
            <w:del w:id="8779" w:author="PS" w:date="2018-11-25T16:14:00Z">
              <w:r w:rsidDel="00A90CC4">
                <w:delText>pp</w:delText>
              </w:r>
            </w:del>
          </w:p>
        </w:tc>
        <w:tc>
          <w:tcPr>
            <w:tcW w:w="994" w:type="dxa"/>
            <w:shd w:val="clear" w:color="auto" w:fill="F7CAAC"/>
          </w:tcPr>
          <w:p w14:paraId="645F386F" w14:textId="124C9777" w:rsidR="00E05AA8" w:rsidDel="00A90CC4" w:rsidRDefault="00E05AA8" w:rsidP="00495DC8">
            <w:pPr>
              <w:jc w:val="both"/>
              <w:rPr>
                <w:del w:id="8780" w:author="PS" w:date="2018-11-25T16:14:00Z"/>
                <w:b/>
              </w:rPr>
            </w:pPr>
            <w:del w:id="8781" w:author="PS" w:date="2018-11-25T16:14:00Z">
              <w:r w:rsidDel="00A90CC4">
                <w:rPr>
                  <w:b/>
                </w:rPr>
                <w:delText>rozsah</w:delText>
              </w:r>
            </w:del>
          </w:p>
        </w:tc>
        <w:tc>
          <w:tcPr>
            <w:tcW w:w="709" w:type="dxa"/>
          </w:tcPr>
          <w:p w14:paraId="3404D9B6" w14:textId="12996B12" w:rsidR="00E05AA8" w:rsidDel="00A90CC4" w:rsidRDefault="00E05AA8" w:rsidP="00495DC8">
            <w:pPr>
              <w:jc w:val="both"/>
              <w:rPr>
                <w:del w:id="8782" w:author="PS" w:date="2018-11-25T16:14:00Z"/>
              </w:rPr>
            </w:pPr>
            <w:del w:id="8783" w:author="PS" w:date="2018-11-25T16:14:00Z">
              <w:r w:rsidDel="00A90CC4">
                <w:delText>40</w:delText>
              </w:r>
            </w:del>
          </w:p>
        </w:tc>
        <w:tc>
          <w:tcPr>
            <w:tcW w:w="709" w:type="dxa"/>
            <w:gridSpan w:val="2"/>
            <w:shd w:val="clear" w:color="auto" w:fill="F7CAAC"/>
          </w:tcPr>
          <w:p w14:paraId="3920D75C" w14:textId="22AD5C2B" w:rsidR="00E05AA8" w:rsidDel="00A90CC4" w:rsidRDefault="00E05AA8" w:rsidP="00495DC8">
            <w:pPr>
              <w:jc w:val="both"/>
              <w:rPr>
                <w:del w:id="8784" w:author="PS" w:date="2018-11-25T16:14:00Z"/>
                <w:b/>
              </w:rPr>
            </w:pPr>
            <w:del w:id="8785" w:author="PS" w:date="2018-11-25T16:14:00Z">
              <w:r w:rsidDel="00A90CC4">
                <w:rPr>
                  <w:b/>
                </w:rPr>
                <w:delText>do kdy</w:delText>
              </w:r>
            </w:del>
          </w:p>
        </w:tc>
        <w:tc>
          <w:tcPr>
            <w:tcW w:w="1387" w:type="dxa"/>
            <w:gridSpan w:val="2"/>
          </w:tcPr>
          <w:p w14:paraId="3BF2BFC3" w14:textId="6FB5B429" w:rsidR="00E05AA8" w:rsidDel="00A90CC4" w:rsidRDefault="00E05AA8" w:rsidP="00495DC8">
            <w:pPr>
              <w:jc w:val="both"/>
              <w:rPr>
                <w:del w:id="8786" w:author="PS" w:date="2018-11-25T16:14:00Z"/>
              </w:rPr>
            </w:pPr>
            <w:del w:id="8787" w:author="PS" w:date="2018-11-25T16:14:00Z">
              <w:r w:rsidDel="00A90CC4">
                <w:delText>N</w:delText>
              </w:r>
            </w:del>
          </w:p>
        </w:tc>
      </w:tr>
      <w:tr w:rsidR="00E05AA8" w:rsidDel="00A90CC4" w14:paraId="1D56872A" w14:textId="542D4E7E" w:rsidTr="00495DC8">
        <w:trPr>
          <w:del w:id="8788" w:author="PS" w:date="2018-11-25T16:14:00Z"/>
        </w:trPr>
        <w:tc>
          <w:tcPr>
            <w:tcW w:w="6060" w:type="dxa"/>
            <w:gridSpan w:val="5"/>
            <w:shd w:val="clear" w:color="auto" w:fill="F7CAAC"/>
          </w:tcPr>
          <w:p w14:paraId="7E60AC4A" w14:textId="2937F7BA" w:rsidR="00E05AA8" w:rsidDel="00A90CC4" w:rsidRDefault="00E05AA8" w:rsidP="00495DC8">
            <w:pPr>
              <w:jc w:val="both"/>
              <w:rPr>
                <w:del w:id="8789" w:author="PS" w:date="2018-11-25T16:14:00Z"/>
              </w:rPr>
            </w:pPr>
            <w:del w:id="8790" w:author="PS" w:date="2018-11-25T16:14:00Z">
              <w:r w:rsidDel="00A90CC4">
                <w:rPr>
                  <w:b/>
                </w:rPr>
                <w:delText>Další současná působení jako akademický pracovník na jiných VŠ</w:delText>
              </w:r>
            </w:del>
          </w:p>
        </w:tc>
        <w:tc>
          <w:tcPr>
            <w:tcW w:w="1703" w:type="dxa"/>
            <w:gridSpan w:val="2"/>
            <w:shd w:val="clear" w:color="auto" w:fill="F7CAAC"/>
          </w:tcPr>
          <w:p w14:paraId="5DBE8EF6" w14:textId="63275FBA" w:rsidR="00E05AA8" w:rsidDel="00A90CC4" w:rsidRDefault="00E05AA8" w:rsidP="00495DC8">
            <w:pPr>
              <w:jc w:val="both"/>
              <w:rPr>
                <w:del w:id="8791" w:author="PS" w:date="2018-11-25T16:14:00Z"/>
                <w:b/>
              </w:rPr>
            </w:pPr>
            <w:del w:id="8792" w:author="PS" w:date="2018-11-25T16:14:00Z">
              <w:r w:rsidDel="00A90CC4">
                <w:rPr>
                  <w:b/>
                </w:rPr>
                <w:delText>typ prac. vztahu</w:delText>
              </w:r>
            </w:del>
          </w:p>
        </w:tc>
        <w:tc>
          <w:tcPr>
            <w:tcW w:w="2096" w:type="dxa"/>
            <w:gridSpan w:val="4"/>
            <w:shd w:val="clear" w:color="auto" w:fill="F7CAAC"/>
          </w:tcPr>
          <w:p w14:paraId="727F6BC6" w14:textId="78905582" w:rsidR="00E05AA8" w:rsidDel="00A90CC4" w:rsidRDefault="00E05AA8" w:rsidP="00495DC8">
            <w:pPr>
              <w:jc w:val="both"/>
              <w:rPr>
                <w:del w:id="8793" w:author="PS" w:date="2018-11-25T16:14:00Z"/>
                <w:b/>
              </w:rPr>
            </w:pPr>
            <w:del w:id="8794" w:author="PS" w:date="2018-11-25T16:14:00Z">
              <w:r w:rsidDel="00A90CC4">
                <w:rPr>
                  <w:b/>
                </w:rPr>
                <w:delText>rozsah</w:delText>
              </w:r>
            </w:del>
          </w:p>
        </w:tc>
      </w:tr>
      <w:tr w:rsidR="00E05AA8" w:rsidDel="00A90CC4" w14:paraId="32829D4E" w14:textId="60BCDC12" w:rsidTr="00495DC8">
        <w:trPr>
          <w:del w:id="8795" w:author="PS" w:date="2018-11-25T16:14:00Z"/>
        </w:trPr>
        <w:tc>
          <w:tcPr>
            <w:tcW w:w="6060" w:type="dxa"/>
            <w:gridSpan w:val="5"/>
          </w:tcPr>
          <w:p w14:paraId="1B8C1008" w14:textId="692911C3" w:rsidR="00E05AA8" w:rsidDel="00A90CC4" w:rsidRDefault="00E05AA8" w:rsidP="00495DC8">
            <w:pPr>
              <w:jc w:val="both"/>
              <w:rPr>
                <w:del w:id="8796" w:author="PS" w:date="2018-11-25T16:14:00Z"/>
              </w:rPr>
            </w:pPr>
          </w:p>
        </w:tc>
        <w:tc>
          <w:tcPr>
            <w:tcW w:w="1703" w:type="dxa"/>
            <w:gridSpan w:val="2"/>
          </w:tcPr>
          <w:p w14:paraId="674FB81A" w14:textId="679B4572" w:rsidR="00E05AA8" w:rsidDel="00A90CC4" w:rsidRDefault="00E05AA8" w:rsidP="00495DC8">
            <w:pPr>
              <w:jc w:val="both"/>
              <w:rPr>
                <w:del w:id="8797" w:author="PS" w:date="2018-11-25T16:14:00Z"/>
              </w:rPr>
            </w:pPr>
          </w:p>
        </w:tc>
        <w:tc>
          <w:tcPr>
            <w:tcW w:w="2096" w:type="dxa"/>
            <w:gridSpan w:val="4"/>
          </w:tcPr>
          <w:p w14:paraId="7856BC4C" w14:textId="4AC41DED" w:rsidR="00E05AA8" w:rsidDel="00A90CC4" w:rsidRDefault="00E05AA8" w:rsidP="00495DC8">
            <w:pPr>
              <w:jc w:val="both"/>
              <w:rPr>
                <w:del w:id="8798" w:author="PS" w:date="2018-11-25T16:14:00Z"/>
              </w:rPr>
            </w:pPr>
          </w:p>
        </w:tc>
      </w:tr>
      <w:tr w:rsidR="00E05AA8" w:rsidDel="00A90CC4" w14:paraId="6E92BB5E" w14:textId="305D6C22" w:rsidTr="00495DC8">
        <w:trPr>
          <w:del w:id="8799" w:author="PS" w:date="2018-11-25T16:14:00Z"/>
        </w:trPr>
        <w:tc>
          <w:tcPr>
            <w:tcW w:w="6060" w:type="dxa"/>
            <w:gridSpan w:val="5"/>
          </w:tcPr>
          <w:p w14:paraId="57D9902D" w14:textId="4853899D" w:rsidR="00E05AA8" w:rsidDel="00A90CC4" w:rsidRDefault="00E05AA8" w:rsidP="00495DC8">
            <w:pPr>
              <w:jc w:val="both"/>
              <w:rPr>
                <w:del w:id="8800" w:author="PS" w:date="2018-11-25T16:14:00Z"/>
              </w:rPr>
            </w:pPr>
          </w:p>
        </w:tc>
        <w:tc>
          <w:tcPr>
            <w:tcW w:w="1703" w:type="dxa"/>
            <w:gridSpan w:val="2"/>
          </w:tcPr>
          <w:p w14:paraId="507CFC31" w14:textId="47D3152A" w:rsidR="00E05AA8" w:rsidDel="00A90CC4" w:rsidRDefault="00E05AA8" w:rsidP="00495DC8">
            <w:pPr>
              <w:jc w:val="both"/>
              <w:rPr>
                <w:del w:id="8801" w:author="PS" w:date="2018-11-25T16:14:00Z"/>
              </w:rPr>
            </w:pPr>
          </w:p>
        </w:tc>
        <w:tc>
          <w:tcPr>
            <w:tcW w:w="2096" w:type="dxa"/>
            <w:gridSpan w:val="4"/>
          </w:tcPr>
          <w:p w14:paraId="65E3C894" w14:textId="07DFD0E4" w:rsidR="00E05AA8" w:rsidDel="00A90CC4" w:rsidRDefault="00E05AA8" w:rsidP="00495DC8">
            <w:pPr>
              <w:jc w:val="both"/>
              <w:rPr>
                <w:del w:id="8802" w:author="PS" w:date="2018-11-25T16:14:00Z"/>
              </w:rPr>
            </w:pPr>
          </w:p>
        </w:tc>
      </w:tr>
      <w:tr w:rsidR="00E05AA8" w:rsidDel="00A90CC4" w14:paraId="32878811" w14:textId="348458AD" w:rsidTr="00495DC8">
        <w:trPr>
          <w:del w:id="8803" w:author="PS" w:date="2018-11-25T16:14:00Z"/>
        </w:trPr>
        <w:tc>
          <w:tcPr>
            <w:tcW w:w="6060" w:type="dxa"/>
            <w:gridSpan w:val="5"/>
          </w:tcPr>
          <w:p w14:paraId="0E2AEAAE" w14:textId="0B0A1BC3" w:rsidR="00E05AA8" w:rsidDel="00A90CC4" w:rsidRDefault="00E05AA8" w:rsidP="00495DC8">
            <w:pPr>
              <w:jc w:val="both"/>
              <w:rPr>
                <w:del w:id="8804" w:author="PS" w:date="2018-11-25T16:14:00Z"/>
              </w:rPr>
            </w:pPr>
          </w:p>
        </w:tc>
        <w:tc>
          <w:tcPr>
            <w:tcW w:w="1703" w:type="dxa"/>
            <w:gridSpan w:val="2"/>
          </w:tcPr>
          <w:p w14:paraId="1F79CD7C" w14:textId="1DD7BF4A" w:rsidR="00E05AA8" w:rsidDel="00A90CC4" w:rsidRDefault="00E05AA8" w:rsidP="00495DC8">
            <w:pPr>
              <w:jc w:val="both"/>
              <w:rPr>
                <w:del w:id="8805" w:author="PS" w:date="2018-11-25T16:14:00Z"/>
              </w:rPr>
            </w:pPr>
          </w:p>
        </w:tc>
        <w:tc>
          <w:tcPr>
            <w:tcW w:w="2096" w:type="dxa"/>
            <w:gridSpan w:val="4"/>
          </w:tcPr>
          <w:p w14:paraId="1ECCD156" w14:textId="78D23D3D" w:rsidR="00E05AA8" w:rsidDel="00A90CC4" w:rsidRDefault="00E05AA8" w:rsidP="00495DC8">
            <w:pPr>
              <w:jc w:val="both"/>
              <w:rPr>
                <w:del w:id="8806" w:author="PS" w:date="2018-11-25T16:14:00Z"/>
              </w:rPr>
            </w:pPr>
          </w:p>
        </w:tc>
      </w:tr>
      <w:tr w:rsidR="00E05AA8" w:rsidDel="00A90CC4" w14:paraId="7A66AB51" w14:textId="3D0F8BBF" w:rsidTr="00495DC8">
        <w:trPr>
          <w:del w:id="8807" w:author="PS" w:date="2018-11-25T16:14:00Z"/>
        </w:trPr>
        <w:tc>
          <w:tcPr>
            <w:tcW w:w="6060" w:type="dxa"/>
            <w:gridSpan w:val="5"/>
          </w:tcPr>
          <w:p w14:paraId="147BB405" w14:textId="544AC714" w:rsidR="00E05AA8" w:rsidDel="00A90CC4" w:rsidRDefault="00E05AA8" w:rsidP="00495DC8">
            <w:pPr>
              <w:jc w:val="both"/>
              <w:rPr>
                <w:del w:id="8808" w:author="PS" w:date="2018-11-25T16:14:00Z"/>
              </w:rPr>
            </w:pPr>
          </w:p>
        </w:tc>
        <w:tc>
          <w:tcPr>
            <w:tcW w:w="1703" w:type="dxa"/>
            <w:gridSpan w:val="2"/>
          </w:tcPr>
          <w:p w14:paraId="68B5CE00" w14:textId="53C42920" w:rsidR="00E05AA8" w:rsidDel="00A90CC4" w:rsidRDefault="00E05AA8" w:rsidP="00495DC8">
            <w:pPr>
              <w:jc w:val="both"/>
              <w:rPr>
                <w:del w:id="8809" w:author="PS" w:date="2018-11-25T16:14:00Z"/>
              </w:rPr>
            </w:pPr>
          </w:p>
        </w:tc>
        <w:tc>
          <w:tcPr>
            <w:tcW w:w="2096" w:type="dxa"/>
            <w:gridSpan w:val="4"/>
          </w:tcPr>
          <w:p w14:paraId="21ACB9F5" w14:textId="276A88D1" w:rsidR="00E05AA8" w:rsidDel="00A90CC4" w:rsidRDefault="00E05AA8" w:rsidP="00495DC8">
            <w:pPr>
              <w:jc w:val="both"/>
              <w:rPr>
                <w:del w:id="8810" w:author="PS" w:date="2018-11-25T16:14:00Z"/>
              </w:rPr>
            </w:pPr>
          </w:p>
        </w:tc>
      </w:tr>
      <w:tr w:rsidR="00E05AA8" w:rsidDel="00A90CC4" w14:paraId="275FEE2D" w14:textId="33C5C93B" w:rsidTr="00495DC8">
        <w:trPr>
          <w:del w:id="8811" w:author="PS" w:date="2018-11-25T16:14:00Z"/>
        </w:trPr>
        <w:tc>
          <w:tcPr>
            <w:tcW w:w="9859" w:type="dxa"/>
            <w:gridSpan w:val="11"/>
            <w:shd w:val="clear" w:color="auto" w:fill="F7CAAC"/>
          </w:tcPr>
          <w:p w14:paraId="4FC72EEC" w14:textId="4C92B8BB" w:rsidR="00E05AA8" w:rsidDel="00A90CC4" w:rsidRDefault="00E05AA8" w:rsidP="00495DC8">
            <w:pPr>
              <w:jc w:val="both"/>
              <w:rPr>
                <w:del w:id="8812" w:author="PS" w:date="2018-11-25T16:14:00Z"/>
              </w:rPr>
            </w:pPr>
            <w:del w:id="8813" w:author="PS" w:date="2018-11-25T16:14:00Z">
              <w:r w:rsidDel="00A90CC4">
                <w:rPr>
                  <w:b/>
                </w:rPr>
                <w:delText>Předměty příslušného studijního programu a způsob zapojení do jejich výuky, příp. další zapojení do uskutečňování studijního programu</w:delText>
              </w:r>
            </w:del>
          </w:p>
        </w:tc>
      </w:tr>
      <w:tr w:rsidR="00E05AA8" w:rsidDel="00A90CC4" w14:paraId="5B333918" w14:textId="0722BDBC" w:rsidTr="00495DC8">
        <w:trPr>
          <w:trHeight w:val="1118"/>
          <w:del w:id="8814" w:author="PS" w:date="2018-11-25T16:14:00Z"/>
        </w:trPr>
        <w:tc>
          <w:tcPr>
            <w:tcW w:w="9859" w:type="dxa"/>
            <w:gridSpan w:val="11"/>
            <w:tcBorders>
              <w:top w:val="nil"/>
            </w:tcBorders>
          </w:tcPr>
          <w:p w14:paraId="2640F10B" w14:textId="114381B7" w:rsidR="00E05AA8" w:rsidDel="00A90CC4" w:rsidRDefault="00E05AA8" w:rsidP="00495DC8">
            <w:pPr>
              <w:jc w:val="both"/>
              <w:rPr>
                <w:del w:id="8815" w:author="PS" w:date="2018-11-25T16:14:00Z"/>
              </w:rPr>
            </w:pPr>
            <w:del w:id="8816" w:author="PS" w:date="2018-11-25T16:14:00Z">
              <w:r w:rsidDel="00A90CC4">
                <w:delText>Sportovní aktivity I</w:delText>
              </w:r>
            </w:del>
            <w:ins w:id="8817" w:author="Matyas Adam" w:date="2018-11-17T15:53:00Z">
              <w:del w:id="8818" w:author="PS" w:date="2018-11-25T16:14:00Z">
                <w:r w:rsidDel="00A90CC4">
                  <w:delText xml:space="preserve"> - garant</w:delText>
                </w:r>
              </w:del>
            </w:ins>
          </w:p>
          <w:p w14:paraId="246BEB6B" w14:textId="2733BE92" w:rsidR="00E05AA8" w:rsidDel="00A90CC4" w:rsidRDefault="00E05AA8" w:rsidP="00495DC8">
            <w:pPr>
              <w:jc w:val="both"/>
              <w:rPr>
                <w:del w:id="8819" w:author="PS" w:date="2018-11-25T16:14:00Z"/>
              </w:rPr>
            </w:pPr>
            <w:del w:id="8820" w:author="PS" w:date="2018-11-25T16:14:00Z">
              <w:r w:rsidDel="00A90CC4">
                <w:delText>Sportovní aktivity II</w:delText>
              </w:r>
            </w:del>
            <w:ins w:id="8821" w:author="Matyas Adam" w:date="2018-11-17T15:53:00Z">
              <w:del w:id="8822" w:author="PS" w:date="2018-11-25T16:14:00Z">
                <w:r w:rsidDel="00A90CC4">
                  <w:delText xml:space="preserve"> - garant</w:delText>
                </w:r>
              </w:del>
            </w:ins>
          </w:p>
        </w:tc>
      </w:tr>
      <w:tr w:rsidR="00E05AA8" w:rsidDel="00A90CC4" w14:paraId="53BEF158" w14:textId="1B789F7B" w:rsidTr="00495DC8">
        <w:trPr>
          <w:del w:id="8823" w:author="PS" w:date="2018-11-25T16:14:00Z"/>
        </w:trPr>
        <w:tc>
          <w:tcPr>
            <w:tcW w:w="9859" w:type="dxa"/>
            <w:gridSpan w:val="11"/>
            <w:shd w:val="clear" w:color="auto" w:fill="F7CAAC"/>
          </w:tcPr>
          <w:p w14:paraId="572223A9" w14:textId="4DD5BB20" w:rsidR="00E05AA8" w:rsidDel="00A90CC4" w:rsidRDefault="00E05AA8" w:rsidP="00495DC8">
            <w:pPr>
              <w:jc w:val="both"/>
              <w:rPr>
                <w:del w:id="8824" w:author="PS" w:date="2018-11-25T16:14:00Z"/>
              </w:rPr>
            </w:pPr>
            <w:del w:id="8825" w:author="PS" w:date="2018-11-25T16:14:00Z">
              <w:r w:rsidDel="00A90CC4">
                <w:rPr>
                  <w:b/>
                </w:rPr>
                <w:delText xml:space="preserve">Údaje o vzdělání na VŠ </w:delText>
              </w:r>
            </w:del>
          </w:p>
        </w:tc>
      </w:tr>
      <w:tr w:rsidR="00E05AA8" w:rsidDel="00A90CC4" w14:paraId="49D56442" w14:textId="1085B65C" w:rsidTr="00495DC8">
        <w:trPr>
          <w:trHeight w:val="1055"/>
          <w:del w:id="8826" w:author="PS" w:date="2018-11-25T16:14:00Z"/>
        </w:trPr>
        <w:tc>
          <w:tcPr>
            <w:tcW w:w="9859" w:type="dxa"/>
            <w:gridSpan w:val="11"/>
          </w:tcPr>
          <w:p w14:paraId="5F3DACD6" w14:textId="5CF02F22" w:rsidR="00E05AA8" w:rsidDel="00A90CC4" w:rsidRDefault="00E05AA8" w:rsidP="00495DC8">
            <w:pPr>
              <w:rPr>
                <w:del w:id="8827" w:author="PS" w:date="2018-11-25T16:14:00Z"/>
              </w:rPr>
            </w:pPr>
            <w:del w:id="8828" w:author="PS" w:date="2018-11-25T16:14:00Z">
              <w:r w:rsidDel="00A90CC4">
                <w:delText>Ukončení disertační práce 2009</w:delText>
              </w:r>
            </w:del>
            <w:ins w:id="8829" w:author="Matyas Adam" w:date="2018-11-17T15:54:00Z">
              <w:del w:id="8830" w:author="PS" w:date="2018-11-25T16:14:00Z">
                <w:r w:rsidDel="00A90CC4">
                  <w:delText xml:space="preserve">: </w:delText>
                </w:r>
              </w:del>
            </w:ins>
            <w:del w:id="8831" w:author="PS" w:date="2018-11-25T16:14:00Z">
              <w:r w:rsidDel="00A90CC4">
                <w:delText xml:space="preserve"> na FTVŠ v </w:delText>
              </w:r>
            </w:del>
            <w:ins w:id="8832" w:author="Matyas Adam" w:date="2018-11-17T15:54:00Z">
              <w:del w:id="8833" w:author="PS" w:date="2018-11-25T16:14:00Z">
                <w:r w:rsidDel="00A90CC4">
                  <w:delText> </w:delText>
                </w:r>
              </w:del>
            </w:ins>
            <w:del w:id="8834" w:author="PS" w:date="2018-11-25T16:14:00Z">
              <w:r w:rsidDel="00A90CC4">
                <w:delText>Bratislavě</w:delText>
              </w:r>
            </w:del>
            <w:ins w:id="8835" w:author="Matyas Adam" w:date="2018-11-17T15:54:00Z">
              <w:del w:id="8836" w:author="PS" w:date="2018-11-25T16:14:00Z">
                <w:r w:rsidDel="00A90CC4">
                  <w:delText>, Ph.D.</w:delText>
                </w:r>
              </w:del>
            </w:ins>
          </w:p>
          <w:p w14:paraId="5C1C6ED9" w14:textId="0D264730" w:rsidR="00E05AA8" w:rsidDel="00A90CC4" w:rsidRDefault="00E05AA8" w:rsidP="00495DC8">
            <w:pPr>
              <w:tabs>
                <w:tab w:val="left" w:pos="1418"/>
              </w:tabs>
              <w:autoSpaceDE w:val="0"/>
              <w:autoSpaceDN w:val="0"/>
              <w:adjustRightInd w:val="0"/>
              <w:spacing w:after="360"/>
              <w:rPr>
                <w:del w:id="8837" w:author="PS" w:date="2018-11-25T16:14:00Z"/>
                <w:b/>
              </w:rPr>
            </w:pPr>
            <w:ins w:id="8838" w:author="Matyas Adam" w:date="2018-11-17T15:54:00Z">
              <w:del w:id="8839" w:author="PS" w:date="2018-11-25T16:14:00Z">
                <w:r w:rsidDel="00A90CC4">
                  <w:delText xml:space="preserve">1981 – 1986: </w:delText>
                </w:r>
              </w:del>
            </w:ins>
            <w:del w:id="8840" w:author="PS" w:date="2018-11-25T16:14:00Z">
              <w:r w:rsidDel="00A90CC4">
                <w:delText>UJEP v Brně, obor tělesná výchova – biologie</w:delText>
              </w:r>
            </w:del>
            <w:ins w:id="8841" w:author="Matyas Adam" w:date="2018-11-17T15:54:00Z">
              <w:del w:id="8842" w:author="PS" w:date="2018-11-25T16:14:00Z">
                <w:r w:rsidDel="00A90CC4">
                  <w:delText>, Mgr.</w:delText>
                </w:r>
              </w:del>
            </w:ins>
            <w:del w:id="8843" w:author="PS" w:date="2018-11-25T16:14:00Z">
              <w:r w:rsidDel="00A90CC4">
                <w:delText xml:space="preserve"> 1981 - 1986</w:delText>
              </w:r>
            </w:del>
          </w:p>
        </w:tc>
      </w:tr>
      <w:tr w:rsidR="00E05AA8" w:rsidDel="00A90CC4" w14:paraId="6F610D2D" w14:textId="5EE90032" w:rsidTr="00495DC8">
        <w:trPr>
          <w:del w:id="8844" w:author="PS" w:date="2018-11-25T16:14:00Z"/>
        </w:trPr>
        <w:tc>
          <w:tcPr>
            <w:tcW w:w="9859" w:type="dxa"/>
            <w:gridSpan w:val="11"/>
            <w:shd w:val="clear" w:color="auto" w:fill="F7CAAC"/>
          </w:tcPr>
          <w:p w14:paraId="1A740142" w14:textId="74B1AA8E" w:rsidR="00E05AA8" w:rsidDel="00A90CC4" w:rsidRDefault="00E05AA8" w:rsidP="00495DC8">
            <w:pPr>
              <w:jc w:val="both"/>
              <w:rPr>
                <w:del w:id="8845" w:author="PS" w:date="2018-11-25T16:14:00Z"/>
                <w:b/>
              </w:rPr>
            </w:pPr>
            <w:del w:id="8846" w:author="PS" w:date="2018-11-25T16:14:00Z">
              <w:r w:rsidDel="00A90CC4">
                <w:rPr>
                  <w:b/>
                </w:rPr>
                <w:delText>Údaje o odborném působení od absolvování VŠ</w:delText>
              </w:r>
            </w:del>
          </w:p>
        </w:tc>
      </w:tr>
      <w:tr w:rsidR="00E05AA8" w:rsidDel="00A90CC4" w14:paraId="6F3EEA7C" w14:textId="197D8E00" w:rsidTr="00495DC8">
        <w:trPr>
          <w:trHeight w:val="1090"/>
          <w:del w:id="8847" w:author="PS" w:date="2018-11-25T16:14:00Z"/>
        </w:trPr>
        <w:tc>
          <w:tcPr>
            <w:tcW w:w="9859" w:type="dxa"/>
            <w:gridSpan w:val="11"/>
          </w:tcPr>
          <w:p w14:paraId="79436D22" w14:textId="2BB96CAF" w:rsidR="00E05AA8" w:rsidDel="00A90CC4" w:rsidRDefault="00E05AA8" w:rsidP="00495DC8">
            <w:pPr>
              <w:rPr>
                <w:del w:id="8848" w:author="PS" w:date="2018-11-25T16:14:00Z"/>
              </w:rPr>
            </w:pPr>
            <w:del w:id="8849" w:author="PS" w:date="2018-11-25T16:14:00Z">
              <w:r w:rsidDel="00A90CC4">
                <w:delText>Od roku 1996 držitel trenérské volejbalové licence II. Třídy.</w:delText>
              </w:r>
            </w:del>
          </w:p>
          <w:p w14:paraId="2ABE9FDF" w14:textId="3F519AF9" w:rsidR="00E05AA8" w:rsidDel="00A90CC4" w:rsidRDefault="00E05AA8" w:rsidP="00495DC8">
            <w:pPr>
              <w:rPr>
                <w:del w:id="8850" w:author="PS" w:date="2018-11-25T16:14:00Z"/>
              </w:rPr>
            </w:pPr>
            <w:del w:id="8851" w:author="PS" w:date="2018-11-25T16:14:00Z">
              <w:r w:rsidDel="00A90CC4">
                <w:delText>1999</w:delText>
              </w:r>
            </w:del>
            <w:ins w:id="8852" w:author="Matyas Adam" w:date="2018-11-17T15:55:00Z">
              <w:del w:id="8853" w:author="PS" w:date="2018-11-25T16:14:00Z">
                <w:r w:rsidDel="00A90CC4">
                  <w:delText xml:space="preserve"> – </w:delText>
                </w:r>
              </w:del>
            </w:ins>
            <w:del w:id="8854" w:author="PS" w:date="2018-11-25T16:14:00Z">
              <w:r w:rsidDel="00A90CC4">
                <w:delText>/2013</w:delText>
              </w:r>
            </w:del>
            <w:ins w:id="8855" w:author="Matyas Adam" w:date="2018-11-17T15:55:00Z">
              <w:del w:id="8856" w:author="PS" w:date="2018-11-25T16:14:00Z">
                <w:r w:rsidDel="00A90CC4">
                  <w:delText>:</w:delText>
                </w:r>
              </w:del>
            </w:ins>
            <w:del w:id="8857" w:author="PS" w:date="2018-11-25T16:14:00Z">
              <w:r w:rsidDel="00A90CC4">
                <w:delText xml:space="preserve"> Trenér mládeže Zlínského kraje.</w:delText>
              </w:r>
            </w:del>
          </w:p>
          <w:p w14:paraId="6E0804DA" w14:textId="32DF3A10" w:rsidR="00E05AA8" w:rsidDel="00A90CC4" w:rsidRDefault="00E05AA8" w:rsidP="00495DC8">
            <w:pPr>
              <w:rPr>
                <w:del w:id="8858" w:author="PS" w:date="2018-11-25T16:14:00Z"/>
              </w:rPr>
            </w:pPr>
            <w:del w:id="8859" w:author="PS" w:date="2018-11-25T16:14:00Z">
              <w:r w:rsidDel="00A90CC4">
                <w:delText>2017</w:delText>
              </w:r>
            </w:del>
            <w:ins w:id="8860" w:author="Matyas Adam" w:date="2018-11-17T15:56:00Z">
              <w:del w:id="8861" w:author="PS" w:date="2018-11-25T16:14:00Z">
                <w:r w:rsidDel="00A90CC4">
                  <w:delText xml:space="preserve">: </w:delText>
                </w:r>
              </w:del>
            </w:ins>
            <w:del w:id="8862" w:author="PS" w:date="2018-11-25T16:14:00Z">
              <w:r w:rsidDel="00A90CC4">
                <w:delText xml:space="preserve">/říjen Člen VV ČAUS akademická sportovní reprezentace, předseda volejbalové komise ČAUS. </w:delText>
              </w:r>
            </w:del>
          </w:p>
          <w:p w14:paraId="44AF0D0A" w14:textId="5D0EC57D" w:rsidR="00E05AA8" w:rsidDel="00A90CC4" w:rsidRDefault="00E05AA8" w:rsidP="00495DC8">
            <w:pPr>
              <w:rPr>
                <w:del w:id="8863" w:author="PS" w:date="2018-11-25T16:14:00Z"/>
              </w:rPr>
            </w:pPr>
            <w:del w:id="8864" w:author="PS" w:date="2018-11-25T16:14:00Z">
              <w:r w:rsidDel="00A90CC4">
                <w:delText>Účast na Světových univerziádách Kazaň 2013, Gwangju 2015, Taipei 2017 s AR ČR volejbal muži  a ženy.</w:delText>
              </w:r>
            </w:del>
          </w:p>
          <w:p w14:paraId="0A941D91" w14:textId="1ABB2B6C" w:rsidR="00E05AA8" w:rsidDel="00A90CC4" w:rsidRDefault="00E05AA8" w:rsidP="00495DC8">
            <w:pPr>
              <w:tabs>
                <w:tab w:val="left" w:pos="2127"/>
              </w:tabs>
              <w:autoSpaceDE w:val="0"/>
              <w:autoSpaceDN w:val="0"/>
              <w:adjustRightInd w:val="0"/>
              <w:rPr>
                <w:del w:id="8865" w:author="PS" w:date="2018-11-25T16:14:00Z"/>
              </w:rPr>
            </w:pPr>
          </w:p>
        </w:tc>
      </w:tr>
      <w:tr w:rsidR="00E05AA8" w:rsidDel="00A90CC4" w14:paraId="07597E0D" w14:textId="70DC5568" w:rsidTr="00495DC8">
        <w:trPr>
          <w:trHeight w:val="250"/>
          <w:del w:id="8866" w:author="PS" w:date="2018-11-25T16:14:00Z"/>
        </w:trPr>
        <w:tc>
          <w:tcPr>
            <w:tcW w:w="9859" w:type="dxa"/>
            <w:gridSpan w:val="11"/>
            <w:shd w:val="clear" w:color="auto" w:fill="F7CAAC"/>
          </w:tcPr>
          <w:p w14:paraId="5BB69AB2" w14:textId="7C0898D6" w:rsidR="00E05AA8" w:rsidDel="00A90CC4" w:rsidRDefault="00E05AA8" w:rsidP="00495DC8">
            <w:pPr>
              <w:jc w:val="both"/>
              <w:rPr>
                <w:del w:id="8867" w:author="PS" w:date="2018-11-25T16:14:00Z"/>
              </w:rPr>
            </w:pPr>
            <w:del w:id="8868" w:author="PS" w:date="2018-11-25T16:14:00Z">
              <w:r w:rsidDel="00A90CC4">
                <w:rPr>
                  <w:b/>
                </w:rPr>
                <w:delText>Zkušenosti s vedením kvalifikačních a rigorózních prací</w:delText>
              </w:r>
            </w:del>
          </w:p>
        </w:tc>
      </w:tr>
      <w:tr w:rsidR="00E05AA8" w:rsidDel="00A90CC4" w14:paraId="76A50311" w14:textId="64C03B4F" w:rsidTr="00495DC8">
        <w:trPr>
          <w:trHeight w:val="1105"/>
          <w:del w:id="8869" w:author="PS" w:date="2018-11-25T16:14:00Z"/>
        </w:trPr>
        <w:tc>
          <w:tcPr>
            <w:tcW w:w="9859" w:type="dxa"/>
            <w:gridSpan w:val="11"/>
          </w:tcPr>
          <w:p w14:paraId="0F4574F8" w14:textId="4FC57256" w:rsidR="00E05AA8" w:rsidDel="00A90CC4" w:rsidRDefault="00E05AA8" w:rsidP="00495DC8">
            <w:pPr>
              <w:jc w:val="both"/>
              <w:rPr>
                <w:del w:id="8870" w:author="PS" w:date="2018-11-25T16:14:00Z"/>
              </w:rPr>
            </w:pPr>
          </w:p>
        </w:tc>
      </w:tr>
      <w:tr w:rsidR="00E05AA8" w:rsidDel="00A90CC4" w14:paraId="331D3B85" w14:textId="75593672" w:rsidTr="00495DC8">
        <w:trPr>
          <w:cantSplit/>
          <w:del w:id="8871" w:author="PS" w:date="2018-11-25T16:14:00Z"/>
        </w:trPr>
        <w:tc>
          <w:tcPr>
            <w:tcW w:w="3347" w:type="dxa"/>
            <w:gridSpan w:val="2"/>
            <w:tcBorders>
              <w:top w:val="single" w:sz="12" w:space="0" w:color="auto"/>
            </w:tcBorders>
            <w:shd w:val="clear" w:color="auto" w:fill="F7CAAC"/>
          </w:tcPr>
          <w:p w14:paraId="33738D20" w14:textId="1941FDC3" w:rsidR="00E05AA8" w:rsidDel="00A90CC4" w:rsidRDefault="00E05AA8" w:rsidP="00495DC8">
            <w:pPr>
              <w:jc w:val="both"/>
              <w:rPr>
                <w:del w:id="8872" w:author="PS" w:date="2018-11-25T16:14:00Z"/>
              </w:rPr>
            </w:pPr>
            <w:del w:id="8873" w:author="PS" w:date="2018-11-25T16:14:00Z">
              <w:r w:rsidDel="00A90CC4">
                <w:rPr>
                  <w:b/>
                </w:rPr>
                <w:delText xml:space="preserve">Obor habilitačního řízení </w:delText>
              </w:r>
            </w:del>
          </w:p>
        </w:tc>
        <w:tc>
          <w:tcPr>
            <w:tcW w:w="2245" w:type="dxa"/>
            <w:gridSpan w:val="2"/>
            <w:tcBorders>
              <w:top w:val="single" w:sz="12" w:space="0" w:color="auto"/>
            </w:tcBorders>
            <w:shd w:val="clear" w:color="auto" w:fill="F7CAAC"/>
          </w:tcPr>
          <w:p w14:paraId="72F9D878" w14:textId="01142030" w:rsidR="00E05AA8" w:rsidDel="00A90CC4" w:rsidRDefault="00E05AA8" w:rsidP="00495DC8">
            <w:pPr>
              <w:jc w:val="both"/>
              <w:rPr>
                <w:del w:id="8874" w:author="PS" w:date="2018-11-25T16:14:00Z"/>
              </w:rPr>
            </w:pPr>
            <w:del w:id="8875" w:author="PS" w:date="2018-11-25T16:14:00Z">
              <w:r w:rsidDel="00A90CC4">
                <w:rPr>
                  <w:b/>
                </w:rPr>
                <w:delText>Rok udělení hodnosti</w:delText>
              </w:r>
            </w:del>
          </w:p>
        </w:tc>
        <w:tc>
          <w:tcPr>
            <w:tcW w:w="2248" w:type="dxa"/>
            <w:gridSpan w:val="4"/>
            <w:tcBorders>
              <w:top w:val="single" w:sz="12" w:space="0" w:color="auto"/>
              <w:right w:val="single" w:sz="12" w:space="0" w:color="auto"/>
            </w:tcBorders>
            <w:shd w:val="clear" w:color="auto" w:fill="F7CAAC"/>
          </w:tcPr>
          <w:p w14:paraId="75F2573F" w14:textId="7BCB3E5D" w:rsidR="00E05AA8" w:rsidDel="00A90CC4" w:rsidRDefault="00E05AA8" w:rsidP="00495DC8">
            <w:pPr>
              <w:jc w:val="both"/>
              <w:rPr>
                <w:del w:id="8876" w:author="PS" w:date="2018-11-25T16:14:00Z"/>
              </w:rPr>
            </w:pPr>
            <w:del w:id="8877" w:author="PS" w:date="2018-11-25T16:14:00Z">
              <w:r w:rsidDel="00A90CC4">
                <w:rPr>
                  <w:b/>
                </w:rPr>
                <w:delText>Řízení konáno na VŠ</w:delText>
              </w:r>
            </w:del>
          </w:p>
        </w:tc>
        <w:tc>
          <w:tcPr>
            <w:tcW w:w="2019" w:type="dxa"/>
            <w:gridSpan w:val="3"/>
            <w:tcBorders>
              <w:top w:val="single" w:sz="12" w:space="0" w:color="auto"/>
              <w:left w:val="single" w:sz="12" w:space="0" w:color="auto"/>
            </w:tcBorders>
            <w:shd w:val="clear" w:color="auto" w:fill="F7CAAC"/>
          </w:tcPr>
          <w:p w14:paraId="6D09FC34" w14:textId="3F247996" w:rsidR="00E05AA8" w:rsidDel="00A90CC4" w:rsidRDefault="00E05AA8" w:rsidP="00495DC8">
            <w:pPr>
              <w:jc w:val="both"/>
              <w:rPr>
                <w:del w:id="8878" w:author="PS" w:date="2018-11-25T16:14:00Z"/>
                <w:b/>
              </w:rPr>
            </w:pPr>
            <w:del w:id="8879" w:author="PS" w:date="2018-11-25T16:14:00Z">
              <w:r w:rsidDel="00A90CC4">
                <w:rPr>
                  <w:b/>
                </w:rPr>
                <w:delText>Ohlasy publikací</w:delText>
              </w:r>
            </w:del>
          </w:p>
        </w:tc>
      </w:tr>
      <w:tr w:rsidR="00E05AA8" w:rsidDel="00A90CC4" w14:paraId="11C4E6FB" w14:textId="7834C009" w:rsidTr="00495DC8">
        <w:trPr>
          <w:cantSplit/>
          <w:del w:id="8880" w:author="PS" w:date="2018-11-25T16:14:00Z"/>
        </w:trPr>
        <w:tc>
          <w:tcPr>
            <w:tcW w:w="3347" w:type="dxa"/>
            <w:gridSpan w:val="2"/>
          </w:tcPr>
          <w:p w14:paraId="03813510" w14:textId="7A8AB423" w:rsidR="00E05AA8" w:rsidDel="00A90CC4" w:rsidRDefault="00E05AA8" w:rsidP="00495DC8">
            <w:pPr>
              <w:jc w:val="both"/>
              <w:rPr>
                <w:del w:id="8881" w:author="PS" w:date="2018-11-25T16:14:00Z"/>
              </w:rPr>
            </w:pPr>
          </w:p>
        </w:tc>
        <w:tc>
          <w:tcPr>
            <w:tcW w:w="2245" w:type="dxa"/>
            <w:gridSpan w:val="2"/>
          </w:tcPr>
          <w:p w14:paraId="0EDD4ED4" w14:textId="362DA551" w:rsidR="00E05AA8" w:rsidDel="00A90CC4" w:rsidRDefault="00E05AA8" w:rsidP="00495DC8">
            <w:pPr>
              <w:jc w:val="both"/>
              <w:rPr>
                <w:del w:id="8882" w:author="PS" w:date="2018-11-25T16:14:00Z"/>
              </w:rPr>
            </w:pPr>
          </w:p>
        </w:tc>
        <w:tc>
          <w:tcPr>
            <w:tcW w:w="2248" w:type="dxa"/>
            <w:gridSpan w:val="4"/>
            <w:tcBorders>
              <w:right w:val="single" w:sz="12" w:space="0" w:color="auto"/>
            </w:tcBorders>
          </w:tcPr>
          <w:p w14:paraId="5B25CE57" w14:textId="102BDEFC" w:rsidR="00E05AA8" w:rsidDel="00A90CC4" w:rsidRDefault="00E05AA8" w:rsidP="00495DC8">
            <w:pPr>
              <w:jc w:val="both"/>
              <w:rPr>
                <w:del w:id="8883" w:author="PS" w:date="2018-11-25T16:14:00Z"/>
              </w:rPr>
            </w:pPr>
          </w:p>
        </w:tc>
        <w:tc>
          <w:tcPr>
            <w:tcW w:w="632" w:type="dxa"/>
            <w:tcBorders>
              <w:left w:val="single" w:sz="12" w:space="0" w:color="auto"/>
            </w:tcBorders>
            <w:shd w:val="clear" w:color="auto" w:fill="F7CAAC"/>
          </w:tcPr>
          <w:p w14:paraId="5469C9B4" w14:textId="2FDA7292" w:rsidR="00E05AA8" w:rsidDel="00A90CC4" w:rsidRDefault="00E05AA8" w:rsidP="00495DC8">
            <w:pPr>
              <w:jc w:val="both"/>
              <w:rPr>
                <w:del w:id="8884" w:author="PS" w:date="2018-11-25T16:14:00Z"/>
              </w:rPr>
            </w:pPr>
            <w:del w:id="8885" w:author="PS" w:date="2018-11-25T16:14:00Z">
              <w:r w:rsidDel="00A90CC4">
                <w:rPr>
                  <w:b/>
                </w:rPr>
                <w:delText>WOS</w:delText>
              </w:r>
            </w:del>
          </w:p>
        </w:tc>
        <w:tc>
          <w:tcPr>
            <w:tcW w:w="693" w:type="dxa"/>
            <w:shd w:val="clear" w:color="auto" w:fill="F7CAAC"/>
          </w:tcPr>
          <w:p w14:paraId="796BE005" w14:textId="036670D0" w:rsidR="00E05AA8" w:rsidDel="00A90CC4" w:rsidRDefault="00E05AA8" w:rsidP="00495DC8">
            <w:pPr>
              <w:jc w:val="both"/>
              <w:rPr>
                <w:del w:id="8886" w:author="PS" w:date="2018-11-25T16:14:00Z"/>
                <w:sz w:val="18"/>
              </w:rPr>
            </w:pPr>
            <w:del w:id="8887" w:author="PS" w:date="2018-11-25T16:14:00Z">
              <w:r w:rsidDel="00A90CC4">
                <w:rPr>
                  <w:b/>
                  <w:sz w:val="18"/>
                </w:rPr>
                <w:delText>Scopus</w:delText>
              </w:r>
            </w:del>
          </w:p>
        </w:tc>
        <w:tc>
          <w:tcPr>
            <w:tcW w:w="694" w:type="dxa"/>
            <w:shd w:val="clear" w:color="auto" w:fill="F7CAAC"/>
          </w:tcPr>
          <w:p w14:paraId="3A7E13A8" w14:textId="59CBBD94" w:rsidR="00E05AA8" w:rsidDel="00A90CC4" w:rsidRDefault="00E05AA8" w:rsidP="00495DC8">
            <w:pPr>
              <w:jc w:val="both"/>
              <w:rPr>
                <w:del w:id="8888" w:author="PS" w:date="2018-11-25T16:14:00Z"/>
              </w:rPr>
            </w:pPr>
            <w:del w:id="8889" w:author="PS" w:date="2018-11-25T16:14:00Z">
              <w:r w:rsidDel="00A90CC4">
                <w:rPr>
                  <w:b/>
                  <w:sz w:val="18"/>
                </w:rPr>
                <w:delText>ostatní</w:delText>
              </w:r>
            </w:del>
          </w:p>
        </w:tc>
      </w:tr>
      <w:tr w:rsidR="00E05AA8" w:rsidDel="00A90CC4" w14:paraId="415D5CC6" w14:textId="658E8A9E" w:rsidTr="00495DC8">
        <w:trPr>
          <w:cantSplit/>
          <w:trHeight w:val="70"/>
          <w:del w:id="8890" w:author="PS" w:date="2018-11-25T16:14:00Z"/>
        </w:trPr>
        <w:tc>
          <w:tcPr>
            <w:tcW w:w="3347" w:type="dxa"/>
            <w:gridSpan w:val="2"/>
            <w:shd w:val="clear" w:color="auto" w:fill="F7CAAC"/>
          </w:tcPr>
          <w:p w14:paraId="49DDE195" w14:textId="24E3DB0D" w:rsidR="00E05AA8" w:rsidDel="00A90CC4" w:rsidRDefault="00E05AA8" w:rsidP="00495DC8">
            <w:pPr>
              <w:jc w:val="both"/>
              <w:rPr>
                <w:del w:id="8891" w:author="PS" w:date="2018-11-25T16:14:00Z"/>
              </w:rPr>
            </w:pPr>
            <w:del w:id="8892" w:author="PS" w:date="2018-11-25T16:14:00Z">
              <w:r w:rsidDel="00A90CC4">
                <w:rPr>
                  <w:b/>
                </w:rPr>
                <w:delText>Obor jmenovacího řízení</w:delText>
              </w:r>
            </w:del>
          </w:p>
        </w:tc>
        <w:tc>
          <w:tcPr>
            <w:tcW w:w="2245" w:type="dxa"/>
            <w:gridSpan w:val="2"/>
            <w:shd w:val="clear" w:color="auto" w:fill="F7CAAC"/>
          </w:tcPr>
          <w:p w14:paraId="6023E605" w14:textId="34B42841" w:rsidR="00E05AA8" w:rsidDel="00A90CC4" w:rsidRDefault="00E05AA8" w:rsidP="00495DC8">
            <w:pPr>
              <w:jc w:val="both"/>
              <w:rPr>
                <w:del w:id="8893" w:author="PS" w:date="2018-11-25T16:14:00Z"/>
              </w:rPr>
            </w:pPr>
            <w:del w:id="8894" w:author="PS" w:date="2018-11-25T16:14:00Z">
              <w:r w:rsidDel="00A90CC4">
                <w:rPr>
                  <w:b/>
                </w:rPr>
                <w:delText>Rok udělení hodnosti</w:delText>
              </w:r>
            </w:del>
          </w:p>
        </w:tc>
        <w:tc>
          <w:tcPr>
            <w:tcW w:w="2248" w:type="dxa"/>
            <w:gridSpan w:val="4"/>
            <w:tcBorders>
              <w:right w:val="single" w:sz="12" w:space="0" w:color="auto"/>
            </w:tcBorders>
            <w:shd w:val="clear" w:color="auto" w:fill="F7CAAC"/>
          </w:tcPr>
          <w:p w14:paraId="5C3C464D" w14:textId="07AFD734" w:rsidR="00E05AA8" w:rsidDel="00A90CC4" w:rsidRDefault="00E05AA8" w:rsidP="00495DC8">
            <w:pPr>
              <w:jc w:val="both"/>
              <w:rPr>
                <w:del w:id="8895" w:author="PS" w:date="2018-11-25T16:14:00Z"/>
              </w:rPr>
            </w:pPr>
            <w:del w:id="8896" w:author="PS" w:date="2018-11-25T16:14:00Z">
              <w:r w:rsidDel="00A90CC4">
                <w:rPr>
                  <w:b/>
                </w:rPr>
                <w:delText>Řízení konáno na VŠ</w:delText>
              </w:r>
            </w:del>
          </w:p>
        </w:tc>
        <w:tc>
          <w:tcPr>
            <w:tcW w:w="632" w:type="dxa"/>
            <w:vMerge w:val="restart"/>
            <w:tcBorders>
              <w:left w:val="single" w:sz="12" w:space="0" w:color="auto"/>
            </w:tcBorders>
          </w:tcPr>
          <w:p w14:paraId="0F61D4D0" w14:textId="7FDFA55A" w:rsidR="00E05AA8" w:rsidDel="00A90CC4" w:rsidRDefault="00E05AA8" w:rsidP="00495DC8">
            <w:pPr>
              <w:jc w:val="both"/>
              <w:rPr>
                <w:del w:id="8897" w:author="PS" w:date="2018-11-25T16:14:00Z"/>
                <w:b/>
              </w:rPr>
            </w:pPr>
          </w:p>
        </w:tc>
        <w:tc>
          <w:tcPr>
            <w:tcW w:w="693" w:type="dxa"/>
            <w:vMerge w:val="restart"/>
          </w:tcPr>
          <w:p w14:paraId="372DE510" w14:textId="41D76821" w:rsidR="00E05AA8" w:rsidDel="00A90CC4" w:rsidRDefault="00E05AA8" w:rsidP="00495DC8">
            <w:pPr>
              <w:jc w:val="both"/>
              <w:rPr>
                <w:del w:id="8898" w:author="PS" w:date="2018-11-25T16:14:00Z"/>
                <w:b/>
              </w:rPr>
            </w:pPr>
          </w:p>
        </w:tc>
        <w:tc>
          <w:tcPr>
            <w:tcW w:w="694" w:type="dxa"/>
            <w:vMerge w:val="restart"/>
          </w:tcPr>
          <w:p w14:paraId="76B964CF" w14:textId="7FC28C55" w:rsidR="00E05AA8" w:rsidDel="00A90CC4" w:rsidRDefault="00E05AA8" w:rsidP="00495DC8">
            <w:pPr>
              <w:jc w:val="both"/>
              <w:rPr>
                <w:del w:id="8899" w:author="PS" w:date="2018-11-25T16:14:00Z"/>
                <w:b/>
              </w:rPr>
            </w:pPr>
          </w:p>
        </w:tc>
      </w:tr>
      <w:tr w:rsidR="00E05AA8" w:rsidDel="00A90CC4" w14:paraId="6970B164" w14:textId="76B8596D" w:rsidTr="00495DC8">
        <w:trPr>
          <w:trHeight w:val="205"/>
          <w:del w:id="8900" w:author="PS" w:date="2018-11-25T16:14:00Z"/>
        </w:trPr>
        <w:tc>
          <w:tcPr>
            <w:tcW w:w="3347" w:type="dxa"/>
            <w:gridSpan w:val="2"/>
          </w:tcPr>
          <w:p w14:paraId="35BCF045" w14:textId="2868C56A" w:rsidR="00E05AA8" w:rsidDel="00A90CC4" w:rsidRDefault="00E05AA8" w:rsidP="00495DC8">
            <w:pPr>
              <w:jc w:val="both"/>
              <w:rPr>
                <w:del w:id="8901" w:author="PS" w:date="2018-11-25T16:14:00Z"/>
              </w:rPr>
            </w:pPr>
          </w:p>
        </w:tc>
        <w:tc>
          <w:tcPr>
            <w:tcW w:w="2245" w:type="dxa"/>
            <w:gridSpan w:val="2"/>
          </w:tcPr>
          <w:p w14:paraId="2C5A66D4" w14:textId="566A2A34" w:rsidR="00E05AA8" w:rsidDel="00A90CC4" w:rsidRDefault="00E05AA8" w:rsidP="00495DC8">
            <w:pPr>
              <w:jc w:val="both"/>
              <w:rPr>
                <w:del w:id="8902" w:author="PS" w:date="2018-11-25T16:14:00Z"/>
              </w:rPr>
            </w:pPr>
          </w:p>
        </w:tc>
        <w:tc>
          <w:tcPr>
            <w:tcW w:w="2248" w:type="dxa"/>
            <w:gridSpan w:val="4"/>
            <w:tcBorders>
              <w:right w:val="single" w:sz="12" w:space="0" w:color="auto"/>
            </w:tcBorders>
          </w:tcPr>
          <w:p w14:paraId="23278BBD" w14:textId="41E1FDA8" w:rsidR="00E05AA8" w:rsidDel="00A90CC4" w:rsidRDefault="00E05AA8" w:rsidP="00495DC8">
            <w:pPr>
              <w:jc w:val="both"/>
              <w:rPr>
                <w:del w:id="8903" w:author="PS" w:date="2018-11-25T16:14:00Z"/>
              </w:rPr>
            </w:pPr>
          </w:p>
        </w:tc>
        <w:tc>
          <w:tcPr>
            <w:tcW w:w="632" w:type="dxa"/>
            <w:vMerge/>
            <w:tcBorders>
              <w:left w:val="single" w:sz="12" w:space="0" w:color="auto"/>
            </w:tcBorders>
            <w:vAlign w:val="center"/>
          </w:tcPr>
          <w:p w14:paraId="3F289865" w14:textId="15CCFE09" w:rsidR="00E05AA8" w:rsidDel="00A90CC4" w:rsidRDefault="00E05AA8" w:rsidP="00495DC8">
            <w:pPr>
              <w:rPr>
                <w:del w:id="8904" w:author="PS" w:date="2018-11-25T16:14:00Z"/>
                <w:b/>
              </w:rPr>
            </w:pPr>
          </w:p>
        </w:tc>
        <w:tc>
          <w:tcPr>
            <w:tcW w:w="693" w:type="dxa"/>
            <w:vMerge/>
            <w:vAlign w:val="center"/>
          </w:tcPr>
          <w:p w14:paraId="136B2027" w14:textId="743A573D" w:rsidR="00E05AA8" w:rsidDel="00A90CC4" w:rsidRDefault="00E05AA8" w:rsidP="00495DC8">
            <w:pPr>
              <w:rPr>
                <w:del w:id="8905" w:author="PS" w:date="2018-11-25T16:14:00Z"/>
                <w:b/>
              </w:rPr>
            </w:pPr>
          </w:p>
        </w:tc>
        <w:tc>
          <w:tcPr>
            <w:tcW w:w="694" w:type="dxa"/>
            <w:vMerge/>
            <w:vAlign w:val="center"/>
          </w:tcPr>
          <w:p w14:paraId="0FBD3A42" w14:textId="7D31B34C" w:rsidR="00E05AA8" w:rsidDel="00A90CC4" w:rsidRDefault="00E05AA8" w:rsidP="00495DC8">
            <w:pPr>
              <w:rPr>
                <w:del w:id="8906" w:author="PS" w:date="2018-11-25T16:14:00Z"/>
                <w:b/>
              </w:rPr>
            </w:pPr>
          </w:p>
        </w:tc>
      </w:tr>
      <w:tr w:rsidR="00E05AA8" w:rsidDel="00A90CC4" w14:paraId="2718155D" w14:textId="75CA6C61" w:rsidTr="00495DC8">
        <w:trPr>
          <w:del w:id="8907" w:author="PS" w:date="2018-11-25T16:14:00Z"/>
        </w:trPr>
        <w:tc>
          <w:tcPr>
            <w:tcW w:w="9859" w:type="dxa"/>
            <w:gridSpan w:val="11"/>
            <w:shd w:val="clear" w:color="auto" w:fill="F7CAAC"/>
          </w:tcPr>
          <w:p w14:paraId="23524B1B" w14:textId="04DEE381" w:rsidR="00E05AA8" w:rsidDel="00A90CC4" w:rsidRDefault="00E05AA8" w:rsidP="00495DC8">
            <w:pPr>
              <w:jc w:val="both"/>
              <w:rPr>
                <w:del w:id="8908" w:author="PS" w:date="2018-11-25T16:14:00Z"/>
                <w:b/>
              </w:rPr>
            </w:pPr>
            <w:del w:id="8909" w:author="PS" w:date="2018-11-25T16:14:00Z">
              <w:r w:rsidDel="00A90CC4">
                <w:rPr>
                  <w:b/>
                </w:rPr>
                <w:delText xml:space="preserve">Přehled o nejvýznamnější publikační a další tvůrčí činnosti nebo další profesní činnosti u odborníků z praxe vztahující se k zabezpečovaným předmětům </w:delText>
              </w:r>
            </w:del>
          </w:p>
        </w:tc>
      </w:tr>
      <w:tr w:rsidR="00E05AA8" w:rsidDel="00A90CC4" w14:paraId="26F679C6" w14:textId="65C2D2F1" w:rsidTr="00495DC8">
        <w:trPr>
          <w:trHeight w:val="2347"/>
          <w:del w:id="8910" w:author="PS" w:date="2018-11-25T16:14:00Z"/>
        </w:trPr>
        <w:tc>
          <w:tcPr>
            <w:tcW w:w="9859" w:type="dxa"/>
            <w:gridSpan w:val="11"/>
          </w:tcPr>
          <w:p w14:paraId="61F8605B" w14:textId="2AFFAB47" w:rsidR="00E05AA8" w:rsidDel="00A90CC4" w:rsidRDefault="00E05AA8">
            <w:pPr>
              <w:ind w:left="322" w:hanging="284"/>
              <w:rPr>
                <w:del w:id="8911" w:author="PS" w:date="2018-11-25T16:14:00Z"/>
              </w:rPr>
              <w:pPrChange w:id="8912" w:author="Matyas Adam" w:date="2018-11-17T15:56:00Z">
                <w:pPr/>
              </w:pPrChange>
            </w:pPr>
            <w:del w:id="8913" w:author="PS" w:date="2018-11-25T16:14:00Z">
              <w:r w:rsidDel="00A90CC4">
                <w:delText>MELICHÁREK, Zdeněk</w:delText>
              </w:r>
            </w:del>
            <w:ins w:id="8914" w:author="Matyas Adam" w:date="2018-11-17T15:56:00Z">
              <w:del w:id="8915" w:author="PS" w:date="2018-11-25T16:14:00Z">
                <w:r w:rsidDel="00A90CC4">
                  <w:delText>Z.</w:delText>
                </w:r>
              </w:del>
            </w:ins>
            <w:del w:id="8916" w:author="PS" w:date="2018-11-25T16:14:00Z">
              <w:r w:rsidDel="00A90CC4">
                <w:delText>;</w:delText>
              </w:r>
            </w:del>
            <w:ins w:id="8917" w:author="Matyas Adam" w:date="2018-11-17T15:56:00Z">
              <w:del w:id="8918" w:author="PS" w:date="2018-11-25T16:14:00Z">
                <w:r w:rsidDel="00A90CC4">
                  <w:delText xml:space="preserve">, </w:delText>
                </w:r>
              </w:del>
            </w:ins>
            <w:del w:id="8919" w:author="PS" w:date="2018-11-25T16:14:00Z">
              <w:r w:rsidDel="00A90CC4">
                <w:delText xml:space="preserve"> KŘEMENOVÁ, Jana</w:delText>
              </w:r>
            </w:del>
            <w:ins w:id="8920" w:author="Matyas Adam" w:date="2018-11-17T15:56:00Z">
              <w:del w:id="8921" w:author="PS" w:date="2018-11-25T16:14:00Z">
                <w:r w:rsidDel="00A90CC4">
                  <w:delText>J</w:delText>
                </w:r>
              </w:del>
            </w:ins>
            <w:del w:id="8922" w:author="PS" w:date="2018-11-25T16:14:00Z">
              <w:r w:rsidDel="00A90CC4">
                <w:delText xml:space="preserve">. Pohyb - sport - zdraví - žena - student - porodní asistentka. In: </w:delText>
              </w:r>
              <w:r w:rsidDel="00A90CC4">
                <w:rPr>
                  <w:i/>
                  <w:iCs/>
                </w:rPr>
                <w:delText>Mezinárodní konference "Pohyb, výchova, zdraví"</w:delText>
              </w:r>
              <w:r w:rsidDel="00A90CC4">
                <w:delText xml:space="preserve">. Ústí nad Labem : Univerzita J. E. Purkyně v Ústí nad Labem, 2007, s. cd. ISBN 978-80-7044-978. </w:delText>
              </w:r>
            </w:del>
          </w:p>
          <w:p w14:paraId="10957F85" w14:textId="1DC2464C" w:rsidR="00E05AA8" w:rsidDel="00A90CC4" w:rsidRDefault="00E05AA8">
            <w:pPr>
              <w:ind w:left="322" w:hanging="284"/>
              <w:rPr>
                <w:del w:id="8923" w:author="PS" w:date="2018-11-25T16:14:00Z"/>
              </w:rPr>
              <w:pPrChange w:id="8924" w:author="Matyas Adam" w:date="2018-11-17T15:56:00Z">
                <w:pPr/>
              </w:pPrChange>
            </w:pPr>
            <w:del w:id="8925" w:author="PS" w:date="2018-11-25T16:14:00Z">
              <w:r w:rsidDel="00A90CC4">
                <w:delText>MELICHÁREK,</w:delText>
              </w:r>
            </w:del>
            <w:ins w:id="8926" w:author="Matyas Adam" w:date="2018-11-17T15:56:00Z">
              <w:del w:id="8927" w:author="PS" w:date="2018-11-25T16:14:00Z">
                <w:r w:rsidDel="00A90CC4">
                  <w:delText xml:space="preserve"> </w:delText>
                </w:r>
              </w:del>
            </w:ins>
            <w:del w:id="8928" w:author="PS" w:date="2018-11-25T16:14:00Z">
              <w:r w:rsidDel="00A90CC4">
                <w:delText xml:space="preserve"> </w:delText>
              </w:r>
            </w:del>
            <w:ins w:id="8929" w:author="Matyas Adam" w:date="2018-11-17T15:56:00Z">
              <w:del w:id="8930" w:author="PS" w:date="2018-11-25T16:14:00Z">
                <w:r w:rsidDel="00A90CC4">
                  <w:delText>Z.</w:delText>
                </w:r>
              </w:del>
            </w:ins>
            <w:del w:id="8931" w:author="PS" w:date="2018-11-25T16:14:00Z">
              <w:r w:rsidDel="00A90CC4">
                <w:delText>Zdeněk;</w:delText>
              </w:r>
            </w:del>
            <w:ins w:id="8932" w:author="Matyas Adam" w:date="2018-11-17T15:56:00Z">
              <w:del w:id="8933" w:author="PS" w:date="2018-11-25T16:14:00Z">
                <w:r w:rsidDel="00A90CC4">
                  <w:delText>,</w:delText>
                </w:r>
              </w:del>
            </w:ins>
            <w:del w:id="8934" w:author="PS" w:date="2018-11-25T16:14:00Z">
              <w:r w:rsidDel="00A90CC4">
                <w:delText xml:space="preserve"> KUBALČÍKOVÁ, Marcela</w:delText>
              </w:r>
            </w:del>
            <w:ins w:id="8935" w:author="Matyas Adam" w:date="2018-11-17T15:57:00Z">
              <w:del w:id="8936" w:author="PS" w:date="2018-11-25T16:14:00Z">
                <w:r w:rsidDel="00A90CC4">
                  <w:delText>M.,</w:delText>
                </w:r>
              </w:del>
            </w:ins>
            <w:del w:id="8937" w:author="PS" w:date="2018-11-25T16:14:00Z">
              <w:r w:rsidDel="00A90CC4">
                <w:delText>; KUČEROVÁ, Hana</w:delText>
              </w:r>
            </w:del>
            <w:ins w:id="8938" w:author="Matyas Adam" w:date="2018-11-17T15:57:00Z">
              <w:del w:id="8939" w:author="PS" w:date="2018-11-25T16:14:00Z">
                <w:r w:rsidDel="00A90CC4">
                  <w:delText>H.,</w:delText>
                </w:r>
              </w:del>
            </w:ins>
            <w:del w:id="8940" w:author="PS" w:date="2018-11-25T16:14:00Z">
              <w:r w:rsidDel="00A90CC4">
                <w:delText>; JENYŠ, Lubomír</w:delText>
              </w:r>
            </w:del>
            <w:ins w:id="8941" w:author="Matyas Adam" w:date="2018-11-17T15:57:00Z">
              <w:del w:id="8942" w:author="PS" w:date="2018-11-25T16:14:00Z">
                <w:r w:rsidDel="00A90CC4">
                  <w:delText>L.</w:delText>
                </w:r>
              </w:del>
            </w:ins>
            <w:del w:id="8943" w:author="PS" w:date="2018-11-25T16:14:00Z">
              <w:r w:rsidDel="00A90CC4">
                <w:delText xml:space="preserve">. Nové trendy výuky sportovních aktivit na univerzitě Tomáše Bati ve Zlíně. In: </w:delText>
              </w:r>
              <w:r w:rsidDel="00A90CC4">
                <w:rPr>
                  <w:i/>
                  <w:iCs/>
                </w:rPr>
                <w:delText>Ústav sportovních aktivit Univerzity Tomáše Bati ve Zlíně</w:delText>
              </w:r>
              <w:r w:rsidDel="00A90CC4">
                <w:delText xml:space="preserve">. Nitra : Slovenská poľnohospodárská univerzita v Nitre, 2006, s. 158-161. ISBN 80-8069-802-3. </w:delText>
              </w:r>
            </w:del>
          </w:p>
          <w:p w14:paraId="5249B97A" w14:textId="45A8446B" w:rsidR="00E05AA8" w:rsidRPr="000F1AD6" w:rsidDel="00A90CC4" w:rsidRDefault="00E05AA8">
            <w:pPr>
              <w:ind w:left="322" w:hanging="284"/>
              <w:rPr>
                <w:del w:id="8944" w:author="PS" w:date="2018-11-25T16:14:00Z"/>
                <w:szCs w:val="32"/>
              </w:rPr>
              <w:pPrChange w:id="8945" w:author="Matyas Adam" w:date="2018-11-17T15:56:00Z">
                <w:pPr/>
              </w:pPrChange>
            </w:pPr>
            <w:del w:id="8946" w:author="PS" w:date="2018-11-25T16:14:00Z">
              <w:r w:rsidRPr="00650AD3" w:rsidDel="00A90CC4">
                <w:rPr>
                  <w:bCs/>
                  <w:caps/>
                  <w:rPrChange w:id="8947" w:author="Matyas Adam" w:date="2018-11-17T15:57:00Z">
                    <w:rPr>
                      <w:b/>
                      <w:bCs/>
                    </w:rPr>
                  </w:rPrChange>
                </w:rPr>
                <w:delText>Melichárek</w:delText>
              </w:r>
              <w:r w:rsidRPr="001A765A" w:rsidDel="00A90CC4">
                <w:delText xml:space="preserve">, </w:delText>
              </w:r>
              <w:r w:rsidRPr="00650AD3" w:rsidDel="00A90CC4">
                <w:rPr>
                  <w:bCs/>
                  <w:rPrChange w:id="8948" w:author="Matyas Adam" w:date="2018-11-17T15:57:00Z">
                    <w:rPr>
                      <w:b/>
                      <w:bCs/>
                    </w:rPr>
                  </w:rPrChange>
                </w:rPr>
                <w:delText>Zdeněk</w:delText>
              </w:r>
              <w:r w:rsidRPr="001A765A" w:rsidDel="00A90CC4">
                <w:delText>.</w:delText>
              </w:r>
              <w:r w:rsidDel="00A90CC4">
                <w:delText xml:space="preserve"> Pohybový program pro psychotické klienty s diagnózou schizofrenie.. 1. Bratislava, Slovenská republika : Univerzita Komenského Bratislava Fakulta telesnej výchovy a športu, 2010. </w:delText>
              </w:r>
            </w:del>
          </w:p>
          <w:p w14:paraId="715D64F2" w14:textId="6355985B" w:rsidR="00E05AA8" w:rsidDel="00A90CC4" w:rsidRDefault="00E05AA8">
            <w:pPr>
              <w:ind w:left="322" w:hanging="284"/>
              <w:rPr>
                <w:del w:id="8949" w:author="PS" w:date="2018-11-25T16:14:00Z"/>
                <w:b/>
              </w:rPr>
              <w:pPrChange w:id="8950" w:author="Matyas Adam" w:date="2018-11-17T15:57:00Z">
                <w:pPr>
                  <w:spacing w:before="120"/>
                </w:pPr>
              </w:pPrChange>
            </w:pPr>
          </w:p>
        </w:tc>
      </w:tr>
      <w:tr w:rsidR="00E05AA8" w:rsidDel="00A90CC4" w14:paraId="1AC25C74" w14:textId="2D28419E" w:rsidTr="00495DC8">
        <w:trPr>
          <w:trHeight w:val="218"/>
          <w:del w:id="8951" w:author="PS" w:date="2018-11-25T16:14:00Z"/>
        </w:trPr>
        <w:tc>
          <w:tcPr>
            <w:tcW w:w="9859" w:type="dxa"/>
            <w:gridSpan w:val="11"/>
            <w:shd w:val="clear" w:color="auto" w:fill="F7CAAC"/>
          </w:tcPr>
          <w:p w14:paraId="58AA5D19" w14:textId="7E23595D" w:rsidR="00E05AA8" w:rsidDel="00A90CC4" w:rsidRDefault="00E05AA8" w:rsidP="00495DC8">
            <w:pPr>
              <w:rPr>
                <w:del w:id="8952" w:author="PS" w:date="2018-11-25T16:14:00Z"/>
                <w:b/>
              </w:rPr>
            </w:pPr>
            <w:del w:id="8953" w:author="PS" w:date="2018-11-25T16:14:00Z">
              <w:r w:rsidDel="00A90CC4">
                <w:rPr>
                  <w:b/>
                </w:rPr>
                <w:delText>Působení v zahraničí</w:delText>
              </w:r>
            </w:del>
          </w:p>
        </w:tc>
      </w:tr>
      <w:tr w:rsidR="00E05AA8" w:rsidDel="00A90CC4" w14:paraId="13BE7928" w14:textId="34FFB439" w:rsidTr="00495DC8">
        <w:trPr>
          <w:trHeight w:val="328"/>
          <w:del w:id="8954" w:author="PS" w:date="2018-11-25T16:14:00Z"/>
        </w:trPr>
        <w:tc>
          <w:tcPr>
            <w:tcW w:w="9859" w:type="dxa"/>
            <w:gridSpan w:val="11"/>
          </w:tcPr>
          <w:p w14:paraId="2D6195D9" w14:textId="0F185EF6" w:rsidR="00E05AA8" w:rsidRPr="00F01E08" w:rsidDel="00A90CC4" w:rsidRDefault="00E05AA8" w:rsidP="00495DC8">
            <w:pPr>
              <w:rPr>
                <w:del w:id="8955" w:author="PS" w:date="2018-11-25T16:14:00Z"/>
              </w:rPr>
            </w:pPr>
            <w:del w:id="8956" w:author="PS" w:date="2018-11-25T16:14:00Z">
              <w:r w:rsidRPr="0051165F" w:rsidDel="00A90CC4">
                <w:delText>Španělsko 1991 – 1992 profesionální smlouva</w:delText>
              </w:r>
              <w:r w:rsidDel="00A90CC4">
                <w:delText xml:space="preserve">  CAJA SORIA“ , 2.místo v lize a vítěz Španělského královského poháru. </w:delText>
              </w:r>
            </w:del>
          </w:p>
        </w:tc>
      </w:tr>
      <w:tr w:rsidR="00E05AA8" w:rsidDel="00A90CC4" w14:paraId="62A1BA60" w14:textId="67BD1DEE" w:rsidTr="00495DC8">
        <w:trPr>
          <w:cantSplit/>
          <w:trHeight w:val="470"/>
          <w:del w:id="8957" w:author="PS" w:date="2018-11-25T16:14:00Z"/>
        </w:trPr>
        <w:tc>
          <w:tcPr>
            <w:tcW w:w="2518" w:type="dxa"/>
            <w:shd w:val="clear" w:color="auto" w:fill="F7CAAC"/>
          </w:tcPr>
          <w:p w14:paraId="0D3AA669" w14:textId="50B1B2AB" w:rsidR="00E05AA8" w:rsidDel="00A90CC4" w:rsidRDefault="00E05AA8" w:rsidP="00495DC8">
            <w:pPr>
              <w:jc w:val="both"/>
              <w:rPr>
                <w:del w:id="8958" w:author="PS" w:date="2018-11-25T16:14:00Z"/>
                <w:b/>
              </w:rPr>
            </w:pPr>
            <w:del w:id="8959" w:author="PS" w:date="2018-11-25T16:14:00Z">
              <w:r w:rsidDel="00A90CC4">
                <w:rPr>
                  <w:b/>
                </w:rPr>
                <w:delText xml:space="preserve">Podpis </w:delText>
              </w:r>
            </w:del>
          </w:p>
        </w:tc>
        <w:tc>
          <w:tcPr>
            <w:tcW w:w="4536" w:type="dxa"/>
            <w:gridSpan w:val="5"/>
          </w:tcPr>
          <w:p w14:paraId="1E0ECA6F" w14:textId="4C201A4B" w:rsidR="00E05AA8" w:rsidRPr="00B10230" w:rsidDel="00A90CC4" w:rsidRDefault="00E05AA8" w:rsidP="00495DC8">
            <w:pPr>
              <w:jc w:val="both"/>
              <w:rPr>
                <w:del w:id="8960" w:author="PS" w:date="2018-11-25T16:14:00Z"/>
                <w:b/>
              </w:rPr>
            </w:pPr>
          </w:p>
        </w:tc>
        <w:tc>
          <w:tcPr>
            <w:tcW w:w="786" w:type="dxa"/>
            <w:gridSpan w:val="2"/>
            <w:shd w:val="clear" w:color="auto" w:fill="F7CAAC"/>
          </w:tcPr>
          <w:p w14:paraId="3878D852" w14:textId="66AC0B20" w:rsidR="00E05AA8" w:rsidDel="00A90CC4" w:rsidRDefault="00E05AA8" w:rsidP="00495DC8">
            <w:pPr>
              <w:jc w:val="both"/>
              <w:rPr>
                <w:del w:id="8961" w:author="PS" w:date="2018-11-25T16:14:00Z"/>
              </w:rPr>
            </w:pPr>
            <w:del w:id="8962" w:author="PS" w:date="2018-11-25T16:14:00Z">
              <w:r w:rsidDel="00A90CC4">
                <w:rPr>
                  <w:b/>
                </w:rPr>
                <w:delText>datum</w:delText>
              </w:r>
            </w:del>
          </w:p>
        </w:tc>
        <w:tc>
          <w:tcPr>
            <w:tcW w:w="2019" w:type="dxa"/>
            <w:gridSpan w:val="3"/>
          </w:tcPr>
          <w:p w14:paraId="0F0F8D05" w14:textId="7133B53F" w:rsidR="00E05AA8" w:rsidDel="00A90CC4" w:rsidRDefault="00E05AA8" w:rsidP="00495DC8">
            <w:pPr>
              <w:jc w:val="both"/>
              <w:rPr>
                <w:del w:id="8963" w:author="PS" w:date="2018-11-25T16:14:00Z"/>
              </w:rPr>
            </w:pPr>
            <w:del w:id="8964" w:author="PS" w:date="2018-11-25T16:14:00Z">
              <w:r w:rsidDel="00A90CC4">
                <w:delText>19.1.2018</w:delText>
              </w:r>
            </w:del>
          </w:p>
        </w:tc>
      </w:tr>
    </w:tbl>
    <w:p w14:paraId="7177F29A" w14:textId="77777777" w:rsidR="00E05AA8" w:rsidRDefault="00E05AA8" w:rsidP="00495DC8"/>
    <w:p w14:paraId="30300478" w14:textId="4068456C" w:rsidR="00A90CC4" w:rsidRDefault="00A90CC4" w:rsidP="00495DC8">
      <w:pPr>
        <w:rPr>
          <w:ins w:id="8965" w:author="PS" w:date="2018-11-25T16:16:00Z"/>
        </w:rPr>
      </w:pPr>
    </w:p>
    <w:p w14:paraId="48996945" w14:textId="77777777" w:rsidR="00E05AA8" w:rsidRDefault="00E05AA8" w:rsidP="00495DC8"/>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05AA8" w:rsidDel="00A90CC4" w14:paraId="4C9632E4" w14:textId="48817E55" w:rsidTr="00495DC8">
        <w:trPr>
          <w:del w:id="8966" w:author="PS" w:date="2018-11-25T16:15:00Z"/>
        </w:trPr>
        <w:tc>
          <w:tcPr>
            <w:tcW w:w="9859" w:type="dxa"/>
            <w:gridSpan w:val="11"/>
            <w:tcBorders>
              <w:bottom w:val="double" w:sz="4" w:space="0" w:color="auto"/>
            </w:tcBorders>
            <w:shd w:val="clear" w:color="auto" w:fill="BDD6EE"/>
          </w:tcPr>
          <w:p w14:paraId="3D2842C4" w14:textId="65B41473" w:rsidR="00E05AA8" w:rsidDel="00A90CC4" w:rsidRDefault="00E05AA8" w:rsidP="00495DC8">
            <w:pPr>
              <w:jc w:val="both"/>
              <w:rPr>
                <w:del w:id="8967" w:author="PS" w:date="2018-11-25T16:15:00Z"/>
                <w:b/>
                <w:sz w:val="28"/>
              </w:rPr>
            </w:pPr>
            <w:del w:id="8968" w:author="PS" w:date="2018-11-25T16:15:00Z">
              <w:r w:rsidDel="00A90CC4">
                <w:rPr>
                  <w:b/>
                  <w:sz w:val="28"/>
                </w:rPr>
                <w:delText>C-I – Personální zabezpečení</w:delText>
              </w:r>
            </w:del>
          </w:p>
        </w:tc>
      </w:tr>
      <w:tr w:rsidR="00E05AA8" w:rsidRPr="003A0E21" w:rsidDel="00A90CC4" w14:paraId="3C753269" w14:textId="5F99457F" w:rsidTr="00495DC8">
        <w:trPr>
          <w:del w:id="8969" w:author="PS" w:date="2018-11-25T16:15:00Z"/>
        </w:trPr>
        <w:tc>
          <w:tcPr>
            <w:tcW w:w="2518" w:type="dxa"/>
            <w:tcBorders>
              <w:top w:val="double" w:sz="4" w:space="0" w:color="auto"/>
            </w:tcBorders>
            <w:shd w:val="clear" w:color="auto" w:fill="F7CAAC"/>
          </w:tcPr>
          <w:p w14:paraId="392B3EED" w14:textId="2AD854B4" w:rsidR="00E05AA8" w:rsidDel="00A90CC4" w:rsidRDefault="00E05AA8" w:rsidP="00495DC8">
            <w:pPr>
              <w:jc w:val="both"/>
              <w:rPr>
                <w:del w:id="8970" w:author="PS" w:date="2018-11-25T16:15:00Z"/>
                <w:b/>
              </w:rPr>
            </w:pPr>
            <w:del w:id="8971" w:author="PS" w:date="2018-11-25T16:15:00Z">
              <w:r w:rsidDel="00A90CC4">
                <w:rPr>
                  <w:b/>
                </w:rPr>
                <w:delText>Vysoká škola</w:delText>
              </w:r>
            </w:del>
          </w:p>
        </w:tc>
        <w:tc>
          <w:tcPr>
            <w:tcW w:w="7341" w:type="dxa"/>
            <w:gridSpan w:val="10"/>
          </w:tcPr>
          <w:p w14:paraId="4B19EBBB" w14:textId="6402EF0A" w:rsidR="00E05AA8" w:rsidRPr="003A0E21" w:rsidDel="00A90CC4" w:rsidRDefault="00E05AA8" w:rsidP="00495DC8">
            <w:pPr>
              <w:jc w:val="both"/>
              <w:rPr>
                <w:del w:id="8972" w:author="PS" w:date="2018-11-25T16:15:00Z"/>
              </w:rPr>
            </w:pPr>
            <w:del w:id="8973" w:author="PS" w:date="2018-11-25T16:15:00Z">
              <w:r w:rsidRPr="003A0E21" w:rsidDel="00A90CC4">
                <w:delText>Univerzita Tomáše Bati ve Zlíně</w:delText>
              </w:r>
            </w:del>
          </w:p>
        </w:tc>
      </w:tr>
      <w:tr w:rsidR="00E05AA8" w:rsidRPr="003A0E21" w:rsidDel="00A90CC4" w14:paraId="02847404" w14:textId="003545B1" w:rsidTr="00495DC8">
        <w:trPr>
          <w:del w:id="8974" w:author="PS" w:date="2018-11-25T16:15:00Z"/>
        </w:trPr>
        <w:tc>
          <w:tcPr>
            <w:tcW w:w="2518" w:type="dxa"/>
            <w:shd w:val="clear" w:color="auto" w:fill="F7CAAC"/>
          </w:tcPr>
          <w:p w14:paraId="771BB8F0" w14:textId="160C0470" w:rsidR="00E05AA8" w:rsidDel="00A90CC4" w:rsidRDefault="00E05AA8" w:rsidP="00495DC8">
            <w:pPr>
              <w:jc w:val="both"/>
              <w:rPr>
                <w:del w:id="8975" w:author="PS" w:date="2018-11-25T16:15:00Z"/>
                <w:b/>
              </w:rPr>
            </w:pPr>
            <w:del w:id="8976" w:author="PS" w:date="2018-11-25T16:15:00Z">
              <w:r w:rsidDel="00A90CC4">
                <w:rPr>
                  <w:b/>
                </w:rPr>
                <w:delText>Součást vysoké školy</w:delText>
              </w:r>
            </w:del>
          </w:p>
        </w:tc>
        <w:tc>
          <w:tcPr>
            <w:tcW w:w="7341" w:type="dxa"/>
            <w:gridSpan w:val="10"/>
          </w:tcPr>
          <w:p w14:paraId="7D92C45F" w14:textId="6612F45B" w:rsidR="00E05AA8" w:rsidRPr="003A0E21" w:rsidDel="00A90CC4" w:rsidRDefault="00E05AA8" w:rsidP="00495DC8">
            <w:pPr>
              <w:jc w:val="both"/>
              <w:rPr>
                <w:del w:id="8977" w:author="PS" w:date="2018-11-25T16:15:00Z"/>
              </w:rPr>
            </w:pPr>
            <w:del w:id="8978" w:author="PS" w:date="2018-11-25T16:15:00Z">
              <w:r w:rsidRPr="003A0E21" w:rsidDel="00A90CC4">
                <w:delText>Fakulta logistiky a krizového řízení</w:delText>
              </w:r>
            </w:del>
          </w:p>
        </w:tc>
      </w:tr>
      <w:tr w:rsidR="00E05AA8" w:rsidDel="00A90CC4" w14:paraId="550BB0FD" w14:textId="11DA7205" w:rsidTr="00495DC8">
        <w:trPr>
          <w:del w:id="8979" w:author="PS" w:date="2018-11-25T16:15:00Z"/>
        </w:trPr>
        <w:tc>
          <w:tcPr>
            <w:tcW w:w="2518" w:type="dxa"/>
            <w:shd w:val="clear" w:color="auto" w:fill="F7CAAC"/>
          </w:tcPr>
          <w:p w14:paraId="2E63688A" w14:textId="16BF49BB" w:rsidR="00E05AA8" w:rsidDel="00A90CC4" w:rsidRDefault="00E05AA8" w:rsidP="00495DC8">
            <w:pPr>
              <w:jc w:val="both"/>
              <w:rPr>
                <w:del w:id="8980" w:author="PS" w:date="2018-11-25T16:15:00Z"/>
                <w:b/>
              </w:rPr>
            </w:pPr>
            <w:del w:id="8981" w:author="PS" w:date="2018-11-25T16:15:00Z">
              <w:r w:rsidDel="00A90CC4">
                <w:rPr>
                  <w:b/>
                </w:rPr>
                <w:delText>Název studijního programu</w:delText>
              </w:r>
            </w:del>
          </w:p>
        </w:tc>
        <w:tc>
          <w:tcPr>
            <w:tcW w:w="7341" w:type="dxa"/>
            <w:gridSpan w:val="10"/>
          </w:tcPr>
          <w:p w14:paraId="36AE3A9F" w14:textId="437C47C7" w:rsidR="00E05AA8" w:rsidDel="00A90CC4" w:rsidRDefault="00E05AA8" w:rsidP="00495DC8">
            <w:pPr>
              <w:jc w:val="both"/>
              <w:rPr>
                <w:del w:id="8982" w:author="PS" w:date="2018-11-25T16:15:00Z"/>
              </w:rPr>
            </w:pPr>
            <w:del w:id="8983" w:author="PS" w:date="2018-11-25T16:15:00Z">
              <w:r w:rsidDel="00A90CC4">
                <w:delText>Environmentální bezpečnost</w:delText>
              </w:r>
            </w:del>
          </w:p>
        </w:tc>
      </w:tr>
      <w:tr w:rsidR="00E05AA8" w:rsidDel="00A90CC4" w14:paraId="68B877D1" w14:textId="39C60856" w:rsidTr="00495DC8">
        <w:trPr>
          <w:del w:id="8984" w:author="PS" w:date="2018-11-25T16:15:00Z"/>
        </w:trPr>
        <w:tc>
          <w:tcPr>
            <w:tcW w:w="2518" w:type="dxa"/>
            <w:shd w:val="clear" w:color="auto" w:fill="F7CAAC"/>
          </w:tcPr>
          <w:p w14:paraId="3C91C1D6" w14:textId="0454F5DF" w:rsidR="00E05AA8" w:rsidDel="00A90CC4" w:rsidRDefault="00E05AA8" w:rsidP="00495DC8">
            <w:pPr>
              <w:jc w:val="both"/>
              <w:rPr>
                <w:del w:id="8985" w:author="PS" w:date="2018-11-25T16:15:00Z"/>
                <w:b/>
              </w:rPr>
            </w:pPr>
            <w:del w:id="8986" w:author="PS" w:date="2018-11-25T16:15:00Z">
              <w:r w:rsidDel="00A90CC4">
                <w:rPr>
                  <w:b/>
                </w:rPr>
                <w:delText>Jméno a příjmení</w:delText>
              </w:r>
            </w:del>
          </w:p>
        </w:tc>
        <w:tc>
          <w:tcPr>
            <w:tcW w:w="4536" w:type="dxa"/>
            <w:gridSpan w:val="5"/>
          </w:tcPr>
          <w:p w14:paraId="3EC6061C" w14:textId="400357E6" w:rsidR="00E05AA8" w:rsidRPr="00134683" w:rsidDel="00A90CC4" w:rsidRDefault="00E05AA8" w:rsidP="00495DC8">
            <w:pPr>
              <w:jc w:val="both"/>
              <w:rPr>
                <w:del w:id="8987" w:author="PS" w:date="2018-11-25T16:15:00Z"/>
                <w:b/>
              </w:rPr>
            </w:pPr>
            <w:del w:id="8988" w:author="PS" w:date="2018-11-25T16:15:00Z">
              <w:r w:rsidRPr="00134683" w:rsidDel="00A90CC4">
                <w:rPr>
                  <w:rFonts w:eastAsia="Arial Unicode MS"/>
                  <w:b/>
                </w:rPr>
                <w:delText>Jiří Chlachula</w:delText>
              </w:r>
            </w:del>
          </w:p>
        </w:tc>
        <w:tc>
          <w:tcPr>
            <w:tcW w:w="709" w:type="dxa"/>
            <w:shd w:val="clear" w:color="auto" w:fill="F7CAAC"/>
          </w:tcPr>
          <w:p w14:paraId="4DE53211" w14:textId="5B4FE892" w:rsidR="00E05AA8" w:rsidDel="00A90CC4" w:rsidRDefault="00E05AA8" w:rsidP="00495DC8">
            <w:pPr>
              <w:jc w:val="both"/>
              <w:rPr>
                <w:del w:id="8989" w:author="PS" w:date="2018-11-25T16:15:00Z"/>
                <w:b/>
              </w:rPr>
            </w:pPr>
            <w:del w:id="8990" w:author="PS" w:date="2018-11-25T16:15:00Z">
              <w:r w:rsidDel="00A90CC4">
                <w:rPr>
                  <w:b/>
                </w:rPr>
                <w:delText>Tituly</w:delText>
              </w:r>
            </w:del>
          </w:p>
        </w:tc>
        <w:tc>
          <w:tcPr>
            <w:tcW w:w="2096" w:type="dxa"/>
            <w:gridSpan w:val="4"/>
          </w:tcPr>
          <w:p w14:paraId="6CBEA478" w14:textId="7A76C73A" w:rsidR="00E05AA8" w:rsidDel="00A90CC4" w:rsidRDefault="00E05AA8" w:rsidP="00495DC8">
            <w:pPr>
              <w:jc w:val="both"/>
              <w:rPr>
                <w:del w:id="8991" w:author="PS" w:date="2018-11-25T16:15:00Z"/>
              </w:rPr>
            </w:pPr>
            <w:del w:id="8992" w:author="PS" w:date="2018-11-25T16:15:00Z">
              <w:r w:rsidDel="00A90CC4">
                <w:rPr>
                  <w:rFonts w:eastAsia="Arial Unicode MS"/>
                  <w:sz w:val="22"/>
                  <w:szCs w:val="22"/>
                </w:rPr>
                <w:delText xml:space="preserve">Prof., </w:delText>
              </w:r>
              <w:r w:rsidRPr="00416DCC" w:rsidDel="00A90CC4">
                <w:rPr>
                  <w:rFonts w:eastAsia="Arial Unicode MS"/>
                  <w:sz w:val="22"/>
                  <w:szCs w:val="22"/>
                </w:rPr>
                <w:delText>PhD, PhD.</w:delText>
              </w:r>
            </w:del>
          </w:p>
        </w:tc>
      </w:tr>
      <w:tr w:rsidR="00E05AA8" w:rsidDel="00A90CC4" w14:paraId="1DFEF8F4" w14:textId="6F88F8BE" w:rsidTr="00495DC8">
        <w:trPr>
          <w:del w:id="8993" w:author="PS" w:date="2018-11-25T16:15:00Z"/>
        </w:trPr>
        <w:tc>
          <w:tcPr>
            <w:tcW w:w="2518" w:type="dxa"/>
            <w:shd w:val="clear" w:color="auto" w:fill="F7CAAC"/>
          </w:tcPr>
          <w:p w14:paraId="07D9803F" w14:textId="7D3AA647" w:rsidR="00E05AA8" w:rsidDel="00A90CC4" w:rsidRDefault="00E05AA8" w:rsidP="00495DC8">
            <w:pPr>
              <w:jc w:val="both"/>
              <w:rPr>
                <w:del w:id="8994" w:author="PS" w:date="2018-11-25T16:15:00Z"/>
                <w:b/>
              </w:rPr>
            </w:pPr>
            <w:del w:id="8995" w:author="PS" w:date="2018-11-25T16:15:00Z">
              <w:r w:rsidDel="00A90CC4">
                <w:rPr>
                  <w:b/>
                </w:rPr>
                <w:delText>Rok narození</w:delText>
              </w:r>
            </w:del>
          </w:p>
        </w:tc>
        <w:tc>
          <w:tcPr>
            <w:tcW w:w="829" w:type="dxa"/>
          </w:tcPr>
          <w:p w14:paraId="3E1992E8" w14:textId="6CD249C3" w:rsidR="00E05AA8" w:rsidRPr="003A0E21" w:rsidDel="00A90CC4" w:rsidRDefault="00E05AA8" w:rsidP="00495DC8">
            <w:pPr>
              <w:jc w:val="both"/>
              <w:rPr>
                <w:del w:id="8996" w:author="PS" w:date="2018-11-25T16:15:00Z"/>
              </w:rPr>
            </w:pPr>
            <w:del w:id="8997" w:author="PS" w:date="2018-11-25T16:15:00Z">
              <w:r w:rsidRPr="003A0E21" w:rsidDel="00A90CC4">
                <w:rPr>
                  <w:rFonts w:eastAsia="Arial Unicode MS"/>
                </w:rPr>
                <w:delText>1962</w:delText>
              </w:r>
            </w:del>
          </w:p>
        </w:tc>
        <w:tc>
          <w:tcPr>
            <w:tcW w:w="1721" w:type="dxa"/>
            <w:shd w:val="clear" w:color="auto" w:fill="F7CAAC"/>
          </w:tcPr>
          <w:p w14:paraId="76259396" w14:textId="5A649FFF" w:rsidR="00E05AA8" w:rsidDel="00A90CC4" w:rsidRDefault="00E05AA8" w:rsidP="00495DC8">
            <w:pPr>
              <w:jc w:val="both"/>
              <w:rPr>
                <w:del w:id="8998" w:author="PS" w:date="2018-11-25T16:15:00Z"/>
                <w:b/>
              </w:rPr>
            </w:pPr>
            <w:del w:id="8999" w:author="PS" w:date="2018-11-25T16:15:00Z">
              <w:r w:rsidDel="00A90CC4">
                <w:rPr>
                  <w:b/>
                </w:rPr>
                <w:delText>typ vztahu k VŠ</w:delText>
              </w:r>
            </w:del>
          </w:p>
        </w:tc>
        <w:tc>
          <w:tcPr>
            <w:tcW w:w="992" w:type="dxa"/>
            <w:gridSpan w:val="2"/>
          </w:tcPr>
          <w:p w14:paraId="1A9BE25F" w14:textId="27B1BC4A" w:rsidR="00E05AA8" w:rsidDel="00A90CC4" w:rsidRDefault="00E05AA8" w:rsidP="00495DC8">
            <w:pPr>
              <w:jc w:val="both"/>
              <w:rPr>
                <w:del w:id="9000" w:author="PS" w:date="2018-11-25T16:15:00Z"/>
              </w:rPr>
            </w:pPr>
            <w:ins w:id="9001" w:author="Matyas Adam" w:date="2018-11-17T00:58:00Z">
              <w:del w:id="9002" w:author="PS" w:date="2018-11-25T16:15:00Z">
                <w:r w:rsidDel="00A90CC4">
                  <w:delText>Pracovní poměr</w:delText>
                </w:r>
              </w:del>
            </w:ins>
            <w:del w:id="9003" w:author="PS" w:date="2018-11-25T16:15:00Z">
              <w:r w:rsidDel="00A90CC4">
                <w:delText>pp</w:delText>
              </w:r>
            </w:del>
          </w:p>
        </w:tc>
        <w:tc>
          <w:tcPr>
            <w:tcW w:w="994" w:type="dxa"/>
            <w:shd w:val="clear" w:color="auto" w:fill="F7CAAC"/>
          </w:tcPr>
          <w:p w14:paraId="69481A2B" w14:textId="68912830" w:rsidR="00E05AA8" w:rsidDel="00A90CC4" w:rsidRDefault="00E05AA8" w:rsidP="00495DC8">
            <w:pPr>
              <w:jc w:val="both"/>
              <w:rPr>
                <w:del w:id="9004" w:author="PS" w:date="2018-11-25T16:15:00Z"/>
                <w:b/>
              </w:rPr>
            </w:pPr>
            <w:del w:id="9005" w:author="PS" w:date="2018-11-25T16:15:00Z">
              <w:r w:rsidDel="00A90CC4">
                <w:rPr>
                  <w:b/>
                </w:rPr>
                <w:delText>rozsah</w:delText>
              </w:r>
            </w:del>
          </w:p>
        </w:tc>
        <w:tc>
          <w:tcPr>
            <w:tcW w:w="709" w:type="dxa"/>
          </w:tcPr>
          <w:p w14:paraId="0E20E4A7" w14:textId="0D5B7917" w:rsidR="00E05AA8" w:rsidDel="00A90CC4" w:rsidRDefault="00E05AA8" w:rsidP="00495DC8">
            <w:pPr>
              <w:jc w:val="both"/>
              <w:rPr>
                <w:del w:id="9006" w:author="PS" w:date="2018-11-25T16:15:00Z"/>
              </w:rPr>
            </w:pPr>
            <w:del w:id="9007" w:author="PS" w:date="2018-11-25T16:15:00Z">
              <w:r w:rsidDel="00A90CC4">
                <w:delText>40</w:delText>
              </w:r>
            </w:del>
          </w:p>
        </w:tc>
        <w:tc>
          <w:tcPr>
            <w:tcW w:w="709" w:type="dxa"/>
            <w:gridSpan w:val="2"/>
            <w:shd w:val="clear" w:color="auto" w:fill="F7CAAC"/>
          </w:tcPr>
          <w:p w14:paraId="1EF085E7" w14:textId="09411BA9" w:rsidR="00E05AA8" w:rsidDel="00A90CC4" w:rsidRDefault="00E05AA8" w:rsidP="00495DC8">
            <w:pPr>
              <w:jc w:val="both"/>
              <w:rPr>
                <w:del w:id="9008" w:author="PS" w:date="2018-11-25T16:15:00Z"/>
                <w:b/>
              </w:rPr>
            </w:pPr>
            <w:del w:id="9009" w:author="PS" w:date="2018-11-25T16:15:00Z">
              <w:r w:rsidDel="00A90CC4">
                <w:rPr>
                  <w:b/>
                </w:rPr>
                <w:delText>do kdy</w:delText>
              </w:r>
            </w:del>
          </w:p>
        </w:tc>
        <w:tc>
          <w:tcPr>
            <w:tcW w:w="1387" w:type="dxa"/>
            <w:gridSpan w:val="2"/>
          </w:tcPr>
          <w:p w14:paraId="0C4DC158" w14:textId="2C81182B" w:rsidR="00E05AA8" w:rsidDel="00A90CC4" w:rsidRDefault="00E05AA8" w:rsidP="00495DC8">
            <w:pPr>
              <w:jc w:val="both"/>
              <w:rPr>
                <w:del w:id="9010" w:author="PS" w:date="2018-11-25T16:15:00Z"/>
              </w:rPr>
            </w:pPr>
            <w:del w:id="9011" w:author="PS" w:date="2018-11-25T16:15:00Z">
              <w:r w:rsidDel="00A90CC4">
                <w:delText>08</w:delText>
              </w:r>
            </w:del>
            <w:ins w:id="9012" w:author="Matyas Adam" w:date="2018-11-17T16:09:00Z">
              <w:del w:id="9013" w:author="PS" w:date="2018-11-25T16:15:00Z">
                <w:r w:rsidDel="00A90CC4">
                  <w:delText>19</w:delText>
                </w:r>
              </w:del>
            </w:ins>
            <w:del w:id="9014" w:author="PS" w:date="2018-11-25T16:15:00Z">
              <w:r w:rsidDel="00A90CC4">
                <w:delText>18</w:delText>
              </w:r>
            </w:del>
          </w:p>
        </w:tc>
      </w:tr>
      <w:tr w:rsidR="00E05AA8" w:rsidDel="00A90CC4" w14:paraId="29DED873" w14:textId="53BE279B" w:rsidTr="00495DC8">
        <w:trPr>
          <w:del w:id="9015" w:author="PS" w:date="2018-11-25T16:15:00Z"/>
        </w:trPr>
        <w:tc>
          <w:tcPr>
            <w:tcW w:w="5068" w:type="dxa"/>
            <w:gridSpan w:val="3"/>
            <w:shd w:val="clear" w:color="auto" w:fill="F7CAAC"/>
          </w:tcPr>
          <w:p w14:paraId="59A17404" w14:textId="74BB8A08" w:rsidR="00E05AA8" w:rsidDel="00A90CC4" w:rsidRDefault="00E05AA8" w:rsidP="00495DC8">
            <w:pPr>
              <w:jc w:val="both"/>
              <w:rPr>
                <w:del w:id="9016" w:author="PS" w:date="2018-11-25T16:15:00Z"/>
                <w:b/>
              </w:rPr>
            </w:pPr>
            <w:del w:id="9017" w:author="PS" w:date="2018-11-25T16:15:00Z">
              <w:r w:rsidDel="00A90CC4">
                <w:rPr>
                  <w:b/>
                </w:rPr>
                <w:delText>Typ vztahu na součásti VŠ, která uskutečňuje st. program</w:delText>
              </w:r>
            </w:del>
          </w:p>
        </w:tc>
        <w:tc>
          <w:tcPr>
            <w:tcW w:w="992" w:type="dxa"/>
            <w:gridSpan w:val="2"/>
          </w:tcPr>
          <w:p w14:paraId="21ECB351" w14:textId="19328FDC" w:rsidR="00E05AA8" w:rsidDel="00A90CC4" w:rsidRDefault="00E05AA8" w:rsidP="00495DC8">
            <w:pPr>
              <w:jc w:val="both"/>
              <w:rPr>
                <w:del w:id="9018" w:author="PS" w:date="2018-11-25T16:15:00Z"/>
              </w:rPr>
            </w:pPr>
            <w:ins w:id="9019" w:author="Matyas Adam" w:date="2018-11-17T00:58:00Z">
              <w:del w:id="9020" w:author="PS" w:date="2018-11-25T16:15:00Z">
                <w:r w:rsidDel="00A90CC4">
                  <w:delText>Pracovní poměr</w:delText>
                </w:r>
              </w:del>
            </w:ins>
          </w:p>
        </w:tc>
        <w:tc>
          <w:tcPr>
            <w:tcW w:w="994" w:type="dxa"/>
            <w:shd w:val="clear" w:color="auto" w:fill="F7CAAC"/>
          </w:tcPr>
          <w:p w14:paraId="10A7F98E" w14:textId="43C59807" w:rsidR="00E05AA8" w:rsidDel="00A90CC4" w:rsidRDefault="00E05AA8" w:rsidP="00495DC8">
            <w:pPr>
              <w:jc w:val="both"/>
              <w:rPr>
                <w:del w:id="9021" w:author="PS" w:date="2018-11-25T16:15:00Z"/>
                <w:b/>
              </w:rPr>
            </w:pPr>
            <w:del w:id="9022" w:author="PS" w:date="2018-11-25T16:15:00Z">
              <w:r w:rsidDel="00A90CC4">
                <w:rPr>
                  <w:b/>
                </w:rPr>
                <w:delText>rozsah</w:delText>
              </w:r>
            </w:del>
          </w:p>
        </w:tc>
        <w:tc>
          <w:tcPr>
            <w:tcW w:w="709" w:type="dxa"/>
          </w:tcPr>
          <w:p w14:paraId="171D68DF" w14:textId="0E662BB9" w:rsidR="00E05AA8" w:rsidDel="00A90CC4" w:rsidRDefault="00E05AA8" w:rsidP="00495DC8">
            <w:pPr>
              <w:jc w:val="both"/>
              <w:rPr>
                <w:del w:id="9023" w:author="PS" w:date="2018-11-25T16:15:00Z"/>
              </w:rPr>
            </w:pPr>
          </w:p>
        </w:tc>
        <w:tc>
          <w:tcPr>
            <w:tcW w:w="709" w:type="dxa"/>
            <w:gridSpan w:val="2"/>
            <w:shd w:val="clear" w:color="auto" w:fill="F7CAAC"/>
          </w:tcPr>
          <w:p w14:paraId="5E4CF3E6" w14:textId="00A81042" w:rsidR="00E05AA8" w:rsidDel="00A90CC4" w:rsidRDefault="00E05AA8" w:rsidP="00495DC8">
            <w:pPr>
              <w:jc w:val="both"/>
              <w:rPr>
                <w:del w:id="9024" w:author="PS" w:date="2018-11-25T16:15:00Z"/>
                <w:b/>
              </w:rPr>
            </w:pPr>
            <w:del w:id="9025" w:author="PS" w:date="2018-11-25T16:15:00Z">
              <w:r w:rsidDel="00A90CC4">
                <w:rPr>
                  <w:b/>
                </w:rPr>
                <w:delText>do kdy</w:delText>
              </w:r>
            </w:del>
          </w:p>
        </w:tc>
        <w:tc>
          <w:tcPr>
            <w:tcW w:w="1387" w:type="dxa"/>
            <w:gridSpan w:val="2"/>
          </w:tcPr>
          <w:p w14:paraId="4935A3EF" w14:textId="4A84625B" w:rsidR="00E05AA8" w:rsidDel="00A90CC4" w:rsidRDefault="00E05AA8" w:rsidP="00495DC8">
            <w:pPr>
              <w:jc w:val="both"/>
              <w:rPr>
                <w:del w:id="9026" w:author="PS" w:date="2018-11-25T16:15:00Z"/>
              </w:rPr>
            </w:pPr>
          </w:p>
        </w:tc>
      </w:tr>
      <w:tr w:rsidR="00E05AA8" w:rsidDel="00A90CC4" w14:paraId="470E762D" w14:textId="7AB10F86" w:rsidTr="00495DC8">
        <w:trPr>
          <w:del w:id="9027" w:author="PS" w:date="2018-11-25T16:15:00Z"/>
        </w:trPr>
        <w:tc>
          <w:tcPr>
            <w:tcW w:w="6060" w:type="dxa"/>
            <w:gridSpan w:val="5"/>
            <w:shd w:val="clear" w:color="auto" w:fill="F7CAAC"/>
          </w:tcPr>
          <w:p w14:paraId="65227856" w14:textId="11A45F4B" w:rsidR="00E05AA8" w:rsidDel="00A90CC4" w:rsidRDefault="00E05AA8" w:rsidP="00495DC8">
            <w:pPr>
              <w:jc w:val="both"/>
              <w:rPr>
                <w:del w:id="9028" w:author="PS" w:date="2018-11-25T16:15:00Z"/>
              </w:rPr>
            </w:pPr>
            <w:del w:id="9029" w:author="PS" w:date="2018-11-25T16:15:00Z">
              <w:r w:rsidDel="00A90CC4">
                <w:rPr>
                  <w:b/>
                </w:rPr>
                <w:delText>Další současná působení jako akademický pracovník na jiných VŠ</w:delText>
              </w:r>
            </w:del>
          </w:p>
        </w:tc>
        <w:tc>
          <w:tcPr>
            <w:tcW w:w="1703" w:type="dxa"/>
            <w:gridSpan w:val="2"/>
            <w:shd w:val="clear" w:color="auto" w:fill="F7CAAC"/>
          </w:tcPr>
          <w:p w14:paraId="766F5CCC" w14:textId="69E88494" w:rsidR="00E05AA8" w:rsidDel="00A90CC4" w:rsidRDefault="00E05AA8" w:rsidP="00495DC8">
            <w:pPr>
              <w:jc w:val="both"/>
              <w:rPr>
                <w:del w:id="9030" w:author="PS" w:date="2018-11-25T16:15:00Z"/>
                <w:b/>
              </w:rPr>
            </w:pPr>
            <w:del w:id="9031" w:author="PS" w:date="2018-11-25T16:15:00Z">
              <w:r w:rsidDel="00A90CC4">
                <w:rPr>
                  <w:b/>
                </w:rPr>
                <w:delText>typ prac. vztahu</w:delText>
              </w:r>
            </w:del>
          </w:p>
        </w:tc>
        <w:tc>
          <w:tcPr>
            <w:tcW w:w="2096" w:type="dxa"/>
            <w:gridSpan w:val="4"/>
            <w:shd w:val="clear" w:color="auto" w:fill="F7CAAC"/>
          </w:tcPr>
          <w:p w14:paraId="2947EAFB" w14:textId="183314C9" w:rsidR="00E05AA8" w:rsidDel="00A90CC4" w:rsidRDefault="00E05AA8" w:rsidP="00495DC8">
            <w:pPr>
              <w:jc w:val="both"/>
              <w:rPr>
                <w:del w:id="9032" w:author="PS" w:date="2018-11-25T16:15:00Z"/>
                <w:b/>
              </w:rPr>
            </w:pPr>
            <w:del w:id="9033" w:author="PS" w:date="2018-11-25T16:15:00Z">
              <w:r w:rsidDel="00A90CC4">
                <w:rPr>
                  <w:b/>
                </w:rPr>
                <w:delText>rozsah</w:delText>
              </w:r>
            </w:del>
          </w:p>
        </w:tc>
      </w:tr>
      <w:tr w:rsidR="00E05AA8" w:rsidDel="00A90CC4" w14:paraId="2DB68E93" w14:textId="082FD1D4" w:rsidTr="00495DC8">
        <w:trPr>
          <w:del w:id="9034" w:author="PS" w:date="2018-11-25T16:15:00Z"/>
        </w:trPr>
        <w:tc>
          <w:tcPr>
            <w:tcW w:w="6060" w:type="dxa"/>
            <w:gridSpan w:val="5"/>
          </w:tcPr>
          <w:p w14:paraId="10D871C5" w14:textId="75AD83D5" w:rsidR="00E05AA8" w:rsidDel="00A90CC4" w:rsidRDefault="00E05AA8" w:rsidP="00495DC8">
            <w:pPr>
              <w:jc w:val="both"/>
              <w:rPr>
                <w:del w:id="9035" w:author="PS" w:date="2018-11-25T16:15:00Z"/>
              </w:rPr>
            </w:pPr>
            <w:del w:id="9036" w:author="PS" w:date="2018-11-25T16:15:00Z">
              <w:r w:rsidDel="00A90CC4">
                <w:delText>Univerzita Adama Mickiewicze, Poznaň, Polsko</w:delText>
              </w:r>
            </w:del>
          </w:p>
        </w:tc>
        <w:tc>
          <w:tcPr>
            <w:tcW w:w="1703" w:type="dxa"/>
            <w:gridSpan w:val="2"/>
          </w:tcPr>
          <w:p w14:paraId="5A9148BD" w14:textId="1CA781D6" w:rsidR="00E05AA8" w:rsidDel="00A90CC4" w:rsidRDefault="00E05AA8" w:rsidP="00495DC8">
            <w:pPr>
              <w:jc w:val="both"/>
              <w:rPr>
                <w:del w:id="9037" w:author="PS" w:date="2018-11-25T16:15:00Z"/>
              </w:rPr>
            </w:pPr>
            <w:del w:id="9038" w:author="PS" w:date="2018-11-25T16:15:00Z">
              <w:r w:rsidDel="00A90CC4">
                <w:delText>pp</w:delText>
              </w:r>
            </w:del>
          </w:p>
        </w:tc>
        <w:tc>
          <w:tcPr>
            <w:tcW w:w="2096" w:type="dxa"/>
            <w:gridSpan w:val="4"/>
          </w:tcPr>
          <w:p w14:paraId="12A06104" w14:textId="612CA12B" w:rsidR="00E05AA8" w:rsidDel="00A90CC4" w:rsidRDefault="00E05AA8" w:rsidP="00495DC8">
            <w:pPr>
              <w:jc w:val="both"/>
              <w:rPr>
                <w:del w:id="9039" w:author="PS" w:date="2018-11-25T16:15:00Z"/>
              </w:rPr>
            </w:pPr>
            <w:del w:id="9040" w:author="PS" w:date="2018-11-25T16:15:00Z">
              <w:r w:rsidDel="00A90CC4">
                <w:delText>40</w:delText>
              </w:r>
            </w:del>
          </w:p>
        </w:tc>
      </w:tr>
      <w:tr w:rsidR="00E05AA8" w:rsidDel="00A90CC4" w14:paraId="038DD4E2" w14:textId="1F479A29" w:rsidTr="00495DC8">
        <w:trPr>
          <w:del w:id="9041" w:author="PS" w:date="2018-11-25T16:15:00Z"/>
        </w:trPr>
        <w:tc>
          <w:tcPr>
            <w:tcW w:w="6060" w:type="dxa"/>
            <w:gridSpan w:val="5"/>
          </w:tcPr>
          <w:p w14:paraId="4F88791D" w14:textId="2D917860" w:rsidR="00E05AA8" w:rsidDel="00A90CC4" w:rsidRDefault="00E05AA8" w:rsidP="00495DC8">
            <w:pPr>
              <w:jc w:val="both"/>
              <w:rPr>
                <w:del w:id="9042" w:author="PS" w:date="2018-11-25T16:15:00Z"/>
              </w:rPr>
            </w:pPr>
          </w:p>
        </w:tc>
        <w:tc>
          <w:tcPr>
            <w:tcW w:w="1703" w:type="dxa"/>
            <w:gridSpan w:val="2"/>
          </w:tcPr>
          <w:p w14:paraId="419B33F6" w14:textId="40C3C3DB" w:rsidR="00E05AA8" w:rsidDel="00A90CC4" w:rsidRDefault="00E05AA8" w:rsidP="00495DC8">
            <w:pPr>
              <w:jc w:val="both"/>
              <w:rPr>
                <w:del w:id="9043" w:author="PS" w:date="2018-11-25T16:15:00Z"/>
              </w:rPr>
            </w:pPr>
          </w:p>
        </w:tc>
        <w:tc>
          <w:tcPr>
            <w:tcW w:w="2096" w:type="dxa"/>
            <w:gridSpan w:val="4"/>
          </w:tcPr>
          <w:p w14:paraId="7A2549D1" w14:textId="313D7F40" w:rsidR="00E05AA8" w:rsidDel="00A90CC4" w:rsidRDefault="00E05AA8" w:rsidP="00495DC8">
            <w:pPr>
              <w:jc w:val="both"/>
              <w:rPr>
                <w:del w:id="9044" w:author="PS" w:date="2018-11-25T16:15:00Z"/>
              </w:rPr>
            </w:pPr>
          </w:p>
        </w:tc>
      </w:tr>
      <w:tr w:rsidR="00E05AA8" w:rsidDel="00A90CC4" w14:paraId="61C24AC5" w14:textId="459D9B5D" w:rsidTr="00495DC8">
        <w:trPr>
          <w:del w:id="9045" w:author="PS" w:date="2018-11-25T16:15:00Z"/>
        </w:trPr>
        <w:tc>
          <w:tcPr>
            <w:tcW w:w="6060" w:type="dxa"/>
            <w:gridSpan w:val="5"/>
          </w:tcPr>
          <w:p w14:paraId="732CA29D" w14:textId="18F1DD8E" w:rsidR="00E05AA8" w:rsidDel="00A90CC4" w:rsidRDefault="00E05AA8" w:rsidP="00495DC8">
            <w:pPr>
              <w:jc w:val="both"/>
              <w:rPr>
                <w:del w:id="9046" w:author="PS" w:date="2018-11-25T16:15:00Z"/>
              </w:rPr>
            </w:pPr>
          </w:p>
        </w:tc>
        <w:tc>
          <w:tcPr>
            <w:tcW w:w="1703" w:type="dxa"/>
            <w:gridSpan w:val="2"/>
          </w:tcPr>
          <w:p w14:paraId="126749F0" w14:textId="11CD4F14" w:rsidR="00E05AA8" w:rsidDel="00A90CC4" w:rsidRDefault="00E05AA8" w:rsidP="00495DC8">
            <w:pPr>
              <w:jc w:val="both"/>
              <w:rPr>
                <w:del w:id="9047" w:author="PS" w:date="2018-11-25T16:15:00Z"/>
              </w:rPr>
            </w:pPr>
          </w:p>
        </w:tc>
        <w:tc>
          <w:tcPr>
            <w:tcW w:w="2096" w:type="dxa"/>
            <w:gridSpan w:val="4"/>
          </w:tcPr>
          <w:p w14:paraId="1F8C3B0E" w14:textId="0C5F787A" w:rsidR="00E05AA8" w:rsidDel="00A90CC4" w:rsidRDefault="00E05AA8" w:rsidP="00495DC8">
            <w:pPr>
              <w:jc w:val="both"/>
              <w:rPr>
                <w:del w:id="9048" w:author="PS" w:date="2018-11-25T16:15:00Z"/>
              </w:rPr>
            </w:pPr>
          </w:p>
        </w:tc>
      </w:tr>
      <w:tr w:rsidR="00E05AA8" w:rsidDel="00A90CC4" w14:paraId="1168A72B" w14:textId="79660483" w:rsidTr="00495DC8">
        <w:trPr>
          <w:del w:id="9049" w:author="PS" w:date="2018-11-25T16:15:00Z"/>
        </w:trPr>
        <w:tc>
          <w:tcPr>
            <w:tcW w:w="6060" w:type="dxa"/>
            <w:gridSpan w:val="5"/>
          </w:tcPr>
          <w:p w14:paraId="75BB5ABA" w14:textId="4A5E1DB8" w:rsidR="00E05AA8" w:rsidDel="00A90CC4" w:rsidRDefault="00E05AA8" w:rsidP="00495DC8">
            <w:pPr>
              <w:jc w:val="both"/>
              <w:rPr>
                <w:del w:id="9050" w:author="PS" w:date="2018-11-25T16:15:00Z"/>
              </w:rPr>
            </w:pPr>
          </w:p>
        </w:tc>
        <w:tc>
          <w:tcPr>
            <w:tcW w:w="1703" w:type="dxa"/>
            <w:gridSpan w:val="2"/>
          </w:tcPr>
          <w:p w14:paraId="2F9498BE" w14:textId="17A6FB01" w:rsidR="00E05AA8" w:rsidDel="00A90CC4" w:rsidRDefault="00E05AA8" w:rsidP="00495DC8">
            <w:pPr>
              <w:jc w:val="both"/>
              <w:rPr>
                <w:del w:id="9051" w:author="PS" w:date="2018-11-25T16:15:00Z"/>
              </w:rPr>
            </w:pPr>
          </w:p>
        </w:tc>
        <w:tc>
          <w:tcPr>
            <w:tcW w:w="2096" w:type="dxa"/>
            <w:gridSpan w:val="4"/>
          </w:tcPr>
          <w:p w14:paraId="72B47E92" w14:textId="7BF82310" w:rsidR="00E05AA8" w:rsidDel="00A90CC4" w:rsidRDefault="00E05AA8" w:rsidP="00495DC8">
            <w:pPr>
              <w:jc w:val="both"/>
              <w:rPr>
                <w:del w:id="9052" w:author="PS" w:date="2018-11-25T16:15:00Z"/>
              </w:rPr>
            </w:pPr>
          </w:p>
        </w:tc>
      </w:tr>
      <w:tr w:rsidR="00E05AA8" w:rsidDel="00A90CC4" w14:paraId="5379F867" w14:textId="4BB1EB31" w:rsidTr="00495DC8">
        <w:trPr>
          <w:del w:id="9053" w:author="PS" w:date="2018-11-25T16:15:00Z"/>
        </w:trPr>
        <w:tc>
          <w:tcPr>
            <w:tcW w:w="9859" w:type="dxa"/>
            <w:gridSpan w:val="11"/>
            <w:shd w:val="clear" w:color="auto" w:fill="F7CAAC"/>
          </w:tcPr>
          <w:p w14:paraId="76E1E779" w14:textId="5FAB5A3E" w:rsidR="00E05AA8" w:rsidDel="00A90CC4" w:rsidRDefault="00E05AA8" w:rsidP="00495DC8">
            <w:pPr>
              <w:jc w:val="both"/>
              <w:rPr>
                <w:del w:id="9054" w:author="PS" w:date="2018-11-25T16:15:00Z"/>
              </w:rPr>
            </w:pPr>
            <w:del w:id="9055" w:author="PS" w:date="2018-11-25T16:15:00Z">
              <w:r w:rsidDel="00A90CC4">
                <w:rPr>
                  <w:b/>
                </w:rPr>
                <w:delText>Předměty příslušného studijního programu a způsob zapojení do jejich výuky, příp. další zapojení do uskutečňování studijního programu</w:delText>
              </w:r>
            </w:del>
          </w:p>
        </w:tc>
      </w:tr>
      <w:tr w:rsidR="00E05AA8" w:rsidRPr="005453BE" w:rsidDel="00A90CC4" w14:paraId="63153C47" w14:textId="6DC12EF9" w:rsidTr="00495DC8">
        <w:trPr>
          <w:trHeight w:val="480"/>
          <w:del w:id="9056" w:author="PS" w:date="2018-11-25T16:15:00Z"/>
        </w:trPr>
        <w:tc>
          <w:tcPr>
            <w:tcW w:w="9859" w:type="dxa"/>
            <w:gridSpan w:val="11"/>
            <w:tcBorders>
              <w:top w:val="nil"/>
            </w:tcBorders>
          </w:tcPr>
          <w:p w14:paraId="093B738B" w14:textId="79AE5D17" w:rsidR="00E05AA8" w:rsidDel="00A90CC4" w:rsidRDefault="00E05AA8" w:rsidP="00495DC8">
            <w:pPr>
              <w:jc w:val="both"/>
              <w:rPr>
                <w:ins w:id="9057" w:author="Matyas Adam" w:date="2018-11-17T16:09:00Z"/>
                <w:del w:id="9058" w:author="PS" w:date="2018-11-25T16:15:00Z"/>
              </w:rPr>
            </w:pPr>
            <w:ins w:id="9059" w:author="Matyas Adam" w:date="2018-11-17T16:09:00Z">
              <w:del w:id="9060" w:author="PS" w:date="2018-11-25T16:15:00Z">
                <w:r w:rsidDel="00A90CC4">
                  <w:delText xml:space="preserve">Ekologie </w:delText>
                </w:r>
              </w:del>
            </w:ins>
            <w:ins w:id="9061" w:author="Matyas Adam" w:date="2018-11-17T16:10:00Z">
              <w:del w:id="9062" w:author="PS" w:date="2018-11-25T16:15:00Z">
                <w:r w:rsidDel="00A90CC4">
                  <w:delText>–</w:delText>
                </w:r>
              </w:del>
            </w:ins>
            <w:ins w:id="9063" w:author="Matyas Adam" w:date="2018-11-17T16:09:00Z">
              <w:del w:id="9064" w:author="PS" w:date="2018-11-25T16:15:00Z">
                <w:r w:rsidDel="00A90CC4">
                  <w:delText xml:space="preserve"> garant</w:delText>
                </w:r>
              </w:del>
            </w:ins>
            <w:ins w:id="9065" w:author="Matyas Adam" w:date="2018-11-17T16:10:00Z">
              <w:del w:id="9066" w:author="PS" w:date="2018-11-25T16:15:00Z">
                <w:r w:rsidDel="00A90CC4">
                  <w:delText>, přednášející, cvičící</w:delText>
                </w:r>
              </w:del>
            </w:ins>
          </w:p>
          <w:p w14:paraId="48CC5318" w14:textId="31363245" w:rsidR="00E05AA8" w:rsidDel="00A90CC4" w:rsidRDefault="00E05AA8" w:rsidP="00495DC8">
            <w:pPr>
              <w:jc w:val="both"/>
              <w:rPr>
                <w:del w:id="9067" w:author="PS" w:date="2018-11-25T16:15:00Z"/>
              </w:rPr>
            </w:pPr>
            <w:del w:id="9068" w:author="PS" w:date="2018-11-25T16:15:00Z">
              <w:r w:rsidDel="00A90CC4">
                <w:delText>Terénní environmentální praxe – zajišťuje praxi</w:delText>
              </w:r>
            </w:del>
          </w:p>
          <w:p w14:paraId="619C9104" w14:textId="53FA7894" w:rsidR="00E05AA8" w:rsidDel="00A90CC4" w:rsidRDefault="00E05AA8" w:rsidP="00495DC8">
            <w:pPr>
              <w:jc w:val="both"/>
              <w:rPr>
                <w:del w:id="9069" w:author="PS" w:date="2018-11-25T16:15:00Z"/>
              </w:rPr>
            </w:pPr>
            <w:del w:id="9070" w:author="PS" w:date="2018-11-25T16:15:00Z">
              <w:r w:rsidDel="00A90CC4">
                <w:delText>Mitigace environmentálních rizik a adaptační strategie - garant, přednášející, cvičící</w:delText>
              </w:r>
            </w:del>
          </w:p>
          <w:p w14:paraId="4E74235D" w14:textId="0E5575E5" w:rsidR="00E05AA8" w:rsidDel="00A90CC4" w:rsidRDefault="00E05AA8" w:rsidP="00495DC8">
            <w:pPr>
              <w:jc w:val="both"/>
              <w:rPr>
                <w:del w:id="9071" w:author="PS" w:date="2018-11-25T16:15:00Z"/>
              </w:rPr>
            </w:pPr>
            <w:del w:id="9072" w:author="PS" w:date="2018-11-25T16:15:00Z">
              <w:r w:rsidDel="00A90CC4">
                <w:delText>Metody studia planety Země - garant, přednášející, cvičící</w:delText>
              </w:r>
            </w:del>
          </w:p>
          <w:p w14:paraId="587D899D" w14:textId="1A2738F8" w:rsidR="00E05AA8" w:rsidRPr="005453BE" w:rsidDel="00A90CC4" w:rsidRDefault="00E05AA8" w:rsidP="00495DC8">
            <w:pPr>
              <w:jc w:val="both"/>
              <w:rPr>
                <w:del w:id="9073" w:author="PS" w:date="2018-11-25T16:15:00Z"/>
              </w:rPr>
            </w:pPr>
            <w:del w:id="9074" w:author="PS" w:date="2018-11-25T16:15:00Z">
              <w:r w:rsidDel="00A90CC4">
                <w:delText>Meteorologická a hydrologická rizika - garant, přednášející, cvičící</w:delText>
              </w:r>
            </w:del>
          </w:p>
        </w:tc>
      </w:tr>
      <w:tr w:rsidR="00E05AA8" w:rsidDel="00A90CC4" w14:paraId="2CC3570F" w14:textId="49ED8559" w:rsidTr="00495DC8">
        <w:trPr>
          <w:del w:id="9075" w:author="PS" w:date="2018-11-25T16:15:00Z"/>
        </w:trPr>
        <w:tc>
          <w:tcPr>
            <w:tcW w:w="9859" w:type="dxa"/>
            <w:gridSpan w:val="11"/>
            <w:shd w:val="clear" w:color="auto" w:fill="F7CAAC"/>
          </w:tcPr>
          <w:p w14:paraId="40B64D61" w14:textId="10CE0048" w:rsidR="00E05AA8" w:rsidDel="00A90CC4" w:rsidRDefault="00E05AA8" w:rsidP="00495DC8">
            <w:pPr>
              <w:jc w:val="both"/>
              <w:rPr>
                <w:del w:id="9076" w:author="PS" w:date="2018-11-25T16:15:00Z"/>
              </w:rPr>
            </w:pPr>
            <w:del w:id="9077" w:author="PS" w:date="2018-11-25T16:15:00Z">
              <w:r w:rsidDel="00A90CC4">
                <w:rPr>
                  <w:b/>
                </w:rPr>
                <w:delText xml:space="preserve">Údaje o vzdělání na VŠ </w:delText>
              </w:r>
            </w:del>
          </w:p>
        </w:tc>
      </w:tr>
      <w:tr w:rsidR="00E05AA8" w:rsidRPr="00626D69" w:rsidDel="00A90CC4" w14:paraId="76462960" w14:textId="290ABA11" w:rsidTr="00495DC8">
        <w:trPr>
          <w:trHeight w:val="845"/>
          <w:del w:id="9078" w:author="PS" w:date="2018-11-25T16:15:00Z"/>
        </w:trPr>
        <w:tc>
          <w:tcPr>
            <w:tcW w:w="9859" w:type="dxa"/>
            <w:gridSpan w:val="11"/>
          </w:tcPr>
          <w:p w14:paraId="5CEFA59A" w14:textId="2DCB5CFB" w:rsidR="00E05AA8" w:rsidDel="00A90CC4" w:rsidRDefault="00E05AA8" w:rsidP="00495DC8">
            <w:pPr>
              <w:rPr>
                <w:del w:id="9079" w:author="PS" w:date="2018-11-25T16:15:00Z"/>
              </w:rPr>
            </w:pPr>
            <w:del w:id="9080" w:author="PS" w:date="2018-11-25T16:15:00Z">
              <w:r w:rsidDel="00A90CC4">
                <w:delText>1985</w:delText>
              </w:r>
            </w:del>
            <w:ins w:id="9081" w:author="Matyas Adam" w:date="2018-11-17T16:11:00Z">
              <w:del w:id="9082" w:author="PS" w:date="2018-11-25T16:15:00Z">
                <w:r w:rsidDel="00A90CC4">
                  <w:delText xml:space="preserve">: </w:delText>
                </w:r>
              </w:del>
            </w:ins>
            <w:del w:id="9083" w:author="PS" w:date="2018-11-25T16:15:00Z">
              <w:r w:rsidDel="00A90CC4">
                <w:delText xml:space="preserve"> PhDr. Univerzita J.E. Purkyně, Brno (Archeologie a muzeologie)</w:delText>
              </w:r>
            </w:del>
            <w:ins w:id="9084" w:author="Matyas Adam" w:date="2018-11-17T16:10:00Z">
              <w:del w:id="9085" w:author="PS" w:date="2018-11-25T16:15:00Z">
                <w:r w:rsidDel="00A90CC4">
                  <w:delText>, PhDr.</w:delText>
                </w:r>
              </w:del>
            </w:ins>
          </w:p>
          <w:p w14:paraId="70B0E5E6" w14:textId="16A72CB4" w:rsidR="00E05AA8" w:rsidDel="00A90CC4" w:rsidRDefault="00E05AA8" w:rsidP="00495DC8">
            <w:pPr>
              <w:rPr>
                <w:del w:id="9086" w:author="PS" w:date="2018-11-25T16:15:00Z"/>
              </w:rPr>
            </w:pPr>
            <w:del w:id="9087" w:author="PS" w:date="2018-11-25T16:15:00Z">
              <w:r w:rsidDel="00A90CC4">
                <w:delText>1994</w:delText>
              </w:r>
            </w:del>
            <w:ins w:id="9088" w:author="Matyas Adam" w:date="2018-11-17T16:11:00Z">
              <w:del w:id="9089" w:author="PS" w:date="2018-11-25T16:15:00Z">
                <w:r w:rsidDel="00A90CC4">
                  <w:delText xml:space="preserve">: </w:delText>
                </w:r>
              </w:del>
            </w:ins>
            <w:del w:id="9090" w:author="PS" w:date="2018-11-25T16:15:00Z">
              <w:r w:rsidDel="00A90CC4">
                <w:delText xml:space="preserve"> PhD., University of Calgary, Canada (Archaeology – Cultural Antropology)</w:delText>
              </w:r>
            </w:del>
            <w:ins w:id="9091" w:author="Matyas Adam" w:date="2018-11-17T16:10:00Z">
              <w:del w:id="9092" w:author="PS" w:date="2018-11-25T16:15:00Z">
                <w:r w:rsidDel="00A90CC4">
                  <w:delText>, Ph</w:delText>
                </w:r>
              </w:del>
            </w:ins>
            <w:ins w:id="9093" w:author="Matyas Adam" w:date="2018-11-17T16:11:00Z">
              <w:del w:id="9094" w:author="PS" w:date="2018-11-25T16:15:00Z">
                <w:r w:rsidDel="00A90CC4">
                  <w:delText>.</w:delText>
                </w:r>
              </w:del>
            </w:ins>
            <w:ins w:id="9095" w:author="Matyas Adam" w:date="2018-11-17T16:10:00Z">
              <w:del w:id="9096" w:author="PS" w:date="2018-11-25T16:15:00Z">
                <w:r w:rsidDel="00A90CC4">
                  <w:delText>D.</w:delText>
                </w:r>
              </w:del>
            </w:ins>
          </w:p>
          <w:p w14:paraId="4D70AA68" w14:textId="0B893033" w:rsidR="00E05AA8" w:rsidRPr="00626D69" w:rsidDel="00A90CC4" w:rsidRDefault="00E05AA8" w:rsidP="00495DC8">
            <w:pPr>
              <w:rPr>
                <w:del w:id="9097" w:author="PS" w:date="2018-11-25T16:15:00Z"/>
              </w:rPr>
            </w:pPr>
            <w:del w:id="9098" w:author="PS" w:date="2018-11-25T16:15:00Z">
              <w:r w:rsidDel="00A90CC4">
                <w:delText>1995</w:delText>
              </w:r>
            </w:del>
            <w:ins w:id="9099" w:author="Matyas Adam" w:date="2018-11-17T16:11:00Z">
              <w:del w:id="9100" w:author="PS" w:date="2018-11-25T16:15:00Z">
                <w:r w:rsidDel="00A90CC4">
                  <w:delText xml:space="preserve">: </w:delText>
                </w:r>
              </w:del>
            </w:ins>
            <w:del w:id="9101" w:author="PS" w:date="2018-11-25T16:15:00Z">
              <w:r w:rsidDel="00A90CC4">
                <w:delText xml:space="preserve"> PhD., University of Alberta, Canada (Earth and Atmospheric Sciences)</w:delText>
              </w:r>
            </w:del>
            <w:ins w:id="9102" w:author="Matyas Adam" w:date="2018-11-17T16:10:00Z">
              <w:del w:id="9103" w:author="PS" w:date="2018-11-25T16:15:00Z">
                <w:r w:rsidDel="00A90CC4">
                  <w:delText>, Ph.d.</w:delText>
                </w:r>
              </w:del>
            </w:ins>
          </w:p>
        </w:tc>
      </w:tr>
      <w:tr w:rsidR="00E05AA8" w:rsidDel="00A90CC4" w14:paraId="43F365BE" w14:textId="238A62FF" w:rsidTr="00495DC8">
        <w:trPr>
          <w:del w:id="9104" w:author="PS" w:date="2018-11-25T16:15:00Z"/>
        </w:trPr>
        <w:tc>
          <w:tcPr>
            <w:tcW w:w="9859" w:type="dxa"/>
            <w:gridSpan w:val="11"/>
            <w:shd w:val="clear" w:color="auto" w:fill="F7CAAC"/>
          </w:tcPr>
          <w:p w14:paraId="7CAE40A8" w14:textId="1B90F818" w:rsidR="00E05AA8" w:rsidDel="00A90CC4" w:rsidRDefault="00E05AA8" w:rsidP="00495DC8">
            <w:pPr>
              <w:jc w:val="both"/>
              <w:rPr>
                <w:del w:id="9105" w:author="PS" w:date="2018-11-25T16:15:00Z"/>
                <w:b/>
              </w:rPr>
            </w:pPr>
            <w:del w:id="9106" w:author="PS" w:date="2018-11-25T16:15:00Z">
              <w:r w:rsidDel="00A90CC4">
                <w:rPr>
                  <w:b/>
                </w:rPr>
                <w:delText>Údaje o odborném působení od absolvování VŠ</w:delText>
              </w:r>
            </w:del>
          </w:p>
        </w:tc>
      </w:tr>
      <w:tr w:rsidR="00E05AA8" w:rsidDel="00A90CC4" w14:paraId="2A5C5D7C" w14:textId="04531810" w:rsidTr="00495DC8">
        <w:trPr>
          <w:trHeight w:val="1090"/>
          <w:del w:id="9107" w:author="PS" w:date="2018-11-25T16:15:00Z"/>
        </w:trPr>
        <w:tc>
          <w:tcPr>
            <w:tcW w:w="9859" w:type="dxa"/>
            <w:gridSpan w:val="11"/>
          </w:tcPr>
          <w:p w14:paraId="6B92F579" w14:textId="3D2F44A1" w:rsidR="00E05AA8" w:rsidDel="00A90CC4" w:rsidRDefault="00E05AA8" w:rsidP="00495DC8">
            <w:pPr>
              <w:jc w:val="both"/>
              <w:rPr>
                <w:ins w:id="9108" w:author="Matyas Adam" w:date="2018-11-17T16:11:00Z"/>
                <w:del w:id="9109" w:author="PS" w:date="2018-11-25T16:15:00Z"/>
              </w:rPr>
            </w:pPr>
            <w:ins w:id="9110" w:author="Matyas Adam" w:date="2018-11-17T16:11:00Z">
              <w:del w:id="9111" w:author="PS" w:date="2018-11-25T16:15:00Z">
                <w:r w:rsidRPr="00416DCC" w:rsidDel="00A90CC4">
                  <w:delText xml:space="preserve">2008- </w:delText>
                </w:r>
                <w:r w:rsidDel="00A90CC4">
                  <w:delText>dosud:</w:delText>
                </w:r>
              </w:del>
            </w:ins>
            <w:ins w:id="9112" w:author="Matyas Adam" w:date="2018-11-17T16:12:00Z">
              <w:del w:id="9113" w:author="PS" w:date="2018-11-25T16:15:00Z">
                <w:r w:rsidDel="00A90CC4">
                  <w:delText xml:space="preserve"> </w:delText>
                </w:r>
              </w:del>
            </w:ins>
            <w:ins w:id="9114" w:author="Matyas Adam" w:date="2018-11-17T16:11:00Z">
              <w:del w:id="9115" w:author="PS" w:date="2018-11-25T16:15:00Z">
                <w:r w:rsidRPr="00416DCC" w:rsidDel="00A90CC4">
                  <w:delText xml:space="preserve">UTB Zlín; </w:delText>
                </w:r>
                <w:r w:rsidDel="00A90CC4">
                  <w:delText xml:space="preserve">Ústav environmentální bezpečnosti </w:delText>
                </w:r>
                <w:r w:rsidRPr="00416DCC" w:rsidDel="00A90CC4">
                  <w:delText xml:space="preserve"> (akademický pracovník, </w:delText>
                </w:r>
                <w:r w:rsidDel="00A90CC4">
                  <w:delText>Laboratoř</w:delText>
                </w:r>
                <w:r w:rsidRPr="00416DCC" w:rsidDel="00A90CC4">
                  <w:delText xml:space="preserve"> paleoekolog</w:delText>
                </w:r>
                <w:r w:rsidDel="00A90CC4">
                  <w:delText>i</w:delText>
                </w:r>
                <w:r w:rsidRPr="00416DCC" w:rsidDel="00A90CC4">
                  <w:delText>e)</w:delText>
                </w:r>
              </w:del>
            </w:ins>
          </w:p>
          <w:p w14:paraId="7FE01FC9" w14:textId="3A0ECD12" w:rsidR="00E05AA8" w:rsidDel="00A90CC4" w:rsidRDefault="00E05AA8" w:rsidP="00495DC8">
            <w:pPr>
              <w:jc w:val="both"/>
              <w:rPr>
                <w:ins w:id="9116" w:author="Matyas Adam" w:date="2018-11-17T16:12:00Z"/>
                <w:del w:id="9117" w:author="PS" w:date="2018-11-25T16:15:00Z"/>
              </w:rPr>
            </w:pPr>
            <w:ins w:id="9118" w:author="Matyas Adam" w:date="2018-11-17T16:11:00Z">
              <w:del w:id="9119" w:author="PS" w:date="2018-11-25T16:15:00Z">
                <w:r w:rsidRPr="00416DCC" w:rsidDel="00A90CC4">
                  <w:delText>2006-2008</w:delText>
                </w:r>
                <w:r w:rsidDel="00A90CC4">
                  <w:delText>:</w:delText>
                </w:r>
                <w:r w:rsidRPr="00416DCC" w:rsidDel="00A90CC4">
                  <w:delText xml:space="preserve"> UPOL</w:delText>
                </w:r>
              </w:del>
            </w:ins>
            <w:ins w:id="9120" w:author="Matyas Adam" w:date="2018-11-17T16:12:00Z">
              <w:del w:id="9121" w:author="PS" w:date="2018-11-25T16:15:00Z">
                <w:r w:rsidDel="00A90CC4">
                  <w:delText>, PřF</w:delText>
                </w:r>
              </w:del>
            </w:ins>
            <w:ins w:id="9122" w:author="Matyas Adam" w:date="2018-11-17T16:11:00Z">
              <w:del w:id="9123" w:author="PS" w:date="2018-11-25T16:15:00Z">
                <w:r w:rsidRPr="00416DCC" w:rsidDel="00A90CC4">
                  <w:delText xml:space="preserve"> </w:delText>
                </w:r>
                <w:r w:rsidDel="00A90CC4">
                  <w:delText xml:space="preserve">Katedra geologie, </w:delText>
                </w:r>
                <w:r w:rsidRPr="00416DCC" w:rsidDel="00A90CC4">
                  <w:delText>Olomouc (akademický pracovník, docent)</w:delText>
                </w:r>
              </w:del>
            </w:ins>
          </w:p>
          <w:p w14:paraId="54305389" w14:textId="19A6ACEB" w:rsidR="00E05AA8" w:rsidRPr="00416DCC" w:rsidDel="00A90CC4" w:rsidRDefault="00E05AA8" w:rsidP="00495DC8">
            <w:pPr>
              <w:jc w:val="both"/>
              <w:rPr>
                <w:ins w:id="9124" w:author="Matyas Adam" w:date="2018-11-17T16:12:00Z"/>
                <w:del w:id="9125" w:author="PS" w:date="2018-11-25T16:15:00Z"/>
              </w:rPr>
            </w:pPr>
            <w:ins w:id="9126" w:author="Matyas Adam" w:date="2018-11-17T16:12:00Z">
              <w:del w:id="9127" w:author="PS" w:date="2018-11-25T16:15:00Z">
                <w:r w:rsidRPr="00416DCC" w:rsidDel="00A90CC4">
                  <w:delText>1998-2005</w:delText>
                </w:r>
                <w:r w:rsidDel="00A90CC4">
                  <w:delText>:</w:delText>
                </w:r>
                <w:r w:rsidRPr="00416DCC" w:rsidDel="00A90CC4">
                  <w:delText xml:space="preserve"> FT UTB Zlín</w:delText>
                </w:r>
                <w:r w:rsidDel="00A90CC4">
                  <w:delText>,</w:delText>
                </w:r>
                <w:r w:rsidRPr="00416DCC" w:rsidDel="00A90CC4">
                  <w:delText xml:space="preserve"> Ústav životního prostředí, (akade</w:delText>
                </w:r>
                <w:r w:rsidDel="00A90CC4">
                  <w:delText>mický pracovník.</w:delText>
                </w:r>
                <w:r w:rsidRPr="00416DCC" w:rsidDel="00A90CC4">
                  <w:delText xml:space="preserve"> docent)</w:delText>
                </w:r>
              </w:del>
            </w:ins>
          </w:p>
          <w:p w14:paraId="5D018FCD" w14:textId="52D05E76" w:rsidR="00E05AA8" w:rsidRPr="00416DCC" w:rsidDel="00A90CC4" w:rsidRDefault="00E05AA8" w:rsidP="00495DC8">
            <w:pPr>
              <w:jc w:val="both"/>
              <w:rPr>
                <w:del w:id="9128" w:author="PS" w:date="2018-11-25T16:15:00Z"/>
              </w:rPr>
            </w:pPr>
            <w:del w:id="9129" w:author="PS" w:date="2018-11-25T16:15:00Z">
              <w:r w:rsidRPr="00416DCC" w:rsidDel="00A90CC4">
                <w:delText>1996-1997</w:delText>
              </w:r>
            </w:del>
            <w:ins w:id="9130" w:author="Matyas Adam" w:date="2018-11-17T16:11:00Z">
              <w:del w:id="9131" w:author="PS" w:date="2018-11-25T16:15:00Z">
                <w:r w:rsidDel="00A90CC4">
                  <w:delText>:</w:delText>
                </w:r>
              </w:del>
            </w:ins>
            <w:del w:id="9132" w:author="PS" w:date="2018-11-25T16:15:00Z">
              <w:r w:rsidRPr="00416DCC" w:rsidDel="00A90CC4">
                <w:delText xml:space="preserve"> </w:delText>
              </w:r>
            </w:del>
            <w:ins w:id="9133" w:author="Matyas Adam" w:date="2018-11-17T16:12:00Z">
              <w:del w:id="9134" w:author="PS" w:date="2018-11-25T16:15:00Z">
                <w:r w:rsidRPr="00416DCC" w:rsidDel="00A90CC4">
                  <w:delText>PřF MU Brno</w:delText>
                </w:r>
                <w:r w:rsidDel="00A90CC4">
                  <w:delText xml:space="preserve">, </w:delText>
                </w:r>
              </w:del>
            </w:ins>
            <w:del w:id="9135" w:author="PS" w:date="2018-11-25T16:15:00Z">
              <w:r w:rsidRPr="00416DCC" w:rsidDel="00A90CC4">
                <w:delText>Katedra antropologie, PřF MU Brno (akademický pracovník</w:delText>
              </w:r>
              <w:r w:rsidDel="00A90CC4">
                <w:delText xml:space="preserve"> (odborný asistent</w:delText>
              </w:r>
              <w:r w:rsidRPr="00416DCC" w:rsidDel="00A90CC4">
                <w:delText>)</w:delText>
              </w:r>
            </w:del>
          </w:p>
          <w:p w14:paraId="1FF68DEE" w14:textId="2B2D0F8C" w:rsidR="00E05AA8" w:rsidRPr="00416DCC" w:rsidDel="00A90CC4" w:rsidRDefault="00E05AA8" w:rsidP="00495DC8">
            <w:pPr>
              <w:jc w:val="both"/>
              <w:rPr>
                <w:del w:id="9136" w:author="PS" w:date="2018-11-25T16:15:00Z"/>
              </w:rPr>
            </w:pPr>
            <w:del w:id="9137" w:author="PS" w:date="2018-11-25T16:15:00Z">
              <w:r w:rsidRPr="00416DCC" w:rsidDel="00A90CC4">
                <w:delText>1998-2005 Ústav životního prostředí, FT UTB Zlín  (akade</w:delText>
              </w:r>
              <w:r w:rsidDel="00A90CC4">
                <w:delText>mický pracovník.</w:delText>
              </w:r>
              <w:r w:rsidRPr="00416DCC" w:rsidDel="00A90CC4">
                <w:delText xml:space="preserve"> docent)</w:delText>
              </w:r>
            </w:del>
          </w:p>
          <w:p w14:paraId="50AFB0DC" w14:textId="14857229" w:rsidR="00E05AA8" w:rsidRPr="00416DCC" w:rsidDel="00A90CC4" w:rsidRDefault="00E05AA8" w:rsidP="00495DC8">
            <w:pPr>
              <w:jc w:val="both"/>
              <w:rPr>
                <w:del w:id="9138" w:author="PS" w:date="2018-11-25T16:15:00Z"/>
              </w:rPr>
            </w:pPr>
            <w:del w:id="9139" w:author="PS" w:date="2018-11-25T16:15:00Z">
              <w:r w:rsidRPr="00416DCC" w:rsidDel="00A90CC4">
                <w:delText xml:space="preserve">2006-2008 </w:delText>
              </w:r>
              <w:r w:rsidDel="00A90CC4">
                <w:delText>Př.F.</w:delText>
              </w:r>
              <w:r w:rsidRPr="00416DCC" w:rsidDel="00A90CC4">
                <w:delText xml:space="preserve"> UPOL </w:delText>
              </w:r>
              <w:r w:rsidDel="00A90CC4">
                <w:delText xml:space="preserve">Katedra geologie, </w:delText>
              </w:r>
              <w:r w:rsidRPr="00416DCC" w:rsidDel="00A90CC4">
                <w:delText>Olomouc (akademický pracovník, docent)</w:delText>
              </w:r>
            </w:del>
          </w:p>
          <w:p w14:paraId="7F20DA1C" w14:textId="6EDBE0FC" w:rsidR="00E05AA8" w:rsidDel="00A90CC4" w:rsidRDefault="00E05AA8" w:rsidP="00495DC8">
            <w:pPr>
              <w:jc w:val="both"/>
              <w:rPr>
                <w:del w:id="9140" w:author="PS" w:date="2018-11-25T16:15:00Z"/>
              </w:rPr>
            </w:pPr>
            <w:del w:id="9141" w:author="PS" w:date="2018-11-25T16:15:00Z">
              <w:r w:rsidRPr="00416DCC" w:rsidDel="00A90CC4">
                <w:delText xml:space="preserve">2008-         UTB Zlín; </w:delText>
              </w:r>
              <w:r w:rsidDel="00A90CC4">
                <w:delText xml:space="preserve">Ústav environmentální bezpečnosti </w:delText>
              </w:r>
              <w:r w:rsidRPr="00416DCC" w:rsidDel="00A90CC4">
                <w:delText xml:space="preserve"> (akademický pracovník, </w:delText>
              </w:r>
              <w:r w:rsidDel="00A90CC4">
                <w:delText>Laboratoř</w:delText>
              </w:r>
              <w:r w:rsidRPr="00416DCC" w:rsidDel="00A90CC4">
                <w:delText xml:space="preserve"> paleoekolog</w:delText>
              </w:r>
              <w:r w:rsidDel="00A90CC4">
                <w:delText>i</w:delText>
              </w:r>
              <w:r w:rsidRPr="00416DCC" w:rsidDel="00A90CC4">
                <w:delText>e)</w:delText>
              </w:r>
            </w:del>
          </w:p>
        </w:tc>
      </w:tr>
      <w:tr w:rsidR="00E05AA8" w:rsidDel="00A90CC4" w14:paraId="70CF0E2D" w14:textId="42C0789D" w:rsidTr="00495DC8">
        <w:trPr>
          <w:trHeight w:val="250"/>
          <w:del w:id="9142" w:author="PS" w:date="2018-11-25T16:15:00Z"/>
        </w:trPr>
        <w:tc>
          <w:tcPr>
            <w:tcW w:w="9859" w:type="dxa"/>
            <w:gridSpan w:val="11"/>
            <w:shd w:val="clear" w:color="auto" w:fill="F7CAAC"/>
          </w:tcPr>
          <w:p w14:paraId="347B1485" w14:textId="55DAB78D" w:rsidR="00E05AA8" w:rsidDel="00A90CC4" w:rsidRDefault="00E05AA8" w:rsidP="00495DC8">
            <w:pPr>
              <w:jc w:val="both"/>
              <w:rPr>
                <w:del w:id="9143" w:author="PS" w:date="2018-11-25T16:15:00Z"/>
              </w:rPr>
            </w:pPr>
            <w:del w:id="9144" w:author="PS" w:date="2018-11-25T16:15:00Z">
              <w:r w:rsidDel="00A90CC4">
                <w:rPr>
                  <w:b/>
                </w:rPr>
                <w:delText>Zkušenosti s vedením kvalifikačních a rigorózních prací</w:delText>
              </w:r>
            </w:del>
          </w:p>
        </w:tc>
      </w:tr>
      <w:tr w:rsidR="00E05AA8" w:rsidDel="00A90CC4" w14:paraId="017E7436" w14:textId="1931EED2" w:rsidTr="00495DC8">
        <w:trPr>
          <w:trHeight w:val="711"/>
          <w:del w:id="9145" w:author="PS" w:date="2018-11-25T16:15:00Z"/>
        </w:trPr>
        <w:tc>
          <w:tcPr>
            <w:tcW w:w="9859" w:type="dxa"/>
            <w:gridSpan w:val="11"/>
          </w:tcPr>
          <w:p w14:paraId="525FC8B6" w14:textId="6CDFE816" w:rsidR="00E05AA8" w:rsidDel="00A90CC4" w:rsidRDefault="00E05AA8" w:rsidP="00495DC8">
            <w:pPr>
              <w:spacing w:before="60"/>
              <w:jc w:val="both"/>
              <w:rPr>
                <w:ins w:id="9146" w:author="Matyas Adam" w:date="2018-11-17T16:13:00Z"/>
                <w:del w:id="9147" w:author="PS" w:date="2018-11-25T16:15:00Z"/>
              </w:rPr>
            </w:pPr>
            <w:ins w:id="9148" w:author="Matyas Adam" w:date="2018-11-17T16:13:00Z">
              <w:del w:id="9149" w:author="PS" w:date="2018-11-25T16:15:00Z">
                <w:r w:rsidDel="00A90CC4">
                  <w:delText>Bakalářské práce: 15</w:delText>
                </w:r>
              </w:del>
            </w:ins>
          </w:p>
          <w:p w14:paraId="3FA3CB67" w14:textId="64D79804" w:rsidR="00E05AA8" w:rsidDel="00A90CC4" w:rsidRDefault="00E05AA8" w:rsidP="00495DC8">
            <w:pPr>
              <w:jc w:val="both"/>
              <w:rPr>
                <w:ins w:id="9150" w:author="Matyas Adam" w:date="2018-11-17T16:13:00Z"/>
                <w:del w:id="9151" w:author="PS" w:date="2018-11-25T16:15:00Z"/>
              </w:rPr>
            </w:pPr>
            <w:ins w:id="9152" w:author="Matyas Adam" w:date="2018-11-17T16:13:00Z">
              <w:del w:id="9153" w:author="PS" w:date="2018-11-25T16:15:00Z">
                <w:r w:rsidDel="00A90CC4">
                  <w:delText>Diplomové práce: 10</w:delText>
                </w:r>
              </w:del>
            </w:ins>
          </w:p>
          <w:p w14:paraId="09BF0DBB" w14:textId="6F61E242" w:rsidR="00E05AA8" w:rsidDel="00A90CC4" w:rsidRDefault="00E05AA8" w:rsidP="00495DC8">
            <w:pPr>
              <w:jc w:val="both"/>
              <w:rPr>
                <w:del w:id="9154" w:author="PS" w:date="2018-11-25T16:15:00Z"/>
              </w:rPr>
            </w:pPr>
            <w:ins w:id="9155" w:author="Matyas Adam" w:date="2018-11-17T16:22:00Z">
              <w:del w:id="9156" w:author="PS" w:date="2018-11-25T16:15:00Z">
                <w:r w:rsidDel="00A90CC4">
                  <w:delText xml:space="preserve">Disertační práce: </w:delText>
                </w:r>
              </w:del>
            </w:ins>
            <w:ins w:id="9157" w:author="Matyas Adam" w:date="2018-11-17T16:13:00Z">
              <w:del w:id="9158" w:author="PS" w:date="2018-11-25T16:15:00Z">
                <w:r w:rsidDel="00A90CC4">
                  <w:delText>7</w:delText>
                </w:r>
              </w:del>
            </w:ins>
            <w:del w:id="9159" w:author="PS" w:date="2018-11-25T16:15:00Z">
              <w:r w:rsidDel="00A90CC4">
                <w:delText>Vedení bakalářských (15), magisterských (10) a doktorských (7) prací.</w:delText>
              </w:r>
            </w:del>
          </w:p>
        </w:tc>
      </w:tr>
      <w:tr w:rsidR="00E05AA8" w:rsidDel="00A90CC4" w14:paraId="16075F06" w14:textId="78B18475" w:rsidTr="00495DC8">
        <w:trPr>
          <w:cantSplit/>
          <w:del w:id="9160" w:author="PS" w:date="2018-11-25T16:15:00Z"/>
        </w:trPr>
        <w:tc>
          <w:tcPr>
            <w:tcW w:w="3347" w:type="dxa"/>
            <w:gridSpan w:val="2"/>
            <w:tcBorders>
              <w:top w:val="single" w:sz="12" w:space="0" w:color="auto"/>
            </w:tcBorders>
            <w:shd w:val="clear" w:color="auto" w:fill="F7CAAC"/>
          </w:tcPr>
          <w:p w14:paraId="6B3CF4B6" w14:textId="42B20926" w:rsidR="00E05AA8" w:rsidDel="00A90CC4" w:rsidRDefault="00E05AA8" w:rsidP="00495DC8">
            <w:pPr>
              <w:jc w:val="both"/>
              <w:rPr>
                <w:del w:id="9161" w:author="PS" w:date="2018-11-25T16:15:00Z"/>
              </w:rPr>
            </w:pPr>
            <w:del w:id="9162" w:author="PS" w:date="2018-11-25T16:15:00Z">
              <w:r w:rsidDel="00A90CC4">
                <w:rPr>
                  <w:b/>
                </w:rPr>
                <w:delText xml:space="preserve">Obor habilitačního řízení </w:delText>
              </w:r>
            </w:del>
          </w:p>
        </w:tc>
        <w:tc>
          <w:tcPr>
            <w:tcW w:w="2245" w:type="dxa"/>
            <w:gridSpan w:val="2"/>
            <w:tcBorders>
              <w:top w:val="single" w:sz="12" w:space="0" w:color="auto"/>
            </w:tcBorders>
            <w:shd w:val="clear" w:color="auto" w:fill="F7CAAC"/>
          </w:tcPr>
          <w:p w14:paraId="1C84D3B2" w14:textId="33F57E04" w:rsidR="00E05AA8" w:rsidDel="00A90CC4" w:rsidRDefault="00E05AA8" w:rsidP="00495DC8">
            <w:pPr>
              <w:jc w:val="both"/>
              <w:rPr>
                <w:del w:id="9163" w:author="PS" w:date="2018-11-25T16:15:00Z"/>
              </w:rPr>
            </w:pPr>
            <w:del w:id="9164" w:author="PS" w:date="2018-11-25T16:15:00Z">
              <w:r w:rsidDel="00A90CC4">
                <w:rPr>
                  <w:b/>
                </w:rPr>
                <w:delText>Rok udělení hodnosti</w:delText>
              </w:r>
            </w:del>
          </w:p>
        </w:tc>
        <w:tc>
          <w:tcPr>
            <w:tcW w:w="2248" w:type="dxa"/>
            <w:gridSpan w:val="4"/>
            <w:tcBorders>
              <w:top w:val="single" w:sz="12" w:space="0" w:color="auto"/>
              <w:right w:val="single" w:sz="12" w:space="0" w:color="auto"/>
            </w:tcBorders>
            <w:shd w:val="clear" w:color="auto" w:fill="F7CAAC"/>
          </w:tcPr>
          <w:p w14:paraId="2EBA1022" w14:textId="774EE0E2" w:rsidR="00E05AA8" w:rsidDel="00A90CC4" w:rsidRDefault="00E05AA8" w:rsidP="00495DC8">
            <w:pPr>
              <w:jc w:val="both"/>
              <w:rPr>
                <w:del w:id="9165" w:author="PS" w:date="2018-11-25T16:15:00Z"/>
              </w:rPr>
            </w:pPr>
            <w:del w:id="9166" w:author="PS" w:date="2018-11-25T16:15:00Z">
              <w:r w:rsidDel="00A90CC4">
                <w:rPr>
                  <w:b/>
                </w:rPr>
                <w:delText>Řízení konáno na VŠ</w:delText>
              </w:r>
            </w:del>
          </w:p>
        </w:tc>
        <w:tc>
          <w:tcPr>
            <w:tcW w:w="2019" w:type="dxa"/>
            <w:gridSpan w:val="3"/>
            <w:tcBorders>
              <w:top w:val="single" w:sz="12" w:space="0" w:color="auto"/>
              <w:left w:val="single" w:sz="12" w:space="0" w:color="auto"/>
            </w:tcBorders>
            <w:shd w:val="clear" w:color="auto" w:fill="F7CAAC"/>
          </w:tcPr>
          <w:p w14:paraId="3309B23B" w14:textId="28164067" w:rsidR="00E05AA8" w:rsidDel="00A90CC4" w:rsidRDefault="00E05AA8" w:rsidP="00495DC8">
            <w:pPr>
              <w:jc w:val="both"/>
              <w:rPr>
                <w:del w:id="9167" w:author="PS" w:date="2018-11-25T16:15:00Z"/>
                <w:b/>
              </w:rPr>
            </w:pPr>
            <w:del w:id="9168" w:author="PS" w:date="2018-11-25T16:15:00Z">
              <w:r w:rsidDel="00A90CC4">
                <w:rPr>
                  <w:b/>
                </w:rPr>
                <w:delText>Ohlasy publikací</w:delText>
              </w:r>
            </w:del>
          </w:p>
        </w:tc>
      </w:tr>
      <w:tr w:rsidR="00E05AA8" w:rsidDel="00A90CC4" w14:paraId="6FC50A4D" w14:textId="58978BE7" w:rsidTr="00495DC8">
        <w:trPr>
          <w:cantSplit/>
          <w:del w:id="9169" w:author="PS" w:date="2018-11-25T16:15:00Z"/>
        </w:trPr>
        <w:tc>
          <w:tcPr>
            <w:tcW w:w="3347" w:type="dxa"/>
            <w:gridSpan w:val="2"/>
          </w:tcPr>
          <w:p w14:paraId="33D517A3" w14:textId="4C3292D7" w:rsidR="00E05AA8" w:rsidDel="00A90CC4" w:rsidRDefault="00E05AA8" w:rsidP="00495DC8">
            <w:pPr>
              <w:jc w:val="both"/>
              <w:rPr>
                <w:del w:id="9170" w:author="PS" w:date="2018-11-25T16:15:00Z"/>
              </w:rPr>
            </w:pPr>
            <w:del w:id="9171" w:author="PS" w:date="2018-11-25T16:15:00Z">
              <w:r w:rsidRPr="006744F5" w:rsidDel="00A90CC4">
                <w:delText>Geolog</w:delText>
              </w:r>
              <w:r w:rsidDel="00A90CC4">
                <w:delText>ické vědy / Kvartérní geologie</w:delText>
              </w:r>
            </w:del>
          </w:p>
        </w:tc>
        <w:tc>
          <w:tcPr>
            <w:tcW w:w="2245" w:type="dxa"/>
            <w:gridSpan w:val="2"/>
          </w:tcPr>
          <w:p w14:paraId="10F8935F" w14:textId="4B382CA7" w:rsidR="00E05AA8" w:rsidDel="00A90CC4" w:rsidRDefault="00E05AA8" w:rsidP="00495DC8">
            <w:pPr>
              <w:jc w:val="both"/>
              <w:rPr>
                <w:del w:id="9172" w:author="PS" w:date="2018-11-25T16:15:00Z"/>
              </w:rPr>
            </w:pPr>
            <w:del w:id="9173" w:author="PS" w:date="2018-11-25T16:15:00Z">
              <w:r w:rsidDel="00A90CC4">
                <w:delText>2004</w:delText>
              </w:r>
            </w:del>
          </w:p>
        </w:tc>
        <w:tc>
          <w:tcPr>
            <w:tcW w:w="2248" w:type="dxa"/>
            <w:gridSpan w:val="4"/>
            <w:tcBorders>
              <w:right w:val="single" w:sz="12" w:space="0" w:color="auto"/>
            </w:tcBorders>
          </w:tcPr>
          <w:p w14:paraId="2B3A5E1B" w14:textId="4515E7BF" w:rsidR="00E05AA8" w:rsidDel="00A90CC4" w:rsidRDefault="00E05AA8" w:rsidP="00495DC8">
            <w:pPr>
              <w:jc w:val="both"/>
              <w:rPr>
                <w:del w:id="9174" w:author="PS" w:date="2018-11-25T16:15:00Z"/>
              </w:rPr>
            </w:pPr>
            <w:del w:id="9175" w:author="PS" w:date="2018-11-25T16:15:00Z">
              <w:r w:rsidDel="00A90CC4">
                <w:delText>MU Brno</w:delText>
              </w:r>
            </w:del>
          </w:p>
        </w:tc>
        <w:tc>
          <w:tcPr>
            <w:tcW w:w="632" w:type="dxa"/>
            <w:tcBorders>
              <w:left w:val="single" w:sz="12" w:space="0" w:color="auto"/>
            </w:tcBorders>
            <w:shd w:val="clear" w:color="auto" w:fill="F7CAAC"/>
          </w:tcPr>
          <w:p w14:paraId="79390D4B" w14:textId="640AB48B" w:rsidR="00E05AA8" w:rsidDel="00A90CC4" w:rsidRDefault="00E05AA8" w:rsidP="00495DC8">
            <w:pPr>
              <w:jc w:val="both"/>
              <w:rPr>
                <w:del w:id="9176" w:author="PS" w:date="2018-11-25T16:15:00Z"/>
              </w:rPr>
            </w:pPr>
            <w:del w:id="9177" w:author="PS" w:date="2018-11-25T16:15:00Z">
              <w:r w:rsidDel="00A90CC4">
                <w:rPr>
                  <w:b/>
                </w:rPr>
                <w:delText>WOS</w:delText>
              </w:r>
            </w:del>
          </w:p>
        </w:tc>
        <w:tc>
          <w:tcPr>
            <w:tcW w:w="693" w:type="dxa"/>
            <w:shd w:val="clear" w:color="auto" w:fill="F7CAAC"/>
          </w:tcPr>
          <w:p w14:paraId="1CBFEE22" w14:textId="3666B40D" w:rsidR="00E05AA8" w:rsidDel="00A90CC4" w:rsidRDefault="00E05AA8" w:rsidP="00495DC8">
            <w:pPr>
              <w:jc w:val="both"/>
              <w:rPr>
                <w:del w:id="9178" w:author="PS" w:date="2018-11-25T16:15:00Z"/>
                <w:sz w:val="18"/>
              </w:rPr>
            </w:pPr>
            <w:del w:id="9179" w:author="PS" w:date="2018-11-25T16:15:00Z">
              <w:r w:rsidDel="00A90CC4">
                <w:rPr>
                  <w:b/>
                  <w:sz w:val="18"/>
                </w:rPr>
                <w:delText>Scopus</w:delText>
              </w:r>
            </w:del>
          </w:p>
        </w:tc>
        <w:tc>
          <w:tcPr>
            <w:tcW w:w="694" w:type="dxa"/>
            <w:shd w:val="clear" w:color="auto" w:fill="F7CAAC"/>
          </w:tcPr>
          <w:p w14:paraId="0A1F59CF" w14:textId="771E184F" w:rsidR="00E05AA8" w:rsidDel="00A90CC4" w:rsidRDefault="00E05AA8" w:rsidP="00495DC8">
            <w:pPr>
              <w:jc w:val="both"/>
              <w:rPr>
                <w:del w:id="9180" w:author="PS" w:date="2018-11-25T16:15:00Z"/>
              </w:rPr>
            </w:pPr>
            <w:del w:id="9181" w:author="PS" w:date="2018-11-25T16:15:00Z">
              <w:r w:rsidDel="00A90CC4">
                <w:rPr>
                  <w:b/>
                  <w:sz w:val="18"/>
                </w:rPr>
                <w:delText>ostatní</w:delText>
              </w:r>
            </w:del>
          </w:p>
        </w:tc>
      </w:tr>
      <w:tr w:rsidR="00E05AA8" w:rsidDel="00A90CC4" w14:paraId="7D18647B" w14:textId="3B70E46B" w:rsidTr="00495DC8">
        <w:trPr>
          <w:cantSplit/>
          <w:trHeight w:val="70"/>
          <w:del w:id="9182" w:author="PS" w:date="2018-11-25T16:15:00Z"/>
        </w:trPr>
        <w:tc>
          <w:tcPr>
            <w:tcW w:w="3347" w:type="dxa"/>
            <w:gridSpan w:val="2"/>
            <w:shd w:val="clear" w:color="auto" w:fill="F7CAAC"/>
          </w:tcPr>
          <w:p w14:paraId="75291D56" w14:textId="2FAF9F7E" w:rsidR="00E05AA8" w:rsidDel="00A90CC4" w:rsidRDefault="00E05AA8" w:rsidP="00495DC8">
            <w:pPr>
              <w:jc w:val="both"/>
              <w:rPr>
                <w:del w:id="9183" w:author="PS" w:date="2018-11-25T16:15:00Z"/>
              </w:rPr>
            </w:pPr>
            <w:del w:id="9184" w:author="PS" w:date="2018-11-25T16:15:00Z">
              <w:r w:rsidDel="00A90CC4">
                <w:rPr>
                  <w:b/>
                </w:rPr>
                <w:delText>Obor jmenovacího řízení</w:delText>
              </w:r>
            </w:del>
          </w:p>
        </w:tc>
        <w:tc>
          <w:tcPr>
            <w:tcW w:w="2245" w:type="dxa"/>
            <w:gridSpan w:val="2"/>
            <w:shd w:val="clear" w:color="auto" w:fill="F7CAAC"/>
          </w:tcPr>
          <w:p w14:paraId="455765B3" w14:textId="611993BB" w:rsidR="00E05AA8" w:rsidDel="00A90CC4" w:rsidRDefault="00E05AA8" w:rsidP="00495DC8">
            <w:pPr>
              <w:jc w:val="both"/>
              <w:rPr>
                <w:del w:id="9185" w:author="PS" w:date="2018-11-25T16:15:00Z"/>
              </w:rPr>
            </w:pPr>
            <w:del w:id="9186" w:author="PS" w:date="2018-11-25T16:15:00Z">
              <w:r w:rsidDel="00A90CC4">
                <w:rPr>
                  <w:b/>
                </w:rPr>
                <w:delText>Rok udělení hodnosti</w:delText>
              </w:r>
            </w:del>
          </w:p>
        </w:tc>
        <w:tc>
          <w:tcPr>
            <w:tcW w:w="2248" w:type="dxa"/>
            <w:gridSpan w:val="4"/>
            <w:tcBorders>
              <w:right w:val="single" w:sz="12" w:space="0" w:color="auto"/>
            </w:tcBorders>
            <w:shd w:val="clear" w:color="auto" w:fill="F7CAAC"/>
          </w:tcPr>
          <w:p w14:paraId="44E56ECD" w14:textId="55E6E988" w:rsidR="00E05AA8" w:rsidDel="00A90CC4" w:rsidRDefault="00E05AA8" w:rsidP="00495DC8">
            <w:pPr>
              <w:jc w:val="both"/>
              <w:rPr>
                <w:del w:id="9187" w:author="PS" w:date="2018-11-25T16:15:00Z"/>
              </w:rPr>
            </w:pPr>
            <w:del w:id="9188" w:author="PS" w:date="2018-11-25T16:15:00Z">
              <w:r w:rsidDel="00A90CC4">
                <w:rPr>
                  <w:b/>
                </w:rPr>
                <w:delText>Řízení konáno na VŠ</w:delText>
              </w:r>
            </w:del>
          </w:p>
        </w:tc>
        <w:tc>
          <w:tcPr>
            <w:tcW w:w="632" w:type="dxa"/>
            <w:vMerge w:val="restart"/>
            <w:tcBorders>
              <w:left w:val="single" w:sz="12" w:space="0" w:color="auto"/>
            </w:tcBorders>
          </w:tcPr>
          <w:p w14:paraId="30D88218" w14:textId="29C950B7" w:rsidR="00E05AA8" w:rsidDel="00A90CC4" w:rsidRDefault="00E05AA8" w:rsidP="00495DC8">
            <w:pPr>
              <w:jc w:val="both"/>
              <w:rPr>
                <w:del w:id="9189" w:author="PS" w:date="2018-11-25T16:15:00Z"/>
                <w:b/>
              </w:rPr>
            </w:pPr>
            <w:del w:id="9190" w:author="PS" w:date="2018-11-25T16:15:00Z">
              <w:r w:rsidRPr="00C56400" w:rsidDel="00A90CC4">
                <w:rPr>
                  <w:bCs/>
                </w:rPr>
                <w:delText>500</w:delText>
              </w:r>
            </w:del>
          </w:p>
        </w:tc>
        <w:tc>
          <w:tcPr>
            <w:tcW w:w="693" w:type="dxa"/>
            <w:vMerge w:val="restart"/>
          </w:tcPr>
          <w:p w14:paraId="7D03A177" w14:textId="0D7010D1" w:rsidR="00E05AA8" w:rsidDel="00A90CC4" w:rsidRDefault="00E05AA8" w:rsidP="00495DC8">
            <w:pPr>
              <w:jc w:val="both"/>
              <w:rPr>
                <w:del w:id="9191" w:author="PS" w:date="2018-11-25T16:15:00Z"/>
                <w:b/>
              </w:rPr>
            </w:pPr>
            <w:del w:id="9192" w:author="PS" w:date="2018-11-25T16:15:00Z">
              <w:r w:rsidDel="00A90CC4">
                <w:delText>424</w:delText>
              </w:r>
            </w:del>
          </w:p>
        </w:tc>
        <w:tc>
          <w:tcPr>
            <w:tcW w:w="694" w:type="dxa"/>
            <w:vMerge w:val="restart"/>
          </w:tcPr>
          <w:p w14:paraId="0F564EC4" w14:textId="1F41D40E" w:rsidR="00E05AA8" w:rsidDel="00A90CC4" w:rsidRDefault="00E05AA8" w:rsidP="00495DC8">
            <w:pPr>
              <w:jc w:val="both"/>
              <w:rPr>
                <w:del w:id="9193" w:author="PS" w:date="2018-11-25T16:15:00Z"/>
                <w:b/>
              </w:rPr>
            </w:pPr>
          </w:p>
        </w:tc>
      </w:tr>
      <w:tr w:rsidR="00E05AA8" w:rsidDel="00A90CC4" w14:paraId="0635C835" w14:textId="23096895" w:rsidTr="00495DC8">
        <w:trPr>
          <w:trHeight w:val="205"/>
          <w:del w:id="9194" w:author="PS" w:date="2018-11-25T16:15:00Z"/>
        </w:trPr>
        <w:tc>
          <w:tcPr>
            <w:tcW w:w="3347" w:type="dxa"/>
            <w:gridSpan w:val="2"/>
          </w:tcPr>
          <w:p w14:paraId="2BD3B420" w14:textId="74F7B3B6" w:rsidR="00E05AA8" w:rsidDel="00A90CC4" w:rsidRDefault="00E05AA8" w:rsidP="00495DC8">
            <w:pPr>
              <w:jc w:val="both"/>
              <w:rPr>
                <w:del w:id="9195" w:author="PS" w:date="2018-11-25T16:15:00Z"/>
              </w:rPr>
            </w:pPr>
            <w:del w:id="9196" w:author="PS" w:date="2018-11-25T16:15:00Z">
              <w:r w:rsidDel="00A90CC4">
                <w:delText>Vědy o Zemi</w:delText>
              </w:r>
            </w:del>
          </w:p>
        </w:tc>
        <w:tc>
          <w:tcPr>
            <w:tcW w:w="2245" w:type="dxa"/>
            <w:gridSpan w:val="2"/>
          </w:tcPr>
          <w:p w14:paraId="73B209C3" w14:textId="5DB63AF6" w:rsidR="00E05AA8" w:rsidDel="00A90CC4" w:rsidRDefault="00E05AA8" w:rsidP="00495DC8">
            <w:pPr>
              <w:jc w:val="both"/>
              <w:rPr>
                <w:del w:id="9197" w:author="PS" w:date="2018-11-25T16:15:00Z"/>
              </w:rPr>
            </w:pPr>
            <w:del w:id="9198" w:author="PS" w:date="2018-11-25T16:15:00Z">
              <w:r w:rsidDel="00A90CC4">
                <w:delText>2014</w:delText>
              </w:r>
            </w:del>
          </w:p>
        </w:tc>
        <w:tc>
          <w:tcPr>
            <w:tcW w:w="2248" w:type="dxa"/>
            <w:gridSpan w:val="4"/>
            <w:tcBorders>
              <w:right w:val="single" w:sz="12" w:space="0" w:color="auto"/>
            </w:tcBorders>
          </w:tcPr>
          <w:p w14:paraId="102D6B63" w14:textId="3300D44C" w:rsidR="00E05AA8" w:rsidDel="00A90CC4" w:rsidRDefault="00E05AA8" w:rsidP="00495DC8">
            <w:pPr>
              <w:jc w:val="both"/>
              <w:rPr>
                <w:del w:id="9199" w:author="PS" w:date="2018-11-25T16:15:00Z"/>
              </w:rPr>
            </w:pPr>
            <w:del w:id="9200" w:author="PS" w:date="2018-11-25T16:15:00Z">
              <w:r w:rsidDel="00A90CC4">
                <w:delText>AMU Poznaň</w:delText>
              </w:r>
            </w:del>
          </w:p>
        </w:tc>
        <w:tc>
          <w:tcPr>
            <w:tcW w:w="632" w:type="dxa"/>
            <w:vMerge/>
            <w:tcBorders>
              <w:left w:val="single" w:sz="12" w:space="0" w:color="auto"/>
            </w:tcBorders>
            <w:vAlign w:val="center"/>
          </w:tcPr>
          <w:p w14:paraId="397D7E05" w14:textId="41DD34C9" w:rsidR="00E05AA8" w:rsidDel="00A90CC4" w:rsidRDefault="00E05AA8" w:rsidP="00495DC8">
            <w:pPr>
              <w:rPr>
                <w:del w:id="9201" w:author="PS" w:date="2018-11-25T16:15:00Z"/>
                <w:b/>
              </w:rPr>
            </w:pPr>
          </w:p>
        </w:tc>
        <w:tc>
          <w:tcPr>
            <w:tcW w:w="693" w:type="dxa"/>
            <w:vMerge/>
            <w:vAlign w:val="center"/>
          </w:tcPr>
          <w:p w14:paraId="1E58637B" w14:textId="5E3EE04E" w:rsidR="00E05AA8" w:rsidDel="00A90CC4" w:rsidRDefault="00E05AA8" w:rsidP="00495DC8">
            <w:pPr>
              <w:rPr>
                <w:del w:id="9202" w:author="PS" w:date="2018-11-25T16:15:00Z"/>
                <w:b/>
              </w:rPr>
            </w:pPr>
          </w:p>
        </w:tc>
        <w:tc>
          <w:tcPr>
            <w:tcW w:w="694" w:type="dxa"/>
            <w:vMerge/>
            <w:vAlign w:val="center"/>
          </w:tcPr>
          <w:p w14:paraId="3FED1B1C" w14:textId="2D2FEFA5" w:rsidR="00E05AA8" w:rsidDel="00A90CC4" w:rsidRDefault="00E05AA8" w:rsidP="00495DC8">
            <w:pPr>
              <w:rPr>
                <w:del w:id="9203" w:author="PS" w:date="2018-11-25T16:15:00Z"/>
                <w:b/>
              </w:rPr>
            </w:pPr>
          </w:p>
        </w:tc>
      </w:tr>
      <w:tr w:rsidR="00E05AA8" w:rsidDel="00A90CC4" w14:paraId="5001E6AC" w14:textId="36E9D548" w:rsidTr="00495DC8">
        <w:trPr>
          <w:del w:id="9204" w:author="PS" w:date="2018-11-25T16:15:00Z"/>
        </w:trPr>
        <w:tc>
          <w:tcPr>
            <w:tcW w:w="9859" w:type="dxa"/>
            <w:gridSpan w:val="11"/>
            <w:shd w:val="clear" w:color="auto" w:fill="F7CAAC"/>
          </w:tcPr>
          <w:p w14:paraId="584E5439" w14:textId="3AFDD53A" w:rsidR="00E05AA8" w:rsidDel="00A90CC4" w:rsidRDefault="00E05AA8" w:rsidP="00495DC8">
            <w:pPr>
              <w:jc w:val="both"/>
              <w:rPr>
                <w:del w:id="9205" w:author="PS" w:date="2018-11-25T16:15:00Z"/>
                <w:b/>
              </w:rPr>
            </w:pPr>
            <w:del w:id="9206" w:author="PS" w:date="2018-11-25T16:15:00Z">
              <w:r w:rsidDel="00A90CC4">
                <w:rPr>
                  <w:b/>
                </w:rPr>
                <w:delText xml:space="preserve">Přehled o nejvýznamnější publikační a další tvůrčí činnosti nebo další profesní činnosti u odborníků z praxe vztahující se k zabezpečovaným předmětům </w:delText>
              </w:r>
            </w:del>
          </w:p>
        </w:tc>
      </w:tr>
      <w:tr w:rsidR="00E05AA8" w:rsidRPr="00797119" w:rsidDel="00A90CC4" w14:paraId="5F1285F4" w14:textId="0939E2FE" w:rsidTr="00495DC8">
        <w:trPr>
          <w:trHeight w:val="2347"/>
          <w:del w:id="9207" w:author="PS" w:date="2018-11-25T16:15:00Z"/>
        </w:trPr>
        <w:tc>
          <w:tcPr>
            <w:tcW w:w="9859" w:type="dxa"/>
            <w:gridSpan w:val="11"/>
          </w:tcPr>
          <w:p w14:paraId="73FB37C3" w14:textId="3FD424D4" w:rsidR="00E05AA8" w:rsidRPr="00797119" w:rsidDel="00A90CC4" w:rsidRDefault="00E05AA8">
            <w:pPr>
              <w:ind w:left="322" w:hanging="284"/>
              <w:rPr>
                <w:del w:id="9208" w:author="PS" w:date="2018-11-25T16:15:00Z"/>
                <w:shd w:val="clear" w:color="auto" w:fill="FFFFFF"/>
                <w:lang w:val="en-GB"/>
              </w:rPr>
              <w:pPrChange w:id="9209" w:author="Matyas Adam" w:date="2018-11-17T16:14:00Z">
                <w:pPr/>
              </w:pPrChange>
            </w:pPr>
            <w:del w:id="9210" w:author="PS" w:date="2018-11-25T16:15:00Z">
              <w:r w:rsidRPr="00797119" w:rsidDel="00A90CC4">
                <w:delText>Zhagloskaya, A., Chlachula, J.</w:delText>
              </w:r>
              <w:r w:rsidDel="00A90CC4">
                <w:delText xml:space="preserve"> </w:delText>
              </w:r>
              <w:r w:rsidRPr="00C84759" w:rsidDel="00A90CC4">
                <w:rPr>
                  <w:color w:val="FF0000"/>
                  <w:shd w:val="clear" w:color="auto" w:fill="FFFFFF"/>
                </w:rPr>
                <w:delText>MP 80%</w:delText>
              </w:r>
              <w:r w:rsidRPr="009F106C" w:rsidDel="00A90CC4">
                <w:rPr>
                  <w:color w:val="FF0000"/>
                </w:rPr>
                <w:delText>,</w:delText>
              </w:r>
              <w:r w:rsidRPr="00797119" w:rsidDel="00A90CC4">
                <w:delText xml:space="preserve"> Thevs, N., Myrzagaliyeva, A., Aidosova, S.</w:delText>
              </w:r>
            </w:del>
            <w:ins w:id="9211" w:author="Matyas Adam" w:date="2018-11-17T16:14:00Z">
              <w:del w:id="9212" w:author="PS" w:date="2018-11-25T16:15:00Z">
                <w:r w:rsidDel="00A90CC4">
                  <w:delText xml:space="preserve"> </w:delText>
                </w:r>
              </w:del>
            </w:ins>
            <w:del w:id="9213" w:author="PS" w:date="2018-11-25T16:15:00Z">
              <w:r w:rsidRPr="00797119" w:rsidDel="00A90CC4">
                <w:delText xml:space="preserve">, 2017. </w:delText>
              </w:r>
              <w:r w:rsidRPr="00797119" w:rsidDel="00A90CC4">
                <w:rPr>
                  <w:shd w:val="clear" w:color="auto" w:fill="FFFFFF"/>
                  <w:lang w:val="en-GB"/>
                </w:rPr>
                <w:delText xml:space="preserve">Natural  Regeneration Potential of the Black Saxaul Shrub-Forests in Semi-Deserts of Central Asia – The Ili River Delta Area, SE Kazakhstan. </w:delText>
              </w:r>
              <w:r w:rsidRPr="00797119" w:rsidDel="00A90CC4">
                <w:rPr>
                  <w:i/>
                  <w:iCs/>
                  <w:shd w:val="clear" w:color="auto" w:fill="FFFFFF"/>
                  <w:lang w:val="en-GB"/>
                </w:rPr>
                <w:delText>Polish Journal of Ecology</w:delText>
              </w:r>
              <w:r w:rsidRPr="00797119" w:rsidDel="00A90CC4">
                <w:rPr>
                  <w:shd w:val="clear" w:color="auto" w:fill="FFFFFF"/>
                  <w:lang w:val="en-GB"/>
                </w:rPr>
                <w:delText xml:space="preserve"> 3: 352-368</w:delText>
              </w:r>
            </w:del>
            <w:ins w:id="9214" w:author="Matyas Adam" w:date="2018-11-17T16:14:00Z">
              <w:del w:id="9215" w:author="PS" w:date="2018-11-25T16:15:00Z">
                <w:r w:rsidDel="00A90CC4">
                  <w:rPr>
                    <w:shd w:val="clear" w:color="auto" w:fill="FFFFFF"/>
                    <w:lang w:val="en-GB"/>
                  </w:rPr>
                  <w:delText>. 2017.</w:delText>
                </w:r>
              </w:del>
            </w:ins>
            <w:del w:id="9216" w:author="PS" w:date="2018-11-25T16:15:00Z">
              <w:r w:rsidDel="00A90CC4">
                <w:rPr>
                  <w:shd w:val="clear" w:color="auto" w:fill="FFFFFF"/>
                  <w:lang w:val="en-GB"/>
                </w:rPr>
                <w:delText xml:space="preserve"> </w:delText>
              </w:r>
            </w:del>
          </w:p>
          <w:p w14:paraId="07972788" w14:textId="1B9800C0" w:rsidR="00E05AA8" w:rsidRPr="00797119" w:rsidDel="00A90CC4" w:rsidRDefault="00E05AA8">
            <w:pPr>
              <w:ind w:left="322" w:hanging="284"/>
              <w:rPr>
                <w:del w:id="9217" w:author="PS" w:date="2018-11-25T16:15:00Z"/>
              </w:rPr>
              <w:pPrChange w:id="9218" w:author="Matyas Adam" w:date="2018-11-17T16:14:00Z">
                <w:pPr/>
              </w:pPrChange>
            </w:pPr>
            <w:del w:id="9219" w:author="PS" w:date="2018-11-25T16:15:00Z">
              <w:r w:rsidRPr="00797119" w:rsidDel="00A90CC4">
                <w:rPr>
                  <w:lang w:val="en-GB"/>
                </w:rPr>
                <w:delText>Chernenko, Z.I., Chlachula, J.</w:delText>
              </w:r>
              <w:r w:rsidDel="00A90CC4">
                <w:rPr>
                  <w:lang w:val="en-GB"/>
                </w:rPr>
                <w:delText xml:space="preserve"> </w:delText>
              </w:r>
              <w:r w:rsidRPr="009F106C" w:rsidDel="00A90CC4">
                <w:rPr>
                  <w:color w:val="FF0000"/>
                  <w:lang w:val="en-GB"/>
                </w:rPr>
                <w:delText>90%</w:delText>
              </w:r>
            </w:del>
            <w:ins w:id="9220" w:author="Matyas Adam" w:date="2018-11-17T16:14:00Z">
              <w:del w:id="9221" w:author="PS" w:date="2018-11-25T16:15:00Z">
                <w:r w:rsidDel="00A90CC4">
                  <w:rPr>
                    <w:color w:val="FF0000"/>
                    <w:lang w:val="en-GB"/>
                  </w:rPr>
                  <w:delText>.</w:delText>
                </w:r>
              </w:del>
            </w:ins>
            <w:del w:id="9222" w:author="PS" w:date="2018-11-25T16:15:00Z">
              <w:r w:rsidRPr="00797119" w:rsidDel="00A90CC4">
                <w:rPr>
                  <w:lang w:val="en-GB"/>
                </w:rPr>
                <w:delText>, 2017. Precious and decorative n</w:delText>
              </w:r>
              <w:r w:rsidDel="00A90CC4">
                <w:rPr>
                  <w:lang w:val="en-GB"/>
                </w:rPr>
                <w:delText xml:space="preserve">on-metallic minerals from East </w:delText>
              </w:r>
              <w:r w:rsidRPr="00797119" w:rsidDel="00A90CC4">
                <w:rPr>
                  <w:lang w:val="en-GB"/>
                </w:rPr>
                <w:delText xml:space="preserve">Kazakhstan: geological deposits and present utilisation. Proceedings, </w:delText>
              </w:r>
              <w:r w:rsidRPr="00797119" w:rsidDel="00A90CC4">
                <w:rPr>
                  <w:i/>
                  <w:lang w:val="en-GB"/>
                </w:rPr>
                <w:delText>17</w:delText>
              </w:r>
              <w:r w:rsidRPr="00797119" w:rsidDel="00A90CC4">
                <w:rPr>
                  <w:i/>
                  <w:vertAlign w:val="superscript"/>
                  <w:lang w:val="en-GB"/>
                </w:rPr>
                <w:delText>th</w:delText>
              </w:r>
              <w:r w:rsidRPr="00797119" w:rsidDel="00A90CC4">
                <w:rPr>
                  <w:i/>
                  <w:lang w:val="en-GB"/>
                </w:rPr>
                <w:delText xml:space="preserve"> Multidisciplinary Scientific Geoconference SGEM</w:delText>
              </w:r>
              <w:r w:rsidRPr="00797119" w:rsidDel="00A90CC4">
                <w:rPr>
                  <w:lang w:val="en-GB"/>
                </w:rPr>
                <w:delText xml:space="preserve">, Sofia-Albena,  29.06.-05.07.2017. Vol. 17, Issue 11: </w:delText>
              </w:r>
              <w:r w:rsidRPr="00797119" w:rsidDel="00A90CC4">
                <w:rPr>
                  <w:i/>
                  <w:iCs/>
                  <w:lang w:val="en-GB"/>
                </w:rPr>
                <w:delText xml:space="preserve">Science and Technologies </w:delText>
              </w:r>
              <w:r w:rsidDel="00A90CC4">
                <w:rPr>
                  <w:i/>
                  <w:iCs/>
                  <w:lang w:val="en-GB"/>
                </w:rPr>
                <w:delText xml:space="preserve">in Geology </w:delText>
              </w:r>
              <w:r w:rsidRPr="00797119" w:rsidDel="00A90CC4">
                <w:rPr>
                  <w:i/>
                  <w:iCs/>
                  <w:lang w:val="en-GB"/>
                </w:rPr>
                <w:delText>Exploration and Mining,</w:delText>
              </w:r>
              <w:r w:rsidRPr="00797119" w:rsidDel="00A90CC4">
                <w:rPr>
                  <w:lang w:val="en-GB"/>
                </w:rPr>
                <w:delText xml:space="preserve"> STEF92 Technology Press, Sofia, pp. 447-454. </w:delText>
              </w:r>
            </w:del>
            <w:ins w:id="9223" w:author="Matyas Adam" w:date="2018-11-17T16:14:00Z">
              <w:del w:id="9224" w:author="PS" w:date="2018-11-25T16:15:00Z">
                <w:r w:rsidDel="00A90CC4">
                  <w:rPr>
                    <w:lang w:val="en-GB"/>
                  </w:rPr>
                  <w:delText xml:space="preserve">2017. </w:delText>
                </w:r>
              </w:del>
            </w:ins>
            <w:del w:id="9225" w:author="PS" w:date="2018-11-25T16:15:00Z">
              <w:r w:rsidRPr="00797119" w:rsidDel="00A90CC4">
                <w:rPr>
                  <w:lang w:val="en-GB"/>
                </w:rPr>
                <w:delText xml:space="preserve">ISBN 978-619-7105-98-8, ISSN 1314-2704; </w:delText>
              </w:r>
              <w:r w:rsidRPr="00797119" w:rsidDel="00A90CC4">
                <w:delText xml:space="preserve">doi.org/10.5593/sgem2017/11. </w:delText>
              </w:r>
            </w:del>
          </w:p>
          <w:p w14:paraId="4CD45144" w14:textId="70697289" w:rsidR="00E05AA8" w:rsidRPr="00797119" w:rsidDel="00A90CC4" w:rsidRDefault="00E05AA8">
            <w:pPr>
              <w:ind w:left="322" w:hanging="284"/>
              <w:rPr>
                <w:del w:id="9226" w:author="PS" w:date="2018-11-25T16:15:00Z"/>
              </w:rPr>
              <w:pPrChange w:id="9227" w:author="Matyas Adam" w:date="2018-11-17T16:14:00Z">
                <w:pPr/>
              </w:pPrChange>
            </w:pPr>
            <w:del w:id="9228" w:author="PS" w:date="2018-11-25T16:15:00Z">
              <w:r w:rsidRPr="00797119" w:rsidDel="00A90CC4">
                <w:delText>Chlachula, J.</w:delText>
              </w:r>
              <w:r w:rsidDel="00A90CC4">
                <w:delText xml:space="preserve"> </w:delText>
              </w:r>
              <w:r w:rsidRPr="009F106C" w:rsidDel="00A90CC4">
                <w:rPr>
                  <w:color w:val="FF0000"/>
                </w:rPr>
                <w:delText>100%</w:delText>
              </w:r>
              <w:r w:rsidRPr="00797119" w:rsidDel="00A90CC4">
                <w:delText xml:space="preserve">, 2017. Chronology and Environments of the Pleistocene Peopling in North Asia. </w:delText>
              </w:r>
              <w:r w:rsidRPr="00E546B4" w:rsidDel="00A90CC4">
                <w:rPr>
                  <w:i/>
                  <w:iCs/>
                </w:rPr>
                <w:delText xml:space="preserve">Archaeological Research in Asia </w:delText>
              </w:r>
              <w:r w:rsidRPr="00797119" w:rsidDel="00A90CC4">
                <w:delText xml:space="preserve">12 (2017), 33-53. </w:delText>
              </w:r>
            </w:del>
            <w:ins w:id="9229" w:author="Matyas Adam" w:date="2018-11-17T16:15:00Z">
              <w:del w:id="9230" w:author="PS" w:date="2018-11-25T16:15:00Z">
                <w:r w:rsidDel="00A90CC4">
                  <w:delText>2017.</w:delText>
                </w:r>
              </w:del>
            </w:ins>
            <w:del w:id="9231" w:author="PS" w:date="2018-11-25T16:15:00Z">
              <w:r w:rsidRPr="00797119" w:rsidDel="00A90CC4">
                <w:delText xml:space="preserve">    </w:delText>
              </w:r>
            </w:del>
          </w:p>
          <w:p w14:paraId="083E74C6" w14:textId="399AF871" w:rsidR="00E05AA8" w:rsidRPr="00797119" w:rsidDel="00A90CC4" w:rsidRDefault="00E05AA8">
            <w:pPr>
              <w:ind w:left="322" w:hanging="284"/>
              <w:rPr>
                <w:del w:id="9232" w:author="PS" w:date="2018-11-25T16:15:00Z"/>
                <w:lang w:val="en-GB"/>
              </w:rPr>
              <w:pPrChange w:id="9233" w:author="Matyas Adam" w:date="2018-11-17T16:15:00Z">
                <w:pPr/>
              </w:pPrChange>
            </w:pPr>
            <w:del w:id="9234" w:author="PS" w:date="2018-11-25T16:15:00Z">
              <w:r w:rsidRPr="00797119" w:rsidDel="00A90CC4">
                <w:delText>Chlachula. J.</w:delText>
              </w:r>
              <w:r w:rsidDel="00A90CC4">
                <w:delText xml:space="preserve"> </w:delText>
              </w:r>
              <w:r w:rsidRPr="009F106C" w:rsidDel="00A90CC4">
                <w:rPr>
                  <w:color w:val="FF0000"/>
                </w:rPr>
                <w:delText>70%</w:delText>
              </w:r>
              <w:r w:rsidRPr="00797119" w:rsidDel="00A90CC4">
                <w:delText>, Krupyanko, A.A. 2016. Sequence stratigraphy and e</w:delText>
              </w:r>
              <w:r w:rsidDel="00A90CC4">
                <w:delText>nvironment</w:delText>
              </w:r>
              <w:r w:rsidRPr="00797119" w:rsidDel="00A90CC4">
                <w:delText xml:space="preserve">al background of the Late Pleistocene and Holocene occupation in the Southwest Primor’ye (the Russian Far East). </w:delText>
              </w:r>
              <w:r w:rsidRPr="00E546B4" w:rsidDel="00A90CC4">
                <w:rPr>
                  <w:i/>
                  <w:iCs/>
                </w:rPr>
                <w:delText>Quaternary Science Reviews,</w:delText>
              </w:r>
              <w:r w:rsidRPr="00797119" w:rsidDel="00A90CC4">
                <w:delText xml:space="preserve"> 142, 120-142</w:delText>
              </w:r>
              <w:r w:rsidRPr="00797119" w:rsidDel="00A90CC4">
                <w:rPr>
                  <w:i/>
                </w:rPr>
                <w:delText xml:space="preserve">. </w:delText>
              </w:r>
              <w:r w:rsidRPr="009444CA" w:rsidDel="00A90CC4">
                <w:rPr>
                  <w:bCs/>
                  <w:iCs/>
                </w:rPr>
                <w:delText xml:space="preserve">Chlachula. J., Lynsha, V.A., Kolaczik, P., Tarasenko, V.N., 2015. </w:delText>
              </w:r>
              <w:r w:rsidDel="00A90CC4">
                <w:rPr>
                  <w:bCs/>
                  <w:iCs/>
                  <w:szCs w:val="28"/>
                </w:rPr>
                <w:delText xml:space="preserve">Neolithic and Aeneolithic </w:delText>
              </w:r>
              <w:r w:rsidRPr="009444CA" w:rsidDel="00A90CC4">
                <w:rPr>
                  <w:bCs/>
                  <w:iCs/>
                  <w:szCs w:val="28"/>
                </w:rPr>
                <w:delText xml:space="preserve">Environments in the Central </w:delText>
              </w:r>
              <w:r w:rsidRPr="009444CA" w:rsidDel="00A90CC4">
                <w:rPr>
                  <w:rFonts w:cs="Calibri"/>
                  <w:bCs/>
                  <w:iCs/>
                  <w:szCs w:val="28"/>
                </w:rPr>
                <w:delText>Primor’ye</w:delText>
              </w:r>
              <w:r w:rsidRPr="009444CA" w:rsidDel="00A90CC4">
                <w:rPr>
                  <w:bCs/>
                  <w:iCs/>
                  <w:szCs w:val="28"/>
                </w:rPr>
                <w:delText xml:space="preserve"> Region (Bol’shaya Ussur</w:delText>
              </w:r>
              <w:r w:rsidDel="00A90CC4">
                <w:rPr>
                  <w:bCs/>
                  <w:iCs/>
                  <w:szCs w:val="28"/>
                </w:rPr>
                <w:delText xml:space="preserve">ka Valley), the </w:delText>
              </w:r>
              <w:r w:rsidRPr="009444CA" w:rsidDel="00A90CC4">
                <w:rPr>
                  <w:bCs/>
                  <w:iCs/>
                  <w:szCs w:val="28"/>
                </w:rPr>
                <w:delText>Russian Far East</w:delText>
              </w:r>
              <w:r w:rsidDel="00A90CC4">
                <w:rPr>
                  <w:bCs/>
                  <w:iCs/>
                  <w:szCs w:val="28"/>
                </w:rPr>
                <w:delText xml:space="preserve"> </w:delText>
              </w:r>
              <w:r w:rsidRPr="009444CA" w:rsidDel="00A90CC4">
                <w:rPr>
                  <w:bCs/>
                  <w:iCs/>
                </w:rPr>
                <w:delText xml:space="preserve">In: </w:delText>
              </w:r>
              <w:r w:rsidRPr="00E546B4" w:rsidDel="00A90CC4">
                <w:rPr>
                  <w:bCs/>
                  <w:i/>
                </w:rPr>
                <w:delText>Quaternary International</w:delText>
              </w:r>
              <w:r w:rsidRPr="009444CA" w:rsidDel="00A90CC4">
                <w:rPr>
                  <w:bCs/>
                  <w:iCs/>
                </w:rPr>
                <w:delText xml:space="preserve"> 370, 127-144</w:delText>
              </w:r>
              <w:r w:rsidDel="00A90CC4">
                <w:rPr>
                  <w:bCs/>
                  <w:iCs/>
                </w:rPr>
                <w:delText>.</w:delText>
              </w:r>
            </w:del>
            <w:ins w:id="9235" w:author="Matyas Adam" w:date="2018-11-17T16:15:00Z">
              <w:del w:id="9236" w:author="PS" w:date="2018-11-25T16:15:00Z">
                <w:r w:rsidDel="00A90CC4">
                  <w:rPr>
                    <w:bCs/>
                    <w:iCs/>
                  </w:rPr>
                  <w:delText xml:space="preserve"> 2016.</w:delText>
                </w:r>
              </w:del>
            </w:ins>
          </w:p>
        </w:tc>
      </w:tr>
      <w:tr w:rsidR="00E05AA8" w:rsidDel="00A90CC4" w14:paraId="5E5391D0" w14:textId="1D1E08D5" w:rsidTr="00495DC8">
        <w:trPr>
          <w:trHeight w:val="218"/>
          <w:del w:id="9237" w:author="PS" w:date="2018-11-25T16:15:00Z"/>
        </w:trPr>
        <w:tc>
          <w:tcPr>
            <w:tcW w:w="9859" w:type="dxa"/>
            <w:gridSpan w:val="11"/>
            <w:shd w:val="clear" w:color="auto" w:fill="F7CAAC"/>
          </w:tcPr>
          <w:p w14:paraId="64A9BA0E" w14:textId="0CC5D8E2" w:rsidR="00E05AA8" w:rsidDel="00A90CC4" w:rsidRDefault="00E05AA8" w:rsidP="00495DC8">
            <w:pPr>
              <w:rPr>
                <w:del w:id="9238" w:author="PS" w:date="2018-11-25T16:15:00Z"/>
                <w:b/>
              </w:rPr>
            </w:pPr>
            <w:del w:id="9239" w:author="PS" w:date="2018-11-25T16:15:00Z">
              <w:r w:rsidDel="00A90CC4">
                <w:rPr>
                  <w:b/>
                </w:rPr>
                <w:delText>Působení v zahraničí</w:delText>
              </w:r>
            </w:del>
          </w:p>
        </w:tc>
      </w:tr>
      <w:tr w:rsidR="00E05AA8" w:rsidDel="00A90CC4" w14:paraId="5044DF1B" w14:textId="62D6B086" w:rsidTr="00495DC8">
        <w:trPr>
          <w:trHeight w:val="328"/>
          <w:del w:id="9240" w:author="PS" w:date="2018-11-25T16:15:00Z"/>
        </w:trPr>
        <w:tc>
          <w:tcPr>
            <w:tcW w:w="9859" w:type="dxa"/>
            <w:gridSpan w:val="11"/>
          </w:tcPr>
          <w:p w14:paraId="470DB386" w14:textId="133FE977" w:rsidR="00E05AA8" w:rsidRPr="007C7BE5" w:rsidDel="00A90CC4" w:rsidRDefault="00E05AA8" w:rsidP="00495DC8">
            <w:pPr>
              <w:jc w:val="both"/>
              <w:rPr>
                <w:del w:id="9241" w:author="PS" w:date="2018-11-25T16:15:00Z"/>
              </w:rPr>
            </w:pPr>
            <w:del w:id="9242" w:author="PS" w:date="2018-11-25T16:15:00Z">
              <w:r w:rsidRPr="007C7BE5" w:rsidDel="00A90CC4">
                <w:delText xml:space="preserve">Vědecká činnost: </w:delText>
              </w:r>
              <w:r w:rsidDel="00A90CC4">
                <w:delText>Ruská Federace (07/08 2000-2015), Kazachstán (08- 2008, 2009), Ukrajina (08-2010),</w:delText>
              </w:r>
            </w:del>
          </w:p>
          <w:p w14:paraId="73AD0926" w14:textId="11BEE152" w:rsidR="00E05AA8" w:rsidDel="00A90CC4" w:rsidRDefault="00E05AA8" w:rsidP="00495DC8">
            <w:pPr>
              <w:rPr>
                <w:del w:id="9243" w:author="PS" w:date="2018-11-25T16:15:00Z"/>
                <w:b/>
              </w:rPr>
            </w:pPr>
            <w:del w:id="9244" w:author="PS" w:date="2018-11-25T16:15:00Z">
              <w:r w:rsidDel="00A90CC4">
                <w:delText>Stáže:</w:delText>
              </w:r>
              <w:r w:rsidRPr="007C7BE5" w:rsidDel="00A90CC4">
                <w:delText xml:space="preserve"> University of Barcelona</w:delText>
              </w:r>
              <w:r w:rsidDel="00A90CC4">
                <w:delText xml:space="preserve"> (05-2005, 2006)., University of Cyprus (05-2011), Izmir University (05-2012).</w:delText>
              </w:r>
            </w:del>
          </w:p>
        </w:tc>
      </w:tr>
      <w:tr w:rsidR="00E05AA8" w:rsidDel="00A90CC4" w14:paraId="5D158E7B" w14:textId="2112A0FC" w:rsidTr="00495DC8">
        <w:trPr>
          <w:cantSplit/>
          <w:trHeight w:val="470"/>
          <w:del w:id="9245" w:author="PS" w:date="2018-11-25T16:15:00Z"/>
        </w:trPr>
        <w:tc>
          <w:tcPr>
            <w:tcW w:w="2518" w:type="dxa"/>
            <w:shd w:val="clear" w:color="auto" w:fill="F7CAAC"/>
          </w:tcPr>
          <w:p w14:paraId="7D2FE2A6" w14:textId="613EE530" w:rsidR="00E05AA8" w:rsidDel="00A90CC4" w:rsidRDefault="00E05AA8" w:rsidP="00495DC8">
            <w:pPr>
              <w:jc w:val="both"/>
              <w:rPr>
                <w:del w:id="9246" w:author="PS" w:date="2018-11-25T16:15:00Z"/>
                <w:b/>
              </w:rPr>
            </w:pPr>
            <w:del w:id="9247" w:author="PS" w:date="2018-11-25T16:15:00Z">
              <w:r w:rsidDel="00A90CC4">
                <w:rPr>
                  <w:b/>
                </w:rPr>
                <w:delText xml:space="preserve">Podpis </w:delText>
              </w:r>
            </w:del>
          </w:p>
        </w:tc>
        <w:tc>
          <w:tcPr>
            <w:tcW w:w="4536" w:type="dxa"/>
            <w:gridSpan w:val="5"/>
          </w:tcPr>
          <w:p w14:paraId="31170453" w14:textId="44EB3A7A" w:rsidR="00E05AA8" w:rsidDel="00A90CC4" w:rsidRDefault="00E05AA8" w:rsidP="00495DC8">
            <w:pPr>
              <w:jc w:val="both"/>
              <w:rPr>
                <w:del w:id="9248" w:author="PS" w:date="2018-11-25T16:15:00Z"/>
              </w:rPr>
            </w:pPr>
          </w:p>
        </w:tc>
        <w:tc>
          <w:tcPr>
            <w:tcW w:w="786" w:type="dxa"/>
            <w:gridSpan w:val="2"/>
            <w:shd w:val="clear" w:color="auto" w:fill="F7CAAC"/>
          </w:tcPr>
          <w:p w14:paraId="5B0DAE1B" w14:textId="293A5C1F" w:rsidR="00E05AA8" w:rsidDel="00A90CC4" w:rsidRDefault="00E05AA8" w:rsidP="00495DC8">
            <w:pPr>
              <w:jc w:val="both"/>
              <w:rPr>
                <w:del w:id="9249" w:author="PS" w:date="2018-11-25T16:15:00Z"/>
              </w:rPr>
            </w:pPr>
            <w:del w:id="9250" w:author="PS" w:date="2018-11-25T16:15:00Z">
              <w:r w:rsidDel="00A90CC4">
                <w:rPr>
                  <w:b/>
                </w:rPr>
                <w:delText>datum</w:delText>
              </w:r>
            </w:del>
          </w:p>
        </w:tc>
        <w:tc>
          <w:tcPr>
            <w:tcW w:w="2019" w:type="dxa"/>
            <w:gridSpan w:val="3"/>
          </w:tcPr>
          <w:p w14:paraId="36DD265D" w14:textId="3EECE4CF" w:rsidR="00E05AA8" w:rsidDel="00A90CC4" w:rsidRDefault="00E05AA8" w:rsidP="00495DC8">
            <w:pPr>
              <w:jc w:val="both"/>
              <w:rPr>
                <w:del w:id="9251" w:author="PS" w:date="2018-11-25T16:15:00Z"/>
              </w:rPr>
            </w:pPr>
            <w:del w:id="9252" w:author="PS" w:date="2018-11-25T16:15:00Z">
              <w:r w:rsidDel="00A90CC4">
                <w:delText>14.02.2018</w:delText>
              </w:r>
            </w:del>
          </w:p>
        </w:tc>
      </w:tr>
    </w:tbl>
    <w:p w14:paraId="1F07F694" w14:textId="62B69778" w:rsidR="00E05AA8" w:rsidDel="00A90CC4" w:rsidRDefault="00E05AA8" w:rsidP="00495DC8">
      <w:pPr>
        <w:rPr>
          <w:del w:id="9253" w:author="PS" w:date="2018-11-25T16:15:00Z"/>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05AA8" w:rsidDel="00A90CC4" w14:paraId="6C8FF8FC" w14:textId="05D109EF" w:rsidTr="00495DC8">
        <w:trPr>
          <w:del w:id="9254" w:author="PS" w:date="2018-11-25T16:15:00Z"/>
        </w:trPr>
        <w:tc>
          <w:tcPr>
            <w:tcW w:w="9859" w:type="dxa"/>
            <w:gridSpan w:val="11"/>
            <w:tcBorders>
              <w:bottom w:val="double" w:sz="4" w:space="0" w:color="auto"/>
            </w:tcBorders>
            <w:shd w:val="clear" w:color="auto" w:fill="BDD6EE"/>
          </w:tcPr>
          <w:p w14:paraId="0F8B42D7" w14:textId="11DDD214" w:rsidR="00E05AA8" w:rsidDel="00A90CC4" w:rsidRDefault="00E05AA8" w:rsidP="00495DC8">
            <w:pPr>
              <w:jc w:val="both"/>
              <w:rPr>
                <w:del w:id="9255" w:author="PS" w:date="2018-11-25T16:15:00Z"/>
                <w:b/>
                <w:sz w:val="28"/>
              </w:rPr>
            </w:pPr>
            <w:del w:id="9256" w:author="PS" w:date="2018-11-25T16:15:00Z">
              <w:r w:rsidDel="00A90CC4">
                <w:rPr>
                  <w:b/>
                  <w:sz w:val="28"/>
                </w:rPr>
                <w:delText>C-I – Personální zabezpečení</w:delText>
              </w:r>
            </w:del>
          </w:p>
        </w:tc>
      </w:tr>
      <w:tr w:rsidR="00E05AA8" w:rsidDel="00A90CC4" w14:paraId="6C6023E5" w14:textId="35C7BF00" w:rsidTr="00495DC8">
        <w:trPr>
          <w:del w:id="9257" w:author="PS" w:date="2018-11-25T16:15:00Z"/>
        </w:trPr>
        <w:tc>
          <w:tcPr>
            <w:tcW w:w="2518" w:type="dxa"/>
            <w:tcBorders>
              <w:top w:val="double" w:sz="4" w:space="0" w:color="auto"/>
            </w:tcBorders>
            <w:shd w:val="clear" w:color="auto" w:fill="F7CAAC"/>
          </w:tcPr>
          <w:p w14:paraId="6A4FD54E" w14:textId="3F76BFEF" w:rsidR="00E05AA8" w:rsidDel="00A90CC4" w:rsidRDefault="00E05AA8" w:rsidP="00495DC8">
            <w:pPr>
              <w:jc w:val="both"/>
              <w:rPr>
                <w:del w:id="9258" w:author="PS" w:date="2018-11-25T16:15:00Z"/>
                <w:b/>
              </w:rPr>
            </w:pPr>
            <w:del w:id="9259" w:author="PS" w:date="2018-11-25T16:15:00Z">
              <w:r w:rsidDel="00A90CC4">
                <w:rPr>
                  <w:b/>
                </w:rPr>
                <w:delText>Vysoká škola</w:delText>
              </w:r>
            </w:del>
          </w:p>
        </w:tc>
        <w:tc>
          <w:tcPr>
            <w:tcW w:w="7341" w:type="dxa"/>
            <w:gridSpan w:val="10"/>
          </w:tcPr>
          <w:p w14:paraId="13B6F19F" w14:textId="49AE10CF" w:rsidR="00E05AA8" w:rsidDel="00A90CC4" w:rsidRDefault="00E05AA8" w:rsidP="00495DC8">
            <w:pPr>
              <w:jc w:val="both"/>
              <w:rPr>
                <w:del w:id="9260" w:author="PS" w:date="2018-11-25T16:15:00Z"/>
              </w:rPr>
            </w:pPr>
            <w:del w:id="9261" w:author="PS" w:date="2018-11-25T16:15:00Z">
              <w:r w:rsidDel="00A90CC4">
                <w:delText>Univerzita Tomáše Bati ve Zlíně</w:delText>
              </w:r>
            </w:del>
          </w:p>
        </w:tc>
      </w:tr>
      <w:tr w:rsidR="00E05AA8" w:rsidDel="00A90CC4" w14:paraId="3F74A30A" w14:textId="5F9031FC" w:rsidTr="00495DC8">
        <w:trPr>
          <w:del w:id="9262" w:author="PS" w:date="2018-11-25T16:15:00Z"/>
        </w:trPr>
        <w:tc>
          <w:tcPr>
            <w:tcW w:w="2518" w:type="dxa"/>
            <w:shd w:val="clear" w:color="auto" w:fill="F7CAAC"/>
          </w:tcPr>
          <w:p w14:paraId="3F4DFECE" w14:textId="4AF728C2" w:rsidR="00E05AA8" w:rsidDel="00A90CC4" w:rsidRDefault="00E05AA8" w:rsidP="00495DC8">
            <w:pPr>
              <w:jc w:val="both"/>
              <w:rPr>
                <w:del w:id="9263" w:author="PS" w:date="2018-11-25T16:15:00Z"/>
                <w:b/>
              </w:rPr>
            </w:pPr>
            <w:del w:id="9264" w:author="PS" w:date="2018-11-25T16:15:00Z">
              <w:r w:rsidDel="00A90CC4">
                <w:rPr>
                  <w:b/>
                </w:rPr>
                <w:delText>Součást vysoké školy</w:delText>
              </w:r>
            </w:del>
          </w:p>
        </w:tc>
        <w:tc>
          <w:tcPr>
            <w:tcW w:w="7341" w:type="dxa"/>
            <w:gridSpan w:val="10"/>
          </w:tcPr>
          <w:p w14:paraId="2E34ECFE" w14:textId="06E37871" w:rsidR="00E05AA8" w:rsidDel="00A90CC4" w:rsidRDefault="00E05AA8" w:rsidP="00495DC8">
            <w:pPr>
              <w:jc w:val="both"/>
              <w:rPr>
                <w:del w:id="9265" w:author="PS" w:date="2018-11-25T16:15:00Z"/>
              </w:rPr>
            </w:pPr>
            <w:del w:id="9266" w:author="PS" w:date="2018-11-25T16:15:00Z">
              <w:r w:rsidDel="00A90CC4">
                <w:delText>Fakulta logistiky a krizového řízení</w:delText>
              </w:r>
            </w:del>
          </w:p>
        </w:tc>
      </w:tr>
      <w:tr w:rsidR="00E05AA8" w:rsidDel="00A90CC4" w14:paraId="73E949DA" w14:textId="7B01211E" w:rsidTr="00495DC8">
        <w:trPr>
          <w:del w:id="9267" w:author="PS" w:date="2018-11-25T16:15:00Z"/>
        </w:trPr>
        <w:tc>
          <w:tcPr>
            <w:tcW w:w="2518" w:type="dxa"/>
            <w:shd w:val="clear" w:color="auto" w:fill="F7CAAC"/>
          </w:tcPr>
          <w:p w14:paraId="789F9D82" w14:textId="39DA6D75" w:rsidR="00E05AA8" w:rsidDel="00A90CC4" w:rsidRDefault="00E05AA8" w:rsidP="00495DC8">
            <w:pPr>
              <w:jc w:val="both"/>
              <w:rPr>
                <w:del w:id="9268" w:author="PS" w:date="2018-11-25T16:15:00Z"/>
                <w:b/>
              </w:rPr>
            </w:pPr>
            <w:del w:id="9269" w:author="PS" w:date="2018-11-25T16:15:00Z">
              <w:r w:rsidDel="00A90CC4">
                <w:rPr>
                  <w:b/>
                </w:rPr>
                <w:delText>Název studijního programu</w:delText>
              </w:r>
            </w:del>
          </w:p>
        </w:tc>
        <w:tc>
          <w:tcPr>
            <w:tcW w:w="7341" w:type="dxa"/>
            <w:gridSpan w:val="10"/>
          </w:tcPr>
          <w:p w14:paraId="1E6A6D21" w14:textId="0BA60456" w:rsidR="00E05AA8" w:rsidDel="00A90CC4" w:rsidRDefault="00E05AA8" w:rsidP="00495DC8">
            <w:pPr>
              <w:jc w:val="both"/>
              <w:rPr>
                <w:del w:id="9270" w:author="PS" w:date="2018-11-25T16:15:00Z"/>
              </w:rPr>
            </w:pPr>
            <w:del w:id="9271" w:author="PS" w:date="2018-11-25T16:15:00Z">
              <w:r w:rsidDel="00A90CC4">
                <w:delText>Environmentální bezpečnost</w:delText>
              </w:r>
            </w:del>
          </w:p>
        </w:tc>
      </w:tr>
      <w:tr w:rsidR="00E05AA8" w:rsidDel="00A90CC4" w14:paraId="2562471A" w14:textId="046429F9" w:rsidTr="00495DC8">
        <w:trPr>
          <w:del w:id="9272" w:author="PS" w:date="2018-11-25T16:15:00Z"/>
        </w:trPr>
        <w:tc>
          <w:tcPr>
            <w:tcW w:w="2518" w:type="dxa"/>
            <w:shd w:val="clear" w:color="auto" w:fill="F7CAAC"/>
          </w:tcPr>
          <w:p w14:paraId="57C3193E" w14:textId="75607FD8" w:rsidR="00E05AA8" w:rsidDel="00A90CC4" w:rsidRDefault="00E05AA8" w:rsidP="00495DC8">
            <w:pPr>
              <w:jc w:val="both"/>
              <w:rPr>
                <w:del w:id="9273" w:author="PS" w:date="2018-11-25T16:15:00Z"/>
                <w:b/>
              </w:rPr>
            </w:pPr>
            <w:del w:id="9274" w:author="PS" w:date="2018-11-25T16:15:00Z">
              <w:r w:rsidDel="00A90CC4">
                <w:rPr>
                  <w:b/>
                </w:rPr>
                <w:delText>Jméno a příjmení</w:delText>
              </w:r>
            </w:del>
          </w:p>
        </w:tc>
        <w:tc>
          <w:tcPr>
            <w:tcW w:w="4536" w:type="dxa"/>
            <w:gridSpan w:val="5"/>
          </w:tcPr>
          <w:p w14:paraId="72AC52D6" w14:textId="12157CBB" w:rsidR="00E05AA8" w:rsidRPr="00AB4346" w:rsidDel="00A90CC4" w:rsidRDefault="00E05AA8" w:rsidP="00495DC8">
            <w:pPr>
              <w:jc w:val="both"/>
              <w:rPr>
                <w:del w:id="9275" w:author="PS" w:date="2018-11-25T16:15:00Z"/>
                <w:b/>
              </w:rPr>
            </w:pPr>
            <w:del w:id="9276" w:author="PS" w:date="2018-11-25T16:15:00Z">
              <w:r w:rsidRPr="00AB4346" w:rsidDel="00A90CC4">
                <w:rPr>
                  <w:b/>
                </w:rPr>
                <w:delText>Peter Chrastina</w:delText>
              </w:r>
            </w:del>
          </w:p>
        </w:tc>
        <w:tc>
          <w:tcPr>
            <w:tcW w:w="709" w:type="dxa"/>
            <w:shd w:val="clear" w:color="auto" w:fill="F7CAAC"/>
          </w:tcPr>
          <w:p w14:paraId="57F2CA7C" w14:textId="5D5EBDC4" w:rsidR="00E05AA8" w:rsidDel="00A90CC4" w:rsidRDefault="00E05AA8" w:rsidP="00495DC8">
            <w:pPr>
              <w:jc w:val="both"/>
              <w:rPr>
                <w:del w:id="9277" w:author="PS" w:date="2018-11-25T16:15:00Z"/>
                <w:b/>
              </w:rPr>
            </w:pPr>
            <w:del w:id="9278" w:author="PS" w:date="2018-11-25T16:15:00Z">
              <w:r w:rsidDel="00A90CC4">
                <w:rPr>
                  <w:b/>
                </w:rPr>
                <w:delText>Tituly</w:delText>
              </w:r>
            </w:del>
          </w:p>
        </w:tc>
        <w:tc>
          <w:tcPr>
            <w:tcW w:w="2096" w:type="dxa"/>
            <w:gridSpan w:val="4"/>
          </w:tcPr>
          <w:p w14:paraId="184EE2DF" w14:textId="0344E079" w:rsidR="00E05AA8" w:rsidDel="00A90CC4" w:rsidRDefault="00E05AA8" w:rsidP="00495DC8">
            <w:pPr>
              <w:jc w:val="both"/>
              <w:rPr>
                <w:del w:id="9279" w:author="PS" w:date="2018-11-25T16:15:00Z"/>
              </w:rPr>
            </w:pPr>
            <w:del w:id="9280" w:author="PS" w:date="2018-11-25T16:15:00Z">
              <w:r w:rsidDel="00A90CC4">
                <w:delText>prof. RNDr., Ph.D.</w:delText>
              </w:r>
            </w:del>
          </w:p>
        </w:tc>
      </w:tr>
      <w:tr w:rsidR="00E05AA8" w:rsidDel="00A90CC4" w14:paraId="2EDFE94E" w14:textId="737FEC4A" w:rsidTr="00495DC8">
        <w:trPr>
          <w:del w:id="9281" w:author="PS" w:date="2018-11-25T16:15:00Z"/>
        </w:trPr>
        <w:tc>
          <w:tcPr>
            <w:tcW w:w="2518" w:type="dxa"/>
            <w:shd w:val="clear" w:color="auto" w:fill="F7CAAC"/>
          </w:tcPr>
          <w:p w14:paraId="464E6BDD" w14:textId="11AAE8CA" w:rsidR="00E05AA8" w:rsidDel="00A90CC4" w:rsidRDefault="00E05AA8" w:rsidP="00495DC8">
            <w:pPr>
              <w:jc w:val="both"/>
              <w:rPr>
                <w:del w:id="9282" w:author="PS" w:date="2018-11-25T16:15:00Z"/>
                <w:b/>
              </w:rPr>
            </w:pPr>
            <w:del w:id="9283" w:author="PS" w:date="2018-11-25T16:15:00Z">
              <w:r w:rsidDel="00A90CC4">
                <w:rPr>
                  <w:b/>
                </w:rPr>
                <w:delText>Rok narození</w:delText>
              </w:r>
            </w:del>
          </w:p>
        </w:tc>
        <w:tc>
          <w:tcPr>
            <w:tcW w:w="829" w:type="dxa"/>
          </w:tcPr>
          <w:p w14:paraId="498CD8B3" w14:textId="64B141BF" w:rsidR="00E05AA8" w:rsidDel="00A90CC4" w:rsidRDefault="00E05AA8" w:rsidP="00495DC8">
            <w:pPr>
              <w:jc w:val="both"/>
              <w:rPr>
                <w:del w:id="9284" w:author="PS" w:date="2018-11-25T16:15:00Z"/>
              </w:rPr>
            </w:pPr>
            <w:del w:id="9285" w:author="PS" w:date="2018-11-25T16:15:00Z">
              <w:r w:rsidDel="00A90CC4">
                <w:delText>1969</w:delText>
              </w:r>
            </w:del>
          </w:p>
        </w:tc>
        <w:tc>
          <w:tcPr>
            <w:tcW w:w="1721" w:type="dxa"/>
            <w:shd w:val="clear" w:color="auto" w:fill="F7CAAC"/>
          </w:tcPr>
          <w:p w14:paraId="3B621595" w14:textId="7F342C10" w:rsidR="00E05AA8" w:rsidDel="00A90CC4" w:rsidRDefault="00E05AA8" w:rsidP="00495DC8">
            <w:pPr>
              <w:jc w:val="both"/>
              <w:rPr>
                <w:del w:id="9286" w:author="PS" w:date="2018-11-25T16:15:00Z"/>
                <w:b/>
              </w:rPr>
            </w:pPr>
            <w:del w:id="9287" w:author="PS" w:date="2018-11-25T16:15:00Z">
              <w:r w:rsidDel="00A90CC4">
                <w:rPr>
                  <w:b/>
                </w:rPr>
                <w:delText>typ vztahu k VŠ</w:delText>
              </w:r>
            </w:del>
          </w:p>
        </w:tc>
        <w:tc>
          <w:tcPr>
            <w:tcW w:w="992" w:type="dxa"/>
            <w:gridSpan w:val="2"/>
          </w:tcPr>
          <w:p w14:paraId="3CE2C4B4" w14:textId="45E582C9" w:rsidR="00E05AA8" w:rsidRPr="0030203C" w:rsidDel="00A90CC4" w:rsidRDefault="00E05AA8" w:rsidP="00495DC8">
            <w:pPr>
              <w:jc w:val="both"/>
              <w:rPr>
                <w:del w:id="9288" w:author="PS" w:date="2018-11-25T16:15:00Z"/>
                <w:i/>
              </w:rPr>
            </w:pPr>
            <w:ins w:id="9289" w:author="Matyas Adam" w:date="2018-11-17T00:58:00Z">
              <w:del w:id="9290" w:author="PS" w:date="2018-11-25T16:15:00Z">
                <w:r w:rsidDel="00A90CC4">
                  <w:delText>Pracovní poměr</w:delText>
                </w:r>
              </w:del>
            </w:ins>
            <w:del w:id="9291" w:author="PS" w:date="2018-11-25T16:15:00Z">
              <w:r w:rsidRPr="0030203C" w:rsidDel="00A90CC4">
                <w:rPr>
                  <w:i/>
                </w:rPr>
                <w:delText>pp.</w:delText>
              </w:r>
            </w:del>
          </w:p>
        </w:tc>
        <w:tc>
          <w:tcPr>
            <w:tcW w:w="994" w:type="dxa"/>
            <w:shd w:val="clear" w:color="auto" w:fill="F7CAAC"/>
          </w:tcPr>
          <w:p w14:paraId="62A1037B" w14:textId="10D72E5E" w:rsidR="00E05AA8" w:rsidDel="00A90CC4" w:rsidRDefault="00E05AA8" w:rsidP="00495DC8">
            <w:pPr>
              <w:jc w:val="both"/>
              <w:rPr>
                <w:del w:id="9292" w:author="PS" w:date="2018-11-25T16:15:00Z"/>
                <w:b/>
              </w:rPr>
            </w:pPr>
            <w:del w:id="9293" w:author="PS" w:date="2018-11-25T16:15:00Z">
              <w:r w:rsidDel="00A90CC4">
                <w:rPr>
                  <w:b/>
                </w:rPr>
                <w:delText>rozsah</w:delText>
              </w:r>
            </w:del>
          </w:p>
        </w:tc>
        <w:tc>
          <w:tcPr>
            <w:tcW w:w="709" w:type="dxa"/>
          </w:tcPr>
          <w:p w14:paraId="560F7A92" w14:textId="2A1A7B5B" w:rsidR="00E05AA8" w:rsidDel="00A90CC4" w:rsidRDefault="00E05AA8" w:rsidP="00495DC8">
            <w:pPr>
              <w:jc w:val="both"/>
              <w:rPr>
                <w:del w:id="9294" w:author="PS" w:date="2018-11-25T16:15:00Z"/>
              </w:rPr>
            </w:pPr>
            <w:del w:id="9295" w:author="PS" w:date="2018-11-25T16:15:00Z">
              <w:r w:rsidDel="00A90CC4">
                <w:delText>20</w:delText>
              </w:r>
            </w:del>
          </w:p>
          <w:p w14:paraId="2ADE1AAB" w14:textId="54FB162B" w:rsidR="00E05AA8" w:rsidDel="00A90CC4" w:rsidRDefault="00E05AA8">
            <w:pPr>
              <w:jc w:val="both"/>
              <w:rPr>
                <w:del w:id="9296" w:author="PS" w:date="2018-11-25T16:15:00Z"/>
              </w:rPr>
            </w:pPr>
          </w:p>
        </w:tc>
        <w:tc>
          <w:tcPr>
            <w:tcW w:w="709" w:type="dxa"/>
            <w:gridSpan w:val="2"/>
            <w:shd w:val="clear" w:color="auto" w:fill="F7CAAC"/>
          </w:tcPr>
          <w:p w14:paraId="25B1CD9E" w14:textId="3F8E4DBB" w:rsidR="00E05AA8" w:rsidDel="00A90CC4" w:rsidRDefault="00E05AA8" w:rsidP="00495DC8">
            <w:pPr>
              <w:jc w:val="both"/>
              <w:rPr>
                <w:del w:id="9297" w:author="PS" w:date="2018-11-25T16:15:00Z"/>
                <w:b/>
              </w:rPr>
            </w:pPr>
            <w:del w:id="9298" w:author="PS" w:date="2018-11-25T16:15:00Z">
              <w:r w:rsidDel="00A90CC4">
                <w:rPr>
                  <w:b/>
                </w:rPr>
                <w:delText>do kdy</w:delText>
              </w:r>
            </w:del>
          </w:p>
        </w:tc>
        <w:tc>
          <w:tcPr>
            <w:tcW w:w="1387" w:type="dxa"/>
            <w:gridSpan w:val="2"/>
          </w:tcPr>
          <w:p w14:paraId="3129E26B" w14:textId="5148DE2B" w:rsidR="00E05AA8" w:rsidDel="00A90CC4" w:rsidRDefault="00E05AA8" w:rsidP="00495DC8">
            <w:pPr>
              <w:jc w:val="both"/>
              <w:rPr>
                <w:del w:id="9299" w:author="PS" w:date="2018-11-25T16:15:00Z"/>
              </w:rPr>
            </w:pPr>
            <w:del w:id="9300" w:author="PS" w:date="2018-11-25T16:15:00Z">
              <w:r w:rsidDel="00A90CC4">
                <w:delText>0719</w:delText>
              </w:r>
            </w:del>
          </w:p>
        </w:tc>
      </w:tr>
      <w:tr w:rsidR="00E05AA8" w:rsidDel="00A90CC4" w14:paraId="257184FE" w14:textId="6DE91E7A" w:rsidTr="00495DC8">
        <w:trPr>
          <w:del w:id="9301" w:author="PS" w:date="2018-11-25T16:15:00Z"/>
        </w:trPr>
        <w:tc>
          <w:tcPr>
            <w:tcW w:w="5068" w:type="dxa"/>
            <w:gridSpan w:val="3"/>
            <w:shd w:val="clear" w:color="auto" w:fill="F7CAAC"/>
          </w:tcPr>
          <w:p w14:paraId="5F062548" w14:textId="0D98B677" w:rsidR="00E05AA8" w:rsidDel="00A90CC4" w:rsidRDefault="00E05AA8" w:rsidP="00495DC8">
            <w:pPr>
              <w:jc w:val="both"/>
              <w:rPr>
                <w:del w:id="9302" w:author="PS" w:date="2018-11-25T16:15:00Z"/>
                <w:b/>
              </w:rPr>
            </w:pPr>
            <w:del w:id="9303" w:author="PS" w:date="2018-11-25T16:15:00Z">
              <w:r w:rsidDel="00A90CC4">
                <w:rPr>
                  <w:b/>
                </w:rPr>
                <w:delText>Typ vztahu na součásti VŠ, která uskutečňuje st. program</w:delText>
              </w:r>
            </w:del>
          </w:p>
        </w:tc>
        <w:tc>
          <w:tcPr>
            <w:tcW w:w="992" w:type="dxa"/>
            <w:gridSpan w:val="2"/>
          </w:tcPr>
          <w:p w14:paraId="09D13418" w14:textId="049B4778" w:rsidR="00E05AA8" w:rsidRPr="0030203C" w:rsidDel="00A90CC4" w:rsidRDefault="00E05AA8" w:rsidP="00495DC8">
            <w:pPr>
              <w:jc w:val="both"/>
              <w:rPr>
                <w:del w:id="9304" w:author="PS" w:date="2018-11-25T16:15:00Z"/>
                <w:i/>
              </w:rPr>
            </w:pPr>
            <w:ins w:id="9305" w:author="Matyas Adam" w:date="2018-11-17T00:58:00Z">
              <w:del w:id="9306" w:author="PS" w:date="2018-11-25T16:15:00Z">
                <w:r w:rsidDel="00A90CC4">
                  <w:delText>Pracovní poměr</w:delText>
                </w:r>
              </w:del>
            </w:ins>
            <w:del w:id="9307" w:author="PS" w:date="2018-11-25T16:15:00Z">
              <w:r w:rsidRPr="0030203C" w:rsidDel="00A90CC4">
                <w:rPr>
                  <w:i/>
                </w:rPr>
                <w:delText>pp.</w:delText>
              </w:r>
            </w:del>
          </w:p>
        </w:tc>
        <w:tc>
          <w:tcPr>
            <w:tcW w:w="994" w:type="dxa"/>
            <w:shd w:val="clear" w:color="auto" w:fill="F7CAAC"/>
          </w:tcPr>
          <w:p w14:paraId="39C836A4" w14:textId="54116EE7" w:rsidR="00E05AA8" w:rsidDel="00A90CC4" w:rsidRDefault="00E05AA8" w:rsidP="00495DC8">
            <w:pPr>
              <w:jc w:val="both"/>
              <w:rPr>
                <w:del w:id="9308" w:author="PS" w:date="2018-11-25T16:15:00Z"/>
                <w:b/>
              </w:rPr>
            </w:pPr>
            <w:del w:id="9309" w:author="PS" w:date="2018-11-25T16:15:00Z">
              <w:r w:rsidDel="00A90CC4">
                <w:rPr>
                  <w:b/>
                </w:rPr>
                <w:delText>rozsah</w:delText>
              </w:r>
            </w:del>
          </w:p>
        </w:tc>
        <w:tc>
          <w:tcPr>
            <w:tcW w:w="709" w:type="dxa"/>
          </w:tcPr>
          <w:p w14:paraId="50E4F4B7" w14:textId="3BD8897B" w:rsidR="00E05AA8" w:rsidDel="00A90CC4" w:rsidRDefault="00E05AA8" w:rsidP="00495DC8">
            <w:pPr>
              <w:jc w:val="both"/>
              <w:rPr>
                <w:del w:id="9310" w:author="PS" w:date="2018-11-25T16:15:00Z"/>
              </w:rPr>
            </w:pPr>
            <w:del w:id="9311" w:author="PS" w:date="2018-11-25T16:15:00Z">
              <w:r w:rsidDel="00A90CC4">
                <w:delText>20</w:delText>
              </w:r>
            </w:del>
          </w:p>
          <w:p w14:paraId="7A8CE0BA" w14:textId="7D1F0D4B" w:rsidR="00E05AA8" w:rsidDel="00A90CC4" w:rsidRDefault="00E05AA8">
            <w:pPr>
              <w:jc w:val="both"/>
              <w:rPr>
                <w:del w:id="9312" w:author="PS" w:date="2018-11-25T16:15:00Z"/>
              </w:rPr>
            </w:pPr>
          </w:p>
        </w:tc>
        <w:tc>
          <w:tcPr>
            <w:tcW w:w="709" w:type="dxa"/>
            <w:gridSpan w:val="2"/>
            <w:shd w:val="clear" w:color="auto" w:fill="F7CAAC"/>
          </w:tcPr>
          <w:p w14:paraId="09962E05" w14:textId="2B4DFFBE" w:rsidR="00E05AA8" w:rsidDel="00A90CC4" w:rsidRDefault="00E05AA8" w:rsidP="00495DC8">
            <w:pPr>
              <w:jc w:val="both"/>
              <w:rPr>
                <w:del w:id="9313" w:author="PS" w:date="2018-11-25T16:15:00Z"/>
                <w:b/>
              </w:rPr>
            </w:pPr>
            <w:del w:id="9314" w:author="PS" w:date="2018-11-25T16:15:00Z">
              <w:r w:rsidDel="00A90CC4">
                <w:rPr>
                  <w:b/>
                </w:rPr>
                <w:delText>do kdy</w:delText>
              </w:r>
            </w:del>
          </w:p>
        </w:tc>
        <w:tc>
          <w:tcPr>
            <w:tcW w:w="1387" w:type="dxa"/>
            <w:gridSpan w:val="2"/>
          </w:tcPr>
          <w:p w14:paraId="61701F66" w14:textId="6A58DB7C" w:rsidR="00E05AA8" w:rsidDel="00A90CC4" w:rsidRDefault="00E05AA8" w:rsidP="00495DC8">
            <w:pPr>
              <w:jc w:val="both"/>
              <w:rPr>
                <w:del w:id="9315" w:author="PS" w:date="2018-11-25T16:15:00Z"/>
              </w:rPr>
            </w:pPr>
            <w:del w:id="9316" w:author="PS" w:date="2018-11-25T16:15:00Z">
              <w:r w:rsidDel="00A90CC4">
                <w:delText>0719</w:delText>
              </w:r>
            </w:del>
          </w:p>
        </w:tc>
      </w:tr>
      <w:tr w:rsidR="00E05AA8" w:rsidDel="00A90CC4" w14:paraId="37C4C3CA" w14:textId="2BAEB4FA" w:rsidTr="00495DC8">
        <w:trPr>
          <w:del w:id="9317" w:author="PS" w:date="2018-11-25T16:15:00Z"/>
        </w:trPr>
        <w:tc>
          <w:tcPr>
            <w:tcW w:w="6060" w:type="dxa"/>
            <w:gridSpan w:val="5"/>
            <w:shd w:val="clear" w:color="auto" w:fill="F7CAAC"/>
          </w:tcPr>
          <w:p w14:paraId="0F07BE32" w14:textId="6237699E" w:rsidR="00E05AA8" w:rsidDel="00A90CC4" w:rsidRDefault="00E05AA8" w:rsidP="00495DC8">
            <w:pPr>
              <w:jc w:val="both"/>
              <w:rPr>
                <w:del w:id="9318" w:author="PS" w:date="2018-11-25T16:15:00Z"/>
              </w:rPr>
            </w:pPr>
            <w:del w:id="9319" w:author="PS" w:date="2018-11-25T16:15:00Z">
              <w:r w:rsidDel="00A90CC4">
                <w:rPr>
                  <w:b/>
                </w:rPr>
                <w:delText>Další současná působení jako akademický pracovník na jiných VŠ</w:delText>
              </w:r>
            </w:del>
          </w:p>
        </w:tc>
        <w:tc>
          <w:tcPr>
            <w:tcW w:w="1703" w:type="dxa"/>
            <w:gridSpan w:val="2"/>
            <w:shd w:val="clear" w:color="auto" w:fill="F7CAAC"/>
          </w:tcPr>
          <w:p w14:paraId="3718474D" w14:textId="4126496D" w:rsidR="00E05AA8" w:rsidDel="00A90CC4" w:rsidRDefault="00E05AA8" w:rsidP="00495DC8">
            <w:pPr>
              <w:jc w:val="both"/>
              <w:rPr>
                <w:del w:id="9320" w:author="PS" w:date="2018-11-25T16:15:00Z"/>
                <w:b/>
              </w:rPr>
            </w:pPr>
            <w:del w:id="9321" w:author="PS" w:date="2018-11-25T16:15:00Z">
              <w:r w:rsidDel="00A90CC4">
                <w:rPr>
                  <w:b/>
                </w:rPr>
                <w:delText>typ prac. vztahu</w:delText>
              </w:r>
            </w:del>
          </w:p>
        </w:tc>
        <w:tc>
          <w:tcPr>
            <w:tcW w:w="2096" w:type="dxa"/>
            <w:gridSpan w:val="4"/>
            <w:shd w:val="clear" w:color="auto" w:fill="F7CAAC"/>
          </w:tcPr>
          <w:p w14:paraId="39742539" w14:textId="74DBB4A9" w:rsidR="00E05AA8" w:rsidDel="00A90CC4" w:rsidRDefault="00E05AA8" w:rsidP="00495DC8">
            <w:pPr>
              <w:jc w:val="both"/>
              <w:rPr>
                <w:del w:id="9322" w:author="PS" w:date="2018-11-25T16:15:00Z"/>
                <w:b/>
              </w:rPr>
            </w:pPr>
            <w:del w:id="9323" w:author="PS" w:date="2018-11-25T16:15:00Z">
              <w:r w:rsidDel="00A90CC4">
                <w:rPr>
                  <w:b/>
                </w:rPr>
                <w:delText>rozsah</w:delText>
              </w:r>
            </w:del>
          </w:p>
        </w:tc>
      </w:tr>
      <w:tr w:rsidR="00E05AA8" w:rsidDel="00A90CC4" w14:paraId="4E8A978B" w14:textId="45794FB1" w:rsidTr="00495DC8">
        <w:trPr>
          <w:del w:id="9324" w:author="PS" w:date="2018-11-25T16:15:00Z"/>
        </w:trPr>
        <w:tc>
          <w:tcPr>
            <w:tcW w:w="6060" w:type="dxa"/>
            <w:gridSpan w:val="5"/>
          </w:tcPr>
          <w:p w14:paraId="1297EC2F" w14:textId="68619EC7" w:rsidR="00E05AA8" w:rsidDel="00A90CC4" w:rsidRDefault="00E05AA8" w:rsidP="00495DC8">
            <w:pPr>
              <w:jc w:val="both"/>
              <w:rPr>
                <w:del w:id="9325" w:author="PS" w:date="2018-11-25T16:15:00Z"/>
              </w:rPr>
            </w:pPr>
            <w:del w:id="9326" w:author="PS" w:date="2018-11-25T16:15:00Z">
              <w:r w:rsidDel="00A90CC4">
                <w:delText>Filozofická fakulta, Univerzita Sv. Cyrila a Metoda v Trnave (SK)</w:delText>
              </w:r>
            </w:del>
          </w:p>
        </w:tc>
        <w:tc>
          <w:tcPr>
            <w:tcW w:w="1703" w:type="dxa"/>
            <w:gridSpan w:val="2"/>
          </w:tcPr>
          <w:p w14:paraId="694C8BB5" w14:textId="04152ED5" w:rsidR="00E05AA8" w:rsidRPr="0030203C" w:rsidDel="00A90CC4" w:rsidRDefault="00E05AA8" w:rsidP="00495DC8">
            <w:pPr>
              <w:jc w:val="center"/>
              <w:rPr>
                <w:del w:id="9327" w:author="PS" w:date="2018-11-25T16:15:00Z"/>
                <w:i/>
              </w:rPr>
            </w:pPr>
            <w:del w:id="9328" w:author="PS" w:date="2018-11-25T16:15:00Z">
              <w:r w:rsidRPr="0030203C" w:rsidDel="00A90CC4">
                <w:rPr>
                  <w:i/>
                </w:rPr>
                <w:delText>pp.</w:delText>
              </w:r>
            </w:del>
          </w:p>
        </w:tc>
        <w:tc>
          <w:tcPr>
            <w:tcW w:w="2096" w:type="dxa"/>
            <w:gridSpan w:val="4"/>
          </w:tcPr>
          <w:p w14:paraId="38988748" w14:textId="3BB2627E" w:rsidR="00E05AA8" w:rsidDel="00A90CC4" w:rsidRDefault="00E05AA8" w:rsidP="00495DC8">
            <w:pPr>
              <w:jc w:val="center"/>
              <w:rPr>
                <w:del w:id="9329" w:author="PS" w:date="2018-11-25T16:15:00Z"/>
              </w:rPr>
            </w:pPr>
            <w:del w:id="9330" w:author="PS" w:date="2018-11-25T16:15:00Z">
              <w:r w:rsidDel="00A90CC4">
                <w:delText>40</w:delText>
              </w:r>
            </w:del>
          </w:p>
        </w:tc>
      </w:tr>
      <w:tr w:rsidR="00E05AA8" w:rsidDel="00A90CC4" w14:paraId="38AE7363" w14:textId="5852E8B9" w:rsidTr="00495DC8">
        <w:trPr>
          <w:del w:id="9331" w:author="PS" w:date="2018-11-25T16:15:00Z"/>
        </w:trPr>
        <w:tc>
          <w:tcPr>
            <w:tcW w:w="6060" w:type="dxa"/>
            <w:gridSpan w:val="5"/>
          </w:tcPr>
          <w:p w14:paraId="35E486CA" w14:textId="59F323EC" w:rsidR="00E05AA8" w:rsidDel="00A90CC4" w:rsidRDefault="00E05AA8" w:rsidP="00495DC8">
            <w:pPr>
              <w:jc w:val="both"/>
              <w:rPr>
                <w:del w:id="9332" w:author="PS" w:date="2018-11-25T16:15:00Z"/>
              </w:rPr>
            </w:pPr>
          </w:p>
        </w:tc>
        <w:tc>
          <w:tcPr>
            <w:tcW w:w="1703" w:type="dxa"/>
            <w:gridSpan w:val="2"/>
          </w:tcPr>
          <w:p w14:paraId="1B13BE50" w14:textId="5FB600C8" w:rsidR="00E05AA8" w:rsidDel="00A90CC4" w:rsidRDefault="00E05AA8" w:rsidP="00495DC8">
            <w:pPr>
              <w:jc w:val="both"/>
              <w:rPr>
                <w:del w:id="9333" w:author="PS" w:date="2018-11-25T16:15:00Z"/>
              </w:rPr>
            </w:pPr>
          </w:p>
        </w:tc>
        <w:tc>
          <w:tcPr>
            <w:tcW w:w="2096" w:type="dxa"/>
            <w:gridSpan w:val="4"/>
          </w:tcPr>
          <w:p w14:paraId="5F78CF1D" w14:textId="6448CFA5" w:rsidR="00E05AA8" w:rsidDel="00A90CC4" w:rsidRDefault="00E05AA8" w:rsidP="00495DC8">
            <w:pPr>
              <w:jc w:val="both"/>
              <w:rPr>
                <w:del w:id="9334" w:author="PS" w:date="2018-11-25T16:15:00Z"/>
              </w:rPr>
            </w:pPr>
          </w:p>
        </w:tc>
      </w:tr>
      <w:tr w:rsidR="00E05AA8" w:rsidDel="00A90CC4" w14:paraId="44FC0413" w14:textId="4185E9E0" w:rsidTr="00495DC8">
        <w:trPr>
          <w:del w:id="9335" w:author="PS" w:date="2018-11-25T16:15:00Z"/>
        </w:trPr>
        <w:tc>
          <w:tcPr>
            <w:tcW w:w="6060" w:type="dxa"/>
            <w:gridSpan w:val="5"/>
          </w:tcPr>
          <w:p w14:paraId="178D6D5E" w14:textId="7FB6DDBD" w:rsidR="00E05AA8" w:rsidDel="00A90CC4" w:rsidRDefault="00E05AA8" w:rsidP="00495DC8">
            <w:pPr>
              <w:jc w:val="both"/>
              <w:rPr>
                <w:del w:id="9336" w:author="PS" w:date="2018-11-25T16:15:00Z"/>
              </w:rPr>
            </w:pPr>
          </w:p>
        </w:tc>
        <w:tc>
          <w:tcPr>
            <w:tcW w:w="1703" w:type="dxa"/>
            <w:gridSpan w:val="2"/>
          </w:tcPr>
          <w:p w14:paraId="27A95ECE" w14:textId="2565A861" w:rsidR="00E05AA8" w:rsidDel="00A90CC4" w:rsidRDefault="00E05AA8" w:rsidP="00495DC8">
            <w:pPr>
              <w:jc w:val="both"/>
              <w:rPr>
                <w:del w:id="9337" w:author="PS" w:date="2018-11-25T16:15:00Z"/>
              </w:rPr>
            </w:pPr>
          </w:p>
        </w:tc>
        <w:tc>
          <w:tcPr>
            <w:tcW w:w="2096" w:type="dxa"/>
            <w:gridSpan w:val="4"/>
          </w:tcPr>
          <w:p w14:paraId="27A6CC65" w14:textId="47F94982" w:rsidR="00E05AA8" w:rsidDel="00A90CC4" w:rsidRDefault="00E05AA8" w:rsidP="00495DC8">
            <w:pPr>
              <w:jc w:val="both"/>
              <w:rPr>
                <w:del w:id="9338" w:author="PS" w:date="2018-11-25T16:15:00Z"/>
              </w:rPr>
            </w:pPr>
          </w:p>
        </w:tc>
      </w:tr>
      <w:tr w:rsidR="00E05AA8" w:rsidDel="00A90CC4" w14:paraId="637D6211" w14:textId="5289B06F" w:rsidTr="00495DC8">
        <w:trPr>
          <w:del w:id="9339" w:author="PS" w:date="2018-11-25T16:15:00Z"/>
        </w:trPr>
        <w:tc>
          <w:tcPr>
            <w:tcW w:w="6060" w:type="dxa"/>
            <w:gridSpan w:val="5"/>
          </w:tcPr>
          <w:p w14:paraId="13352E63" w14:textId="496A148F" w:rsidR="00E05AA8" w:rsidDel="00A90CC4" w:rsidRDefault="00E05AA8" w:rsidP="00495DC8">
            <w:pPr>
              <w:jc w:val="both"/>
              <w:rPr>
                <w:del w:id="9340" w:author="PS" w:date="2018-11-25T16:15:00Z"/>
              </w:rPr>
            </w:pPr>
          </w:p>
        </w:tc>
        <w:tc>
          <w:tcPr>
            <w:tcW w:w="1703" w:type="dxa"/>
            <w:gridSpan w:val="2"/>
          </w:tcPr>
          <w:p w14:paraId="7A414B80" w14:textId="05A39828" w:rsidR="00E05AA8" w:rsidDel="00A90CC4" w:rsidRDefault="00E05AA8" w:rsidP="00495DC8">
            <w:pPr>
              <w:jc w:val="both"/>
              <w:rPr>
                <w:del w:id="9341" w:author="PS" w:date="2018-11-25T16:15:00Z"/>
              </w:rPr>
            </w:pPr>
          </w:p>
        </w:tc>
        <w:tc>
          <w:tcPr>
            <w:tcW w:w="2096" w:type="dxa"/>
            <w:gridSpan w:val="4"/>
          </w:tcPr>
          <w:p w14:paraId="35FA6EE7" w14:textId="7010E0B7" w:rsidR="00E05AA8" w:rsidDel="00A90CC4" w:rsidRDefault="00E05AA8" w:rsidP="00495DC8">
            <w:pPr>
              <w:jc w:val="both"/>
              <w:rPr>
                <w:del w:id="9342" w:author="PS" w:date="2018-11-25T16:15:00Z"/>
              </w:rPr>
            </w:pPr>
          </w:p>
        </w:tc>
      </w:tr>
      <w:tr w:rsidR="00E05AA8" w:rsidDel="00A90CC4" w14:paraId="082D6D41" w14:textId="042EAA5C" w:rsidTr="00495DC8">
        <w:trPr>
          <w:del w:id="9343" w:author="PS" w:date="2018-11-25T16:15:00Z"/>
        </w:trPr>
        <w:tc>
          <w:tcPr>
            <w:tcW w:w="9859" w:type="dxa"/>
            <w:gridSpan w:val="11"/>
            <w:shd w:val="clear" w:color="auto" w:fill="F7CAAC"/>
          </w:tcPr>
          <w:p w14:paraId="5C281152" w14:textId="1C08443D" w:rsidR="00E05AA8" w:rsidDel="00A90CC4" w:rsidRDefault="00E05AA8" w:rsidP="00495DC8">
            <w:pPr>
              <w:jc w:val="both"/>
              <w:rPr>
                <w:del w:id="9344" w:author="PS" w:date="2018-11-25T16:15:00Z"/>
              </w:rPr>
            </w:pPr>
            <w:del w:id="9345" w:author="PS" w:date="2018-11-25T16:15:00Z">
              <w:r w:rsidDel="00A90CC4">
                <w:rPr>
                  <w:b/>
                </w:rPr>
                <w:delText>Předměty příslušného studijního programu a způsob zapojení do jejich výuky, příp. další zapojení do uskutečňování studijního programu</w:delText>
              </w:r>
            </w:del>
          </w:p>
        </w:tc>
      </w:tr>
      <w:tr w:rsidR="00E05AA8" w:rsidDel="00A90CC4" w14:paraId="1C6D8251" w14:textId="666CEC66" w:rsidTr="00495DC8">
        <w:trPr>
          <w:trHeight w:val="1118"/>
          <w:del w:id="9346" w:author="PS" w:date="2018-11-25T16:15:00Z"/>
        </w:trPr>
        <w:tc>
          <w:tcPr>
            <w:tcW w:w="9859" w:type="dxa"/>
            <w:gridSpan w:val="11"/>
            <w:tcBorders>
              <w:top w:val="nil"/>
            </w:tcBorders>
          </w:tcPr>
          <w:p w14:paraId="51C510C2" w14:textId="75DA1E06" w:rsidR="00E05AA8" w:rsidDel="00A90CC4" w:rsidRDefault="00E05AA8" w:rsidP="00495DC8">
            <w:pPr>
              <w:jc w:val="both"/>
              <w:rPr>
                <w:del w:id="9347" w:author="PS" w:date="2018-11-25T16:15:00Z"/>
              </w:rPr>
            </w:pPr>
            <w:del w:id="9348" w:author="PS" w:date="2018-11-25T16:15:00Z">
              <w:r w:rsidDel="00A90CC4">
                <w:delText>Územní plánování - garant, přednášející, cvičící</w:delText>
              </w:r>
            </w:del>
          </w:p>
          <w:p w14:paraId="1020BA85" w14:textId="4BBEC0EB" w:rsidR="00E05AA8" w:rsidDel="00A90CC4" w:rsidRDefault="00E05AA8" w:rsidP="00495DC8">
            <w:pPr>
              <w:jc w:val="both"/>
              <w:rPr>
                <w:del w:id="9349" w:author="PS" w:date="2018-11-25T16:15:00Z"/>
              </w:rPr>
            </w:pPr>
            <w:del w:id="9350" w:author="PS" w:date="2018-11-25T16:15:00Z">
              <w:r w:rsidDel="00A90CC4">
                <w:delText>Dějiny environmentálního myšlení a udržitelný rozvoj - garant, přednášející, cvičící</w:delText>
              </w:r>
            </w:del>
          </w:p>
          <w:p w14:paraId="52A04433" w14:textId="6FFBD135" w:rsidR="00E05AA8" w:rsidDel="00A90CC4" w:rsidRDefault="00E05AA8" w:rsidP="00495DC8">
            <w:pPr>
              <w:jc w:val="both"/>
              <w:rPr>
                <w:del w:id="9351" w:author="PS" w:date="2018-11-25T16:15:00Z"/>
              </w:rPr>
            </w:pPr>
            <w:del w:id="9352" w:author="PS" w:date="2018-11-25T16:15:00Z">
              <w:r w:rsidDel="00A90CC4">
                <w:delText>Abiotické složky životního prostředí - garant, přednášející, cvičící</w:delText>
              </w:r>
            </w:del>
          </w:p>
          <w:p w14:paraId="69654818" w14:textId="2A95D64A" w:rsidR="00E05AA8" w:rsidDel="00A90CC4" w:rsidRDefault="00E05AA8" w:rsidP="00495DC8">
            <w:pPr>
              <w:jc w:val="both"/>
              <w:rPr>
                <w:del w:id="9353" w:author="PS" w:date="2018-11-25T16:15:00Z"/>
              </w:rPr>
            </w:pPr>
            <w:del w:id="9354" w:author="PS" w:date="2018-11-25T16:15:00Z">
              <w:r w:rsidDel="00A90CC4">
                <w:delText>Regionální geografie ČR - garant, přednášející</w:delText>
              </w:r>
            </w:del>
          </w:p>
          <w:p w14:paraId="6D8BAC50" w14:textId="39124166" w:rsidR="00E05AA8" w:rsidDel="00A90CC4" w:rsidRDefault="00E05AA8" w:rsidP="00495DC8">
            <w:pPr>
              <w:jc w:val="both"/>
              <w:rPr>
                <w:del w:id="9355" w:author="PS" w:date="2018-11-25T16:15:00Z"/>
              </w:rPr>
            </w:pPr>
            <w:del w:id="9356" w:author="PS" w:date="2018-11-25T16:15:00Z">
              <w:r w:rsidDel="00A90CC4">
                <w:delText>Human Geography - garant, přednášející, cvičící</w:delText>
              </w:r>
            </w:del>
          </w:p>
          <w:p w14:paraId="225E72F9" w14:textId="0C63A992" w:rsidR="00E05AA8" w:rsidDel="00A90CC4" w:rsidRDefault="00E05AA8" w:rsidP="00495DC8">
            <w:pPr>
              <w:jc w:val="both"/>
              <w:rPr>
                <w:del w:id="9357" w:author="PS" w:date="2018-11-25T16:15:00Z"/>
              </w:rPr>
            </w:pPr>
            <w:del w:id="9358" w:author="PS" w:date="2018-11-25T16:15:00Z">
              <w:r w:rsidDel="00A90CC4">
                <w:delText>Ekologie - garant, přednášející, cvičící</w:delText>
              </w:r>
            </w:del>
          </w:p>
        </w:tc>
      </w:tr>
      <w:tr w:rsidR="00E05AA8" w:rsidDel="00A90CC4" w14:paraId="4D0AD2C9" w14:textId="0FDE67D9" w:rsidTr="00495DC8">
        <w:trPr>
          <w:del w:id="9359" w:author="PS" w:date="2018-11-25T16:15:00Z"/>
        </w:trPr>
        <w:tc>
          <w:tcPr>
            <w:tcW w:w="9859" w:type="dxa"/>
            <w:gridSpan w:val="11"/>
            <w:shd w:val="clear" w:color="auto" w:fill="F7CAAC"/>
          </w:tcPr>
          <w:p w14:paraId="302D1852" w14:textId="10F486A7" w:rsidR="00E05AA8" w:rsidRPr="001A765A" w:rsidDel="00A90CC4" w:rsidRDefault="00E05AA8" w:rsidP="00495DC8">
            <w:pPr>
              <w:jc w:val="both"/>
              <w:rPr>
                <w:del w:id="9360" w:author="PS" w:date="2018-11-25T16:15:00Z"/>
              </w:rPr>
            </w:pPr>
            <w:del w:id="9361" w:author="PS" w:date="2018-11-25T16:15:00Z">
              <w:r w:rsidRPr="00841BFD" w:rsidDel="00A90CC4">
                <w:rPr>
                  <w:rPrChange w:id="9362" w:author="Matyas Adam" w:date="2018-11-17T16:17:00Z">
                    <w:rPr>
                      <w:b/>
                    </w:rPr>
                  </w:rPrChange>
                </w:rPr>
                <w:delText xml:space="preserve">Údaje o vzdělání na VŠ </w:delText>
              </w:r>
            </w:del>
          </w:p>
        </w:tc>
      </w:tr>
      <w:tr w:rsidR="00E05AA8" w:rsidRPr="00511F61" w:rsidDel="00A90CC4" w14:paraId="34CA7C5A" w14:textId="76F03400" w:rsidTr="00495DC8">
        <w:trPr>
          <w:trHeight w:val="1055"/>
          <w:del w:id="9363" w:author="PS" w:date="2018-11-25T16:15:00Z"/>
        </w:trPr>
        <w:tc>
          <w:tcPr>
            <w:tcW w:w="9859" w:type="dxa"/>
            <w:gridSpan w:val="11"/>
          </w:tcPr>
          <w:p w14:paraId="3345506C" w14:textId="22727953" w:rsidR="00E05AA8" w:rsidDel="00A90CC4" w:rsidRDefault="00E05AA8">
            <w:pPr>
              <w:autoSpaceDE w:val="0"/>
              <w:autoSpaceDN w:val="0"/>
              <w:adjustRightInd w:val="0"/>
              <w:ind w:left="322" w:hanging="322"/>
              <w:rPr>
                <w:ins w:id="9364" w:author="Matyas Adam" w:date="2018-11-17T16:21:00Z"/>
                <w:del w:id="9365" w:author="PS" w:date="2018-11-25T16:15:00Z"/>
                <w:bCs/>
                <w:lang w:val="sk-SK" w:eastAsia="sk-SK"/>
              </w:rPr>
              <w:pPrChange w:id="9366" w:author="Matyas Adam" w:date="2018-11-17T16:19:00Z">
                <w:pPr>
                  <w:autoSpaceDE w:val="0"/>
                  <w:autoSpaceDN w:val="0"/>
                  <w:adjustRightInd w:val="0"/>
                  <w:jc w:val="both"/>
                </w:pPr>
              </w:pPrChange>
            </w:pPr>
            <w:ins w:id="9367" w:author="Matyas Adam" w:date="2018-11-17T16:20:00Z">
              <w:del w:id="9368" w:author="PS" w:date="2018-11-25T16:15:00Z">
                <w:r w:rsidDel="00A90CC4">
                  <w:rPr>
                    <w:lang w:val="sk-SK" w:eastAsia="sk-SK"/>
                  </w:rPr>
                  <w:delText xml:space="preserve">2014: </w:delText>
                </w:r>
                <w:r w:rsidRPr="00E460AB" w:rsidDel="00A90CC4">
                  <w:rPr>
                    <w:lang w:val="sk-SK" w:eastAsia="sk-SK"/>
                  </w:rPr>
                  <w:delText>Univerzita Konštantína Filozofa v</w:delText>
                </w:r>
                <w:r w:rsidDel="00A90CC4">
                  <w:rPr>
                    <w:lang w:val="sk-SK" w:eastAsia="sk-SK"/>
                  </w:rPr>
                  <w:delText> </w:delText>
                </w:r>
                <w:r w:rsidRPr="00E460AB" w:rsidDel="00A90CC4">
                  <w:rPr>
                    <w:lang w:val="sk-SK" w:eastAsia="sk-SK"/>
                  </w:rPr>
                  <w:delText>Nitre</w:delText>
                </w:r>
                <w:r w:rsidDel="00A90CC4">
                  <w:rPr>
                    <w:lang w:val="sk-SK" w:eastAsia="sk-SK"/>
                  </w:rPr>
                  <w:delText xml:space="preserve">, </w:delText>
                </w:r>
                <w:r w:rsidRPr="00E460AB" w:rsidDel="00A90CC4">
                  <w:rPr>
                    <w:lang w:val="sk-SK" w:eastAsia="sk-SK"/>
                  </w:rPr>
                  <w:delText xml:space="preserve">Filozofická fakulta, </w:delText>
                </w:r>
                <w:r w:rsidRPr="00E460AB" w:rsidDel="00A90CC4">
                  <w:rPr>
                    <w:bCs/>
                    <w:lang w:val="sk-SK" w:eastAsia="sk-SK"/>
                  </w:rPr>
                  <w:delText xml:space="preserve">Vedný odbor: </w:delText>
                </w:r>
                <w:r w:rsidRPr="00E460AB" w:rsidDel="00A90CC4">
                  <w:rPr>
                    <w:lang w:val="sk-SK" w:eastAsia="sk-SK"/>
                  </w:rPr>
                  <w:delText>2.1.7 História, špecializácia Historická geografia</w:delText>
                </w:r>
                <w:r w:rsidDel="00A90CC4">
                  <w:rPr>
                    <w:bCs/>
                    <w:lang w:val="sk-SK" w:eastAsia="sk-SK"/>
                  </w:rPr>
                  <w:delText xml:space="preserve">, </w:delText>
                </w:r>
                <w:r w:rsidRPr="00E460AB" w:rsidDel="00A90CC4">
                  <w:rPr>
                    <w:bCs/>
                    <w:lang w:val="sk-SK" w:eastAsia="sk-SK"/>
                  </w:rPr>
                  <w:delText>prof.</w:delText>
                </w:r>
              </w:del>
            </w:ins>
          </w:p>
          <w:p w14:paraId="052B0C31" w14:textId="30469A2A" w:rsidR="00E05AA8" w:rsidRPr="00E460AB" w:rsidDel="00A90CC4" w:rsidRDefault="00E05AA8" w:rsidP="00495DC8">
            <w:pPr>
              <w:autoSpaceDE w:val="0"/>
              <w:autoSpaceDN w:val="0"/>
              <w:adjustRightInd w:val="0"/>
              <w:ind w:left="322" w:hanging="322"/>
              <w:rPr>
                <w:ins w:id="9369" w:author="Matyas Adam" w:date="2018-11-17T16:21:00Z"/>
                <w:del w:id="9370" w:author="PS" w:date="2018-11-25T16:15:00Z"/>
                <w:lang w:val="sk-SK" w:eastAsia="sk-SK"/>
              </w:rPr>
            </w:pPr>
            <w:ins w:id="9371" w:author="Matyas Adam" w:date="2018-11-17T16:21:00Z">
              <w:del w:id="9372" w:author="PS" w:date="2018-11-25T16:15:00Z">
                <w:r w:rsidDel="00A90CC4">
                  <w:rPr>
                    <w:lang w:val="sk-SK" w:eastAsia="sk-SK"/>
                  </w:rPr>
                  <w:delText xml:space="preserve">2008: </w:delText>
                </w:r>
                <w:r w:rsidRPr="00E460AB" w:rsidDel="00A90CC4">
                  <w:rPr>
                    <w:lang w:val="sk-SK" w:eastAsia="sk-SK"/>
                  </w:rPr>
                  <w:delText>Prešovská univerzita v</w:delText>
                </w:r>
                <w:r w:rsidDel="00A90CC4">
                  <w:rPr>
                    <w:lang w:val="sk-SK" w:eastAsia="sk-SK"/>
                  </w:rPr>
                  <w:delText> </w:delText>
                </w:r>
                <w:r w:rsidRPr="00E460AB" w:rsidDel="00A90CC4">
                  <w:rPr>
                    <w:lang w:val="sk-SK" w:eastAsia="sk-SK"/>
                  </w:rPr>
                  <w:delText>Prešove</w:delText>
                </w:r>
                <w:r w:rsidDel="00A90CC4">
                  <w:rPr>
                    <w:lang w:val="sk-SK" w:eastAsia="sk-SK"/>
                  </w:rPr>
                  <w:delText>,</w:delText>
                </w:r>
                <w:r w:rsidRPr="00E460AB" w:rsidDel="00A90CC4">
                  <w:rPr>
                    <w:lang w:val="sk-SK" w:eastAsia="sk-SK"/>
                  </w:rPr>
                  <w:delText xml:space="preserve"> Filozofická fakulta, </w:delText>
                </w:r>
                <w:r w:rsidRPr="00E460AB" w:rsidDel="00A90CC4">
                  <w:rPr>
                    <w:bCs/>
                    <w:lang w:val="sk-SK" w:eastAsia="sk-SK"/>
                  </w:rPr>
                  <w:delText xml:space="preserve">Vedný odbor: </w:delText>
                </w:r>
                <w:r w:rsidRPr="00E460AB" w:rsidDel="00A90CC4">
                  <w:rPr>
                    <w:lang w:val="sk-SK" w:eastAsia="sk-SK"/>
                  </w:rPr>
                  <w:delText xml:space="preserve">2.1.7 </w:delText>
                </w:r>
                <w:r w:rsidDel="00A90CC4">
                  <w:rPr>
                    <w:lang w:val="sk-SK" w:eastAsia="sk-SK"/>
                  </w:rPr>
                  <w:delText>,</w:delText>
                </w:r>
                <w:r w:rsidRPr="00E460AB" w:rsidDel="00A90CC4">
                  <w:rPr>
                    <w:lang w:val="sk-SK" w:eastAsia="sk-SK"/>
                  </w:rPr>
                  <w:delText xml:space="preserve"> </w:delText>
                </w:r>
                <w:r w:rsidRPr="00E460AB" w:rsidDel="00A90CC4">
                  <w:rPr>
                    <w:bCs/>
                    <w:lang w:val="sk-SK" w:eastAsia="sk-SK"/>
                  </w:rPr>
                  <w:delText xml:space="preserve">doc. </w:delText>
                </w:r>
              </w:del>
            </w:ins>
          </w:p>
          <w:p w14:paraId="5F7F55D1" w14:textId="7DC6AC2A" w:rsidR="00E05AA8" w:rsidDel="00A90CC4" w:rsidRDefault="00E05AA8">
            <w:pPr>
              <w:autoSpaceDE w:val="0"/>
              <w:autoSpaceDN w:val="0"/>
              <w:adjustRightInd w:val="0"/>
              <w:ind w:left="322" w:hanging="322"/>
              <w:rPr>
                <w:ins w:id="9373" w:author="Matyas Adam" w:date="2018-11-17T16:20:00Z"/>
                <w:del w:id="9374" w:author="PS" w:date="2018-11-25T16:15:00Z"/>
                <w:lang w:val="sk-SK" w:eastAsia="sk-SK"/>
              </w:rPr>
              <w:pPrChange w:id="9375" w:author="Matyas Adam" w:date="2018-11-17T16:19:00Z">
                <w:pPr>
                  <w:autoSpaceDE w:val="0"/>
                  <w:autoSpaceDN w:val="0"/>
                  <w:adjustRightInd w:val="0"/>
                  <w:jc w:val="both"/>
                </w:pPr>
              </w:pPrChange>
            </w:pPr>
            <w:ins w:id="9376" w:author="Matyas Adam" w:date="2018-11-17T16:21:00Z">
              <w:del w:id="9377" w:author="PS" w:date="2018-11-25T16:15:00Z">
                <w:r w:rsidDel="00A90CC4">
                  <w:rPr>
                    <w:lang w:val="sk-SK" w:eastAsia="sk-SK"/>
                  </w:rPr>
                  <w:delText xml:space="preserve">2004: </w:delText>
                </w:r>
                <w:r w:rsidRPr="00E460AB" w:rsidDel="00A90CC4">
                  <w:rPr>
                    <w:lang w:val="sk-SK" w:eastAsia="sk-SK"/>
                  </w:rPr>
                  <w:delText>Prešovská univerzita v</w:delText>
                </w:r>
                <w:r w:rsidDel="00A90CC4">
                  <w:rPr>
                    <w:lang w:val="sk-SK" w:eastAsia="sk-SK"/>
                  </w:rPr>
                  <w:delText> </w:delText>
                </w:r>
                <w:r w:rsidRPr="00E460AB" w:rsidDel="00A90CC4">
                  <w:rPr>
                    <w:lang w:val="sk-SK" w:eastAsia="sk-SK"/>
                  </w:rPr>
                  <w:delText>Prešove</w:delText>
                </w:r>
                <w:r w:rsidDel="00A90CC4">
                  <w:rPr>
                    <w:lang w:val="sk-SK" w:eastAsia="sk-SK"/>
                  </w:rPr>
                  <w:delText xml:space="preserve">, </w:delText>
                </w:r>
                <w:r w:rsidRPr="00E460AB" w:rsidDel="00A90CC4">
                  <w:rPr>
                    <w:lang w:val="sk-SK" w:eastAsia="sk-SK"/>
                  </w:rPr>
                  <w:delText xml:space="preserve">Fakulta humanitných a prírodných vied, </w:delText>
                </w:r>
                <w:r w:rsidRPr="00E460AB" w:rsidDel="00A90CC4">
                  <w:rPr>
                    <w:bCs/>
                    <w:lang w:val="sk-SK" w:eastAsia="sk-SK"/>
                  </w:rPr>
                  <w:delText xml:space="preserve">Vedný odbor: </w:delText>
                </w:r>
                <w:r w:rsidRPr="00E460AB" w:rsidDel="00A90CC4">
                  <w:rPr>
                    <w:lang w:val="sk-SK" w:eastAsia="sk-SK"/>
                  </w:rPr>
                  <w:delText xml:space="preserve">13-01-9 fyzická geografia </w:delText>
                </w:r>
                <w:r w:rsidRPr="00E460AB" w:rsidDel="00A90CC4">
                  <w:rPr>
                    <w:lang w:val="sk-SK" w:eastAsia="sk-SK"/>
                  </w:rPr>
                  <w:br/>
                  <w:delText>a geoekológia</w:delText>
                </w:r>
                <w:r w:rsidDel="00A90CC4">
                  <w:rPr>
                    <w:lang w:val="sk-SK" w:eastAsia="sk-SK"/>
                  </w:rPr>
                  <w:delText xml:space="preserve">, </w:delText>
                </w:r>
                <w:r w:rsidRPr="00E460AB" w:rsidDel="00A90CC4">
                  <w:rPr>
                    <w:lang w:val="sk-SK" w:eastAsia="sk-SK"/>
                  </w:rPr>
                  <w:delText>Ph.D.</w:delText>
                </w:r>
              </w:del>
            </w:ins>
          </w:p>
          <w:p w14:paraId="330C1E99" w14:textId="5AF08328" w:rsidR="00E05AA8" w:rsidRPr="001A765A" w:rsidDel="00A90CC4" w:rsidRDefault="00E05AA8">
            <w:pPr>
              <w:autoSpaceDE w:val="0"/>
              <w:autoSpaceDN w:val="0"/>
              <w:adjustRightInd w:val="0"/>
              <w:ind w:left="322" w:hanging="322"/>
              <w:rPr>
                <w:del w:id="9378" w:author="PS" w:date="2018-11-25T16:15:00Z"/>
                <w:lang w:val="sk-SK" w:eastAsia="sk-SK"/>
              </w:rPr>
              <w:pPrChange w:id="9379" w:author="Matyas Adam" w:date="2018-11-17T16:19:00Z">
                <w:pPr>
                  <w:autoSpaceDE w:val="0"/>
                  <w:autoSpaceDN w:val="0"/>
                  <w:adjustRightInd w:val="0"/>
                  <w:jc w:val="both"/>
                </w:pPr>
              </w:pPrChange>
            </w:pPr>
            <w:del w:id="9380" w:author="PS" w:date="2018-11-25T16:15:00Z">
              <w:r w:rsidRPr="001A765A" w:rsidDel="00A90CC4">
                <w:rPr>
                  <w:lang w:val="sk-SK" w:eastAsia="sk-SK"/>
                </w:rPr>
                <w:delText xml:space="preserve">Fakulta prírodných vied, </w:delText>
              </w:r>
              <w:r w:rsidRPr="003A15A0" w:rsidDel="00A90CC4">
                <w:rPr>
                  <w:lang w:val="sk-SK" w:eastAsia="sk-SK"/>
                </w:rPr>
                <w:delText xml:space="preserve">Vysoká škola pedagogická v Nitre, história-geografia 1995 – </w:delText>
              </w:r>
              <w:r w:rsidRPr="00841BFD" w:rsidDel="00A90CC4">
                <w:rPr>
                  <w:lang w:val="sk-SK" w:eastAsia="sk-SK"/>
                  <w:rPrChange w:id="9381" w:author="Matyas Adam" w:date="2018-11-17T16:17:00Z">
                    <w:rPr>
                      <w:b/>
                      <w:lang w:val="sk-SK" w:eastAsia="sk-SK"/>
                    </w:rPr>
                  </w:rPrChange>
                </w:rPr>
                <w:delText>Mgr.</w:delText>
              </w:r>
              <w:r w:rsidRPr="001A765A" w:rsidDel="00A90CC4">
                <w:rPr>
                  <w:lang w:val="sk-SK" w:eastAsia="sk-SK"/>
                </w:rPr>
                <w:delText xml:space="preserve">; </w:delText>
              </w:r>
            </w:del>
          </w:p>
          <w:p w14:paraId="72FEAE18" w14:textId="702B6160" w:rsidR="00E05AA8" w:rsidRPr="001A765A" w:rsidDel="00A90CC4" w:rsidRDefault="00E05AA8">
            <w:pPr>
              <w:autoSpaceDE w:val="0"/>
              <w:autoSpaceDN w:val="0"/>
              <w:adjustRightInd w:val="0"/>
              <w:ind w:left="322" w:hanging="322"/>
              <w:rPr>
                <w:del w:id="9382" w:author="PS" w:date="2018-11-25T16:15:00Z"/>
                <w:lang w:val="sk-SK" w:eastAsia="sk-SK"/>
              </w:rPr>
              <w:pPrChange w:id="9383" w:author="Matyas Adam" w:date="2018-11-17T16:19:00Z">
                <w:pPr>
                  <w:autoSpaceDE w:val="0"/>
                  <w:autoSpaceDN w:val="0"/>
                  <w:adjustRightInd w:val="0"/>
                  <w:jc w:val="both"/>
                </w:pPr>
              </w:pPrChange>
            </w:pPr>
            <w:del w:id="9384" w:author="PS" w:date="2018-11-25T16:15:00Z">
              <w:r w:rsidRPr="003A15A0" w:rsidDel="00A90CC4">
                <w:rPr>
                  <w:lang w:val="sk-SK" w:eastAsia="sk-SK"/>
                </w:rPr>
                <w:delText xml:space="preserve">Filozofická fakulta, Univerzita Konštantína Filozofa v Nitre, archeológia 1997 – </w:delText>
              </w:r>
              <w:r w:rsidRPr="00841BFD" w:rsidDel="00A90CC4">
                <w:rPr>
                  <w:lang w:val="sk-SK" w:eastAsia="sk-SK"/>
                  <w:rPrChange w:id="9385" w:author="Matyas Adam" w:date="2018-11-17T16:17:00Z">
                    <w:rPr>
                      <w:b/>
                      <w:lang w:val="sk-SK" w:eastAsia="sk-SK"/>
                    </w:rPr>
                  </w:rPrChange>
                </w:rPr>
                <w:delText>Mgr.</w:delText>
              </w:r>
            </w:del>
          </w:p>
          <w:p w14:paraId="2F69B8BE" w14:textId="7C28323A" w:rsidR="00E05AA8" w:rsidRPr="001A765A" w:rsidDel="00A90CC4" w:rsidRDefault="00E05AA8">
            <w:pPr>
              <w:autoSpaceDE w:val="0"/>
              <w:autoSpaceDN w:val="0"/>
              <w:adjustRightInd w:val="0"/>
              <w:ind w:left="322" w:hanging="322"/>
              <w:rPr>
                <w:del w:id="9386" w:author="PS" w:date="2018-11-25T16:15:00Z"/>
                <w:lang w:val="sk-SK" w:eastAsia="sk-SK"/>
              </w:rPr>
              <w:pPrChange w:id="9387" w:author="Matyas Adam" w:date="2018-11-17T16:19:00Z">
                <w:pPr>
                  <w:autoSpaceDE w:val="0"/>
                  <w:autoSpaceDN w:val="0"/>
                  <w:adjustRightInd w:val="0"/>
                  <w:jc w:val="both"/>
                </w:pPr>
              </w:pPrChange>
            </w:pPr>
            <w:ins w:id="9388" w:author="Matyas Adam" w:date="2018-11-17T16:17:00Z">
              <w:del w:id="9389" w:author="PS" w:date="2018-11-25T16:15:00Z">
                <w:r w:rsidDel="00A90CC4">
                  <w:rPr>
                    <w:lang w:val="sk-SK" w:eastAsia="sk-SK"/>
                  </w:rPr>
                  <w:delText xml:space="preserve">1999: </w:delText>
                </w:r>
                <w:r w:rsidRPr="00E460AB" w:rsidDel="00A90CC4">
                  <w:rPr>
                    <w:lang w:val="sk-SK" w:eastAsia="sk-SK"/>
                  </w:rPr>
                  <w:delText>Univerzita Komenského v</w:delText>
                </w:r>
                <w:r w:rsidDel="00A90CC4">
                  <w:rPr>
                    <w:lang w:val="sk-SK" w:eastAsia="sk-SK"/>
                  </w:rPr>
                  <w:delText> </w:delText>
                </w:r>
                <w:r w:rsidRPr="00E460AB" w:rsidDel="00A90CC4">
                  <w:rPr>
                    <w:lang w:val="sk-SK" w:eastAsia="sk-SK"/>
                  </w:rPr>
                  <w:delText>Bratislave</w:delText>
                </w:r>
                <w:r w:rsidDel="00A90CC4">
                  <w:rPr>
                    <w:lang w:val="sk-SK" w:eastAsia="sk-SK"/>
                  </w:rPr>
                  <w:delText>,</w:delText>
                </w:r>
                <w:r w:rsidRPr="001A765A" w:rsidDel="00A90CC4">
                  <w:rPr>
                    <w:lang w:val="sk-SK" w:eastAsia="sk-SK"/>
                  </w:rPr>
                  <w:delText xml:space="preserve"> </w:delText>
                </w:r>
              </w:del>
            </w:ins>
            <w:del w:id="9390" w:author="PS" w:date="2018-11-25T16:15:00Z">
              <w:r w:rsidRPr="003A15A0" w:rsidDel="00A90CC4">
                <w:rPr>
                  <w:lang w:val="sk-SK" w:eastAsia="sk-SK"/>
                </w:rPr>
                <w:delText xml:space="preserve">Prírodovedecká fakulta, Univerzita Komenského v Bratislave, </w:delText>
              </w:r>
              <w:r w:rsidRPr="00841BFD" w:rsidDel="00A90CC4">
                <w:rPr>
                  <w:bCs/>
                  <w:lang w:val="sk-SK" w:eastAsia="sk-SK"/>
                  <w:rPrChange w:id="9391" w:author="Matyas Adam" w:date="2018-11-17T16:17:00Z">
                    <w:rPr>
                      <w:b/>
                      <w:bCs/>
                      <w:lang w:val="sk-SK" w:eastAsia="sk-SK"/>
                    </w:rPr>
                  </w:rPrChange>
                </w:rPr>
                <w:delText xml:space="preserve">odbor: </w:delText>
              </w:r>
              <w:r w:rsidRPr="001A765A" w:rsidDel="00A90CC4">
                <w:rPr>
                  <w:lang w:val="sk-SK" w:eastAsia="sk-SK"/>
                </w:rPr>
                <w:delText>geografia a kartografia</w:delText>
              </w:r>
              <w:r w:rsidRPr="003A15A0" w:rsidDel="00A90CC4">
                <w:rPr>
                  <w:lang w:val="sk-SK" w:eastAsia="sk-SK"/>
                </w:rPr>
                <w:delText xml:space="preserve"> </w:delText>
              </w:r>
            </w:del>
            <w:ins w:id="9392" w:author="Matyas Adam" w:date="2018-11-17T16:17:00Z">
              <w:del w:id="9393" w:author="PS" w:date="2018-11-25T16:15:00Z">
                <w:r w:rsidDel="00A90CC4">
                  <w:rPr>
                    <w:lang w:val="sk-SK" w:eastAsia="sk-SK"/>
                  </w:rPr>
                  <w:delText>,</w:delText>
                </w:r>
              </w:del>
            </w:ins>
            <w:del w:id="9394" w:author="PS" w:date="2018-11-25T16:15:00Z">
              <w:r w:rsidRPr="001A765A" w:rsidDel="00A90CC4">
                <w:rPr>
                  <w:lang w:val="sk-SK" w:eastAsia="sk-SK"/>
                </w:rPr>
                <w:delText xml:space="preserve">1999 </w:delText>
              </w:r>
              <w:r w:rsidRPr="003A15A0" w:rsidDel="00A90CC4">
                <w:rPr>
                  <w:lang w:val="sk-SK" w:eastAsia="sk-SK"/>
                </w:rPr>
                <w:delText xml:space="preserve">– </w:delText>
              </w:r>
              <w:r w:rsidRPr="00841BFD" w:rsidDel="00A90CC4">
                <w:rPr>
                  <w:lang w:val="sk-SK" w:eastAsia="sk-SK"/>
                  <w:rPrChange w:id="9395" w:author="Matyas Adam" w:date="2018-11-17T16:17:00Z">
                    <w:rPr>
                      <w:b/>
                      <w:lang w:val="sk-SK" w:eastAsia="sk-SK"/>
                    </w:rPr>
                  </w:rPrChange>
                </w:rPr>
                <w:delText>RNDr.</w:delText>
              </w:r>
            </w:del>
          </w:p>
          <w:p w14:paraId="05E12BC4" w14:textId="563D235D" w:rsidR="00E05AA8" w:rsidRPr="001A765A" w:rsidDel="00A90CC4" w:rsidRDefault="00E05AA8">
            <w:pPr>
              <w:autoSpaceDE w:val="0"/>
              <w:autoSpaceDN w:val="0"/>
              <w:adjustRightInd w:val="0"/>
              <w:ind w:left="322" w:hanging="322"/>
              <w:rPr>
                <w:del w:id="9396" w:author="PS" w:date="2018-11-25T16:15:00Z"/>
                <w:lang w:val="sk-SK" w:eastAsia="sk-SK"/>
              </w:rPr>
              <w:pPrChange w:id="9397" w:author="Matyas Adam" w:date="2018-11-17T16:19:00Z">
                <w:pPr>
                  <w:autoSpaceDE w:val="0"/>
                  <w:autoSpaceDN w:val="0"/>
                  <w:adjustRightInd w:val="0"/>
                  <w:jc w:val="both"/>
                </w:pPr>
              </w:pPrChange>
            </w:pPr>
            <w:del w:id="9398" w:author="PS" w:date="2018-11-25T16:15:00Z">
              <w:r w:rsidRPr="003A15A0" w:rsidDel="00A90CC4">
                <w:rPr>
                  <w:lang w:val="sk-SK" w:eastAsia="sk-SK"/>
                </w:rPr>
                <w:delText>Fakulta humanitných a prírodných vied, Prešovská univerzita v Prešove,</w:delText>
              </w:r>
              <w:r w:rsidRPr="00841BFD" w:rsidDel="00A90CC4">
                <w:rPr>
                  <w:bCs/>
                  <w:lang w:val="sk-SK" w:eastAsia="sk-SK"/>
                  <w:rPrChange w:id="9399" w:author="Matyas Adam" w:date="2018-11-17T16:17:00Z">
                    <w:rPr>
                      <w:b/>
                      <w:bCs/>
                      <w:lang w:val="sk-SK" w:eastAsia="sk-SK"/>
                    </w:rPr>
                  </w:rPrChange>
                </w:rPr>
                <w:delText xml:space="preserve"> Vedný odbor: </w:delText>
              </w:r>
              <w:r w:rsidRPr="001A765A" w:rsidDel="00A90CC4">
                <w:rPr>
                  <w:lang w:val="sk-SK" w:eastAsia="sk-SK"/>
                </w:rPr>
                <w:delText xml:space="preserve">13-01-9 fyzická geografia </w:delText>
              </w:r>
              <w:r w:rsidRPr="001A765A" w:rsidDel="00A90CC4">
                <w:rPr>
                  <w:lang w:val="sk-SK" w:eastAsia="sk-SK"/>
                </w:rPr>
                <w:br/>
                <w:delText>a g</w:delText>
              </w:r>
              <w:r w:rsidRPr="003A15A0" w:rsidDel="00A90CC4">
                <w:rPr>
                  <w:lang w:val="sk-SK" w:eastAsia="sk-SK"/>
                </w:rPr>
                <w:delText>eoekológia 2004 – Ph.D.</w:delText>
              </w:r>
            </w:del>
            <w:ins w:id="9400" w:author="Matyas Adam" w:date="2018-11-17T16:21:00Z">
              <w:del w:id="9401" w:author="PS" w:date="2018-11-25T16:15:00Z">
                <w:r w:rsidDel="00A90CC4">
                  <w:rPr>
                    <w:lang w:val="sk-SK" w:eastAsia="sk-SK"/>
                  </w:rPr>
                  <w:delText xml:space="preserve">1997: </w:delText>
                </w:r>
                <w:r w:rsidRPr="00E460AB" w:rsidDel="00A90CC4">
                  <w:rPr>
                    <w:lang w:val="sk-SK" w:eastAsia="sk-SK"/>
                  </w:rPr>
                  <w:delText>Univerzita Konštantína Filozofa v</w:delText>
                </w:r>
                <w:r w:rsidDel="00A90CC4">
                  <w:rPr>
                    <w:lang w:val="sk-SK" w:eastAsia="sk-SK"/>
                  </w:rPr>
                  <w:delText> </w:delText>
                </w:r>
                <w:r w:rsidRPr="00E460AB" w:rsidDel="00A90CC4">
                  <w:rPr>
                    <w:lang w:val="sk-SK" w:eastAsia="sk-SK"/>
                  </w:rPr>
                  <w:delText>Nitre</w:delText>
                </w:r>
                <w:r w:rsidDel="00A90CC4">
                  <w:rPr>
                    <w:lang w:val="sk-SK" w:eastAsia="sk-SK"/>
                  </w:rPr>
                  <w:delText xml:space="preserve">, </w:delText>
                </w:r>
                <w:r w:rsidRPr="00E460AB" w:rsidDel="00A90CC4">
                  <w:rPr>
                    <w:lang w:val="sk-SK" w:eastAsia="sk-SK"/>
                  </w:rPr>
                  <w:delText>Filozofická fakulta, archeológia</w:delText>
                </w:r>
                <w:r w:rsidDel="00A90CC4">
                  <w:rPr>
                    <w:lang w:val="sk-SK" w:eastAsia="sk-SK"/>
                  </w:rPr>
                  <w:delText xml:space="preserve">, </w:delText>
                </w:r>
                <w:r w:rsidRPr="00E460AB" w:rsidDel="00A90CC4">
                  <w:rPr>
                    <w:lang w:val="sk-SK" w:eastAsia="sk-SK"/>
                  </w:rPr>
                  <w:delText>Mgr.</w:delText>
                </w:r>
              </w:del>
            </w:ins>
          </w:p>
          <w:p w14:paraId="2A58B068" w14:textId="56EF899B" w:rsidR="00E05AA8" w:rsidRPr="003A15A0" w:rsidDel="00A90CC4" w:rsidRDefault="00E05AA8">
            <w:pPr>
              <w:autoSpaceDE w:val="0"/>
              <w:autoSpaceDN w:val="0"/>
              <w:adjustRightInd w:val="0"/>
              <w:ind w:left="322" w:hanging="322"/>
              <w:rPr>
                <w:del w:id="9402" w:author="PS" w:date="2018-11-25T16:15:00Z"/>
                <w:lang w:val="sk-SK" w:eastAsia="sk-SK"/>
              </w:rPr>
              <w:pPrChange w:id="9403" w:author="Matyas Adam" w:date="2018-11-17T16:19:00Z">
                <w:pPr>
                  <w:autoSpaceDE w:val="0"/>
                  <w:autoSpaceDN w:val="0"/>
                  <w:adjustRightInd w:val="0"/>
                  <w:jc w:val="both"/>
                </w:pPr>
              </w:pPrChange>
            </w:pPr>
            <w:del w:id="9404" w:author="PS" w:date="2018-11-25T16:15:00Z">
              <w:r w:rsidRPr="003A15A0" w:rsidDel="00A90CC4">
                <w:rPr>
                  <w:lang w:val="sk-SK" w:eastAsia="sk-SK"/>
                </w:rPr>
                <w:delText>Filozofická fakulta, Prešovská univerzita v Prešove,</w:delText>
              </w:r>
              <w:r w:rsidRPr="00841BFD" w:rsidDel="00A90CC4">
                <w:rPr>
                  <w:bCs/>
                  <w:lang w:val="sk-SK" w:eastAsia="sk-SK"/>
                  <w:rPrChange w:id="9405" w:author="Matyas Adam" w:date="2018-11-17T16:17:00Z">
                    <w:rPr>
                      <w:b/>
                      <w:bCs/>
                      <w:lang w:val="sk-SK" w:eastAsia="sk-SK"/>
                    </w:rPr>
                  </w:rPrChange>
                </w:rPr>
                <w:delText xml:space="preserve"> Vedný odbor: </w:delText>
              </w:r>
              <w:r w:rsidRPr="001A765A" w:rsidDel="00A90CC4">
                <w:rPr>
                  <w:lang w:val="sk-SK" w:eastAsia="sk-SK"/>
                </w:rPr>
                <w:delText xml:space="preserve">2.1.7 </w:delText>
              </w:r>
              <w:r w:rsidRPr="003A15A0" w:rsidDel="00A90CC4">
                <w:rPr>
                  <w:lang w:val="sk-SK" w:eastAsia="sk-SK"/>
                </w:rPr>
                <w:delText xml:space="preserve">História - </w:delText>
              </w:r>
              <w:r w:rsidRPr="00841BFD" w:rsidDel="00A90CC4">
                <w:rPr>
                  <w:bCs/>
                  <w:lang w:val="sk-SK" w:eastAsia="sk-SK"/>
                  <w:rPrChange w:id="9406" w:author="Matyas Adam" w:date="2018-11-17T16:17:00Z">
                    <w:rPr>
                      <w:b/>
                      <w:bCs/>
                      <w:lang w:val="sk-SK" w:eastAsia="sk-SK"/>
                    </w:rPr>
                  </w:rPrChange>
                </w:rPr>
                <w:delText xml:space="preserve">doc. </w:delText>
              </w:r>
              <w:r w:rsidRPr="001A765A" w:rsidDel="00A90CC4">
                <w:rPr>
                  <w:lang w:val="sk-SK" w:eastAsia="sk-SK"/>
                </w:rPr>
                <w:delText>2008</w:delText>
              </w:r>
            </w:del>
          </w:p>
          <w:p w14:paraId="27745415" w14:textId="70CCAC05" w:rsidR="00E05AA8" w:rsidRPr="00841BFD" w:rsidDel="00A90CC4" w:rsidRDefault="00E05AA8">
            <w:pPr>
              <w:autoSpaceDE w:val="0"/>
              <w:autoSpaceDN w:val="0"/>
              <w:adjustRightInd w:val="0"/>
              <w:ind w:left="322" w:hanging="322"/>
              <w:rPr>
                <w:del w:id="9407" w:author="PS" w:date="2018-11-25T16:15:00Z"/>
                <w:lang w:val="sk-SK" w:eastAsia="sk-SK"/>
                <w:rPrChange w:id="9408" w:author="Matyas Adam" w:date="2018-11-17T16:17:00Z">
                  <w:rPr>
                    <w:del w:id="9409" w:author="PS" w:date="2018-11-25T16:15:00Z"/>
                    <w:b/>
                    <w:lang w:val="sk-SK"/>
                  </w:rPr>
                </w:rPrChange>
              </w:rPr>
              <w:pPrChange w:id="9410" w:author="Matyas Adam" w:date="2018-11-17T16:19:00Z">
                <w:pPr>
                  <w:autoSpaceDE w:val="0"/>
                  <w:autoSpaceDN w:val="0"/>
                  <w:adjustRightInd w:val="0"/>
                  <w:jc w:val="both"/>
                </w:pPr>
              </w:pPrChange>
            </w:pPr>
            <w:ins w:id="9411" w:author="Matyas Adam" w:date="2018-11-17T16:20:00Z">
              <w:del w:id="9412" w:author="PS" w:date="2018-11-25T16:15:00Z">
                <w:r w:rsidRPr="00E460AB" w:rsidDel="00A90CC4">
                  <w:rPr>
                    <w:lang w:val="sk-SK" w:eastAsia="sk-SK"/>
                  </w:rPr>
                  <w:delText>1995: Vysoká škola pedagogická v Nitre, Fakulta prírodných vied,  história-geografia, Mgr.</w:delText>
                </w:r>
              </w:del>
            </w:ins>
            <w:del w:id="9413" w:author="PS" w:date="2018-11-25T16:15:00Z">
              <w:r w:rsidRPr="001A765A" w:rsidDel="00A90CC4">
                <w:rPr>
                  <w:lang w:val="sk-SK" w:eastAsia="sk-SK"/>
                </w:rPr>
                <w:delText xml:space="preserve">Filozofická fakulta, </w:delText>
              </w:r>
              <w:r w:rsidRPr="003A15A0" w:rsidDel="00A90CC4">
                <w:rPr>
                  <w:lang w:val="sk-SK" w:eastAsia="sk-SK"/>
                </w:rPr>
                <w:delText>Univerzita Konštantína Filozofa v Nitre,</w:delText>
              </w:r>
              <w:r w:rsidRPr="00841BFD" w:rsidDel="00A90CC4">
                <w:rPr>
                  <w:bCs/>
                  <w:lang w:val="sk-SK" w:eastAsia="sk-SK"/>
                  <w:rPrChange w:id="9414" w:author="Matyas Adam" w:date="2018-11-17T16:17:00Z">
                    <w:rPr>
                      <w:b/>
                      <w:bCs/>
                      <w:lang w:val="sk-SK" w:eastAsia="sk-SK"/>
                    </w:rPr>
                  </w:rPrChange>
                </w:rPr>
                <w:delText xml:space="preserve"> Vedný odbor: </w:delText>
              </w:r>
              <w:r w:rsidRPr="001A765A" w:rsidDel="00A90CC4">
                <w:rPr>
                  <w:lang w:val="sk-SK" w:eastAsia="sk-SK"/>
                </w:rPr>
                <w:delText>2.1.7 História, špecializácia Historická geografia</w:delText>
              </w:r>
              <w:r w:rsidRPr="00841BFD" w:rsidDel="00A90CC4">
                <w:rPr>
                  <w:bCs/>
                  <w:lang w:val="sk-SK" w:eastAsia="sk-SK"/>
                  <w:rPrChange w:id="9415" w:author="Matyas Adam" w:date="2018-11-17T16:17:00Z">
                    <w:rPr>
                      <w:b/>
                      <w:bCs/>
                      <w:lang w:val="sk-SK" w:eastAsia="sk-SK"/>
                    </w:rPr>
                  </w:rPrChange>
                </w:rPr>
                <w:delText xml:space="preserve">  - prof. </w:delText>
              </w:r>
              <w:r w:rsidRPr="001A765A" w:rsidDel="00A90CC4">
                <w:rPr>
                  <w:lang w:val="sk-SK" w:eastAsia="sk-SK"/>
                </w:rPr>
                <w:delText>2014</w:delText>
              </w:r>
            </w:del>
          </w:p>
        </w:tc>
      </w:tr>
      <w:tr w:rsidR="00E05AA8" w:rsidDel="00A90CC4" w14:paraId="4E4C127B" w14:textId="5E101B92" w:rsidTr="00495DC8">
        <w:trPr>
          <w:del w:id="9416" w:author="PS" w:date="2018-11-25T16:15:00Z"/>
        </w:trPr>
        <w:tc>
          <w:tcPr>
            <w:tcW w:w="9859" w:type="dxa"/>
            <w:gridSpan w:val="11"/>
            <w:shd w:val="clear" w:color="auto" w:fill="F7CAAC"/>
          </w:tcPr>
          <w:p w14:paraId="5711508D" w14:textId="7807CB53" w:rsidR="00E05AA8" w:rsidDel="00A90CC4" w:rsidRDefault="00E05AA8" w:rsidP="00495DC8">
            <w:pPr>
              <w:jc w:val="both"/>
              <w:rPr>
                <w:del w:id="9417" w:author="PS" w:date="2018-11-25T16:15:00Z"/>
                <w:b/>
              </w:rPr>
            </w:pPr>
            <w:del w:id="9418" w:author="PS" w:date="2018-11-25T16:15:00Z">
              <w:r w:rsidDel="00A90CC4">
                <w:rPr>
                  <w:b/>
                </w:rPr>
                <w:delText>Údaje o odborném působení od absolvování VŠ</w:delText>
              </w:r>
            </w:del>
          </w:p>
        </w:tc>
      </w:tr>
      <w:tr w:rsidR="00E05AA8" w:rsidRPr="00511F61" w:rsidDel="00A90CC4" w14:paraId="78FC3120" w14:textId="51127566" w:rsidTr="00495DC8">
        <w:trPr>
          <w:trHeight w:val="1090"/>
          <w:del w:id="9419" w:author="PS" w:date="2018-11-25T16:15:00Z"/>
        </w:trPr>
        <w:tc>
          <w:tcPr>
            <w:tcW w:w="9859" w:type="dxa"/>
            <w:gridSpan w:val="11"/>
          </w:tcPr>
          <w:p w14:paraId="576DC9AE" w14:textId="2511F4BD" w:rsidR="00E05AA8" w:rsidDel="00A90CC4" w:rsidRDefault="00E05AA8" w:rsidP="00495DC8">
            <w:pPr>
              <w:autoSpaceDE w:val="0"/>
              <w:autoSpaceDN w:val="0"/>
              <w:adjustRightInd w:val="0"/>
              <w:jc w:val="both"/>
              <w:rPr>
                <w:ins w:id="9420" w:author="Matyas Adam" w:date="2018-11-17T16:19:00Z"/>
                <w:del w:id="9421" w:author="PS" w:date="2018-11-25T16:15:00Z"/>
                <w:lang w:val="sk-SK" w:eastAsia="sk-SK"/>
              </w:rPr>
            </w:pPr>
            <w:ins w:id="9422" w:author="Matyas Adam" w:date="2018-11-17T16:19:00Z">
              <w:del w:id="9423" w:author="PS" w:date="2018-11-25T16:15:00Z">
                <w:r w:rsidDel="00A90CC4">
                  <w:rPr>
                    <w:lang w:val="sk-SK" w:eastAsia="sk-SK"/>
                  </w:rPr>
                  <w:delText xml:space="preserve">2016 – dosud: </w:delText>
                </w:r>
              </w:del>
            </w:ins>
            <w:del w:id="9424" w:author="PS" w:date="2018-11-25T16:15:00Z">
              <w:r w:rsidDel="00A90CC4">
                <w:rPr>
                  <w:lang w:val="sk-SK" w:eastAsia="sk-SK"/>
                </w:rPr>
                <w:delText>Katedra historických vied a stredoeu. štúdií FF UCM Trnava, profesor (garant)</w:delText>
              </w:r>
            </w:del>
          </w:p>
          <w:p w14:paraId="29DEFF9D" w14:textId="7D247851" w:rsidR="00E05AA8" w:rsidDel="00A90CC4" w:rsidRDefault="00E05AA8" w:rsidP="00495DC8">
            <w:pPr>
              <w:autoSpaceDE w:val="0"/>
              <w:autoSpaceDN w:val="0"/>
              <w:adjustRightInd w:val="0"/>
              <w:jc w:val="both"/>
              <w:rPr>
                <w:del w:id="9425" w:author="PS" w:date="2018-11-25T16:15:00Z"/>
                <w:lang w:val="sk-SK" w:eastAsia="sk-SK"/>
              </w:rPr>
            </w:pPr>
            <w:ins w:id="9426" w:author="Matyas Adam" w:date="2018-11-17T16:20:00Z">
              <w:del w:id="9427" w:author="PS" w:date="2018-11-25T16:15:00Z">
                <w:r w:rsidDel="00A90CC4">
                  <w:rPr>
                    <w:lang w:val="sk-SK" w:eastAsia="sk-SK"/>
                  </w:rPr>
                  <w:delText xml:space="preserve">2015 – 2016: </w:delText>
                </w:r>
              </w:del>
            </w:ins>
            <w:del w:id="9428" w:author="PS" w:date="2018-11-25T16:15:00Z">
              <w:r w:rsidDel="00A90CC4">
                <w:rPr>
                  <w:lang w:val="sk-SK" w:eastAsia="sk-SK"/>
                </w:rPr>
                <w:delText>: 2016 - trvá (do 30. 6. 2019)</w:delText>
              </w:r>
            </w:del>
          </w:p>
          <w:p w14:paraId="6B00F6FC" w14:textId="6AE938B1" w:rsidR="00E05AA8" w:rsidDel="00A90CC4" w:rsidRDefault="00E05AA8" w:rsidP="00495DC8">
            <w:pPr>
              <w:autoSpaceDE w:val="0"/>
              <w:autoSpaceDN w:val="0"/>
              <w:adjustRightInd w:val="0"/>
              <w:jc w:val="both"/>
              <w:rPr>
                <w:del w:id="9429" w:author="PS" w:date="2018-11-25T16:15:00Z"/>
                <w:lang w:val="sk-SK" w:eastAsia="sk-SK"/>
              </w:rPr>
            </w:pPr>
            <w:del w:id="9430" w:author="PS" w:date="2018-11-25T16:15:00Z">
              <w:r w:rsidDel="00A90CC4">
                <w:rPr>
                  <w:lang w:val="sk-SK" w:eastAsia="sk-SK"/>
                </w:rPr>
                <w:delText>Ústav environmentální bezpečnosti FLKŘ UTB Zlín, profesor: 2015 - 2016</w:delText>
              </w:r>
            </w:del>
          </w:p>
          <w:p w14:paraId="1F10104B" w14:textId="362061BE" w:rsidR="00E05AA8" w:rsidRPr="00571006" w:rsidDel="00A90CC4" w:rsidRDefault="00E05AA8" w:rsidP="00495DC8">
            <w:pPr>
              <w:autoSpaceDE w:val="0"/>
              <w:autoSpaceDN w:val="0"/>
              <w:adjustRightInd w:val="0"/>
              <w:jc w:val="both"/>
              <w:rPr>
                <w:del w:id="9431" w:author="PS" w:date="2018-11-25T16:15:00Z"/>
                <w:lang w:val="sk-SK" w:eastAsia="sk-SK"/>
              </w:rPr>
            </w:pPr>
            <w:ins w:id="9432" w:author="Matyas Adam" w:date="2018-11-17T16:20:00Z">
              <w:del w:id="9433" w:author="PS" w:date="2018-11-25T16:15:00Z">
                <w:r w:rsidRPr="00571006" w:rsidDel="00A90CC4">
                  <w:rPr>
                    <w:lang w:val="sk-SK" w:eastAsia="sk-SK"/>
                  </w:rPr>
                  <w:delText xml:space="preserve">2014 – </w:delText>
                </w:r>
                <w:r w:rsidDel="00A90CC4">
                  <w:rPr>
                    <w:lang w:val="sk-SK" w:eastAsia="sk-SK"/>
                  </w:rPr>
                  <w:delText xml:space="preserve">2015: </w:delText>
                </w:r>
              </w:del>
            </w:ins>
            <w:del w:id="9434" w:author="PS" w:date="2018-11-25T16:15:00Z">
              <w:r w:rsidRPr="00571006" w:rsidDel="00A90CC4">
                <w:rPr>
                  <w:lang w:val="sk-SK" w:eastAsia="sk-SK"/>
                </w:rPr>
                <w:delText>Katedra histórie, FF UKF Nitra</w:delText>
              </w:r>
              <w:r w:rsidDel="00A90CC4">
                <w:rPr>
                  <w:lang w:val="sk-SK" w:eastAsia="sk-SK"/>
                </w:rPr>
                <w:delText xml:space="preserve">, </w:delText>
              </w:r>
              <w:r w:rsidRPr="00571006" w:rsidDel="00A90CC4">
                <w:rPr>
                  <w:lang w:val="sk-SK" w:eastAsia="sk-SK"/>
                </w:rPr>
                <w:delText xml:space="preserve"> profesor</w:delText>
              </w:r>
              <w:r w:rsidDel="00A90CC4">
                <w:rPr>
                  <w:lang w:val="sk-SK" w:eastAsia="sk-SK"/>
                </w:rPr>
                <w:delText>:</w:delText>
              </w:r>
              <w:r w:rsidRPr="00571006" w:rsidDel="00A90CC4">
                <w:rPr>
                  <w:lang w:val="sk-SK" w:eastAsia="sk-SK"/>
                </w:rPr>
                <w:delText xml:space="preserve"> 2014 – </w:delText>
              </w:r>
              <w:r w:rsidDel="00A90CC4">
                <w:rPr>
                  <w:lang w:val="sk-SK" w:eastAsia="sk-SK"/>
                </w:rPr>
                <w:delText>2015</w:delText>
              </w:r>
            </w:del>
          </w:p>
          <w:p w14:paraId="464DD2B4" w14:textId="614C9B21" w:rsidR="00E05AA8" w:rsidRPr="00571006" w:rsidDel="00A90CC4" w:rsidRDefault="00E05AA8" w:rsidP="00495DC8">
            <w:pPr>
              <w:autoSpaceDE w:val="0"/>
              <w:autoSpaceDN w:val="0"/>
              <w:adjustRightInd w:val="0"/>
              <w:jc w:val="both"/>
              <w:rPr>
                <w:del w:id="9435" w:author="PS" w:date="2018-11-25T16:15:00Z"/>
                <w:lang w:val="sk-SK" w:eastAsia="sk-SK"/>
              </w:rPr>
            </w:pPr>
            <w:ins w:id="9436" w:author="Matyas Adam" w:date="2018-11-17T16:20:00Z">
              <w:del w:id="9437" w:author="PS" w:date="2018-11-25T16:15:00Z">
                <w:r w:rsidRPr="00571006" w:rsidDel="00A90CC4">
                  <w:rPr>
                    <w:lang w:val="sk-SK" w:eastAsia="sk-SK"/>
                  </w:rPr>
                  <w:delText>2007 – 2014</w:delText>
                </w:r>
                <w:r w:rsidDel="00A90CC4">
                  <w:rPr>
                    <w:lang w:val="sk-SK" w:eastAsia="sk-SK"/>
                  </w:rPr>
                  <w:delText xml:space="preserve">: </w:delText>
                </w:r>
              </w:del>
            </w:ins>
            <w:del w:id="9438" w:author="PS" w:date="2018-11-25T16:15:00Z">
              <w:r w:rsidRPr="00571006" w:rsidDel="00A90CC4">
                <w:rPr>
                  <w:lang w:val="sk-SK" w:eastAsia="sk-SK"/>
                </w:rPr>
                <w:delText>Katedra histórie, FF UKF Nitra</w:delText>
              </w:r>
              <w:r w:rsidDel="00A90CC4">
                <w:rPr>
                  <w:lang w:val="sk-SK" w:eastAsia="sk-SK"/>
                </w:rPr>
                <w:delText>,</w:delText>
              </w:r>
              <w:r w:rsidRPr="00571006" w:rsidDel="00A90CC4">
                <w:rPr>
                  <w:lang w:val="sk-SK" w:eastAsia="sk-SK"/>
                </w:rPr>
                <w:delText xml:space="preserve"> docent</w:delText>
              </w:r>
              <w:r w:rsidDel="00A90CC4">
                <w:rPr>
                  <w:lang w:val="sk-SK" w:eastAsia="sk-SK"/>
                </w:rPr>
                <w:delText>:</w:delText>
              </w:r>
              <w:r w:rsidRPr="00571006" w:rsidDel="00A90CC4">
                <w:rPr>
                  <w:lang w:val="sk-SK" w:eastAsia="sk-SK"/>
                </w:rPr>
                <w:delText xml:space="preserve"> 2007 – 2014</w:delText>
              </w:r>
            </w:del>
          </w:p>
          <w:p w14:paraId="32992BD8" w14:textId="1F0A24AC" w:rsidR="00E05AA8" w:rsidRPr="00571006" w:rsidDel="00A90CC4" w:rsidRDefault="00E05AA8" w:rsidP="00495DC8">
            <w:pPr>
              <w:autoSpaceDE w:val="0"/>
              <w:autoSpaceDN w:val="0"/>
              <w:adjustRightInd w:val="0"/>
              <w:jc w:val="both"/>
              <w:rPr>
                <w:del w:id="9439" w:author="PS" w:date="2018-11-25T16:15:00Z"/>
                <w:lang w:val="sk-SK" w:eastAsia="sk-SK"/>
              </w:rPr>
            </w:pPr>
            <w:ins w:id="9440" w:author="Matyas Adam" w:date="2018-11-17T16:20:00Z">
              <w:del w:id="9441" w:author="PS" w:date="2018-11-25T16:15:00Z">
                <w:r w:rsidRPr="00571006" w:rsidDel="00A90CC4">
                  <w:rPr>
                    <w:lang w:val="sk-SK" w:eastAsia="sk-SK"/>
                  </w:rPr>
                  <w:delText>2000 – 2007</w:delText>
                </w:r>
                <w:r w:rsidDel="00A90CC4">
                  <w:rPr>
                    <w:lang w:val="sk-SK" w:eastAsia="sk-SK"/>
                  </w:rPr>
                  <w:delText xml:space="preserve">: </w:delText>
                </w:r>
              </w:del>
            </w:ins>
            <w:del w:id="9442" w:author="PS" w:date="2018-11-25T16:15:00Z">
              <w:r w:rsidRPr="00571006" w:rsidDel="00A90CC4">
                <w:rPr>
                  <w:lang w:val="sk-SK" w:eastAsia="sk-SK"/>
                </w:rPr>
                <w:delText>Katedra manažmentu kultúry a turizmu FF UKF Nitra</w:delText>
              </w:r>
              <w:r w:rsidDel="00A90CC4">
                <w:rPr>
                  <w:lang w:val="sk-SK" w:eastAsia="sk-SK"/>
                </w:rPr>
                <w:delText>,</w:delText>
              </w:r>
              <w:r w:rsidRPr="00571006" w:rsidDel="00A90CC4">
                <w:rPr>
                  <w:lang w:val="sk-SK" w:eastAsia="sk-SK"/>
                </w:rPr>
                <w:delText xml:space="preserve"> odborný asistent</w:delText>
              </w:r>
              <w:r w:rsidDel="00A90CC4">
                <w:rPr>
                  <w:lang w:val="sk-SK" w:eastAsia="sk-SK"/>
                </w:rPr>
                <w:delText>:</w:delText>
              </w:r>
              <w:r w:rsidRPr="00571006" w:rsidDel="00A90CC4">
                <w:rPr>
                  <w:lang w:val="sk-SK" w:eastAsia="sk-SK"/>
                </w:rPr>
                <w:delText xml:space="preserve"> 2000 – 2007</w:delText>
              </w:r>
            </w:del>
          </w:p>
          <w:p w14:paraId="3933B8E3" w14:textId="698A5DD0" w:rsidR="00E05AA8" w:rsidRPr="00571006" w:rsidDel="00A90CC4" w:rsidRDefault="00E05AA8" w:rsidP="00495DC8">
            <w:pPr>
              <w:autoSpaceDE w:val="0"/>
              <w:autoSpaceDN w:val="0"/>
              <w:adjustRightInd w:val="0"/>
              <w:jc w:val="both"/>
              <w:rPr>
                <w:del w:id="9443" w:author="PS" w:date="2018-11-25T16:15:00Z"/>
                <w:lang w:val="sk-SK" w:eastAsia="sk-SK"/>
              </w:rPr>
            </w:pPr>
            <w:ins w:id="9444" w:author="Matyas Adam" w:date="2018-11-17T16:20:00Z">
              <w:del w:id="9445" w:author="PS" w:date="2018-11-25T16:15:00Z">
                <w:r w:rsidRPr="00571006" w:rsidDel="00A90CC4">
                  <w:rPr>
                    <w:lang w:val="sk-SK" w:eastAsia="sk-SK"/>
                  </w:rPr>
                  <w:delText>2006 – 2007</w:delText>
                </w:r>
                <w:r w:rsidDel="00A90CC4">
                  <w:rPr>
                    <w:lang w:val="sk-SK" w:eastAsia="sk-SK"/>
                  </w:rPr>
                  <w:delText xml:space="preserve">: </w:delText>
                </w:r>
              </w:del>
            </w:ins>
            <w:del w:id="9446" w:author="PS" w:date="2018-11-25T16:15:00Z">
              <w:r w:rsidRPr="00571006" w:rsidDel="00A90CC4">
                <w:rPr>
                  <w:lang w:val="sk-SK" w:eastAsia="sk-SK"/>
                </w:rPr>
                <w:delText>Katedra politológie, ÚPHV TnU AD Tren</w:delText>
              </w:r>
              <w:r w:rsidRPr="00571006" w:rsidDel="00A90CC4">
                <w:rPr>
                  <w:rFonts w:ascii="TimesNewRoman" w:eastAsia="TimesNewRoman" w:cs="TimesNewRoman"/>
                  <w:lang w:val="sk-SK" w:eastAsia="sk-SK"/>
                </w:rPr>
                <w:delText>č</w:delText>
              </w:r>
              <w:r w:rsidRPr="00571006" w:rsidDel="00A90CC4">
                <w:rPr>
                  <w:lang w:val="sk-SK" w:eastAsia="sk-SK"/>
                </w:rPr>
                <w:delText>ín</w:delText>
              </w:r>
              <w:r w:rsidDel="00A90CC4">
                <w:rPr>
                  <w:lang w:val="sk-SK" w:eastAsia="sk-SK"/>
                </w:rPr>
                <w:delText>,</w:delText>
              </w:r>
              <w:r w:rsidRPr="00571006" w:rsidDel="00A90CC4">
                <w:rPr>
                  <w:lang w:val="sk-SK" w:eastAsia="sk-SK"/>
                </w:rPr>
                <w:delText xml:space="preserve"> odborný asistent</w:delText>
              </w:r>
              <w:r w:rsidDel="00A90CC4">
                <w:rPr>
                  <w:lang w:val="sk-SK" w:eastAsia="sk-SK"/>
                </w:rPr>
                <w:delText>:</w:delText>
              </w:r>
              <w:r w:rsidRPr="00571006" w:rsidDel="00A90CC4">
                <w:rPr>
                  <w:lang w:val="sk-SK" w:eastAsia="sk-SK"/>
                </w:rPr>
                <w:delText xml:space="preserve"> 2006 – 2007</w:delText>
              </w:r>
            </w:del>
          </w:p>
          <w:p w14:paraId="1048B7E1" w14:textId="3E29DD22" w:rsidR="00E05AA8" w:rsidRPr="00571006" w:rsidDel="00A90CC4" w:rsidRDefault="00E05AA8" w:rsidP="00495DC8">
            <w:pPr>
              <w:autoSpaceDE w:val="0"/>
              <w:autoSpaceDN w:val="0"/>
              <w:adjustRightInd w:val="0"/>
              <w:jc w:val="both"/>
              <w:rPr>
                <w:del w:id="9447" w:author="PS" w:date="2018-11-25T16:15:00Z"/>
                <w:lang w:val="sk-SK" w:eastAsia="sk-SK"/>
              </w:rPr>
            </w:pPr>
            <w:ins w:id="9448" w:author="Matyas Adam" w:date="2018-11-17T16:20:00Z">
              <w:del w:id="9449" w:author="PS" w:date="2018-11-25T16:15:00Z">
                <w:r w:rsidRPr="00571006" w:rsidDel="00A90CC4">
                  <w:rPr>
                    <w:lang w:val="sk-SK" w:eastAsia="sk-SK"/>
                  </w:rPr>
                  <w:delText>2001 – 2005</w:delText>
                </w:r>
                <w:r w:rsidDel="00A90CC4">
                  <w:rPr>
                    <w:lang w:val="sk-SK" w:eastAsia="sk-SK"/>
                  </w:rPr>
                  <w:delText xml:space="preserve">: </w:delText>
                </w:r>
              </w:del>
            </w:ins>
            <w:del w:id="9450" w:author="PS" w:date="2018-11-25T16:15:00Z">
              <w:r w:rsidRPr="00571006" w:rsidDel="00A90CC4">
                <w:rPr>
                  <w:lang w:val="sk-SK" w:eastAsia="sk-SK"/>
                </w:rPr>
                <w:delText>Katedra verejnej správy, FSEV TnU AD Tren</w:delText>
              </w:r>
              <w:r w:rsidRPr="00571006" w:rsidDel="00A90CC4">
                <w:rPr>
                  <w:rFonts w:ascii="TimesNewRoman" w:eastAsia="TimesNewRoman" w:cs="TimesNewRoman"/>
                  <w:lang w:val="sk-SK" w:eastAsia="sk-SK"/>
                </w:rPr>
                <w:delText>č</w:delText>
              </w:r>
              <w:r w:rsidRPr="00571006" w:rsidDel="00A90CC4">
                <w:rPr>
                  <w:lang w:val="sk-SK" w:eastAsia="sk-SK"/>
                </w:rPr>
                <w:delText>ín</w:delText>
              </w:r>
              <w:r w:rsidDel="00A90CC4">
                <w:rPr>
                  <w:lang w:val="sk-SK" w:eastAsia="sk-SK"/>
                </w:rPr>
                <w:delText>,</w:delText>
              </w:r>
              <w:r w:rsidRPr="00571006" w:rsidDel="00A90CC4">
                <w:rPr>
                  <w:lang w:val="sk-SK" w:eastAsia="sk-SK"/>
                </w:rPr>
                <w:delText xml:space="preserve"> odborný asistent</w:delText>
              </w:r>
              <w:r w:rsidDel="00A90CC4">
                <w:rPr>
                  <w:lang w:val="sk-SK" w:eastAsia="sk-SK"/>
                </w:rPr>
                <w:delText>:</w:delText>
              </w:r>
              <w:r w:rsidRPr="00571006" w:rsidDel="00A90CC4">
                <w:rPr>
                  <w:lang w:val="sk-SK" w:eastAsia="sk-SK"/>
                </w:rPr>
                <w:delText xml:space="preserve"> 2001 – 2005</w:delText>
              </w:r>
            </w:del>
          </w:p>
          <w:p w14:paraId="50C2FD4B" w14:textId="2D799704" w:rsidR="00E05AA8" w:rsidRPr="00571006" w:rsidDel="00A90CC4" w:rsidRDefault="00E05AA8" w:rsidP="00495DC8">
            <w:pPr>
              <w:autoSpaceDE w:val="0"/>
              <w:autoSpaceDN w:val="0"/>
              <w:adjustRightInd w:val="0"/>
              <w:jc w:val="both"/>
              <w:rPr>
                <w:del w:id="9451" w:author="PS" w:date="2018-11-25T16:15:00Z"/>
                <w:lang w:val="sk-SK" w:eastAsia="sk-SK"/>
              </w:rPr>
            </w:pPr>
            <w:ins w:id="9452" w:author="Matyas Adam" w:date="2018-11-17T16:21:00Z">
              <w:del w:id="9453" w:author="PS" w:date="2018-11-25T16:15:00Z">
                <w:r w:rsidRPr="00571006" w:rsidDel="00A90CC4">
                  <w:rPr>
                    <w:lang w:val="sk-SK" w:eastAsia="sk-SK"/>
                  </w:rPr>
                  <w:delText>1996 – 1998</w:delText>
                </w:r>
                <w:r w:rsidDel="00A90CC4">
                  <w:rPr>
                    <w:lang w:val="sk-SK" w:eastAsia="sk-SK"/>
                  </w:rPr>
                  <w:delText xml:space="preserve">: </w:delText>
                </w:r>
              </w:del>
            </w:ins>
            <w:del w:id="9454" w:author="PS" w:date="2018-11-25T16:15:00Z">
              <w:r w:rsidRPr="00571006" w:rsidDel="00A90CC4">
                <w:rPr>
                  <w:lang w:val="sk-SK" w:eastAsia="sk-SK"/>
                </w:rPr>
                <w:delText>GISAT Praha, s.r.o.</w:delText>
              </w:r>
              <w:r w:rsidDel="00A90CC4">
                <w:rPr>
                  <w:lang w:val="sk-SK" w:eastAsia="sk-SK"/>
                </w:rPr>
                <w:delText>,</w:delText>
              </w:r>
              <w:r w:rsidRPr="00571006" w:rsidDel="00A90CC4">
                <w:rPr>
                  <w:lang w:val="sk-SK" w:eastAsia="sk-SK"/>
                </w:rPr>
                <w:delText xml:space="preserve"> obchodný manažér</w:delText>
              </w:r>
              <w:r w:rsidDel="00A90CC4">
                <w:rPr>
                  <w:lang w:val="sk-SK" w:eastAsia="sk-SK"/>
                </w:rPr>
                <w:delText>:</w:delText>
              </w:r>
              <w:r w:rsidRPr="00571006" w:rsidDel="00A90CC4">
                <w:rPr>
                  <w:lang w:val="sk-SK" w:eastAsia="sk-SK"/>
                </w:rPr>
                <w:delText xml:space="preserve"> 1996 – 1998</w:delText>
              </w:r>
            </w:del>
          </w:p>
          <w:p w14:paraId="637BF5D1" w14:textId="6F1E60D0" w:rsidR="00E05AA8" w:rsidRPr="001E00E0" w:rsidDel="00A90CC4" w:rsidRDefault="00E05AA8" w:rsidP="00495DC8">
            <w:pPr>
              <w:autoSpaceDE w:val="0"/>
              <w:autoSpaceDN w:val="0"/>
              <w:adjustRightInd w:val="0"/>
              <w:jc w:val="both"/>
              <w:rPr>
                <w:del w:id="9455" w:author="PS" w:date="2018-11-25T16:15:00Z"/>
                <w:lang w:val="sk-SK" w:eastAsia="sk-SK"/>
              </w:rPr>
            </w:pPr>
            <w:ins w:id="9456" w:author="Matyas Adam" w:date="2018-11-17T16:21:00Z">
              <w:del w:id="9457" w:author="PS" w:date="2018-11-25T16:15:00Z">
                <w:r w:rsidRPr="00571006" w:rsidDel="00A90CC4">
                  <w:rPr>
                    <w:lang w:val="sk-SK" w:eastAsia="sk-SK"/>
                  </w:rPr>
                  <w:delText>1995 – 2000</w:delText>
                </w:r>
                <w:r w:rsidDel="00A90CC4">
                  <w:rPr>
                    <w:lang w:val="sk-SK" w:eastAsia="sk-SK"/>
                  </w:rPr>
                  <w:delText xml:space="preserve">: </w:delText>
                </w:r>
              </w:del>
            </w:ins>
            <w:del w:id="9458" w:author="PS" w:date="2018-11-25T16:15:00Z">
              <w:r w:rsidRPr="00571006" w:rsidDel="00A90CC4">
                <w:rPr>
                  <w:lang w:val="sk-SK" w:eastAsia="sk-SK"/>
                </w:rPr>
                <w:delText>Katedra geografie, FPV UKF Nitra</w:delText>
              </w:r>
              <w:r w:rsidDel="00A90CC4">
                <w:rPr>
                  <w:lang w:val="sk-SK" w:eastAsia="sk-SK"/>
                </w:rPr>
                <w:delText>,</w:delText>
              </w:r>
              <w:r w:rsidRPr="00571006" w:rsidDel="00A90CC4">
                <w:rPr>
                  <w:lang w:val="sk-SK" w:eastAsia="sk-SK"/>
                </w:rPr>
                <w:delText xml:space="preserve"> asistent/odb. asistent</w:delText>
              </w:r>
              <w:r w:rsidDel="00A90CC4">
                <w:rPr>
                  <w:lang w:val="sk-SK" w:eastAsia="sk-SK"/>
                </w:rPr>
                <w:delText>:</w:delText>
              </w:r>
              <w:r w:rsidRPr="00571006" w:rsidDel="00A90CC4">
                <w:rPr>
                  <w:lang w:val="sk-SK" w:eastAsia="sk-SK"/>
                </w:rPr>
                <w:delText xml:space="preserve"> 1995 – 2000</w:delText>
              </w:r>
            </w:del>
          </w:p>
          <w:p w14:paraId="25924F62" w14:textId="7B74F61B" w:rsidR="00E05AA8" w:rsidRPr="00511F61" w:rsidDel="00A90CC4" w:rsidRDefault="00E05AA8">
            <w:pPr>
              <w:autoSpaceDE w:val="0"/>
              <w:autoSpaceDN w:val="0"/>
              <w:adjustRightInd w:val="0"/>
              <w:jc w:val="both"/>
              <w:rPr>
                <w:del w:id="9459" w:author="PS" w:date="2018-11-25T16:15:00Z"/>
                <w:lang w:val="sk-SK"/>
              </w:rPr>
              <w:pPrChange w:id="9460" w:author="Matyas Adam" w:date="2018-11-17T16:21:00Z">
                <w:pPr>
                  <w:jc w:val="both"/>
                </w:pPr>
              </w:pPrChange>
            </w:pPr>
          </w:p>
        </w:tc>
      </w:tr>
      <w:tr w:rsidR="00E05AA8" w:rsidDel="00A90CC4" w14:paraId="4E45F92E" w14:textId="366AAE5F" w:rsidTr="00495DC8">
        <w:trPr>
          <w:trHeight w:val="250"/>
          <w:del w:id="9461" w:author="PS" w:date="2018-11-25T16:15:00Z"/>
        </w:trPr>
        <w:tc>
          <w:tcPr>
            <w:tcW w:w="9859" w:type="dxa"/>
            <w:gridSpan w:val="11"/>
            <w:shd w:val="clear" w:color="auto" w:fill="F7CAAC"/>
          </w:tcPr>
          <w:p w14:paraId="7DF5803F" w14:textId="369CBF7B" w:rsidR="00E05AA8" w:rsidDel="00A90CC4" w:rsidRDefault="00E05AA8" w:rsidP="00495DC8">
            <w:pPr>
              <w:jc w:val="both"/>
              <w:rPr>
                <w:del w:id="9462" w:author="PS" w:date="2018-11-25T16:15:00Z"/>
              </w:rPr>
            </w:pPr>
            <w:del w:id="9463" w:author="PS" w:date="2018-11-25T16:15:00Z">
              <w:r w:rsidDel="00A90CC4">
                <w:rPr>
                  <w:b/>
                </w:rPr>
                <w:delText>Zkušenosti s vedením kvalifikačních a rigorózních prací</w:delText>
              </w:r>
            </w:del>
          </w:p>
        </w:tc>
      </w:tr>
      <w:tr w:rsidR="00E05AA8" w:rsidDel="00A90CC4" w14:paraId="50FB4F45" w14:textId="61783D43" w:rsidTr="00495DC8">
        <w:trPr>
          <w:trHeight w:val="816"/>
          <w:del w:id="9464" w:author="PS" w:date="2018-11-25T16:15:00Z"/>
        </w:trPr>
        <w:tc>
          <w:tcPr>
            <w:tcW w:w="9859" w:type="dxa"/>
            <w:gridSpan w:val="11"/>
          </w:tcPr>
          <w:p w14:paraId="6D754322" w14:textId="61092CEC" w:rsidR="00E05AA8" w:rsidDel="00A90CC4" w:rsidRDefault="00E05AA8" w:rsidP="00495DC8">
            <w:pPr>
              <w:jc w:val="both"/>
              <w:rPr>
                <w:del w:id="9465" w:author="PS" w:date="2018-11-25T16:15:00Z"/>
              </w:rPr>
            </w:pPr>
            <w:ins w:id="9466" w:author="Matyas Adam" w:date="2018-11-17T16:22:00Z">
              <w:del w:id="9467" w:author="PS" w:date="2018-11-25T16:15:00Z">
                <w:r w:rsidDel="00A90CC4">
                  <w:delText>B</w:delText>
                </w:r>
              </w:del>
            </w:ins>
            <w:del w:id="9468" w:author="PS" w:date="2018-11-25T16:15:00Z">
              <w:r w:rsidDel="00A90CC4">
                <w:delText>bakalářské práce: 45</w:delText>
              </w:r>
            </w:del>
          </w:p>
          <w:p w14:paraId="469D5EFF" w14:textId="30346910" w:rsidR="00E05AA8" w:rsidDel="00A90CC4" w:rsidRDefault="00E05AA8" w:rsidP="00495DC8">
            <w:pPr>
              <w:jc w:val="both"/>
              <w:rPr>
                <w:del w:id="9469" w:author="PS" w:date="2018-11-25T16:15:00Z"/>
              </w:rPr>
            </w:pPr>
            <w:ins w:id="9470" w:author="Matyas Adam" w:date="2018-11-17T16:22:00Z">
              <w:del w:id="9471" w:author="PS" w:date="2018-11-25T16:15:00Z">
                <w:r w:rsidDel="00A90CC4">
                  <w:delText>D</w:delText>
                </w:r>
              </w:del>
            </w:ins>
            <w:del w:id="9472" w:author="PS" w:date="2018-11-25T16:15:00Z">
              <w:r w:rsidDel="00A90CC4">
                <w:delText>diplomové práce</w:delText>
              </w:r>
            </w:del>
            <w:ins w:id="9473" w:author="Matyas Adam" w:date="2018-11-17T16:21:00Z">
              <w:del w:id="9474" w:author="PS" w:date="2018-11-25T16:15:00Z">
                <w:r w:rsidDel="00A90CC4">
                  <w:delText xml:space="preserve">: </w:delText>
                </w:r>
              </w:del>
            </w:ins>
            <w:del w:id="9475" w:author="PS" w:date="2018-11-25T16:15:00Z">
              <w:r w:rsidDel="00A90CC4">
                <w:delText xml:space="preserve"> (Mgr.): 70</w:delText>
              </w:r>
            </w:del>
          </w:p>
          <w:p w14:paraId="1E5228FE" w14:textId="1F9CE7E0" w:rsidR="00E05AA8" w:rsidDel="00A90CC4" w:rsidRDefault="00E05AA8" w:rsidP="00495DC8">
            <w:pPr>
              <w:jc w:val="both"/>
              <w:rPr>
                <w:del w:id="9476" w:author="PS" w:date="2018-11-25T16:15:00Z"/>
              </w:rPr>
            </w:pPr>
            <w:del w:id="9477" w:author="PS" w:date="2018-11-25T16:15:00Z">
              <w:r w:rsidDel="00A90CC4">
                <w:delText xml:space="preserve">dizertace (Ph.D.): </w:delText>
              </w:r>
            </w:del>
            <w:ins w:id="9478" w:author="Matyas Adam" w:date="2018-11-17T16:22:00Z">
              <w:del w:id="9479" w:author="PS" w:date="2018-11-25T16:15:00Z">
                <w:r w:rsidDel="00A90CC4">
                  <w:delText>D</w:delText>
                </w:r>
              </w:del>
            </w:ins>
            <w:ins w:id="9480" w:author="Matyas Adam" w:date="2018-11-17T16:21:00Z">
              <w:del w:id="9481" w:author="PS" w:date="2018-11-25T16:15:00Z">
                <w:r w:rsidDel="00A90CC4">
                  <w:delText>i</w:delText>
                </w:r>
              </w:del>
            </w:ins>
            <w:ins w:id="9482" w:author="Matyas Adam" w:date="2018-11-17T16:23:00Z">
              <w:del w:id="9483" w:author="PS" w:date="2018-11-25T16:15:00Z">
                <w:r w:rsidDel="00A90CC4">
                  <w:delText>s</w:delText>
                </w:r>
              </w:del>
            </w:ins>
            <w:ins w:id="9484" w:author="Matyas Adam" w:date="2018-11-17T16:21:00Z">
              <w:del w:id="9485" w:author="PS" w:date="2018-11-25T16:15:00Z">
                <w:r w:rsidDel="00A90CC4">
                  <w:delText xml:space="preserve">ertační práce: </w:delText>
                </w:r>
              </w:del>
            </w:ins>
            <w:del w:id="9486" w:author="PS" w:date="2018-11-25T16:15:00Z">
              <w:r w:rsidDel="00A90CC4">
                <w:delText>5</w:delText>
              </w:r>
            </w:del>
          </w:p>
        </w:tc>
      </w:tr>
      <w:tr w:rsidR="00E05AA8" w:rsidDel="00A90CC4" w14:paraId="68EB3E3A" w14:textId="34BF7A6A" w:rsidTr="00495DC8">
        <w:trPr>
          <w:cantSplit/>
          <w:del w:id="9487" w:author="PS" w:date="2018-11-25T16:15:00Z"/>
        </w:trPr>
        <w:tc>
          <w:tcPr>
            <w:tcW w:w="3347" w:type="dxa"/>
            <w:gridSpan w:val="2"/>
            <w:tcBorders>
              <w:top w:val="single" w:sz="12" w:space="0" w:color="auto"/>
            </w:tcBorders>
            <w:shd w:val="clear" w:color="auto" w:fill="F7CAAC"/>
          </w:tcPr>
          <w:p w14:paraId="541CF058" w14:textId="29681B78" w:rsidR="00E05AA8" w:rsidDel="00A90CC4" w:rsidRDefault="00E05AA8" w:rsidP="00495DC8">
            <w:pPr>
              <w:jc w:val="both"/>
              <w:rPr>
                <w:del w:id="9488" w:author="PS" w:date="2018-11-25T16:15:00Z"/>
              </w:rPr>
            </w:pPr>
            <w:del w:id="9489" w:author="PS" w:date="2018-11-25T16:15:00Z">
              <w:r w:rsidDel="00A90CC4">
                <w:rPr>
                  <w:b/>
                </w:rPr>
                <w:delText xml:space="preserve">Obor habilitačního řízení </w:delText>
              </w:r>
            </w:del>
          </w:p>
        </w:tc>
        <w:tc>
          <w:tcPr>
            <w:tcW w:w="2245" w:type="dxa"/>
            <w:gridSpan w:val="2"/>
            <w:tcBorders>
              <w:top w:val="single" w:sz="12" w:space="0" w:color="auto"/>
            </w:tcBorders>
            <w:shd w:val="clear" w:color="auto" w:fill="F7CAAC"/>
          </w:tcPr>
          <w:p w14:paraId="753D377B" w14:textId="096AACBA" w:rsidR="00E05AA8" w:rsidDel="00A90CC4" w:rsidRDefault="00E05AA8" w:rsidP="00495DC8">
            <w:pPr>
              <w:jc w:val="both"/>
              <w:rPr>
                <w:del w:id="9490" w:author="PS" w:date="2018-11-25T16:15:00Z"/>
              </w:rPr>
            </w:pPr>
            <w:del w:id="9491" w:author="PS" w:date="2018-11-25T16:15:00Z">
              <w:r w:rsidDel="00A90CC4">
                <w:rPr>
                  <w:b/>
                </w:rPr>
                <w:delText>Rok udělení hodnosti</w:delText>
              </w:r>
            </w:del>
          </w:p>
        </w:tc>
        <w:tc>
          <w:tcPr>
            <w:tcW w:w="2248" w:type="dxa"/>
            <w:gridSpan w:val="4"/>
            <w:tcBorders>
              <w:top w:val="single" w:sz="12" w:space="0" w:color="auto"/>
              <w:right w:val="single" w:sz="12" w:space="0" w:color="auto"/>
            </w:tcBorders>
            <w:shd w:val="clear" w:color="auto" w:fill="F7CAAC"/>
          </w:tcPr>
          <w:p w14:paraId="48866FE1" w14:textId="7B35302E" w:rsidR="00E05AA8" w:rsidDel="00A90CC4" w:rsidRDefault="00E05AA8" w:rsidP="00495DC8">
            <w:pPr>
              <w:jc w:val="both"/>
              <w:rPr>
                <w:del w:id="9492" w:author="PS" w:date="2018-11-25T16:15:00Z"/>
              </w:rPr>
            </w:pPr>
            <w:del w:id="9493" w:author="PS" w:date="2018-11-25T16:15:00Z">
              <w:r w:rsidDel="00A90CC4">
                <w:rPr>
                  <w:b/>
                </w:rPr>
                <w:delText>Řízení konáno na VŠ</w:delText>
              </w:r>
            </w:del>
          </w:p>
        </w:tc>
        <w:tc>
          <w:tcPr>
            <w:tcW w:w="2019" w:type="dxa"/>
            <w:gridSpan w:val="3"/>
            <w:tcBorders>
              <w:top w:val="single" w:sz="12" w:space="0" w:color="auto"/>
              <w:left w:val="single" w:sz="12" w:space="0" w:color="auto"/>
            </w:tcBorders>
            <w:shd w:val="clear" w:color="auto" w:fill="F7CAAC"/>
          </w:tcPr>
          <w:p w14:paraId="687EF0DD" w14:textId="42864986" w:rsidR="00E05AA8" w:rsidDel="00A90CC4" w:rsidRDefault="00E05AA8" w:rsidP="00495DC8">
            <w:pPr>
              <w:jc w:val="both"/>
              <w:rPr>
                <w:del w:id="9494" w:author="PS" w:date="2018-11-25T16:15:00Z"/>
                <w:b/>
              </w:rPr>
            </w:pPr>
            <w:del w:id="9495" w:author="PS" w:date="2018-11-25T16:15:00Z">
              <w:r w:rsidDel="00A90CC4">
                <w:rPr>
                  <w:b/>
                </w:rPr>
                <w:delText>Ohlasy publikací</w:delText>
              </w:r>
            </w:del>
          </w:p>
        </w:tc>
      </w:tr>
      <w:tr w:rsidR="00E05AA8" w:rsidDel="00A90CC4" w14:paraId="273F5671" w14:textId="4CDF243B" w:rsidTr="00495DC8">
        <w:trPr>
          <w:cantSplit/>
          <w:del w:id="9496" w:author="PS" w:date="2018-11-25T16:15:00Z"/>
        </w:trPr>
        <w:tc>
          <w:tcPr>
            <w:tcW w:w="3347" w:type="dxa"/>
            <w:gridSpan w:val="2"/>
          </w:tcPr>
          <w:p w14:paraId="23BF1F26" w14:textId="30C7FB17" w:rsidR="00E05AA8" w:rsidDel="00A90CC4" w:rsidRDefault="00E05AA8" w:rsidP="00495DC8">
            <w:pPr>
              <w:jc w:val="both"/>
              <w:rPr>
                <w:del w:id="9497" w:author="PS" w:date="2018-11-25T16:15:00Z"/>
              </w:rPr>
            </w:pPr>
            <w:del w:id="9498" w:author="PS" w:date="2018-11-25T16:15:00Z">
              <w:r w:rsidDel="00A90CC4">
                <w:delText>2. 1. 7 História</w:delText>
              </w:r>
            </w:del>
          </w:p>
        </w:tc>
        <w:tc>
          <w:tcPr>
            <w:tcW w:w="2245" w:type="dxa"/>
            <w:gridSpan w:val="2"/>
          </w:tcPr>
          <w:p w14:paraId="761AB3BE" w14:textId="02F87F3F" w:rsidR="00E05AA8" w:rsidDel="00A90CC4" w:rsidRDefault="00E05AA8" w:rsidP="00495DC8">
            <w:pPr>
              <w:jc w:val="center"/>
              <w:rPr>
                <w:del w:id="9499" w:author="PS" w:date="2018-11-25T16:15:00Z"/>
              </w:rPr>
            </w:pPr>
            <w:del w:id="9500" w:author="PS" w:date="2018-11-25T16:15:00Z">
              <w:r w:rsidDel="00A90CC4">
                <w:delText>2008</w:delText>
              </w:r>
            </w:del>
          </w:p>
        </w:tc>
        <w:tc>
          <w:tcPr>
            <w:tcW w:w="2248" w:type="dxa"/>
            <w:gridSpan w:val="4"/>
            <w:tcBorders>
              <w:right w:val="single" w:sz="12" w:space="0" w:color="auto"/>
            </w:tcBorders>
          </w:tcPr>
          <w:p w14:paraId="796E700A" w14:textId="123637DB" w:rsidR="00E05AA8" w:rsidDel="00A90CC4" w:rsidRDefault="00E05AA8" w:rsidP="00495DC8">
            <w:pPr>
              <w:jc w:val="both"/>
              <w:rPr>
                <w:del w:id="9501" w:author="PS" w:date="2018-11-25T16:15:00Z"/>
              </w:rPr>
            </w:pPr>
            <w:del w:id="9502" w:author="PS" w:date="2018-11-25T16:15:00Z">
              <w:r w:rsidDel="00A90CC4">
                <w:delText xml:space="preserve"> FF PU Prešov (SK)</w:delText>
              </w:r>
            </w:del>
          </w:p>
        </w:tc>
        <w:tc>
          <w:tcPr>
            <w:tcW w:w="632" w:type="dxa"/>
            <w:tcBorders>
              <w:left w:val="single" w:sz="12" w:space="0" w:color="auto"/>
            </w:tcBorders>
            <w:shd w:val="clear" w:color="auto" w:fill="F7CAAC"/>
          </w:tcPr>
          <w:p w14:paraId="1CCD1EC1" w14:textId="1995B588" w:rsidR="00E05AA8" w:rsidDel="00A90CC4" w:rsidRDefault="00E05AA8" w:rsidP="00495DC8">
            <w:pPr>
              <w:jc w:val="both"/>
              <w:rPr>
                <w:del w:id="9503" w:author="PS" w:date="2018-11-25T16:15:00Z"/>
              </w:rPr>
            </w:pPr>
            <w:del w:id="9504" w:author="PS" w:date="2018-11-25T16:15:00Z">
              <w:r w:rsidDel="00A90CC4">
                <w:rPr>
                  <w:b/>
                </w:rPr>
                <w:delText>WOS</w:delText>
              </w:r>
            </w:del>
          </w:p>
        </w:tc>
        <w:tc>
          <w:tcPr>
            <w:tcW w:w="693" w:type="dxa"/>
            <w:shd w:val="clear" w:color="auto" w:fill="F7CAAC"/>
          </w:tcPr>
          <w:p w14:paraId="042193FB" w14:textId="09DDD3AE" w:rsidR="00E05AA8" w:rsidDel="00A90CC4" w:rsidRDefault="00E05AA8" w:rsidP="00495DC8">
            <w:pPr>
              <w:jc w:val="both"/>
              <w:rPr>
                <w:del w:id="9505" w:author="PS" w:date="2018-11-25T16:15:00Z"/>
                <w:sz w:val="18"/>
              </w:rPr>
            </w:pPr>
            <w:del w:id="9506" w:author="PS" w:date="2018-11-25T16:15:00Z">
              <w:r w:rsidDel="00A90CC4">
                <w:rPr>
                  <w:b/>
                  <w:sz w:val="18"/>
                </w:rPr>
                <w:delText>Scopus</w:delText>
              </w:r>
            </w:del>
          </w:p>
        </w:tc>
        <w:tc>
          <w:tcPr>
            <w:tcW w:w="694" w:type="dxa"/>
            <w:shd w:val="clear" w:color="auto" w:fill="F7CAAC"/>
          </w:tcPr>
          <w:p w14:paraId="1736AAB3" w14:textId="298776A3" w:rsidR="00E05AA8" w:rsidDel="00A90CC4" w:rsidRDefault="00E05AA8" w:rsidP="00495DC8">
            <w:pPr>
              <w:jc w:val="both"/>
              <w:rPr>
                <w:del w:id="9507" w:author="PS" w:date="2018-11-25T16:15:00Z"/>
              </w:rPr>
            </w:pPr>
            <w:del w:id="9508" w:author="PS" w:date="2018-11-25T16:15:00Z">
              <w:r w:rsidDel="00A90CC4">
                <w:rPr>
                  <w:b/>
                  <w:sz w:val="18"/>
                </w:rPr>
                <w:delText>ostatní</w:delText>
              </w:r>
            </w:del>
          </w:p>
        </w:tc>
      </w:tr>
      <w:tr w:rsidR="00E05AA8" w:rsidRPr="004049FF" w:rsidDel="00A90CC4" w14:paraId="0C6492B0" w14:textId="0F2ADA35" w:rsidTr="00495DC8">
        <w:trPr>
          <w:cantSplit/>
          <w:trHeight w:val="70"/>
          <w:del w:id="9509" w:author="PS" w:date="2018-11-25T16:15:00Z"/>
        </w:trPr>
        <w:tc>
          <w:tcPr>
            <w:tcW w:w="3347" w:type="dxa"/>
            <w:gridSpan w:val="2"/>
            <w:shd w:val="clear" w:color="auto" w:fill="F7CAAC"/>
          </w:tcPr>
          <w:p w14:paraId="43E3F67B" w14:textId="1DCF6E12" w:rsidR="00E05AA8" w:rsidDel="00A90CC4" w:rsidRDefault="00E05AA8" w:rsidP="00495DC8">
            <w:pPr>
              <w:jc w:val="both"/>
              <w:rPr>
                <w:del w:id="9510" w:author="PS" w:date="2018-11-25T16:15:00Z"/>
              </w:rPr>
            </w:pPr>
            <w:del w:id="9511" w:author="PS" w:date="2018-11-25T16:15:00Z">
              <w:r w:rsidDel="00A90CC4">
                <w:rPr>
                  <w:b/>
                </w:rPr>
                <w:delText>Obor jmenovacího řízení</w:delText>
              </w:r>
            </w:del>
          </w:p>
        </w:tc>
        <w:tc>
          <w:tcPr>
            <w:tcW w:w="2245" w:type="dxa"/>
            <w:gridSpan w:val="2"/>
            <w:shd w:val="clear" w:color="auto" w:fill="F7CAAC"/>
          </w:tcPr>
          <w:p w14:paraId="1B73A6D3" w14:textId="5A40F011" w:rsidR="00E05AA8" w:rsidDel="00A90CC4" w:rsidRDefault="00E05AA8" w:rsidP="00495DC8">
            <w:pPr>
              <w:jc w:val="both"/>
              <w:rPr>
                <w:del w:id="9512" w:author="PS" w:date="2018-11-25T16:15:00Z"/>
              </w:rPr>
            </w:pPr>
            <w:del w:id="9513" w:author="PS" w:date="2018-11-25T16:15:00Z">
              <w:r w:rsidDel="00A90CC4">
                <w:rPr>
                  <w:b/>
                </w:rPr>
                <w:delText>Rok udělení hodnosti</w:delText>
              </w:r>
            </w:del>
          </w:p>
        </w:tc>
        <w:tc>
          <w:tcPr>
            <w:tcW w:w="2248" w:type="dxa"/>
            <w:gridSpan w:val="4"/>
            <w:tcBorders>
              <w:right w:val="single" w:sz="12" w:space="0" w:color="auto"/>
            </w:tcBorders>
            <w:shd w:val="clear" w:color="auto" w:fill="F7CAAC"/>
          </w:tcPr>
          <w:p w14:paraId="3ED3B3D6" w14:textId="1A1AC4EB" w:rsidR="00E05AA8" w:rsidDel="00A90CC4" w:rsidRDefault="00E05AA8" w:rsidP="00495DC8">
            <w:pPr>
              <w:jc w:val="both"/>
              <w:rPr>
                <w:del w:id="9514" w:author="PS" w:date="2018-11-25T16:15:00Z"/>
              </w:rPr>
            </w:pPr>
            <w:del w:id="9515" w:author="PS" w:date="2018-11-25T16:15:00Z">
              <w:r w:rsidDel="00A90CC4">
                <w:rPr>
                  <w:b/>
                </w:rPr>
                <w:delText>Řízení konáno na VŠ</w:delText>
              </w:r>
            </w:del>
          </w:p>
        </w:tc>
        <w:tc>
          <w:tcPr>
            <w:tcW w:w="632" w:type="dxa"/>
            <w:vMerge w:val="restart"/>
            <w:tcBorders>
              <w:left w:val="single" w:sz="12" w:space="0" w:color="auto"/>
            </w:tcBorders>
          </w:tcPr>
          <w:p w14:paraId="5AA6E1A5" w14:textId="15850275" w:rsidR="00E05AA8" w:rsidRPr="004049FF" w:rsidDel="00A90CC4" w:rsidRDefault="00E05AA8" w:rsidP="00495DC8">
            <w:pPr>
              <w:jc w:val="center"/>
              <w:rPr>
                <w:del w:id="9516" w:author="PS" w:date="2018-11-25T16:15:00Z"/>
                <w:bCs/>
              </w:rPr>
            </w:pPr>
            <w:del w:id="9517" w:author="PS" w:date="2018-11-25T16:15:00Z">
              <w:r w:rsidDel="00A90CC4">
                <w:rPr>
                  <w:bCs/>
                </w:rPr>
                <w:delText>1</w:delText>
              </w:r>
            </w:del>
          </w:p>
        </w:tc>
        <w:tc>
          <w:tcPr>
            <w:tcW w:w="693" w:type="dxa"/>
            <w:vMerge w:val="restart"/>
          </w:tcPr>
          <w:p w14:paraId="4F2B6D07" w14:textId="2ABBF349" w:rsidR="00E05AA8" w:rsidRPr="004049FF" w:rsidDel="00A90CC4" w:rsidRDefault="00E05AA8" w:rsidP="00495DC8">
            <w:pPr>
              <w:jc w:val="center"/>
              <w:rPr>
                <w:del w:id="9518" w:author="PS" w:date="2018-11-25T16:15:00Z"/>
                <w:bCs/>
              </w:rPr>
            </w:pPr>
            <w:del w:id="9519" w:author="PS" w:date="2018-11-25T16:15:00Z">
              <w:r w:rsidRPr="004049FF" w:rsidDel="00A90CC4">
                <w:rPr>
                  <w:bCs/>
                </w:rPr>
                <w:delText>8</w:delText>
              </w:r>
            </w:del>
          </w:p>
        </w:tc>
        <w:tc>
          <w:tcPr>
            <w:tcW w:w="694" w:type="dxa"/>
            <w:vMerge w:val="restart"/>
          </w:tcPr>
          <w:p w14:paraId="50028992" w14:textId="136119E3" w:rsidR="00E05AA8" w:rsidRPr="004049FF" w:rsidDel="00A90CC4" w:rsidRDefault="00E05AA8" w:rsidP="00495DC8">
            <w:pPr>
              <w:jc w:val="center"/>
              <w:rPr>
                <w:del w:id="9520" w:author="PS" w:date="2018-11-25T16:15:00Z"/>
                <w:bCs/>
              </w:rPr>
            </w:pPr>
            <w:del w:id="9521" w:author="PS" w:date="2018-11-25T16:15:00Z">
              <w:r w:rsidDel="00A90CC4">
                <w:rPr>
                  <w:bCs/>
                </w:rPr>
                <w:delText>190</w:delText>
              </w:r>
            </w:del>
          </w:p>
        </w:tc>
      </w:tr>
      <w:tr w:rsidR="00E05AA8" w:rsidDel="00A90CC4" w14:paraId="7383A58F" w14:textId="524C7A2C" w:rsidTr="00495DC8">
        <w:trPr>
          <w:trHeight w:val="205"/>
          <w:del w:id="9522" w:author="PS" w:date="2018-11-25T16:15:00Z"/>
        </w:trPr>
        <w:tc>
          <w:tcPr>
            <w:tcW w:w="3347" w:type="dxa"/>
            <w:gridSpan w:val="2"/>
          </w:tcPr>
          <w:p w14:paraId="095C2BF4" w14:textId="7A01D454" w:rsidR="00E05AA8" w:rsidDel="00A90CC4" w:rsidRDefault="00E05AA8" w:rsidP="00495DC8">
            <w:pPr>
              <w:jc w:val="both"/>
              <w:rPr>
                <w:del w:id="9523" w:author="PS" w:date="2018-11-25T16:15:00Z"/>
              </w:rPr>
            </w:pPr>
            <w:del w:id="9524" w:author="PS" w:date="2018-11-25T16:15:00Z">
              <w:r w:rsidDel="00A90CC4">
                <w:delText>2. 1. 7. História</w:delText>
              </w:r>
            </w:del>
          </w:p>
        </w:tc>
        <w:tc>
          <w:tcPr>
            <w:tcW w:w="2245" w:type="dxa"/>
            <w:gridSpan w:val="2"/>
          </w:tcPr>
          <w:p w14:paraId="300EE417" w14:textId="333B99BF" w:rsidR="00E05AA8" w:rsidDel="00A90CC4" w:rsidRDefault="00E05AA8" w:rsidP="00495DC8">
            <w:pPr>
              <w:jc w:val="center"/>
              <w:rPr>
                <w:del w:id="9525" w:author="PS" w:date="2018-11-25T16:15:00Z"/>
              </w:rPr>
            </w:pPr>
            <w:del w:id="9526" w:author="PS" w:date="2018-11-25T16:15:00Z">
              <w:r w:rsidDel="00A90CC4">
                <w:delText>2014</w:delText>
              </w:r>
            </w:del>
          </w:p>
        </w:tc>
        <w:tc>
          <w:tcPr>
            <w:tcW w:w="2248" w:type="dxa"/>
            <w:gridSpan w:val="4"/>
            <w:tcBorders>
              <w:right w:val="single" w:sz="12" w:space="0" w:color="auto"/>
            </w:tcBorders>
          </w:tcPr>
          <w:p w14:paraId="465125E4" w14:textId="1085F85A" w:rsidR="00E05AA8" w:rsidDel="00A90CC4" w:rsidRDefault="00E05AA8" w:rsidP="00495DC8">
            <w:pPr>
              <w:jc w:val="both"/>
              <w:rPr>
                <w:del w:id="9527" w:author="PS" w:date="2018-11-25T16:15:00Z"/>
              </w:rPr>
            </w:pPr>
            <w:del w:id="9528" w:author="PS" w:date="2018-11-25T16:15:00Z">
              <w:r w:rsidDel="00A90CC4">
                <w:delText>FF UKF Nitra (SK)</w:delText>
              </w:r>
            </w:del>
          </w:p>
        </w:tc>
        <w:tc>
          <w:tcPr>
            <w:tcW w:w="632" w:type="dxa"/>
            <w:vMerge/>
            <w:tcBorders>
              <w:left w:val="single" w:sz="12" w:space="0" w:color="auto"/>
            </w:tcBorders>
            <w:vAlign w:val="center"/>
          </w:tcPr>
          <w:p w14:paraId="32276602" w14:textId="7E953E80" w:rsidR="00E05AA8" w:rsidDel="00A90CC4" w:rsidRDefault="00E05AA8" w:rsidP="00495DC8">
            <w:pPr>
              <w:rPr>
                <w:del w:id="9529" w:author="PS" w:date="2018-11-25T16:15:00Z"/>
                <w:b/>
              </w:rPr>
            </w:pPr>
          </w:p>
        </w:tc>
        <w:tc>
          <w:tcPr>
            <w:tcW w:w="693" w:type="dxa"/>
            <w:vMerge/>
            <w:vAlign w:val="center"/>
          </w:tcPr>
          <w:p w14:paraId="2C812DD3" w14:textId="3E8BC257" w:rsidR="00E05AA8" w:rsidDel="00A90CC4" w:rsidRDefault="00E05AA8" w:rsidP="00495DC8">
            <w:pPr>
              <w:rPr>
                <w:del w:id="9530" w:author="PS" w:date="2018-11-25T16:15:00Z"/>
                <w:b/>
              </w:rPr>
            </w:pPr>
          </w:p>
        </w:tc>
        <w:tc>
          <w:tcPr>
            <w:tcW w:w="694" w:type="dxa"/>
            <w:vMerge/>
            <w:vAlign w:val="center"/>
          </w:tcPr>
          <w:p w14:paraId="72C7BBFC" w14:textId="12AB579A" w:rsidR="00E05AA8" w:rsidDel="00A90CC4" w:rsidRDefault="00E05AA8" w:rsidP="00495DC8">
            <w:pPr>
              <w:rPr>
                <w:del w:id="9531" w:author="PS" w:date="2018-11-25T16:15:00Z"/>
                <w:b/>
              </w:rPr>
            </w:pPr>
          </w:p>
        </w:tc>
      </w:tr>
      <w:tr w:rsidR="00E05AA8" w:rsidDel="00A90CC4" w14:paraId="100DB8D1" w14:textId="6312D7FC" w:rsidTr="00495DC8">
        <w:trPr>
          <w:del w:id="9532" w:author="PS" w:date="2018-11-25T16:15:00Z"/>
        </w:trPr>
        <w:tc>
          <w:tcPr>
            <w:tcW w:w="9859" w:type="dxa"/>
            <w:gridSpan w:val="11"/>
            <w:shd w:val="clear" w:color="auto" w:fill="F7CAAC"/>
          </w:tcPr>
          <w:p w14:paraId="1C735843" w14:textId="703CAF02" w:rsidR="00E05AA8" w:rsidDel="00A90CC4" w:rsidRDefault="00E05AA8" w:rsidP="00495DC8">
            <w:pPr>
              <w:jc w:val="both"/>
              <w:rPr>
                <w:del w:id="9533" w:author="PS" w:date="2018-11-25T16:15:00Z"/>
                <w:b/>
              </w:rPr>
            </w:pPr>
            <w:del w:id="9534" w:author="PS" w:date="2018-11-25T16:15:00Z">
              <w:r w:rsidDel="00A90CC4">
                <w:rPr>
                  <w:b/>
                </w:rPr>
                <w:delText xml:space="preserve">Přehled o nejvýznamnější publikační a další tvůrčí činnosti nebo další profesní činnosti u odborníků z praxe vztahující se k zabezpečovaným předmětům </w:delText>
              </w:r>
            </w:del>
          </w:p>
        </w:tc>
      </w:tr>
      <w:tr w:rsidR="00E05AA8" w:rsidRPr="004049FF" w:rsidDel="00A90CC4" w14:paraId="08BF72D9" w14:textId="29854DAB" w:rsidTr="00495DC8">
        <w:trPr>
          <w:trHeight w:val="2347"/>
          <w:del w:id="9535" w:author="PS" w:date="2018-11-25T16:15:00Z"/>
        </w:trPr>
        <w:tc>
          <w:tcPr>
            <w:tcW w:w="9859" w:type="dxa"/>
            <w:gridSpan w:val="11"/>
          </w:tcPr>
          <w:p w14:paraId="7977DF6C" w14:textId="12076186" w:rsidR="00E05AA8" w:rsidDel="00A90CC4" w:rsidRDefault="00E05AA8">
            <w:pPr>
              <w:ind w:left="322" w:hanging="284"/>
              <w:jc w:val="both"/>
              <w:rPr>
                <w:del w:id="9536" w:author="PS" w:date="2018-11-25T16:15:00Z"/>
                <w:color w:val="000000"/>
              </w:rPr>
              <w:pPrChange w:id="9537" w:author="Matyas Adam" w:date="2018-11-17T16:23:00Z">
                <w:pPr>
                  <w:ind w:left="398" w:hanging="398"/>
                  <w:jc w:val="both"/>
                </w:pPr>
              </w:pPrChange>
            </w:pPr>
            <w:del w:id="9538" w:author="PS" w:date="2018-11-25T16:15:00Z">
              <w:r w:rsidRPr="004049FF" w:rsidDel="00A90CC4">
                <w:rPr>
                  <w:caps/>
                  <w:color w:val="000000"/>
                </w:rPr>
                <w:delText>Boltižiar</w:delText>
              </w:r>
              <w:r w:rsidRPr="004049FF" w:rsidDel="00A90CC4">
                <w:rPr>
                  <w:color w:val="000000"/>
                </w:rPr>
                <w:delText>, M</w:delText>
              </w:r>
              <w:r w:rsidDel="00A90CC4">
                <w:rPr>
                  <w:color w:val="000000"/>
                </w:rPr>
                <w:delText xml:space="preserve">artin </w:delText>
              </w:r>
            </w:del>
            <w:ins w:id="9539" w:author="Matyas Adam" w:date="2018-11-17T16:23:00Z">
              <w:del w:id="9540" w:author="PS" w:date="2018-11-25T16:15:00Z">
                <w:r w:rsidDel="00A90CC4">
                  <w:rPr>
                    <w:color w:val="000000"/>
                  </w:rPr>
                  <w:delText xml:space="preserve">M., </w:delText>
                </w:r>
              </w:del>
            </w:ins>
            <w:del w:id="9541" w:author="PS" w:date="2018-11-25T16:15:00Z">
              <w:r w:rsidRPr="00B733A6" w:rsidDel="00A90CC4">
                <w:rPr>
                  <w:b/>
                  <w:color w:val="000000"/>
                  <w:rPrChange w:id="9542" w:author="Matyas Adam" w:date="2018-11-17T16:24:00Z">
                    <w:rPr>
                      <w:color w:val="000000"/>
                    </w:rPr>
                  </w:rPrChange>
                </w:rPr>
                <w:delText xml:space="preserve">a </w:delText>
              </w:r>
              <w:r w:rsidRPr="00B733A6" w:rsidDel="00A90CC4">
                <w:rPr>
                  <w:b/>
                  <w:caps/>
                  <w:color w:val="000000"/>
                  <w:rPrChange w:id="9543" w:author="Matyas Adam" w:date="2018-11-17T16:24:00Z">
                    <w:rPr>
                      <w:caps/>
                      <w:color w:val="000000"/>
                      <w:u w:val="single"/>
                    </w:rPr>
                  </w:rPrChange>
                </w:rPr>
                <w:delText>Chrastina</w:delText>
              </w:r>
              <w:r w:rsidRPr="00B733A6" w:rsidDel="00A90CC4">
                <w:rPr>
                  <w:b/>
                  <w:color w:val="000000"/>
                  <w:rPrChange w:id="9544" w:author="Matyas Adam" w:date="2018-11-17T16:24:00Z">
                    <w:rPr>
                      <w:color w:val="000000"/>
                      <w:u w:val="single"/>
                    </w:rPr>
                  </w:rPrChange>
                </w:rPr>
                <w:delText>, P</w:delText>
              </w:r>
            </w:del>
            <w:ins w:id="9545" w:author="Matyas Adam" w:date="2018-11-17T16:23:00Z">
              <w:del w:id="9546" w:author="PS" w:date="2018-11-25T16:15:00Z">
                <w:r w:rsidRPr="00B733A6" w:rsidDel="00A90CC4">
                  <w:rPr>
                    <w:b/>
                    <w:color w:val="000000"/>
                    <w:rPrChange w:id="9547" w:author="Matyas Adam" w:date="2018-11-17T16:24:00Z">
                      <w:rPr>
                        <w:color w:val="000000"/>
                        <w:u w:val="single"/>
                      </w:rPr>
                    </w:rPrChange>
                  </w:rPr>
                  <w:delText>.</w:delText>
                </w:r>
              </w:del>
            </w:ins>
            <w:del w:id="9548" w:author="PS" w:date="2018-11-25T16:15:00Z">
              <w:r w:rsidRPr="00B733A6" w:rsidDel="00A90CC4">
                <w:rPr>
                  <w:b/>
                  <w:color w:val="000000"/>
                  <w:rPrChange w:id="9549" w:author="Matyas Adam" w:date="2018-11-17T16:24:00Z">
                    <w:rPr>
                      <w:color w:val="000000"/>
                      <w:u w:val="single"/>
                    </w:rPr>
                  </w:rPrChange>
                </w:rPr>
                <w:delText>eter</w:delText>
              </w:r>
            </w:del>
            <w:ins w:id="9550" w:author="Matyas Adam" w:date="2018-11-17T16:23:00Z">
              <w:del w:id="9551" w:author="PS" w:date="2018-11-25T16:15:00Z">
                <w:r w:rsidRPr="00B733A6" w:rsidDel="00A90CC4">
                  <w:rPr>
                    <w:b/>
                    <w:color w:val="000000"/>
                    <w:rPrChange w:id="9552" w:author="Matyas Adam" w:date="2018-11-17T16:24:00Z">
                      <w:rPr>
                        <w:color w:val="000000"/>
                      </w:rPr>
                    </w:rPrChange>
                  </w:rPr>
                  <w:delText>,</w:delText>
                </w:r>
                <w:r w:rsidDel="00A90CC4">
                  <w:rPr>
                    <w:color w:val="000000"/>
                  </w:rPr>
                  <w:delText xml:space="preserve"> </w:delText>
                </w:r>
              </w:del>
            </w:ins>
            <w:del w:id="9553" w:author="PS" w:date="2018-11-25T16:15:00Z">
              <w:r w:rsidRPr="004049FF" w:rsidDel="00A90CC4">
                <w:rPr>
                  <w:color w:val="000000"/>
                </w:rPr>
                <w:delText xml:space="preserve"> </w:delText>
              </w:r>
              <w:r w:rsidDel="00A90CC4">
                <w:rPr>
                  <w:color w:val="000000"/>
                </w:rPr>
                <w:delText>a</w:delText>
              </w:r>
              <w:r w:rsidRPr="004049FF" w:rsidDel="00A90CC4">
                <w:rPr>
                  <w:color w:val="000000"/>
                </w:rPr>
                <w:delText xml:space="preserve"> </w:delText>
              </w:r>
              <w:r w:rsidRPr="00762505" w:rsidDel="00A90CC4">
                <w:rPr>
                  <w:caps/>
                  <w:color w:val="000000"/>
                </w:rPr>
                <w:delText>Kramáreková</w:delText>
              </w:r>
              <w:r w:rsidDel="00A90CC4">
                <w:rPr>
                  <w:color w:val="000000"/>
                </w:rPr>
                <w:delText xml:space="preserve">, Hilda </w:delText>
              </w:r>
            </w:del>
            <w:ins w:id="9554" w:author="Matyas Adam" w:date="2018-11-17T16:23:00Z">
              <w:del w:id="9555" w:author="PS" w:date="2018-11-25T16:15:00Z">
                <w:r w:rsidDel="00A90CC4">
                  <w:rPr>
                    <w:color w:val="000000"/>
                  </w:rPr>
                  <w:delText>H.</w:delText>
                </w:r>
              </w:del>
            </w:ins>
            <w:del w:id="9556" w:author="PS" w:date="2018-11-25T16:15:00Z">
              <w:r w:rsidDel="00A90CC4">
                <w:rPr>
                  <w:color w:val="000000"/>
                </w:rPr>
                <w:delText xml:space="preserve">a </w:delText>
              </w:r>
            </w:del>
            <w:ins w:id="9557" w:author="Matyas Adam" w:date="2018-11-17T16:23:00Z">
              <w:del w:id="9558" w:author="PS" w:date="2018-11-25T16:15:00Z">
                <w:r w:rsidDel="00A90CC4">
                  <w:rPr>
                    <w:color w:val="000000"/>
                  </w:rPr>
                  <w:delText xml:space="preserve">, </w:delText>
                </w:r>
              </w:del>
            </w:ins>
            <w:del w:id="9559" w:author="PS" w:date="2018-11-25T16:15:00Z">
              <w:r w:rsidRPr="00762505" w:rsidDel="00A90CC4">
                <w:rPr>
                  <w:caps/>
                  <w:color w:val="000000"/>
                </w:rPr>
                <w:delText>Lauko</w:delText>
              </w:r>
              <w:r w:rsidDel="00A90CC4">
                <w:rPr>
                  <w:color w:val="000000"/>
                </w:rPr>
                <w:delText>,</w:delText>
              </w:r>
            </w:del>
            <w:ins w:id="9560" w:author="Matyas Adam" w:date="2018-11-17T16:23:00Z">
              <w:del w:id="9561" w:author="PS" w:date="2018-11-25T16:15:00Z">
                <w:r w:rsidDel="00A90CC4">
                  <w:rPr>
                    <w:color w:val="000000"/>
                  </w:rPr>
                  <w:delText xml:space="preserve"> W., </w:delText>
                </w:r>
              </w:del>
            </w:ins>
            <w:del w:id="9562" w:author="PS" w:date="2018-11-25T16:15:00Z">
              <w:r w:rsidDel="00A90CC4">
                <w:rPr>
                  <w:color w:val="000000"/>
                </w:rPr>
                <w:delText xml:space="preserve"> Viliam a </w:delText>
              </w:r>
              <w:r w:rsidRPr="00762505" w:rsidDel="00A90CC4">
                <w:rPr>
                  <w:caps/>
                  <w:color w:val="000000"/>
                </w:rPr>
                <w:delText>Š</w:delText>
              </w:r>
            </w:del>
            <w:ins w:id="9563" w:author="Matyas Adam" w:date="2018-11-17T16:23:00Z">
              <w:del w:id="9564" w:author="PS" w:date="2018-11-25T16:15:00Z">
                <w:r w:rsidDel="00A90CC4">
                  <w:rPr>
                    <w:caps/>
                    <w:color w:val="000000"/>
                  </w:rPr>
                  <w:delText>Š</w:delText>
                </w:r>
              </w:del>
            </w:ins>
            <w:del w:id="9565" w:author="PS" w:date="2018-11-25T16:15:00Z">
              <w:r w:rsidRPr="00762505" w:rsidDel="00A90CC4">
                <w:rPr>
                  <w:caps/>
                  <w:color w:val="000000"/>
                </w:rPr>
                <w:delText>olcová</w:delText>
              </w:r>
              <w:r w:rsidDel="00A90CC4">
                <w:rPr>
                  <w:caps/>
                  <w:color w:val="000000"/>
                </w:rPr>
                <w:delText>,</w:delText>
              </w:r>
              <w:r w:rsidDel="00A90CC4">
                <w:rPr>
                  <w:color w:val="000000"/>
                </w:rPr>
                <w:delText xml:space="preserve"> Lucia</w:delText>
              </w:r>
            </w:del>
            <w:ins w:id="9566" w:author="Matyas Adam" w:date="2018-11-17T16:23:00Z">
              <w:del w:id="9567" w:author="PS" w:date="2018-11-25T16:15:00Z">
                <w:r w:rsidDel="00A90CC4">
                  <w:rPr>
                    <w:color w:val="000000"/>
                  </w:rPr>
                  <w:delText>L.</w:delText>
                </w:r>
              </w:del>
            </w:ins>
            <w:del w:id="9568" w:author="PS" w:date="2018-11-25T16:15:00Z">
              <w:r w:rsidDel="00A90CC4">
                <w:rPr>
                  <w:color w:val="000000"/>
                </w:rPr>
                <w:delText xml:space="preserve">. </w:delText>
              </w:r>
              <w:r w:rsidRPr="00762505" w:rsidDel="00A90CC4">
                <w:rPr>
                  <w:i/>
                  <w:iCs/>
                  <w:color w:val="000000"/>
                </w:rPr>
                <w:delText>Výskum krajiny v príkladových štúdiách</w:delText>
              </w:r>
              <w:r w:rsidDel="00A90CC4">
                <w:rPr>
                  <w:i/>
                  <w:iCs/>
                  <w:color w:val="000000"/>
                </w:rPr>
                <w:delText xml:space="preserve">. </w:delText>
              </w:r>
              <w:r w:rsidRPr="00762505" w:rsidDel="00A90CC4">
                <w:rPr>
                  <w:color w:val="000000"/>
                </w:rPr>
                <w:delText>Nitra</w:delText>
              </w:r>
              <w:r w:rsidDel="00A90CC4">
                <w:rPr>
                  <w:color w:val="000000"/>
                </w:rPr>
                <w:delText xml:space="preserve"> :</w:delText>
              </w:r>
              <w:r w:rsidRPr="00762505" w:rsidDel="00A90CC4">
                <w:rPr>
                  <w:color w:val="000000"/>
                </w:rPr>
                <w:delText xml:space="preserve"> FPV UKF, 2014.</w:delText>
              </w:r>
              <w:r w:rsidDel="00A90CC4">
                <w:rPr>
                  <w:color w:val="000000"/>
                </w:rPr>
                <w:delText xml:space="preserve"> 318 s. ISBN 978-80-558-0531-3 (40 %)</w:delText>
              </w:r>
            </w:del>
          </w:p>
          <w:p w14:paraId="06C3269A" w14:textId="436ED2BF" w:rsidR="00E05AA8" w:rsidRPr="004049FF" w:rsidDel="00A90CC4" w:rsidRDefault="00E05AA8">
            <w:pPr>
              <w:ind w:left="322" w:hanging="284"/>
              <w:jc w:val="both"/>
              <w:rPr>
                <w:del w:id="9569" w:author="PS" w:date="2018-11-25T16:15:00Z"/>
                <w:color w:val="000000"/>
              </w:rPr>
              <w:pPrChange w:id="9570" w:author="Matyas Adam" w:date="2018-11-17T16:23:00Z">
                <w:pPr>
                  <w:ind w:left="398" w:hanging="398"/>
                  <w:jc w:val="both"/>
                </w:pPr>
              </w:pPrChange>
            </w:pPr>
            <w:del w:id="9571" w:author="PS" w:date="2018-11-25T16:15:00Z">
              <w:r w:rsidRPr="004049FF" w:rsidDel="00A90CC4">
                <w:rPr>
                  <w:caps/>
                  <w:color w:val="000000"/>
                </w:rPr>
                <w:delText>Boltižiar</w:delText>
              </w:r>
              <w:r w:rsidRPr="004049FF" w:rsidDel="00A90CC4">
                <w:rPr>
                  <w:color w:val="000000"/>
                </w:rPr>
                <w:delText>, M</w:delText>
              </w:r>
              <w:r w:rsidDel="00A90CC4">
                <w:rPr>
                  <w:color w:val="000000"/>
                </w:rPr>
                <w:delText xml:space="preserve">artin </w:delText>
              </w:r>
            </w:del>
            <w:ins w:id="9572" w:author="Matyas Adam" w:date="2018-11-17T16:24:00Z">
              <w:del w:id="9573" w:author="PS" w:date="2018-11-25T16:15:00Z">
                <w:r w:rsidDel="00A90CC4">
                  <w:rPr>
                    <w:color w:val="000000"/>
                  </w:rPr>
                  <w:delText xml:space="preserve">M., </w:delText>
                </w:r>
              </w:del>
            </w:ins>
            <w:del w:id="9574" w:author="PS" w:date="2018-11-25T16:15:00Z">
              <w:r w:rsidDel="00A90CC4">
                <w:rPr>
                  <w:color w:val="000000"/>
                </w:rPr>
                <w:delText>a</w:delText>
              </w:r>
              <w:r w:rsidRPr="004049FF" w:rsidDel="00A90CC4">
                <w:rPr>
                  <w:color w:val="000000"/>
                </w:rPr>
                <w:delText xml:space="preserve"> </w:delText>
              </w:r>
              <w:r w:rsidRPr="00B733A6" w:rsidDel="00A90CC4">
                <w:rPr>
                  <w:b/>
                  <w:caps/>
                  <w:color w:val="000000"/>
                  <w:rPrChange w:id="9575" w:author="Matyas Adam" w:date="2018-11-17T16:24:00Z">
                    <w:rPr>
                      <w:caps/>
                      <w:color w:val="000000"/>
                      <w:u w:val="single"/>
                    </w:rPr>
                  </w:rPrChange>
                </w:rPr>
                <w:delText>Chrastina</w:delText>
              </w:r>
              <w:r w:rsidRPr="00B733A6" w:rsidDel="00A90CC4">
                <w:rPr>
                  <w:b/>
                  <w:color w:val="000000"/>
                  <w:rPrChange w:id="9576" w:author="Matyas Adam" w:date="2018-11-17T16:24:00Z">
                    <w:rPr>
                      <w:color w:val="000000"/>
                      <w:u w:val="single"/>
                    </w:rPr>
                  </w:rPrChange>
                </w:rPr>
                <w:delText xml:space="preserve">, </w:delText>
              </w:r>
            </w:del>
            <w:ins w:id="9577" w:author="Matyas Adam" w:date="2018-11-17T16:24:00Z">
              <w:del w:id="9578" w:author="PS" w:date="2018-11-25T16:15:00Z">
                <w:r w:rsidDel="00A90CC4">
                  <w:rPr>
                    <w:b/>
                    <w:color w:val="000000"/>
                  </w:rPr>
                  <w:delText xml:space="preserve">P., </w:delText>
                </w:r>
              </w:del>
            </w:ins>
            <w:del w:id="9579" w:author="PS" w:date="2018-11-25T16:15:00Z">
              <w:r w:rsidRPr="00B733A6" w:rsidDel="00A90CC4">
                <w:rPr>
                  <w:b/>
                  <w:color w:val="000000"/>
                  <w:rPrChange w:id="9580" w:author="Matyas Adam" w:date="2018-11-17T16:24:00Z">
                    <w:rPr>
                      <w:color w:val="000000"/>
                      <w:u w:val="single"/>
                    </w:rPr>
                  </w:rPrChange>
                </w:rPr>
                <w:delText>Peter</w:delText>
              </w:r>
              <w:r w:rsidRPr="004049FF" w:rsidDel="00A90CC4">
                <w:rPr>
                  <w:color w:val="000000"/>
                </w:rPr>
                <w:delText xml:space="preserve"> </w:delText>
              </w:r>
              <w:r w:rsidDel="00A90CC4">
                <w:rPr>
                  <w:color w:val="000000"/>
                </w:rPr>
                <w:delText>a</w:delText>
              </w:r>
              <w:r w:rsidRPr="004049FF" w:rsidDel="00A90CC4">
                <w:rPr>
                  <w:color w:val="000000"/>
                </w:rPr>
                <w:delText xml:space="preserve"> </w:delText>
              </w:r>
              <w:r w:rsidRPr="004049FF" w:rsidDel="00A90CC4">
                <w:rPr>
                  <w:caps/>
                  <w:color w:val="000000"/>
                </w:rPr>
                <w:delText>T</w:delText>
              </w:r>
            </w:del>
            <w:ins w:id="9581" w:author="Matyas Adam" w:date="2018-11-17T16:24:00Z">
              <w:del w:id="9582" w:author="PS" w:date="2018-11-25T16:15:00Z">
                <w:r w:rsidDel="00A90CC4">
                  <w:rPr>
                    <w:caps/>
                    <w:color w:val="000000"/>
                  </w:rPr>
                  <w:delText>T</w:delText>
                </w:r>
              </w:del>
            </w:ins>
            <w:del w:id="9583" w:author="PS" w:date="2018-11-25T16:15:00Z">
              <w:r w:rsidRPr="004049FF" w:rsidDel="00A90CC4">
                <w:rPr>
                  <w:caps/>
                  <w:color w:val="000000"/>
                </w:rPr>
                <w:delText>rojan</w:delText>
              </w:r>
              <w:r w:rsidRPr="004049FF" w:rsidDel="00A90CC4">
                <w:rPr>
                  <w:color w:val="000000"/>
                </w:rPr>
                <w:delText>, J</w:delText>
              </w:r>
              <w:r w:rsidDel="00A90CC4">
                <w:rPr>
                  <w:color w:val="000000"/>
                </w:rPr>
                <w:delText>akub</w:delText>
              </w:r>
            </w:del>
            <w:ins w:id="9584" w:author="Matyas Adam" w:date="2018-11-17T16:24:00Z">
              <w:del w:id="9585" w:author="PS" w:date="2018-11-25T16:15:00Z">
                <w:r w:rsidDel="00A90CC4">
                  <w:rPr>
                    <w:color w:val="000000"/>
                  </w:rPr>
                  <w:delText>J</w:delText>
                </w:r>
              </w:del>
            </w:ins>
            <w:del w:id="9586" w:author="PS" w:date="2018-11-25T16:15:00Z">
              <w:r w:rsidDel="00A90CC4">
                <w:rPr>
                  <w:color w:val="000000"/>
                </w:rPr>
                <w:delText xml:space="preserve">. </w:delText>
              </w:r>
              <w:r w:rsidRPr="004049FF" w:rsidDel="00A90CC4">
                <w:rPr>
                  <w:color w:val="000000"/>
                </w:rPr>
                <w:delText xml:space="preserve">Vývoj využitia kultúrnej krajiny slovenskej enklávy </w:delText>
              </w:r>
              <w:r w:rsidDel="00A90CC4">
                <w:rPr>
                  <w:color w:val="000000"/>
                </w:rPr>
                <w:br/>
              </w:r>
              <w:r w:rsidRPr="004049FF" w:rsidDel="00A90CC4">
                <w:rPr>
                  <w:color w:val="000000"/>
                </w:rPr>
                <w:delText>Šára v Maďarsku</w:delText>
              </w:r>
              <w:r w:rsidDel="00A90CC4">
                <w:rPr>
                  <w:color w:val="000000"/>
                </w:rPr>
                <w:delText xml:space="preserve"> (</w:delText>
              </w:r>
              <w:r w:rsidRPr="004049FF" w:rsidDel="00A90CC4">
                <w:rPr>
                  <w:color w:val="000000"/>
                </w:rPr>
                <w:delText xml:space="preserve">1696 - 2011), 2016. </w:delText>
              </w:r>
              <w:r w:rsidRPr="00755DFB" w:rsidDel="00A90CC4">
                <w:rPr>
                  <w:i/>
                  <w:iCs/>
                  <w:color w:val="000000"/>
                </w:rPr>
                <w:delText>Geografické informácie</w:delText>
              </w:r>
              <w:r w:rsidDel="00A90CC4">
                <w:rPr>
                  <w:color w:val="000000"/>
                </w:rPr>
                <w:delText>,</w:delText>
              </w:r>
              <w:r w:rsidRPr="004049FF" w:rsidDel="00A90CC4">
                <w:rPr>
                  <w:color w:val="000000"/>
                </w:rPr>
                <w:delText xml:space="preserve"> </w:delText>
              </w:r>
              <w:r w:rsidDel="00A90CC4">
                <w:rPr>
                  <w:color w:val="000000"/>
                </w:rPr>
                <w:delText xml:space="preserve">2016, roč. 20, č. 2, s. 24-37. </w:delText>
              </w:r>
              <w:r w:rsidRPr="004049FF" w:rsidDel="00A90CC4">
                <w:rPr>
                  <w:color w:val="000000"/>
                </w:rPr>
                <w:delText>ISSN 1337-9453</w:delText>
              </w:r>
              <w:r w:rsidDel="00A90CC4">
                <w:rPr>
                  <w:color w:val="000000"/>
                </w:rPr>
                <w:delText xml:space="preserve">. </w:delText>
              </w:r>
              <w:r w:rsidRPr="004049FF" w:rsidDel="00A90CC4">
                <w:rPr>
                  <w:color w:val="000000"/>
                </w:rPr>
                <w:delText>DOI:</w:delText>
              </w:r>
              <w:r w:rsidDel="00A90CC4">
                <w:rPr>
                  <w:color w:val="000000"/>
                </w:rPr>
                <w:delText xml:space="preserve"> </w:delText>
              </w:r>
              <w:r w:rsidRPr="004049FF" w:rsidDel="00A90CC4">
                <w:rPr>
                  <w:color w:val="000000"/>
                </w:rPr>
                <w:delText>10.17846/GI.2016.20.2.34-37</w:delText>
              </w:r>
              <w:r w:rsidDel="00A90CC4">
                <w:rPr>
                  <w:color w:val="000000"/>
                </w:rPr>
                <w:delText xml:space="preserve"> (65 %)</w:delText>
              </w:r>
            </w:del>
          </w:p>
          <w:p w14:paraId="07AC98DF" w14:textId="5402962D" w:rsidR="00E05AA8" w:rsidRPr="00DF62B1" w:rsidDel="00A90CC4" w:rsidRDefault="00E05AA8">
            <w:pPr>
              <w:ind w:left="322" w:hanging="284"/>
              <w:jc w:val="both"/>
              <w:rPr>
                <w:del w:id="9587" w:author="PS" w:date="2018-11-25T16:15:00Z"/>
                <w:caps/>
                <w:color w:val="000000"/>
                <w:u w:val="single"/>
              </w:rPr>
              <w:pPrChange w:id="9588" w:author="Matyas Adam" w:date="2018-11-17T16:23:00Z">
                <w:pPr>
                  <w:ind w:left="398" w:hanging="398"/>
                  <w:jc w:val="both"/>
                </w:pPr>
              </w:pPrChange>
            </w:pPr>
            <w:del w:id="9589" w:author="PS" w:date="2018-11-25T16:15:00Z">
              <w:r w:rsidRPr="00B733A6" w:rsidDel="00A90CC4">
                <w:rPr>
                  <w:b/>
                  <w:caps/>
                  <w:color w:val="000000"/>
                  <w:rPrChange w:id="9590" w:author="Matyas Adam" w:date="2018-11-17T16:24:00Z">
                    <w:rPr>
                      <w:caps/>
                      <w:color w:val="000000"/>
                    </w:rPr>
                  </w:rPrChange>
                </w:rPr>
                <w:delText>Chrastina</w:delText>
              </w:r>
              <w:r w:rsidRPr="00B733A6" w:rsidDel="00A90CC4">
                <w:rPr>
                  <w:b/>
                  <w:color w:val="000000"/>
                  <w:rPrChange w:id="9591" w:author="Matyas Adam" w:date="2018-11-17T16:24:00Z">
                    <w:rPr>
                      <w:color w:val="000000"/>
                    </w:rPr>
                  </w:rPrChange>
                </w:rPr>
                <w:delText>, Peter</w:delText>
              </w:r>
            </w:del>
            <w:ins w:id="9592" w:author="Matyas Adam" w:date="2018-11-17T16:24:00Z">
              <w:del w:id="9593" w:author="PS" w:date="2018-11-25T16:15:00Z">
                <w:r w:rsidRPr="00B733A6" w:rsidDel="00A90CC4">
                  <w:rPr>
                    <w:b/>
                    <w:color w:val="000000"/>
                    <w:rPrChange w:id="9594" w:author="Matyas Adam" w:date="2018-11-17T16:24:00Z">
                      <w:rPr>
                        <w:color w:val="000000"/>
                      </w:rPr>
                    </w:rPrChange>
                  </w:rPr>
                  <w:delText>P</w:delText>
                </w:r>
              </w:del>
            </w:ins>
            <w:del w:id="9595" w:author="PS" w:date="2018-11-25T16:15:00Z">
              <w:r w:rsidRPr="00B733A6" w:rsidDel="00A90CC4">
                <w:rPr>
                  <w:b/>
                  <w:color w:val="000000"/>
                  <w:rPrChange w:id="9596" w:author="Matyas Adam" w:date="2018-11-17T16:24:00Z">
                    <w:rPr>
                      <w:color w:val="000000"/>
                    </w:rPr>
                  </w:rPrChange>
                </w:rPr>
                <w:delText>.</w:delText>
              </w:r>
              <w:r w:rsidRPr="00DF62B1" w:rsidDel="00A90CC4">
                <w:rPr>
                  <w:color w:val="000000"/>
                </w:rPr>
                <w:delText xml:space="preserve"> </w:delText>
              </w:r>
              <w:r w:rsidRPr="00762505" w:rsidDel="00A90CC4">
                <w:rPr>
                  <w:i/>
                  <w:iCs/>
                  <w:color w:val="000000"/>
                </w:rPr>
                <w:delText>Vvývoj využívania krajiny Trenčinaskej kotliny a jej horskej obruby</w:delText>
              </w:r>
              <w:r w:rsidDel="00A90CC4">
                <w:rPr>
                  <w:color w:val="000000"/>
                </w:rPr>
                <w:delText>. Nitra : FF UKF, 2009. 285 s. ISBN 978-80-8094-450-6 (100 %)</w:delText>
              </w:r>
            </w:del>
          </w:p>
          <w:p w14:paraId="03715BF6" w14:textId="4364BC80" w:rsidR="00E05AA8" w:rsidRPr="004049FF" w:rsidDel="00A90CC4" w:rsidRDefault="00E05AA8">
            <w:pPr>
              <w:ind w:left="322" w:hanging="284"/>
              <w:jc w:val="both"/>
              <w:rPr>
                <w:del w:id="9597" w:author="PS" w:date="2018-11-25T16:15:00Z"/>
                <w:color w:val="000000"/>
              </w:rPr>
              <w:pPrChange w:id="9598" w:author="Matyas Adam" w:date="2018-11-17T16:23:00Z">
                <w:pPr>
                  <w:ind w:left="398" w:hanging="398"/>
                  <w:jc w:val="both"/>
                </w:pPr>
              </w:pPrChange>
            </w:pPr>
            <w:del w:id="9599" w:author="PS" w:date="2018-11-25T16:15:00Z">
              <w:r w:rsidRPr="00B733A6" w:rsidDel="00A90CC4">
                <w:rPr>
                  <w:b/>
                  <w:caps/>
                  <w:color w:val="000000"/>
                  <w:rPrChange w:id="9600" w:author="Matyas Adam" w:date="2018-11-17T16:24:00Z">
                    <w:rPr>
                      <w:caps/>
                      <w:color w:val="000000"/>
                      <w:u w:val="single"/>
                    </w:rPr>
                  </w:rPrChange>
                </w:rPr>
                <w:delText xml:space="preserve">Chrastina, </w:delText>
              </w:r>
              <w:r w:rsidRPr="00B733A6" w:rsidDel="00A90CC4">
                <w:rPr>
                  <w:b/>
                  <w:color w:val="000000"/>
                  <w:rPrChange w:id="9601" w:author="Matyas Adam" w:date="2018-11-17T16:24:00Z">
                    <w:rPr>
                      <w:color w:val="000000"/>
                      <w:u w:val="single"/>
                    </w:rPr>
                  </w:rPrChange>
                </w:rPr>
                <w:delText>P</w:delText>
              </w:r>
            </w:del>
            <w:ins w:id="9602" w:author="Matyas Adam" w:date="2018-11-17T16:24:00Z">
              <w:del w:id="9603" w:author="PS" w:date="2018-11-25T16:15:00Z">
                <w:r w:rsidDel="00A90CC4">
                  <w:rPr>
                    <w:b/>
                    <w:color w:val="000000"/>
                  </w:rPr>
                  <w:delText xml:space="preserve">., </w:delText>
                </w:r>
              </w:del>
            </w:ins>
            <w:del w:id="9604" w:author="PS" w:date="2018-11-25T16:15:00Z">
              <w:r w:rsidRPr="00B733A6" w:rsidDel="00A90CC4">
                <w:rPr>
                  <w:b/>
                  <w:color w:val="000000"/>
                  <w:rPrChange w:id="9605" w:author="Matyas Adam" w:date="2018-11-17T16:24:00Z">
                    <w:rPr>
                      <w:color w:val="000000"/>
                      <w:u w:val="single"/>
                    </w:rPr>
                  </w:rPrChange>
                </w:rPr>
                <w:delText>eter</w:delText>
              </w:r>
              <w:r w:rsidRPr="004049FF" w:rsidDel="00A90CC4">
                <w:rPr>
                  <w:color w:val="000000"/>
                </w:rPr>
                <w:delText xml:space="preserve"> </w:delText>
              </w:r>
              <w:r w:rsidDel="00A90CC4">
                <w:rPr>
                  <w:color w:val="000000"/>
                </w:rPr>
                <w:delText>a</w:delText>
              </w:r>
              <w:r w:rsidRPr="004049FF" w:rsidDel="00A90CC4">
                <w:rPr>
                  <w:color w:val="000000"/>
                </w:rPr>
                <w:delText xml:space="preserve"> </w:delText>
              </w:r>
              <w:r w:rsidRPr="003E16D5" w:rsidDel="00A90CC4">
                <w:rPr>
                  <w:caps/>
                  <w:color w:val="000000"/>
                </w:rPr>
                <w:delText>Rácová</w:delText>
              </w:r>
              <w:r w:rsidRPr="004049FF" w:rsidDel="00A90CC4">
                <w:rPr>
                  <w:color w:val="000000"/>
                </w:rPr>
                <w:delText>, K</w:delText>
              </w:r>
              <w:r w:rsidDel="00A90CC4">
                <w:rPr>
                  <w:color w:val="000000"/>
                </w:rPr>
                <w:delText>atarína</w:delText>
              </w:r>
            </w:del>
            <w:ins w:id="9606" w:author="Matyas Adam" w:date="2018-11-17T16:24:00Z">
              <w:del w:id="9607" w:author="PS" w:date="2018-11-25T16:15:00Z">
                <w:r w:rsidDel="00A90CC4">
                  <w:rPr>
                    <w:color w:val="000000"/>
                  </w:rPr>
                  <w:delText>K</w:delText>
                </w:r>
              </w:del>
            </w:ins>
            <w:del w:id="9608" w:author="PS" w:date="2018-11-25T16:15:00Z">
              <w:r w:rsidDel="00A90CC4">
                <w:rPr>
                  <w:color w:val="000000"/>
                </w:rPr>
                <w:delText xml:space="preserve">. </w:delText>
              </w:r>
              <w:r w:rsidRPr="004049FF" w:rsidDel="00A90CC4">
                <w:rPr>
                  <w:color w:val="000000"/>
                </w:rPr>
                <w:delText>Dudváh pohľadom Mateja Bela</w:delText>
              </w:r>
              <w:r w:rsidDel="00A90CC4">
                <w:rPr>
                  <w:color w:val="000000"/>
                </w:rPr>
                <w:delText xml:space="preserve">. </w:delText>
              </w:r>
              <w:r w:rsidRPr="003E16D5" w:rsidDel="00A90CC4">
                <w:rPr>
                  <w:i/>
                  <w:iCs/>
                  <w:color w:val="000000"/>
                </w:rPr>
                <w:delText>Geografické informácie</w:delText>
              </w:r>
              <w:r w:rsidDel="00A90CC4">
                <w:rPr>
                  <w:color w:val="000000"/>
                </w:rPr>
                <w:delText xml:space="preserve">, 2016, roč. 20, č. 2, s. 494-506. </w:delText>
              </w:r>
              <w:r w:rsidRPr="004049FF" w:rsidDel="00A90CC4">
                <w:rPr>
                  <w:color w:val="000000"/>
                </w:rPr>
                <w:delText>ISSN 1337-9453. DOI: 10.17846/GI.2016.20.2.494-506</w:delText>
              </w:r>
              <w:r w:rsidDel="00A90CC4">
                <w:rPr>
                  <w:color w:val="000000"/>
                </w:rPr>
                <w:delText xml:space="preserve"> (80 %)</w:delText>
              </w:r>
            </w:del>
          </w:p>
          <w:p w14:paraId="2EE1A1A4" w14:textId="5B3F71AE" w:rsidR="00E05AA8" w:rsidDel="00A90CC4" w:rsidRDefault="00E05AA8">
            <w:pPr>
              <w:ind w:left="322" w:hanging="284"/>
              <w:jc w:val="both"/>
              <w:rPr>
                <w:del w:id="9609" w:author="PS" w:date="2018-11-25T16:15:00Z"/>
                <w:color w:val="000000"/>
              </w:rPr>
              <w:pPrChange w:id="9610" w:author="Matyas Adam" w:date="2018-11-17T16:23:00Z">
                <w:pPr>
                  <w:ind w:left="398" w:hanging="398"/>
                  <w:jc w:val="both"/>
                </w:pPr>
              </w:pPrChange>
            </w:pPr>
            <w:del w:id="9611" w:author="PS" w:date="2018-11-25T16:15:00Z">
              <w:r w:rsidRPr="00B733A6" w:rsidDel="00A90CC4">
                <w:rPr>
                  <w:b/>
                  <w:caps/>
                  <w:color w:val="000000"/>
                  <w:rPrChange w:id="9612" w:author="Matyas Adam" w:date="2018-11-17T16:24:00Z">
                    <w:rPr>
                      <w:caps/>
                      <w:color w:val="000000"/>
                      <w:u w:val="single"/>
                    </w:rPr>
                  </w:rPrChange>
                </w:rPr>
                <w:delText>Chrastina</w:delText>
              </w:r>
              <w:r w:rsidRPr="00B733A6" w:rsidDel="00A90CC4">
                <w:rPr>
                  <w:b/>
                  <w:color w:val="000000"/>
                  <w:rPrChange w:id="9613" w:author="Matyas Adam" w:date="2018-11-17T16:24:00Z">
                    <w:rPr>
                      <w:color w:val="000000"/>
                      <w:u w:val="single"/>
                    </w:rPr>
                  </w:rPrChange>
                </w:rPr>
                <w:delText>, Peter</w:delText>
              </w:r>
              <w:r w:rsidRPr="004049FF" w:rsidDel="00A90CC4">
                <w:rPr>
                  <w:color w:val="000000"/>
                </w:rPr>
                <w:delText xml:space="preserve"> </w:delText>
              </w:r>
            </w:del>
            <w:ins w:id="9614" w:author="Matyas Adam" w:date="2018-11-17T16:24:00Z">
              <w:del w:id="9615" w:author="PS" w:date="2018-11-25T16:15:00Z">
                <w:r w:rsidDel="00A90CC4">
                  <w:rPr>
                    <w:b/>
                    <w:color w:val="000000"/>
                  </w:rPr>
                  <w:delText>P.</w:delText>
                </w:r>
              </w:del>
            </w:ins>
            <w:del w:id="9616" w:author="PS" w:date="2018-11-25T16:15:00Z">
              <w:r w:rsidDel="00A90CC4">
                <w:rPr>
                  <w:color w:val="000000"/>
                </w:rPr>
                <w:delText>a</w:delText>
              </w:r>
              <w:r w:rsidRPr="004049FF" w:rsidDel="00A90CC4">
                <w:rPr>
                  <w:color w:val="000000"/>
                </w:rPr>
                <w:delText xml:space="preserve"> </w:delText>
              </w:r>
            </w:del>
            <w:ins w:id="9617" w:author="Matyas Adam" w:date="2018-11-17T16:24:00Z">
              <w:del w:id="9618" w:author="PS" w:date="2018-11-25T16:15:00Z">
                <w:r w:rsidDel="00A90CC4">
                  <w:rPr>
                    <w:color w:val="000000"/>
                  </w:rPr>
                  <w:delText xml:space="preserve">, </w:delText>
                </w:r>
              </w:del>
            </w:ins>
            <w:del w:id="9619" w:author="PS" w:date="2018-11-25T16:15:00Z">
              <w:r w:rsidRPr="00315889" w:rsidDel="00A90CC4">
                <w:rPr>
                  <w:caps/>
                  <w:color w:val="000000"/>
                </w:rPr>
                <w:delText>Trojan</w:delText>
              </w:r>
              <w:r w:rsidRPr="004049FF" w:rsidDel="00A90CC4">
                <w:rPr>
                  <w:color w:val="000000"/>
                </w:rPr>
                <w:delText>, J</w:delText>
              </w:r>
              <w:r w:rsidDel="00A90CC4">
                <w:rPr>
                  <w:color w:val="000000"/>
                </w:rPr>
                <w:delText xml:space="preserve">akub </w:delText>
              </w:r>
            </w:del>
            <w:ins w:id="9620" w:author="Matyas Adam" w:date="2018-11-17T16:24:00Z">
              <w:del w:id="9621" w:author="PS" w:date="2018-11-25T16:15:00Z">
                <w:r w:rsidDel="00A90CC4">
                  <w:rPr>
                    <w:color w:val="000000"/>
                  </w:rPr>
                  <w:delText xml:space="preserve">J., </w:delText>
                </w:r>
              </w:del>
            </w:ins>
            <w:del w:id="9622" w:author="PS" w:date="2018-11-25T16:15:00Z">
              <w:r w:rsidDel="00A90CC4">
                <w:rPr>
                  <w:color w:val="000000"/>
                </w:rPr>
                <w:delText>a</w:delText>
              </w:r>
              <w:r w:rsidRPr="004049FF" w:rsidDel="00A90CC4">
                <w:rPr>
                  <w:color w:val="000000"/>
                </w:rPr>
                <w:delText xml:space="preserve"> </w:delText>
              </w:r>
              <w:r w:rsidRPr="00315889" w:rsidDel="00A90CC4">
                <w:rPr>
                  <w:caps/>
                  <w:color w:val="000000"/>
                </w:rPr>
                <w:delText>Valášek</w:delText>
              </w:r>
              <w:r w:rsidRPr="004049FF" w:rsidDel="00A90CC4">
                <w:rPr>
                  <w:color w:val="000000"/>
                </w:rPr>
                <w:delText>, P</w:delText>
              </w:r>
              <w:r w:rsidDel="00A90CC4">
                <w:rPr>
                  <w:color w:val="000000"/>
                </w:rPr>
                <w:delText>avel</w:delText>
              </w:r>
            </w:del>
            <w:ins w:id="9623" w:author="Matyas Adam" w:date="2018-11-17T16:24:00Z">
              <w:del w:id="9624" w:author="PS" w:date="2018-11-25T16:15:00Z">
                <w:r w:rsidDel="00A90CC4">
                  <w:rPr>
                    <w:color w:val="000000"/>
                  </w:rPr>
                  <w:delText>P</w:delText>
                </w:r>
              </w:del>
            </w:ins>
            <w:del w:id="9625" w:author="PS" w:date="2018-11-25T16:15:00Z">
              <w:r w:rsidDel="00A90CC4">
                <w:rPr>
                  <w:color w:val="000000"/>
                </w:rPr>
                <w:delText xml:space="preserve">. </w:delText>
              </w:r>
              <w:r w:rsidRPr="004049FF" w:rsidDel="00A90CC4">
                <w:rPr>
                  <w:color w:val="000000"/>
                </w:rPr>
                <w:delText>Cultural-landscape Layers as a Tool Fot Modeling Forest Development.</w:delText>
              </w:r>
              <w:r w:rsidDel="00A90CC4">
                <w:rPr>
                  <w:color w:val="000000"/>
                </w:rPr>
                <w:delText xml:space="preserve">. </w:delText>
              </w:r>
              <w:r w:rsidRPr="00315889" w:rsidDel="00A90CC4">
                <w:rPr>
                  <w:i/>
                  <w:iCs/>
                  <w:color w:val="000000"/>
                </w:rPr>
                <w:delText>Anthropology, Archaeology, History and Philosophy. Conference Proceedings. Volume II, Book 3</w:delText>
              </w:r>
              <w:r w:rsidRPr="004049FF" w:rsidDel="00A90CC4">
                <w:rPr>
                  <w:color w:val="000000"/>
                </w:rPr>
                <w:delText>. Bulgaria</w:delText>
              </w:r>
              <w:r w:rsidDel="00A90CC4">
                <w:rPr>
                  <w:color w:val="000000"/>
                </w:rPr>
                <w:delText xml:space="preserve"> </w:delText>
              </w:r>
              <w:r w:rsidRPr="004049FF" w:rsidDel="00A90CC4">
                <w:rPr>
                  <w:color w:val="000000"/>
                </w:rPr>
                <w:delText>:</w:delText>
              </w:r>
              <w:r w:rsidDel="00A90CC4">
                <w:rPr>
                  <w:color w:val="000000"/>
                </w:rPr>
                <w:delText xml:space="preserve"> </w:delText>
              </w:r>
              <w:r w:rsidRPr="004049FF" w:rsidDel="00A90CC4">
                <w:rPr>
                  <w:color w:val="000000"/>
                </w:rPr>
                <w:delText>International Multidisciplinary Scientific</w:delText>
              </w:r>
              <w:r w:rsidDel="00A90CC4">
                <w:rPr>
                  <w:color w:val="000000"/>
                </w:rPr>
                <w:delText xml:space="preserve"> </w:delText>
              </w:r>
              <w:r w:rsidRPr="004049FF" w:rsidDel="00A90CC4">
                <w:rPr>
                  <w:color w:val="000000"/>
                </w:rPr>
                <w:delText>Conference on Social Sciences &amp; Arts SGEM, 2016</w:delText>
              </w:r>
              <w:r w:rsidDel="00A90CC4">
                <w:rPr>
                  <w:color w:val="000000"/>
                </w:rPr>
                <w:delText>, pp. 341-346. I</w:delText>
              </w:r>
              <w:r w:rsidRPr="004049FF" w:rsidDel="00A90CC4">
                <w:rPr>
                  <w:color w:val="000000"/>
                </w:rPr>
                <w:delText>SBN 978-619-7105-77-3; ISSN 2367-5659</w:delText>
              </w:r>
              <w:r w:rsidDel="00A90CC4">
                <w:rPr>
                  <w:color w:val="000000"/>
                </w:rPr>
                <w:delText>. DOI</w:delText>
              </w:r>
              <w:r w:rsidRPr="004049FF" w:rsidDel="00A90CC4">
                <w:rPr>
                  <w:color w:val="000000"/>
                </w:rPr>
                <w:delText>:10.5593/sgemsocial2016B32</w:delText>
              </w:r>
              <w:r w:rsidDel="00A90CC4">
                <w:rPr>
                  <w:color w:val="000000"/>
                </w:rPr>
                <w:delText xml:space="preserve"> (70 %)</w:delText>
              </w:r>
            </w:del>
          </w:p>
          <w:p w14:paraId="2102F00A" w14:textId="17300D92" w:rsidR="00E05AA8" w:rsidRPr="004049FF" w:rsidDel="00A90CC4" w:rsidRDefault="00E05AA8">
            <w:pPr>
              <w:ind w:left="322" w:hanging="284"/>
              <w:jc w:val="both"/>
              <w:rPr>
                <w:del w:id="9626" w:author="PS" w:date="2018-11-25T16:15:00Z"/>
                <w:b/>
              </w:rPr>
              <w:pPrChange w:id="9627" w:author="Matyas Adam" w:date="2018-11-17T16:25:00Z">
                <w:pPr>
                  <w:ind w:left="398" w:hanging="360"/>
                  <w:jc w:val="both"/>
                </w:pPr>
              </w:pPrChange>
            </w:pPr>
            <w:del w:id="9628" w:author="PS" w:date="2018-11-25T16:15:00Z">
              <w:r w:rsidRPr="00DF62B1" w:rsidDel="00A90CC4">
                <w:rPr>
                  <w:caps/>
                  <w:color w:val="000000"/>
                </w:rPr>
                <w:delText>Rácová</w:delText>
              </w:r>
              <w:r w:rsidRPr="00DF62B1" w:rsidDel="00A90CC4">
                <w:rPr>
                  <w:color w:val="000000"/>
                </w:rPr>
                <w:delText xml:space="preserve">, Katarína </w:delText>
              </w:r>
            </w:del>
            <w:ins w:id="9629" w:author="Matyas Adam" w:date="2018-11-17T16:25:00Z">
              <w:del w:id="9630" w:author="PS" w:date="2018-11-25T16:15:00Z">
                <w:r w:rsidDel="00A90CC4">
                  <w:rPr>
                    <w:color w:val="000000"/>
                  </w:rPr>
                  <w:delText>K.</w:delText>
                </w:r>
              </w:del>
            </w:ins>
            <w:del w:id="9631" w:author="PS" w:date="2018-11-25T16:15:00Z">
              <w:r w:rsidRPr="00DF62B1" w:rsidDel="00A90CC4">
                <w:rPr>
                  <w:color w:val="000000"/>
                </w:rPr>
                <w:delText>a</w:delText>
              </w:r>
            </w:del>
            <w:ins w:id="9632" w:author="Matyas Adam" w:date="2018-11-17T16:25:00Z">
              <w:del w:id="9633" w:author="PS" w:date="2018-11-25T16:15:00Z">
                <w:r w:rsidDel="00A90CC4">
                  <w:rPr>
                    <w:color w:val="000000"/>
                  </w:rPr>
                  <w:delText xml:space="preserve">, </w:delText>
                </w:r>
              </w:del>
            </w:ins>
            <w:del w:id="9634" w:author="PS" w:date="2018-11-25T16:15:00Z">
              <w:r w:rsidRPr="00DF62B1" w:rsidDel="00A90CC4">
                <w:rPr>
                  <w:color w:val="000000"/>
                </w:rPr>
                <w:delText xml:space="preserve"> </w:delText>
              </w:r>
              <w:r w:rsidRPr="00B733A6" w:rsidDel="00A90CC4">
                <w:rPr>
                  <w:b/>
                  <w:caps/>
                  <w:color w:val="000000"/>
                  <w:rPrChange w:id="9635" w:author="Matyas Adam" w:date="2018-11-17T16:24:00Z">
                    <w:rPr>
                      <w:caps/>
                      <w:color w:val="000000"/>
                      <w:u w:val="single"/>
                    </w:rPr>
                  </w:rPrChange>
                </w:rPr>
                <w:delText>Chrastina</w:delText>
              </w:r>
              <w:r w:rsidRPr="00B733A6" w:rsidDel="00A90CC4">
                <w:rPr>
                  <w:b/>
                  <w:color w:val="000000"/>
                  <w:rPrChange w:id="9636" w:author="Matyas Adam" w:date="2018-11-17T16:24:00Z">
                    <w:rPr>
                      <w:color w:val="000000"/>
                      <w:u w:val="single"/>
                    </w:rPr>
                  </w:rPrChange>
                </w:rPr>
                <w:delText>, Peter</w:delText>
              </w:r>
            </w:del>
            <w:ins w:id="9637" w:author="Matyas Adam" w:date="2018-11-17T16:25:00Z">
              <w:del w:id="9638" w:author="PS" w:date="2018-11-25T16:15:00Z">
                <w:r w:rsidDel="00A90CC4">
                  <w:rPr>
                    <w:b/>
                    <w:color w:val="000000"/>
                  </w:rPr>
                  <w:delText>P.</w:delText>
                </w:r>
              </w:del>
            </w:ins>
            <w:del w:id="9639" w:author="PS" w:date="2018-11-25T16:15:00Z">
              <w:r w:rsidRPr="00DF62B1" w:rsidDel="00A90CC4">
                <w:rPr>
                  <w:color w:val="000000"/>
                </w:rPr>
                <w:delText xml:space="preserve">. Myava and Chvojnica in the notitia of the Nitra County : (historical geographical analysis and interpretation). </w:delText>
              </w:r>
              <w:r w:rsidRPr="00DF62B1" w:rsidDel="00A90CC4">
                <w:rPr>
                  <w:i/>
                  <w:iCs/>
                  <w:color w:val="000000"/>
                </w:rPr>
                <w:delText>Revista Transilvania</w:delText>
              </w:r>
              <w:r w:rsidRPr="00DF62B1" w:rsidDel="00A90CC4">
                <w:rPr>
                  <w:color w:val="000000"/>
                </w:rPr>
                <w:delText>, 2014, Vol. 8, No 5-6, pp. 41-50. ISSN 0255-0539</w:delText>
              </w:r>
              <w:r w:rsidDel="00A90CC4">
                <w:rPr>
                  <w:color w:val="000000"/>
                </w:rPr>
                <w:delText xml:space="preserve"> (80 %)</w:delText>
              </w:r>
            </w:del>
          </w:p>
        </w:tc>
      </w:tr>
      <w:tr w:rsidR="00E05AA8" w:rsidDel="00A90CC4" w14:paraId="73EBE6E5" w14:textId="1FC1B14C" w:rsidTr="00495DC8">
        <w:trPr>
          <w:trHeight w:val="218"/>
          <w:del w:id="9640" w:author="PS" w:date="2018-11-25T16:15:00Z"/>
        </w:trPr>
        <w:tc>
          <w:tcPr>
            <w:tcW w:w="9859" w:type="dxa"/>
            <w:gridSpan w:val="11"/>
            <w:shd w:val="clear" w:color="auto" w:fill="F7CAAC"/>
          </w:tcPr>
          <w:p w14:paraId="33A59FB0" w14:textId="7A01525D" w:rsidR="00E05AA8" w:rsidDel="00A90CC4" w:rsidRDefault="00E05AA8" w:rsidP="00495DC8">
            <w:pPr>
              <w:rPr>
                <w:del w:id="9641" w:author="PS" w:date="2018-11-25T16:15:00Z"/>
                <w:b/>
              </w:rPr>
            </w:pPr>
            <w:del w:id="9642" w:author="PS" w:date="2018-11-25T16:15:00Z">
              <w:r w:rsidDel="00A90CC4">
                <w:rPr>
                  <w:b/>
                </w:rPr>
                <w:delText>Působení v zahraničí</w:delText>
              </w:r>
            </w:del>
          </w:p>
        </w:tc>
      </w:tr>
      <w:tr w:rsidR="00E05AA8" w:rsidDel="00A90CC4" w14:paraId="46E52832" w14:textId="081D4213" w:rsidTr="00495DC8">
        <w:trPr>
          <w:trHeight w:val="328"/>
          <w:del w:id="9643" w:author="PS" w:date="2018-11-25T16:15:00Z"/>
        </w:trPr>
        <w:tc>
          <w:tcPr>
            <w:tcW w:w="9859" w:type="dxa"/>
            <w:gridSpan w:val="11"/>
          </w:tcPr>
          <w:p w14:paraId="3C05D5BB" w14:textId="64BB7FA8" w:rsidR="00E05AA8" w:rsidDel="00A90CC4" w:rsidRDefault="00E05AA8" w:rsidP="00495DC8">
            <w:pPr>
              <w:rPr>
                <w:del w:id="9644" w:author="PS" w:date="2018-11-25T16:15:00Z"/>
                <w:b/>
              </w:rPr>
            </w:pPr>
          </w:p>
        </w:tc>
      </w:tr>
      <w:tr w:rsidR="00E05AA8" w:rsidDel="00A90CC4" w14:paraId="64B89AFF" w14:textId="57012AF4" w:rsidTr="00495DC8">
        <w:trPr>
          <w:cantSplit/>
          <w:trHeight w:val="470"/>
          <w:del w:id="9645" w:author="PS" w:date="2018-11-25T16:15:00Z"/>
        </w:trPr>
        <w:tc>
          <w:tcPr>
            <w:tcW w:w="2518" w:type="dxa"/>
            <w:shd w:val="clear" w:color="auto" w:fill="F7CAAC"/>
          </w:tcPr>
          <w:p w14:paraId="6043E805" w14:textId="657C97E9" w:rsidR="00E05AA8" w:rsidDel="00A90CC4" w:rsidRDefault="00E05AA8" w:rsidP="00495DC8">
            <w:pPr>
              <w:jc w:val="both"/>
              <w:rPr>
                <w:del w:id="9646" w:author="PS" w:date="2018-11-25T16:15:00Z"/>
                <w:b/>
              </w:rPr>
            </w:pPr>
            <w:del w:id="9647" w:author="PS" w:date="2018-11-25T16:15:00Z">
              <w:r w:rsidDel="00A90CC4">
                <w:rPr>
                  <w:b/>
                </w:rPr>
                <w:delText xml:space="preserve">Podpis </w:delText>
              </w:r>
            </w:del>
          </w:p>
        </w:tc>
        <w:tc>
          <w:tcPr>
            <w:tcW w:w="4536" w:type="dxa"/>
            <w:gridSpan w:val="5"/>
          </w:tcPr>
          <w:p w14:paraId="2828EA33" w14:textId="77DCAAA5" w:rsidR="00E05AA8" w:rsidDel="00A90CC4" w:rsidRDefault="00E05AA8" w:rsidP="00495DC8">
            <w:pPr>
              <w:jc w:val="both"/>
              <w:rPr>
                <w:del w:id="9648" w:author="PS" w:date="2018-11-25T16:15:00Z"/>
              </w:rPr>
            </w:pPr>
          </w:p>
        </w:tc>
        <w:tc>
          <w:tcPr>
            <w:tcW w:w="786" w:type="dxa"/>
            <w:gridSpan w:val="2"/>
            <w:shd w:val="clear" w:color="auto" w:fill="F7CAAC"/>
          </w:tcPr>
          <w:p w14:paraId="44AD6CF6" w14:textId="6C4BF304" w:rsidR="00E05AA8" w:rsidDel="00A90CC4" w:rsidRDefault="00E05AA8" w:rsidP="00495DC8">
            <w:pPr>
              <w:jc w:val="both"/>
              <w:rPr>
                <w:del w:id="9649" w:author="PS" w:date="2018-11-25T16:15:00Z"/>
              </w:rPr>
            </w:pPr>
            <w:del w:id="9650" w:author="PS" w:date="2018-11-25T16:15:00Z">
              <w:r w:rsidDel="00A90CC4">
                <w:rPr>
                  <w:b/>
                </w:rPr>
                <w:delText>datum</w:delText>
              </w:r>
            </w:del>
          </w:p>
        </w:tc>
        <w:tc>
          <w:tcPr>
            <w:tcW w:w="2019" w:type="dxa"/>
            <w:gridSpan w:val="3"/>
          </w:tcPr>
          <w:p w14:paraId="4C39E951" w14:textId="38B6C71B" w:rsidR="00E05AA8" w:rsidDel="00A90CC4" w:rsidRDefault="00E05AA8" w:rsidP="00495DC8">
            <w:pPr>
              <w:jc w:val="both"/>
              <w:rPr>
                <w:del w:id="9651" w:author="PS" w:date="2018-11-25T16:15:00Z"/>
              </w:rPr>
            </w:pPr>
            <w:del w:id="9652" w:author="PS" w:date="2018-11-25T16:15:00Z">
              <w:r w:rsidDel="00A90CC4">
                <w:delText>3. 12. 2017</w:delText>
              </w:r>
            </w:del>
          </w:p>
        </w:tc>
      </w:tr>
      <w:tr w:rsidR="00A90CC4" w14:paraId="53A0DD85" w14:textId="77777777" w:rsidTr="00A90CC4">
        <w:trPr>
          <w:ins w:id="9653" w:author="PS" w:date="2018-11-25T16:15:00Z"/>
        </w:trPr>
        <w:tc>
          <w:tcPr>
            <w:tcW w:w="9859" w:type="dxa"/>
            <w:gridSpan w:val="11"/>
            <w:tcBorders>
              <w:bottom w:val="double" w:sz="4" w:space="0" w:color="auto"/>
            </w:tcBorders>
            <w:shd w:val="clear" w:color="auto" w:fill="BDD6EE"/>
          </w:tcPr>
          <w:p w14:paraId="62D9ABCE" w14:textId="77777777" w:rsidR="00A90CC4" w:rsidRDefault="00A90CC4" w:rsidP="00A90CC4">
            <w:pPr>
              <w:jc w:val="both"/>
              <w:rPr>
                <w:ins w:id="9654" w:author="PS" w:date="2018-11-25T16:15:00Z"/>
                <w:b/>
                <w:sz w:val="28"/>
              </w:rPr>
            </w:pPr>
            <w:ins w:id="9655" w:author="PS" w:date="2018-11-25T16:15:00Z">
              <w:r>
                <w:rPr>
                  <w:b/>
                  <w:sz w:val="28"/>
                </w:rPr>
                <w:t>C-I – Personální zabezpečení</w:t>
              </w:r>
            </w:ins>
          </w:p>
        </w:tc>
      </w:tr>
      <w:tr w:rsidR="00A90CC4" w:rsidRPr="003A0E21" w14:paraId="01A809CD" w14:textId="77777777" w:rsidTr="00A90CC4">
        <w:trPr>
          <w:ins w:id="9656" w:author="PS" w:date="2018-11-25T16:15:00Z"/>
        </w:trPr>
        <w:tc>
          <w:tcPr>
            <w:tcW w:w="2518" w:type="dxa"/>
            <w:tcBorders>
              <w:top w:val="double" w:sz="4" w:space="0" w:color="auto"/>
            </w:tcBorders>
            <w:shd w:val="clear" w:color="auto" w:fill="F7CAAC"/>
          </w:tcPr>
          <w:p w14:paraId="5D5F0F6E" w14:textId="77777777" w:rsidR="00A90CC4" w:rsidRDefault="00A90CC4" w:rsidP="00A90CC4">
            <w:pPr>
              <w:jc w:val="both"/>
              <w:rPr>
                <w:ins w:id="9657" w:author="PS" w:date="2018-11-25T16:15:00Z"/>
                <w:b/>
              </w:rPr>
            </w:pPr>
            <w:ins w:id="9658" w:author="PS" w:date="2018-11-25T16:15:00Z">
              <w:r>
                <w:rPr>
                  <w:b/>
                </w:rPr>
                <w:t>Vysoká škola</w:t>
              </w:r>
            </w:ins>
          </w:p>
        </w:tc>
        <w:tc>
          <w:tcPr>
            <w:tcW w:w="7341" w:type="dxa"/>
            <w:gridSpan w:val="10"/>
          </w:tcPr>
          <w:p w14:paraId="22DFE02E" w14:textId="77777777" w:rsidR="00A90CC4" w:rsidRPr="003A0E21" w:rsidRDefault="00A90CC4" w:rsidP="00A90CC4">
            <w:pPr>
              <w:jc w:val="both"/>
              <w:rPr>
                <w:ins w:id="9659" w:author="PS" w:date="2018-11-25T16:15:00Z"/>
              </w:rPr>
            </w:pPr>
            <w:ins w:id="9660" w:author="PS" w:date="2018-11-25T16:15:00Z">
              <w:r w:rsidRPr="003A0E21">
                <w:t>Univerzita Tomáše Bati ve Zlíně</w:t>
              </w:r>
            </w:ins>
          </w:p>
        </w:tc>
      </w:tr>
      <w:tr w:rsidR="00A90CC4" w:rsidRPr="003A0E21" w14:paraId="6EF83FB0" w14:textId="77777777" w:rsidTr="00A90CC4">
        <w:trPr>
          <w:ins w:id="9661" w:author="PS" w:date="2018-11-25T16:15:00Z"/>
        </w:trPr>
        <w:tc>
          <w:tcPr>
            <w:tcW w:w="2518" w:type="dxa"/>
            <w:shd w:val="clear" w:color="auto" w:fill="F7CAAC"/>
          </w:tcPr>
          <w:p w14:paraId="268C9CB8" w14:textId="77777777" w:rsidR="00A90CC4" w:rsidRDefault="00A90CC4" w:rsidP="00A90CC4">
            <w:pPr>
              <w:jc w:val="both"/>
              <w:rPr>
                <w:ins w:id="9662" w:author="PS" w:date="2018-11-25T16:15:00Z"/>
                <w:b/>
              </w:rPr>
            </w:pPr>
            <w:ins w:id="9663" w:author="PS" w:date="2018-11-25T16:15:00Z">
              <w:r>
                <w:rPr>
                  <w:b/>
                </w:rPr>
                <w:t>Součást vysoké školy</w:t>
              </w:r>
            </w:ins>
          </w:p>
        </w:tc>
        <w:tc>
          <w:tcPr>
            <w:tcW w:w="7341" w:type="dxa"/>
            <w:gridSpan w:val="10"/>
          </w:tcPr>
          <w:p w14:paraId="7B650EDD" w14:textId="77777777" w:rsidR="00A90CC4" w:rsidRPr="003A0E21" w:rsidRDefault="00A90CC4" w:rsidP="00A90CC4">
            <w:pPr>
              <w:jc w:val="both"/>
              <w:rPr>
                <w:ins w:id="9664" w:author="PS" w:date="2018-11-25T16:15:00Z"/>
              </w:rPr>
            </w:pPr>
            <w:ins w:id="9665" w:author="PS" w:date="2018-11-25T16:15:00Z">
              <w:r w:rsidRPr="003A0E21">
                <w:t>Fakulta logistiky a krizového řízení</w:t>
              </w:r>
            </w:ins>
          </w:p>
        </w:tc>
      </w:tr>
      <w:tr w:rsidR="00A90CC4" w14:paraId="5B8C3F0F" w14:textId="77777777" w:rsidTr="00A90CC4">
        <w:trPr>
          <w:ins w:id="9666" w:author="PS" w:date="2018-11-25T16:15:00Z"/>
        </w:trPr>
        <w:tc>
          <w:tcPr>
            <w:tcW w:w="2518" w:type="dxa"/>
            <w:shd w:val="clear" w:color="auto" w:fill="F7CAAC"/>
          </w:tcPr>
          <w:p w14:paraId="44B02DDC" w14:textId="77777777" w:rsidR="00A90CC4" w:rsidRDefault="00A90CC4" w:rsidP="00A90CC4">
            <w:pPr>
              <w:jc w:val="both"/>
              <w:rPr>
                <w:ins w:id="9667" w:author="PS" w:date="2018-11-25T16:15:00Z"/>
                <w:b/>
              </w:rPr>
            </w:pPr>
            <w:ins w:id="9668" w:author="PS" w:date="2018-11-25T16:15:00Z">
              <w:r>
                <w:rPr>
                  <w:b/>
                </w:rPr>
                <w:t>Název studijního programu</w:t>
              </w:r>
            </w:ins>
          </w:p>
        </w:tc>
        <w:tc>
          <w:tcPr>
            <w:tcW w:w="7341" w:type="dxa"/>
            <w:gridSpan w:val="10"/>
          </w:tcPr>
          <w:p w14:paraId="35DC328E" w14:textId="77777777" w:rsidR="00A90CC4" w:rsidRDefault="00A90CC4" w:rsidP="00A90CC4">
            <w:pPr>
              <w:jc w:val="both"/>
              <w:rPr>
                <w:ins w:id="9669" w:author="PS" w:date="2018-11-25T16:15:00Z"/>
              </w:rPr>
            </w:pPr>
            <w:ins w:id="9670" w:author="PS" w:date="2018-11-25T16:15:00Z">
              <w:r>
                <w:t>Environmentální bezpečnost</w:t>
              </w:r>
            </w:ins>
          </w:p>
        </w:tc>
      </w:tr>
      <w:tr w:rsidR="00A90CC4" w14:paraId="6CCEB55A" w14:textId="77777777" w:rsidTr="00A90CC4">
        <w:trPr>
          <w:ins w:id="9671" w:author="PS" w:date="2018-11-25T16:15:00Z"/>
        </w:trPr>
        <w:tc>
          <w:tcPr>
            <w:tcW w:w="2518" w:type="dxa"/>
            <w:shd w:val="clear" w:color="auto" w:fill="F7CAAC"/>
          </w:tcPr>
          <w:p w14:paraId="2E5C1B9C" w14:textId="77777777" w:rsidR="00A90CC4" w:rsidRDefault="00A90CC4" w:rsidP="00A90CC4">
            <w:pPr>
              <w:jc w:val="both"/>
              <w:rPr>
                <w:ins w:id="9672" w:author="PS" w:date="2018-11-25T16:15:00Z"/>
                <w:b/>
              </w:rPr>
            </w:pPr>
            <w:ins w:id="9673" w:author="PS" w:date="2018-11-25T16:15:00Z">
              <w:r>
                <w:rPr>
                  <w:b/>
                </w:rPr>
                <w:t>Jméno a příjmení</w:t>
              </w:r>
            </w:ins>
          </w:p>
        </w:tc>
        <w:tc>
          <w:tcPr>
            <w:tcW w:w="4536" w:type="dxa"/>
            <w:gridSpan w:val="5"/>
          </w:tcPr>
          <w:p w14:paraId="1E9BFE80" w14:textId="77777777" w:rsidR="00A90CC4" w:rsidRPr="00134683" w:rsidRDefault="00A90CC4" w:rsidP="00A90CC4">
            <w:pPr>
              <w:jc w:val="both"/>
              <w:rPr>
                <w:ins w:id="9674" w:author="PS" w:date="2018-11-25T16:15:00Z"/>
                <w:b/>
              </w:rPr>
            </w:pPr>
            <w:ins w:id="9675" w:author="PS" w:date="2018-11-25T16:15:00Z">
              <w:r w:rsidRPr="00134683">
                <w:rPr>
                  <w:rFonts w:eastAsia="Arial Unicode MS"/>
                  <w:b/>
                </w:rPr>
                <w:t>Jiří Chlachula</w:t>
              </w:r>
            </w:ins>
          </w:p>
        </w:tc>
        <w:tc>
          <w:tcPr>
            <w:tcW w:w="709" w:type="dxa"/>
            <w:shd w:val="clear" w:color="auto" w:fill="F7CAAC"/>
          </w:tcPr>
          <w:p w14:paraId="617F2B45" w14:textId="77777777" w:rsidR="00A90CC4" w:rsidRDefault="00A90CC4" w:rsidP="00A90CC4">
            <w:pPr>
              <w:jc w:val="both"/>
              <w:rPr>
                <w:ins w:id="9676" w:author="PS" w:date="2018-11-25T16:15:00Z"/>
                <w:b/>
              </w:rPr>
            </w:pPr>
            <w:ins w:id="9677" w:author="PS" w:date="2018-11-25T16:15:00Z">
              <w:r>
                <w:rPr>
                  <w:b/>
                </w:rPr>
                <w:t>Tituly</w:t>
              </w:r>
            </w:ins>
          </w:p>
        </w:tc>
        <w:tc>
          <w:tcPr>
            <w:tcW w:w="2096" w:type="dxa"/>
            <w:gridSpan w:val="4"/>
          </w:tcPr>
          <w:p w14:paraId="66ABEDCD" w14:textId="77777777" w:rsidR="00A90CC4" w:rsidRDefault="00A90CC4" w:rsidP="00A90CC4">
            <w:pPr>
              <w:jc w:val="both"/>
              <w:rPr>
                <w:ins w:id="9678" w:author="PS" w:date="2018-11-25T16:15:00Z"/>
              </w:rPr>
            </w:pPr>
            <w:ins w:id="9679" w:author="PS" w:date="2018-11-25T16:15:00Z">
              <w:r>
                <w:rPr>
                  <w:rFonts w:eastAsia="Arial Unicode MS"/>
                  <w:sz w:val="22"/>
                  <w:szCs w:val="22"/>
                </w:rPr>
                <w:t xml:space="preserve">Prof., </w:t>
              </w:r>
              <w:r w:rsidRPr="00416DCC">
                <w:rPr>
                  <w:rFonts w:eastAsia="Arial Unicode MS"/>
                  <w:sz w:val="22"/>
                  <w:szCs w:val="22"/>
                </w:rPr>
                <w:t>PhD, PhD.</w:t>
              </w:r>
            </w:ins>
          </w:p>
        </w:tc>
      </w:tr>
      <w:tr w:rsidR="00A90CC4" w14:paraId="03090843" w14:textId="77777777" w:rsidTr="00A90CC4">
        <w:trPr>
          <w:ins w:id="9680" w:author="PS" w:date="2018-11-25T16:15:00Z"/>
        </w:trPr>
        <w:tc>
          <w:tcPr>
            <w:tcW w:w="2518" w:type="dxa"/>
            <w:shd w:val="clear" w:color="auto" w:fill="F7CAAC"/>
          </w:tcPr>
          <w:p w14:paraId="51101C67" w14:textId="77777777" w:rsidR="00A90CC4" w:rsidRDefault="00A90CC4" w:rsidP="00A90CC4">
            <w:pPr>
              <w:jc w:val="both"/>
              <w:rPr>
                <w:ins w:id="9681" w:author="PS" w:date="2018-11-25T16:15:00Z"/>
                <w:b/>
              </w:rPr>
            </w:pPr>
            <w:ins w:id="9682" w:author="PS" w:date="2018-11-25T16:15:00Z">
              <w:r>
                <w:rPr>
                  <w:b/>
                </w:rPr>
                <w:t>Rok narození</w:t>
              </w:r>
            </w:ins>
          </w:p>
        </w:tc>
        <w:tc>
          <w:tcPr>
            <w:tcW w:w="829" w:type="dxa"/>
          </w:tcPr>
          <w:p w14:paraId="721E8C08" w14:textId="77777777" w:rsidR="00A90CC4" w:rsidRPr="003A0E21" w:rsidRDefault="00A90CC4" w:rsidP="00A90CC4">
            <w:pPr>
              <w:jc w:val="both"/>
              <w:rPr>
                <w:ins w:id="9683" w:author="PS" w:date="2018-11-25T16:15:00Z"/>
              </w:rPr>
            </w:pPr>
            <w:ins w:id="9684" w:author="PS" w:date="2018-11-25T16:15:00Z">
              <w:r w:rsidRPr="003A0E21">
                <w:rPr>
                  <w:rFonts w:eastAsia="Arial Unicode MS"/>
                </w:rPr>
                <w:t>1962</w:t>
              </w:r>
            </w:ins>
          </w:p>
        </w:tc>
        <w:tc>
          <w:tcPr>
            <w:tcW w:w="1721" w:type="dxa"/>
            <w:shd w:val="clear" w:color="auto" w:fill="F7CAAC"/>
          </w:tcPr>
          <w:p w14:paraId="18EF0F56" w14:textId="77777777" w:rsidR="00A90CC4" w:rsidRDefault="00A90CC4" w:rsidP="00A90CC4">
            <w:pPr>
              <w:jc w:val="both"/>
              <w:rPr>
                <w:ins w:id="9685" w:author="PS" w:date="2018-11-25T16:15:00Z"/>
                <w:b/>
              </w:rPr>
            </w:pPr>
            <w:ins w:id="9686" w:author="PS" w:date="2018-11-25T16:15:00Z">
              <w:r>
                <w:rPr>
                  <w:b/>
                </w:rPr>
                <w:t>typ vztahu k VŠ</w:t>
              </w:r>
            </w:ins>
          </w:p>
        </w:tc>
        <w:tc>
          <w:tcPr>
            <w:tcW w:w="992" w:type="dxa"/>
            <w:gridSpan w:val="2"/>
          </w:tcPr>
          <w:p w14:paraId="262C169C" w14:textId="2ED65889" w:rsidR="00A90CC4" w:rsidRPr="00A90CC4" w:rsidRDefault="00A90CC4" w:rsidP="00A90CC4">
            <w:pPr>
              <w:jc w:val="both"/>
              <w:rPr>
                <w:ins w:id="9687" w:author="PS" w:date="2018-11-25T16:15:00Z"/>
                <w:i/>
                <w:rPrChange w:id="9688" w:author="PS" w:date="2018-11-25T16:18:00Z">
                  <w:rPr>
                    <w:ins w:id="9689" w:author="PS" w:date="2018-11-25T16:15:00Z"/>
                  </w:rPr>
                </w:rPrChange>
              </w:rPr>
            </w:pPr>
            <w:ins w:id="9690" w:author="PS" w:date="2018-11-25T16:17:00Z">
              <w:r w:rsidRPr="00A90CC4">
                <w:rPr>
                  <w:i/>
                  <w:rPrChange w:id="9691" w:author="PS" w:date="2018-11-25T16:18:00Z">
                    <w:rPr/>
                  </w:rPrChange>
                </w:rPr>
                <w:t>pp.</w:t>
              </w:r>
            </w:ins>
          </w:p>
        </w:tc>
        <w:tc>
          <w:tcPr>
            <w:tcW w:w="994" w:type="dxa"/>
            <w:shd w:val="clear" w:color="auto" w:fill="F7CAAC"/>
          </w:tcPr>
          <w:p w14:paraId="046C1347" w14:textId="77777777" w:rsidR="00A90CC4" w:rsidRDefault="00A90CC4" w:rsidP="00A90CC4">
            <w:pPr>
              <w:jc w:val="both"/>
              <w:rPr>
                <w:ins w:id="9692" w:author="PS" w:date="2018-11-25T16:15:00Z"/>
                <w:b/>
              </w:rPr>
            </w:pPr>
            <w:ins w:id="9693" w:author="PS" w:date="2018-11-25T16:15:00Z">
              <w:r>
                <w:rPr>
                  <w:b/>
                </w:rPr>
                <w:t>rozsah</w:t>
              </w:r>
            </w:ins>
          </w:p>
        </w:tc>
        <w:tc>
          <w:tcPr>
            <w:tcW w:w="709" w:type="dxa"/>
          </w:tcPr>
          <w:p w14:paraId="412C2B89" w14:textId="7F62992C" w:rsidR="00A90CC4" w:rsidRDefault="00A90CC4" w:rsidP="00A90CC4">
            <w:pPr>
              <w:jc w:val="both"/>
              <w:rPr>
                <w:ins w:id="9694" w:author="PS" w:date="2018-11-25T16:15:00Z"/>
              </w:rPr>
            </w:pPr>
            <w:ins w:id="9695" w:author="PS" w:date="2018-11-25T16:18:00Z">
              <w:r>
                <w:t>40</w:t>
              </w:r>
            </w:ins>
          </w:p>
        </w:tc>
        <w:tc>
          <w:tcPr>
            <w:tcW w:w="709" w:type="dxa"/>
            <w:gridSpan w:val="2"/>
            <w:shd w:val="clear" w:color="auto" w:fill="F7CAAC"/>
          </w:tcPr>
          <w:p w14:paraId="568F0F12" w14:textId="77777777" w:rsidR="00A90CC4" w:rsidRDefault="00A90CC4" w:rsidP="00A90CC4">
            <w:pPr>
              <w:jc w:val="both"/>
              <w:rPr>
                <w:ins w:id="9696" w:author="PS" w:date="2018-11-25T16:15:00Z"/>
                <w:b/>
              </w:rPr>
            </w:pPr>
            <w:ins w:id="9697" w:author="PS" w:date="2018-11-25T16:15:00Z">
              <w:r>
                <w:rPr>
                  <w:b/>
                </w:rPr>
                <w:t>do kdy</w:t>
              </w:r>
            </w:ins>
          </w:p>
        </w:tc>
        <w:tc>
          <w:tcPr>
            <w:tcW w:w="1387" w:type="dxa"/>
            <w:gridSpan w:val="2"/>
          </w:tcPr>
          <w:p w14:paraId="4941F962" w14:textId="77777777" w:rsidR="00A90CC4" w:rsidRDefault="00A90CC4" w:rsidP="00A90CC4">
            <w:pPr>
              <w:jc w:val="both"/>
              <w:rPr>
                <w:ins w:id="9698" w:author="PS" w:date="2018-11-25T16:15:00Z"/>
              </w:rPr>
            </w:pPr>
            <w:ins w:id="9699" w:author="PS" w:date="2018-11-25T16:15:00Z">
              <w:r>
                <w:t>0819</w:t>
              </w:r>
            </w:ins>
          </w:p>
        </w:tc>
      </w:tr>
      <w:tr w:rsidR="00A90CC4" w14:paraId="3B88F5E3" w14:textId="77777777" w:rsidTr="00A90CC4">
        <w:trPr>
          <w:ins w:id="9700" w:author="PS" w:date="2018-11-25T16:15:00Z"/>
        </w:trPr>
        <w:tc>
          <w:tcPr>
            <w:tcW w:w="5068" w:type="dxa"/>
            <w:gridSpan w:val="3"/>
            <w:shd w:val="clear" w:color="auto" w:fill="F7CAAC"/>
          </w:tcPr>
          <w:p w14:paraId="0C8E95C9" w14:textId="77777777" w:rsidR="00A90CC4" w:rsidRDefault="00A90CC4" w:rsidP="00A90CC4">
            <w:pPr>
              <w:jc w:val="both"/>
              <w:rPr>
                <w:ins w:id="9701" w:author="PS" w:date="2018-11-25T16:15:00Z"/>
                <w:b/>
              </w:rPr>
            </w:pPr>
            <w:ins w:id="9702" w:author="PS" w:date="2018-11-25T16:15:00Z">
              <w:r>
                <w:rPr>
                  <w:b/>
                </w:rPr>
                <w:t>Typ vztahu na součásti VŠ, která uskutečňuje st. program</w:t>
              </w:r>
            </w:ins>
          </w:p>
        </w:tc>
        <w:tc>
          <w:tcPr>
            <w:tcW w:w="992" w:type="dxa"/>
            <w:gridSpan w:val="2"/>
          </w:tcPr>
          <w:p w14:paraId="5514F046" w14:textId="53ABC2F2" w:rsidR="00A90CC4" w:rsidRPr="00A90CC4" w:rsidRDefault="00A90CC4" w:rsidP="00A90CC4">
            <w:pPr>
              <w:jc w:val="both"/>
              <w:rPr>
                <w:ins w:id="9703" w:author="PS" w:date="2018-11-25T16:15:00Z"/>
                <w:i/>
                <w:rPrChange w:id="9704" w:author="PS" w:date="2018-11-25T16:18:00Z">
                  <w:rPr>
                    <w:ins w:id="9705" w:author="PS" w:date="2018-11-25T16:15:00Z"/>
                  </w:rPr>
                </w:rPrChange>
              </w:rPr>
            </w:pPr>
            <w:ins w:id="9706" w:author="PS" w:date="2018-11-25T16:18:00Z">
              <w:r w:rsidRPr="00A90CC4">
                <w:rPr>
                  <w:i/>
                  <w:rPrChange w:id="9707" w:author="PS" w:date="2018-11-25T16:18:00Z">
                    <w:rPr/>
                  </w:rPrChange>
                </w:rPr>
                <w:t>pp.</w:t>
              </w:r>
            </w:ins>
          </w:p>
        </w:tc>
        <w:tc>
          <w:tcPr>
            <w:tcW w:w="994" w:type="dxa"/>
            <w:shd w:val="clear" w:color="auto" w:fill="F7CAAC"/>
          </w:tcPr>
          <w:p w14:paraId="1F529D5E" w14:textId="77777777" w:rsidR="00A90CC4" w:rsidRDefault="00A90CC4" w:rsidP="00A90CC4">
            <w:pPr>
              <w:jc w:val="both"/>
              <w:rPr>
                <w:ins w:id="9708" w:author="PS" w:date="2018-11-25T16:15:00Z"/>
                <w:b/>
              </w:rPr>
            </w:pPr>
            <w:ins w:id="9709" w:author="PS" w:date="2018-11-25T16:15:00Z">
              <w:r>
                <w:rPr>
                  <w:b/>
                </w:rPr>
                <w:t>rozsah</w:t>
              </w:r>
            </w:ins>
          </w:p>
        </w:tc>
        <w:tc>
          <w:tcPr>
            <w:tcW w:w="709" w:type="dxa"/>
          </w:tcPr>
          <w:p w14:paraId="3F6BD193" w14:textId="049B3655" w:rsidR="00A90CC4" w:rsidRDefault="00A90CC4" w:rsidP="00A90CC4">
            <w:pPr>
              <w:jc w:val="both"/>
              <w:rPr>
                <w:ins w:id="9710" w:author="PS" w:date="2018-11-25T16:15:00Z"/>
              </w:rPr>
            </w:pPr>
            <w:ins w:id="9711" w:author="PS" w:date="2018-11-25T16:18:00Z">
              <w:r>
                <w:t>40</w:t>
              </w:r>
            </w:ins>
          </w:p>
        </w:tc>
        <w:tc>
          <w:tcPr>
            <w:tcW w:w="709" w:type="dxa"/>
            <w:gridSpan w:val="2"/>
            <w:shd w:val="clear" w:color="auto" w:fill="F7CAAC"/>
          </w:tcPr>
          <w:p w14:paraId="2653D79C" w14:textId="77777777" w:rsidR="00A90CC4" w:rsidRDefault="00A90CC4" w:rsidP="00A90CC4">
            <w:pPr>
              <w:jc w:val="both"/>
              <w:rPr>
                <w:ins w:id="9712" w:author="PS" w:date="2018-11-25T16:15:00Z"/>
                <w:b/>
              </w:rPr>
            </w:pPr>
            <w:ins w:id="9713" w:author="PS" w:date="2018-11-25T16:15:00Z">
              <w:r>
                <w:rPr>
                  <w:b/>
                </w:rPr>
                <w:t>do kdy</w:t>
              </w:r>
            </w:ins>
          </w:p>
        </w:tc>
        <w:tc>
          <w:tcPr>
            <w:tcW w:w="1387" w:type="dxa"/>
            <w:gridSpan w:val="2"/>
          </w:tcPr>
          <w:p w14:paraId="79834207" w14:textId="51800C68" w:rsidR="00A90CC4" w:rsidRDefault="00A90CC4" w:rsidP="00A90CC4">
            <w:pPr>
              <w:jc w:val="both"/>
              <w:rPr>
                <w:ins w:id="9714" w:author="PS" w:date="2018-11-25T16:15:00Z"/>
              </w:rPr>
            </w:pPr>
            <w:ins w:id="9715" w:author="PS" w:date="2018-11-25T16:18:00Z">
              <w:r>
                <w:t>0819</w:t>
              </w:r>
            </w:ins>
          </w:p>
        </w:tc>
      </w:tr>
      <w:tr w:rsidR="00A90CC4" w14:paraId="2F850004" w14:textId="77777777" w:rsidTr="00A90CC4">
        <w:trPr>
          <w:ins w:id="9716" w:author="PS" w:date="2018-11-25T16:15:00Z"/>
        </w:trPr>
        <w:tc>
          <w:tcPr>
            <w:tcW w:w="6060" w:type="dxa"/>
            <w:gridSpan w:val="5"/>
            <w:shd w:val="clear" w:color="auto" w:fill="F7CAAC"/>
          </w:tcPr>
          <w:p w14:paraId="104DDC4F" w14:textId="77777777" w:rsidR="00A90CC4" w:rsidRDefault="00A90CC4" w:rsidP="00A90CC4">
            <w:pPr>
              <w:jc w:val="both"/>
              <w:rPr>
                <w:ins w:id="9717" w:author="PS" w:date="2018-11-25T16:15:00Z"/>
              </w:rPr>
            </w:pPr>
            <w:ins w:id="9718" w:author="PS" w:date="2018-11-25T16:15:00Z">
              <w:r>
                <w:rPr>
                  <w:b/>
                </w:rPr>
                <w:t>Další současná působení jako akademický pracovník na jiných VŠ</w:t>
              </w:r>
            </w:ins>
          </w:p>
        </w:tc>
        <w:tc>
          <w:tcPr>
            <w:tcW w:w="1703" w:type="dxa"/>
            <w:gridSpan w:val="2"/>
            <w:shd w:val="clear" w:color="auto" w:fill="F7CAAC"/>
          </w:tcPr>
          <w:p w14:paraId="16098A2F" w14:textId="77777777" w:rsidR="00A90CC4" w:rsidRDefault="00A90CC4" w:rsidP="00A90CC4">
            <w:pPr>
              <w:jc w:val="both"/>
              <w:rPr>
                <w:ins w:id="9719" w:author="PS" w:date="2018-11-25T16:15:00Z"/>
                <w:b/>
              </w:rPr>
            </w:pPr>
            <w:ins w:id="9720" w:author="PS" w:date="2018-11-25T16:15:00Z">
              <w:r>
                <w:rPr>
                  <w:b/>
                </w:rPr>
                <w:t>typ prac. vztahu</w:t>
              </w:r>
            </w:ins>
          </w:p>
        </w:tc>
        <w:tc>
          <w:tcPr>
            <w:tcW w:w="2096" w:type="dxa"/>
            <w:gridSpan w:val="4"/>
            <w:shd w:val="clear" w:color="auto" w:fill="F7CAAC"/>
          </w:tcPr>
          <w:p w14:paraId="0706EB7E" w14:textId="77777777" w:rsidR="00A90CC4" w:rsidRDefault="00A90CC4" w:rsidP="00A90CC4">
            <w:pPr>
              <w:jc w:val="both"/>
              <w:rPr>
                <w:ins w:id="9721" w:author="PS" w:date="2018-11-25T16:15:00Z"/>
                <w:b/>
              </w:rPr>
            </w:pPr>
            <w:ins w:id="9722" w:author="PS" w:date="2018-11-25T16:15:00Z">
              <w:r>
                <w:rPr>
                  <w:b/>
                </w:rPr>
                <w:t>rozsah</w:t>
              </w:r>
            </w:ins>
          </w:p>
        </w:tc>
      </w:tr>
      <w:tr w:rsidR="00A90CC4" w14:paraId="22C98BE2" w14:textId="77777777" w:rsidTr="00A90CC4">
        <w:trPr>
          <w:ins w:id="9723" w:author="PS" w:date="2018-11-25T16:15:00Z"/>
        </w:trPr>
        <w:tc>
          <w:tcPr>
            <w:tcW w:w="6060" w:type="dxa"/>
            <w:gridSpan w:val="5"/>
          </w:tcPr>
          <w:p w14:paraId="1C5E589F" w14:textId="77777777" w:rsidR="00A90CC4" w:rsidRDefault="00A90CC4" w:rsidP="00A90CC4">
            <w:pPr>
              <w:jc w:val="both"/>
              <w:rPr>
                <w:ins w:id="9724" w:author="PS" w:date="2018-11-25T16:15:00Z"/>
              </w:rPr>
            </w:pPr>
            <w:ins w:id="9725" w:author="PS" w:date="2018-11-25T16:15:00Z">
              <w:r>
                <w:t>Univerzita Adama Mickiewicze, Poznaň, Polsko</w:t>
              </w:r>
            </w:ins>
          </w:p>
        </w:tc>
        <w:tc>
          <w:tcPr>
            <w:tcW w:w="1703" w:type="dxa"/>
            <w:gridSpan w:val="2"/>
          </w:tcPr>
          <w:p w14:paraId="6A7A83F5" w14:textId="77777777" w:rsidR="00A90CC4" w:rsidRDefault="00A90CC4" w:rsidP="00A90CC4">
            <w:pPr>
              <w:jc w:val="both"/>
              <w:rPr>
                <w:ins w:id="9726" w:author="PS" w:date="2018-11-25T16:15:00Z"/>
              </w:rPr>
            </w:pPr>
            <w:ins w:id="9727" w:author="PS" w:date="2018-11-25T16:15:00Z">
              <w:r>
                <w:t>pp</w:t>
              </w:r>
            </w:ins>
          </w:p>
        </w:tc>
        <w:tc>
          <w:tcPr>
            <w:tcW w:w="2096" w:type="dxa"/>
            <w:gridSpan w:val="4"/>
          </w:tcPr>
          <w:p w14:paraId="792530AE" w14:textId="77777777" w:rsidR="00A90CC4" w:rsidRDefault="00A90CC4" w:rsidP="00A90CC4">
            <w:pPr>
              <w:jc w:val="both"/>
              <w:rPr>
                <w:ins w:id="9728" w:author="PS" w:date="2018-11-25T16:15:00Z"/>
              </w:rPr>
            </w:pPr>
            <w:ins w:id="9729" w:author="PS" w:date="2018-11-25T16:15:00Z">
              <w:r>
                <w:t>40</w:t>
              </w:r>
            </w:ins>
          </w:p>
        </w:tc>
      </w:tr>
      <w:tr w:rsidR="00A90CC4" w14:paraId="19F74EF0" w14:textId="77777777" w:rsidTr="00A90CC4">
        <w:trPr>
          <w:ins w:id="9730" w:author="PS" w:date="2018-11-25T16:15:00Z"/>
        </w:trPr>
        <w:tc>
          <w:tcPr>
            <w:tcW w:w="6060" w:type="dxa"/>
            <w:gridSpan w:val="5"/>
          </w:tcPr>
          <w:p w14:paraId="29081C91" w14:textId="77777777" w:rsidR="00A90CC4" w:rsidRDefault="00A90CC4" w:rsidP="00A90CC4">
            <w:pPr>
              <w:jc w:val="both"/>
              <w:rPr>
                <w:ins w:id="9731" w:author="PS" w:date="2018-11-25T16:15:00Z"/>
              </w:rPr>
            </w:pPr>
          </w:p>
        </w:tc>
        <w:tc>
          <w:tcPr>
            <w:tcW w:w="1703" w:type="dxa"/>
            <w:gridSpan w:val="2"/>
          </w:tcPr>
          <w:p w14:paraId="373CBABF" w14:textId="77777777" w:rsidR="00A90CC4" w:rsidRDefault="00A90CC4" w:rsidP="00A90CC4">
            <w:pPr>
              <w:jc w:val="both"/>
              <w:rPr>
                <w:ins w:id="9732" w:author="PS" w:date="2018-11-25T16:15:00Z"/>
              </w:rPr>
            </w:pPr>
          </w:p>
        </w:tc>
        <w:tc>
          <w:tcPr>
            <w:tcW w:w="2096" w:type="dxa"/>
            <w:gridSpan w:val="4"/>
          </w:tcPr>
          <w:p w14:paraId="2FD50396" w14:textId="77777777" w:rsidR="00A90CC4" w:rsidRDefault="00A90CC4" w:rsidP="00A90CC4">
            <w:pPr>
              <w:jc w:val="both"/>
              <w:rPr>
                <w:ins w:id="9733" w:author="PS" w:date="2018-11-25T16:15:00Z"/>
              </w:rPr>
            </w:pPr>
          </w:p>
        </w:tc>
      </w:tr>
      <w:tr w:rsidR="00A90CC4" w14:paraId="1C83493F" w14:textId="77777777" w:rsidTr="00A90CC4">
        <w:trPr>
          <w:ins w:id="9734" w:author="PS" w:date="2018-11-25T16:15:00Z"/>
        </w:trPr>
        <w:tc>
          <w:tcPr>
            <w:tcW w:w="6060" w:type="dxa"/>
            <w:gridSpan w:val="5"/>
          </w:tcPr>
          <w:p w14:paraId="3F9BFE91" w14:textId="77777777" w:rsidR="00A90CC4" w:rsidRDefault="00A90CC4" w:rsidP="00A90CC4">
            <w:pPr>
              <w:jc w:val="both"/>
              <w:rPr>
                <w:ins w:id="9735" w:author="PS" w:date="2018-11-25T16:15:00Z"/>
              </w:rPr>
            </w:pPr>
          </w:p>
        </w:tc>
        <w:tc>
          <w:tcPr>
            <w:tcW w:w="1703" w:type="dxa"/>
            <w:gridSpan w:val="2"/>
          </w:tcPr>
          <w:p w14:paraId="5E81CF0D" w14:textId="77777777" w:rsidR="00A90CC4" w:rsidRDefault="00A90CC4" w:rsidP="00A90CC4">
            <w:pPr>
              <w:jc w:val="both"/>
              <w:rPr>
                <w:ins w:id="9736" w:author="PS" w:date="2018-11-25T16:15:00Z"/>
              </w:rPr>
            </w:pPr>
          </w:p>
        </w:tc>
        <w:tc>
          <w:tcPr>
            <w:tcW w:w="2096" w:type="dxa"/>
            <w:gridSpan w:val="4"/>
          </w:tcPr>
          <w:p w14:paraId="34F0FF6A" w14:textId="77777777" w:rsidR="00A90CC4" w:rsidRDefault="00A90CC4" w:rsidP="00A90CC4">
            <w:pPr>
              <w:jc w:val="both"/>
              <w:rPr>
                <w:ins w:id="9737" w:author="PS" w:date="2018-11-25T16:15:00Z"/>
              </w:rPr>
            </w:pPr>
          </w:p>
        </w:tc>
      </w:tr>
      <w:tr w:rsidR="00A90CC4" w14:paraId="0F3F8740" w14:textId="77777777" w:rsidTr="00A90CC4">
        <w:trPr>
          <w:ins w:id="9738" w:author="PS" w:date="2018-11-25T16:15:00Z"/>
        </w:trPr>
        <w:tc>
          <w:tcPr>
            <w:tcW w:w="6060" w:type="dxa"/>
            <w:gridSpan w:val="5"/>
          </w:tcPr>
          <w:p w14:paraId="739DB127" w14:textId="77777777" w:rsidR="00A90CC4" w:rsidRDefault="00A90CC4" w:rsidP="00A90CC4">
            <w:pPr>
              <w:jc w:val="both"/>
              <w:rPr>
                <w:ins w:id="9739" w:author="PS" w:date="2018-11-25T16:15:00Z"/>
              </w:rPr>
            </w:pPr>
          </w:p>
        </w:tc>
        <w:tc>
          <w:tcPr>
            <w:tcW w:w="1703" w:type="dxa"/>
            <w:gridSpan w:val="2"/>
          </w:tcPr>
          <w:p w14:paraId="03A21903" w14:textId="77777777" w:rsidR="00A90CC4" w:rsidRDefault="00A90CC4" w:rsidP="00A90CC4">
            <w:pPr>
              <w:jc w:val="both"/>
              <w:rPr>
                <w:ins w:id="9740" w:author="PS" w:date="2018-11-25T16:15:00Z"/>
              </w:rPr>
            </w:pPr>
          </w:p>
        </w:tc>
        <w:tc>
          <w:tcPr>
            <w:tcW w:w="2096" w:type="dxa"/>
            <w:gridSpan w:val="4"/>
          </w:tcPr>
          <w:p w14:paraId="7CA634AB" w14:textId="77777777" w:rsidR="00A90CC4" w:rsidRDefault="00A90CC4" w:rsidP="00A90CC4">
            <w:pPr>
              <w:jc w:val="both"/>
              <w:rPr>
                <w:ins w:id="9741" w:author="PS" w:date="2018-11-25T16:15:00Z"/>
              </w:rPr>
            </w:pPr>
          </w:p>
        </w:tc>
      </w:tr>
      <w:tr w:rsidR="00A90CC4" w14:paraId="59119A85" w14:textId="77777777" w:rsidTr="00A90CC4">
        <w:trPr>
          <w:ins w:id="9742" w:author="PS" w:date="2018-11-25T16:15:00Z"/>
        </w:trPr>
        <w:tc>
          <w:tcPr>
            <w:tcW w:w="9859" w:type="dxa"/>
            <w:gridSpan w:val="11"/>
            <w:shd w:val="clear" w:color="auto" w:fill="F7CAAC"/>
          </w:tcPr>
          <w:p w14:paraId="133450EF" w14:textId="77777777" w:rsidR="00A90CC4" w:rsidRDefault="00A90CC4" w:rsidP="00A90CC4">
            <w:pPr>
              <w:jc w:val="both"/>
              <w:rPr>
                <w:ins w:id="9743" w:author="PS" w:date="2018-11-25T16:15:00Z"/>
              </w:rPr>
            </w:pPr>
            <w:ins w:id="9744" w:author="PS" w:date="2018-11-25T16:15:00Z">
              <w:r>
                <w:rPr>
                  <w:b/>
                </w:rPr>
                <w:t>Předměty příslušného studijního programu a způsob zapojení do jejich výuky, příp. další zapojení do uskutečňování studijního programu</w:t>
              </w:r>
            </w:ins>
          </w:p>
        </w:tc>
      </w:tr>
      <w:tr w:rsidR="00A90CC4" w:rsidRPr="005453BE" w14:paraId="789F302F" w14:textId="77777777" w:rsidTr="00A90CC4">
        <w:trPr>
          <w:trHeight w:val="480"/>
          <w:ins w:id="9745" w:author="PS" w:date="2018-11-25T16:15:00Z"/>
        </w:trPr>
        <w:tc>
          <w:tcPr>
            <w:tcW w:w="9859" w:type="dxa"/>
            <w:gridSpan w:val="11"/>
            <w:tcBorders>
              <w:top w:val="nil"/>
            </w:tcBorders>
          </w:tcPr>
          <w:p w14:paraId="1361B4EA" w14:textId="77777777" w:rsidR="00A90CC4" w:rsidRDefault="00A90CC4" w:rsidP="00A90CC4">
            <w:pPr>
              <w:jc w:val="both"/>
              <w:rPr>
                <w:ins w:id="9746" w:author="PS" w:date="2018-11-25T16:15:00Z"/>
              </w:rPr>
            </w:pPr>
            <w:ins w:id="9747" w:author="PS" w:date="2018-11-25T16:15:00Z">
              <w:r>
                <w:t>Ekologie – garant, přednášející, cvičící</w:t>
              </w:r>
            </w:ins>
          </w:p>
          <w:p w14:paraId="26662B42" w14:textId="77777777" w:rsidR="00A90CC4" w:rsidRDefault="00A90CC4" w:rsidP="00A90CC4">
            <w:pPr>
              <w:jc w:val="both"/>
              <w:rPr>
                <w:ins w:id="9748" w:author="PS" w:date="2018-11-25T16:15:00Z"/>
              </w:rPr>
            </w:pPr>
            <w:ins w:id="9749" w:author="PS" w:date="2018-11-25T16:15:00Z">
              <w:r>
                <w:t>Mitigace environmentálních rizik a adaptační strategie - garant, přednášející, cvičící</w:t>
              </w:r>
            </w:ins>
          </w:p>
          <w:p w14:paraId="389649EF" w14:textId="77777777" w:rsidR="00A90CC4" w:rsidRPr="005453BE" w:rsidRDefault="00A90CC4" w:rsidP="00A90CC4">
            <w:pPr>
              <w:jc w:val="both"/>
              <w:rPr>
                <w:ins w:id="9750" w:author="PS" w:date="2018-11-25T16:15:00Z"/>
              </w:rPr>
            </w:pPr>
            <w:ins w:id="9751" w:author="PS" w:date="2018-11-25T16:15:00Z">
              <w:r>
                <w:t>Metody studia planety Země - garant, přednášející, cvičící</w:t>
              </w:r>
            </w:ins>
          </w:p>
        </w:tc>
      </w:tr>
      <w:tr w:rsidR="00A90CC4" w14:paraId="76C460A8" w14:textId="77777777" w:rsidTr="00A90CC4">
        <w:trPr>
          <w:ins w:id="9752" w:author="PS" w:date="2018-11-25T16:15:00Z"/>
        </w:trPr>
        <w:tc>
          <w:tcPr>
            <w:tcW w:w="9859" w:type="dxa"/>
            <w:gridSpan w:val="11"/>
            <w:shd w:val="clear" w:color="auto" w:fill="F7CAAC"/>
          </w:tcPr>
          <w:p w14:paraId="0E087D87" w14:textId="77777777" w:rsidR="00A90CC4" w:rsidRDefault="00A90CC4" w:rsidP="00A90CC4">
            <w:pPr>
              <w:jc w:val="both"/>
              <w:rPr>
                <w:ins w:id="9753" w:author="PS" w:date="2018-11-25T16:15:00Z"/>
              </w:rPr>
            </w:pPr>
            <w:ins w:id="9754" w:author="PS" w:date="2018-11-25T16:15:00Z">
              <w:r>
                <w:rPr>
                  <w:b/>
                </w:rPr>
                <w:t xml:space="preserve">Údaje o vzdělání na VŠ </w:t>
              </w:r>
            </w:ins>
          </w:p>
        </w:tc>
      </w:tr>
      <w:tr w:rsidR="00A90CC4" w:rsidRPr="00626D69" w14:paraId="699CE872" w14:textId="77777777" w:rsidTr="00A90CC4">
        <w:trPr>
          <w:trHeight w:val="845"/>
          <w:ins w:id="9755" w:author="PS" w:date="2018-11-25T16:15:00Z"/>
        </w:trPr>
        <w:tc>
          <w:tcPr>
            <w:tcW w:w="9859" w:type="dxa"/>
            <w:gridSpan w:val="11"/>
          </w:tcPr>
          <w:p w14:paraId="66BD0B35" w14:textId="77777777" w:rsidR="00A90CC4" w:rsidRDefault="00A90CC4" w:rsidP="00A90CC4">
            <w:pPr>
              <w:rPr>
                <w:ins w:id="9756" w:author="PS" w:date="2018-11-25T16:15:00Z"/>
              </w:rPr>
            </w:pPr>
            <w:ins w:id="9757" w:author="PS" w:date="2018-11-25T16:15:00Z">
              <w:r>
                <w:t>1985: Univerzita J.E. Purkyně, Brno (Archeologie a muzeologie), PhDr.</w:t>
              </w:r>
            </w:ins>
          </w:p>
          <w:p w14:paraId="7D63EBF5" w14:textId="77777777" w:rsidR="00A90CC4" w:rsidRDefault="00A90CC4" w:rsidP="00A90CC4">
            <w:pPr>
              <w:rPr>
                <w:ins w:id="9758" w:author="PS" w:date="2018-11-25T16:15:00Z"/>
              </w:rPr>
            </w:pPr>
            <w:ins w:id="9759" w:author="PS" w:date="2018-11-25T16:15:00Z">
              <w:r>
                <w:t>1994: University of Calgary, Canada (Archaeology – Cultural Antropology), Ph.D.</w:t>
              </w:r>
            </w:ins>
          </w:p>
          <w:p w14:paraId="7D6011EF" w14:textId="77777777" w:rsidR="00A90CC4" w:rsidRPr="00626D69" w:rsidRDefault="00A90CC4" w:rsidP="00A90CC4">
            <w:pPr>
              <w:rPr>
                <w:ins w:id="9760" w:author="PS" w:date="2018-11-25T16:15:00Z"/>
              </w:rPr>
            </w:pPr>
            <w:ins w:id="9761" w:author="PS" w:date="2018-11-25T16:15:00Z">
              <w:r>
                <w:t>1995: University of Alberta, Canada (Earth and Atmospheric Sciences), Ph.d.</w:t>
              </w:r>
            </w:ins>
          </w:p>
        </w:tc>
      </w:tr>
      <w:tr w:rsidR="00A90CC4" w14:paraId="44A7EABB" w14:textId="77777777" w:rsidTr="00A90CC4">
        <w:trPr>
          <w:ins w:id="9762" w:author="PS" w:date="2018-11-25T16:15:00Z"/>
        </w:trPr>
        <w:tc>
          <w:tcPr>
            <w:tcW w:w="9859" w:type="dxa"/>
            <w:gridSpan w:val="11"/>
            <w:shd w:val="clear" w:color="auto" w:fill="F7CAAC"/>
          </w:tcPr>
          <w:p w14:paraId="438E4989" w14:textId="77777777" w:rsidR="00A90CC4" w:rsidRDefault="00A90CC4" w:rsidP="00A90CC4">
            <w:pPr>
              <w:jc w:val="both"/>
              <w:rPr>
                <w:ins w:id="9763" w:author="PS" w:date="2018-11-25T16:15:00Z"/>
                <w:b/>
              </w:rPr>
            </w:pPr>
            <w:ins w:id="9764" w:author="PS" w:date="2018-11-25T16:15:00Z">
              <w:r>
                <w:rPr>
                  <w:b/>
                </w:rPr>
                <w:t>Údaje o odborném působení od absolvování VŠ</w:t>
              </w:r>
            </w:ins>
          </w:p>
        </w:tc>
      </w:tr>
      <w:tr w:rsidR="00A90CC4" w14:paraId="4A61DFBC" w14:textId="77777777" w:rsidTr="00A90CC4">
        <w:trPr>
          <w:trHeight w:val="1090"/>
          <w:ins w:id="9765" w:author="PS" w:date="2018-11-25T16:15:00Z"/>
        </w:trPr>
        <w:tc>
          <w:tcPr>
            <w:tcW w:w="9859" w:type="dxa"/>
            <w:gridSpan w:val="11"/>
          </w:tcPr>
          <w:p w14:paraId="78E4D93A" w14:textId="77777777" w:rsidR="00A90CC4" w:rsidRDefault="00A90CC4" w:rsidP="00A90CC4">
            <w:pPr>
              <w:jc w:val="both"/>
              <w:rPr>
                <w:ins w:id="9766" w:author="PS" w:date="2018-11-25T16:15:00Z"/>
              </w:rPr>
            </w:pPr>
            <w:ins w:id="9767" w:author="PS" w:date="2018-11-25T16:15:00Z">
              <w:r w:rsidRPr="00416DCC">
                <w:t xml:space="preserve">2008- </w:t>
              </w:r>
              <w:r>
                <w:t xml:space="preserve">dosud: </w:t>
              </w:r>
              <w:r w:rsidRPr="00416DCC">
                <w:t xml:space="preserve">UTB Zlín; </w:t>
              </w:r>
              <w:r>
                <w:t xml:space="preserve">Ústav environmentální bezpečnosti </w:t>
              </w:r>
              <w:r w:rsidRPr="00416DCC">
                <w:t xml:space="preserve"> (akademický pracovník, </w:t>
              </w:r>
              <w:r>
                <w:t>Laboratoř</w:t>
              </w:r>
              <w:r w:rsidRPr="00416DCC">
                <w:t xml:space="preserve"> paleoekolog</w:t>
              </w:r>
              <w:r>
                <w:t>i</w:t>
              </w:r>
              <w:r w:rsidRPr="00416DCC">
                <w:t>e)</w:t>
              </w:r>
            </w:ins>
          </w:p>
          <w:p w14:paraId="7E6E8957" w14:textId="77777777" w:rsidR="00A90CC4" w:rsidRDefault="00A90CC4" w:rsidP="00A90CC4">
            <w:pPr>
              <w:jc w:val="both"/>
              <w:rPr>
                <w:ins w:id="9768" w:author="PS" w:date="2018-11-25T16:15:00Z"/>
              </w:rPr>
            </w:pPr>
            <w:ins w:id="9769" w:author="PS" w:date="2018-11-25T16:15:00Z">
              <w:r w:rsidRPr="00416DCC">
                <w:t>2006-2008</w:t>
              </w:r>
              <w:r>
                <w:t>:</w:t>
              </w:r>
              <w:r w:rsidRPr="00416DCC">
                <w:t xml:space="preserve"> UPOL</w:t>
              </w:r>
              <w:r>
                <w:t>, PřF</w:t>
              </w:r>
              <w:r w:rsidRPr="00416DCC">
                <w:t xml:space="preserve"> </w:t>
              </w:r>
              <w:r>
                <w:t xml:space="preserve">Katedra geologie, </w:t>
              </w:r>
              <w:r w:rsidRPr="00416DCC">
                <w:t>Olomouc (akademický pracovník, docent)</w:t>
              </w:r>
            </w:ins>
          </w:p>
          <w:p w14:paraId="7197D7CC" w14:textId="77777777" w:rsidR="00A90CC4" w:rsidRPr="00416DCC" w:rsidRDefault="00A90CC4" w:rsidP="00A90CC4">
            <w:pPr>
              <w:jc w:val="both"/>
              <w:rPr>
                <w:ins w:id="9770" w:author="PS" w:date="2018-11-25T16:15:00Z"/>
              </w:rPr>
            </w:pPr>
            <w:ins w:id="9771" w:author="PS" w:date="2018-11-25T16:15:00Z">
              <w:r w:rsidRPr="00416DCC">
                <w:t>1998-2005</w:t>
              </w:r>
              <w:r>
                <w:t>:</w:t>
              </w:r>
              <w:r w:rsidRPr="00416DCC">
                <w:t xml:space="preserve"> FT UTB Zlín</w:t>
              </w:r>
              <w:r>
                <w:t>,</w:t>
              </w:r>
              <w:r w:rsidRPr="00416DCC">
                <w:t xml:space="preserve"> Ústav životního prostředí, (akade</w:t>
              </w:r>
              <w:r>
                <w:t>mický pracovník.</w:t>
              </w:r>
              <w:r w:rsidRPr="00416DCC">
                <w:t xml:space="preserve"> docent)</w:t>
              </w:r>
            </w:ins>
          </w:p>
          <w:p w14:paraId="693E9D6D" w14:textId="77777777" w:rsidR="00A90CC4" w:rsidRPr="00416DCC" w:rsidRDefault="00A90CC4" w:rsidP="00A90CC4">
            <w:pPr>
              <w:jc w:val="both"/>
              <w:rPr>
                <w:ins w:id="9772" w:author="PS" w:date="2018-11-25T16:15:00Z"/>
              </w:rPr>
            </w:pPr>
            <w:ins w:id="9773" w:author="PS" w:date="2018-11-25T16:15:00Z">
              <w:r w:rsidRPr="00416DCC">
                <w:t>1996-1997</w:t>
              </w:r>
              <w:r>
                <w:t>:</w:t>
              </w:r>
              <w:r w:rsidRPr="00416DCC">
                <w:t xml:space="preserve"> PřF MU Brno</w:t>
              </w:r>
              <w:r>
                <w:t xml:space="preserve">, </w:t>
              </w:r>
              <w:r w:rsidRPr="00416DCC">
                <w:t>Katedra antropologie, (akademický pracovník</w:t>
              </w:r>
              <w:r>
                <w:t xml:space="preserve"> (odborný asistent</w:t>
              </w:r>
              <w:r w:rsidRPr="00416DCC">
                <w:t>)</w:t>
              </w:r>
            </w:ins>
          </w:p>
          <w:p w14:paraId="222A433A" w14:textId="77777777" w:rsidR="00A90CC4" w:rsidRDefault="00A90CC4" w:rsidP="00A90CC4">
            <w:pPr>
              <w:jc w:val="both"/>
              <w:rPr>
                <w:ins w:id="9774" w:author="PS" w:date="2018-11-25T16:15:00Z"/>
              </w:rPr>
            </w:pPr>
          </w:p>
        </w:tc>
      </w:tr>
      <w:tr w:rsidR="00A90CC4" w14:paraId="1C54F2FD" w14:textId="77777777" w:rsidTr="00A90CC4">
        <w:trPr>
          <w:trHeight w:val="250"/>
          <w:ins w:id="9775" w:author="PS" w:date="2018-11-25T16:15:00Z"/>
        </w:trPr>
        <w:tc>
          <w:tcPr>
            <w:tcW w:w="9859" w:type="dxa"/>
            <w:gridSpan w:val="11"/>
            <w:shd w:val="clear" w:color="auto" w:fill="F7CAAC"/>
          </w:tcPr>
          <w:p w14:paraId="27D11D12" w14:textId="77777777" w:rsidR="00A90CC4" w:rsidRDefault="00A90CC4" w:rsidP="00A90CC4">
            <w:pPr>
              <w:jc w:val="both"/>
              <w:rPr>
                <w:ins w:id="9776" w:author="PS" w:date="2018-11-25T16:15:00Z"/>
              </w:rPr>
            </w:pPr>
            <w:ins w:id="9777" w:author="PS" w:date="2018-11-25T16:15:00Z">
              <w:r>
                <w:rPr>
                  <w:b/>
                </w:rPr>
                <w:t>Zkušenosti s vedením kvalifikačních a rigorózních prací</w:t>
              </w:r>
            </w:ins>
          </w:p>
        </w:tc>
      </w:tr>
      <w:tr w:rsidR="00A90CC4" w14:paraId="0FA2BA84" w14:textId="77777777" w:rsidTr="00A90CC4">
        <w:trPr>
          <w:trHeight w:val="711"/>
          <w:ins w:id="9778" w:author="PS" w:date="2018-11-25T16:15:00Z"/>
        </w:trPr>
        <w:tc>
          <w:tcPr>
            <w:tcW w:w="9859" w:type="dxa"/>
            <w:gridSpan w:val="11"/>
          </w:tcPr>
          <w:p w14:paraId="01FA9746" w14:textId="77777777" w:rsidR="00A90CC4" w:rsidRDefault="00A90CC4" w:rsidP="00A90CC4">
            <w:pPr>
              <w:spacing w:before="60"/>
              <w:jc w:val="both"/>
              <w:rPr>
                <w:ins w:id="9779" w:author="PS" w:date="2018-11-25T16:15:00Z"/>
              </w:rPr>
            </w:pPr>
            <w:ins w:id="9780" w:author="PS" w:date="2018-11-25T16:15:00Z">
              <w:r>
                <w:t>Bakalářské práce: 15</w:t>
              </w:r>
            </w:ins>
          </w:p>
          <w:p w14:paraId="058A1739" w14:textId="77777777" w:rsidR="00A90CC4" w:rsidRDefault="00A90CC4" w:rsidP="00A90CC4">
            <w:pPr>
              <w:jc w:val="both"/>
              <w:rPr>
                <w:ins w:id="9781" w:author="PS" w:date="2018-11-25T16:15:00Z"/>
              </w:rPr>
            </w:pPr>
            <w:ins w:id="9782" w:author="PS" w:date="2018-11-25T16:15:00Z">
              <w:r>
                <w:t>Diplomové práce: 10</w:t>
              </w:r>
            </w:ins>
          </w:p>
          <w:p w14:paraId="1DA9A16E" w14:textId="77777777" w:rsidR="00A90CC4" w:rsidRDefault="00A90CC4" w:rsidP="00A90CC4">
            <w:pPr>
              <w:jc w:val="both"/>
              <w:rPr>
                <w:ins w:id="9783" w:author="PS" w:date="2018-11-25T16:15:00Z"/>
              </w:rPr>
            </w:pPr>
            <w:ins w:id="9784" w:author="PS" w:date="2018-11-25T16:15:00Z">
              <w:r>
                <w:t>Disertační práce: 7</w:t>
              </w:r>
            </w:ins>
          </w:p>
        </w:tc>
      </w:tr>
      <w:tr w:rsidR="00A90CC4" w14:paraId="0BBE627B" w14:textId="77777777" w:rsidTr="00A90CC4">
        <w:trPr>
          <w:cantSplit/>
          <w:ins w:id="9785" w:author="PS" w:date="2018-11-25T16:15:00Z"/>
        </w:trPr>
        <w:tc>
          <w:tcPr>
            <w:tcW w:w="3347" w:type="dxa"/>
            <w:gridSpan w:val="2"/>
            <w:tcBorders>
              <w:top w:val="single" w:sz="12" w:space="0" w:color="auto"/>
            </w:tcBorders>
            <w:shd w:val="clear" w:color="auto" w:fill="F7CAAC"/>
          </w:tcPr>
          <w:p w14:paraId="70DA2212" w14:textId="77777777" w:rsidR="00A90CC4" w:rsidRDefault="00A90CC4" w:rsidP="00A90CC4">
            <w:pPr>
              <w:jc w:val="both"/>
              <w:rPr>
                <w:ins w:id="9786" w:author="PS" w:date="2018-11-25T16:15:00Z"/>
              </w:rPr>
            </w:pPr>
            <w:ins w:id="9787" w:author="PS" w:date="2018-11-25T16:15:00Z">
              <w:r>
                <w:rPr>
                  <w:b/>
                </w:rPr>
                <w:t xml:space="preserve">Obor habilitačního řízení </w:t>
              </w:r>
            </w:ins>
          </w:p>
        </w:tc>
        <w:tc>
          <w:tcPr>
            <w:tcW w:w="2245" w:type="dxa"/>
            <w:gridSpan w:val="2"/>
            <w:tcBorders>
              <w:top w:val="single" w:sz="12" w:space="0" w:color="auto"/>
            </w:tcBorders>
            <w:shd w:val="clear" w:color="auto" w:fill="F7CAAC"/>
          </w:tcPr>
          <w:p w14:paraId="7B59F300" w14:textId="77777777" w:rsidR="00A90CC4" w:rsidRDefault="00A90CC4" w:rsidP="00A90CC4">
            <w:pPr>
              <w:jc w:val="both"/>
              <w:rPr>
                <w:ins w:id="9788" w:author="PS" w:date="2018-11-25T16:15:00Z"/>
              </w:rPr>
            </w:pPr>
            <w:ins w:id="9789" w:author="PS" w:date="2018-11-25T16:15:00Z">
              <w:r>
                <w:rPr>
                  <w:b/>
                </w:rPr>
                <w:t>Rok udělení hodnosti</w:t>
              </w:r>
            </w:ins>
          </w:p>
        </w:tc>
        <w:tc>
          <w:tcPr>
            <w:tcW w:w="2248" w:type="dxa"/>
            <w:gridSpan w:val="4"/>
            <w:tcBorders>
              <w:top w:val="single" w:sz="12" w:space="0" w:color="auto"/>
              <w:right w:val="single" w:sz="12" w:space="0" w:color="auto"/>
            </w:tcBorders>
            <w:shd w:val="clear" w:color="auto" w:fill="F7CAAC"/>
          </w:tcPr>
          <w:p w14:paraId="44CC4328" w14:textId="77777777" w:rsidR="00A90CC4" w:rsidRDefault="00A90CC4" w:rsidP="00A90CC4">
            <w:pPr>
              <w:jc w:val="both"/>
              <w:rPr>
                <w:ins w:id="9790" w:author="PS" w:date="2018-11-25T16:15:00Z"/>
              </w:rPr>
            </w:pPr>
            <w:ins w:id="9791" w:author="PS" w:date="2018-11-25T16:15:00Z">
              <w:r>
                <w:rPr>
                  <w:b/>
                </w:rPr>
                <w:t>Řízení konáno na VŠ</w:t>
              </w:r>
            </w:ins>
          </w:p>
        </w:tc>
        <w:tc>
          <w:tcPr>
            <w:tcW w:w="2019" w:type="dxa"/>
            <w:gridSpan w:val="3"/>
            <w:tcBorders>
              <w:top w:val="single" w:sz="12" w:space="0" w:color="auto"/>
              <w:left w:val="single" w:sz="12" w:space="0" w:color="auto"/>
            </w:tcBorders>
            <w:shd w:val="clear" w:color="auto" w:fill="F7CAAC"/>
          </w:tcPr>
          <w:p w14:paraId="6B392E9E" w14:textId="77777777" w:rsidR="00A90CC4" w:rsidRDefault="00A90CC4" w:rsidP="00A90CC4">
            <w:pPr>
              <w:jc w:val="both"/>
              <w:rPr>
                <w:ins w:id="9792" w:author="PS" w:date="2018-11-25T16:15:00Z"/>
                <w:b/>
              </w:rPr>
            </w:pPr>
            <w:ins w:id="9793" w:author="PS" w:date="2018-11-25T16:15:00Z">
              <w:r>
                <w:rPr>
                  <w:b/>
                </w:rPr>
                <w:t>Ohlasy publikací</w:t>
              </w:r>
            </w:ins>
          </w:p>
        </w:tc>
      </w:tr>
      <w:tr w:rsidR="00A90CC4" w14:paraId="13F2774A" w14:textId="77777777" w:rsidTr="00A90CC4">
        <w:trPr>
          <w:cantSplit/>
          <w:ins w:id="9794" w:author="PS" w:date="2018-11-25T16:15:00Z"/>
        </w:trPr>
        <w:tc>
          <w:tcPr>
            <w:tcW w:w="3347" w:type="dxa"/>
            <w:gridSpan w:val="2"/>
          </w:tcPr>
          <w:p w14:paraId="21D4BE8F" w14:textId="77777777" w:rsidR="00A90CC4" w:rsidRDefault="00A90CC4" w:rsidP="00A90CC4">
            <w:pPr>
              <w:jc w:val="both"/>
              <w:rPr>
                <w:ins w:id="9795" w:author="PS" w:date="2018-11-25T16:15:00Z"/>
              </w:rPr>
            </w:pPr>
            <w:ins w:id="9796" w:author="PS" w:date="2018-11-25T16:15:00Z">
              <w:r w:rsidRPr="006744F5">
                <w:t>Geolog</w:t>
              </w:r>
              <w:r>
                <w:t>ické vědy / Kvartérní geologie</w:t>
              </w:r>
            </w:ins>
          </w:p>
        </w:tc>
        <w:tc>
          <w:tcPr>
            <w:tcW w:w="2245" w:type="dxa"/>
            <w:gridSpan w:val="2"/>
          </w:tcPr>
          <w:p w14:paraId="799F3E6D" w14:textId="77777777" w:rsidR="00A90CC4" w:rsidRDefault="00A90CC4" w:rsidP="00A90CC4">
            <w:pPr>
              <w:jc w:val="both"/>
              <w:rPr>
                <w:ins w:id="9797" w:author="PS" w:date="2018-11-25T16:15:00Z"/>
              </w:rPr>
            </w:pPr>
            <w:ins w:id="9798" w:author="PS" w:date="2018-11-25T16:15:00Z">
              <w:r>
                <w:t>2004</w:t>
              </w:r>
            </w:ins>
          </w:p>
        </w:tc>
        <w:tc>
          <w:tcPr>
            <w:tcW w:w="2248" w:type="dxa"/>
            <w:gridSpan w:val="4"/>
            <w:tcBorders>
              <w:right w:val="single" w:sz="12" w:space="0" w:color="auto"/>
            </w:tcBorders>
          </w:tcPr>
          <w:p w14:paraId="6D2ACA90" w14:textId="77777777" w:rsidR="00A90CC4" w:rsidRDefault="00A90CC4" w:rsidP="00A90CC4">
            <w:pPr>
              <w:jc w:val="both"/>
              <w:rPr>
                <w:ins w:id="9799" w:author="PS" w:date="2018-11-25T16:15:00Z"/>
              </w:rPr>
            </w:pPr>
            <w:ins w:id="9800" w:author="PS" w:date="2018-11-25T16:15:00Z">
              <w:r>
                <w:t>MU Brno</w:t>
              </w:r>
            </w:ins>
          </w:p>
        </w:tc>
        <w:tc>
          <w:tcPr>
            <w:tcW w:w="632" w:type="dxa"/>
            <w:tcBorders>
              <w:left w:val="single" w:sz="12" w:space="0" w:color="auto"/>
            </w:tcBorders>
            <w:shd w:val="clear" w:color="auto" w:fill="F7CAAC"/>
          </w:tcPr>
          <w:p w14:paraId="1DA9F6F8" w14:textId="77777777" w:rsidR="00A90CC4" w:rsidRDefault="00A90CC4" w:rsidP="00A90CC4">
            <w:pPr>
              <w:jc w:val="both"/>
              <w:rPr>
                <w:ins w:id="9801" w:author="PS" w:date="2018-11-25T16:15:00Z"/>
              </w:rPr>
            </w:pPr>
            <w:ins w:id="9802" w:author="PS" w:date="2018-11-25T16:15:00Z">
              <w:r>
                <w:rPr>
                  <w:b/>
                </w:rPr>
                <w:t>WOS</w:t>
              </w:r>
            </w:ins>
          </w:p>
        </w:tc>
        <w:tc>
          <w:tcPr>
            <w:tcW w:w="693" w:type="dxa"/>
            <w:shd w:val="clear" w:color="auto" w:fill="F7CAAC"/>
          </w:tcPr>
          <w:p w14:paraId="1C7436ED" w14:textId="77777777" w:rsidR="00A90CC4" w:rsidRDefault="00A90CC4" w:rsidP="00A90CC4">
            <w:pPr>
              <w:jc w:val="both"/>
              <w:rPr>
                <w:ins w:id="9803" w:author="PS" w:date="2018-11-25T16:15:00Z"/>
                <w:sz w:val="18"/>
              </w:rPr>
            </w:pPr>
            <w:ins w:id="9804" w:author="PS" w:date="2018-11-25T16:15:00Z">
              <w:r>
                <w:rPr>
                  <w:b/>
                  <w:sz w:val="18"/>
                </w:rPr>
                <w:t>Scopus</w:t>
              </w:r>
            </w:ins>
          </w:p>
        </w:tc>
        <w:tc>
          <w:tcPr>
            <w:tcW w:w="694" w:type="dxa"/>
            <w:shd w:val="clear" w:color="auto" w:fill="F7CAAC"/>
          </w:tcPr>
          <w:p w14:paraId="316BE9BB" w14:textId="77777777" w:rsidR="00A90CC4" w:rsidRDefault="00A90CC4" w:rsidP="00A90CC4">
            <w:pPr>
              <w:jc w:val="both"/>
              <w:rPr>
                <w:ins w:id="9805" w:author="PS" w:date="2018-11-25T16:15:00Z"/>
              </w:rPr>
            </w:pPr>
            <w:ins w:id="9806" w:author="PS" w:date="2018-11-25T16:15:00Z">
              <w:r>
                <w:rPr>
                  <w:b/>
                  <w:sz w:val="18"/>
                </w:rPr>
                <w:t>ostatní</w:t>
              </w:r>
            </w:ins>
          </w:p>
        </w:tc>
      </w:tr>
      <w:tr w:rsidR="00A90CC4" w14:paraId="25C8957E" w14:textId="77777777" w:rsidTr="00A90CC4">
        <w:trPr>
          <w:cantSplit/>
          <w:trHeight w:val="70"/>
          <w:ins w:id="9807" w:author="PS" w:date="2018-11-25T16:15:00Z"/>
        </w:trPr>
        <w:tc>
          <w:tcPr>
            <w:tcW w:w="3347" w:type="dxa"/>
            <w:gridSpan w:val="2"/>
            <w:shd w:val="clear" w:color="auto" w:fill="F7CAAC"/>
          </w:tcPr>
          <w:p w14:paraId="57D708E1" w14:textId="77777777" w:rsidR="00A90CC4" w:rsidRDefault="00A90CC4" w:rsidP="00A90CC4">
            <w:pPr>
              <w:jc w:val="both"/>
              <w:rPr>
                <w:ins w:id="9808" w:author="PS" w:date="2018-11-25T16:15:00Z"/>
              </w:rPr>
            </w:pPr>
            <w:ins w:id="9809" w:author="PS" w:date="2018-11-25T16:15:00Z">
              <w:r>
                <w:rPr>
                  <w:b/>
                </w:rPr>
                <w:t>Obor jmenovacího řízení</w:t>
              </w:r>
            </w:ins>
          </w:p>
        </w:tc>
        <w:tc>
          <w:tcPr>
            <w:tcW w:w="2245" w:type="dxa"/>
            <w:gridSpan w:val="2"/>
            <w:shd w:val="clear" w:color="auto" w:fill="F7CAAC"/>
          </w:tcPr>
          <w:p w14:paraId="6F7C8603" w14:textId="77777777" w:rsidR="00A90CC4" w:rsidRDefault="00A90CC4" w:rsidP="00A90CC4">
            <w:pPr>
              <w:jc w:val="both"/>
              <w:rPr>
                <w:ins w:id="9810" w:author="PS" w:date="2018-11-25T16:15:00Z"/>
              </w:rPr>
            </w:pPr>
            <w:ins w:id="9811" w:author="PS" w:date="2018-11-25T16:15:00Z">
              <w:r>
                <w:rPr>
                  <w:b/>
                </w:rPr>
                <w:t>Rok udělení hodnosti</w:t>
              </w:r>
            </w:ins>
          </w:p>
        </w:tc>
        <w:tc>
          <w:tcPr>
            <w:tcW w:w="2248" w:type="dxa"/>
            <w:gridSpan w:val="4"/>
            <w:tcBorders>
              <w:right w:val="single" w:sz="12" w:space="0" w:color="auto"/>
            </w:tcBorders>
            <w:shd w:val="clear" w:color="auto" w:fill="F7CAAC"/>
          </w:tcPr>
          <w:p w14:paraId="172E1EF9" w14:textId="77777777" w:rsidR="00A90CC4" w:rsidRDefault="00A90CC4" w:rsidP="00A90CC4">
            <w:pPr>
              <w:jc w:val="both"/>
              <w:rPr>
                <w:ins w:id="9812" w:author="PS" w:date="2018-11-25T16:15:00Z"/>
              </w:rPr>
            </w:pPr>
            <w:ins w:id="9813" w:author="PS" w:date="2018-11-25T16:15:00Z">
              <w:r>
                <w:rPr>
                  <w:b/>
                </w:rPr>
                <w:t>Řízení konáno na VŠ</w:t>
              </w:r>
            </w:ins>
          </w:p>
        </w:tc>
        <w:tc>
          <w:tcPr>
            <w:tcW w:w="632" w:type="dxa"/>
            <w:vMerge w:val="restart"/>
            <w:tcBorders>
              <w:left w:val="single" w:sz="12" w:space="0" w:color="auto"/>
            </w:tcBorders>
          </w:tcPr>
          <w:p w14:paraId="5F66EFED" w14:textId="77777777" w:rsidR="00A90CC4" w:rsidRDefault="00A90CC4" w:rsidP="00A90CC4">
            <w:pPr>
              <w:jc w:val="both"/>
              <w:rPr>
                <w:ins w:id="9814" w:author="PS" w:date="2018-11-25T16:15:00Z"/>
                <w:b/>
              </w:rPr>
            </w:pPr>
            <w:ins w:id="9815" w:author="PS" w:date="2018-11-25T16:15:00Z">
              <w:r w:rsidRPr="00C56400">
                <w:rPr>
                  <w:bCs/>
                </w:rPr>
                <w:t>500</w:t>
              </w:r>
            </w:ins>
          </w:p>
        </w:tc>
        <w:tc>
          <w:tcPr>
            <w:tcW w:w="693" w:type="dxa"/>
            <w:vMerge w:val="restart"/>
          </w:tcPr>
          <w:p w14:paraId="0B0F3D27" w14:textId="77777777" w:rsidR="00A90CC4" w:rsidRDefault="00A90CC4" w:rsidP="00A90CC4">
            <w:pPr>
              <w:jc w:val="both"/>
              <w:rPr>
                <w:ins w:id="9816" w:author="PS" w:date="2018-11-25T16:15:00Z"/>
                <w:b/>
              </w:rPr>
            </w:pPr>
            <w:ins w:id="9817" w:author="PS" w:date="2018-11-25T16:15:00Z">
              <w:r>
                <w:t>424</w:t>
              </w:r>
            </w:ins>
          </w:p>
        </w:tc>
        <w:tc>
          <w:tcPr>
            <w:tcW w:w="694" w:type="dxa"/>
            <w:vMerge w:val="restart"/>
          </w:tcPr>
          <w:p w14:paraId="62A9C3C7" w14:textId="77777777" w:rsidR="00A90CC4" w:rsidRDefault="00A90CC4" w:rsidP="00A90CC4">
            <w:pPr>
              <w:jc w:val="both"/>
              <w:rPr>
                <w:ins w:id="9818" w:author="PS" w:date="2018-11-25T16:15:00Z"/>
                <w:b/>
              </w:rPr>
            </w:pPr>
          </w:p>
        </w:tc>
      </w:tr>
      <w:tr w:rsidR="00A90CC4" w14:paraId="2CDAEB5B" w14:textId="77777777" w:rsidTr="00A90CC4">
        <w:trPr>
          <w:trHeight w:val="205"/>
          <w:ins w:id="9819" w:author="PS" w:date="2018-11-25T16:15:00Z"/>
        </w:trPr>
        <w:tc>
          <w:tcPr>
            <w:tcW w:w="3347" w:type="dxa"/>
            <w:gridSpan w:val="2"/>
          </w:tcPr>
          <w:p w14:paraId="1B1BC157" w14:textId="77777777" w:rsidR="00A90CC4" w:rsidRDefault="00A90CC4" w:rsidP="00A90CC4">
            <w:pPr>
              <w:jc w:val="both"/>
              <w:rPr>
                <w:ins w:id="9820" w:author="PS" w:date="2018-11-25T16:15:00Z"/>
              </w:rPr>
            </w:pPr>
            <w:ins w:id="9821" w:author="PS" w:date="2018-11-25T16:15:00Z">
              <w:r>
                <w:t>Vědy o Zemi</w:t>
              </w:r>
            </w:ins>
          </w:p>
        </w:tc>
        <w:tc>
          <w:tcPr>
            <w:tcW w:w="2245" w:type="dxa"/>
            <w:gridSpan w:val="2"/>
          </w:tcPr>
          <w:p w14:paraId="12D4F3C9" w14:textId="77777777" w:rsidR="00A90CC4" w:rsidRDefault="00A90CC4" w:rsidP="00A90CC4">
            <w:pPr>
              <w:jc w:val="both"/>
              <w:rPr>
                <w:ins w:id="9822" w:author="PS" w:date="2018-11-25T16:15:00Z"/>
              </w:rPr>
            </w:pPr>
            <w:ins w:id="9823" w:author="PS" w:date="2018-11-25T16:15:00Z">
              <w:r>
                <w:t>2014</w:t>
              </w:r>
            </w:ins>
          </w:p>
        </w:tc>
        <w:tc>
          <w:tcPr>
            <w:tcW w:w="2248" w:type="dxa"/>
            <w:gridSpan w:val="4"/>
            <w:tcBorders>
              <w:right w:val="single" w:sz="12" w:space="0" w:color="auto"/>
            </w:tcBorders>
          </w:tcPr>
          <w:p w14:paraId="0E991CF2" w14:textId="77777777" w:rsidR="00A90CC4" w:rsidRDefault="00A90CC4" w:rsidP="00A90CC4">
            <w:pPr>
              <w:jc w:val="both"/>
              <w:rPr>
                <w:ins w:id="9824" w:author="PS" w:date="2018-11-25T16:15:00Z"/>
              </w:rPr>
            </w:pPr>
            <w:ins w:id="9825" w:author="PS" w:date="2018-11-25T16:15:00Z">
              <w:r>
                <w:t>AMU Poznaň</w:t>
              </w:r>
            </w:ins>
          </w:p>
        </w:tc>
        <w:tc>
          <w:tcPr>
            <w:tcW w:w="632" w:type="dxa"/>
            <w:vMerge/>
            <w:tcBorders>
              <w:left w:val="single" w:sz="12" w:space="0" w:color="auto"/>
            </w:tcBorders>
            <w:vAlign w:val="center"/>
          </w:tcPr>
          <w:p w14:paraId="22F828DD" w14:textId="77777777" w:rsidR="00A90CC4" w:rsidRDefault="00A90CC4" w:rsidP="00A90CC4">
            <w:pPr>
              <w:rPr>
                <w:ins w:id="9826" w:author="PS" w:date="2018-11-25T16:15:00Z"/>
                <w:b/>
              </w:rPr>
            </w:pPr>
          </w:p>
        </w:tc>
        <w:tc>
          <w:tcPr>
            <w:tcW w:w="693" w:type="dxa"/>
            <w:vMerge/>
            <w:vAlign w:val="center"/>
          </w:tcPr>
          <w:p w14:paraId="25445B90" w14:textId="77777777" w:rsidR="00A90CC4" w:rsidRDefault="00A90CC4" w:rsidP="00A90CC4">
            <w:pPr>
              <w:rPr>
                <w:ins w:id="9827" w:author="PS" w:date="2018-11-25T16:15:00Z"/>
                <w:b/>
              </w:rPr>
            </w:pPr>
          </w:p>
        </w:tc>
        <w:tc>
          <w:tcPr>
            <w:tcW w:w="694" w:type="dxa"/>
            <w:vMerge/>
            <w:vAlign w:val="center"/>
          </w:tcPr>
          <w:p w14:paraId="4A795C68" w14:textId="77777777" w:rsidR="00A90CC4" w:rsidRDefault="00A90CC4" w:rsidP="00A90CC4">
            <w:pPr>
              <w:rPr>
                <w:ins w:id="9828" w:author="PS" w:date="2018-11-25T16:15:00Z"/>
                <w:b/>
              </w:rPr>
            </w:pPr>
          </w:p>
        </w:tc>
      </w:tr>
      <w:tr w:rsidR="00A90CC4" w14:paraId="0E333CC2" w14:textId="77777777" w:rsidTr="00A90CC4">
        <w:trPr>
          <w:ins w:id="9829" w:author="PS" w:date="2018-11-25T16:15:00Z"/>
        </w:trPr>
        <w:tc>
          <w:tcPr>
            <w:tcW w:w="9859" w:type="dxa"/>
            <w:gridSpan w:val="11"/>
            <w:shd w:val="clear" w:color="auto" w:fill="F7CAAC"/>
          </w:tcPr>
          <w:p w14:paraId="6583D946" w14:textId="77777777" w:rsidR="00A90CC4" w:rsidRDefault="00A90CC4" w:rsidP="00A90CC4">
            <w:pPr>
              <w:jc w:val="both"/>
              <w:rPr>
                <w:ins w:id="9830" w:author="PS" w:date="2018-11-25T16:15:00Z"/>
                <w:b/>
              </w:rPr>
            </w:pPr>
            <w:ins w:id="9831" w:author="PS" w:date="2018-11-25T16:15:00Z">
              <w:r>
                <w:rPr>
                  <w:b/>
                </w:rPr>
                <w:t xml:space="preserve">Přehled o nejvýznamnější publikační a další tvůrčí činnosti nebo další profesní činnosti u odborníků z praxe vztahující se k zabezpečovaným předmětům </w:t>
              </w:r>
            </w:ins>
          </w:p>
        </w:tc>
      </w:tr>
      <w:tr w:rsidR="00A90CC4" w:rsidRPr="00797119" w14:paraId="6B061C4C" w14:textId="77777777" w:rsidTr="00A90CC4">
        <w:trPr>
          <w:trHeight w:val="2347"/>
          <w:ins w:id="9832" w:author="PS" w:date="2018-11-25T16:15:00Z"/>
        </w:trPr>
        <w:tc>
          <w:tcPr>
            <w:tcW w:w="9859" w:type="dxa"/>
            <w:gridSpan w:val="11"/>
          </w:tcPr>
          <w:p w14:paraId="5EAE8849" w14:textId="77777777" w:rsidR="00A90CC4" w:rsidRPr="00797119" w:rsidRDefault="00A90CC4" w:rsidP="00A90CC4">
            <w:pPr>
              <w:ind w:left="322" w:hanging="284"/>
              <w:rPr>
                <w:ins w:id="9833" w:author="PS" w:date="2018-11-25T16:15:00Z"/>
                <w:shd w:val="clear" w:color="auto" w:fill="FFFFFF"/>
                <w:lang w:val="en-GB"/>
              </w:rPr>
            </w:pPr>
            <w:ins w:id="9834" w:author="PS" w:date="2018-11-25T16:15:00Z">
              <w:r w:rsidRPr="00797119">
                <w:t>Zhagloskaya, A., Chlachula, J.</w:t>
              </w:r>
              <w:r>
                <w:t xml:space="preserve"> </w:t>
              </w:r>
              <w:r w:rsidRPr="00C84759">
                <w:rPr>
                  <w:color w:val="FF0000"/>
                  <w:shd w:val="clear" w:color="auto" w:fill="FFFFFF"/>
                </w:rPr>
                <w:t>MP 80%</w:t>
              </w:r>
              <w:r w:rsidRPr="009F106C">
                <w:rPr>
                  <w:color w:val="FF0000"/>
                </w:rPr>
                <w:t>,</w:t>
              </w:r>
              <w:r w:rsidRPr="00797119">
                <w:t xml:space="preserve"> Thevs, N., Myrzagaliyeva, A., Aidosova, S.</w:t>
              </w:r>
              <w:r>
                <w:t xml:space="preserve"> </w:t>
              </w:r>
              <w:r w:rsidRPr="00797119">
                <w:rPr>
                  <w:shd w:val="clear" w:color="auto" w:fill="FFFFFF"/>
                  <w:lang w:val="en-GB"/>
                </w:rPr>
                <w:t xml:space="preserve">Natural  Regeneration Potential of the Black Saxaul Shrub-Forests in Semi-Deserts of Central Asia – The Ili River Delta Area, SE Kazakhstan. </w:t>
              </w:r>
              <w:r w:rsidRPr="00797119">
                <w:rPr>
                  <w:i/>
                  <w:iCs/>
                  <w:shd w:val="clear" w:color="auto" w:fill="FFFFFF"/>
                  <w:lang w:val="en-GB"/>
                </w:rPr>
                <w:t>Polish Journal of Ecology</w:t>
              </w:r>
              <w:r w:rsidRPr="00797119">
                <w:rPr>
                  <w:shd w:val="clear" w:color="auto" w:fill="FFFFFF"/>
                  <w:lang w:val="en-GB"/>
                </w:rPr>
                <w:t xml:space="preserve"> 3: 352-368</w:t>
              </w:r>
              <w:r>
                <w:rPr>
                  <w:shd w:val="clear" w:color="auto" w:fill="FFFFFF"/>
                  <w:lang w:val="en-GB"/>
                </w:rPr>
                <w:t>. 2017.</w:t>
              </w:r>
            </w:ins>
          </w:p>
          <w:p w14:paraId="68AF3FFE" w14:textId="77777777" w:rsidR="00A90CC4" w:rsidRPr="00797119" w:rsidRDefault="00A90CC4" w:rsidP="00A90CC4">
            <w:pPr>
              <w:ind w:left="322" w:hanging="284"/>
              <w:rPr>
                <w:ins w:id="9835" w:author="PS" w:date="2018-11-25T16:15:00Z"/>
              </w:rPr>
            </w:pPr>
            <w:ins w:id="9836" w:author="PS" w:date="2018-11-25T16:15:00Z">
              <w:r w:rsidRPr="00797119">
                <w:rPr>
                  <w:lang w:val="en-GB"/>
                </w:rPr>
                <w:t>Chernenko, Z.I., Chlachula, J.</w:t>
              </w:r>
              <w:r>
                <w:rPr>
                  <w:lang w:val="en-GB"/>
                </w:rPr>
                <w:t xml:space="preserve"> </w:t>
              </w:r>
              <w:r w:rsidRPr="009F106C">
                <w:rPr>
                  <w:color w:val="FF0000"/>
                  <w:lang w:val="en-GB"/>
                </w:rPr>
                <w:t>90%</w:t>
              </w:r>
              <w:r>
                <w:rPr>
                  <w:color w:val="FF0000"/>
                  <w:lang w:val="en-GB"/>
                </w:rPr>
                <w:t>.</w:t>
              </w:r>
              <w:r w:rsidRPr="00797119">
                <w:rPr>
                  <w:lang w:val="en-GB"/>
                </w:rPr>
                <w:t xml:space="preserve"> Precious and decorative n</w:t>
              </w:r>
              <w:r>
                <w:rPr>
                  <w:lang w:val="en-GB"/>
                </w:rPr>
                <w:t xml:space="preserve">on-metallic minerals from East </w:t>
              </w:r>
              <w:r w:rsidRPr="00797119">
                <w:rPr>
                  <w:lang w:val="en-GB"/>
                </w:rPr>
                <w:t xml:space="preserve">Kazakhstan: geological deposits and present utilisation. Proceedings, </w:t>
              </w:r>
              <w:r w:rsidRPr="00797119">
                <w:rPr>
                  <w:i/>
                  <w:lang w:val="en-GB"/>
                </w:rPr>
                <w:t>17</w:t>
              </w:r>
              <w:r w:rsidRPr="00797119">
                <w:rPr>
                  <w:i/>
                  <w:vertAlign w:val="superscript"/>
                  <w:lang w:val="en-GB"/>
                </w:rPr>
                <w:t>th</w:t>
              </w:r>
              <w:r w:rsidRPr="00797119">
                <w:rPr>
                  <w:i/>
                  <w:lang w:val="en-GB"/>
                </w:rPr>
                <w:t xml:space="preserve"> Multidisciplinary Scientific Geoconference SGEM</w:t>
              </w:r>
              <w:r w:rsidRPr="00797119">
                <w:rPr>
                  <w:lang w:val="en-GB"/>
                </w:rPr>
                <w:t xml:space="preserve">, Sofia-Albena,  29.06.-05.07.2017. Vol. 17, Issue 11: </w:t>
              </w:r>
              <w:r w:rsidRPr="00797119">
                <w:rPr>
                  <w:i/>
                  <w:iCs/>
                  <w:lang w:val="en-GB"/>
                </w:rPr>
                <w:t xml:space="preserve">Science and Technologies </w:t>
              </w:r>
              <w:r>
                <w:rPr>
                  <w:i/>
                  <w:iCs/>
                  <w:lang w:val="en-GB"/>
                </w:rPr>
                <w:t xml:space="preserve">in Geology </w:t>
              </w:r>
              <w:r w:rsidRPr="00797119">
                <w:rPr>
                  <w:i/>
                  <w:iCs/>
                  <w:lang w:val="en-GB"/>
                </w:rPr>
                <w:t>Exploration and Mining,</w:t>
              </w:r>
              <w:r w:rsidRPr="00797119">
                <w:rPr>
                  <w:lang w:val="en-GB"/>
                </w:rPr>
                <w:t xml:space="preserve"> STEF92 Technology Press, Sofia, pp. 447-454. </w:t>
              </w:r>
              <w:r>
                <w:rPr>
                  <w:lang w:val="en-GB"/>
                </w:rPr>
                <w:t xml:space="preserve">2017. </w:t>
              </w:r>
              <w:r w:rsidRPr="00797119">
                <w:rPr>
                  <w:lang w:val="en-GB"/>
                </w:rPr>
                <w:t xml:space="preserve">ISBN 978-619-7105-98-8, ISSN 1314-2704; </w:t>
              </w:r>
              <w:r w:rsidRPr="00797119">
                <w:t xml:space="preserve">doi.org/10.5593/sgem2017/11. </w:t>
              </w:r>
            </w:ins>
          </w:p>
          <w:p w14:paraId="2636ED8F" w14:textId="77777777" w:rsidR="00A90CC4" w:rsidRPr="00797119" w:rsidRDefault="00A90CC4" w:rsidP="00A90CC4">
            <w:pPr>
              <w:ind w:left="322" w:hanging="284"/>
              <w:rPr>
                <w:ins w:id="9837" w:author="PS" w:date="2018-11-25T16:15:00Z"/>
              </w:rPr>
            </w:pPr>
            <w:ins w:id="9838" w:author="PS" w:date="2018-11-25T16:15:00Z">
              <w:r w:rsidRPr="00797119">
                <w:t>Chlachula, J.</w:t>
              </w:r>
              <w:r>
                <w:t xml:space="preserve"> </w:t>
              </w:r>
              <w:r w:rsidRPr="009F106C">
                <w:rPr>
                  <w:color w:val="FF0000"/>
                </w:rPr>
                <w:t>100%</w:t>
              </w:r>
              <w:r w:rsidRPr="00797119">
                <w:t xml:space="preserve">. Chronology and Environments of the Pleistocene Peopling in North Asia. </w:t>
              </w:r>
              <w:r w:rsidRPr="00E546B4">
                <w:rPr>
                  <w:i/>
                  <w:iCs/>
                </w:rPr>
                <w:t xml:space="preserve">Archaeological Research in Asia </w:t>
              </w:r>
              <w:r w:rsidRPr="00797119">
                <w:t xml:space="preserve">12 (2017), 33-53. </w:t>
              </w:r>
              <w:r>
                <w:t>2017.</w:t>
              </w:r>
              <w:r w:rsidRPr="00797119">
                <w:t xml:space="preserve">    </w:t>
              </w:r>
            </w:ins>
          </w:p>
          <w:p w14:paraId="24444B36" w14:textId="77777777" w:rsidR="00A90CC4" w:rsidRPr="00797119" w:rsidRDefault="00A90CC4" w:rsidP="00A90CC4">
            <w:pPr>
              <w:ind w:left="322" w:hanging="284"/>
              <w:rPr>
                <w:ins w:id="9839" w:author="PS" w:date="2018-11-25T16:15:00Z"/>
                <w:lang w:val="en-GB"/>
              </w:rPr>
            </w:pPr>
            <w:ins w:id="9840" w:author="PS" w:date="2018-11-25T16:15:00Z">
              <w:r w:rsidRPr="00797119">
                <w:t>Chlachula. J.</w:t>
              </w:r>
              <w:r>
                <w:t xml:space="preserve"> </w:t>
              </w:r>
              <w:r w:rsidRPr="009F106C">
                <w:rPr>
                  <w:color w:val="FF0000"/>
                </w:rPr>
                <w:t>70%</w:t>
              </w:r>
              <w:r w:rsidRPr="00797119">
                <w:t>, Krupyanko, A.A. Sequence stratigraphy and e</w:t>
              </w:r>
              <w:r>
                <w:t>nvironment</w:t>
              </w:r>
              <w:r w:rsidRPr="00797119">
                <w:t xml:space="preserve">al background of the Late Pleistocene and Holocene occupation in the Southwest Primor’ye (the Russian Far East). </w:t>
              </w:r>
              <w:r w:rsidRPr="00E546B4">
                <w:rPr>
                  <w:i/>
                  <w:iCs/>
                </w:rPr>
                <w:t>Quaternary Science Reviews,</w:t>
              </w:r>
              <w:r w:rsidRPr="00797119">
                <w:t xml:space="preserve"> 142, 120-142</w:t>
              </w:r>
              <w:r w:rsidRPr="00797119">
                <w:rPr>
                  <w:i/>
                </w:rPr>
                <w:t xml:space="preserve">. </w:t>
              </w:r>
              <w:r w:rsidRPr="009444CA">
                <w:rPr>
                  <w:bCs/>
                  <w:iCs/>
                </w:rPr>
                <w:t xml:space="preserve">Chlachula. J., Lynsha, V.A., Kolaczik, P., Tarasenko, V.N., 2015. </w:t>
              </w:r>
              <w:r>
                <w:rPr>
                  <w:bCs/>
                  <w:iCs/>
                  <w:szCs w:val="28"/>
                </w:rPr>
                <w:t xml:space="preserve">Neolithic and Aeneolithic </w:t>
              </w:r>
              <w:r w:rsidRPr="009444CA">
                <w:rPr>
                  <w:bCs/>
                  <w:iCs/>
                  <w:szCs w:val="28"/>
                </w:rPr>
                <w:t xml:space="preserve">Environments in the Central </w:t>
              </w:r>
              <w:r w:rsidRPr="009444CA">
                <w:rPr>
                  <w:rFonts w:cs="Calibri"/>
                  <w:bCs/>
                  <w:iCs/>
                  <w:szCs w:val="28"/>
                </w:rPr>
                <w:t>Primor’ye</w:t>
              </w:r>
              <w:r w:rsidRPr="009444CA">
                <w:rPr>
                  <w:bCs/>
                  <w:iCs/>
                  <w:szCs w:val="28"/>
                </w:rPr>
                <w:t xml:space="preserve"> Region (Bol’shaya Ussur</w:t>
              </w:r>
              <w:r>
                <w:rPr>
                  <w:bCs/>
                  <w:iCs/>
                  <w:szCs w:val="28"/>
                </w:rPr>
                <w:t xml:space="preserve">ka Valley), the </w:t>
              </w:r>
              <w:r w:rsidRPr="009444CA">
                <w:rPr>
                  <w:bCs/>
                  <w:iCs/>
                  <w:szCs w:val="28"/>
                </w:rPr>
                <w:t>Russian Far East</w:t>
              </w:r>
              <w:r>
                <w:rPr>
                  <w:bCs/>
                  <w:iCs/>
                  <w:szCs w:val="28"/>
                </w:rPr>
                <w:t xml:space="preserve"> </w:t>
              </w:r>
              <w:r w:rsidRPr="009444CA">
                <w:rPr>
                  <w:bCs/>
                  <w:iCs/>
                </w:rPr>
                <w:t xml:space="preserve">In: </w:t>
              </w:r>
              <w:r w:rsidRPr="00E546B4">
                <w:rPr>
                  <w:bCs/>
                  <w:i/>
                </w:rPr>
                <w:t>Quaternary International</w:t>
              </w:r>
              <w:r w:rsidRPr="009444CA">
                <w:rPr>
                  <w:bCs/>
                  <w:iCs/>
                </w:rPr>
                <w:t xml:space="preserve"> 370, 127-144</w:t>
              </w:r>
              <w:r>
                <w:rPr>
                  <w:bCs/>
                  <w:iCs/>
                </w:rPr>
                <w:t>. 2016.</w:t>
              </w:r>
            </w:ins>
          </w:p>
        </w:tc>
      </w:tr>
      <w:tr w:rsidR="00A90CC4" w14:paraId="7FC4B538" w14:textId="77777777" w:rsidTr="00A90CC4">
        <w:trPr>
          <w:trHeight w:val="218"/>
          <w:ins w:id="9841" w:author="PS" w:date="2018-11-25T16:15:00Z"/>
        </w:trPr>
        <w:tc>
          <w:tcPr>
            <w:tcW w:w="9859" w:type="dxa"/>
            <w:gridSpan w:val="11"/>
            <w:shd w:val="clear" w:color="auto" w:fill="F7CAAC"/>
          </w:tcPr>
          <w:p w14:paraId="64788CF6" w14:textId="77777777" w:rsidR="00A90CC4" w:rsidRDefault="00A90CC4" w:rsidP="00A90CC4">
            <w:pPr>
              <w:rPr>
                <w:ins w:id="9842" w:author="PS" w:date="2018-11-25T16:15:00Z"/>
                <w:b/>
              </w:rPr>
            </w:pPr>
            <w:ins w:id="9843" w:author="PS" w:date="2018-11-25T16:15:00Z">
              <w:r>
                <w:rPr>
                  <w:b/>
                </w:rPr>
                <w:t>Působení v zahraničí</w:t>
              </w:r>
            </w:ins>
          </w:p>
        </w:tc>
      </w:tr>
      <w:tr w:rsidR="00A90CC4" w14:paraId="120ABFB2" w14:textId="77777777" w:rsidTr="00A90CC4">
        <w:trPr>
          <w:trHeight w:val="328"/>
          <w:ins w:id="9844" w:author="PS" w:date="2018-11-25T16:15:00Z"/>
        </w:trPr>
        <w:tc>
          <w:tcPr>
            <w:tcW w:w="9859" w:type="dxa"/>
            <w:gridSpan w:val="11"/>
          </w:tcPr>
          <w:p w14:paraId="38692F36" w14:textId="77777777" w:rsidR="00A90CC4" w:rsidRPr="007C7BE5" w:rsidRDefault="00A90CC4" w:rsidP="00A90CC4">
            <w:pPr>
              <w:jc w:val="both"/>
              <w:rPr>
                <w:ins w:id="9845" w:author="PS" w:date="2018-11-25T16:15:00Z"/>
              </w:rPr>
            </w:pPr>
            <w:ins w:id="9846" w:author="PS" w:date="2018-11-25T16:15:00Z">
              <w:r w:rsidRPr="007C7BE5">
                <w:t xml:space="preserve">Vědecká činnost: </w:t>
              </w:r>
              <w:r>
                <w:t>Ruská Federace (07/08 2000-2015), Kazachstán (08- 2008, 2009), Ukrajina (08-2010),</w:t>
              </w:r>
            </w:ins>
          </w:p>
          <w:p w14:paraId="36450CD9" w14:textId="77777777" w:rsidR="00A90CC4" w:rsidRDefault="00A90CC4" w:rsidP="00A90CC4">
            <w:pPr>
              <w:rPr>
                <w:ins w:id="9847" w:author="PS" w:date="2018-11-25T16:15:00Z"/>
                <w:b/>
              </w:rPr>
            </w:pPr>
            <w:ins w:id="9848" w:author="PS" w:date="2018-11-25T16:15:00Z">
              <w:r>
                <w:t>Stáže:</w:t>
              </w:r>
              <w:r w:rsidRPr="007C7BE5">
                <w:t xml:space="preserve"> University of Barcelona</w:t>
              </w:r>
              <w:r>
                <w:t xml:space="preserve"> (05-2005, 2006)., University of Cyprus (05-2011), Izmir University (05-2012).</w:t>
              </w:r>
            </w:ins>
          </w:p>
        </w:tc>
      </w:tr>
      <w:tr w:rsidR="00A90CC4" w14:paraId="720F78D7" w14:textId="77777777" w:rsidTr="00A90CC4">
        <w:trPr>
          <w:cantSplit/>
          <w:trHeight w:val="470"/>
          <w:ins w:id="9849" w:author="PS" w:date="2018-11-25T16:15:00Z"/>
        </w:trPr>
        <w:tc>
          <w:tcPr>
            <w:tcW w:w="2518" w:type="dxa"/>
            <w:shd w:val="clear" w:color="auto" w:fill="F7CAAC"/>
          </w:tcPr>
          <w:p w14:paraId="4168C17E" w14:textId="77777777" w:rsidR="00A90CC4" w:rsidRDefault="00A90CC4" w:rsidP="00A90CC4">
            <w:pPr>
              <w:jc w:val="both"/>
              <w:rPr>
                <w:ins w:id="9850" w:author="PS" w:date="2018-11-25T16:15:00Z"/>
                <w:b/>
              </w:rPr>
            </w:pPr>
            <w:ins w:id="9851" w:author="PS" w:date="2018-11-25T16:15:00Z">
              <w:r>
                <w:rPr>
                  <w:b/>
                </w:rPr>
                <w:t xml:space="preserve">Podpis </w:t>
              </w:r>
            </w:ins>
          </w:p>
        </w:tc>
        <w:tc>
          <w:tcPr>
            <w:tcW w:w="4536" w:type="dxa"/>
            <w:gridSpan w:val="5"/>
          </w:tcPr>
          <w:p w14:paraId="6AD3D098" w14:textId="77777777" w:rsidR="00A90CC4" w:rsidRDefault="00A90CC4" w:rsidP="00A90CC4">
            <w:pPr>
              <w:jc w:val="both"/>
              <w:rPr>
                <w:ins w:id="9852" w:author="PS" w:date="2018-11-25T16:15:00Z"/>
              </w:rPr>
            </w:pPr>
          </w:p>
        </w:tc>
        <w:tc>
          <w:tcPr>
            <w:tcW w:w="786" w:type="dxa"/>
            <w:gridSpan w:val="2"/>
            <w:shd w:val="clear" w:color="auto" w:fill="F7CAAC"/>
          </w:tcPr>
          <w:p w14:paraId="5AF63E8B" w14:textId="77777777" w:rsidR="00A90CC4" w:rsidRDefault="00A90CC4" w:rsidP="00A90CC4">
            <w:pPr>
              <w:jc w:val="both"/>
              <w:rPr>
                <w:ins w:id="9853" w:author="PS" w:date="2018-11-25T16:15:00Z"/>
              </w:rPr>
            </w:pPr>
            <w:ins w:id="9854" w:author="PS" w:date="2018-11-25T16:15:00Z">
              <w:r>
                <w:rPr>
                  <w:b/>
                </w:rPr>
                <w:t>datum</w:t>
              </w:r>
            </w:ins>
          </w:p>
        </w:tc>
        <w:tc>
          <w:tcPr>
            <w:tcW w:w="2019" w:type="dxa"/>
            <w:gridSpan w:val="3"/>
          </w:tcPr>
          <w:p w14:paraId="33CA46EB" w14:textId="77777777" w:rsidR="00A90CC4" w:rsidRDefault="00A90CC4" w:rsidP="00A90CC4">
            <w:pPr>
              <w:jc w:val="both"/>
              <w:rPr>
                <w:ins w:id="9855" w:author="PS" w:date="2018-11-25T16:15:00Z"/>
              </w:rPr>
            </w:pPr>
            <w:ins w:id="9856" w:author="PS" w:date="2018-11-25T16:15:00Z">
              <w:r>
                <w:t>14.02.2018</w:t>
              </w:r>
            </w:ins>
          </w:p>
        </w:tc>
      </w:tr>
    </w:tbl>
    <w:p w14:paraId="569BB748" w14:textId="02DBBCD8" w:rsidR="00A90CC4" w:rsidRDefault="00A90CC4" w:rsidP="00A90CC4">
      <w:pPr>
        <w:rPr>
          <w:ins w:id="9857" w:author="PS" w:date="2018-11-25T16:15:00Z"/>
        </w:rPr>
      </w:pPr>
    </w:p>
    <w:p w14:paraId="42E86E21" w14:textId="77777777" w:rsidR="00A90CC4" w:rsidRDefault="00A90CC4">
      <w:pPr>
        <w:spacing w:after="160" w:line="259" w:lineRule="auto"/>
        <w:rPr>
          <w:ins w:id="9858" w:author="PS" w:date="2018-11-25T16:15:00Z"/>
        </w:rPr>
      </w:pPr>
      <w:ins w:id="9859" w:author="PS" w:date="2018-11-25T16:15:00Z">
        <w:r>
          <w:br w:type="page"/>
        </w:r>
      </w:ins>
    </w:p>
    <w:p w14:paraId="770B2D74" w14:textId="77777777" w:rsidR="00A90CC4" w:rsidRDefault="00A90CC4" w:rsidP="00A90CC4">
      <w:pPr>
        <w:rPr>
          <w:ins w:id="9860" w:author="PS" w:date="2018-11-25T16:15:00Z"/>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90CC4" w14:paraId="750B264A" w14:textId="77777777" w:rsidTr="00A90CC4">
        <w:trPr>
          <w:ins w:id="9861" w:author="PS" w:date="2018-11-25T16:15:00Z"/>
        </w:trPr>
        <w:tc>
          <w:tcPr>
            <w:tcW w:w="9859" w:type="dxa"/>
            <w:gridSpan w:val="11"/>
            <w:tcBorders>
              <w:bottom w:val="double" w:sz="4" w:space="0" w:color="auto"/>
            </w:tcBorders>
            <w:shd w:val="clear" w:color="auto" w:fill="BDD6EE"/>
          </w:tcPr>
          <w:p w14:paraId="2ED323A4" w14:textId="77777777" w:rsidR="00A90CC4" w:rsidRDefault="00A90CC4" w:rsidP="00A90CC4">
            <w:pPr>
              <w:jc w:val="both"/>
              <w:rPr>
                <w:ins w:id="9862" w:author="PS" w:date="2018-11-25T16:15:00Z"/>
                <w:b/>
                <w:sz w:val="28"/>
              </w:rPr>
            </w:pPr>
            <w:ins w:id="9863" w:author="PS" w:date="2018-11-25T16:15:00Z">
              <w:r>
                <w:rPr>
                  <w:b/>
                  <w:sz w:val="28"/>
                </w:rPr>
                <w:t>C-I – Personální zabezpečení</w:t>
              </w:r>
            </w:ins>
          </w:p>
        </w:tc>
      </w:tr>
      <w:tr w:rsidR="00A90CC4" w14:paraId="2E803EA2" w14:textId="77777777" w:rsidTr="00A90CC4">
        <w:trPr>
          <w:ins w:id="9864" w:author="PS" w:date="2018-11-25T16:15:00Z"/>
        </w:trPr>
        <w:tc>
          <w:tcPr>
            <w:tcW w:w="2518" w:type="dxa"/>
            <w:tcBorders>
              <w:top w:val="double" w:sz="4" w:space="0" w:color="auto"/>
            </w:tcBorders>
            <w:shd w:val="clear" w:color="auto" w:fill="F7CAAC"/>
          </w:tcPr>
          <w:p w14:paraId="47C8CB4F" w14:textId="77777777" w:rsidR="00A90CC4" w:rsidRDefault="00A90CC4" w:rsidP="00A90CC4">
            <w:pPr>
              <w:jc w:val="both"/>
              <w:rPr>
                <w:ins w:id="9865" w:author="PS" w:date="2018-11-25T16:15:00Z"/>
                <w:b/>
              </w:rPr>
            </w:pPr>
            <w:ins w:id="9866" w:author="PS" w:date="2018-11-25T16:15:00Z">
              <w:r>
                <w:rPr>
                  <w:b/>
                </w:rPr>
                <w:t>Vysoká škola</w:t>
              </w:r>
            </w:ins>
          </w:p>
        </w:tc>
        <w:tc>
          <w:tcPr>
            <w:tcW w:w="7341" w:type="dxa"/>
            <w:gridSpan w:val="10"/>
          </w:tcPr>
          <w:p w14:paraId="7D2C7B39" w14:textId="77777777" w:rsidR="00A90CC4" w:rsidRDefault="00A90CC4" w:rsidP="00A90CC4">
            <w:pPr>
              <w:jc w:val="both"/>
              <w:rPr>
                <w:ins w:id="9867" w:author="PS" w:date="2018-11-25T16:15:00Z"/>
              </w:rPr>
            </w:pPr>
            <w:ins w:id="9868" w:author="PS" w:date="2018-11-25T16:15:00Z">
              <w:r>
                <w:t>Univerzita Tomáše Bati ve Zlíně</w:t>
              </w:r>
            </w:ins>
          </w:p>
        </w:tc>
      </w:tr>
      <w:tr w:rsidR="00A90CC4" w14:paraId="3F4BF5B5" w14:textId="77777777" w:rsidTr="00A90CC4">
        <w:trPr>
          <w:ins w:id="9869" w:author="PS" w:date="2018-11-25T16:15:00Z"/>
        </w:trPr>
        <w:tc>
          <w:tcPr>
            <w:tcW w:w="2518" w:type="dxa"/>
            <w:shd w:val="clear" w:color="auto" w:fill="F7CAAC"/>
          </w:tcPr>
          <w:p w14:paraId="08EF8953" w14:textId="77777777" w:rsidR="00A90CC4" w:rsidRDefault="00A90CC4" w:rsidP="00A90CC4">
            <w:pPr>
              <w:jc w:val="both"/>
              <w:rPr>
                <w:ins w:id="9870" w:author="PS" w:date="2018-11-25T16:15:00Z"/>
                <w:b/>
              </w:rPr>
            </w:pPr>
            <w:ins w:id="9871" w:author="PS" w:date="2018-11-25T16:15:00Z">
              <w:r>
                <w:rPr>
                  <w:b/>
                </w:rPr>
                <w:t>Součást vysoké školy</w:t>
              </w:r>
            </w:ins>
          </w:p>
        </w:tc>
        <w:tc>
          <w:tcPr>
            <w:tcW w:w="7341" w:type="dxa"/>
            <w:gridSpan w:val="10"/>
          </w:tcPr>
          <w:p w14:paraId="6873D8AB" w14:textId="77777777" w:rsidR="00A90CC4" w:rsidRDefault="00A90CC4" w:rsidP="00A90CC4">
            <w:pPr>
              <w:jc w:val="both"/>
              <w:rPr>
                <w:ins w:id="9872" w:author="PS" w:date="2018-11-25T16:15:00Z"/>
              </w:rPr>
            </w:pPr>
            <w:ins w:id="9873" w:author="PS" w:date="2018-11-25T16:15:00Z">
              <w:r>
                <w:t>Fakulta logistiky a krizového řízení</w:t>
              </w:r>
            </w:ins>
          </w:p>
        </w:tc>
      </w:tr>
      <w:tr w:rsidR="00A90CC4" w14:paraId="025ACF8C" w14:textId="77777777" w:rsidTr="00A90CC4">
        <w:trPr>
          <w:ins w:id="9874" w:author="PS" w:date="2018-11-25T16:15:00Z"/>
        </w:trPr>
        <w:tc>
          <w:tcPr>
            <w:tcW w:w="2518" w:type="dxa"/>
            <w:shd w:val="clear" w:color="auto" w:fill="F7CAAC"/>
          </w:tcPr>
          <w:p w14:paraId="601DF592" w14:textId="77777777" w:rsidR="00A90CC4" w:rsidRDefault="00A90CC4" w:rsidP="00A90CC4">
            <w:pPr>
              <w:jc w:val="both"/>
              <w:rPr>
                <w:ins w:id="9875" w:author="PS" w:date="2018-11-25T16:15:00Z"/>
                <w:b/>
              </w:rPr>
            </w:pPr>
            <w:ins w:id="9876" w:author="PS" w:date="2018-11-25T16:15:00Z">
              <w:r>
                <w:rPr>
                  <w:b/>
                </w:rPr>
                <w:t>Název studijního programu</w:t>
              </w:r>
            </w:ins>
          </w:p>
        </w:tc>
        <w:tc>
          <w:tcPr>
            <w:tcW w:w="7341" w:type="dxa"/>
            <w:gridSpan w:val="10"/>
          </w:tcPr>
          <w:p w14:paraId="7862D38D" w14:textId="77777777" w:rsidR="00A90CC4" w:rsidRDefault="00A90CC4" w:rsidP="00A90CC4">
            <w:pPr>
              <w:jc w:val="both"/>
              <w:rPr>
                <w:ins w:id="9877" w:author="PS" w:date="2018-11-25T16:15:00Z"/>
              </w:rPr>
            </w:pPr>
            <w:ins w:id="9878" w:author="PS" w:date="2018-11-25T16:15:00Z">
              <w:r>
                <w:t>Environmentální bezpečnost</w:t>
              </w:r>
            </w:ins>
          </w:p>
        </w:tc>
      </w:tr>
      <w:tr w:rsidR="00A90CC4" w14:paraId="35997717" w14:textId="77777777" w:rsidTr="00A90CC4">
        <w:trPr>
          <w:ins w:id="9879" w:author="PS" w:date="2018-11-25T16:15:00Z"/>
        </w:trPr>
        <w:tc>
          <w:tcPr>
            <w:tcW w:w="2518" w:type="dxa"/>
            <w:shd w:val="clear" w:color="auto" w:fill="F7CAAC"/>
          </w:tcPr>
          <w:p w14:paraId="70D8E321" w14:textId="77777777" w:rsidR="00A90CC4" w:rsidRDefault="00A90CC4" w:rsidP="00A90CC4">
            <w:pPr>
              <w:jc w:val="both"/>
              <w:rPr>
                <w:ins w:id="9880" w:author="PS" w:date="2018-11-25T16:15:00Z"/>
                <w:b/>
              </w:rPr>
            </w:pPr>
            <w:ins w:id="9881" w:author="PS" w:date="2018-11-25T16:15:00Z">
              <w:r>
                <w:rPr>
                  <w:b/>
                </w:rPr>
                <w:t>Jméno a příjmení</w:t>
              </w:r>
            </w:ins>
          </w:p>
        </w:tc>
        <w:tc>
          <w:tcPr>
            <w:tcW w:w="4536" w:type="dxa"/>
            <w:gridSpan w:val="5"/>
          </w:tcPr>
          <w:p w14:paraId="4B8E6ED0" w14:textId="77777777" w:rsidR="00A90CC4" w:rsidRPr="00AB4346" w:rsidRDefault="00A90CC4" w:rsidP="00A90CC4">
            <w:pPr>
              <w:jc w:val="both"/>
              <w:rPr>
                <w:ins w:id="9882" w:author="PS" w:date="2018-11-25T16:15:00Z"/>
                <w:b/>
              </w:rPr>
            </w:pPr>
            <w:ins w:id="9883" w:author="PS" w:date="2018-11-25T16:15:00Z">
              <w:r w:rsidRPr="00AB4346">
                <w:rPr>
                  <w:b/>
                </w:rPr>
                <w:t>Peter Chrastina</w:t>
              </w:r>
            </w:ins>
          </w:p>
        </w:tc>
        <w:tc>
          <w:tcPr>
            <w:tcW w:w="709" w:type="dxa"/>
            <w:shd w:val="clear" w:color="auto" w:fill="F7CAAC"/>
          </w:tcPr>
          <w:p w14:paraId="323DFBDA" w14:textId="77777777" w:rsidR="00A90CC4" w:rsidRDefault="00A90CC4" w:rsidP="00A90CC4">
            <w:pPr>
              <w:jc w:val="both"/>
              <w:rPr>
                <w:ins w:id="9884" w:author="PS" w:date="2018-11-25T16:15:00Z"/>
                <w:b/>
              </w:rPr>
            </w:pPr>
            <w:ins w:id="9885" w:author="PS" w:date="2018-11-25T16:15:00Z">
              <w:r>
                <w:rPr>
                  <w:b/>
                </w:rPr>
                <w:t>Tituly</w:t>
              </w:r>
            </w:ins>
          </w:p>
        </w:tc>
        <w:tc>
          <w:tcPr>
            <w:tcW w:w="2096" w:type="dxa"/>
            <w:gridSpan w:val="4"/>
          </w:tcPr>
          <w:p w14:paraId="0EF3AF51" w14:textId="77777777" w:rsidR="00A90CC4" w:rsidRDefault="00A90CC4" w:rsidP="00A90CC4">
            <w:pPr>
              <w:jc w:val="both"/>
              <w:rPr>
                <w:ins w:id="9886" w:author="PS" w:date="2018-11-25T16:15:00Z"/>
              </w:rPr>
            </w:pPr>
            <w:ins w:id="9887" w:author="PS" w:date="2018-11-25T16:15:00Z">
              <w:r>
                <w:t>prof. RNDr., Ph.D.</w:t>
              </w:r>
            </w:ins>
          </w:p>
        </w:tc>
      </w:tr>
      <w:tr w:rsidR="00A90CC4" w14:paraId="3FA2C293" w14:textId="77777777" w:rsidTr="00A90CC4">
        <w:trPr>
          <w:ins w:id="9888" w:author="PS" w:date="2018-11-25T16:15:00Z"/>
        </w:trPr>
        <w:tc>
          <w:tcPr>
            <w:tcW w:w="2518" w:type="dxa"/>
            <w:shd w:val="clear" w:color="auto" w:fill="F7CAAC"/>
          </w:tcPr>
          <w:p w14:paraId="5B7A7DD4" w14:textId="77777777" w:rsidR="00A90CC4" w:rsidRDefault="00A90CC4" w:rsidP="00A90CC4">
            <w:pPr>
              <w:jc w:val="both"/>
              <w:rPr>
                <w:ins w:id="9889" w:author="PS" w:date="2018-11-25T16:15:00Z"/>
                <w:b/>
              </w:rPr>
            </w:pPr>
            <w:ins w:id="9890" w:author="PS" w:date="2018-11-25T16:15:00Z">
              <w:r>
                <w:rPr>
                  <w:b/>
                </w:rPr>
                <w:t>Rok narození</w:t>
              </w:r>
            </w:ins>
          </w:p>
        </w:tc>
        <w:tc>
          <w:tcPr>
            <w:tcW w:w="829" w:type="dxa"/>
          </w:tcPr>
          <w:p w14:paraId="053A0B01" w14:textId="77777777" w:rsidR="00A90CC4" w:rsidRDefault="00A90CC4" w:rsidP="00A90CC4">
            <w:pPr>
              <w:jc w:val="both"/>
              <w:rPr>
                <w:ins w:id="9891" w:author="PS" w:date="2018-11-25T16:15:00Z"/>
              </w:rPr>
            </w:pPr>
            <w:ins w:id="9892" w:author="PS" w:date="2018-11-25T16:15:00Z">
              <w:r>
                <w:t>1969</w:t>
              </w:r>
            </w:ins>
          </w:p>
        </w:tc>
        <w:tc>
          <w:tcPr>
            <w:tcW w:w="1721" w:type="dxa"/>
            <w:shd w:val="clear" w:color="auto" w:fill="F7CAAC"/>
          </w:tcPr>
          <w:p w14:paraId="1EC4E8CD" w14:textId="77777777" w:rsidR="00A90CC4" w:rsidRDefault="00A90CC4" w:rsidP="00A90CC4">
            <w:pPr>
              <w:jc w:val="both"/>
              <w:rPr>
                <w:ins w:id="9893" w:author="PS" w:date="2018-11-25T16:15:00Z"/>
                <w:b/>
              </w:rPr>
            </w:pPr>
            <w:ins w:id="9894" w:author="PS" w:date="2018-11-25T16:15:00Z">
              <w:r>
                <w:rPr>
                  <w:b/>
                </w:rPr>
                <w:t>typ vztahu k VŠ</w:t>
              </w:r>
            </w:ins>
          </w:p>
        </w:tc>
        <w:tc>
          <w:tcPr>
            <w:tcW w:w="992" w:type="dxa"/>
            <w:gridSpan w:val="2"/>
          </w:tcPr>
          <w:p w14:paraId="0323C63C" w14:textId="44E43CE9" w:rsidR="00A90CC4" w:rsidRPr="00EA2629" w:rsidRDefault="00EA2629" w:rsidP="00A90CC4">
            <w:pPr>
              <w:jc w:val="both"/>
              <w:rPr>
                <w:ins w:id="9895" w:author="PS" w:date="2018-11-25T16:15:00Z"/>
                <w:i/>
              </w:rPr>
            </w:pPr>
            <w:ins w:id="9896" w:author="PS" w:date="2018-11-25T16:19:00Z">
              <w:r w:rsidRPr="00EA2629">
                <w:rPr>
                  <w:i/>
                  <w:rPrChange w:id="9897" w:author="PS" w:date="2018-11-25T16:19:00Z">
                    <w:rPr/>
                  </w:rPrChange>
                </w:rPr>
                <w:t>pp.</w:t>
              </w:r>
            </w:ins>
          </w:p>
        </w:tc>
        <w:tc>
          <w:tcPr>
            <w:tcW w:w="994" w:type="dxa"/>
            <w:shd w:val="clear" w:color="auto" w:fill="F7CAAC"/>
          </w:tcPr>
          <w:p w14:paraId="0E78A366" w14:textId="77777777" w:rsidR="00A90CC4" w:rsidRDefault="00A90CC4" w:rsidP="00A90CC4">
            <w:pPr>
              <w:jc w:val="both"/>
              <w:rPr>
                <w:ins w:id="9898" w:author="PS" w:date="2018-11-25T16:15:00Z"/>
                <w:b/>
              </w:rPr>
            </w:pPr>
            <w:ins w:id="9899" w:author="PS" w:date="2018-11-25T16:15:00Z">
              <w:r>
                <w:rPr>
                  <w:b/>
                </w:rPr>
                <w:t>rozsah</w:t>
              </w:r>
            </w:ins>
          </w:p>
        </w:tc>
        <w:tc>
          <w:tcPr>
            <w:tcW w:w="709" w:type="dxa"/>
          </w:tcPr>
          <w:p w14:paraId="45212AFE" w14:textId="15ED3542" w:rsidR="00A90CC4" w:rsidRDefault="00EA2629" w:rsidP="00A90CC4">
            <w:pPr>
              <w:jc w:val="both"/>
              <w:rPr>
                <w:ins w:id="9900" w:author="PS" w:date="2018-11-25T16:15:00Z"/>
              </w:rPr>
            </w:pPr>
            <w:ins w:id="9901" w:author="PS" w:date="2018-11-25T16:20:00Z">
              <w:r>
                <w:t>20</w:t>
              </w:r>
            </w:ins>
          </w:p>
        </w:tc>
        <w:tc>
          <w:tcPr>
            <w:tcW w:w="709" w:type="dxa"/>
            <w:gridSpan w:val="2"/>
            <w:shd w:val="clear" w:color="auto" w:fill="F7CAAC"/>
          </w:tcPr>
          <w:p w14:paraId="247B1FD4" w14:textId="77777777" w:rsidR="00A90CC4" w:rsidRDefault="00A90CC4" w:rsidP="00A90CC4">
            <w:pPr>
              <w:jc w:val="both"/>
              <w:rPr>
                <w:ins w:id="9902" w:author="PS" w:date="2018-11-25T16:15:00Z"/>
                <w:b/>
              </w:rPr>
            </w:pPr>
            <w:ins w:id="9903" w:author="PS" w:date="2018-11-25T16:15:00Z">
              <w:r>
                <w:rPr>
                  <w:b/>
                </w:rPr>
                <w:t>do kdy</w:t>
              </w:r>
            </w:ins>
          </w:p>
        </w:tc>
        <w:tc>
          <w:tcPr>
            <w:tcW w:w="1387" w:type="dxa"/>
            <w:gridSpan w:val="2"/>
          </w:tcPr>
          <w:p w14:paraId="2280BB6B" w14:textId="77777777" w:rsidR="00A90CC4" w:rsidRDefault="00A90CC4" w:rsidP="00A90CC4">
            <w:pPr>
              <w:jc w:val="both"/>
              <w:rPr>
                <w:ins w:id="9904" w:author="PS" w:date="2018-11-25T16:15:00Z"/>
              </w:rPr>
            </w:pPr>
            <w:ins w:id="9905" w:author="PS" w:date="2018-11-25T16:15:00Z">
              <w:r>
                <w:t>0719</w:t>
              </w:r>
            </w:ins>
          </w:p>
        </w:tc>
      </w:tr>
      <w:tr w:rsidR="00A90CC4" w14:paraId="5617F53F" w14:textId="77777777" w:rsidTr="00A90CC4">
        <w:trPr>
          <w:ins w:id="9906" w:author="PS" w:date="2018-11-25T16:15:00Z"/>
        </w:trPr>
        <w:tc>
          <w:tcPr>
            <w:tcW w:w="5068" w:type="dxa"/>
            <w:gridSpan w:val="3"/>
            <w:shd w:val="clear" w:color="auto" w:fill="F7CAAC"/>
          </w:tcPr>
          <w:p w14:paraId="620F5EE9" w14:textId="77777777" w:rsidR="00A90CC4" w:rsidRDefault="00A90CC4" w:rsidP="00A90CC4">
            <w:pPr>
              <w:jc w:val="both"/>
              <w:rPr>
                <w:ins w:id="9907" w:author="PS" w:date="2018-11-25T16:15:00Z"/>
                <w:b/>
              </w:rPr>
            </w:pPr>
            <w:ins w:id="9908" w:author="PS" w:date="2018-11-25T16:15:00Z">
              <w:r>
                <w:rPr>
                  <w:b/>
                </w:rPr>
                <w:t>Typ vztahu na součásti VŠ, která uskutečňuje st. program</w:t>
              </w:r>
            </w:ins>
          </w:p>
        </w:tc>
        <w:tc>
          <w:tcPr>
            <w:tcW w:w="992" w:type="dxa"/>
            <w:gridSpan w:val="2"/>
          </w:tcPr>
          <w:p w14:paraId="02B904DD" w14:textId="6F9A8500" w:rsidR="00A90CC4" w:rsidRPr="00EA2629" w:rsidRDefault="00EA2629" w:rsidP="00A90CC4">
            <w:pPr>
              <w:jc w:val="both"/>
              <w:rPr>
                <w:ins w:id="9909" w:author="PS" w:date="2018-11-25T16:15:00Z"/>
                <w:i/>
              </w:rPr>
            </w:pPr>
            <w:ins w:id="9910" w:author="PS" w:date="2018-11-25T16:19:00Z">
              <w:r w:rsidRPr="00EA2629">
                <w:rPr>
                  <w:i/>
                  <w:rPrChange w:id="9911" w:author="PS" w:date="2018-11-25T16:19:00Z">
                    <w:rPr/>
                  </w:rPrChange>
                </w:rPr>
                <w:t>pp.</w:t>
              </w:r>
            </w:ins>
          </w:p>
        </w:tc>
        <w:tc>
          <w:tcPr>
            <w:tcW w:w="994" w:type="dxa"/>
            <w:shd w:val="clear" w:color="auto" w:fill="F7CAAC"/>
          </w:tcPr>
          <w:p w14:paraId="0EFC3B33" w14:textId="77777777" w:rsidR="00A90CC4" w:rsidRDefault="00A90CC4" w:rsidP="00A90CC4">
            <w:pPr>
              <w:jc w:val="both"/>
              <w:rPr>
                <w:ins w:id="9912" w:author="PS" w:date="2018-11-25T16:15:00Z"/>
                <w:b/>
              </w:rPr>
            </w:pPr>
            <w:ins w:id="9913" w:author="PS" w:date="2018-11-25T16:15:00Z">
              <w:r>
                <w:rPr>
                  <w:b/>
                </w:rPr>
                <w:t>rozsah</w:t>
              </w:r>
            </w:ins>
          </w:p>
        </w:tc>
        <w:tc>
          <w:tcPr>
            <w:tcW w:w="709" w:type="dxa"/>
          </w:tcPr>
          <w:p w14:paraId="7D77CDBF" w14:textId="4820F0E1" w:rsidR="00A90CC4" w:rsidRDefault="00EA2629" w:rsidP="00A90CC4">
            <w:pPr>
              <w:jc w:val="both"/>
              <w:rPr>
                <w:ins w:id="9914" w:author="PS" w:date="2018-11-25T16:15:00Z"/>
              </w:rPr>
            </w:pPr>
            <w:ins w:id="9915" w:author="PS" w:date="2018-11-25T16:20:00Z">
              <w:r>
                <w:t>20</w:t>
              </w:r>
            </w:ins>
          </w:p>
        </w:tc>
        <w:tc>
          <w:tcPr>
            <w:tcW w:w="709" w:type="dxa"/>
            <w:gridSpan w:val="2"/>
            <w:shd w:val="clear" w:color="auto" w:fill="F7CAAC"/>
          </w:tcPr>
          <w:p w14:paraId="781D0E65" w14:textId="77777777" w:rsidR="00A90CC4" w:rsidRDefault="00A90CC4" w:rsidP="00A90CC4">
            <w:pPr>
              <w:jc w:val="both"/>
              <w:rPr>
                <w:ins w:id="9916" w:author="PS" w:date="2018-11-25T16:15:00Z"/>
                <w:b/>
              </w:rPr>
            </w:pPr>
            <w:ins w:id="9917" w:author="PS" w:date="2018-11-25T16:15:00Z">
              <w:r>
                <w:rPr>
                  <w:b/>
                </w:rPr>
                <w:t>do kdy</w:t>
              </w:r>
            </w:ins>
          </w:p>
        </w:tc>
        <w:tc>
          <w:tcPr>
            <w:tcW w:w="1387" w:type="dxa"/>
            <w:gridSpan w:val="2"/>
          </w:tcPr>
          <w:p w14:paraId="0DBE3C32" w14:textId="77777777" w:rsidR="00A90CC4" w:rsidRDefault="00A90CC4" w:rsidP="00A90CC4">
            <w:pPr>
              <w:jc w:val="both"/>
              <w:rPr>
                <w:ins w:id="9918" w:author="PS" w:date="2018-11-25T16:15:00Z"/>
              </w:rPr>
            </w:pPr>
            <w:ins w:id="9919" w:author="PS" w:date="2018-11-25T16:15:00Z">
              <w:r>
                <w:t>0719</w:t>
              </w:r>
            </w:ins>
          </w:p>
        </w:tc>
      </w:tr>
      <w:tr w:rsidR="00A90CC4" w14:paraId="111C0423" w14:textId="77777777" w:rsidTr="00A90CC4">
        <w:trPr>
          <w:ins w:id="9920" w:author="PS" w:date="2018-11-25T16:15:00Z"/>
        </w:trPr>
        <w:tc>
          <w:tcPr>
            <w:tcW w:w="6060" w:type="dxa"/>
            <w:gridSpan w:val="5"/>
            <w:shd w:val="clear" w:color="auto" w:fill="F7CAAC"/>
          </w:tcPr>
          <w:p w14:paraId="70285CBB" w14:textId="77777777" w:rsidR="00A90CC4" w:rsidRDefault="00A90CC4" w:rsidP="00A90CC4">
            <w:pPr>
              <w:jc w:val="both"/>
              <w:rPr>
                <w:ins w:id="9921" w:author="PS" w:date="2018-11-25T16:15:00Z"/>
              </w:rPr>
            </w:pPr>
            <w:ins w:id="9922" w:author="PS" w:date="2018-11-25T16:15:00Z">
              <w:r>
                <w:rPr>
                  <w:b/>
                </w:rPr>
                <w:t>Další současná působení jako akademický pracovník na jiných VŠ</w:t>
              </w:r>
            </w:ins>
          </w:p>
        </w:tc>
        <w:tc>
          <w:tcPr>
            <w:tcW w:w="1703" w:type="dxa"/>
            <w:gridSpan w:val="2"/>
            <w:shd w:val="clear" w:color="auto" w:fill="F7CAAC"/>
          </w:tcPr>
          <w:p w14:paraId="577A72E2" w14:textId="77777777" w:rsidR="00A90CC4" w:rsidRDefault="00A90CC4" w:rsidP="00A90CC4">
            <w:pPr>
              <w:jc w:val="both"/>
              <w:rPr>
                <w:ins w:id="9923" w:author="PS" w:date="2018-11-25T16:15:00Z"/>
                <w:b/>
              </w:rPr>
            </w:pPr>
            <w:ins w:id="9924" w:author="PS" w:date="2018-11-25T16:15:00Z">
              <w:r>
                <w:rPr>
                  <w:b/>
                </w:rPr>
                <w:t>typ prac. vztahu</w:t>
              </w:r>
            </w:ins>
          </w:p>
        </w:tc>
        <w:tc>
          <w:tcPr>
            <w:tcW w:w="2096" w:type="dxa"/>
            <w:gridSpan w:val="4"/>
            <w:shd w:val="clear" w:color="auto" w:fill="F7CAAC"/>
          </w:tcPr>
          <w:p w14:paraId="0F96392C" w14:textId="77777777" w:rsidR="00A90CC4" w:rsidRDefault="00A90CC4" w:rsidP="00A90CC4">
            <w:pPr>
              <w:jc w:val="both"/>
              <w:rPr>
                <w:ins w:id="9925" w:author="PS" w:date="2018-11-25T16:15:00Z"/>
                <w:b/>
              </w:rPr>
            </w:pPr>
            <w:ins w:id="9926" w:author="PS" w:date="2018-11-25T16:15:00Z">
              <w:r>
                <w:rPr>
                  <w:b/>
                </w:rPr>
                <w:t>rozsah</w:t>
              </w:r>
            </w:ins>
          </w:p>
        </w:tc>
      </w:tr>
      <w:tr w:rsidR="00A90CC4" w14:paraId="7AEF21DA" w14:textId="77777777" w:rsidTr="00A90CC4">
        <w:trPr>
          <w:ins w:id="9927" w:author="PS" w:date="2018-11-25T16:15:00Z"/>
        </w:trPr>
        <w:tc>
          <w:tcPr>
            <w:tcW w:w="6060" w:type="dxa"/>
            <w:gridSpan w:val="5"/>
          </w:tcPr>
          <w:p w14:paraId="7AD75A33" w14:textId="77777777" w:rsidR="00A90CC4" w:rsidRDefault="00A90CC4" w:rsidP="00A90CC4">
            <w:pPr>
              <w:jc w:val="both"/>
              <w:rPr>
                <w:ins w:id="9928" w:author="PS" w:date="2018-11-25T16:15:00Z"/>
              </w:rPr>
            </w:pPr>
            <w:ins w:id="9929" w:author="PS" w:date="2018-11-25T16:15:00Z">
              <w:r>
                <w:t>Filozofická fakulta, Univerzita Sv. Cyrila a Metoda v Trnave (SK)</w:t>
              </w:r>
            </w:ins>
          </w:p>
        </w:tc>
        <w:tc>
          <w:tcPr>
            <w:tcW w:w="1703" w:type="dxa"/>
            <w:gridSpan w:val="2"/>
          </w:tcPr>
          <w:p w14:paraId="32AC4C2A" w14:textId="77777777" w:rsidR="00A90CC4" w:rsidRPr="0030203C" w:rsidRDefault="00A90CC4" w:rsidP="00A90CC4">
            <w:pPr>
              <w:jc w:val="center"/>
              <w:rPr>
                <w:ins w:id="9930" w:author="PS" w:date="2018-11-25T16:15:00Z"/>
                <w:i/>
              </w:rPr>
            </w:pPr>
            <w:ins w:id="9931" w:author="PS" w:date="2018-11-25T16:15:00Z">
              <w:r w:rsidRPr="0030203C">
                <w:rPr>
                  <w:i/>
                </w:rPr>
                <w:t>pp.</w:t>
              </w:r>
            </w:ins>
          </w:p>
        </w:tc>
        <w:tc>
          <w:tcPr>
            <w:tcW w:w="2096" w:type="dxa"/>
            <w:gridSpan w:val="4"/>
          </w:tcPr>
          <w:p w14:paraId="16F2C7FE" w14:textId="77777777" w:rsidR="00A90CC4" w:rsidRDefault="00A90CC4" w:rsidP="00A90CC4">
            <w:pPr>
              <w:jc w:val="center"/>
              <w:rPr>
                <w:ins w:id="9932" w:author="PS" w:date="2018-11-25T16:15:00Z"/>
              </w:rPr>
            </w:pPr>
            <w:ins w:id="9933" w:author="PS" w:date="2018-11-25T16:15:00Z">
              <w:r>
                <w:t>40</w:t>
              </w:r>
            </w:ins>
          </w:p>
        </w:tc>
      </w:tr>
      <w:tr w:rsidR="00A90CC4" w14:paraId="6CEB8A6E" w14:textId="77777777" w:rsidTr="00A90CC4">
        <w:trPr>
          <w:ins w:id="9934" w:author="PS" w:date="2018-11-25T16:15:00Z"/>
        </w:trPr>
        <w:tc>
          <w:tcPr>
            <w:tcW w:w="6060" w:type="dxa"/>
            <w:gridSpan w:val="5"/>
          </w:tcPr>
          <w:p w14:paraId="42F2AC72" w14:textId="77777777" w:rsidR="00A90CC4" w:rsidRDefault="00A90CC4" w:rsidP="00A90CC4">
            <w:pPr>
              <w:jc w:val="both"/>
              <w:rPr>
                <w:ins w:id="9935" w:author="PS" w:date="2018-11-25T16:15:00Z"/>
              </w:rPr>
            </w:pPr>
          </w:p>
        </w:tc>
        <w:tc>
          <w:tcPr>
            <w:tcW w:w="1703" w:type="dxa"/>
            <w:gridSpan w:val="2"/>
          </w:tcPr>
          <w:p w14:paraId="72CE5BD1" w14:textId="77777777" w:rsidR="00A90CC4" w:rsidRDefault="00A90CC4" w:rsidP="00A90CC4">
            <w:pPr>
              <w:jc w:val="both"/>
              <w:rPr>
                <w:ins w:id="9936" w:author="PS" w:date="2018-11-25T16:15:00Z"/>
              </w:rPr>
            </w:pPr>
          </w:p>
        </w:tc>
        <w:tc>
          <w:tcPr>
            <w:tcW w:w="2096" w:type="dxa"/>
            <w:gridSpan w:val="4"/>
          </w:tcPr>
          <w:p w14:paraId="71A548EC" w14:textId="77777777" w:rsidR="00A90CC4" w:rsidRDefault="00A90CC4" w:rsidP="00A90CC4">
            <w:pPr>
              <w:jc w:val="both"/>
              <w:rPr>
                <w:ins w:id="9937" w:author="PS" w:date="2018-11-25T16:15:00Z"/>
              </w:rPr>
            </w:pPr>
          </w:p>
        </w:tc>
      </w:tr>
      <w:tr w:rsidR="00A90CC4" w14:paraId="04C56BDF" w14:textId="77777777" w:rsidTr="00A90CC4">
        <w:trPr>
          <w:ins w:id="9938" w:author="PS" w:date="2018-11-25T16:15:00Z"/>
        </w:trPr>
        <w:tc>
          <w:tcPr>
            <w:tcW w:w="6060" w:type="dxa"/>
            <w:gridSpan w:val="5"/>
          </w:tcPr>
          <w:p w14:paraId="232A922D" w14:textId="77777777" w:rsidR="00A90CC4" w:rsidRDefault="00A90CC4" w:rsidP="00A90CC4">
            <w:pPr>
              <w:jc w:val="both"/>
              <w:rPr>
                <w:ins w:id="9939" w:author="PS" w:date="2018-11-25T16:15:00Z"/>
              </w:rPr>
            </w:pPr>
          </w:p>
        </w:tc>
        <w:tc>
          <w:tcPr>
            <w:tcW w:w="1703" w:type="dxa"/>
            <w:gridSpan w:val="2"/>
          </w:tcPr>
          <w:p w14:paraId="333697B3" w14:textId="77777777" w:rsidR="00A90CC4" w:rsidRDefault="00A90CC4" w:rsidP="00A90CC4">
            <w:pPr>
              <w:jc w:val="both"/>
              <w:rPr>
                <w:ins w:id="9940" w:author="PS" w:date="2018-11-25T16:15:00Z"/>
              </w:rPr>
            </w:pPr>
          </w:p>
        </w:tc>
        <w:tc>
          <w:tcPr>
            <w:tcW w:w="2096" w:type="dxa"/>
            <w:gridSpan w:val="4"/>
          </w:tcPr>
          <w:p w14:paraId="50666F37" w14:textId="77777777" w:rsidR="00A90CC4" w:rsidRDefault="00A90CC4" w:rsidP="00A90CC4">
            <w:pPr>
              <w:jc w:val="both"/>
              <w:rPr>
                <w:ins w:id="9941" w:author="PS" w:date="2018-11-25T16:15:00Z"/>
              </w:rPr>
            </w:pPr>
          </w:p>
        </w:tc>
      </w:tr>
      <w:tr w:rsidR="00A90CC4" w14:paraId="4386C94F" w14:textId="77777777" w:rsidTr="00A90CC4">
        <w:trPr>
          <w:ins w:id="9942" w:author="PS" w:date="2018-11-25T16:15:00Z"/>
        </w:trPr>
        <w:tc>
          <w:tcPr>
            <w:tcW w:w="6060" w:type="dxa"/>
            <w:gridSpan w:val="5"/>
          </w:tcPr>
          <w:p w14:paraId="24C80A27" w14:textId="77777777" w:rsidR="00A90CC4" w:rsidRDefault="00A90CC4" w:rsidP="00A90CC4">
            <w:pPr>
              <w:jc w:val="both"/>
              <w:rPr>
                <w:ins w:id="9943" w:author="PS" w:date="2018-11-25T16:15:00Z"/>
              </w:rPr>
            </w:pPr>
          </w:p>
        </w:tc>
        <w:tc>
          <w:tcPr>
            <w:tcW w:w="1703" w:type="dxa"/>
            <w:gridSpan w:val="2"/>
          </w:tcPr>
          <w:p w14:paraId="293A403A" w14:textId="77777777" w:rsidR="00A90CC4" w:rsidRDefault="00A90CC4" w:rsidP="00A90CC4">
            <w:pPr>
              <w:jc w:val="both"/>
              <w:rPr>
                <w:ins w:id="9944" w:author="PS" w:date="2018-11-25T16:15:00Z"/>
              </w:rPr>
            </w:pPr>
          </w:p>
        </w:tc>
        <w:tc>
          <w:tcPr>
            <w:tcW w:w="2096" w:type="dxa"/>
            <w:gridSpan w:val="4"/>
          </w:tcPr>
          <w:p w14:paraId="3ABEC48B" w14:textId="77777777" w:rsidR="00A90CC4" w:rsidRDefault="00A90CC4" w:rsidP="00A90CC4">
            <w:pPr>
              <w:jc w:val="both"/>
              <w:rPr>
                <w:ins w:id="9945" w:author="PS" w:date="2018-11-25T16:15:00Z"/>
              </w:rPr>
            </w:pPr>
          </w:p>
        </w:tc>
      </w:tr>
      <w:tr w:rsidR="00A90CC4" w14:paraId="1C2198EB" w14:textId="77777777" w:rsidTr="00A90CC4">
        <w:trPr>
          <w:ins w:id="9946" w:author="PS" w:date="2018-11-25T16:15:00Z"/>
        </w:trPr>
        <w:tc>
          <w:tcPr>
            <w:tcW w:w="9859" w:type="dxa"/>
            <w:gridSpan w:val="11"/>
            <w:shd w:val="clear" w:color="auto" w:fill="F7CAAC"/>
          </w:tcPr>
          <w:p w14:paraId="24E5BA1C" w14:textId="77777777" w:rsidR="00A90CC4" w:rsidRDefault="00A90CC4" w:rsidP="00A90CC4">
            <w:pPr>
              <w:jc w:val="both"/>
              <w:rPr>
                <w:ins w:id="9947" w:author="PS" w:date="2018-11-25T16:15:00Z"/>
              </w:rPr>
            </w:pPr>
            <w:ins w:id="9948" w:author="PS" w:date="2018-11-25T16:15:00Z">
              <w:r>
                <w:rPr>
                  <w:b/>
                </w:rPr>
                <w:t>Předměty příslušného studijního programu a způsob zapojení do jejich výuky, příp. další zapojení do uskutečňování studijního programu</w:t>
              </w:r>
            </w:ins>
          </w:p>
        </w:tc>
      </w:tr>
      <w:tr w:rsidR="00A90CC4" w14:paraId="0589DC0A" w14:textId="77777777" w:rsidTr="00A90CC4">
        <w:trPr>
          <w:trHeight w:val="1118"/>
          <w:ins w:id="9949" w:author="PS" w:date="2018-11-25T16:15:00Z"/>
        </w:trPr>
        <w:tc>
          <w:tcPr>
            <w:tcW w:w="9859" w:type="dxa"/>
            <w:gridSpan w:val="11"/>
            <w:tcBorders>
              <w:top w:val="nil"/>
            </w:tcBorders>
          </w:tcPr>
          <w:p w14:paraId="4FF4338E" w14:textId="77777777" w:rsidR="00A90CC4" w:rsidRDefault="00A90CC4" w:rsidP="00A90CC4">
            <w:pPr>
              <w:jc w:val="both"/>
              <w:rPr>
                <w:ins w:id="9950" w:author="PS" w:date="2018-11-25T16:15:00Z"/>
              </w:rPr>
            </w:pPr>
            <w:ins w:id="9951" w:author="PS" w:date="2018-11-25T16:15:00Z">
              <w:r>
                <w:t>Územní plánování - garant, přednášející, cvičící</w:t>
              </w:r>
            </w:ins>
          </w:p>
          <w:p w14:paraId="666AB3AA" w14:textId="77777777" w:rsidR="00A90CC4" w:rsidRDefault="00A90CC4" w:rsidP="00A90CC4">
            <w:pPr>
              <w:jc w:val="both"/>
              <w:rPr>
                <w:ins w:id="9952" w:author="PS" w:date="2018-11-25T16:15:00Z"/>
              </w:rPr>
            </w:pPr>
            <w:ins w:id="9953" w:author="PS" w:date="2018-11-25T16:15:00Z">
              <w:r>
                <w:t>Dějiny environmentálního myšlení a udržitelný rozvoj - garant, přednášející, cvičící</w:t>
              </w:r>
            </w:ins>
          </w:p>
          <w:p w14:paraId="267B5BDF" w14:textId="77777777" w:rsidR="00A90CC4" w:rsidRDefault="00A90CC4" w:rsidP="00A90CC4">
            <w:pPr>
              <w:jc w:val="both"/>
              <w:rPr>
                <w:ins w:id="9954" w:author="PS" w:date="2018-11-25T16:15:00Z"/>
              </w:rPr>
            </w:pPr>
            <w:ins w:id="9955" w:author="PS" w:date="2018-11-25T16:15:00Z">
              <w:r>
                <w:t>Regionální geografie ČR - garant, přednášející</w:t>
              </w:r>
            </w:ins>
          </w:p>
          <w:p w14:paraId="65804F0E" w14:textId="77777777" w:rsidR="00A90CC4" w:rsidRDefault="00A90CC4" w:rsidP="00A90CC4">
            <w:pPr>
              <w:jc w:val="both"/>
              <w:rPr>
                <w:ins w:id="9956" w:author="PS" w:date="2018-11-25T16:15:00Z"/>
              </w:rPr>
            </w:pPr>
            <w:ins w:id="9957" w:author="PS" w:date="2018-11-25T16:15:00Z">
              <w:r>
                <w:t>Human Geography - garant, přednášející, cvičící</w:t>
              </w:r>
            </w:ins>
          </w:p>
          <w:p w14:paraId="0665AC26" w14:textId="77777777" w:rsidR="00A90CC4" w:rsidRDefault="00A90CC4" w:rsidP="00A90CC4">
            <w:pPr>
              <w:jc w:val="both"/>
              <w:rPr>
                <w:ins w:id="9958" w:author="PS" w:date="2018-11-25T16:15:00Z"/>
              </w:rPr>
            </w:pPr>
            <w:ins w:id="9959" w:author="PS" w:date="2018-11-25T16:15:00Z">
              <w:r>
                <w:t>Ekologie - garant, přednášející, cvičící</w:t>
              </w:r>
            </w:ins>
          </w:p>
        </w:tc>
      </w:tr>
      <w:tr w:rsidR="00A90CC4" w14:paraId="4FDFA20F" w14:textId="77777777" w:rsidTr="00A90CC4">
        <w:trPr>
          <w:ins w:id="9960" w:author="PS" w:date="2018-11-25T16:15:00Z"/>
        </w:trPr>
        <w:tc>
          <w:tcPr>
            <w:tcW w:w="9859" w:type="dxa"/>
            <w:gridSpan w:val="11"/>
            <w:shd w:val="clear" w:color="auto" w:fill="F7CAAC"/>
          </w:tcPr>
          <w:p w14:paraId="14CB21E2" w14:textId="77777777" w:rsidR="00A90CC4" w:rsidRPr="001A765A" w:rsidRDefault="00A90CC4" w:rsidP="00A90CC4">
            <w:pPr>
              <w:jc w:val="both"/>
              <w:rPr>
                <w:ins w:id="9961" w:author="PS" w:date="2018-11-25T16:15:00Z"/>
              </w:rPr>
            </w:pPr>
            <w:ins w:id="9962" w:author="PS" w:date="2018-11-25T16:15:00Z">
              <w:r w:rsidRPr="00725D1A">
                <w:t xml:space="preserve">Údaje o vzdělání na VŠ </w:t>
              </w:r>
            </w:ins>
          </w:p>
        </w:tc>
      </w:tr>
      <w:tr w:rsidR="00A90CC4" w:rsidRPr="00511F61" w14:paraId="1E323936" w14:textId="77777777" w:rsidTr="00A90CC4">
        <w:trPr>
          <w:trHeight w:val="1055"/>
          <w:ins w:id="9963" w:author="PS" w:date="2018-11-25T16:15:00Z"/>
        </w:trPr>
        <w:tc>
          <w:tcPr>
            <w:tcW w:w="9859" w:type="dxa"/>
            <w:gridSpan w:val="11"/>
          </w:tcPr>
          <w:p w14:paraId="5158F3D0" w14:textId="77777777" w:rsidR="00A90CC4" w:rsidRDefault="00A90CC4" w:rsidP="00A90CC4">
            <w:pPr>
              <w:autoSpaceDE w:val="0"/>
              <w:autoSpaceDN w:val="0"/>
              <w:adjustRightInd w:val="0"/>
              <w:ind w:left="322" w:hanging="322"/>
              <w:rPr>
                <w:ins w:id="9964" w:author="PS" w:date="2018-11-25T16:15:00Z"/>
                <w:bCs/>
                <w:lang w:val="sk-SK" w:eastAsia="sk-SK"/>
              </w:rPr>
            </w:pPr>
            <w:ins w:id="9965" w:author="PS" w:date="2018-11-25T16:15:00Z">
              <w:r>
                <w:rPr>
                  <w:lang w:val="sk-SK" w:eastAsia="sk-SK"/>
                </w:rPr>
                <w:t xml:space="preserve">2014: </w:t>
              </w:r>
              <w:r w:rsidRPr="00E460AB">
                <w:rPr>
                  <w:lang w:val="sk-SK" w:eastAsia="sk-SK"/>
                </w:rPr>
                <w:t>Univerzita Konštantína Filozofa v</w:t>
              </w:r>
              <w:r>
                <w:rPr>
                  <w:lang w:val="sk-SK" w:eastAsia="sk-SK"/>
                </w:rPr>
                <w:t> </w:t>
              </w:r>
              <w:r w:rsidRPr="00E460AB">
                <w:rPr>
                  <w:lang w:val="sk-SK" w:eastAsia="sk-SK"/>
                </w:rPr>
                <w:t>Nitre</w:t>
              </w:r>
              <w:r>
                <w:rPr>
                  <w:lang w:val="sk-SK" w:eastAsia="sk-SK"/>
                </w:rPr>
                <w:t xml:space="preserve">, </w:t>
              </w:r>
              <w:r w:rsidRPr="00E460AB">
                <w:rPr>
                  <w:lang w:val="sk-SK" w:eastAsia="sk-SK"/>
                </w:rPr>
                <w:t xml:space="preserve">Filozofická fakulta, </w:t>
              </w:r>
              <w:r w:rsidRPr="00E460AB">
                <w:rPr>
                  <w:bCs/>
                  <w:lang w:val="sk-SK" w:eastAsia="sk-SK"/>
                </w:rPr>
                <w:t xml:space="preserve">Vedný odbor: </w:t>
              </w:r>
              <w:r w:rsidRPr="00E460AB">
                <w:rPr>
                  <w:lang w:val="sk-SK" w:eastAsia="sk-SK"/>
                </w:rPr>
                <w:t>2.1.7 História, špecializácia Historická geografia</w:t>
              </w:r>
              <w:r>
                <w:rPr>
                  <w:bCs/>
                  <w:lang w:val="sk-SK" w:eastAsia="sk-SK"/>
                </w:rPr>
                <w:t xml:space="preserve">, </w:t>
              </w:r>
              <w:r w:rsidRPr="00E460AB">
                <w:rPr>
                  <w:bCs/>
                  <w:lang w:val="sk-SK" w:eastAsia="sk-SK"/>
                </w:rPr>
                <w:t>prof.</w:t>
              </w:r>
            </w:ins>
          </w:p>
          <w:p w14:paraId="5C8E4EA6" w14:textId="77777777" w:rsidR="00A90CC4" w:rsidRPr="00E460AB" w:rsidRDefault="00A90CC4" w:rsidP="00A90CC4">
            <w:pPr>
              <w:autoSpaceDE w:val="0"/>
              <w:autoSpaceDN w:val="0"/>
              <w:adjustRightInd w:val="0"/>
              <w:ind w:left="322" w:hanging="322"/>
              <w:rPr>
                <w:ins w:id="9966" w:author="PS" w:date="2018-11-25T16:15:00Z"/>
                <w:lang w:val="sk-SK" w:eastAsia="sk-SK"/>
              </w:rPr>
            </w:pPr>
            <w:ins w:id="9967" w:author="PS" w:date="2018-11-25T16:15:00Z">
              <w:r>
                <w:rPr>
                  <w:lang w:val="sk-SK" w:eastAsia="sk-SK"/>
                </w:rPr>
                <w:t xml:space="preserve">2008: </w:t>
              </w:r>
              <w:r w:rsidRPr="00E460AB">
                <w:rPr>
                  <w:lang w:val="sk-SK" w:eastAsia="sk-SK"/>
                </w:rPr>
                <w:t>Prešovská univerzita v</w:t>
              </w:r>
              <w:r>
                <w:rPr>
                  <w:lang w:val="sk-SK" w:eastAsia="sk-SK"/>
                </w:rPr>
                <w:t> </w:t>
              </w:r>
              <w:r w:rsidRPr="00E460AB">
                <w:rPr>
                  <w:lang w:val="sk-SK" w:eastAsia="sk-SK"/>
                </w:rPr>
                <w:t>Prešove</w:t>
              </w:r>
              <w:r>
                <w:rPr>
                  <w:lang w:val="sk-SK" w:eastAsia="sk-SK"/>
                </w:rPr>
                <w:t>,</w:t>
              </w:r>
              <w:r w:rsidRPr="00E460AB">
                <w:rPr>
                  <w:lang w:val="sk-SK" w:eastAsia="sk-SK"/>
                </w:rPr>
                <w:t xml:space="preserve"> Filozofická fakulta, </w:t>
              </w:r>
              <w:r w:rsidRPr="00E460AB">
                <w:rPr>
                  <w:bCs/>
                  <w:lang w:val="sk-SK" w:eastAsia="sk-SK"/>
                </w:rPr>
                <w:t xml:space="preserve">Vedný odbor: </w:t>
              </w:r>
              <w:r w:rsidRPr="00E460AB">
                <w:rPr>
                  <w:lang w:val="sk-SK" w:eastAsia="sk-SK"/>
                </w:rPr>
                <w:t xml:space="preserve">2.1.7 </w:t>
              </w:r>
              <w:r>
                <w:rPr>
                  <w:lang w:val="sk-SK" w:eastAsia="sk-SK"/>
                </w:rPr>
                <w:t>,</w:t>
              </w:r>
              <w:r w:rsidRPr="00E460AB">
                <w:rPr>
                  <w:lang w:val="sk-SK" w:eastAsia="sk-SK"/>
                </w:rPr>
                <w:t xml:space="preserve"> </w:t>
              </w:r>
              <w:r w:rsidRPr="00E460AB">
                <w:rPr>
                  <w:bCs/>
                  <w:lang w:val="sk-SK" w:eastAsia="sk-SK"/>
                </w:rPr>
                <w:t xml:space="preserve">doc. </w:t>
              </w:r>
            </w:ins>
          </w:p>
          <w:p w14:paraId="5A6C1935" w14:textId="77777777" w:rsidR="00A90CC4" w:rsidRDefault="00A90CC4" w:rsidP="00A90CC4">
            <w:pPr>
              <w:autoSpaceDE w:val="0"/>
              <w:autoSpaceDN w:val="0"/>
              <w:adjustRightInd w:val="0"/>
              <w:ind w:left="322" w:hanging="322"/>
              <w:rPr>
                <w:ins w:id="9968" w:author="PS" w:date="2018-11-25T16:15:00Z"/>
                <w:lang w:val="sk-SK" w:eastAsia="sk-SK"/>
              </w:rPr>
            </w:pPr>
            <w:ins w:id="9969" w:author="PS" w:date="2018-11-25T16:15:00Z">
              <w:r>
                <w:rPr>
                  <w:lang w:val="sk-SK" w:eastAsia="sk-SK"/>
                </w:rPr>
                <w:t xml:space="preserve">2004: </w:t>
              </w:r>
              <w:r w:rsidRPr="00E460AB">
                <w:rPr>
                  <w:lang w:val="sk-SK" w:eastAsia="sk-SK"/>
                </w:rPr>
                <w:t>Prešovská univerzita v</w:t>
              </w:r>
              <w:r>
                <w:rPr>
                  <w:lang w:val="sk-SK" w:eastAsia="sk-SK"/>
                </w:rPr>
                <w:t> </w:t>
              </w:r>
              <w:r w:rsidRPr="00E460AB">
                <w:rPr>
                  <w:lang w:val="sk-SK" w:eastAsia="sk-SK"/>
                </w:rPr>
                <w:t>Prešove</w:t>
              </w:r>
              <w:r>
                <w:rPr>
                  <w:lang w:val="sk-SK" w:eastAsia="sk-SK"/>
                </w:rPr>
                <w:t xml:space="preserve">, </w:t>
              </w:r>
              <w:r w:rsidRPr="00E460AB">
                <w:rPr>
                  <w:lang w:val="sk-SK" w:eastAsia="sk-SK"/>
                </w:rPr>
                <w:t xml:space="preserve">Fakulta humanitných a prírodných vied, </w:t>
              </w:r>
              <w:r w:rsidRPr="00E460AB">
                <w:rPr>
                  <w:bCs/>
                  <w:lang w:val="sk-SK" w:eastAsia="sk-SK"/>
                </w:rPr>
                <w:t xml:space="preserve">Vedný odbor: </w:t>
              </w:r>
              <w:r w:rsidRPr="00E460AB">
                <w:rPr>
                  <w:lang w:val="sk-SK" w:eastAsia="sk-SK"/>
                </w:rPr>
                <w:t xml:space="preserve">13-01-9 fyzická geografia </w:t>
              </w:r>
              <w:r w:rsidRPr="00E460AB">
                <w:rPr>
                  <w:lang w:val="sk-SK" w:eastAsia="sk-SK"/>
                </w:rPr>
                <w:br/>
                <w:t>a geoekológia</w:t>
              </w:r>
              <w:r>
                <w:rPr>
                  <w:lang w:val="sk-SK" w:eastAsia="sk-SK"/>
                </w:rPr>
                <w:t xml:space="preserve">, </w:t>
              </w:r>
              <w:r w:rsidRPr="00E460AB">
                <w:rPr>
                  <w:lang w:val="sk-SK" w:eastAsia="sk-SK"/>
                </w:rPr>
                <w:t>Ph.D.</w:t>
              </w:r>
            </w:ins>
          </w:p>
          <w:p w14:paraId="000FFD78" w14:textId="77777777" w:rsidR="00A90CC4" w:rsidRPr="001A765A" w:rsidRDefault="00A90CC4" w:rsidP="00A90CC4">
            <w:pPr>
              <w:autoSpaceDE w:val="0"/>
              <w:autoSpaceDN w:val="0"/>
              <w:adjustRightInd w:val="0"/>
              <w:ind w:left="322" w:hanging="322"/>
              <w:rPr>
                <w:ins w:id="9970" w:author="PS" w:date="2018-11-25T16:15:00Z"/>
                <w:lang w:val="sk-SK" w:eastAsia="sk-SK"/>
              </w:rPr>
            </w:pPr>
            <w:ins w:id="9971" w:author="PS" w:date="2018-11-25T16:15:00Z">
              <w:r>
                <w:rPr>
                  <w:lang w:val="sk-SK" w:eastAsia="sk-SK"/>
                </w:rPr>
                <w:t xml:space="preserve">1999: </w:t>
              </w:r>
              <w:r w:rsidRPr="00E460AB">
                <w:rPr>
                  <w:lang w:val="sk-SK" w:eastAsia="sk-SK"/>
                </w:rPr>
                <w:t>Univerzita Komenského v</w:t>
              </w:r>
              <w:r>
                <w:rPr>
                  <w:lang w:val="sk-SK" w:eastAsia="sk-SK"/>
                </w:rPr>
                <w:t> </w:t>
              </w:r>
              <w:r w:rsidRPr="00E460AB">
                <w:rPr>
                  <w:lang w:val="sk-SK" w:eastAsia="sk-SK"/>
                </w:rPr>
                <w:t>Bratislave</w:t>
              </w:r>
              <w:r>
                <w:rPr>
                  <w:lang w:val="sk-SK" w:eastAsia="sk-SK"/>
                </w:rPr>
                <w:t>,</w:t>
              </w:r>
              <w:r w:rsidRPr="001A765A">
                <w:rPr>
                  <w:lang w:val="sk-SK" w:eastAsia="sk-SK"/>
                </w:rPr>
                <w:t xml:space="preserve"> </w:t>
              </w:r>
              <w:r w:rsidRPr="003A15A0">
                <w:rPr>
                  <w:lang w:val="sk-SK" w:eastAsia="sk-SK"/>
                </w:rPr>
                <w:t xml:space="preserve">Prírodovedecká fakulta, </w:t>
              </w:r>
              <w:r w:rsidRPr="00725D1A">
                <w:rPr>
                  <w:bCs/>
                  <w:lang w:val="sk-SK" w:eastAsia="sk-SK"/>
                </w:rPr>
                <w:t xml:space="preserve">odbor: </w:t>
              </w:r>
              <w:r w:rsidRPr="001A765A">
                <w:rPr>
                  <w:lang w:val="sk-SK" w:eastAsia="sk-SK"/>
                </w:rPr>
                <w:t>geografia a kartografia</w:t>
              </w:r>
              <w:r>
                <w:rPr>
                  <w:lang w:val="sk-SK" w:eastAsia="sk-SK"/>
                </w:rPr>
                <w:t>,</w:t>
              </w:r>
              <w:r w:rsidRPr="003A15A0">
                <w:rPr>
                  <w:lang w:val="sk-SK" w:eastAsia="sk-SK"/>
                </w:rPr>
                <w:t xml:space="preserve"> </w:t>
              </w:r>
              <w:r w:rsidRPr="00725D1A">
                <w:rPr>
                  <w:lang w:val="sk-SK" w:eastAsia="sk-SK"/>
                </w:rPr>
                <w:t>RNDr.</w:t>
              </w:r>
            </w:ins>
          </w:p>
          <w:p w14:paraId="007B97B3" w14:textId="77777777" w:rsidR="00A90CC4" w:rsidRPr="001A765A" w:rsidRDefault="00A90CC4" w:rsidP="00A90CC4">
            <w:pPr>
              <w:autoSpaceDE w:val="0"/>
              <w:autoSpaceDN w:val="0"/>
              <w:adjustRightInd w:val="0"/>
              <w:ind w:left="322" w:hanging="322"/>
              <w:rPr>
                <w:ins w:id="9972" w:author="PS" w:date="2018-11-25T16:15:00Z"/>
                <w:lang w:val="sk-SK" w:eastAsia="sk-SK"/>
              </w:rPr>
            </w:pPr>
            <w:ins w:id="9973" w:author="PS" w:date="2018-11-25T16:15:00Z">
              <w:r>
                <w:rPr>
                  <w:lang w:val="sk-SK" w:eastAsia="sk-SK"/>
                </w:rPr>
                <w:t xml:space="preserve">1997: </w:t>
              </w:r>
              <w:r w:rsidRPr="00E460AB">
                <w:rPr>
                  <w:lang w:val="sk-SK" w:eastAsia="sk-SK"/>
                </w:rPr>
                <w:t>Univerzita Konštantína Filozofa v</w:t>
              </w:r>
              <w:r>
                <w:rPr>
                  <w:lang w:val="sk-SK" w:eastAsia="sk-SK"/>
                </w:rPr>
                <w:t> </w:t>
              </w:r>
              <w:r w:rsidRPr="00E460AB">
                <w:rPr>
                  <w:lang w:val="sk-SK" w:eastAsia="sk-SK"/>
                </w:rPr>
                <w:t>Nitre</w:t>
              </w:r>
              <w:r>
                <w:rPr>
                  <w:lang w:val="sk-SK" w:eastAsia="sk-SK"/>
                </w:rPr>
                <w:t xml:space="preserve">, </w:t>
              </w:r>
              <w:r w:rsidRPr="00E460AB">
                <w:rPr>
                  <w:lang w:val="sk-SK" w:eastAsia="sk-SK"/>
                </w:rPr>
                <w:t>Filozofická fakulta, archeológia</w:t>
              </w:r>
              <w:r>
                <w:rPr>
                  <w:lang w:val="sk-SK" w:eastAsia="sk-SK"/>
                </w:rPr>
                <w:t xml:space="preserve">, </w:t>
              </w:r>
              <w:r w:rsidRPr="00E460AB">
                <w:rPr>
                  <w:lang w:val="sk-SK" w:eastAsia="sk-SK"/>
                </w:rPr>
                <w:t>Mgr.</w:t>
              </w:r>
            </w:ins>
          </w:p>
          <w:p w14:paraId="20775CDC" w14:textId="77777777" w:rsidR="00A90CC4" w:rsidRPr="00725D1A" w:rsidRDefault="00A90CC4" w:rsidP="00A90CC4">
            <w:pPr>
              <w:autoSpaceDE w:val="0"/>
              <w:autoSpaceDN w:val="0"/>
              <w:adjustRightInd w:val="0"/>
              <w:ind w:left="322" w:hanging="322"/>
              <w:rPr>
                <w:ins w:id="9974" w:author="PS" w:date="2018-11-25T16:15:00Z"/>
                <w:lang w:val="sk-SK" w:eastAsia="sk-SK"/>
              </w:rPr>
            </w:pPr>
            <w:ins w:id="9975" w:author="PS" w:date="2018-11-25T16:15:00Z">
              <w:r w:rsidRPr="00E460AB">
                <w:rPr>
                  <w:lang w:val="sk-SK" w:eastAsia="sk-SK"/>
                </w:rPr>
                <w:t>1995: Vysoká škola pedagogická v Nitre, Fakulta prírodných vied,  história-geografia, Mgr.</w:t>
              </w:r>
            </w:ins>
          </w:p>
        </w:tc>
      </w:tr>
      <w:tr w:rsidR="00A90CC4" w14:paraId="5A4AC30C" w14:textId="77777777" w:rsidTr="00A90CC4">
        <w:trPr>
          <w:ins w:id="9976" w:author="PS" w:date="2018-11-25T16:15:00Z"/>
        </w:trPr>
        <w:tc>
          <w:tcPr>
            <w:tcW w:w="9859" w:type="dxa"/>
            <w:gridSpan w:val="11"/>
            <w:shd w:val="clear" w:color="auto" w:fill="F7CAAC"/>
          </w:tcPr>
          <w:p w14:paraId="07C98D9F" w14:textId="77777777" w:rsidR="00A90CC4" w:rsidRDefault="00A90CC4" w:rsidP="00A90CC4">
            <w:pPr>
              <w:jc w:val="both"/>
              <w:rPr>
                <w:ins w:id="9977" w:author="PS" w:date="2018-11-25T16:15:00Z"/>
                <w:b/>
              </w:rPr>
            </w:pPr>
            <w:ins w:id="9978" w:author="PS" w:date="2018-11-25T16:15:00Z">
              <w:r>
                <w:rPr>
                  <w:b/>
                </w:rPr>
                <w:t>Údaje o odborném působení od absolvování VŠ</w:t>
              </w:r>
            </w:ins>
          </w:p>
        </w:tc>
      </w:tr>
      <w:tr w:rsidR="00A90CC4" w:rsidRPr="00511F61" w14:paraId="5620314B" w14:textId="77777777" w:rsidTr="00A90CC4">
        <w:trPr>
          <w:trHeight w:val="1090"/>
          <w:ins w:id="9979" w:author="PS" w:date="2018-11-25T16:15:00Z"/>
        </w:trPr>
        <w:tc>
          <w:tcPr>
            <w:tcW w:w="9859" w:type="dxa"/>
            <w:gridSpan w:val="11"/>
          </w:tcPr>
          <w:p w14:paraId="012980FD" w14:textId="77777777" w:rsidR="00A90CC4" w:rsidRDefault="00A90CC4" w:rsidP="00A90CC4">
            <w:pPr>
              <w:autoSpaceDE w:val="0"/>
              <w:autoSpaceDN w:val="0"/>
              <w:adjustRightInd w:val="0"/>
              <w:jc w:val="both"/>
              <w:rPr>
                <w:ins w:id="9980" w:author="PS" w:date="2018-11-25T16:15:00Z"/>
                <w:lang w:val="sk-SK" w:eastAsia="sk-SK"/>
              </w:rPr>
            </w:pPr>
            <w:ins w:id="9981" w:author="PS" w:date="2018-11-25T16:15:00Z">
              <w:r>
                <w:rPr>
                  <w:lang w:val="sk-SK" w:eastAsia="sk-SK"/>
                </w:rPr>
                <w:t>2016 – dosud: Katedra historických vied a stredoeu. štúdií FF UCM Trnava, profesor (garant)</w:t>
              </w:r>
            </w:ins>
          </w:p>
          <w:p w14:paraId="304608A2" w14:textId="77777777" w:rsidR="00A90CC4" w:rsidRDefault="00A90CC4" w:rsidP="00A90CC4">
            <w:pPr>
              <w:autoSpaceDE w:val="0"/>
              <w:autoSpaceDN w:val="0"/>
              <w:adjustRightInd w:val="0"/>
              <w:jc w:val="both"/>
              <w:rPr>
                <w:ins w:id="9982" w:author="PS" w:date="2018-11-25T16:15:00Z"/>
                <w:lang w:val="sk-SK" w:eastAsia="sk-SK"/>
              </w:rPr>
            </w:pPr>
            <w:ins w:id="9983" w:author="PS" w:date="2018-11-25T16:15:00Z">
              <w:r>
                <w:rPr>
                  <w:lang w:val="sk-SK" w:eastAsia="sk-SK"/>
                </w:rPr>
                <w:t xml:space="preserve">2015 – 2016: Ústav environmentální bezpečnosti FLKŘ UTB Zlín, profesor </w:t>
              </w:r>
            </w:ins>
          </w:p>
          <w:p w14:paraId="09C5F477" w14:textId="77777777" w:rsidR="00A90CC4" w:rsidRPr="00571006" w:rsidRDefault="00A90CC4" w:rsidP="00A90CC4">
            <w:pPr>
              <w:autoSpaceDE w:val="0"/>
              <w:autoSpaceDN w:val="0"/>
              <w:adjustRightInd w:val="0"/>
              <w:jc w:val="both"/>
              <w:rPr>
                <w:ins w:id="9984" w:author="PS" w:date="2018-11-25T16:15:00Z"/>
                <w:lang w:val="sk-SK" w:eastAsia="sk-SK"/>
              </w:rPr>
            </w:pPr>
            <w:ins w:id="9985" w:author="PS" w:date="2018-11-25T16:15:00Z">
              <w:r w:rsidRPr="00571006">
                <w:rPr>
                  <w:lang w:val="sk-SK" w:eastAsia="sk-SK"/>
                </w:rPr>
                <w:t xml:space="preserve">2014 – </w:t>
              </w:r>
              <w:r>
                <w:rPr>
                  <w:lang w:val="sk-SK" w:eastAsia="sk-SK"/>
                </w:rPr>
                <w:t xml:space="preserve">2015: </w:t>
              </w:r>
              <w:r w:rsidRPr="00571006">
                <w:rPr>
                  <w:lang w:val="sk-SK" w:eastAsia="sk-SK"/>
                </w:rPr>
                <w:t>Katedra histórie, FF UKF Nitra</w:t>
              </w:r>
              <w:r>
                <w:rPr>
                  <w:lang w:val="sk-SK" w:eastAsia="sk-SK"/>
                </w:rPr>
                <w:t xml:space="preserve">, </w:t>
              </w:r>
              <w:r w:rsidRPr="00571006">
                <w:rPr>
                  <w:lang w:val="sk-SK" w:eastAsia="sk-SK"/>
                </w:rPr>
                <w:t xml:space="preserve"> profesor</w:t>
              </w:r>
            </w:ins>
          </w:p>
          <w:p w14:paraId="0A402E65" w14:textId="77777777" w:rsidR="00A90CC4" w:rsidRPr="00571006" w:rsidRDefault="00A90CC4" w:rsidP="00A90CC4">
            <w:pPr>
              <w:autoSpaceDE w:val="0"/>
              <w:autoSpaceDN w:val="0"/>
              <w:adjustRightInd w:val="0"/>
              <w:jc w:val="both"/>
              <w:rPr>
                <w:ins w:id="9986" w:author="PS" w:date="2018-11-25T16:15:00Z"/>
                <w:lang w:val="sk-SK" w:eastAsia="sk-SK"/>
              </w:rPr>
            </w:pPr>
            <w:ins w:id="9987" w:author="PS" w:date="2018-11-25T16:15:00Z">
              <w:r w:rsidRPr="00571006">
                <w:rPr>
                  <w:lang w:val="sk-SK" w:eastAsia="sk-SK"/>
                </w:rPr>
                <w:t>2007 – 2014</w:t>
              </w:r>
              <w:r>
                <w:rPr>
                  <w:lang w:val="sk-SK" w:eastAsia="sk-SK"/>
                </w:rPr>
                <w:t xml:space="preserve">: </w:t>
              </w:r>
              <w:r w:rsidRPr="00571006">
                <w:rPr>
                  <w:lang w:val="sk-SK" w:eastAsia="sk-SK"/>
                </w:rPr>
                <w:t>Katedra histórie, FF UKF Nitra</w:t>
              </w:r>
              <w:r>
                <w:rPr>
                  <w:lang w:val="sk-SK" w:eastAsia="sk-SK"/>
                </w:rPr>
                <w:t>,</w:t>
              </w:r>
              <w:r w:rsidRPr="00571006">
                <w:rPr>
                  <w:lang w:val="sk-SK" w:eastAsia="sk-SK"/>
                </w:rPr>
                <w:t xml:space="preserve"> docent </w:t>
              </w:r>
            </w:ins>
          </w:p>
          <w:p w14:paraId="5B409A84" w14:textId="77777777" w:rsidR="00A90CC4" w:rsidRPr="00571006" w:rsidRDefault="00A90CC4" w:rsidP="00A90CC4">
            <w:pPr>
              <w:autoSpaceDE w:val="0"/>
              <w:autoSpaceDN w:val="0"/>
              <w:adjustRightInd w:val="0"/>
              <w:jc w:val="both"/>
              <w:rPr>
                <w:ins w:id="9988" w:author="PS" w:date="2018-11-25T16:15:00Z"/>
                <w:lang w:val="sk-SK" w:eastAsia="sk-SK"/>
              </w:rPr>
            </w:pPr>
            <w:ins w:id="9989" w:author="PS" w:date="2018-11-25T16:15:00Z">
              <w:r w:rsidRPr="00571006">
                <w:rPr>
                  <w:lang w:val="sk-SK" w:eastAsia="sk-SK"/>
                </w:rPr>
                <w:t>2000 – 2007</w:t>
              </w:r>
              <w:r>
                <w:rPr>
                  <w:lang w:val="sk-SK" w:eastAsia="sk-SK"/>
                </w:rPr>
                <w:t xml:space="preserve">: </w:t>
              </w:r>
              <w:r w:rsidRPr="00571006">
                <w:rPr>
                  <w:lang w:val="sk-SK" w:eastAsia="sk-SK"/>
                </w:rPr>
                <w:t>Katedra manažmentu kultúry a turizmu FF UKF Nitra</w:t>
              </w:r>
              <w:r>
                <w:rPr>
                  <w:lang w:val="sk-SK" w:eastAsia="sk-SK"/>
                </w:rPr>
                <w:t>,</w:t>
              </w:r>
              <w:r w:rsidRPr="00571006">
                <w:rPr>
                  <w:lang w:val="sk-SK" w:eastAsia="sk-SK"/>
                </w:rPr>
                <w:t xml:space="preserve"> odborný asistent</w:t>
              </w:r>
            </w:ins>
          </w:p>
          <w:p w14:paraId="58749687" w14:textId="77777777" w:rsidR="00A90CC4" w:rsidRPr="00571006" w:rsidRDefault="00A90CC4" w:rsidP="00A90CC4">
            <w:pPr>
              <w:autoSpaceDE w:val="0"/>
              <w:autoSpaceDN w:val="0"/>
              <w:adjustRightInd w:val="0"/>
              <w:jc w:val="both"/>
              <w:rPr>
                <w:ins w:id="9990" w:author="PS" w:date="2018-11-25T16:15:00Z"/>
                <w:lang w:val="sk-SK" w:eastAsia="sk-SK"/>
              </w:rPr>
            </w:pPr>
            <w:ins w:id="9991" w:author="PS" w:date="2018-11-25T16:15:00Z">
              <w:r w:rsidRPr="00571006">
                <w:rPr>
                  <w:lang w:val="sk-SK" w:eastAsia="sk-SK"/>
                </w:rPr>
                <w:t>2006 – 2007</w:t>
              </w:r>
              <w:r>
                <w:rPr>
                  <w:lang w:val="sk-SK" w:eastAsia="sk-SK"/>
                </w:rPr>
                <w:t xml:space="preserve">: </w:t>
              </w:r>
              <w:r w:rsidRPr="00571006">
                <w:rPr>
                  <w:lang w:val="sk-SK" w:eastAsia="sk-SK"/>
                </w:rPr>
                <w:t>Katedra politológie, ÚPHV TnU AD Tren</w:t>
              </w:r>
              <w:r w:rsidRPr="00571006">
                <w:rPr>
                  <w:rFonts w:ascii="TimesNewRoman" w:eastAsia="TimesNewRoman" w:cs="TimesNewRoman"/>
                  <w:lang w:val="sk-SK" w:eastAsia="sk-SK"/>
                </w:rPr>
                <w:t>č</w:t>
              </w:r>
              <w:r w:rsidRPr="00571006">
                <w:rPr>
                  <w:lang w:val="sk-SK" w:eastAsia="sk-SK"/>
                </w:rPr>
                <w:t>ín</w:t>
              </w:r>
              <w:r>
                <w:rPr>
                  <w:lang w:val="sk-SK" w:eastAsia="sk-SK"/>
                </w:rPr>
                <w:t>,</w:t>
              </w:r>
              <w:r w:rsidRPr="00571006">
                <w:rPr>
                  <w:lang w:val="sk-SK" w:eastAsia="sk-SK"/>
                </w:rPr>
                <w:t xml:space="preserve"> odborný asistent </w:t>
              </w:r>
            </w:ins>
          </w:p>
          <w:p w14:paraId="0BBF8FAA" w14:textId="77777777" w:rsidR="00A90CC4" w:rsidRPr="00571006" w:rsidRDefault="00A90CC4" w:rsidP="00A90CC4">
            <w:pPr>
              <w:autoSpaceDE w:val="0"/>
              <w:autoSpaceDN w:val="0"/>
              <w:adjustRightInd w:val="0"/>
              <w:jc w:val="both"/>
              <w:rPr>
                <w:ins w:id="9992" w:author="PS" w:date="2018-11-25T16:15:00Z"/>
                <w:lang w:val="sk-SK" w:eastAsia="sk-SK"/>
              </w:rPr>
            </w:pPr>
            <w:ins w:id="9993" w:author="PS" w:date="2018-11-25T16:15:00Z">
              <w:r w:rsidRPr="00571006">
                <w:rPr>
                  <w:lang w:val="sk-SK" w:eastAsia="sk-SK"/>
                </w:rPr>
                <w:t>2001 – 2005</w:t>
              </w:r>
              <w:r>
                <w:rPr>
                  <w:lang w:val="sk-SK" w:eastAsia="sk-SK"/>
                </w:rPr>
                <w:t xml:space="preserve">: </w:t>
              </w:r>
              <w:r w:rsidRPr="00571006">
                <w:rPr>
                  <w:lang w:val="sk-SK" w:eastAsia="sk-SK"/>
                </w:rPr>
                <w:t>Katedra verejnej správy, FSEV TnU AD Tren</w:t>
              </w:r>
              <w:r w:rsidRPr="00571006">
                <w:rPr>
                  <w:rFonts w:ascii="TimesNewRoman" w:eastAsia="TimesNewRoman" w:cs="TimesNewRoman"/>
                  <w:lang w:val="sk-SK" w:eastAsia="sk-SK"/>
                </w:rPr>
                <w:t>č</w:t>
              </w:r>
              <w:r w:rsidRPr="00571006">
                <w:rPr>
                  <w:lang w:val="sk-SK" w:eastAsia="sk-SK"/>
                </w:rPr>
                <w:t>ín</w:t>
              </w:r>
              <w:r>
                <w:rPr>
                  <w:lang w:val="sk-SK" w:eastAsia="sk-SK"/>
                </w:rPr>
                <w:t>,</w:t>
              </w:r>
              <w:r w:rsidRPr="00571006">
                <w:rPr>
                  <w:lang w:val="sk-SK" w:eastAsia="sk-SK"/>
                </w:rPr>
                <w:t xml:space="preserve"> odborný asistent</w:t>
              </w:r>
            </w:ins>
          </w:p>
          <w:p w14:paraId="4EF71F55" w14:textId="77777777" w:rsidR="00A90CC4" w:rsidRPr="00571006" w:rsidRDefault="00A90CC4" w:rsidP="00A90CC4">
            <w:pPr>
              <w:autoSpaceDE w:val="0"/>
              <w:autoSpaceDN w:val="0"/>
              <w:adjustRightInd w:val="0"/>
              <w:jc w:val="both"/>
              <w:rPr>
                <w:ins w:id="9994" w:author="PS" w:date="2018-11-25T16:15:00Z"/>
                <w:lang w:val="sk-SK" w:eastAsia="sk-SK"/>
              </w:rPr>
            </w:pPr>
            <w:ins w:id="9995" w:author="PS" w:date="2018-11-25T16:15:00Z">
              <w:r w:rsidRPr="00571006">
                <w:rPr>
                  <w:lang w:val="sk-SK" w:eastAsia="sk-SK"/>
                </w:rPr>
                <w:t>1996 – 1998</w:t>
              </w:r>
              <w:r>
                <w:rPr>
                  <w:lang w:val="sk-SK" w:eastAsia="sk-SK"/>
                </w:rPr>
                <w:t xml:space="preserve">: </w:t>
              </w:r>
              <w:r w:rsidRPr="00571006">
                <w:rPr>
                  <w:lang w:val="sk-SK" w:eastAsia="sk-SK"/>
                </w:rPr>
                <w:t>GISAT Praha, s.r.o.</w:t>
              </w:r>
              <w:r>
                <w:rPr>
                  <w:lang w:val="sk-SK" w:eastAsia="sk-SK"/>
                </w:rPr>
                <w:t>,</w:t>
              </w:r>
              <w:r w:rsidRPr="00571006">
                <w:rPr>
                  <w:lang w:val="sk-SK" w:eastAsia="sk-SK"/>
                </w:rPr>
                <w:t xml:space="preserve"> obchodný manažér </w:t>
              </w:r>
            </w:ins>
          </w:p>
          <w:p w14:paraId="7979F104" w14:textId="77777777" w:rsidR="00A90CC4" w:rsidRPr="00511F61" w:rsidRDefault="00A90CC4" w:rsidP="00A90CC4">
            <w:pPr>
              <w:autoSpaceDE w:val="0"/>
              <w:autoSpaceDN w:val="0"/>
              <w:adjustRightInd w:val="0"/>
              <w:jc w:val="both"/>
              <w:rPr>
                <w:ins w:id="9996" w:author="PS" w:date="2018-11-25T16:15:00Z"/>
                <w:lang w:val="sk-SK"/>
              </w:rPr>
            </w:pPr>
            <w:ins w:id="9997" w:author="PS" w:date="2018-11-25T16:15:00Z">
              <w:r w:rsidRPr="00571006">
                <w:rPr>
                  <w:lang w:val="sk-SK" w:eastAsia="sk-SK"/>
                </w:rPr>
                <w:t>1995 – 2000</w:t>
              </w:r>
              <w:r>
                <w:rPr>
                  <w:lang w:val="sk-SK" w:eastAsia="sk-SK"/>
                </w:rPr>
                <w:t xml:space="preserve">: </w:t>
              </w:r>
              <w:r w:rsidRPr="00571006">
                <w:rPr>
                  <w:lang w:val="sk-SK" w:eastAsia="sk-SK"/>
                </w:rPr>
                <w:t>Katedra geografie, FPV UKF Nitra</w:t>
              </w:r>
              <w:r>
                <w:rPr>
                  <w:lang w:val="sk-SK" w:eastAsia="sk-SK"/>
                </w:rPr>
                <w:t>,</w:t>
              </w:r>
              <w:r w:rsidRPr="00571006">
                <w:rPr>
                  <w:lang w:val="sk-SK" w:eastAsia="sk-SK"/>
                </w:rPr>
                <w:t xml:space="preserve"> asistent/odb. asistent </w:t>
              </w:r>
            </w:ins>
          </w:p>
        </w:tc>
      </w:tr>
      <w:tr w:rsidR="00A90CC4" w14:paraId="7C068B1F" w14:textId="77777777" w:rsidTr="00A90CC4">
        <w:trPr>
          <w:trHeight w:val="250"/>
          <w:ins w:id="9998" w:author="PS" w:date="2018-11-25T16:15:00Z"/>
        </w:trPr>
        <w:tc>
          <w:tcPr>
            <w:tcW w:w="9859" w:type="dxa"/>
            <w:gridSpan w:val="11"/>
            <w:shd w:val="clear" w:color="auto" w:fill="F7CAAC"/>
          </w:tcPr>
          <w:p w14:paraId="2C0FFA6A" w14:textId="77777777" w:rsidR="00A90CC4" w:rsidRDefault="00A90CC4" w:rsidP="00A90CC4">
            <w:pPr>
              <w:jc w:val="both"/>
              <w:rPr>
                <w:ins w:id="9999" w:author="PS" w:date="2018-11-25T16:15:00Z"/>
              </w:rPr>
            </w:pPr>
            <w:ins w:id="10000" w:author="PS" w:date="2018-11-25T16:15:00Z">
              <w:r>
                <w:rPr>
                  <w:b/>
                </w:rPr>
                <w:t>Zkušenosti s vedením kvalifikačních a rigorózních prací</w:t>
              </w:r>
            </w:ins>
          </w:p>
        </w:tc>
      </w:tr>
      <w:tr w:rsidR="00A90CC4" w14:paraId="25D69189" w14:textId="77777777" w:rsidTr="00A90CC4">
        <w:trPr>
          <w:trHeight w:val="816"/>
          <w:ins w:id="10001" w:author="PS" w:date="2018-11-25T16:15:00Z"/>
        </w:trPr>
        <w:tc>
          <w:tcPr>
            <w:tcW w:w="9859" w:type="dxa"/>
            <w:gridSpan w:val="11"/>
          </w:tcPr>
          <w:p w14:paraId="22142391" w14:textId="77777777" w:rsidR="00A90CC4" w:rsidRDefault="00A90CC4" w:rsidP="00A90CC4">
            <w:pPr>
              <w:jc w:val="both"/>
              <w:rPr>
                <w:ins w:id="10002" w:author="PS" w:date="2018-11-25T16:15:00Z"/>
              </w:rPr>
            </w:pPr>
            <w:ins w:id="10003" w:author="PS" w:date="2018-11-25T16:15:00Z">
              <w:r>
                <w:t>Bakalářské práce: 45</w:t>
              </w:r>
            </w:ins>
          </w:p>
          <w:p w14:paraId="79A53C87" w14:textId="77777777" w:rsidR="00A90CC4" w:rsidRDefault="00A90CC4" w:rsidP="00A90CC4">
            <w:pPr>
              <w:jc w:val="both"/>
              <w:rPr>
                <w:ins w:id="10004" w:author="PS" w:date="2018-11-25T16:15:00Z"/>
              </w:rPr>
            </w:pPr>
            <w:ins w:id="10005" w:author="PS" w:date="2018-11-25T16:15:00Z">
              <w:r>
                <w:t>Diplomové práce: 70</w:t>
              </w:r>
            </w:ins>
          </w:p>
          <w:p w14:paraId="530FF27D" w14:textId="77777777" w:rsidR="00A90CC4" w:rsidRDefault="00A90CC4" w:rsidP="00A90CC4">
            <w:pPr>
              <w:jc w:val="both"/>
              <w:rPr>
                <w:ins w:id="10006" w:author="PS" w:date="2018-11-25T16:15:00Z"/>
              </w:rPr>
            </w:pPr>
            <w:ins w:id="10007" w:author="PS" w:date="2018-11-25T16:15:00Z">
              <w:r>
                <w:t>Disertační práce: 5</w:t>
              </w:r>
            </w:ins>
          </w:p>
        </w:tc>
      </w:tr>
      <w:tr w:rsidR="00A90CC4" w14:paraId="295A886E" w14:textId="77777777" w:rsidTr="00A90CC4">
        <w:trPr>
          <w:cantSplit/>
          <w:ins w:id="10008" w:author="PS" w:date="2018-11-25T16:15:00Z"/>
        </w:trPr>
        <w:tc>
          <w:tcPr>
            <w:tcW w:w="3347" w:type="dxa"/>
            <w:gridSpan w:val="2"/>
            <w:tcBorders>
              <w:top w:val="single" w:sz="12" w:space="0" w:color="auto"/>
            </w:tcBorders>
            <w:shd w:val="clear" w:color="auto" w:fill="F7CAAC"/>
          </w:tcPr>
          <w:p w14:paraId="3399EC5E" w14:textId="77777777" w:rsidR="00A90CC4" w:rsidRDefault="00A90CC4" w:rsidP="00A90CC4">
            <w:pPr>
              <w:jc w:val="both"/>
              <w:rPr>
                <w:ins w:id="10009" w:author="PS" w:date="2018-11-25T16:15:00Z"/>
              </w:rPr>
            </w:pPr>
            <w:ins w:id="10010" w:author="PS" w:date="2018-11-25T16:15:00Z">
              <w:r>
                <w:rPr>
                  <w:b/>
                </w:rPr>
                <w:t xml:space="preserve">Obor habilitačního řízení </w:t>
              </w:r>
            </w:ins>
          </w:p>
        </w:tc>
        <w:tc>
          <w:tcPr>
            <w:tcW w:w="2245" w:type="dxa"/>
            <w:gridSpan w:val="2"/>
            <w:tcBorders>
              <w:top w:val="single" w:sz="12" w:space="0" w:color="auto"/>
            </w:tcBorders>
            <w:shd w:val="clear" w:color="auto" w:fill="F7CAAC"/>
          </w:tcPr>
          <w:p w14:paraId="330DA372" w14:textId="77777777" w:rsidR="00A90CC4" w:rsidRDefault="00A90CC4" w:rsidP="00A90CC4">
            <w:pPr>
              <w:jc w:val="both"/>
              <w:rPr>
                <w:ins w:id="10011" w:author="PS" w:date="2018-11-25T16:15:00Z"/>
              </w:rPr>
            </w:pPr>
            <w:ins w:id="10012" w:author="PS" w:date="2018-11-25T16:15:00Z">
              <w:r>
                <w:rPr>
                  <w:b/>
                </w:rPr>
                <w:t>Rok udělení hodnosti</w:t>
              </w:r>
            </w:ins>
          </w:p>
        </w:tc>
        <w:tc>
          <w:tcPr>
            <w:tcW w:w="2248" w:type="dxa"/>
            <w:gridSpan w:val="4"/>
            <w:tcBorders>
              <w:top w:val="single" w:sz="12" w:space="0" w:color="auto"/>
              <w:right w:val="single" w:sz="12" w:space="0" w:color="auto"/>
            </w:tcBorders>
            <w:shd w:val="clear" w:color="auto" w:fill="F7CAAC"/>
          </w:tcPr>
          <w:p w14:paraId="2D442954" w14:textId="77777777" w:rsidR="00A90CC4" w:rsidRDefault="00A90CC4" w:rsidP="00A90CC4">
            <w:pPr>
              <w:jc w:val="both"/>
              <w:rPr>
                <w:ins w:id="10013" w:author="PS" w:date="2018-11-25T16:15:00Z"/>
              </w:rPr>
            </w:pPr>
            <w:ins w:id="10014" w:author="PS" w:date="2018-11-25T16:15:00Z">
              <w:r>
                <w:rPr>
                  <w:b/>
                </w:rPr>
                <w:t>Řízení konáno na VŠ</w:t>
              </w:r>
            </w:ins>
          </w:p>
        </w:tc>
        <w:tc>
          <w:tcPr>
            <w:tcW w:w="2019" w:type="dxa"/>
            <w:gridSpan w:val="3"/>
            <w:tcBorders>
              <w:top w:val="single" w:sz="12" w:space="0" w:color="auto"/>
              <w:left w:val="single" w:sz="12" w:space="0" w:color="auto"/>
            </w:tcBorders>
            <w:shd w:val="clear" w:color="auto" w:fill="F7CAAC"/>
          </w:tcPr>
          <w:p w14:paraId="2AF237FC" w14:textId="77777777" w:rsidR="00A90CC4" w:rsidRDefault="00A90CC4" w:rsidP="00A90CC4">
            <w:pPr>
              <w:jc w:val="both"/>
              <w:rPr>
                <w:ins w:id="10015" w:author="PS" w:date="2018-11-25T16:15:00Z"/>
                <w:b/>
              </w:rPr>
            </w:pPr>
            <w:ins w:id="10016" w:author="PS" w:date="2018-11-25T16:15:00Z">
              <w:r>
                <w:rPr>
                  <w:b/>
                </w:rPr>
                <w:t>Ohlasy publikací</w:t>
              </w:r>
            </w:ins>
          </w:p>
        </w:tc>
      </w:tr>
      <w:tr w:rsidR="00A90CC4" w14:paraId="28672DB0" w14:textId="77777777" w:rsidTr="00A90CC4">
        <w:trPr>
          <w:cantSplit/>
          <w:ins w:id="10017" w:author="PS" w:date="2018-11-25T16:15:00Z"/>
        </w:trPr>
        <w:tc>
          <w:tcPr>
            <w:tcW w:w="3347" w:type="dxa"/>
            <w:gridSpan w:val="2"/>
          </w:tcPr>
          <w:p w14:paraId="11309B30" w14:textId="77777777" w:rsidR="00A90CC4" w:rsidRDefault="00A90CC4" w:rsidP="00A90CC4">
            <w:pPr>
              <w:jc w:val="both"/>
              <w:rPr>
                <w:ins w:id="10018" w:author="PS" w:date="2018-11-25T16:15:00Z"/>
              </w:rPr>
            </w:pPr>
            <w:ins w:id="10019" w:author="PS" w:date="2018-11-25T16:15:00Z">
              <w:r>
                <w:t>2. 1. 7 História</w:t>
              </w:r>
            </w:ins>
          </w:p>
        </w:tc>
        <w:tc>
          <w:tcPr>
            <w:tcW w:w="2245" w:type="dxa"/>
            <w:gridSpan w:val="2"/>
          </w:tcPr>
          <w:p w14:paraId="10BE2EE5" w14:textId="77777777" w:rsidR="00A90CC4" w:rsidRDefault="00A90CC4" w:rsidP="00A90CC4">
            <w:pPr>
              <w:jc w:val="center"/>
              <w:rPr>
                <w:ins w:id="10020" w:author="PS" w:date="2018-11-25T16:15:00Z"/>
              </w:rPr>
            </w:pPr>
            <w:ins w:id="10021" w:author="PS" w:date="2018-11-25T16:15:00Z">
              <w:r>
                <w:t>2008</w:t>
              </w:r>
            </w:ins>
          </w:p>
        </w:tc>
        <w:tc>
          <w:tcPr>
            <w:tcW w:w="2248" w:type="dxa"/>
            <w:gridSpan w:val="4"/>
            <w:tcBorders>
              <w:right w:val="single" w:sz="12" w:space="0" w:color="auto"/>
            </w:tcBorders>
          </w:tcPr>
          <w:p w14:paraId="6B19D258" w14:textId="77777777" w:rsidR="00A90CC4" w:rsidRDefault="00A90CC4" w:rsidP="00A90CC4">
            <w:pPr>
              <w:jc w:val="both"/>
              <w:rPr>
                <w:ins w:id="10022" w:author="PS" w:date="2018-11-25T16:15:00Z"/>
              </w:rPr>
            </w:pPr>
            <w:ins w:id="10023" w:author="PS" w:date="2018-11-25T16:15:00Z">
              <w:r>
                <w:t xml:space="preserve"> FF PU Prešov (SK)</w:t>
              </w:r>
            </w:ins>
          </w:p>
        </w:tc>
        <w:tc>
          <w:tcPr>
            <w:tcW w:w="632" w:type="dxa"/>
            <w:tcBorders>
              <w:left w:val="single" w:sz="12" w:space="0" w:color="auto"/>
            </w:tcBorders>
            <w:shd w:val="clear" w:color="auto" w:fill="F7CAAC"/>
          </w:tcPr>
          <w:p w14:paraId="58A75AED" w14:textId="77777777" w:rsidR="00A90CC4" w:rsidRDefault="00A90CC4" w:rsidP="00A90CC4">
            <w:pPr>
              <w:jc w:val="both"/>
              <w:rPr>
                <w:ins w:id="10024" w:author="PS" w:date="2018-11-25T16:15:00Z"/>
              </w:rPr>
            </w:pPr>
            <w:ins w:id="10025" w:author="PS" w:date="2018-11-25T16:15:00Z">
              <w:r>
                <w:rPr>
                  <w:b/>
                </w:rPr>
                <w:t>WOS</w:t>
              </w:r>
            </w:ins>
          </w:p>
        </w:tc>
        <w:tc>
          <w:tcPr>
            <w:tcW w:w="693" w:type="dxa"/>
            <w:shd w:val="clear" w:color="auto" w:fill="F7CAAC"/>
          </w:tcPr>
          <w:p w14:paraId="275811BD" w14:textId="77777777" w:rsidR="00A90CC4" w:rsidRDefault="00A90CC4" w:rsidP="00A90CC4">
            <w:pPr>
              <w:jc w:val="both"/>
              <w:rPr>
                <w:ins w:id="10026" w:author="PS" w:date="2018-11-25T16:15:00Z"/>
                <w:sz w:val="18"/>
              </w:rPr>
            </w:pPr>
            <w:ins w:id="10027" w:author="PS" w:date="2018-11-25T16:15:00Z">
              <w:r>
                <w:rPr>
                  <w:b/>
                  <w:sz w:val="18"/>
                </w:rPr>
                <w:t>Scopus</w:t>
              </w:r>
            </w:ins>
          </w:p>
        </w:tc>
        <w:tc>
          <w:tcPr>
            <w:tcW w:w="694" w:type="dxa"/>
            <w:shd w:val="clear" w:color="auto" w:fill="F7CAAC"/>
          </w:tcPr>
          <w:p w14:paraId="78AD38C1" w14:textId="77777777" w:rsidR="00A90CC4" w:rsidRDefault="00A90CC4" w:rsidP="00A90CC4">
            <w:pPr>
              <w:jc w:val="both"/>
              <w:rPr>
                <w:ins w:id="10028" w:author="PS" w:date="2018-11-25T16:15:00Z"/>
              </w:rPr>
            </w:pPr>
            <w:ins w:id="10029" w:author="PS" w:date="2018-11-25T16:15:00Z">
              <w:r>
                <w:rPr>
                  <w:b/>
                  <w:sz w:val="18"/>
                </w:rPr>
                <w:t>ostatní</w:t>
              </w:r>
            </w:ins>
          </w:p>
        </w:tc>
      </w:tr>
      <w:tr w:rsidR="00A90CC4" w:rsidRPr="004049FF" w14:paraId="75215C35" w14:textId="77777777" w:rsidTr="00A90CC4">
        <w:trPr>
          <w:cantSplit/>
          <w:trHeight w:val="70"/>
          <w:ins w:id="10030" w:author="PS" w:date="2018-11-25T16:15:00Z"/>
        </w:trPr>
        <w:tc>
          <w:tcPr>
            <w:tcW w:w="3347" w:type="dxa"/>
            <w:gridSpan w:val="2"/>
            <w:shd w:val="clear" w:color="auto" w:fill="F7CAAC"/>
          </w:tcPr>
          <w:p w14:paraId="1950903B" w14:textId="77777777" w:rsidR="00A90CC4" w:rsidRDefault="00A90CC4" w:rsidP="00A90CC4">
            <w:pPr>
              <w:jc w:val="both"/>
              <w:rPr>
                <w:ins w:id="10031" w:author="PS" w:date="2018-11-25T16:15:00Z"/>
              </w:rPr>
            </w:pPr>
            <w:ins w:id="10032" w:author="PS" w:date="2018-11-25T16:15:00Z">
              <w:r>
                <w:rPr>
                  <w:b/>
                </w:rPr>
                <w:t>Obor jmenovacího řízení</w:t>
              </w:r>
            </w:ins>
          </w:p>
        </w:tc>
        <w:tc>
          <w:tcPr>
            <w:tcW w:w="2245" w:type="dxa"/>
            <w:gridSpan w:val="2"/>
            <w:shd w:val="clear" w:color="auto" w:fill="F7CAAC"/>
          </w:tcPr>
          <w:p w14:paraId="42B9F25D" w14:textId="77777777" w:rsidR="00A90CC4" w:rsidRDefault="00A90CC4" w:rsidP="00A90CC4">
            <w:pPr>
              <w:jc w:val="both"/>
              <w:rPr>
                <w:ins w:id="10033" w:author="PS" w:date="2018-11-25T16:15:00Z"/>
              </w:rPr>
            </w:pPr>
            <w:ins w:id="10034" w:author="PS" w:date="2018-11-25T16:15:00Z">
              <w:r>
                <w:rPr>
                  <w:b/>
                </w:rPr>
                <w:t>Rok udělení hodnosti</w:t>
              </w:r>
            </w:ins>
          </w:p>
        </w:tc>
        <w:tc>
          <w:tcPr>
            <w:tcW w:w="2248" w:type="dxa"/>
            <w:gridSpan w:val="4"/>
            <w:tcBorders>
              <w:right w:val="single" w:sz="12" w:space="0" w:color="auto"/>
            </w:tcBorders>
            <w:shd w:val="clear" w:color="auto" w:fill="F7CAAC"/>
          </w:tcPr>
          <w:p w14:paraId="7293A5D6" w14:textId="77777777" w:rsidR="00A90CC4" w:rsidRDefault="00A90CC4" w:rsidP="00A90CC4">
            <w:pPr>
              <w:jc w:val="both"/>
              <w:rPr>
                <w:ins w:id="10035" w:author="PS" w:date="2018-11-25T16:15:00Z"/>
              </w:rPr>
            </w:pPr>
            <w:ins w:id="10036" w:author="PS" w:date="2018-11-25T16:15:00Z">
              <w:r>
                <w:rPr>
                  <w:b/>
                </w:rPr>
                <w:t>Řízení konáno na VŠ</w:t>
              </w:r>
            </w:ins>
          </w:p>
        </w:tc>
        <w:tc>
          <w:tcPr>
            <w:tcW w:w="632" w:type="dxa"/>
            <w:vMerge w:val="restart"/>
            <w:tcBorders>
              <w:left w:val="single" w:sz="12" w:space="0" w:color="auto"/>
            </w:tcBorders>
          </w:tcPr>
          <w:p w14:paraId="254DEA98" w14:textId="77777777" w:rsidR="00A90CC4" w:rsidRPr="004049FF" w:rsidRDefault="00A90CC4" w:rsidP="00A90CC4">
            <w:pPr>
              <w:jc w:val="center"/>
              <w:rPr>
                <w:ins w:id="10037" w:author="PS" w:date="2018-11-25T16:15:00Z"/>
                <w:bCs/>
              </w:rPr>
            </w:pPr>
            <w:ins w:id="10038" w:author="PS" w:date="2018-11-25T16:15:00Z">
              <w:r>
                <w:rPr>
                  <w:bCs/>
                </w:rPr>
                <w:t>1</w:t>
              </w:r>
            </w:ins>
          </w:p>
        </w:tc>
        <w:tc>
          <w:tcPr>
            <w:tcW w:w="693" w:type="dxa"/>
            <w:vMerge w:val="restart"/>
          </w:tcPr>
          <w:p w14:paraId="392D99C4" w14:textId="77777777" w:rsidR="00A90CC4" w:rsidRPr="004049FF" w:rsidRDefault="00A90CC4" w:rsidP="00A90CC4">
            <w:pPr>
              <w:jc w:val="center"/>
              <w:rPr>
                <w:ins w:id="10039" w:author="PS" w:date="2018-11-25T16:15:00Z"/>
                <w:bCs/>
              </w:rPr>
            </w:pPr>
            <w:ins w:id="10040" w:author="PS" w:date="2018-11-25T16:15:00Z">
              <w:r w:rsidRPr="004049FF">
                <w:rPr>
                  <w:bCs/>
                </w:rPr>
                <w:t>8</w:t>
              </w:r>
            </w:ins>
          </w:p>
        </w:tc>
        <w:tc>
          <w:tcPr>
            <w:tcW w:w="694" w:type="dxa"/>
            <w:vMerge w:val="restart"/>
          </w:tcPr>
          <w:p w14:paraId="2570D829" w14:textId="77777777" w:rsidR="00A90CC4" w:rsidRPr="004049FF" w:rsidRDefault="00A90CC4" w:rsidP="00A90CC4">
            <w:pPr>
              <w:jc w:val="center"/>
              <w:rPr>
                <w:ins w:id="10041" w:author="PS" w:date="2018-11-25T16:15:00Z"/>
                <w:bCs/>
              </w:rPr>
            </w:pPr>
            <w:ins w:id="10042" w:author="PS" w:date="2018-11-25T16:15:00Z">
              <w:r>
                <w:rPr>
                  <w:bCs/>
                </w:rPr>
                <w:t>190</w:t>
              </w:r>
            </w:ins>
          </w:p>
        </w:tc>
      </w:tr>
      <w:tr w:rsidR="00A90CC4" w14:paraId="77A5D00C" w14:textId="77777777" w:rsidTr="00A90CC4">
        <w:trPr>
          <w:trHeight w:val="205"/>
          <w:ins w:id="10043" w:author="PS" w:date="2018-11-25T16:15:00Z"/>
        </w:trPr>
        <w:tc>
          <w:tcPr>
            <w:tcW w:w="3347" w:type="dxa"/>
            <w:gridSpan w:val="2"/>
          </w:tcPr>
          <w:p w14:paraId="1BDB49C1" w14:textId="77777777" w:rsidR="00A90CC4" w:rsidRDefault="00A90CC4" w:rsidP="00A90CC4">
            <w:pPr>
              <w:jc w:val="both"/>
              <w:rPr>
                <w:ins w:id="10044" w:author="PS" w:date="2018-11-25T16:15:00Z"/>
              </w:rPr>
            </w:pPr>
            <w:ins w:id="10045" w:author="PS" w:date="2018-11-25T16:15:00Z">
              <w:r>
                <w:t>2. 1. 7. História</w:t>
              </w:r>
            </w:ins>
          </w:p>
        </w:tc>
        <w:tc>
          <w:tcPr>
            <w:tcW w:w="2245" w:type="dxa"/>
            <w:gridSpan w:val="2"/>
          </w:tcPr>
          <w:p w14:paraId="46A92530" w14:textId="77777777" w:rsidR="00A90CC4" w:rsidRDefault="00A90CC4" w:rsidP="00A90CC4">
            <w:pPr>
              <w:jc w:val="center"/>
              <w:rPr>
                <w:ins w:id="10046" w:author="PS" w:date="2018-11-25T16:15:00Z"/>
              </w:rPr>
            </w:pPr>
            <w:ins w:id="10047" w:author="PS" w:date="2018-11-25T16:15:00Z">
              <w:r>
                <w:t>2014</w:t>
              </w:r>
            </w:ins>
          </w:p>
        </w:tc>
        <w:tc>
          <w:tcPr>
            <w:tcW w:w="2248" w:type="dxa"/>
            <w:gridSpan w:val="4"/>
            <w:tcBorders>
              <w:right w:val="single" w:sz="12" w:space="0" w:color="auto"/>
            </w:tcBorders>
          </w:tcPr>
          <w:p w14:paraId="6204857E" w14:textId="77777777" w:rsidR="00A90CC4" w:rsidRDefault="00A90CC4" w:rsidP="00A90CC4">
            <w:pPr>
              <w:jc w:val="both"/>
              <w:rPr>
                <w:ins w:id="10048" w:author="PS" w:date="2018-11-25T16:15:00Z"/>
              </w:rPr>
            </w:pPr>
            <w:ins w:id="10049" w:author="PS" w:date="2018-11-25T16:15:00Z">
              <w:r>
                <w:t>FF UKF Nitra (SK)</w:t>
              </w:r>
            </w:ins>
          </w:p>
        </w:tc>
        <w:tc>
          <w:tcPr>
            <w:tcW w:w="632" w:type="dxa"/>
            <w:vMerge/>
            <w:tcBorders>
              <w:left w:val="single" w:sz="12" w:space="0" w:color="auto"/>
            </w:tcBorders>
            <w:vAlign w:val="center"/>
          </w:tcPr>
          <w:p w14:paraId="6282118E" w14:textId="77777777" w:rsidR="00A90CC4" w:rsidRDefault="00A90CC4" w:rsidP="00A90CC4">
            <w:pPr>
              <w:rPr>
                <w:ins w:id="10050" w:author="PS" w:date="2018-11-25T16:15:00Z"/>
                <w:b/>
              </w:rPr>
            </w:pPr>
          </w:p>
        </w:tc>
        <w:tc>
          <w:tcPr>
            <w:tcW w:w="693" w:type="dxa"/>
            <w:vMerge/>
            <w:vAlign w:val="center"/>
          </w:tcPr>
          <w:p w14:paraId="32E86C2C" w14:textId="77777777" w:rsidR="00A90CC4" w:rsidRDefault="00A90CC4" w:rsidP="00A90CC4">
            <w:pPr>
              <w:rPr>
                <w:ins w:id="10051" w:author="PS" w:date="2018-11-25T16:15:00Z"/>
                <w:b/>
              </w:rPr>
            </w:pPr>
          </w:p>
        </w:tc>
        <w:tc>
          <w:tcPr>
            <w:tcW w:w="694" w:type="dxa"/>
            <w:vMerge/>
            <w:vAlign w:val="center"/>
          </w:tcPr>
          <w:p w14:paraId="198AA9EE" w14:textId="77777777" w:rsidR="00A90CC4" w:rsidRDefault="00A90CC4" w:rsidP="00A90CC4">
            <w:pPr>
              <w:rPr>
                <w:ins w:id="10052" w:author="PS" w:date="2018-11-25T16:15:00Z"/>
                <w:b/>
              </w:rPr>
            </w:pPr>
          </w:p>
        </w:tc>
      </w:tr>
      <w:tr w:rsidR="00A90CC4" w14:paraId="2B182E41" w14:textId="77777777" w:rsidTr="00A90CC4">
        <w:trPr>
          <w:ins w:id="10053" w:author="PS" w:date="2018-11-25T16:15:00Z"/>
        </w:trPr>
        <w:tc>
          <w:tcPr>
            <w:tcW w:w="9859" w:type="dxa"/>
            <w:gridSpan w:val="11"/>
            <w:shd w:val="clear" w:color="auto" w:fill="F7CAAC"/>
          </w:tcPr>
          <w:p w14:paraId="2F2B4C3B" w14:textId="77777777" w:rsidR="00A90CC4" w:rsidRDefault="00A90CC4" w:rsidP="00A90CC4">
            <w:pPr>
              <w:jc w:val="both"/>
              <w:rPr>
                <w:ins w:id="10054" w:author="PS" w:date="2018-11-25T16:15:00Z"/>
                <w:b/>
              </w:rPr>
            </w:pPr>
            <w:ins w:id="10055" w:author="PS" w:date="2018-11-25T16:15:00Z">
              <w:r>
                <w:rPr>
                  <w:b/>
                </w:rPr>
                <w:t xml:space="preserve">Přehled o nejvýznamnější publikační a další tvůrčí činnosti nebo další profesní činnosti u odborníků z praxe vztahující se k zabezpečovaným předmětům </w:t>
              </w:r>
            </w:ins>
          </w:p>
        </w:tc>
      </w:tr>
      <w:tr w:rsidR="00A90CC4" w:rsidRPr="004049FF" w14:paraId="586D77FB" w14:textId="77777777" w:rsidTr="00A90CC4">
        <w:trPr>
          <w:trHeight w:val="2347"/>
          <w:ins w:id="10056" w:author="PS" w:date="2018-11-25T16:15:00Z"/>
        </w:trPr>
        <w:tc>
          <w:tcPr>
            <w:tcW w:w="9859" w:type="dxa"/>
            <w:gridSpan w:val="11"/>
          </w:tcPr>
          <w:p w14:paraId="59B33DA4" w14:textId="77777777" w:rsidR="00A90CC4" w:rsidRDefault="00A90CC4" w:rsidP="00A90CC4">
            <w:pPr>
              <w:ind w:left="322" w:hanging="284"/>
              <w:jc w:val="both"/>
              <w:rPr>
                <w:ins w:id="10057" w:author="PS" w:date="2018-11-25T16:15:00Z"/>
                <w:color w:val="000000"/>
              </w:rPr>
            </w:pPr>
            <w:ins w:id="10058" w:author="PS" w:date="2018-11-25T16:15:00Z">
              <w:r w:rsidRPr="004049FF">
                <w:rPr>
                  <w:caps/>
                  <w:color w:val="000000"/>
                </w:rPr>
                <w:t>Boltižiar</w:t>
              </w:r>
              <w:r w:rsidRPr="004049FF">
                <w:rPr>
                  <w:color w:val="000000"/>
                </w:rPr>
                <w:t xml:space="preserve">, </w:t>
              </w:r>
              <w:r>
                <w:rPr>
                  <w:color w:val="000000"/>
                </w:rPr>
                <w:t xml:space="preserve">M., </w:t>
              </w:r>
              <w:r w:rsidRPr="00725D1A">
                <w:rPr>
                  <w:b/>
                  <w:caps/>
                  <w:color w:val="000000"/>
                </w:rPr>
                <w:t>Chrastina</w:t>
              </w:r>
              <w:r w:rsidRPr="00725D1A">
                <w:rPr>
                  <w:b/>
                  <w:color w:val="000000"/>
                </w:rPr>
                <w:t>, P.,</w:t>
              </w:r>
              <w:r>
                <w:rPr>
                  <w:color w:val="000000"/>
                </w:rPr>
                <w:t xml:space="preserve"> </w:t>
              </w:r>
              <w:r w:rsidRPr="00762505">
                <w:rPr>
                  <w:caps/>
                  <w:color w:val="000000"/>
                </w:rPr>
                <w:t>Kramáreková</w:t>
              </w:r>
              <w:r>
                <w:rPr>
                  <w:color w:val="000000"/>
                </w:rPr>
                <w:t xml:space="preserve">, H., </w:t>
              </w:r>
              <w:r w:rsidRPr="00762505">
                <w:rPr>
                  <w:caps/>
                  <w:color w:val="000000"/>
                </w:rPr>
                <w:t>Lauko</w:t>
              </w:r>
              <w:r>
                <w:rPr>
                  <w:color w:val="000000"/>
                </w:rPr>
                <w:t xml:space="preserve">, W., </w:t>
              </w:r>
              <w:r>
                <w:rPr>
                  <w:caps/>
                  <w:color w:val="000000"/>
                </w:rPr>
                <w:t>Š</w:t>
              </w:r>
              <w:r w:rsidRPr="00762505">
                <w:rPr>
                  <w:caps/>
                  <w:color w:val="000000"/>
                </w:rPr>
                <w:t>olcová</w:t>
              </w:r>
              <w:r>
                <w:rPr>
                  <w:caps/>
                  <w:color w:val="000000"/>
                </w:rPr>
                <w:t>,</w:t>
              </w:r>
              <w:r>
                <w:rPr>
                  <w:color w:val="000000"/>
                </w:rPr>
                <w:t xml:space="preserve"> L. </w:t>
              </w:r>
              <w:r w:rsidRPr="00762505">
                <w:rPr>
                  <w:i/>
                  <w:iCs/>
                  <w:color w:val="000000"/>
                </w:rPr>
                <w:t>Výskum krajiny v príkladových štúdiách</w:t>
              </w:r>
              <w:r>
                <w:rPr>
                  <w:i/>
                  <w:iCs/>
                  <w:color w:val="000000"/>
                </w:rPr>
                <w:t xml:space="preserve">. </w:t>
              </w:r>
              <w:r w:rsidRPr="00762505">
                <w:rPr>
                  <w:color w:val="000000"/>
                </w:rPr>
                <w:t>Nitra</w:t>
              </w:r>
              <w:r>
                <w:rPr>
                  <w:color w:val="000000"/>
                </w:rPr>
                <w:t xml:space="preserve"> :</w:t>
              </w:r>
              <w:r w:rsidRPr="00762505">
                <w:rPr>
                  <w:color w:val="000000"/>
                </w:rPr>
                <w:t xml:space="preserve"> FPV UKF, 2014.</w:t>
              </w:r>
              <w:r>
                <w:rPr>
                  <w:color w:val="000000"/>
                </w:rPr>
                <w:t xml:space="preserve"> 318 s. ISBN 978-80-558-0531-3 (40 %)</w:t>
              </w:r>
            </w:ins>
          </w:p>
          <w:p w14:paraId="4C50A81A" w14:textId="77777777" w:rsidR="00A90CC4" w:rsidRPr="004049FF" w:rsidRDefault="00A90CC4" w:rsidP="00A90CC4">
            <w:pPr>
              <w:ind w:left="322" w:hanging="284"/>
              <w:jc w:val="both"/>
              <w:rPr>
                <w:ins w:id="10059" w:author="PS" w:date="2018-11-25T16:15:00Z"/>
                <w:color w:val="000000"/>
              </w:rPr>
            </w:pPr>
            <w:ins w:id="10060" w:author="PS" w:date="2018-11-25T16:15:00Z">
              <w:r w:rsidRPr="004049FF">
                <w:rPr>
                  <w:caps/>
                  <w:color w:val="000000"/>
                </w:rPr>
                <w:t>Boltižiar</w:t>
              </w:r>
              <w:r w:rsidRPr="004049FF">
                <w:rPr>
                  <w:color w:val="000000"/>
                </w:rPr>
                <w:t xml:space="preserve">, </w:t>
              </w:r>
              <w:r>
                <w:rPr>
                  <w:color w:val="000000"/>
                </w:rPr>
                <w:t xml:space="preserve">M., </w:t>
              </w:r>
              <w:r w:rsidRPr="00725D1A">
                <w:rPr>
                  <w:b/>
                  <w:caps/>
                  <w:color w:val="000000"/>
                </w:rPr>
                <w:t>Chrastina</w:t>
              </w:r>
              <w:r w:rsidRPr="00725D1A">
                <w:rPr>
                  <w:b/>
                  <w:color w:val="000000"/>
                </w:rPr>
                <w:t xml:space="preserve">, </w:t>
              </w:r>
              <w:r>
                <w:rPr>
                  <w:b/>
                  <w:color w:val="000000"/>
                </w:rPr>
                <w:t xml:space="preserve">P., </w:t>
              </w:r>
              <w:r>
                <w:rPr>
                  <w:caps/>
                  <w:color w:val="000000"/>
                </w:rPr>
                <w:t>T</w:t>
              </w:r>
              <w:r w:rsidRPr="004049FF">
                <w:rPr>
                  <w:caps/>
                  <w:color w:val="000000"/>
                </w:rPr>
                <w:t>rojan</w:t>
              </w:r>
              <w:r w:rsidRPr="004049FF">
                <w:rPr>
                  <w:color w:val="000000"/>
                </w:rPr>
                <w:t xml:space="preserve">, </w:t>
              </w:r>
              <w:r>
                <w:rPr>
                  <w:color w:val="000000"/>
                </w:rPr>
                <w:t xml:space="preserve">J. </w:t>
              </w:r>
              <w:r w:rsidRPr="004049FF">
                <w:rPr>
                  <w:color w:val="000000"/>
                </w:rPr>
                <w:t xml:space="preserve">Vývoj využitia kultúrnej krajiny slovenskej enklávy </w:t>
              </w:r>
              <w:r>
                <w:rPr>
                  <w:color w:val="000000"/>
                </w:rPr>
                <w:br/>
              </w:r>
              <w:r w:rsidRPr="004049FF">
                <w:rPr>
                  <w:color w:val="000000"/>
                </w:rPr>
                <w:t>Šára v Maďarsku</w:t>
              </w:r>
              <w:r>
                <w:rPr>
                  <w:color w:val="000000"/>
                </w:rPr>
                <w:t xml:space="preserve"> (</w:t>
              </w:r>
              <w:r w:rsidRPr="004049FF">
                <w:rPr>
                  <w:color w:val="000000"/>
                </w:rPr>
                <w:t xml:space="preserve">1696 - 2011), 2016. </w:t>
              </w:r>
              <w:r w:rsidRPr="00755DFB">
                <w:rPr>
                  <w:i/>
                  <w:iCs/>
                  <w:color w:val="000000"/>
                </w:rPr>
                <w:t>Geografické informácie</w:t>
              </w:r>
              <w:r>
                <w:rPr>
                  <w:color w:val="000000"/>
                </w:rPr>
                <w:t>,</w:t>
              </w:r>
              <w:r w:rsidRPr="004049FF">
                <w:rPr>
                  <w:color w:val="000000"/>
                </w:rPr>
                <w:t xml:space="preserve"> </w:t>
              </w:r>
              <w:r>
                <w:rPr>
                  <w:color w:val="000000"/>
                </w:rPr>
                <w:t xml:space="preserve">2016, roč. 20, č. 2, s. 24-37. </w:t>
              </w:r>
              <w:r w:rsidRPr="004049FF">
                <w:rPr>
                  <w:color w:val="000000"/>
                </w:rPr>
                <w:t>ISSN 1337-9453</w:t>
              </w:r>
              <w:r>
                <w:rPr>
                  <w:color w:val="000000"/>
                </w:rPr>
                <w:t xml:space="preserve">. </w:t>
              </w:r>
              <w:r w:rsidRPr="004049FF">
                <w:rPr>
                  <w:color w:val="000000"/>
                </w:rPr>
                <w:t>DOI:</w:t>
              </w:r>
              <w:r>
                <w:rPr>
                  <w:color w:val="000000"/>
                </w:rPr>
                <w:t xml:space="preserve"> </w:t>
              </w:r>
              <w:r w:rsidRPr="004049FF">
                <w:rPr>
                  <w:color w:val="000000"/>
                </w:rPr>
                <w:t>10.17846/GI.2016.20.2.34-37</w:t>
              </w:r>
              <w:r>
                <w:rPr>
                  <w:color w:val="000000"/>
                </w:rPr>
                <w:t xml:space="preserve"> (65 %)</w:t>
              </w:r>
            </w:ins>
          </w:p>
          <w:p w14:paraId="4D4DBA06" w14:textId="77777777" w:rsidR="00A90CC4" w:rsidRPr="00DF62B1" w:rsidRDefault="00A90CC4" w:rsidP="00A90CC4">
            <w:pPr>
              <w:ind w:left="322" w:hanging="284"/>
              <w:jc w:val="both"/>
              <w:rPr>
                <w:ins w:id="10061" w:author="PS" w:date="2018-11-25T16:15:00Z"/>
                <w:caps/>
                <w:color w:val="000000"/>
                <w:u w:val="single"/>
              </w:rPr>
            </w:pPr>
            <w:ins w:id="10062" w:author="PS" w:date="2018-11-25T16:15:00Z">
              <w:r w:rsidRPr="00725D1A">
                <w:rPr>
                  <w:b/>
                  <w:caps/>
                  <w:color w:val="000000"/>
                </w:rPr>
                <w:t>Chrastina</w:t>
              </w:r>
              <w:r w:rsidRPr="00725D1A">
                <w:rPr>
                  <w:b/>
                  <w:color w:val="000000"/>
                </w:rPr>
                <w:t>, P.</w:t>
              </w:r>
              <w:r w:rsidRPr="00DF62B1">
                <w:rPr>
                  <w:color w:val="000000"/>
                </w:rPr>
                <w:t xml:space="preserve"> </w:t>
              </w:r>
              <w:r w:rsidRPr="00762505">
                <w:rPr>
                  <w:i/>
                  <w:iCs/>
                  <w:color w:val="000000"/>
                </w:rPr>
                <w:t>Vvývoj využívania krajiny Trenčinaskej kotliny a jej horskej obruby</w:t>
              </w:r>
              <w:r>
                <w:rPr>
                  <w:color w:val="000000"/>
                </w:rPr>
                <w:t>. Nitra : FF UKF, 2009. 285 s. ISBN 978-80-8094-450-6 (100 %)</w:t>
              </w:r>
            </w:ins>
          </w:p>
          <w:p w14:paraId="39E64415" w14:textId="77777777" w:rsidR="00A90CC4" w:rsidRPr="004049FF" w:rsidRDefault="00A90CC4" w:rsidP="00A90CC4">
            <w:pPr>
              <w:ind w:left="322" w:hanging="284"/>
              <w:jc w:val="both"/>
              <w:rPr>
                <w:ins w:id="10063" w:author="PS" w:date="2018-11-25T16:15:00Z"/>
                <w:color w:val="000000"/>
              </w:rPr>
            </w:pPr>
            <w:ins w:id="10064" w:author="PS" w:date="2018-11-25T16:15:00Z">
              <w:r w:rsidRPr="00725D1A">
                <w:rPr>
                  <w:b/>
                  <w:caps/>
                  <w:color w:val="000000"/>
                </w:rPr>
                <w:t xml:space="preserve">Chrastina, </w:t>
              </w:r>
              <w:r w:rsidRPr="00725D1A">
                <w:rPr>
                  <w:b/>
                  <w:color w:val="000000"/>
                </w:rPr>
                <w:t>P</w:t>
              </w:r>
              <w:r>
                <w:rPr>
                  <w:b/>
                  <w:color w:val="000000"/>
                </w:rPr>
                <w:t xml:space="preserve">., </w:t>
              </w:r>
              <w:r w:rsidRPr="003E16D5">
                <w:rPr>
                  <w:caps/>
                  <w:color w:val="000000"/>
                </w:rPr>
                <w:t>Rácová</w:t>
              </w:r>
              <w:r w:rsidRPr="004049FF">
                <w:rPr>
                  <w:color w:val="000000"/>
                </w:rPr>
                <w:t xml:space="preserve">, </w:t>
              </w:r>
              <w:r>
                <w:rPr>
                  <w:color w:val="000000"/>
                </w:rPr>
                <w:t xml:space="preserve">K. </w:t>
              </w:r>
              <w:r w:rsidRPr="004049FF">
                <w:rPr>
                  <w:color w:val="000000"/>
                </w:rPr>
                <w:t>Dudváh pohľadom Mateja Bela</w:t>
              </w:r>
              <w:r>
                <w:rPr>
                  <w:color w:val="000000"/>
                </w:rPr>
                <w:t xml:space="preserve">. </w:t>
              </w:r>
              <w:r w:rsidRPr="003E16D5">
                <w:rPr>
                  <w:i/>
                  <w:iCs/>
                  <w:color w:val="000000"/>
                </w:rPr>
                <w:t>Geografické informácie</w:t>
              </w:r>
              <w:r>
                <w:rPr>
                  <w:color w:val="000000"/>
                </w:rPr>
                <w:t xml:space="preserve">, 2016, roč. 20, č. 2, s. 494-506. </w:t>
              </w:r>
              <w:r w:rsidRPr="004049FF">
                <w:rPr>
                  <w:color w:val="000000"/>
                </w:rPr>
                <w:t>ISSN 1337-9453. DOI: 10.17846/GI.2016.20.2.494-506</w:t>
              </w:r>
              <w:r>
                <w:rPr>
                  <w:color w:val="000000"/>
                </w:rPr>
                <w:t xml:space="preserve"> (80 %)</w:t>
              </w:r>
            </w:ins>
          </w:p>
          <w:p w14:paraId="51CEB38B" w14:textId="77777777" w:rsidR="00A90CC4" w:rsidRDefault="00A90CC4" w:rsidP="00A90CC4">
            <w:pPr>
              <w:ind w:left="322" w:hanging="284"/>
              <w:jc w:val="both"/>
              <w:rPr>
                <w:ins w:id="10065" w:author="PS" w:date="2018-11-25T16:15:00Z"/>
                <w:color w:val="000000"/>
              </w:rPr>
            </w:pPr>
            <w:ins w:id="10066" w:author="PS" w:date="2018-11-25T16:15:00Z">
              <w:r w:rsidRPr="00725D1A">
                <w:rPr>
                  <w:b/>
                  <w:caps/>
                  <w:color w:val="000000"/>
                </w:rPr>
                <w:t>Chrastina</w:t>
              </w:r>
              <w:r w:rsidRPr="00725D1A">
                <w:rPr>
                  <w:b/>
                  <w:color w:val="000000"/>
                </w:rPr>
                <w:t xml:space="preserve">, </w:t>
              </w:r>
              <w:r>
                <w:rPr>
                  <w:b/>
                  <w:color w:val="000000"/>
                </w:rPr>
                <w:t>P.</w:t>
              </w:r>
              <w:r>
                <w:rPr>
                  <w:color w:val="000000"/>
                </w:rPr>
                <w:t xml:space="preserve">, </w:t>
              </w:r>
              <w:r w:rsidRPr="00315889">
                <w:rPr>
                  <w:caps/>
                  <w:color w:val="000000"/>
                </w:rPr>
                <w:t>Trojan</w:t>
              </w:r>
              <w:r w:rsidRPr="004049FF">
                <w:rPr>
                  <w:color w:val="000000"/>
                </w:rPr>
                <w:t xml:space="preserve">, </w:t>
              </w:r>
              <w:r>
                <w:rPr>
                  <w:color w:val="000000"/>
                </w:rPr>
                <w:t xml:space="preserve">J., </w:t>
              </w:r>
              <w:r w:rsidRPr="00315889">
                <w:rPr>
                  <w:caps/>
                  <w:color w:val="000000"/>
                </w:rPr>
                <w:t>Valášek</w:t>
              </w:r>
              <w:r w:rsidRPr="004049FF">
                <w:rPr>
                  <w:color w:val="000000"/>
                </w:rPr>
                <w:t xml:space="preserve">, </w:t>
              </w:r>
              <w:r>
                <w:rPr>
                  <w:color w:val="000000"/>
                </w:rPr>
                <w:t xml:space="preserve">P. </w:t>
              </w:r>
              <w:r w:rsidRPr="004049FF">
                <w:rPr>
                  <w:color w:val="000000"/>
                </w:rPr>
                <w:t>Cultural-landscape Layers as a Tool Fot Modeling Forest Development.</w:t>
              </w:r>
              <w:r>
                <w:rPr>
                  <w:color w:val="000000"/>
                </w:rPr>
                <w:t xml:space="preserve">. </w:t>
              </w:r>
              <w:r w:rsidRPr="00315889">
                <w:rPr>
                  <w:i/>
                  <w:iCs/>
                  <w:color w:val="000000"/>
                </w:rPr>
                <w:t>Anthropology, Archaeology, History and Philosophy. Conference Proceedings. Volume II, Book 3</w:t>
              </w:r>
              <w:r w:rsidRPr="004049FF">
                <w:rPr>
                  <w:color w:val="000000"/>
                </w:rPr>
                <w:t>. Bulgaria</w:t>
              </w:r>
              <w:r>
                <w:rPr>
                  <w:color w:val="000000"/>
                </w:rPr>
                <w:t xml:space="preserve"> </w:t>
              </w:r>
              <w:r w:rsidRPr="004049FF">
                <w:rPr>
                  <w:color w:val="000000"/>
                </w:rPr>
                <w:t>:</w:t>
              </w:r>
              <w:r>
                <w:rPr>
                  <w:color w:val="000000"/>
                </w:rPr>
                <w:t xml:space="preserve"> </w:t>
              </w:r>
              <w:r w:rsidRPr="004049FF">
                <w:rPr>
                  <w:color w:val="000000"/>
                </w:rPr>
                <w:t>International Multidisciplinary Scientific</w:t>
              </w:r>
              <w:r>
                <w:rPr>
                  <w:color w:val="000000"/>
                </w:rPr>
                <w:t xml:space="preserve"> </w:t>
              </w:r>
              <w:r w:rsidRPr="004049FF">
                <w:rPr>
                  <w:color w:val="000000"/>
                </w:rPr>
                <w:t>Conference on Social Sciences &amp; Arts SGEM, 2016</w:t>
              </w:r>
              <w:r>
                <w:rPr>
                  <w:color w:val="000000"/>
                </w:rPr>
                <w:t>, pp. 341-346. I</w:t>
              </w:r>
              <w:r w:rsidRPr="004049FF">
                <w:rPr>
                  <w:color w:val="000000"/>
                </w:rPr>
                <w:t>SBN 978-619-7105-77-3; ISSN 2367-5659</w:t>
              </w:r>
              <w:r>
                <w:rPr>
                  <w:color w:val="000000"/>
                </w:rPr>
                <w:t>. DOI</w:t>
              </w:r>
              <w:r w:rsidRPr="004049FF">
                <w:rPr>
                  <w:color w:val="000000"/>
                </w:rPr>
                <w:t>:10.5593/sgemsocial2016B32</w:t>
              </w:r>
              <w:r>
                <w:rPr>
                  <w:color w:val="000000"/>
                </w:rPr>
                <w:t xml:space="preserve"> (70 %)</w:t>
              </w:r>
            </w:ins>
          </w:p>
          <w:p w14:paraId="01CAB424" w14:textId="77777777" w:rsidR="00A90CC4" w:rsidRPr="004049FF" w:rsidRDefault="00A90CC4" w:rsidP="00A90CC4">
            <w:pPr>
              <w:ind w:left="322" w:hanging="284"/>
              <w:jc w:val="both"/>
              <w:rPr>
                <w:ins w:id="10067" w:author="PS" w:date="2018-11-25T16:15:00Z"/>
                <w:b/>
              </w:rPr>
            </w:pPr>
            <w:ins w:id="10068" w:author="PS" w:date="2018-11-25T16:15:00Z">
              <w:r w:rsidRPr="00DF62B1">
                <w:rPr>
                  <w:caps/>
                  <w:color w:val="000000"/>
                </w:rPr>
                <w:t>Rácová</w:t>
              </w:r>
              <w:r w:rsidRPr="00DF62B1">
                <w:rPr>
                  <w:color w:val="000000"/>
                </w:rPr>
                <w:t xml:space="preserve">, </w:t>
              </w:r>
              <w:r>
                <w:rPr>
                  <w:color w:val="000000"/>
                </w:rPr>
                <w:t xml:space="preserve">K., </w:t>
              </w:r>
              <w:r w:rsidRPr="00725D1A">
                <w:rPr>
                  <w:b/>
                  <w:caps/>
                  <w:color w:val="000000"/>
                </w:rPr>
                <w:t>Chrastina</w:t>
              </w:r>
              <w:r w:rsidRPr="00725D1A">
                <w:rPr>
                  <w:b/>
                  <w:color w:val="000000"/>
                </w:rPr>
                <w:t xml:space="preserve">, </w:t>
              </w:r>
              <w:r>
                <w:rPr>
                  <w:b/>
                  <w:color w:val="000000"/>
                </w:rPr>
                <w:t>P.</w:t>
              </w:r>
              <w:r w:rsidRPr="00DF62B1">
                <w:rPr>
                  <w:color w:val="000000"/>
                </w:rPr>
                <w:t xml:space="preserve"> Myava and Chvojnica in the notitia of the Nitra County : (historical geographical analysis and interpretation). </w:t>
              </w:r>
              <w:r w:rsidRPr="00DF62B1">
                <w:rPr>
                  <w:i/>
                  <w:iCs/>
                  <w:color w:val="000000"/>
                </w:rPr>
                <w:t>Revista Transilvania</w:t>
              </w:r>
              <w:r w:rsidRPr="00DF62B1">
                <w:rPr>
                  <w:color w:val="000000"/>
                </w:rPr>
                <w:t>, 2014, Vol. 8, No 5-6, pp. 41-50. ISSN 0255-0539</w:t>
              </w:r>
              <w:r>
                <w:rPr>
                  <w:color w:val="000000"/>
                </w:rPr>
                <w:t xml:space="preserve"> (80 %)</w:t>
              </w:r>
            </w:ins>
          </w:p>
        </w:tc>
      </w:tr>
      <w:tr w:rsidR="00A90CC4" w14:paraId="05EB0A0B" w14:textId="77777777" w:rsidTr="00A90CC4">
        <w:trPr>
          <w:trHeight w:val="218"/>
          <w:ins w:id="10069" w:author="PS" w:date="2018-11-25T16:15:00Z"/>
        </w:trPr>
        <w:tc>
          <w:tcPr>
            <w:tcW w:w="9859" w:type="dxa"/>
            <w:gridSpan w:val="11"/>
            <w:shd w:val="clear" w:color="auto" w:fill="F7CAAC"/>
          </w:tcPr>
          <w:p w14:paraId="7AA0CD25" w14:textId="77777777" w:rsidR="00A90CC4" w:rsidRDefault="00A90CC4" w:rsidP="00A90CC4">
            <w:pPr>
              <w:rPr>
                <w:ins w:id="10070" w:author="PS" w:date="2018-11-25T16:15:00Z"/>
                <w:b/>
              </w:rPr>
            </w:pPr>
            <w:ins w:id="10071" w:author="PS" w:date="2018-11-25T16:15:00Z">
              <w:r>
                <w:rPr>
                  <w:b/>
                </w:rPr>
                <w:t>Působení v zahraničí</w:t>
              </w:r>
            </w:ins>
          </w:p>
        </w:tc>
      </w:tr>
      <w:tr w:rsidR="00A90CC4" w14:paraId="31B4AB6D" w14:textId="77777777" w:rsidTr="00A90CC4">
        <w:trPr>
          <w:trHeight w:val="328"/>
          <w:ins w:id="10072" w:author="PS" w:date="2018-11-25T16:15:00Z"/>
        </w:trPr>
        <w:tc>
          <w:tcPr>
            <w:tcW w:w="9859" w:type="dxa"/>
            <w:gridSpan w:val="11"/>
          </w:tcPr>
          <w:p w14:paraId="24ECF661" w14:textId="77777777" w:rsidR="00A90CC4" w:rsidRDefault="00A90CC4" w:rsidP="00A90CC4">
            <w:pPr>
              <w:rPr>
                <w:ins w:id="10073" w:author="PS" w:date="2018-11-25T16:15:00Z"/>
                <w:b/>
              </w:rPr>
            </w:pPr>
          </w:p>
        </w:tc>
      </w:tr>
      <w:tr w:rsidR="00A90CC4" w14:paraId="33A3DC8F" w14:textId="77777777" w:rsidTr="00A90CC4">
        <w:trPr>
          <w:cantSplit/>
          <w:trHeight w:val="470"/>
          <w:ins w:id="10074" w:author="PS" w:date="2018-11-25T16:15:00Z"/>
        </w:trPr>
        <w:tc>
          <w:tcPr>
            <w:tcW w:w="2518" w:type="dxa"/>
            <w:shd w:val="clear" w:color="auto" w:fill="F7CAAC"/>
          </w:tcPr>
          <w:p w14:paraId="7B21334F" w14:textId="77777777" w:rsidR="00A90CC4" w:rsidRDefault="00A90CC4" w:rsidP="00A90CC4">
            <w:pPr>
              <w:jc w:val="both"/>
              <w:rPr>
                <w:ins w:id="10075" w:author="PS" w:date="2018-11-25T16:15:00Z"/>
                <w:b/>
              </w:rPr>
            </w:pPr>
            <w:ins w:id="10076" w:author="PS" w:date="2018-11-25T16:15:00Z">
              <w:r>
                <w:rPr>
                  <w:b/>
                </w:rPr>
                <w:t xml:space="preserve">Podpis </w:t>
              </w:r>
            </w:ins>
          </w:p>
        </w:tc>
        <w:tc>
          <w:tcPr>
            <w:tcW w:w="4536" w:type="dxa"/>
            <w:gridSpan w:val="5"/>
          </w:tcPr>
          <w:p w14:paraId="43BA5F2D" w14:textId="77777777" w:rsidR="00A90CC4" w:rsidRDefault="00A90CC4" w:rsidP="00A90CC4">
            <w:pPr>
              <w:jc w:val="both"/>
              <w:rPr>
                <w:ins w:id="10077" w:author="PS" w:date="2018-11-25T16:15:00Z"/>
              </w:rPr>
            </w:pPr>
          </w:p>
        </w:tc>
        <w:tc>
          <w:tcPr>
            <w:tcW w:w="786" w:type="dxa"/>
            <w:gridSpan w:val="2"/>
            <w:shd w:val="clear" w:color="auto" w:fill="F7CAAC"/>
          </w:tcPr>
          <w:p w14:paraId="5FE21664" w14:textId="77777777" w:rsidR="00A90CC4" w:rsidRDefault="00A90CC4" w:rsidP="00A90CC4">
            <w:pPr>
              <w:jc w:val="both"/>
              <w:rPr>
                <w:ins w:id="10078" w:author="PS" w:date="2018-11-25T16:15:00Z"/>
              </w:rPr>
            </w:pPr>
            <w:ins w:id="10079" w:author="PS" w:date="2018-11-25T16:15:00Z">
              <w:r>
                <w:rPr>
                  <w:b/>
                </w:rPr>
                <w:t>datum</w:t>
              </w:r>
            </w:ins>
          </w:p>
        </w:tc>
        <w:tc>
          <w:tcPr>
            <w:tcW w:w="2019" w:type="dxa"/>
            <w:gridSpan w:val="3"/>
          </w:tcPr>
          <w:p w14:paraId="7F81DA62" w14:textId="77777777" w:rsidR="00A90CC4" w:rsidRDefault="00A90CC4" w:rsidP="00A90CC4">
            <w:pPr>
              <w:jc w:val="both"/>
              <w:rPr>
                <w:ins w:id="10080" w:author="PS" w:date="2018-11-25T16:15:00Z"/>
              </w:rPr>
            </w:pPr>
            <w:ins w:id="10081" w:author="PS" w:date="2018-11-25T16:15:00Z">
              <w:r>
                <w:t>3. 12. 2017</w:t>
              </w:r>
            </w:ins>
          </w:p>
        </w:tc>
      </w:tr>
    </w:tbl>
    <w:p w14:paraId="191F08EC" w14:textId="2CFC1052" w:rsidR="00A90CC4" w:rsidRDefault="00A90CC4" w:rsidP="00495DC8">
      <w:pPr>
        <w:rPr>
          <w:ins w:id="10082" w:author="PS" w:date="2018-11-25T16:15:00Z"/>
        </w:rPr>
      </w:pPr>
    </w:p>
    <w:p w14:paraId="5D0AF640" w14:textId="77777777" w:rsidR="00A90CC4" w:rsidRDefault="00A90CC4">
      <w:pPr>
        <w:spacing w:after="160" w:line="259" w:lineRule="auto"/>
        <w:rPr>
          <w:ins w:id="10083" w:author="PS" w:date="2018-11-25T16:15:00Z"/>
        </w:rPr>
      </w:pPr>
      <w:ins w:id="10084" w:author="PS" w:date="2018-11-25T16:15:00Z">
        <w:r>
          <w:br w:type="page"/>
        </w:r>
      </w:ins>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A2629" w14:paraId="12268118" w14:textId="77777777" w:rsidTr="00100A63">
        <w:trPr>
          <w:ins w:id="10085" w:author="PS" w:date="2018-11-25T16:21:00Z"/>
        </w:trPr>
        <w:tc>
          <w:tcPr>
            <w:tcW w:w="9859" w:type="dxa"/>
            <w:gridSpan w:val="11"/>
            <w:tcBorders>
              <w:bottom w:val="double" w:sz="4" w:space="0" w:color="auto"/>
            </w:tcBorders>
            <w:shd w:val="clear" w:color="auto" w:fill="BDD6EE"/>
          </w:tcPr>
          <w:p w14:paraId="3B4CF381" w14:textId="77777777" w:rsidR="00EA2629" w:rsidRDefault="00EA2629" w:rsidP="00100A63">
            <w:pPr>
              <w:jc w:val="both"/>
              <w:rPr>
                <w:ins w:id="10086" w:author="PS" w:date="2018-11-25T16:21:00Z"/>
                <w:b/>
                <w:sz w:val="28"/>
              </w:rPr>
            </w:pPr>
            <w:ins w:id="10087" w:author="PS" w:date="2018-11-25T16:21:00Z">
              <w:r>
                <w:rPr>
                  <w:b/>
                  <w:sz w:val="28"/>
                </w:rPr>
                <w:t>C-I – Personální zabezpečení</w:t>
              </w:r>
            </w:ins>
          </w:p>
        </w:tc>
      </w:tr>
      <w:tr w:rsidR="00EA2629" w14:paraId="258DC6F0" w14:textId="77777777" w:rsidTr="00100A63">
        <w:trPr>
          <w:ins w:id="10088" w:author="PS" w:date="2018-11-25T16:21:00Z"/>
        </w:trPr>
        <w:tc>
          <w:tcPr>
            <w:tcW w:w="2518" w:type="dxa"/>
            <w:tcBorders>
              <w:top w:val="double" w:sz="4" w:space="0" w:color="auto"/>
            </w:tcBorders>
            <w:shd w:val="clear" w:color="auto" w:fill="F7CAAC"/>
          </w:tcPr>
          <w:p w14:paraId="6A333867" w14:textId="77777777" w:rsidR="00EA2629" w:rsidRDefault="00EA2629" w:rsidP="00100A63">
            <w:pPr>
              <w:jc w:val="both"/>
              <w:rPr>
                <w:ins w:id="10089" w:author="PS" w:date="2018-11-25T16:21:00Z"/>
                <w:b/>
              </w:rPr>
            </w:pPr>
            <w:ins w:id="10090" w:author="PS" w:date="2018-11-25T16:21:00Z">
              <w:r>
                <w:rPr>
                  <w:b/>
                </w:rPr>
                <w:t>Vysoká škola</w:t>
              </w:r>
            </w:ins>
          </w:p>
        </w:tc>
        <w:tc>
          <w:tcPr>
            <w:tcW w:w="7341" w:type="dxa"/>
            <w:gridSpan w:val="10"/>
          </w:tcPr>
          <w:p w14:paraId="4A07BA95" w14:textId="77777777" w:rsidR="00EA2629" w:rsidRDefault="00EA2629" w:rsidP="00100A63">
            <w:pPr>
              <w:jc w:val="both"/>
              <w:rPr>
                <w:ins w:id="10091" w:author="PS" w:date="2018-11-25T16:21:00Z"/>
              </w:rPr>
            </w:pPr>
            <w:ins w:id="10092" w:author="PS" w:date="2018-11-25T16:21:00Z">
              <w:r>
                <w:t>Univerzita Tomáše Bati ve Zlíně</w:t>
              </w:r>
            </w:ins>
          </w:p>
        </w:tc>
      </w:tr>
      <w:tr w:rsidR="00EA2629" w14:paraId="5C0CDE4D" w14:textId="77777777" w:rsidTr="00100A63">
        <w:trPr>
          <w:ins w:id="10093" w:author="PS" w:date="2018-11-25T16:21:00Z"/>
        </w:trPr>
        <w:tc>
          <w:tcPr>
            <w:tcW w:w="2518" w:type="dxa"/>
            <w:shd w:val="clear" w:color="auto" w:fill="F7CAAC"/>
          </w:tcPr>
          <w:p w14:paraId="4B15B2BD" w14:textId="77777777" w:rsidR="00EA2629" w:rsidRDefault="00EA2629" w:rsidP="00100A63">
            <w:pPr>
              <w:jc w:val="both"/>
              <w:rPr>
                <w:ins w:id="10094" w:author="PS" w:date="2018-11-25T16:21:00Z"/>
                <w:b/>
              </w:rPr>
            </w:pPr>
            <w:ins w:id="10095" w:author="PS" w:date="2018-11-25T16:21:00Z">
              <w:r>
                <w:rPr>
                  <w:b/>
                </w:rPr>
                <w:t>Součást vysoké školy</w:t>
              </w:r>
            </w:ins>
          </w:p>
        </w:tc>
        <w:tc>
          <w:tcPr>
            <w:tcW w:w="7341" w:type="dxa"/>
            <w:gridSpan w:val="10"/>
          </w:tcPr>
          <w:p w14:paraId="1A76D66D" w14:textId="77777777" w:rsidR="00EA2629" w:rsidRDefault="00EA2629" w:rsidP="00100A63">
            <w:pPr>
              <w:jc w:val="both"/>
              <w:rPr>
                <w:ins w:id="10096" w:author="PS" w:date="2018-11-25T16:21:00Z"/>
              </w:rPr>
            </w:pPr>
            <w:ins w:id="10097" w:author="PS" w:date="2018-11-25T16:21:00Z">
              <w:r>
                <w:t>Fakulta logistiky a krizového řízení</w:t>
              </w:r>
            </w:ins>
          </w:p>
        </w:tc>
      </w:tr>
      <w:tr w:rsidR="00EA2629" w14:paraId="150615E8" w14:textId="77777777" w:rsidTr="00100A63">
        <w:trPr>
          <w:ins w:id="10098" w:author="PS" w:date="2018-11-25T16:21:00Z"/>
        </w:trPr>
        <w:tc>
          <w:tcPr>
            <w:tcW w:w="2518" w:type="dxa"/>
            <w:shd w:val="clear" w:color="auto" w:fill="F7CAAC"/>
          </w:tcPr>
          <w:p w14:paraId="74B90D7B" w14:textId="77777777" w:rsidR="00EA2629" w:rsidRDefault="00EA2629" w:rsidP="00100A63">
            <w:pPr>
              <w:jc w:val="both"/>
              <w:rPr>
                <w:ins w:id="10099" w:author="PS" w:date="2018-11-25T16:21:00Z"/>
                <w:b/>
              </w:rPr>
            </w:pPr>
            <w:ins w:id="10100" w:author="PS" w:date="2018-11-25T16:21:00Z">
              <w:r>
                <w:rPr>
                  <w:b/>
                </w:rPr>
                <w:t>Název studijního programu</w:t>
              </w:r>
            </w:ins>
          </w:p>
        </w:tc>
        <w:tc>
          <w:tcPr>
            <w:tcW w:w="7341" w:type="dxa"/>
            <w:gridSpan w:val="10"/>
          </w:tcPr>
          <w:p w14:paraId="7A471BE5" w14:textId="77777777" w:rsidR="00EA2629" w:rsidRDefault="00EA2629" w:rsidP="00100A63">
            <w:pPr>
              <w:jc w:val="both"/>
              <w:rPr>
                <w:ins w:id="10101" w:author="PS" w:date="2018-11-25T16:21:00Z"/>
              </w:rPr>
            </w:pPr>
            <w:ins w:id="10102" w:author="PS" w:date="2018-11-25T16:21:00Z">
              <w:r>
                <w:t>Environmentální bezpečnost</w:t>
              </w:r>
            </w:ins>
          </w:p>
        </w:tc>
      </w:tr>
      <w:tr w:rsidR="00EA2629" w14:paraId="6C2C5EF9" w14:textId="77777777" w:rsidTr="00100A63">
        <w:trPr>
          <w:ins w:id="10103" w:author="PS" w:date="2018-11-25T16:21:00Z"/>
        </w:trPr>
        <w:tc>
          <w:tcPr>
            <w:tcW w:w="2518" w:type="dxa"/>
            <w:shd w:val="clear" w:color="auto" w:fill="F7CAAC"/>
          </w:tcPr>
          <w:p w14:paraId="2583268C" w14:textId="77777777" w:rsidR="00EA2629" w:rsidRDefault="00EA2629" w:rsidP="00100A63">
            <w:pPr>
              <w:jc w:val="both"/>
              <w:rPr>
                <w:ins w:id="10104" w:author="PS" w:date="2018-11-25T16:21:00Z"/>
                <w:b/>
              </w:rPr>
            </w:pPr>
            <w:ins w:id="10105" w:author="PS" w:date="2018-11-25T16:21:00Z">
              <w:r>
                <w:rPr>
                  <w:b/>
                </w:rPr>
                <w:t>Jméno a příjmení</w:t>
              </w:r>
            </w:ins>
          </w:p>
        </w:tc>
        <w:tc>
          <w:tcPr>
            <w:tcW w:w="4536" w:type="dxa"/>
            <w:gridSpan w:val="5"/>
          </w:tcPr>
          <w:p w14:paraId="336A845B" w14:textId="77777777" w:rsidR="00EA2629" w:rsidRPr="00A50022" w:rsidRDefault="00EA2629" w:rsidP="00100A63">
            <w:pPr>
              <w:jc w:val="both"/>
              <w:rPr>
                <w:ins w:id="10106" w:author="PS" w:date="2018-11-25T16:21:00Z"/>
                <w:b/>
              </w:rPr>
            </w:pPr>
            <w:ins w:id="10107" w:author="PS" w:date="2018-11-25T16:21:00Z">
              <w:r w:rsidRPr="00A50022">
                <w:rPr>
                  <w:b/>
                </w:rPr>
                <w:t>Veronika Kavková</w:t>
              </w:r>
            </w:ins>
          </w:p>
        </w:tc>
        <w:tc>
          <w:tcPr>
            <w:tcW w:w="709" w:type="dxa"/>
            <w:shd w:val="clear" w:color="auto" w:fill="F7CAAC"/>
          </w:tcPr>
          <w:p w14:paraId="18645314" w14:textId="77777777" w:rsidR="00EA2629" w:rsidRDefault="00EA2629" w:rsidP="00100A63">
            <w:pPr>
              <w:jc w:val="both"/>
              <w:rPr>
                <w:ins w:id="10108" w:author="PS" w:date="2018-11-25T16:21:00Z"/>
                <w:b/>
              </w:rPr>
            </w:pPr>
            <w:ins w:id="10109" w:author="PS" w:date="2018-11-25T16:21:00Z">
              <w:r>
                <w:rPr>
                  <w:b/>
                </w:rPr>
                <w:t>Tituly</w:t>
              </w:r>
            </w:ins>
          </w:p>
        </w:tc>
        <w:tc>
          <w:tcPr>
            <w:tcW w:w="2096" w:type="dxa"/>
            <w:gridSpan w:val="4"/>
          </w:tcPr>
          <w:p w14:paraId="5BD3ECB2" w14:textId="77777777" w:rsidR="00EA2629" w:rsidRDefault="00EA2629" w:rsidP="00100A63">
            <w:pPr>
              <w:jc w:val="both"/>
              <w:rPr>
                <w:ins w:id="10110" w:author="PS" w:date="2018-11-25T16:21:00Z"/>
              </w:rPr>
            </w:pPr>
            <w:ins w:id="10111" w:author="PS" w:date="2018-11-25T16:21:00Z">
              <w:r>
                <w:t>Mgr., Ph.D.</w:t>
              </w:r>
            </w:ins>
          </w:p>
        </w:tc>
      </w:tr>
      <w:tr w:rsidR="00EA2629" w14:paraId="07FA0453" w14:textId="77777777" w:rsidTr="00100A63">
        <w:trPr>
          <w:ins w:id="10112" w:author="PS" w:date="2018-11-25T16:21:00Z"/>
        </w:trPr>
        <w:tc>
          <w:tcPr>
            <w:tcW w:w="2518" w:type="dxa"/>
            <w:shd w:val="clear" w:color="auto" w:fill="F7CAAC"/>
          </w:tcPr>
          <w:p w14:paraId="7D446F63" w14:textId="77777777" w:rsidR="00EA2629" w:rsidRDefault="00EA2629" w:rsidP="00100A63">
            <w:pPr>
              <w:jc w:val="both"/>
              <w:rPr>
                <w:ins w:id="10113" w:author="PS" w:date="2018-11-25T16:21:00Z"/>
                <w:b/>
              </w:rPr>
            </w:pPr>
            <w:ins w:id="10114" w:author="PS" w:date="2018-11-25T16:21:00Z">
              <w:r>
                <w:rPr>
                  <w:b/>
                </w:rPr>
                <w:t>Rok narození</w:t>
              </w:r>
            </w:ins>
          </w:p>
        </w:tc>
        <w:tc>
          <w:tcPr>
            <w:tcW w:w="829" w:type="dxa"/>
          </w:tcPr>
          <w:p w14:paraId="45722FC3" w14:textId="77777777" w:rsidR="00EA2629" w:rsidRDefault="00EA2629" w:rsidP="00100A63">
            <w:pPr>
              <w:jc w:val="both"/>
              <w:rPr>
                <w:ins w:id="10115" w:author="PS" w:date="2018-11-25T16:21:00Z"/>
              </w:rPr>
            </w:pPr>
            <w:ins w:id="10116" w:author="PS" w:date="2018-11-25T16:21:00Z">
              <w:r>
                <w:t>1986</w:t>
              </w:r>
            </w:ins>
          </w:p>
        </w:tc>
        <w:tc>
          <w:tcPr>
            <w:tcW w:w="1721" w:type="dxa"/>
            <w:shd w:val="clear" w:color="auto" w:fill="F7CAAC"/>
          </w:tcPr>
          <w:p w14:paraId="489F1CFD" w14:textId="77777777" w:rsidR="00EA2629" w:rsidRDefault="00EA2629" w:rsidP="00100A63">
            <w:pPr>
              <w:jc w:val="both"/>
              <w:rPr>
                <w:ins w:id="10117" w:author="PS" w:date="2018-11-25T16:21:00Z"/>
                <w:b/>
              </w:rPr>
            </w:pPr>
            <w:ins w:id="10118" w:author="PS" w:date="2018-11-25T16:21:00Z">
              <w:r>
                <w:rPr>
                  <w:b/>
                </w:rPr>
                <w:t>typ vztahu k VŠ</w:t>
              </w:r>
            </w:ins>
          </w:p>
        </w:tc>
        <w:tc>
          <w:tcPr>
            <w:tcW w:w="992" w:type="dxa"/>
            <w:gridSpan w:val="2"/>
          </w:tcPr>
          <w:p w14:paraId="1B27E4E3" w14:textId="77777777" w:rsidR="00EA2629" w:rsidRPr="001E0CE3" w:rsidRDefault="00EA2629" w:rsidP="00100A63">
            <w:pPr>
              <w:jc w:val="both"/>
              <w:rPr>
                <w:ins w:id="10119" w:author="PS" w:date="2018-11-25T16:21:00Z"/>
                <w:i/>
              </w:rPr>
            </w:pPr>
            <w:ins w:id="10120" w:author="PS" w:date="2018-11-25T16:21:00Z">
              <w:r w:rsidRPr="001E0CE3">
                <w:rPr>
                  <w:i/>
                </w:rPr>
                <w:t>pp.</w:t>
              </w:r>
            </w:ins>
          </w:p>
        </w:tc>
        <w:tc>
          <w:tcPr>
            <w:tcW w:w="994" w:type="dxa"/>
            <w:shd w:val="clear" w:color="auto" w:fill="F7CAAC"/>
          </w:tcPr>
          <w:p w14:paraId="64849D2C" w14:textId="77777777" w:rsidR="00EA2629" w:rsidRDefault="00EA2629" w:rsidP="00100A63">
            <w:pPr>
              <w:jc w:val="both"/>
              <w:rPr>
                <w:ins w:id="10121" w:author="PS" w:date="2018-11-25T16:21:00Z"/>
                <w:b/>
              </w:rPr>
            </w:pPr>
            <w:ins w:id="10122" w:author="PS" w:date="2018-11-25T16:21:00Z">
              <w:r>
                <w:rPr>
                  <w:b/>
                </w:rPr>
                <w:t>rozsah</w:t>
              </w:r>
            </w:ins>
          </w:p>
        </w:tc>
        <w:tc>
          <w:tcPr>
            <w:tcW w:w="709" w:type="dxa"/>
          </w:tcPr>
          <w:p w14:paraId="4E8E907A" w14:textId="77777777" w:rsidR="00EA2629" w:rsidRDefault="00EA2629" w:rsidP="00100A63">
            <w:pPr>
              <w:jc w:val="both"/>
              <w:rPr>
                <w:ins w:id="10123" w:author="PS" w:date="2018-11-25T16:21:00Z"/>
              </w:rPr>
            </w:pPr>
            <w:ins w:id="10124" w:author="PS" w:date="2018-11-25T16:21:00Z">
              <w:r>
                <w:t>40</w:t>
              </w:r>
            </w:ins>
          </w:p>
        </w:tc>
        <w:tc>
          <w:tcPr>
            <w:tcW w:w="709" w:type="dxa"/>
            <w:gridSpan w:val="2"/>
            <w:shd w:val="clear" w:color="auto" w:fill="F7CAAC"/>
          </w:tcPr>
          <w:p w14:paraId="4E497CF3" w14:textId="77777777" w:rsidR="00EA2629" w:rsidRDefault="00EA2629" w:rsidP="00100A63">
            <w:pPr>
              <w:jc w:val="both"/>
              <w:rPr>
                <w:ins w:id="10125" w:author="PS" w:date="2018-11-25T16:21:00Z"/>
                <w:b/>
              </w:rPr>
            </w:pPr>
            <w:ins w:id="10126" w:author="PS" w:date="2018-11-25T16:21:00Z">
              <w:r>
                <w:rPr>
                  <w:b/>
                </w:rPr>
                <w:t>do kdy</w:t>
              </w:r>
            </w:ins>
          </w:p>
        </w:tc>
        <w:tc>
          <w:tcPr>
            <w:tcW w:w="1387" w:type="dxa"/>
            <w:gridSpan w:val="2"/>
          </w:tcPr>
          <w:p w14:paraId="744B4DF1" w14:textId="77777777" w:rsidR="00EA2629" w:rsidRDefault="00EA2629" w:rsidP="00100A63">
            <w:pPr>
              <w:jc w:val="both"/>
              <w:rPr>
                <w:ins w:id="10127" w:author="PS" w:date="2018-11-25T16:21:00Z"/>
              </w:rPr>
            </w:pPr>
            <w:ins w:id="10128" w:author="PS" w:date="2018-11-25T16:21:00Z">
              <w:r>
                <w:t>0819</w:t>
              </w:r>
            </w:ins>
          </w:p>
        </w:tc>
      </w:tr>
      <w:tr w:rsidR="00EA2629" w14:paraId="7EB595A1" w14:textId="77777777" w:rsidTr="00100A63">
        <w:trPr>
          <w:ins w:id="10129" w:author="PS" w:date="2018-11-25T16:21:00Z"/>
        </w:trPr>
        <w:tc>
          <w:tcPr>
            <w:tcW w:w="5068" w:type="dxa"/>
            <w:gridSpan w:val="3"/>
            <w:shd w:val="clear" w:color="auto" w:fill="F7CAAC"/>
          </w:tcPr>
          <w:p w14:paraId="1D849BAD" w14:textId="77777777" w:rsidR="00EA2629" w:rsidRDefault="00EA2629" w:rsidP="00100A63">
            <w:pPr>
              <w:jc w:val="both"/>
              <w:rPr>
                <w:ins w:id="10130" w:author="PS" w:date="2018-11-25T16:21:00Z"/>
                <w:b/>
              </w:rPr>
            </w:pPr>
            <w:ins w:id="10131" w:author="PS" w:date="2018-11-25T16:21:00Z">
              <w:r>
                <w:rPr>
                  <w:b/>
                </w:rPr>
                <w:t>Typ vztahu na součásti VŠ, která uskutečňuje st. program</w:t>
              </w:r>
            </w:ins>
          </w:p>
        </w:tc>
        <w:tc>
          <w:tcPr>
            <w:tcW w:w="992" w:type="dxa"/>
            <w:gridSpan w:val="2"/>
          </w:tcPr>
          <w:p w14:paraId="0355062E" w14:textId="77777777" w:rsidR="00EA2629" w:rsidRPr="001E0CE3" w:rsidRDefault="00EA2629" w:rsidP="00100A63">
            <w:pPr>
              <w:jc w:val="both"/>
              <w:rPr>
                <w:ins w:id="10132" w:author="PS" w:date="2018-11-25T16:21:00Z"/>
                <w:i/>
              </w:rPr>
            </w:pPr>
            <w:ins w:id="10133" w:author="PS" w:date="2018-11-25T16:21:00Z">
              <w:r w:rsidRPr="001E0CE3">
                <w:rPr>
                  <w:i/>
                </w:rPr>
                <w:t>pp.</w:t>
              </w:r>
            </w:ins>
          </w:p>
        </w:tc>
        <w:tc>
          <w:tcPr>
            <w:tcW w:w="994" w:type="dxa"/>
            <w:shd w:val="clear" w:color="auto" w:fill="F7CAAC"/>
          </w:tcPr>
          <w:p w14:paraId="6FDACD61" w14:textId="77777777" w:rsidR="00EA2629" w:rsidRDefault="00EA2629" w:rsidP="00100A63">
            <w:pPr>
              <w:jc w:val="both"/>
              <w:rPr>
                <w:ins w:id="10134" w:author="PS" w:date="2018-11-25T16:21:00Z"/>
                <w:b/>
              </w:rPr>
            </w:pPr>
            <w:ins w:id="10135" w:author="PS" w:date="2018-11-25T16:21:00Z">
              <w:r>
                <w:rPr>
                  <w:b/>
                </w:rPr>
                <w:t>rozsah</w:t>
              </w:r>
            </w:ins>
          </w:p>
        </w:tc>
        <w:tc>
          <w:tcPr>
            <w:tcW w:w="709" w:type="dxa"/>
          </w:tcPr>
          <w:p w14:paraId="3805E4B2" w14:textId="77777777" w:rsidR="00EA2629" w:rsidRDefault="00EA2629" w:rsidP="00100A63">
            <w:pPr>
              <w:jc w:val="both"/>
              <w:rPr>
                <w:ins w:id="10136" w:author="PS" w:date="2018-11-25T16:21:00Z"/>
              </w:rPr>
            </w:pPr>
            <w:ins w:id="10137" w:author="PS" w:date="2018-11-25T16:21:00Z">
              <w:r>
                <w:t>40</w:t>
              </w:r>
            </w:ins>
          </w:p>
        </w:tc>
        <w:tc>
          <w:tcPr>
            <w:tcW w:w="709" w:type="dxa"/>
            <w:gridSpan w:val="2"/>
            <w:shd w:val="clear" w:color="auto" w:fill="F7CAAC"/>
          </w:tcPr>
          <w:p w14:paraId="55236524" w14:textId="77777777" w:rsidR="00EA2629" w:rsidRDefault="00EA2629" w:rsidP="00100A63">
            <w:pPr>
              <w:jc w:val="both"/>
              <w:rPr>
                <w:ins w:id="10138" w:author="PS" w:date="2018-11-25T16:21:00Z"/>
                <w:b/>
              </w:rPr>
            </w:pPr>
            <w:ins w:id="10139" w:author="PS" w:date="2018-11-25T16:21:00Z">
              <w:r>
                <w:rPr>
                  <w:b/>
                </w:rPr>
                <w:t>do kdy</w:t>
              </w:r>
            </w:ins>
          </w:p>
        </w:tc>
        <w:tc>
          <w:tcPr>
            <w:tcW w:w="1387" w:type="dxa"/>
            <w:gridSpan w:val="2"/>
          </w:tcPr>
          <w:p w14:paraId="49EC062C" w14:textId="77777777" w:rsidR="00EA2629" w:rsidRDefault="00EA2629" w:rsidP="00100A63">
            <w:pPr>
              <w:jc w:val="both"/>
              <w:rPr>
                <w:ins w:id="10140" w:author="PS" w:date="2018-11-25T16:21:00Z"/>
              </w:rPr>
            </w:pPr>
            <w:ins w:id="10141" w:author="PS" w:date="2018-11-25T16:21:00Z">
              <w:r>
                <w:t>0819</w:t>
              </w:r>
            </w:ins>
          </w:p>
        </w:tc>
      </w:tr>
      <w:tr w:rsidR="00EA2629" w14:paraId="28E4188F" w14:textId="77777777" w:rsidTr="00100A63">
        <w:trPr>
          <w:ins w:id="10142" w:author="PS" w:date="2018-11-25T16:21:00Z"/>
        </w:trPr>
        <w:tc>
          <w:tcPr>
            <w:tcW w:w="6060" w:type="dxa"/>
            <w:gridSpan w:val="5"/>
            <w:shd w:val="clear" w:color="auto" w:fill="F7CAAC"/>
          </w:tcPr>
          <w:p w14:paraId="173A44EA" w14:textId="77777777" w:rsidR="00EA2629" w:rsidRDefault="00EA2629" w:rsidP="00100A63">
            <w:pPr>
              <w:jc w:val="both"/>
              <w:rPr>
                <w:ins w:id="10143" w:author="PS" w:date="2018-11-25T16:21:00Z"/>
              </w:rPr>
            </w:pPr>
            <w:ins w:id="10144" w:author="PS" w:date="2018-11-25T16:21:00Z">
              <w:r>
                <w:rPr>
                  <w:b/>
                </w:rPr>
                <w:t>Další současná působení jako akademický pracovník na jiných VŠ</w:t>
              </w:r>
            </w:ins>
          </w:p>
        </w:tc>
        <w:tc>
          <w:tcPr>
            <w:tcW w:w="1703" w:type="dxa"/>
            <w:gridSpan w:val="2"/>
            <w:shd w:val="clear" w:color="auto" w:fill="F7CAAC"/>
          </w:tcPr>
          <w:p w14:paraId="31728F90" w14:textId="77777777" w:rsidR="00EA2629" w:rsidRDefault="00EA2629" w:rsidP="00100A63">
            <w:pPr>
              <w:jc w:val="both"/>
              <w:rPr>
                <w:ins w:id="10145" w:author="PS" w:date="2018-11-25T16:21:00Z"/>
                <w:b/>
              </w:rPr>
            </w:pPr>
            <w:ins w:id="10146" w:author="PS" w:date="2018-11-25T16:21:00Z">
              <w:r>
                <w:rPr>
                  <w:b/>
                </w:rPr>
                <w:t>typ prac. vztahu</w:t>
              </w:r>
            </w:ins>
          </w:p>
        </w:tc>
        <w:tc>
          <w:tcPr>
            <w:tcW w:w="2096" w:type="dxa"/>
            <w:gridSpan w:val="4"/>
            <w:shd w:val="clear" w:color="auto" w:fill="F7CAAC"/>
          </w:tcPr>
          <w:p w14:paraId="12FA56E4" w14:textId="77777777" w:rsidR="00EA2629" w:rsidRDefault="00EA2629" w:rsidP="00100A63">
            <w:pPr>
              <w:jc w:val="both"/>
              <w:rPr>
                <w:ins w:id="10147" w:author="PS" w:date="2018-11-25T16:21:00Z"/>
                <w:b/>
              </w:rPr>
            </w:pPr>
            <w:ins w:id="10148" w:author="PS" w:date="2018-11-25T16:21:00Z">
              <w:r>
                <w:rPr>
                  <w:b/>
                </w:rPr>
                <w:t>rozsah</w:t>
              </w:r>
            </w:ins>
          </w:p>
        </w:tc>
      </w:tr>
      <w:tr w:rsidR="00EA2629" w14:paraId="7F48BC13" w14:textId="77777777" w:rsidTr="00100A63">
        <w:trPr>
          <w:ins w:id="10149" w:author="PS" w:date="2018-11-25T16:21:00Z"/>
        </w:trPr>
        <w:tc>
          <w:tcPr>
            <w:tcW w:w="6060" w:type="dxa"/>
            <w:gridSpan w:val="5"/>
          </w:tcPr>
          <w:p w14:paraId="518EF479" w14:textId="77777777" w:rsidR="00EA2629" w:rsidRDefault="00EA2629" w:rsidP="00100A63">
            <w:pPr>
              <w:jc w:val="both"/>
              <w:rPr>
                <w:ins w:id="10150" w:author="PS" w:date="2018-11-25T16:21:00Z"/>
              </w:rPr>
            </w:pPr>
            <w:ins w:id="10151" w:author="PS" w:date="2018-11-25T16:21:00Z">
              <w:r>
                <w:t>--</w:t>
              </w:r>
            </w:ins>
          </w:p>
        </w:tc>
        <w:tc>
          <w:tcPr>
            <w:tcW w:w="1703" w:type="dxa"/>
            <w:gridSpan w:val="2"/>
          </w:tcPr>
          <w:p w14:paraId="7445AD94" w14:textId="77777777" w:rsidR="00EA2629" w:rsidRDefault="00EA2629" w:rsidP="00100A63">
            <w:pPr>
              <w:jc w:val="both"/>
              <w:rPr>
                <w:ins w:id="10152" w:author="PS" w:date="2018-11-25T16:21:00Z"/>
              </w:rPr>
            </w:pPr>
          </w:p>
        </w:tc>
        <w:tc>
          <w:tcPr>
            <w:tcW w:w="2096" w:type="dxa"/>
            <w:gridSpan w:val="4"/>
          </w:tcPr>
          <w:p w14:paraId="30210EFD" w14:textId="77777777" w:rsidR="00EA2629" w:rsidRDefault="00EA2629" w:rsidP="00100A63">
            <w:pPr>
              <w:jc w:val="both"/>
              <w:rPr>
                <w:ins w:id="10153" w:author="PS" w:date="2018-11-25T16:21:00Z"/>
              </w:rPr>
            </w:pPr>
          </w:p>
        </w:tc>
      </w:tr>
      <w:tr w:rsidR="00EA2629" w14:paraId="0E2A021C" w14:textId="77777777" w:rsidTr="00100A63">
        <w:trPr>
          <w:ins w:id="10154" w:author="PS" w:date="2018-11-25T16:21:00Z"/>
        </w:trPr>
        <w:tc>
          <w:tcPr>
            <w:tcW w:w="6060" w:type="dxa"/>
            <w:gridSpan w:val="5"/>
          </w:tcPr>
          <w:p w14:paraId="24641FA3" w14:textId="77777777" w:rsidR="00EA2629" w:rsidRDefault="00EA2629" w:rsidP="00100A63">
            <w:pPr>
              <w:jc w:val="both"/>
              <w:rPr>
                <w:ins w:id="10155" w:author="PS" w:date="2018-11-25T16:21:00Z"/>
              </w:rPr>
            </w:pPr>
          </w:p>
        </w:tc>
        <w:tc>
          <w:tcPr>
            <w:tcW w:w="1703" w:type="dxa"/>
            <w:gridSpan w:val="2"/>
          </w:tcPr>
          <w:p w14:paraId="301E7813" w14:textId="77777777" w:rsidR="00EA2629" w:rsidRDefault="00EA2629" w:rsidP="00100A63">
            <w:pPr>
              <w:jc w:val="both"/>
              <w:rPr>
                <w:ins w:id="10156" w:author="PS" w:date="2018-11-25T16:21:00Z"/>
              </w:rPr>
            </w:pPr>
          </w:p>
        </w:tc>
        <w:tc>
          <w:tcPr>
            <w:tcW w:w="2096" w:type="dxa"/>
            <w:gridSpan w:val="4"/>
          </w:tcPr>
          <w:p w14:paraId="1BF12BCC" w14:textId="77777777" w:rsidR="00EA2629" w:rsidRDefault="00EA2629" w:rsidP="00100A63">
            <w:pPr>
              <w:jc w:val="both"/>
              <w:rPr>
                <w:ins w:id="10157" w:author="PS" w:date="2018-11-25T16:21:00Z"/>
              </w:rPr>
            </w:pPr>
          </w:p>
        </w:tc>
      </w:tr>
      <w:tr w:rsidR="00EA2629" w14:paraId="2CCE9E6A" w14:textId="77777777" w:rsidTr="00100A63">
        <w:trPr>
          <w:ins w:id="10158" w:author="PS" w:date="2018-11-25T16:21:00Z"/>
        </w:trPr>
        <w:tc>
          <w:tcPr>
            <w:tcW w:w="6060" w:type="dxa"/>
            <w:gridSpan w:val="5"/>
          </w:tcPr>
          <w:p w14:paraId="7C9FAD35" w14:textId="77777777" w:rsidR="00EA2629" w:rsidRDefault="00EA2629" w:rsidP="00100A63">
            <w:pPr>
              <w:jc w:val="both"/>
              <w:rPr>
                <w:ins w:id="10159" w:author="PS" w:date="2018-11-25T16:21:00Z"/>
              </w:rPr>
            </w:pPr>
          </w:p>
        </w:tc>
        <w:tc>
          <w:tcPr>
            <w:tcW w:w="1703" w:type="dxa"/>
            <w:gridSpan w:val="2"/>
          </w:tcPr>
          <w:p w14:paraId="14C4BD92" w14:textId="77777777" w:rsidR="00EA2629" w:rsidRDefault="00EA2629" w:rsidP="00100A63">
            <w:pPr>
              <w:jc w:val="both"/>
              <w:rPr>
                <w:ins w:id="10160" w:author="PS" w:date="2018-11-25T16:21:00Z"/>
              </w:rPr>
            </w:pPr>
          </w:p>
        </w:tc>
        <w:tc>
          <w:tcPr>
            <w:tcW w:w="2096" w:type="dxa"/>
            <w:gridSpan w:val="4"/>
          </w:tcPr>
          <w:p w14:paraId="5AA9527E" w14:textId="77777777" w:rsidR="00EA2629" w:rsidRDefault="00EA2629" w:rsidP="00100A63">
            <w:pPr>
              <w:jc w:val="both"/>
              <w:rPr>
                <w:ins w:id="10161" w:author="PS" w:date="2018-11-25T16:21:00Z"/>
              </w:rPr>
            </w:pPr>
          </w:p>
        </w:tc>
      </w:tr>
      <w:tr w:rsidR="00EA2629" w14:paraId="18C80604" w14:textId="77777777" w:rsidTr="00100A63">
        <w:trPr>
          <w:ins w:id="10162" w:author="PS" w:date="2018-11-25T16:21:00Z"/>
        </w:trPr>
        <w:tc>
          <w:tcPr>
            <w:tcW w:w="6060" w:type="dxa"/>
            <w:gridSpan w:val="5"/>
          </w:tcPr>
          <w:p w14:paraId="0DA01EE7" w14:textId="77777777" w:rsidR="00EA2629" w:rsidRDefault="00EA2629" w:rsidP="00100A63">
            <w:pPr>
              <w:jc w:val="both"/>
              <w:rPr>
                <w:ins w:id="10163" w:author="PS" w:date="2018-11-25T16:21:00Z"/>
              </w:rPr>
            </w:pPr>
          </w:p>
        </w:tc>
        <w:tc>
          <w:tcPr>
            <w:tcW w:w="1703" w:type="dxa"/>
            <w:gridSpan w:val="2"/>
          </w:tcPr>
          <w:p w14:paraId="52CE47F4" w14:textId="77777777" w:rsidR="00EA2629" w:rsidRDefault="00EA2629" w:rsidP="00100A63">
            <w:pPr>
              <w:jc w:val="both"/>
              <w:rPr>
                <w:ins w:id="10164" w:author="PS" w:date="2018-11-25T16:21:00Z"/>
              </w:rPr>
            </w:pPr>
          </w:p>
        </w:tc>
        <w:tc>
          <w:tcPr>
            <w:tcW w:w="2096" w:type="dxa"/>
            <w:gridSpan w:val="4"/>
          </w:tcPr>
          <w:p w14:paraId="4EAB32C8" w14:textId="77777777" w:rsidR="00EA2629" w:rsidRDefault="00EA2629" w:rsidP="00100A63">
            <w:pPr>
              <w:jc w:val="both"/>
              <w:rPr>
                <w:ins w:id="10165" w:author="PS" w:date="2018-11-25T16:21:00Z"/>
              </w:rPr>
            </w:pPr>
          </w:p>
        </w:tc>
      </w:tr>
      <w:tr w:rsidR="00EA2629" w14:paraId="02F317B5" w14:textId="77777777" w:rsidTr="00100A63">
        <w:trPr>
          <w:ins w:id="10166" w:author="PS" w:date="2018-11-25T16:21:00Z"/>
        </w:trPr>
        <w:tc>
          <w:tcPr>
            <w:tcW w:w="9859" w:type="dxa"/>
            <w:gridSpan w:val="11"/>
            <w:shd w:val="clear" w:color="auto" w:fill="F7CAAC"/>
          </w:tcPr>
          <w:p w14:paraId="4C9B7562" w14:textId="77777777" w:rsidR="00EA2629" w:rsidRDefault="00EA2629" w:rsidP="00100A63">
            <w:pPr>
              <w:jc w:val="both"/>
              <w:rPr>
                <w:ins w:id="10167" w:author="PS" w:date="2018-11-25T16:21:00Z"/>
              </w:rPr>
            </w:pPr>
            <w:ins w:id="10168" w:author="PS" w:date="2018-11-25T16:21:00Z">
              <w:r>
                <w:rPr>
                  <w:b/>
                </w:rPr>
                <w:t>Předměty příslušného studijního programu a způsob zapojení do jejich výuky, příp. další zapojení do uskutečňování studijního programu</w:t>
              </w:r>
            </w:ins>
          </w:p>
        </w:tc>
      </w:tr>
      <w:tr w:rsidR="00EA2629" w14:paraId="73FB42B2" w14:textId="77777777" w:rsidTr="00100A63">
        <w:trPr>
          <w:trHeight w:val="480"/>
          <w:ins w:id="10169" w:author="PS" w:date="2018-11-25T16:21:00Z"/>
        </w:trPr>
        <w:tc>
          <w:tcPr>
            <w:tcW w:w="9859" w:type="dxa"/>
            <w:gridSpan w:val="11"/>
            <w:tcBorders>
              <w:top w:val="nil"/>
            </w:tcBorders>
          </w:tcPr>
          <w:p w14:paraId="42E12BD5" w14:textId="77777777" w:rsidR="00EA2629" w:rsidRDefault="00EA2629" w:rsidP="00100A63">
            <w:pPr>
              <w:jc w:val="both"/>
              <w:rPr>
                <w:ins w:id="10170" w:author="PS" w:date="2018-11-25T16:21:00Z"/>
              </w:rPr>
            </w:pPr>
            <w:ins w:id="10171" w:author="PS" w:date="2018-11-25T16:21:00Z">
              <w:r>
                <w:t>Komunikace v environmentální bezpečnosti - garant, cvičící</w:t>
              </w:r>
            </w:ins>
          </w:p>
          <w:p w14:paraId="535B633F" w14:textId="77777777" w:rsidR="00EA2629" w:rsidRPr="001A765A" w:rsidRDefault="00EA2629" w:rsidP="00100A63">
            <w:pPr>
              <w:jc w:val="both"/>
              <w:rPr>
                <w:ins w:id="10172" w:author="PS" w:date="2018-11-25T16:21:00Z"/>
              </w:rPr>
            </w:pPr>
            <w:ins w:id="10173" w:author="PS" w:date="2018-11-25T16:21:00Z">
              <w:r>
                <w:t xml:space="preserve">Komunikace s veřejností v ochraně přírody – garant, přednášející, cvičící (50 </w:t>
              </w:r>
              <w:r>
                <w:rPr>
                  <w:lang w:val="en-GB"/>
                </w:rPr>
                <w:t>%</w:t>
              </w:r>
              <w:r>
                <w:t>)</w:t>
              </w:r>
            </w:ins>
          </w:p>
        </w:tc>
      </w:tr>
      <w:tr w:rsidR="00EA2629" w14:paraId="2AFADA91" w14:textId="77777777" w:rsidTr="00100A63">
        <w:trPr>
          <w:ins w:id="10174" w:author="PS" w:date="2018-11-25T16:21:00Z"/>
        </w:trPr>
        <w:tc>
          <w:tcPr>
            <w:tcW w:w="9859" w:type="dxa"/>
            <w:gridSpan w:val="11"/>
            <w:shd w:val="clear" w:color="auto" w:fill="F7CAAC"/>
          </w:tcPr>
          <w:p w14:paraId="093AAC91" w14:textId="77777777" w:rsidR="00EA2629" w:rsidRDefault="00EA2629" w:rsidP="00100A63">
            <w:pPr>
              <w:rPr>
                <w:ins w:id="10175" w:author="PS" w:date="2018-11-25T16:21:00Z"/>
              </w:rPr>
            </w:pPr>
            <w:ins w:id="10176" w:author="PS" w:date="2018-11-25T16:21:00Z">
              <w:r>
                <w:rPr>
                  <w:b/>
                </w:rPr>
                <w:t xml:space="preserve">Údaje o vzdělání na VŠ </w:t>
              </w:r>
            </w:ins>
          </w:p>
        </w:tc>
      </w:tr>
      <w:tr w:rsidR="00EA2629" w14:paraId="58261C43" w14:textId="77777777" w:rsidTr="00100A63">
        <w:trPr>
          <w:trHeight w:val="1055"/>
          <w:ins w:id="10177" w:author="PS" w:date="2018-11-25T16:21:00Z"/>
        </w:trPr>
        <w:tc>
          <w:tcPr>
            <w:tcW w:w="9859" w:type="dxa"/>
            <w:gridSpan w:val="11"/>
          </w:tcPr>
          <w:p w14:paraId="749FC6BD" w14:textId="77777777" w:rsidR="00EA2629" w:rsidRDefault="00EA2629" w:rsidP="00100A63">
            <w:pPr>
              <w:ind w:left="322" w:hanging="284"/>
              <w:rPr>
                <w:ins w:id="10178" w:author="PS" w:date="2018-11-25T16:21:00Z"/>
              </w:rPr>
            </w:pPr>
            <w:ins w:id="10179" w:author="PS" w:date="2018-11-25T16:21:00Z">
              <w:r>
                <w:t>2014: Univerzita Palackého v Olomouci, Fakulta tělesné kultury, o</w:t>
              </w:r>
              <w:r w:rsidRPr="00234C6A">
                <w:t>bor: Kinantropologie se zaměřením na psychologii sportu</w:t>
              </w:r>
              <w:r>
                <w:t xml:space="preserve"> , 2014, Ph.D.</w:t>
              </w:r>
            </w:ins>
          </w:p>
          <w:p w14:paraId="3098273D" w14:textId="77777777" w:rsidR="00EA2629" w:rsidRDefault="00EA2629" w:rsidP="00100A63">
            <w:pPr>
              <w:ind w:left="322" w:hanging="284"/>
              <w:rPr>
                <w:ins w:id="10180" w:author="PS" w:date="2018-11-25T16:21:00Z"/>
                <w:b/>
              </w:rPr>
            </w:pPr>
            <w:ins w:id="10181" w:author="PS" w:date="2018-11-25T16:21:00Z">
              <w:r>
                <w:t>2010: Univerzita Palackého v Olomouci, Filozofická fakulta, obor Psychologie, Mgr.</w:t>
              </w:r>
              <w:r w:rsidRPr="00234C6A">
                <w:t xml:space="preserve"> </w:t>
              </w:r>
            </w:ins>
          </w:p>
        </w:tc>
      </w:tr>
      <w:tr w:rsidR="00EA2629" w14:paraId="144D6C77" w14:textId="77777777" w:rsidTr="00100A63">
        <w:trPr>
          <w:ins w:id="10182" w:author="PS" w:date="2018-11-25T16:21:00Z"/>
        </w:trPr>
        <w:tc>
          <w:tcPr>
            <w:tcW w:w="9859" w:type="dxa"/>
            <w:gridSpan w:val="11"/>
            <w:shd w:val="clear" w:color="auto" w:fill="F7CAAC"/>
          </w:tcPr>
          <w:p w14:paraId="49170CA8" w14:textId="77777777" w:rsidR="00EA2629" w:rsidRDefault="00EA2629" w:rsidP="00100A63">
            <w:pPr>
              <w:jc w:val="both"/>
              <w:rPr>
                <w:ins w:id="10183" w:author="PS" w:date="2018-11-25T16:21:00Z"/>
                <w:b/>
              </w:rPr>
            </w:pPr>
            <w:ins w:id="10184" w:author="PS" w:date="2018-11-25T16:21:00Z">
              <w:r>
                <w:rPr>
                  <w:b/>
                </w:rPr>
                <w:t>Údaje o odborném působení od absolvování VŠ</w:t>
              </w:r>
            </w:ins>
          </w:p>
        </w:tc>
      </w:tr>
      <w:tr w:rsidR="00EA2629" w14:paraId="5A184EDB" w14:textId="77777777" w:rsidTr="00100A63">
        <w:trPr>
          <w:trHeight w:val="1090"/>
          <w:ins w:id="10185" w:author="PS" w:date="2018-11-25T16:21:00Z"/>
        </w:trPr>
        <w:tc>
          <w:tcPr>
            <w:tcW w:w="9859" w:type="dxa"/>
            <w:gridSpan w:val="11"/>
          </w:tcPr>
          <w:p w14:paraId="7946C620" w14:textId="77777777" w:rsidR="00EA2629" w:rsidRDefault="00EA2629" w:rsidP="00100A63">
            <w:pPr>
              <w:ind w:left="322" w:hanging="284"/>
              <w:rPr>
                <w:ins w:id="10186" w:author="PS" w:date="2018-11-25T16:21:00Z"/>
              </w:rPr>
            </w:pPr>
            <w:ins w:id="10187" w:author="PS" w:date="2018-11-25T16:21:00Z">
              <w:r>
                <w:t>2015 – dosud:  Odborný asistent na Univerzitě Tomáše Bati ve Zlíně, Fakulta logistiky a krizového řízení, Ústav krizového řízení</w:t>
              </w:r>
            </w:ins>
          </w:p>
          <w:p w14:paraId="2B2BC2F8" w14:textId="77777777" w:rsidR="00EA2629" w:rsidRDefault="00EA2629" w:rsidP="00100A63">
            <w:pPr>
              <w:ind w:left="322" w:hanging="284"/>
              <w:rPr>
                <w:ins w:id="10188" w:author="PS" w:date="2018-11-25T16:21:00Z"/>
              </w:rPr>
            </w:pPr>
            <w:ins w:id="10189" w:author="PS" w:date="2018-11-25T16:21:00Z">
              <w:r>
                <w:t xml:space="preserve">2014 – 2016: </w:t>
              </w:r>
              <w:r w:rsidRPr="00234C6A">
                <w:t>Odborný asistent na Univerzitě Palackého v Olomouci, Fakulta tělesné kultury, Katedra společenských věd v</w:t>
              </w:r>
              <w:r>
                <w:t> </w:t>
              </w:r>
              <w:r w:rsidRPr="00234C6A">
                <w:t>kinantropologii</w:t>
              </w:r>
            </w:ins>
          </w:p>
          <w:p w14:paraId="48E37BFC" w14:textId="77777777" w:rsidR="00EA2629" w:rsidRDefault="00EA2629" w:rsidP="00100A63">
            <w:pPr>
              <w:ind w:left="322" w:hanging="284"/>
              <w:rPr>
                <w:ins w:id="10190" w:author="PS" w:date="2018-11-25T16:21:00Z"/>
              </w:rPr>
            </w:pPr>
            <w:ins w:id="10191" w:author="PS" w:date="2018-11-25T16:21:00Z">
              <w:r w:rsidRPr="00234C6A">
                <w:t>2014</w:t>
              </w:r>
              <w:r>
                <w:t xml:space="preserve"> – </w:t>
              </w:r>
              <w:r w:rsidRPr="00234C6A">
                <w:t>2015</w:t>
              </w:r>
              <w:r>
                <w:t xml:space="preserve">:  </w:t>
              </w:r>
              <w:r w:rsidRPr="00234C6A">
                <w:t>Fak</w:t>
              </w:r>
              <w:r>
                <w:t>ulta sportovních studií, Katedra</w:t>
              </w:r>
              <w:r w:rsidRPr="00234C6A">
                <w:t xml:space="preserve"> společenských věd a managementu</w:t>
              </w:r>
              <w:r>
                <w:t xml:space="preserve">, MUNI Brno, </w:t>
              </w:r>
              <w:r w:rsidRPr="001E0CE3">
                <w:rPr>
                  <w:i/>
                </w:rPr>
                <w:t>jpp</w:t>
              </w:r>
            </w:ins>
          </w:p>
        </w:tc>
      </w:tr>
      <w:tr w:rsidR="00EA2629" w14:paraId="273E43FF" w14:textId="77777777" w:rsidTr="00100A63">
        <w:trPr>
          <w:trHeight w:val="250"/>
          <w:ins w:id="10192" w:author="PS" w:date="2018-11-25T16:21:00Z"/>
        </w:trPr>
        <w:tc>
          <w:tcPr>
            <w:tcW w:w="9859" w:type="dxa"/>
            <w:gridSpan w:val="11"/>
            <w:shd w:val="clear" w:color="auto" w:fill="F7CAAC"/>
          </w:tcPr>
          <w:p w14:paraId="71961F5E" w14:textId="77777777" w:rsidR="00EA2629" w:rsidRDefault="00EA2629" w:rsidP="00100A63">
            <w:pPr>
              <w:jc w:val="both"/>
              <w:rPr>
                <w:ins w:id="10193" w:author="PS" w:date="2018-11-25T16:21:00Z"/>
              </w:rPr>
            </w:pPr>
            <w:ins w:id="10194" w:author="PS" w:date="2018-11-25T16:21:00Z">
              <w:r>
                <w:rPr>
                  <w:b/>
                </w:rPr>
                <w:t>Zkušenosti s vedením kvalifikačních a rigorózních prací</w:t>
              </w:r>
            </w:ins>
          </w:p>
        </w:tc>
      </w:tr>
      <w:tr w:rsidR="00EA2629" w14:paraId="5DF8D459" w14:textId="77777777" w:rsidTr="00100A63">
        <w:trPr>
          <w:trHeight w:val="771"/>
          <w:ins w:id="10195" w:author="PS" w:date="2018-11-25T16:21:00Z"/>
        </w:trPr>
        <w:tc>
          <w:tcPr>
            <w:tcW w:w="9859" w:type="dxa"/>
            <w:gridSpan w:val="11"/>
          </w:tcPr>
          <w:p w14:paraId="1AC36861" w14:textId="77777777" w:rsidR="00EA2629" w:rsidRDefault="00EA2629" w:rsidP="00100A63">
            <w:pPr>
              <w:jc w:val="both"/>
              <w:rPr>
                <w:ins w:id="10196" w:author="PS" w:date="2018-11-25T16:21:00Z"/>
              </w:rPr>
            </w:pPr>
            <w:ins w:id="10197" w:author="PS" w:date="2018-11-25T16:21:00Z">
              <w:r>
                <w:t>Bakalářské práce: 11</w:t>
              </w:r>
            </w:ins>
          </w:p>
          <w:p w14:paraId="55880370" w14:textId="77777777" w:rsidR="00EA2629" w:rsidRDefault="00EA2629" w:rsidP="00100A63">
            <w:pPr>
              <w:jc w:val="both"/>
              <w:rPr>
                <w:ins w:id="10198" w:author="PS" w:date="2018-11-25T16:21:00Z"/>
              </w:rPr>
            </w:pPr>
            <w:ins w:id="10199" w:author="PS" w:date="2018-11-25T16:21:00Z">
              <w:r>
                <w:t>Diplomové práce: 2</w:t>
              </w:r>
            </w:ins>
          </w:p>
        </w:tc>
      </w:tr>
      <w:tr w:rsidR="00EA2629" w14:paraId="24A26B7E" w14:textId="77777777" w:rsidTr="00100A63">
        <w:trPr>
          <w:cantSplit/>
          <w:ins w:id="10200" w:author="PS" w:date="2018-11-25T16:21:00Z"/>
        </w:trPr>
        <w:tc>
          <w:tcPr>
            <w:tcW w:w="3347" w:type="dxa"/>
            <w:gridSpan w:val="2"/>
            <w:tcBorders>
              <w:top w:val="single" w:sz="12" w:space="0" w:color="auto"/>
            </w:tcBorders>
            <w:shd w:val="clear" w:color="auto" w:fill="F7CAAC"/>
          </w:tcPr>
          <w:p w14:paraId="2DF7536B" w14:textId="77777777" w:rsidR="00EA2629" w:rsidRDefault="00EA2629" w:rsidP="00100A63">
            <w:pPr>
              <w:jc w:val="both"/>
              <w:rPr>
                <w:ins w:id="10201" w:author="PS" w:date="2018-11-25T16:21:00Z"/>
              </w:rPr>
            </w:pPr>
            <w:ins w:id="10202" w:author="PS" w:date="2018-11-25T16:21:00Z">
              <w:r>
                <w:rPr>
                  <w:b/>
                </w:rPr>
                <w:t xml:space="preserve">Obor habilitačního řízení </w:t>
              </w:r>
            </w:ins>
          </w:p>
        </w:tc>
        <w:tc>
          <w:tcPr>
            <w:tcW w:w="2245" w:type="dxa"/>
            <w:gridSpan w:val="2"/>
            <w:tcBorders>
              <w:top w:val="single" w:sz="12" w:space="0" w:color="auto"/>
            </w:tcBorders>
            <w:shd w:val="clear" w:color="auto" w:fill="F7CAAC"/>
          </w:tcPr>
          <w:p w14:paraId="0447F7BB" w14:textId="77777777" w:rsidR="00EA2629" w:rsidRDefault="00EA2629" w:rsidP="00100A63">
            <w:pPr>
              <w:jc w:val="both"/>
              <w:rPr>
                <w:ins w:id="10203" w:author="PS" w:date="2018-11-25T16:21:00Z"/>
              </w:rPr>
            </w:pPr>
            <w:ins w:id="10204" w:author="PS" w:date="2018-11-25T16:21:00Z">
              <w:r>
                <w:rPr>
                  <w:b/>
                </w:rPr>
                <w:t>Rok udělení hodnosti</w:t>
              </w:r>
            </w:ins>
          </w:p>
        </w:tc>
        <w:tc>
          <w:tcPr>
            <w:tcW w:w="2248" w:type="dxa"/>
            <w:gridSpan w:val="4"/>
            <w:tcBorders>
              <w:top w:val="single" w:sz="12" w:space="0" w:color="auto"/>
              <w:right w:val="single" w:sz="12" w:space="0" w:color="auto"/>
            </w:tcBorders>
            <w:shd w:val="clear" w:color="auto" w:fill="F7CAAC"/>
          </w:tcPr>
          <w:p w14:paraId="57F77BD3" w14:textId="77777777" w:rsidR="00EA2629" w:rsidRDefault="00EA2629" w:rsidP="00100A63">
            <w:pPr>
              <w:jc w:val="both"/>
              <w:rPr>
                <w:ins w:id="10205" w:author="PS" w:date="2018-11-25T16:21:00Z"/>
              </w:rPr>
            </w:pPr>
            <w:ins w:id="10206" w:author="PS" w:date="2018-11-25T16:21:00Z">
              <w:r>
                <w:rPr>
                  <w:b/>
                </w:rPr>
                <w:t>Řízení konáno na VŠ</w:t>
              </w:r>
            </w:ins>
          </w:p>
        </w:tc>
        <w:tc>
          <w:tcPr>
            <w:tcW w:w="2019" w:type="dxa"/>
            <w:gridSpan w:val="3"/>
            <w:tcBorders>
              <w:top w:val="single" w:sz="12" w:space="0" w:color="auto"/>
              <w:left w:val="single" w:sz="12" w:space="0" w:color="auto"/>
            </w:tcBorders>
            <w:shd w:val="clear" w:color="auto" w:fill="F7CAAC"/>
          </w:tcPr>
          <w:p w14:paraId="4C564503" w14:textId="77777777" w:rsidR="00EA2629" w:rsidRDefault="00EA2629" w:rsidP="00100A63">
            <w:pPr>
              <w:jc w:val="both"/>
              <w:rPr>
                <w:ins w:id="10207" w:author="PS" w:date="2018-11-25T16:21:00Z"/>
                <w:b/>
              </w:rPr>
            </w:pPr>
            <w:ins w:id="10208" w:author="PS" w:date="2018-11-25T16:21:00Z">
              <w:r>
                <w:rPr>
                  <w:b/>
                </w:rPr>
                <w:t>Ohlasy publikací</w:t>
              </w:r>
            </w:ins>
          </w:p>
        </w:tc>
      </w:tr>
      <w:tr w:rsidR="00EA2629" w14:paraId="1D53972A" w14:textId="77777777" w:rsidTr="00100A63">
        <w:trPr>
          <w:cantSplit/>
          <w:ins w:id="10209" w:author="PS" w:date="2018-11-25T16:21:00Z"/>
        </w:trPr>
        <w:tc>
          <w:tcPr>
            <w:tcW w:w="3347" w:type="dxa"/>
            <w:gridSpan w:val="2"/>
          </w:tcPr>
          <w:p w14:paraId="06028DBB" w14:textId="77777777" w:rsidR="00EA2629" w:rsidRDefault="00EA2629" w:rsidP="00100A63">
            <w:pPr>
              <w:jc w:val="both"/>
              <w:rPr>
                <w:ins w:id="10210" w:author="PS" w:date="2018-11-25T16:21:00Z"/>
              </w:rPr>
            </w:pPr>
          </w:p>
        </w:tc>
        <w:tc>
          <w:tcPr>
            <w:tcW w:w="2245" w:type="dxa"/>
            <w:gridSpan w:val="2"/>
          </w:tcPr>
          <w:p w14:paraId="2B03E0F4" w14:textId="77777777" w:rsidR="00EA2629" w:rsidRDefault="00EA2629" w:rsidP="00100A63">
            <w:pPr>
              <w:jc w:val="both"/>
              <w:rPr>
                <w:ins w:id="10211" w:author="PS" w:date="2018-11-25T16:21:00Z"/>
              </w:rPr>
            </w:pPr>
          </w:p>
        </w:tc>
        <w:tc>
          <w:tcPr>
            <w:tcW w:w="2248" w:type="dxa"/>
            <w:gridSpan w:val="4"/>
            <w:tcBorders>
              <w:right w:val="single" w:sz="12" w:space="0" w:color="auto"/>
            </w:tcBorders>
          </w:tcPr>
          <w:p w14:paraId="4ED9B5F3" w14:textId="77777777" w:rsidR="00EA2629" w:rsidRDefault="00EA2629" w:rsidP="00100A63">
            <w:pPr>
              <w:jc w:val="both"/>
              <w:rPr>
                <w:ins w:id="10212" w:author="PS" w:date="2018-11-25T16:21:00Z"/>
              </w:rPr>
            </w:pPr>
          </w:p>
        </w:tc>
        <w:tc>
          <w:tcPr>
            <w:tcW w:w="632" w:type="dxa"/>
            <w:tcBorders>
              <w:left w:val="single" w:sz="12" w:space="0" w:color="auto"/>
            </w:tcBorders>
            <w:shd w:val="clear" w:color="auto" w:fill="F7CAAC"/>
          </w:tcPr>
          <w:p w14:paraId="112605CB" w14:textId="77777777" w:rsidR="00EA2629" w:rsidRDefault="00EA2629" w:rsidP="00100A63">
            <w:pPr>
              <w:jc w:val="both"/>
              <w:rPr>
                <w:ins w:id="10213" w:author="PS" w:date="2018-11-25T16:21:00Z"/>
              </w:rPr>
            </w:pPr>
            <w:ins w:id="10214" w:author="PS" w:date="2018-11-25T16:21:00Z">
              <w:r>
                <w:rPr>
                  <w:b/>
                </w:rPr>
                <w:t>WOS</w:t>
              </w:r>
            </w:ins>
          </w:p>
        </w:tc>
        <w:tc>
          <w:tcPr>
            <w:tcW w:w="693" w:type="dxa"/>
            <w:shd w:val="clear" w:color="auto" w:fill="F7CAAC"/>
          </w:tcPr>
          <w:p w14:paraId="7AB90067" w14:textId="77777777" w:rsidR="00EA2629" w:rsidRDefault="00EA2629" w:rsidP="00100A63">
            <w:pPr>
              <w:jc w:val="both"/>
              <w:rPr>
                <w:ins w:id="10215" w:author="PS" w:date="2018-11-25T16:21:00Z"/>
                <w:sz w:val="18"/>
              </w:rPr>
            </w:pPr>
            <w:ins w:id="10216" w:author="PS" w:date="2018-11-25T16:21:00Z">
              <w:r>
                <w:rPr>
                  <w:b/>
                  <w:sz w:val="18"/>
                </w:rPr>
                <w:t>Scopus</w:t>
              </w:r>
            </w:ins>
          </w:p>
        </w:tc>
        <w:tc>
          <w:tcPr>
            <w:tcW w:w="694" w:type="dxa"/>
            <w:shd w:val="clear" w:color="auto" w:fill="F7CAAC"/>
          </w:tcPr>
          <w:p w14:paraId="26517072" w14:textId="77777777" w:rsidR="00EA2629" w:rsidRDefault="00EA2629" w:rsidP="00100A63">
            <w:pPr>
              <w:jc w:val="both"/>
              <w:rPr>
                <w:ins w:id="10217" w:author="PS" w:date="2018-11-25T16:21:00Z"/>
              </w:rPr>
            </w:pPr>
            <w:ins w:id="10218" w:author="PS" w:date="2018-11-25T16:21:00Z">
              <w:r>
                <w:rPr>
                  <w:b/>
                  <w:sz w:val="18"/>
                </w:rPr>
                <w:t>ostatní</w:t>
              </w:r>
            </w:ins>
          </w:p>
        </w:tc>
      </w:tr>
      <w:tr w:rsidR="00EA2629" w14:paraId="6ED4590A" w14:textId="77777777" w:rsidTr="00100A63">
        <w:trPr>
          <w:cantSplit/>
          <w:trHeight w:val="70"/>
          <w:ins w:id="10219" w:author="PS" w:date="2018-11-25T16:21:00Z"/>
        </w:trPr>
        <w:tc>
          <w:tcPr>
            <w:tcW w:w="3347" w:type="dxa"/>
            <w:gridSpan w:val="2"/>
            <w:shd w:val="clear" w:color="auto" w:fill="F7CAAC"/>
          </w:tcPr>
          <w:p w14:paraId="2ADAE041" w14:textId="77777777" w:rsidR="00EA2629" w:rsidRDefault="00EA2629" w:rsidP="00100A63">
            <w:pPr>
              <w:jc w:val="both"/>
              <w:rPr>
                <w:ins w:id="10220" w:author="PS" w:date="2018-11-25T16:21:00Z"/>
              </w:rPr>
            </w:pPr>
            <w:ins w:id="10221" w:author="PS" w:date="2018-11-25T16:21:00Z">
              <w:r>
                <w:rPr>
                  <w:b/>
                </w:rPr>
                <w:t>Obor jmenovacího řízení</w:t>
              </w:r>
            </w:ins>
          </w:p>
        </w:tc>
        <w:tc>
          <w:tcPr>
            <w:tcW w:w="2245" w:type="dxa"/>
            <w:gridSpan w:val="2"/>
            <w:shd w:val="clear" w:color="auto" w:fill="F7CAAC"/>
          </w:tcPr>
          <w:p w14:paraId="29D9E7B8" w14:textId="77777777" w:rsidR="00EA2629" w:rsidRDefault="00EA2629" w:rsidP="00100A63">
            <w:pPr>
              <w:jc w:val="both"/>
              <w:rPr>
                <w:ins w:id="10222" w:author="PS" w:date="2018-11-25T16:21:00Z"/>
              </w:rPr>
            </w:pPr>
            <w:ins w:id="10223" w:author="PS" w:date="2018-11-25T16:21:00Z">
              <w:r>
                <w:rPr>
                  <w:b/>
                </w:rPr>
                <w:t>Rok udělení hodnosti</w:t>
              </w:r>
            </w:ins>
          </w:p>
        </w:tc>
        <w:tc>
          <w:tcPr>
            <w:tcW w:w="2248" w:type="dxa"/>
            <w:gridSpan w:val="4"/>
            <w:tcBorders>
              <w:right w:val="single" w:sz="12" w:space="0" w:color="auto"/>
            </w:tcBorders>
            <w:shd w:val="clear" w:color="auto" w:fill="F7CAAC"/>
          </w:tcPr>
          <w:p w14:paraId="279B49F9" w14:textId="77777777" w:rsidR="00EA2629" w:rsidRDefault="00EA2629" w:rsidP="00100A63">
            <w:pPr>
              <w:jc w:val="both"/>
              <w:rPr>
                <w:ins w:id="10224" w:author="PS" w:date="2018-11-25T16:21:00Z"/>
              </w:rPr>
            </w:pPr>
            <w:ins w:id="10225" w:author="PS" w:date="2018-11-25T16:21:00Z">
              <w:r>
                <w:rPr>
                  <w:b/>
                </w:rPr>
                <w:t>Řízení konáno na VŠ</w:t>
              </w:r>
            </w:ins>
          </w:p>
        </w:tc>
        <w:tc>
          <w:tcPr>
            <w:tcW w:w="632" w:type="dxa"/>
            <w:vMerge w:val="restart"/>
            <w:tcBorders>
              <w:left w:val="single" w:sz="12" w:space="0" w:color="auto"/>
            </w:tcBorders>
          </w:tcPr>
          <w:p w14:paraId="0B719DEB" w14:textId="77777777" w:rsidR="00EA2629" w:rsidRDefault="00EA2629" w:rsidP="00100A63">
            <w:pPr>
              <w:jc w:val="both"/>
              <w:rPr>
                <w:ins w:id="10226" w:author="PS" w:date="2018-11-25T16:21:00Z"/>
                <w:b/>
              </w:rPr>
            </w:pPr>
            <w:ins w:id="10227" w:author="PS" w:date="2018-11-25T16:21:00Z">
              <w:r>
                <w:rPr>
                  <w:b/>
                </w:rPr>
                <w:t>2</w:t>
              </w:r>
            </w:ins>
          </w:p>
        </w:tc>
        <w:tc>
          <w:tcPr>
            <w:tcW w:w="693" w:type="dxa"/>
            <w:vMerge w:val="restart"/>
          </w:tcPr>
          <w:p w14:paraId="20C3E649" w14:textId="77777777" w:rsidR="00EA2629" w:rsidRDefault="00EA2629" w:rsidP="00100A63">
            <w:pPr>
              <w:jc w:val="both"/>
              <w:rPr>
                <w:ins w:id="10228" w:author="PS" w:date="2018-11-25T16:21:00Z"/>
                <w:b/>
              </w:rPr>
            </w:pPr>
            <w:ins w:id="10229" w:author="PS" w:date="2018-11-25T16:21:00Z">
              <w:r>
                <w:rPr>
                  <w:b/>
                </w:rPr>
                <w:t>1</w:t>
              </w:r>
            </w:ins>
          </w:p>
        </w:tc>
        <w:tc>
          <w:tcPr>
            <w:tcW w:w="694" w:type="dxa"/>
            <w:vMerge w:val="restart"/>
          </w:tcPr>
          <w:p w14:paraId="166654EA" w14:textId="77777777" w:rsidR="00EA2629" w:rsidRDefault="00EA2629" w:rsidP="00100A63">
            <w:pPr>
              <w:jc w:val="both"/>
              <w:rPr>
                <w:ins w:id="10230" w:author="PS" w:date="2018-11-25T16:21:00Z"/>
                <w:b/>
              </w:rPr>
            </w:pPr>
            <w:ins w:id="10231" w:author="PS" w:date="2018-11-25T16:21:00Z">
              <w:r>
                <w:rPr>
                  <w:b/>
                </w:rPr>
                <w:t>16</w:t>
              </w:r>
            </w:ins>
          </w:p>
        </w:tc>
      </w:tr>
      <w:tr w:rsidR="00EA2629" w14:paraId="22A6EE7E" w14:textId="77777777" w:rsidTr="00100A63">
        <w:trPr>
          <w:trHeight w:val="205"/>
          <w:ins w:id="10232" w:author="PS" w:date="2018-11-25T16:21:00Z"/>
        </w:trPr>
        <w:tc>
          <w:tcPr>
            <w:tcW w:w="3347" w:type="dxa"/>
            <w:gridSpan w:val="2"/>
          </w:tcPr>
          <w:p w14:paraId="6368D223" w14:textId="77777777" w:rsidR="00EA2629" w:rsidRDefault="00EA2629" w:rsidP="00100A63">
            <w:pPr>
              <w:jc w:val="both"/>
              <w:rPr>
                <w:ins w:id="10233" w:author="PS" w:date="2018-11-25T16:21:00Z"/>
              </w:rPr>
            </w:pPr>
          </w:p>
        </w:tc>
        <w:tc>
          <w:tcPr>
            <w:tcW w:w="2245" w:type="dxa"/>
            <w:gridSpan w:val="2"/>
          </w:tcPr>
          <w:p w14:paraId="47526C25" w14:textId="77777777" w:rsidR="00EA2629" w:rsidRDefault="00EA2629" w:rsidP="00100A63">
            <w:pPr>
              <w:jc w:val="both"/>
              <w:rPr>
                <w:ins w:id="10234" w:author="PS" w:date="2018-11-25T16:21:00Z"/>
              </w:rPr>
            </w:pPr>
          </w:p>
        </w:tc>
        <w:tc>
          <w:tcPr>
            <w:tcW w:w="2248" w:type="dxa"/>
            <w:gridSpan w:val="4"/>
            <w:tcBorders>
              <w:right w:val="single" w:sz="12" w:space="0" w:color="auto"/>
            </w:tcBorders>
          </w:tcPr>
          <w:p w14:paraId="400BA2B4" w14:textId="77777777" w:rsidR="00EA2629" w:rsidRDefault="00EA2629" w:rsidP="00100A63">
            <w:pPr>
              <w:jc w:val="both"/>
              <w:rPr>
                <w:ins w:id="10235" w:author="PS" w:date="2018-11-25T16:21:00Z"/>
              </w:rPr>
            </w:pPr>
          </w:p>
        </w:tc>
        <w:tc>
          <w:tcPr>
            <w:tcW w:w="632" w:type="dxa"/>
            <w:vMerge/>
            <w:tcBorders>
              <w:left w:val="single" w:sz="12" w:space="0" w:color="auto"/>
            </w:tcBorders>
            <w:vAlign w:val="center"/>
          </w:tcPr>
          <w:p w14:paraId="196DB660" w14:textId="77777777" w:rsidR="00EA2629" w:rsidRDefault="00EA2629" w:rsidP="00100A63">
            <w:pPr>
              <w:rPr>
                <w:ins w:id="10236" w:author="PS" w:date="2018-11-25T16:21:00Z"/>
                <w:b/>
              </w:rPr>
            </w:pPr>
          </w:p>
        </w:tc>
        <w:tc>
          <w:tcPr>
            <w:tcW w:w="693" w:type="dxa"/>
            <w:vMerge/>
            <w:vAlign w:val="center"/>
          </w:tcPr>
          <w:p w14:paraId="20FA3254" w14:textId="77777777" w:rsidR="00EA2629" w:rsidRDefault="00EA2629" w:rsidP="00100A63">
            <w:pPr>
              <w:rPr>
                <w:ins w:id="10237" w:author="PS" w:date="2018-11-25T16:21:00Z"/>
                <w:b/>
              </w:rPr>
            </w:pPr>
          </w:p>
        </w:tc>
        <w:tc>
          <w:tcPr>
            <w:tcW w:w="694" w:type="dxa"/>
            <w:vMerge/>
            <w:vAlign w:val="center"/>
          </w:tcPr>
          <w:p w14:paraId="396995DC" w14:textId="77777777" w:rsidR="00EA2629" w:rsidRDefault="00EA2629" w:rsidP="00100A63">
            <w:pPr>
              <w:rPr>
                <w:ins w:id="10238" w:author="PS" w:date="2018-11-25T16:21:00Z"/>
                <w:b/>
              </w:rPr>
            </w:pPr>
          </w:p>
        </w:tc>
      </w:tr>
      <w:tr w:rsidR="00EA2629" w14:paraId="2CF28B37" w14:textId="77777777" w:rsidTr="00100A63">
        <w:trPr>
          <w:ins w:id="10239" w:author="PS" w:date="2018-11-25T16:21:00Z"/>
        </w:trPr>
        <w:tc>
          <w:tcPr>
            <w:tcW w:w="9859" w:type="dxa"/>
            <w:gridSpan w:val="11"/>
            <w:shd w:val="clear" w:color="auto" w:fill="F7CAAC"/>
          </w:tcPr>
          <w:p w14:paraId="79181BE1" w14:textId="77777777" w:rsidR="00EA2629" w:rsidRDefault="00EA2629" w:rsidP="00100A63">
            <w:pPr>
              <w:jc w:val="both"/>
              <w:rPr>
                <w:ins w:id="10240" w:author="PS" w:date="2018-11-25T16:21:00Z"/>
                <w:b/>
              </w:rPr>
            </w:pPr>
            <w:ins w:id="10241" w:author="PS" w:date="2018-11-25T16:21:00Z">
              <w:r>
                <w:rPr>
                  <w:b/>
                </w:rPr>
                <w:t xml:space="preserve">Přehled o nejvýznamnější publikační a další tvůrčí činnosti nebo další profesní činnosti u odborníků z praxe vztahující se k zabezpečovaným předmětům </w:t>
              </w:r>
            </w:ins>
          </w:p>
        </w:tc>
      </w:tr>
      <w:tr w:rsidR="00EA2629" w14:paraId="32982EBC" w14:textId="77777777" w:rsidTr="00100A63">
        <w:trPr>
          <w:trHeight w:val="2347"/>
          <w:ins w:id="10242" w:author="PS" w:date="2018-11-25T16:21:00Z"/>
        </w:trPr>
        <w:tc>
          <w:tcPr>
            <w:tcW w:w="9859" w:type="dxa"/>
            <w:gridSpan w:val="11"/>
          </w:tcPr>
          <w:p w14:paraId="6FD375D9" w14:textId="77777777" w:rsidR="00EA2629" w:rsidRDefault="00EA2629" w:rsidP="00100A63">
            <w:pPr>
              <w:spacing w:after="60"/>
              <w:ind w:left="322" w:hanging="284"/>
              <w:jc w:val="both"/>
              <w:rPr>
                <w:ins w:id="10243" w:author="PS" w:date="2018-11-25T16:21:00Z"/>
              </w:rPr>
            </w:pPr>
            <w:ins w:id="10244" w:author="PS" w:date="2018-11-25T16:21:00Z">
              <w:r w:rsidRPr="00F6691E">
                <w:t>TARABA, P</w:t>
              </w:r>
              <w:r>
                <w:t>.,</w:t>
              </w:r>
              <w:r w:rsidRPr="00F6691E">
                <w:t xml:space="preserve"> TROJAN, J</w:t>
              </w:r>
              <w:r>
                <w:t>.,</w:t>
              </w:r>
              <w:r w:rsidRPr="00F6691E">
                <w:t xml:space="preserve"> </w:t>
              </w:r>
              <w:r w:rsidRPr="000B7FCD">
                <w:rPr>
                  <w:b/>
                </w:rPr>
                <w:t>KAVKOV</w:t>
              </w:r>
              <w:r>
                <w:rPr>
                  <w:b/>
                </w:rPr>
                <w:t>Á</w:t>
              </w:r>
              <w:r w:rsidRPr="000B7FCD">
                <w:rPr>
                  <w:b/>
                </w:rPr>
                <w:t>, V</w:t>
              </w:r>
              <w:r>
                <w:rPr>
                  <w:b/>
                </w:rPr>
                <w:t>.</w:t>
              </w:r>
              <w:r w:rsidRPr="000B7FCD">
                <w:rPr>
                  <w:b/>
                </w:rPr>
                <w:t xml:space="preserve"> (45%)</w:t>
              </w:r>
              <w:r>
                <w:rPr>
                  <w:b/>
                </w:rPr>
                <w:t>.</w:t>
              </w:r>
              <w:r w:rsidRPr="00F6691E">
                <w:t xml:space="preserve"> Development of the knowledge system based on formation of holistic competence of project managers in the Czech Republic. In: </w:t>
              </w:r>
              <w:r w:rsidRPr="00F6691E">
                <w:rPr>
                  <w:i/>
                  <w:iCs/>
                </w:rPr>
                <w:t>Computer Sciences and Information Technologies (CSIT), 2017 12th International Scientific and Technical Conference on</w:t>
              </w:r>
              <w:r w:rsidRPr="00F6691E">
                <w:t>. IEEE,</w:t>
              </w:r>
              <w:r>
                <w:t xml:space="preserve"> 2017.</w:t>
              </w:r>
              <w:r w:rsidRPr="00F6691E">
                <w:t xml:space="preserve"> p. 165-171.</w:t>
              </w:r>
            </w:ins>
          </w:p>
          <w:p w14:paraId="1E5D00DE" w14:textId="77777777" w:rsidR="00EA2629" w:rsidRPr="00F6691E" w:rsidRDefault="00EA2629" w:rsidP="00100A63">
            <w:pPr>
              <w:spacing w:after="60"/>
              <w:ind w:left="322" w:hanging="284"/>
              <w:jc w:val="both"/>
              <w:rPr>
                <w:ins w:id="10245" w:author="PS" w:date="2018-11-25T16:21:00Z"/>
              </w:rPr>
            </w:pPr>
            <w:ins w:id="10246" w:author="PS" w:date="2018-11-25T16:21:00Z">
              <w:r w:rsidRPr="00F6691E">
                <w:t>MALŮŠ, M</w:t>
              </w:r>
              <w:r>
                <w:t>.,</w:t>
              </w:r>
              <w:r w:rsidRPr="00F6691E">
                <w:t xml:space="preserve"> </w:t>
              </w:r>
              <w:r w:rsidRPr="000B7FCD">
                <w:rPr>
                  <w:b/>
                </w:rPr>
                <w:t>KAVKOVÁ, V</w:t>
              </w:r>
              <w:r>
                <w:rPr>
                  <w:b/>
                </w:rPr>
                <w:t>.</w:t>
              </w:r>
              <w:r w:rsidRPr="000B7FCD">
                <w:rPr>
                  <w:b/>
                </w:rPr>
                <w:t xml:space="preserve"> (30 %)</w:t>
              </w:r>
              <w:r w:rsidRPr="00AA7F71">
                <w:t>,</w:t>
              </w:r>
              <w:r w:rsidRPr="00F6691E">
                <w:t xml:space="preserve"> DOSTÁL, D</w:t>
              </w:r>
              <w:r>
                <w:t>., KUPKA, M..</w:t>
              </w:r>
              <w:r w:rsidRPr="00F6691E">
                <w:t xml:space="preserve"> Chamber restricted environmental stimulation and heart rate variability. </w:t>
              </w:r>
              <w:r w:rsidRPr="00B50A28">
                <w:rPr>
                  <w:i/>
                </w:rPr>
                <w:t>Ad Alta : journal of interdisciplinar research</w:t>
              </w:r>
              <w:r>
                <w:rPr>
                  <w:i/>
                </w:rPr>
                <w:t>.</w:t>
              </w:r>
              <w:r>
                <w:t xml:space="preserve"> </w:t>
              </w:r>
              <w:r w:rsidRPr="00F6691E">
                <w:t>2015.</w:t>
              </w:r>
              <w:r>
                <w:t xml:space="preserve"> </w:t>
              </w:r>
              <w:r w:rsidRPr="00F6691E">
                <w:t>5(1),</w:t>
              </w:r>
              <w:r>
                <w:t xml:space="preserve"> p. </w:t>
              </w:r>
              <w:r w:rsidRPr="00F6691E">
                <w:t>51-54.</w:t>
              </w:r>
            </w:ins>
          </w:p>
          <w:p w14:paraId="70F70203" w14:textId="77777777" w:rsidR="00EA2629" w:rsidRPr="00F6691E" w:rsidRDefault="00EA2629" w:rsidP="00100A63">
            <w:pPr>
              <w:spacing w:after="60"/>
              <w:ind w:left="322" w:hanging="284"/>
              <w:jc w:val="both"/>
              <w:rPr>
                <w:ins w:id="10247" w:author="PS" w:date="2018-11-25T16:21:00Z"/>
              </w:rPr>
            </w:pPr>
            <w:ins w:id="10248" w:author="PS" w:date="2018-11-25T16:21:00Z">
              <w:r w:rsidRPr="00F6691E">
                <w:t>KUPKA, M</w:t>
              </w:r>
              <w:r>
                <w:t>.,</w:t>
              </w:r>
              <w:r w:rsidRPr="00F6691E">
                <w:t xml:space="preserve"> MALŮŠ, M</w:t>
              </w:r>
              <w:r>
                <w:t>.,</w:t>
              </w:r>
              <w:r w:rsidRPr="00F6691E">
                <w:t xml:space="preserve"> </w:t>
              </w:r>
              <w:r w:rsidRPr="000B7FCD">
                <w:rPr>
                  <w:b/>
                </w:rPr>
                <w:t>KAVKOVÁ, V</w:t>
              </w:r>
              <w:r>
                <w:rPr>
                  <w:b/>
                </w:rPr>
                <w:t>.</w:t>
              </w:r>
              <w:r w:rsidRPr="000B7FCD">
                <w:rPr>
                  <w:b/>
                </w:rPr>
                <w:t xml:space="preserve"> (20 %), </w:t>
              </w:r>
              <w:r w:rsidRPr="00AA7F71">
                <w:t>NĚMČÍK</w:t>
              </w:r>
              <w:r w:rsidRPr="00F6691E">
                <w:t>, P</w:t>
              </w:r>
              <w:r>
                <w:t>.</w:t>
              </w:r>
              <w:r w:rsidRPr="00F6691E">
                <w:t xml:space="preserve">, 2014. </w:t>
              </w:r>
              <w:r w:rsidRPr="00B50A28">
                <w:rPr>
                  <w:i/>
                  <w:iCs/>
                </w:rPr>
                <w:t>Terapeutické a osobní růstové možnosti techniky omezené zevní stimulace: léčebné využití terapie tmou a floatingu</w:t>
              </w:r>
              <w:r w:rsidRPr="00B50A28">
                <w:t>. 1. vydání. Olomouc: Univerzita Palackého v</w:t>
              </w:r>
              <w:r>
                <w:t> </w:t>
              </w:r>
              <w:r w:rsidRPr="00B50A28">
                <w:t>Olomouc</w:t>
              </w:r>
              <w:r>
                <w:t xml:space="preserve">i. 165 s. </w:t>
              </w:r>
              <w:r w:rsidRPr="00B50A28">
                <w:t>ISBN 978-80-244-4319-5</w:t>
              </w:r>
            </w:ins>
          </w:p>
          <w:p w14:paraId="4F15243A" w14:textId="77777777" w:rsidR="00EA2629" w:rsidRPr="00F6691E" w:rsidRDefault="00EA2629" w:rsidP="00100A63">
            <w:pPr>
              <w:spacing w:after="60"/>
              <w:ind w:left="322" w:hanging="284"/>
              <w:jc w:val="both"/>
              <w:rPr>
                <w:ins w:id="10249" w:author="PS" w:date="2018-11-25T16:21:00Z"/>
              </w:rPr>
            </w:pPr>
            <w:ins w:id="10250" w:author="PS" w:date="2018-11-25T16:21:00Z">
              <w:r w:rsidRPr="00F6691E">
                <w:t>MALŮŠ, M</w:t>
              </w:r>
              <w:r>
                <w:t>.,</w:t>
              </w:r>
              <w:r w:rsidRPr="00F6691E">
                <w:t xml:space="preserve"> KUPKA, M</w:t>
              </w:r>
              <w:r>
                <w:t>.,</w:t>
              </w:r>
              <w:r w:rsidRPr="00F6691E">
                <w:t xml:space="preserve"> </w:t>
              </w:r>
              <w:r w:rsidRPr="000B7FCD">
                <w:rPr>
                  <w:b/>
                </w:rPr>
                <w:t>KAVKOVÁ, V</w:t>
              </w:r>
              <w:r>
                <w:rPr>
                  <w:b/>
                </w:rPr>
                <w:t>.</w:t>
              </w:r>
              <w:r w:rsidRPr="000B7FCD">
                <w:rPr>
                  <w:b/>
                </w:rPr>
                <w:t xml:space="preserve"> (20 %)</w:t>
              </w:r>
              <w:r w:rsidRPr="00AA7F71">
                <w:t xml:space="preserve">, </w:t>
              </w:r>
              <w:r w:rsidRPr="00F6691E">
                <w:t xml:space="preserve"> My first week in darkness-chamber rest experience. </w:t>
              </w:r>
              <w:r w:rsidRPr="00F6691E">
                <w:rPr>
                  <w:i/>
                  <w:iCs/>
                </w:rPr>
                <w:t>CER Comparative European Research,</w:t>
              </w:r>
              <w:r w:rsidRPr="00F6691E">
                <w:t xml:space="preserve"> London: Sciemcee Publishing. </w:t>
              </w:r>
              <w:r w:rsidRPr="00AA7F71">
                <w:t>2014</w:t>
              </w:r>
              <w:r w:rsidRPr="00F6691E">
                <w:t>.</w:t>
              </w:r>
              <w:r>
                <w:t xml:space="preserve"> </w:t>
              </w:r>
              <w:r w:rsidRPr="00F6691E">
                <w:t>p.</w:t>
              </w:r>
              <w:r>
                <w:t xml:space="preserve"> 183</w:t>
              </w:r>
              <w:r w:rsidRPr="00F6691E">
                <w:t>-186.</w:t>
              </w:r>
            </w:ins>
          </w:p>
          <w:p w14:paraId="791B97B7" w14:textId="77777777" w:rsidR="00EA2629" w:rsidRPr="00F6691E" w:rsidRDefault="00EA2629" w:rsidP="00100A63">
            <w:pPr>
              <w:spacing w:after="60"/>
              <w:ind w:left="322" w:hanging="284"/>
              <w:jc w:val="both"/>
              <w:rPr>
                <w:ins w:id="10251" w:author="PS" w:date="2018-11-25T16:21:00Z"/>
              </w:rPr>
            </w:pPr>
            <w:ins w:id="10252" w:author="PS" w:date="2018-11-25T16:21:00Z">
              <w:r w:rsidRPr="000B7FCD">
                <w:rPr>
                  <w:b/>
                </w:rPr>
                <w:t>KAVKOVÁ, V</w:t>
              </w:r>
              <w:r>
                <w:rPr>
                  <w:b/>
                </w:rPr>
                <w:t>.</w:t>
              </w:r>
              <w:r w:rsidRPr="00B50A28">
                <w:t>, et al. 2013</w:t>
              </w:r>
              <w:r>
                <w:t xml:space="preserve">. </w:t>
              </w:r>
              <w:r w:rsidRPr="00B50A28">
                <w:t>Floating</w:t>
              </w:r>
              <w:r>
                <w:t>-zapomenutá relaxační technika?</w:t>
              </w:r>
              <w:r w:rsidRPr="00B50A28">
                <w:t> </w:t>
              </w:r>
              <w:r w:rsidRPr="00B50A28">
                <w:rPr>
                  <w:i/>
                  <w:iCs/>
                </w:rPr>
                <w:t>E-psychologie</w:t>
              </w:r>
              <w:r w:rsidRPr="00B50A28">
                <w:t xml:space="preserve">, </w:t>
              </w:r>
              <w:r>
                <w:t>7 (2), p. 12-21</w:t>
              </w:r>
              <w:r w:rsidRPr="00F6691E">
                <w:t xml:space="preserve">. </w:t>
              </w:r>
            </w:ins>
          </w:p>
        </w:tc>
      </w:tr>
      <w:tr w:rsidR="00EA2629" w14:paraId="71500A6D" w14:textId="77777777" w:rsidTr="00100A63">
        <w:trPr>
          <w:trHeight w:val="218"/>
          <w:ins w:id="10253" w:author="PS" w:date="2018-11-25T16:21:00Z"/>
        </w:trPr>
        <w:tc>
          <w:tcPr>
            <w:tcW w:w="9859" w:type="dxa"/>
            <w:gridSpan w:val="11"/>
            <w:shd w:val="clear" w:color="auto" w:fill="F7CAAC"/>
          </w:tcPr>
          <w:p w14:paraId="1345A177" w14:textId="77777777" w:rsidR="00EA2629" w:rsidRDefault="00EA2629" w:rsidP="00100A63">
            <w:pPr>
              <w:rPr>
                <w:ins w:id="10254" w:author="PS" w:date="2018-11-25T16:21:00Z"/>
                <w:b/>
              </w:rPr>
            </w:pPr>
            <w:ins w:id="10255" w:author="PS" w:date="2018-11-25T16:21:00Z">
              <w:r>
                <w:rPr>
                  <w:b/>
                </w:rPr>
                <w:t>Působení v zahraničí</w:t>
              </w:r>
            </w:ins>
          </w:p>
        </w:tc>
      </w:tr>
      <w:tr w:rsidR="00EA2629" w14:paraId="503EB82C" w14:textId="77777777" w:rsidTr="00100A63">
        <w:trPr>
          <w:trHeight w:val="328"/>
          <w:ins w:id="10256" w:author="PS" w:date="2018-11-25T16:21:00Z"/>
        </w:trPr>
        <w:tc>
          <w:tcPr>
            <w:tcW w:w="9859" w:type="dxa"/>
            <w:gridSpan w:val="11"/>
          </w:tcPr>
          <w:p w14:paraId="26ACDA48" w14:textId="77777777" w:rsidR="00EA2629" w:rsidRDefault="00EA2629" w:rsidP="00100A63">
            <w:pPr>
              <w:rPr>
                <w:ins w:id="10257" w:author="PS" w:date="2018-11-25T16:21:00Z"/>
                <w:b/>
              </w:rPr>
            </w:pPr>
          </w:p>
        </w:tc>
      </w:tr>
      <w:tr w:rsidR="00EA2629" w14:paraId="700B110E" w14:textId="77777777" w:rsidTr="00100A63">
        <w:trPr>
          <w:cantSplit/>
          <w:trHeight w:val="470"/>
          <w:ins w:id="10258" w:author="PS" w:date="2018-11-25T16:21:00Z"/>
        </w:trPr>
        <w:tc>
          <w:tcPr>
            <w:tcW w:w="2518" w:type="dxa"/>
            <w:shd w:val="clear" w:color="auto" w:fill="F7CAAC"/>
          </w:tcPr>
          <w:p w14:paraId="112C5CC9" w14:textId="77777777" w:rsidR="00EA2629" w:rsidRDefault="00EA2629" w:rsidP="00100A63">
            <w:pPr>
              <w:jc w:val="both"/>
              <w:rPr>
                <w:ins w:id="10259" w:author="PS" w:date="2018-11-25T16:21:00Z"/>
                <w:b/>
              </w:rPr>
            </w:pPr>
          </w:p>
        </w:tc>
        <w:tc>
          <w:tcPr>
            <w:tcW w:w="4536" w:type="dxa"/>
            <w:gridSpan w:val="5"/>
          </w:tcPr>
          <w:p w14:paraId="6DF0349A" w14:textId="77777777" w:rsidR="00EA2629" w:rsidRDefault="00EA2629" w:rsidP="00100A63">
            <w:pPr>
              <w:jc w:val="both"/>
              <w:rPr>
                <w:ins w:id="10260" w:author="PS" w:date="2018-11-25T16:21:00Z"/>
              </w:rPr>
            </w:pPr>
          </w:p>
        </w:tc>
        <w:tc>
          <w:tcPr>
            <w:tcW w:w="786" w:type="dxa"/>
            <w:gridSpan w:val="2"/>
            <w:shd w:val="clear" w:color="auto" w:fill="F7CAAC"/>
          </w:tcPr>
          <w:p w14:paraId="331EF0E1" w14:textId="77777777" w:rsidR="00EA2629" w:rsidRDefault="00EA2629" w:rsidP="00100A63">
            <w:pPr>
              <w:jc w:val="both"/>
              <w:rPr>
                <w:ins w:id="10261" w:author="PS" w:date="2018-11-25T16:21:00Z"/>
                <w:b/>
              </w:rPr>
            </w:pPr>
          </w:p>
        </w:tc>
        <w:tc>
          <w:tcPr>
            <w:tcW w:w="2019" w:type="dxa"/>
            <w:gridSpan w:val="3"/>
          </w:tcPr>
          <w:p w14:paraId="450BC82C" w14:textId="77777777" w:rsidR="00EA2629" w:rsidRDefault="00EA2629" w:rsidP="00100A63">
            <w:pPr>
              <w:jc w:val="both"/>
              <w:rPr>
                <w:ins w:id="10262" w:author="PS" w:date="2018-11-25T16:21:00Z"/>
              </w:rPr>
            </w:pPr>
          </w:p>
        </w:tc>
      </w:tr>
      <w:tr w:rsidR="00EA2629" w14:paraId="39DCD741" w14:textId="77777777" w:rsidTr="00100A63">
        <w:trPr>
          <w:cantSplit/>
          <w:trHeight w:val="470"/>
          <w:ins w:id="10263" w:author="PS" w:date="2018-11-25T16:21:00Z"/>
        </w:trPr>
        <w:tc>
          <w:tcPr>
            <w:tcW w:w="2518" w:type="dxa"/>
            <w:shd w:val="clear" w:color="auto" w:fill="F7CAAC"/>
          </w:tcPr>
          <w:p w14:paraId="739A3474" w14:textId="77777777" w:rsidR="00EA2629" w:rsidRDefault="00EA2629" w:rsidP="00100A63">
            <w:pPr>
              <w:jc w:val="both"/>
              <w:rPr>
                <w:ins w:id="10264" w:author="PS" w:date="2018-11-25T16:21:00Z"/>
                <w:b/>
              </w:rPr>
            </w:pPr>
          </w:p>
        </w:tc>
        <w:tc>
          <w:tcPr>
            <w:tcW w:w="4536" w:type="dxa"/>
            <w:gridSpan w:val="5"/>
          </w:tcPr>
          <w:p w14:paraId="7DDB3568" w14:textId="77777777" w:rsidR="00EA2629" w:rsidRDefault="00EA2629" w:rsidP="00100A63">
            <w:pPr>
              <w:jc w:val="both"/>
              <w:rPr>
                <w:ins w:id="10265" w:author="PS" w:date="2018-11-25T16:21:00Z"/>
              </w:rPr>
            </w:pPr>
          </w:p>
        </w:tc>
        <w:tc>
          <w:tcPr>
            <w:tcW w:w="786" w:type="dxa"/>
            <w:gridSpan w:val="2"/>
            <w:shd w:val="clear" w:color="auto" w:fill="F7CAAC"/>
          </w:tcPr>
          <w:p w14:paraId="5D9CCCF1" w14:textId="77777777" w:rsidR="00EA2629" w:rsidRDefault="00EA2629" w:rsidP="00100A63">
            <w:pPr>
              <w:jc w:val="both"/>
              <w:rPr>
                <w:ins w:id="10266" w:author="PS" w:date="2018-11-25T16:21:00Z"/>
                <w:b/>
              </w:rPr>
            </w:pPr>
          </w:p>
        </w:tc>
        <w:tc>
          <w:tcPr>
            <w:tcW w:w="2019" w:type="dxa"/>
            <w:gridSpan w:val="3"/>
          </w:tcPr>
          <w:p w14:paraId="636F249F" w14:textId="77777777" w:rsidR="00EA2629" w:rsidRDefault="00EA2629" w:rsidP="00100A63">
            <w:pPr>
              <w:jc w:val="both"/>
              <w:rPr>
                <w:ins w:id="10267" w:author="PS" w:date="2018-11-25T16:21:00Z"/>
              </w:rPr>
            </w:pPr>
          </w:p>
        </w:tc>
      </w:tr>
      <w:tr w:rsidR="00EA2629" w14:paraId="7905D088" w14:textId="77777777" w:rsidTr="00100A63">
        <w:trPr>
          <w:cantSplit/>
          <w:trHeight w:val="470"/>
          <w:ins w:id="10268" w:author="PS" w:date="2018-11-25T16:21:00Z"/>
        </w:trPr>
        <w:tc>
          <w:tcPr>
            <w:tcW w:w="2518" w:type="dxa"/>
            <w:shd w:val="clear" w:color="auto" w:fill="F7CAAC"/>
          </w:tcPr>
          <w:p w14:paraId="683ABD3D" w14:textId="77777777" w:rsidR="00EA2629" w:rsidRDefault="00EA2629" w:rsidP="00100A63">
            <w:pPr>
              <w:jc w:val="both"/>
              <w:rPr>
                <w:ins w:id="10269" w:author="PS" w:date="2018-11-25T16:21:00Z"/>
                <w:b/>
              </w:rPr>
            </w:pPr>
            <w:ins w:id="10270" w:author="PS" w:date="2018-11-25T16:21:00Z">
              <w:r>
                <w:rPr>
                  <w:b/>
                </w:rPr>
                <w:t xml:space="preserve">Podpis </w:t>
              </w:r>
            </w:ins>
          </w:p>
        </w:tc>
        <w:tc>
          <w:tcPr>
            <w:tcW w:w="4536" w:type="dxa"/>
            <w:gridSpan w:val="5"/>
          </w:tcPr>
          <w:p w14:paraId="307ACB31" w14:textId="77777777" w:rsidR="00EA2629" w:rsidRDefault="00EA2629" w:rsidP="00100A63">
            <w:pPr>
              <w:jc w:val="both"/>
              <w:rPr>
                <w:ins w:id="10271" w:author="PS" w:date="2018-11-25T16:21:00Z"/>
              </w:rPr>
            </w:pPr>
          </w:p>
        </w:tc>
        <w:tc>
          <w:tcPr>
            <w:tcW w:w="786" w:type="dxa"/>
            <w:gridSpan w:val="2"/>
            <w:shd w:val="clear" w:color="auto" w:fill="F7CAAC"/>
          </w:tcPr>
          <w:p w14:paraId="71D1DE34" w14:textId="77777777" w:rsidR="00EA2629" w:rsidRDefault="00EA2629" w:rsidP="00100A63">
            <w:pPr>
              <w:jc w:val="both"/>
              <w:rPr>
                <w:ins w:id="10272" w:author="PS" w:date="2018-11-25T16:21:00Z"/>
              </w:rPr>
            </w:pPr>
            <w:ins w:id="10273" w:author="PS" w:date="2018-11-25T16:21:00Z">
              <w:r>
                <w:rPr>
                  <w:b/>
                </w:rPr>
                <w:t>datum</w:t>
              </w:r>
            </w:ins>
          </w:p>
        </w:tc>
        <w:tc>
          <w:tcPr>
            <w:tcW w:w="2019" w:type="dxa"/>
            <w:gridSpan w:val="3"/>
          </w:tcPr>
          <w:p w14:paraId="1B467511" w14:textId="77777777" w:rsidR="00EA2629" w:rsidRDefault="00EA2629" w:rsidP="00100A63">
            <w:pPr>
              <w:jc w:val="both"/>
              <w:rPr>
                <w:ins w:id="10274" w:author="PS" w:date="2018-11-25T16:21:00Z"/>
              </w:rPr>
            </w:pPr>
          </w:p>
        </w:tc>
      </w:tr>
    </w:tbl>
    <w:p w14:paraId="6F1DFCEC" w14:textId="77777777" w:rsidR="00EA2629" w:rsidRDefault="00EA2629" w:rsidP="00EA2629">
      <w:pPr>
        <w:rPr>
          <w:ins w:id="10275" w:author="PS" w:date="2018-11-25T16:21:00Z"/>
        </w:rPr>
      </w:pPr>
    </w:p>
    <w:p w14:paraId="36A9D924" w14:textId="6C7CCBF7" w:rsidR="00EA2629" w:rsidRDefault="00EA2629">
      <w:pPr>
        <w:spacing w:after="160" w:line="259" w:lineRule="auto"/>
        <w:rPr>
          <w:ins w:id="10276" w:author="PS" w:date="2018-11-25T16:26:00Z"/>
        </w:rPr>
      </w:pPr>
      <w:ins w:id="10277" w:author="PS" w:date="2018-11-25T16:21:00Z">
        <w:r>
          <w:br w:type="page"/>
        </w:r>
      </w:ins>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00A63" w14:paraId="381A3F25" w14:textId="77777777" w:rsidTr="00100A63">
        <w:trPr>
          <w:ins w:id="10278" w:author="PS" w:date="2018-11-25T16:26:00Z"/>
        </w:trPr>
        <w:tc>
          <w:tcPr>
            <w:tcW w:w="9859" w:type="dxa"/>
            <w:gridSpan w:val="11"/>
            <w:tcBorders>
              <w:bottom w:val="double" w:sz="4" w:space="0" w:color="auto"/>
            </w:tcBorders>
            <w:shd w:val="clear" w:color="auto" w:fill="BDD6EE"/>
          </w:tcPr>
          <w:p w14:paraId="3E7C0D62" w14:textId="77777777" w:rsidR="00100A63" w:rsidRDefault="00100A63" w:rsidP="00100A63">
            <w:pPr>
              <w:jc w:val="both"/>
              <w:rPr>
                <w:ins w:id="10279" w:author="PS" w:date="2018-11-25T16:26:00Z"/>
                <w:b/>
                <w:sz w:val="28"/>
              </w:rPr>
            </w:pPr>
            <w:ins w:id="10280" w:author="PS" w:date="2018-11-25T16:26:00Z">
              <w:r>
                <w:rPr>
                  <w:b/>
                  <w:sz w:val="28"/>
                </w:rPr>
                <w:t>C-I – Personální zabezpečení</w:t>
              </w:r>
            </w:ins>
          </w:p>
        </w:tc>
      </w:tr>
      <w:tr w:rsidR="00100A63" w14:paraId="709E06E2" w14:textId="77777777" w:rsidTr="00100A63">
        <w:trPr>
          <w:ins w:id="10281" w:author="PS" w:date="2018-11-25T16:26:00Z"/>
        </w:trPr>
        <w:tc>
          <w:tcPr>
            <w:tcW w:w="2518" w:type="dxa"/>
            <w:tcBorders>
              <w:top w:val="double" w:sz="4" w:space="0" w:color="auto"/>
            </w:tcBorders>
            <w:shd w:val="clear" w:color="auto" w:fill="F7CAAC"/>
          </w:tcPr>
          <w:p w14:paraId="61F54069" w14:textId="77777777" w:rsidR="00100A63" w:rsidRDefault="00100A63" w:rsidP="00100A63">
            <w:pPr>
              <w:jc w:val="both"/>
              <w:rPr>
                <w:ins w:id="10282" w:author="PS" w:date="2018-11-25T16:26:00Z"/>
                <w:b/>
              </w:rPr>
            </w:pPr>
            <w:ins w:id="10283" w:author="PS" w:date="2018-11-25T16:26:00Z">
              <w:r>
                <w:rPr>
                  <w:b/>
                </w:rPr>
                <w:t>Vysoká škola</w:t>
              </w:r>
            </w:ins>
          </w:p>
        </w:tc>
        <w:tc>
          <w:tcPr>
            <w:tcW w:w="7341" w:type="dxa"/>
            <w:gridSpan w:val="10"/>
          </w:tcPr>
          <w:p w14:paraId="18B4F169" w14:textId="77777777" w:rsidR="00100A63" w:rsidRDefault="00100A63" w:rsidP="00100A63">
            <w:pPr>
              <w:jc w:val="both"/>
              <w:rPr>
                <w:ins w:id="10284" w:author="PS" w:date="2018-11-25T16:26:00Z"/>
              </w:rPr>
            </w:pPr>
            <w:ins w:id="10285" w:author="PS" w:date="2018-11-25T16:26:00Z">
              <w:r w:rsidRPr="00452529">
                <w:t>Univerzita Tomáše Bati ve Zlíně</w:t>
              </w:r>
            </w:ins>
          </w:p>
        </w:tc>
      </w:tr>
      <w:tr w:rsidR="00100A63" w14:paraId="65862E6E" w14:textId="77777777" w:rsidTr="00100A63">
        <w:trPr>
          <w:ins w:id="10286" w:author="PS" w:date="2018-11-25T16:26:00Z"/>
        </w:trPr>
        <w:tc>
          <w:tcPr>
            <w:tcW w:w="2518" w:type="dxa"/>
            <w:shd w:val="clear" w:color="auto" w:fill="F7CAAC"/>
          </w:tcPr>
          <w:p w14:paraId="797AFFB6" w14:textId="77777777" w:rsidR="00100A63" w:rsidRDefault="00100A63" w:rsidP="00100A63">
            <w:pPr>
              <w:jc w:val="both"/>
              <w:rPr>
                <w:ins w:id="10287" w:author="PS" w:date="2018-11-25T16:26:00Z"/>
                <w:b/>
              </w:rPr>
            </w:pPr>
            <w:ins w:id="10288" w:author="PS" w:date="2018-11-25T16:26:00Z">
              <w:r>
                <w:rPr>
                  <w:b/>
                </w:rPr>
                <w:t>Součást vysoké školy</w:t>
              </w:r>
            </w:ins>
          </w:p>
        </w:tc>
        <w:tc>
          <w:tcPr>
            <w:tcW w:w="7341" w:type="dxa"/>
            <w:gridSpan w:val="10"/>
          </w:tcPr>
          <w:p w14:paraId="7EB0F3CE" w14:textId="77777777" w:rsidR="00100A63" w:rsidRDefault="00100A63" w:rsidP="00100A63">
            <w:pPr>
              <w:jc w:val="both"/>
              <w:rPr>
                <w:ins w:id="10289" w:author="PS" w:date="2018-11-25T16:26:00Z"/>
              </w:rPr>
            </w:pPr>
            <w:ins w:id="10290" w:author="PS" w:date="2018-11-25T16:26:00Z">
              <w:r w:rsidRPr="00452529">
                <w:t>Fakulta logistiky a krizového řízení</w:t>
              </w:r>
            </w:ins>
          </w:p>
        </w:tc>
      </w:tr>
      <w:tr w:rsidR="00100A63" w14:paraId="516B4A65" w14:textId="77777777" w:rsidTr="00100A63">
        <w:trPr>
          <w:ins w:id="10291" w:author="PS" w:date="2018-11-25T16:26:00Z"/>
        </w:trPr>
        <w:tc>
          <w:tcPr>
            <w:tcW w:w="2518" w:type="dxa"/>
            <w:shd w:val="clear" w:color="auto" w:fill="F7CAAC"/>
          </w:tcPr>
          <w:p w14:paraId="67B010E5" w14:textId="77777777" w:rsidR="00100A63" w:rsidRDefault="00100A63" w:rsidP="00100A63">
            <w:pPr>
              <w:jc w:val="both"/>
              <w:rPr>
                <w:ins w:id="10292" w:author="PS" w:date="2018-11-25T16:26:00Z"/>
                <w:b/>
              </w:rPr>
            </w:pPr>
            <w:ins w:id="10293" w:author="PS" w:date="2018-11-25T16:26:00Z">
              <w:r>
                <w:rPr>
                  <w:b/>
                </w:rPr>
                <w:t>Název studijního programu</w:t>
              </w:r>
            </w:ins>
          </w:p>
        </w:tc>
        <w:tc>
          <w:tcPr>
            <w:tcW w:w="7341" w:type="dxa"/>
            <w:gridSpan w:val="10"/>
          </w:tcPr>
          <w:p w14:paraId="68850059" w14:textId="1B658A97" w:rsidR="00100A63" w:rsidRPr="00DE7E32" w:rsidRDefault="00100A63" w:rsidP="00100A63">
            <w:pPr>
              <w:jc w:val="both"/>
              <w:rPr>
                <w:ins w:id="10294" w:author="PS" w:date="2018-11-25T16:26:00Z"/>
              </w:rPr>
            </w:pPr>
            <w:ins w:id="10295" w:author="PS" w:date="2018-11-25T16:27:00Z">
              <w:r w:rsidRPr="00DE7E32">
                <w:rPr>
                  <w:rPrChange w:id="10296" w:author="PS" w:date="2018-11-25T17:07:00Z">
                    <w:rPr>
                      <w:b/>
                    </w:rPr>
                  </w:rPrChange>
                </w:rPr>
                <w:t>Environmentální bezpečnost</w:t>
              </w:r>
            </w:ins>
          </w:p>
        </w:tc>
      </w:tr>
      <w:tr w:rsidR="00100A63" w14:paraId="5AB516CF" w14:textId="77777777" w:rsidTr="00100A63">
        <w:trPr>
          <w:ins w:id="10297" w:author="PS" w:date="2018-11-25T16:26:00Z"/>
        </w:trPr>
        <w:tc>
          <w:tcPr>
            <w:tcW w:w="2518" w:type="dxa"/>
            <w:shd w:val="clear" w:color="auto" w:fill="F7CAAC"/>
          </w:tcPr>
          <w:p w14:paraId="1C11EC65" w14:textId="77777777" w:rsidR="00100A63" w:rsidRDefault="00100A63" w:rsidP="00100A63">
            <w:pPr>
              <w:jc w:val="both"/>
              <w:rPr>
                <w:ins w:id="10298" w:author="PS" w:date="2018-11-25T16:26:00Z"/>
                <w:b/>
              </w:rPr>
            </w:pPr>
            <w:ins w:id="10299" w:author="PS" w:date="2018-11-25T16:26:00Z">
              <w:r>
                <w:rPr>
                  <w:b/>
                </w:rPr>
                <w:t>Jméno a příjmení</w:t>
              </w:r>
            </w:ins>
          </w:p>
        </w:tc>
        <w:tc>
          <w:tcPr>
            <w:tcW w:w="4536" w:type="dxa"/>
            <w:gridSpan w:val="5"/>
          </w:tcPr>
          <w:p w14:paraId="76A6A126" w14:textId="77777777" w:rsidR="00100A63" w:rsidRPr="00A50022" w:rsidRDefault="00100A63" w:rsidP="00100A63">
            <w:pPr>
              <w:jc w:val="both"/>
              <w:rPr>
                <w:ins w:id="10300" w:author="PS" w:date="2018-11-25T16:26:00Z"/>
                <w:b/>
              </w:rPr>
            </w:pPr>
            <w:ins w:id="10301" w:author="PS" w:date="2018-11-25T16:26:00Z">
              <w:r w:rsidRPr="00A50022">
                <w:rPr>
                  <w:b/>
                </w:rPr>
                <w:t>Jiří Konečný</w:t>
              </w:r>
            </w:ins>
          </w:p>
        </w:tc>
        <w:tc>
          <w:tcPr>
            <w:tcW w:w="709" w:type="dxa"/>
            <w:shd w:val="clear" w:color="auto" w:fill="F7CAAC"/>
          </w:tcPr>
          <w:p w14:paraId="7181336D" w14:textId="77777777" w:rsidR="00100A63" w:rsidRDefault="00100A63" w:rsidP="00100A63">
            <w:pPr>
              <w:jc w:val="both"/>
              <w:rPr>
                <w:ins w:id="10302" w:author="PS" w:date="2018-11-25T16:26:00Z"/>
                <w:b/>
              </w:rPr>
            </w:pPr>
            <w:ins w:id="10303" w:author="PS" w:date="2018-11-25T16:26:00Z">
              <w:r>
                <w:rPr>
                  <w:b/>
                </w:rPr>
                <w:t>Tituly</w:t>
              </w:r>
            </w:ins>
          </w:p>
        </w:tc>
        <w:tc>
          <w:tcPr>
            <w:tcW w:w="2096" w:type="dxa"/>
            <w:gridSpan w:val="4"/>
          </w:tcPr>
          <w:p w14:paraId="049EC9EC" w14:textId="77777777" w:rsidR="00100A63" w:rsidRDefault="00100A63" w:rsidP="00100A63">
            <w:pPr>
              <w:jc w:val="both"/>
              <w:rPr>
                <w:ins w:id="10304" w:author="PS" w:date="2018-11-25T16:26:00Z"/>
              </w:rPr>
            </w:pPr>
            <w:ins w:id="10305" w:author="PS" w:date="2018-11-25T16:26:00Z">
              <w:r>
                <w:t>Ing. et Ing., Ph.D.</w:t>
              </w:r>
            </w:ins>
          </w:p>
        </w:tc>
      </w:tr>
      <w:tr w:rsidR="00100A63" w14:paraId="3A7F6100" w14:textId="77777777" w:rsidTr="00100A63">
        <w:trPr>
          <w:ins w:id="10306" w:author="PS" w:date="2018-11-25T16:26:00Z"/>
        </w:trPr>
        <w:tc>
          <w:tcPr>
            <w:tcW w:w="2518" w:type="dxa"/>
            <w:shd w:val="clear" w:color="auto" w:fill="F7CAAC"/>
          </w:tcPr>
          <w:p w14:paraId="7038E640" w14:textId="77777777" w:rsidR="00100A63" w:rsidRDefault="00100A63" w:rsidP="00100A63">
            <w:pPr>
              <w:jc w:val="both"/>
              <w:rPr>
                <w:ins w:id="10307" w:author="PS" w:date="2018-11-25T16:26:00Z"/>
                <w:b/>
              </w:rPr>
            </w:pPr>
            <w:ins w:id="10308" w:author="PS" w:date="2018-11-25T16:26:00Z">
              <w:r>
                <w:rPr>
                  <w:b/>
                </w:rPr>
                <w:t>Rok narození</w:t>
              </w:r>
            </w:ins>
          </w:p>
        </w:tc>
        <w:tc>
          <w:tcPr>
            <w:tcW w:w="829" w:type="dxa"/>
          </w:tcPr>
          <w:p w14:paraId="51E62A66" w14:textId="77777777" w:rsidR="00100A63" w:rsidRDefault="00100A63" w:rsidP="00100A63">
            <w:pPr>
              <w:jc w:val="both"/>
              <w:rPr>
                <w:ins w:id="10309" w:author="PS" w:date="2018-11-25T16:26:00Z"/>
              </w:rPr>
            </w:pPr>
            <w:ins w:id="10310" w:author="PS" w:date="2018-11-25T16:26:00Z">
              <w:r>
                <w:t>1971</w:t>
              </w:r>
            </w:ins>
          </w:p>
        </w:tc>
        <w:tc>
          <w:tcPr>
            <w:tcW w:w="1721" w:type="dxa"/>
            <w:shd w:val="clear" w:color="auto" w:fill="F7CAAC"/>
          </w:tcPr>
          <w:p w14:paraId="05F55C5B" w14:textId="77777777" w:rsidR="00100A63" w:rsidRDefault="00100A63" w:rsidP="00100A63">
            <w:pPr>
              <w:jc w:val="both"/>
              <w:rPr>
                <w:ins w:id="10311" w:author="PS" w:date="2018-11-25T16:26:00Z"/>
                <w:b/>
              </w:rPr>
            </w:pPr>
            <w:ins w:id="10312" w:author="PS" w:date="2018-11-25T16:26:00Z">
              <w:r>
                <w:rPr>
                  <w:b/>
                </w:rPr>
                <w:t>typ vztahu k VŠ</w:t>
              </w:r>
            </w:ins>
          </w:p>
        </w:tc>
        <w:tc>
          <w:tcPr>
            <w:tcW w:w="992" w:type="dxa"/>
            <w:gridSpan w:val="2"/>
          </w:tcPr>
          <w:p w14:paraId="30E4C59C" w14:textId="77777777" w:rsidR="00100A63" w:rsidRPr="003321C1" w:rsidRDefault="00100A63" w:rsidP="00100A63">
            <w:pPr>
              <w:jc w:val="both"/>
              <w:rPr>
                <w:ins w:id="10313" w:author="PS" w:date="2018-11-25T16:26:00Z"/>
                <w:i/>
              </w:rPr>
            </w:pPr>
            <w:ins w:id="10314" w:author="PS" w:date="2018-11-25T16:26:00Z">
              <w:r w:rsidRPr="003321C1">
                <w:rPr>
                  <w:i/>
                </w:rPr>
                <w:t>pp.</w:t>
              </w:r>
            </w:ins>
          </w:p>
        </w:tc>
        <w:tc>
          <w:tcPr>
            <w:tcW w:w="994" w:type="dxa"/>
            <w:shd w:val="clear" w:color="auto" w:fill="F7CAAC"/>
          </w:tcPr>
          <w:p w14:paraId="537DAE23" w14:textId="77777777" w:rsidR="00100A63" w:rsidRDefault="00100A63" w:rsidP="00100A63">
            <w:pPr>
              <w:jc w:val="both"/>
              <w:rPr>
                <w:ins w:id="10315" w:author="PS" w:date="2018-11-25T16:26:00Z"/>
                <w:b/>
              </w:rPr>
            </w:pPr>
            <w:ins w:id="10316" w:author="PS" w:date="2018-11-25T16:26:00Z">
              <w:r>
                <w:rPr>
                  <w:b/>
                </w:rPr>
                <w:t>rozsah</w:t>
              </w:r>
            </w:ins>
          </w:p>
        </w:tc>
        <w:tc>
          <w:tcPr>
            <w:tcW w:w="709" w:type="dxa"/>
          </w:tcPr>
          <w:p w14:paraId="178E64F6" w14:textId="77777777" w:rsidR="00100A63" w:rsidRDefault="00100A63" w:rsidP="00100A63">
            <w:pPr>
              <w:jc w:val="both"/>
              <w:rPr>
                <w:ins w:id="10317" w:author="PS" w:date="2018-11-25T16:26:00Z"/>
              </w:rPr>
            </w:pPr>
            <w:ins w:id="10318" w:author="PS" w:date="2018-11-25T16:26:00Z">
              <w:r>
                <w:t>40</w:t>
              </w:r>
            </w:ins>
          </w:p>
        </w:tc>
        <w:tc>
          <w:tcPr>
            <w:tcW w:w="709" w:type="dxa"/>
            <w:gridSpan w:val="2"/>
            <w:shd w:val="clear" w:color="auto" w:fill="F7CAAC"/>
          </w:tcPr>
          <w:p w14:paraId="4CC3E897" w14:textId="77777777" w:rsidR="00100A63" w:rsidRDefault="00100A63" w:rsidP="00100A63">
            <w:pPr>
              <w:jc w:val="both"/>
              <w:rPr>
                <w:ins w:id="10319" w:author="PS" w:date="2018-11-25T16:26:00Z"/>
                <w:b/>
              </w:rPr>
            </w:pPr>
            <w:ins w:id="10320" w:author="PS" w:date="2018-11-25T16:26:00Z">
              <w:r>
                <w:rPr>
                  <w:b/>
                </w:rPr>
                <w:t>do kdy</w:t>
              </w:r>
            </w:ins>
          </w:p>
        </w:tc>
        <w:tc>
          <w:tcPr>
            <w:tcW w:w="1387" w:type="dxa"/>
            <w:gridSpan w:val="2"/>
          </w:tcPr>
          <w:p w14:paraId="12BEBDAD" w14:textId="77777777" w:rsidR="00100A63" w:rsidRDefault="00100A63" w:rsidP="00100A63">
            <w:pPr>
              <w:jc w:val="both"/>
              <w:rPr>
                <w:ins w:id="10321" w:author="PS" w:date="2018-11-25T16:26:00Z"/>
              </w:rPr>
            </w:pPr>
            <w:ins w:id="10322" w:author="PS" w:date="2018-11-25T16:26:00Z">
              <w:r>
                <w:t>N</w:t>
              </w:r>
            </w:ins>
          </w:p>
        </w:tc>
      </w:tr>
      <w:tr w:rsidR="00100A63" w14:paraId="09DB41EB" w14:textId="77777777" w:rsidTr="00100A63">
        <w:trPr>
          <w:ins w:id="10323" w:author="PS" w:date="2018-11-25T16:26:00Z"/>
        </w:trPr>
        <w:tc>
          <w:tcPr>
            <w:tcW w:w="5068" w:type="dxa"/>
            <w:gridSpan w:val="3"/>
            <w:shd w:val="clear" w:color="auto" w:fill="F7CAAC"/>
          </w:tcPr>
          <w:p w14:paraId="43B91DF5" w14:textId="77777777" w:rsidR="00100A63" w:rsidRDefault="00100A63" w:rsidP="00100A63">
            <w:pPr>
              <w:jc w:val="both"/>
              <w:rPr>
                <w:ins w:id="10324" w:author="PS" w:date="2018-11-25T16:26:00Z"/>
                <w:b/>
              </w:rPr>
            </w:pPr>
            <w:ins w:id="10325" w:author="PS" w:date="2018-11-25T16:26:00Z">
              <w:r>
                <w:rPr>
                  <w:b/>
                </w:rPr>
                <w:t>Typ vztahu na součásti VŠ, která uskutečňuje st. Program</w:t>
              </w:r>
            </w:ins>
          </w:p>
        </w:tc>
        <w:tc>
          <w:tcPr>
            <w:tcW w:w="992" w:type="dxa"/>
            <w:gridSpan w:val="2"/>
          </w:tcPr>
          <w:p w14:paraId="2FBF1B7E" w14:textId="77777777" w:rsidR="00100A63" w:rsidRPr="003321C1" w:rsidRDefault="00100A63" w:rsidP="00100A63">
            <w:pPr>
              <w:jc w:val="both"/>
              <w:rPr>
                <w:ins w:id="10326" w:author="PS" w:date="2018-11-25T16:26:00Z"/>
                <w:i/>
              </w:rPr>
            </w:pPr>
            <w:ins w:id="10327" w:author="PS" w:date="2018-11-25T16:26:00Z">
              <w:r w:rsidRPr="003321C1">
                <w:rPr>
                  <w:i/>
                </w:rPr>
                <w:t>pp.</w:t>
              </w:r>
            </w:ins>
          </w:p>
        </w:tc>
        <w:tc>
          <w:tcPr>
            <w:tcW w:w="994" w:type="dxa"/>
            <w:shd w:val="clear" w:color="auto" w:fill="F7CAAC"/>
          </w:tcPr>
          <w:p w14:paraId="518E824B" w14:textId="77777777" w:rsidR="00100A63" w:rsidRDefault="00100A63" w:rsidP="00100A63">
            <w:pPr>
              <w:jc w:val="both"/>
              <w:rPr>
                <w:ins w:id="10328" w:author="PS" w:date="2018-11-25T16:26:00Z"/>
                <w:b/>
              </w:rPr>
            </w:pPr>
            <w:ins w:id="10329" w:author="PS" w:date="2018-11-25T16:26:00Z">
              <w:r>
                <w:rPr>
                  <w:b/>
                </w:rPr>
                <w:t>rozsah</w:t>
              </w:r>
            </w:ins>
          </w:p>
        </w:tc>
        <w:tc>
          <w:tcPr>
            <w:tcW w:w="709" w:type="dxa"/>
          </w:tcPr>
          <w:p w14:paraId="6329690F" w14:textId="77777777" w:rsidR="00100A63" w:rsidRDefault="00100A63" w:rsidP="00100A63">
            <w:pPr>
              <w:jc w:val="both"/>
              <w:rPr>
                <w:ins w:id="10330" w:author="PS" w:date="2018-11-25T16:26:00Z"/>
              </w:rPr>
            </w:pPr>
            <w:ins w:id="10331" w:author="PS" w:date="2018-11-25T16:26:00Z">
              <w:r>
                <w:t>40</w:t>
              </w:r>
            </w:ins>
          </w:p>
        </w:tc>
        <w:tc>
          <w:tcPr>
            <w:tcW w:w="709" w:type="dxa"/>
            <w:gridSpan w:val="2"/>
            <w:shd w:val="clear" w:color="auto" w:fill="F7CAAC"/>
          </w:tcPr>
          <w:p w14:paraId="46B06148" w14:textId="77777777" w:rsidR="00100A63" w:rsidRDefault="00100A63" w:rsidP="00100A63">
            <w:pPr>
              <w:jc w:val="both"/>
              <w:rPr>
                <w:ins w:id="10332" w:author="PS" w:date="2018-11-25T16:26:00Z"/>
                <w:b/>
              </w:rPr>
            </w:pPr>
            <w:ins w:id="10333" w:author="PS" w:date="2018-11-25T16:26:00Z">
              <w:r>
                <w:rPr>
                  <w:b/>
                </w:rPr>
                <w:t>do kdy</w:t>
              </w:r>
            </w:ins>
          </w:p>
        </w:tc>
        <w:tc>
          <w:tcPr>
            <w:tcW w:w="1387" w:type="dxa"/>
            <w:gridSpan w:val="2"/>
          </w:tcPr>
          <w:p w14:paraId="7790D228" w14:textId="77777777" w:rsidR="00100A63" w:rsidRDefault="00100A63" w:rsidP="00100A63">
            <w:pPr>
              <w:jc w:val="both"/>
              <w:rPr>
                <w:ins w:id="10334" w:author="PS" w:date="2018-11-25T16:26:00Z"/>
              </w:rPr>
            </w:pPr>
            <w:ins w:id="10335" w:author="PS" w:date="2018-11-25T16:26:00Z">
              <w:r>
                <w:t>N</w:t>
              </w:r>
            </w:ins>
          </w:p>
        </w:tc>
      </w:tr>
      <w:tr w:rsidR="00100A63" w14:paraId="20F1C59B" w14:textId="77777777" w:rsidTr="00100A63">
        <w:trPr>
          <w:ins w:id="10336" w:author="PS" w:date="2018-11-25T16:26:00Z"/>
        </w:trPr>
        <w:tc>
          <w:tcPr>
            <w:tcW w:w="6060" w:type="dxa"/>
            <w:gridSpan w:val="5"/>
            <w:shd w:val="clear" w:color="auto" w:fill="F7CAAC"/>
          </w:tcPr>
          <w:p w14:paraId="3B7C91BD" w14:textId="77777777" w:rsidR="00100A63" w:rsidRDefault="00100A63" w:rsidP="00100A63">
            <w:pPr>
              <w:jc w:val="both"/>
              <w:rPr>
                <w:ins w:id="10337" w:author="PS" w:date="2018-11-25T16:26:00Z"/>
              </w:rPr>
            </w:pPr>
            <w:ins w:id="10338" w:author="PS" w:date="2018-11-25T16:26:00Z">
              <w:r>
                <w:rPr>
                  <w:b/>
                </w:rPr>
                <w:t>Další současná působení jako akademický pracovník na jiných VŠ</w:t>
              </w:r>
            </w:ins>
          </w:p>
        </w:tc>
        <w:tc>
          <w:tcPr>
            <w:tcW w:w="1703" w:type="dxa"/>
            <w:gridSpan w:val="2"/>
            <w:shd w:val="clear" w:color="auto" w:fill="F7CAAC"/>
          </w:tcPr>
          <w:p w14:paraId="34EFD06F" w14:textId="77777777" w:rsidR="00100A63" w:rsidRDefault="00100A63" w:rsidP="00100A63">
            <w:pPr>
              <w:jc w:val="both"/>
              <w:rPr>
                <w:ins w:id="10339" w:author="PS" w:date="2018-11-25T16:26:00Z"/>
                <w:b/>
              </w:rPr>
            </w:pPr>
            <w:ins w:id="10340" w:author="PS" w:date="2018-11-25T16:26:00Z">
              <w:r>
                <w:rPr>
                  <w:b/>
                </w:rPr>
                <w:t>typ prac. vztahu</w:t>
              </w:r>
            </w:ins>
          </w:p>
        </w:tc>
        <w:tc>
          <w:tcPr>
            <w:tcW w:w="2096" w:type="dxa"/>
            <w:gridSpan w:val="4"/>
            <w:shd w:val="clear" w:color="auto" w:fill="F7CAAC"/>
          </w:tcPr>
          <w:p w14:paraId="6F1C04D1" w14:textId="77777777" w:rsidR="00100A63" w:rsidRDefault="00100A63" w:rsidP="00100A63">
            <w:pPr>
              <w:jc w:val="both"/>
              <w:rPr>
                <w:ins w:id="10341" w:author="PS" w:date="2018-11-25T16:26:00Z"/>
                <w:b/>
              </w:rPr>
            </w:pPr>
            <w:ins w:id="10342" w:author="PS" w:date="2018-11-25T16:26:00Z">
              <w:r>
                <w:rPr>
                  <w:b/>
                </w:rPr>
                <w:t>Rozsah</w:t>
              </w:r>
            </w:ins>
          </w:p>
        </w:tc>
      </w:tr>
      <w:tr w:rsidR="00100A63" w14:paraId="0AAE32CD" w14:textId="77777777" w:rsidTr="00100A63">
        <w:trPr>
          <w:ins w:id="10343" w:author="PS" w:date="2018-11-25T16:26:00Z"/>
        </w:trPr>
        <w:tc>
          <w:tcPr>
            <w:tcW w:w="6060" w:type="dxa"/>
            <w:gridSpan w:val="5"/>
          </w:tcPr>
          <w:p w14:paraId="76369290" w14:textId="77777777" w:rsidR="00100A63" w:rsidRDefault="00100A63" w:rsidP="00100A63">
            <w:pPr>
              <w:jc w:val="both"/>
              <w:rPr>
                <w:ins w:id="10344" w:author="PS" w:date="2018-11-25T16:26:00Z"/>
              </w:rPr>
            </w:pPr>
            <w:ins w:id="10345" w:author="PS" w:date="2018-11-25T16:26:00Z">
              <w:r>
                <w:t>--</w:t>
              </w:r>
            </w:ins>
          </w:p>
        </w:tc>
        <w:tc>
          <w:tcPr>
            <w:tcW w:w="1703" w:type="dxa"/>
            <w:gridSpan w:val="2"/>
          </w:tcPr>
          <w:p w14:paraId="26A1948D" w14:textId="77777777" w:rsidR="00100A63" w:rsidRDefault="00100A63" w:rsidP="00100A63">
            <w:pPr>
              <w:jc w:val="both"/>
              <w:rPr>
                <w:ins w:id="10346" w:author="PS" w:date="2018-11-25T16:26:00Z"/>
              </w:rPr>
            </w:pPr>
          </w:p>
        </w:tc>
        <w:tc>
          <w:tcPr>
            <w:tcW w:w="2096" w:type="dxa"/>
            <w:gridSpan w:val="4"/>
          </w:tcPr>
          <w:p w14:paraId="1FCCB0FA" w14:textId="77777777" w:rsidR="00100A63" w:rsidRDefault="00100A63" w:rsidP="00100A63">
            <w:pPr>
              <w:jc w:val="both"/>
              <w:rPr>
                <w:ins w:id="10347" w:author="PS" w:date="2018-11-25T16:26:00Z"/>
              </w:rPr>
            </w:pPr>
          </w:p>
        </w:tc>
      </w:tr>
      <w:tr w:rsidR="00100A63" w14:paraId="6BFF7467" w14:textId="77777777" w:rsidTr="00100A63">
        <w:trPr>
          <w:ins w:id="10348" w:author="PS" w:date="2018-11-25T16:26:00Z"/>
        </w:trPr>
        <w:tc>
          <w:tcPr>
            <w:tcW w:w="6060" w:type="dxa"/>
            <w:gridSpan w:val="5"/>
          </w:tcPr>
          <w:p w14:paraId="57DF9CFE" w14:textId="77777777" w:rsidR="00100A63" w:rsidRDefault="00100A63" w:rsidP="00100A63">
            <w:pPr>
              <w:jc w:val="both"/>
              <w:rPr>
                <w:ins w:id="10349" w:author="PS" w:date="2018-11-25T16:26:00Z"/>
              </w:rPr>
            </w:pPr>
          </w:p>
        </w:tc>
        <w:tc>
          <w:tcPr>
            <w:tcW w:w="1703" w:type="dxa"/>
            <w:gridSpan w:val="2"/>
          </w:tcPr>
          <w:p w14:paraId="389690CB" w14:textId="77777777" w:rsidR="00100A63" w:rsidRDefault="00100A63" w:rsidP="00100A63">
            <w:pPr>
              <w:jc w:val="both"/>
              <w:rPr>
                <w:ins w:id="10350" w:author="PS" w:date="2018-11-25T16:26:00Z"/>
              </w:rPr>
            </w:pPr>
          </w:p>
        </w:tc>
        <w:tc>
          <w:tcPr>
            <w:tcW w:w="2096" w:type="dxa"/>
            <w:gridSpan w:val="4"/>
          </w:tcPr>
          <w:p w14:paraId="033D9165" w14:textId="77777777" w:rsidR="00100A63" w:rsidRDefault="00100A63" w:rsidP="00100A63">
            <w:pPr>
              <w:jc w:val="both"/>
              <w:rPr>
                <w:ins w:id="10351" w:author="PS" w:date="2018-11-25T16:26:00Z"/>
              </w:rPr>
            </w:pPr>
          </w:p>
        </w:tc>
      </w:tr>
      <w:tr w:rsidR="00100A63" w14:paraId="1D2EE32E" w14:textId="77777777" w:rsidTr="00100A63">
        <w:trPr>
          <w:ins w:id="10352" w:author="PS" w:date="2018-11-25T16:26:00Z"/>
        </w:trPr>
        <w:tc>
          <w:tcPr>
            <w:tcW w:w="9859" w:type="dxa"/>
            <w:gridSpan w:val="11"/>
            <w:shd w:val="clear" w:color="auto" w:fill="F7CAAC"/>
          </w:tcPr>
          <w:p w14:paraId="422193C6" w14:textId="77777777" w:rsidR="00100A63" w:rsidRDefault="00100A63" w:rsidP="00100A63">
            <w:pPr>
              <w:jc w:val="both"/>
              <w:rPr>
                <w:ins w:id="10353" w:author="PS" w:date="2018-11-25T16:26:00Z"/>
              </w:rPr>
            </w:pPr>
            <w:ins w:id="10354" w:author="PS" w:date="2018-11-25T16:26:00Z">
              <w:r>
                <w:rPr>
                  <w:b/>
                </w:rPr>
                <w:t>Předměty příslušného studijního programu a způsob zapojení do jejich výuky, příp. další zapojení do uskutečňování studijního programu</w:t>
              </w:r>
            </w:ins>
          </w:p>
        </w:tc>
      </w:tr>
      <w:tr w:rsidR="00100A63" w14:paraId="779B2F4C" w14:textId="77777777" w:rsidTr="00100A63">
        <w:trPr>
          <w:trHeight w:val="685"/>
          <w:ins w:id="10355" w:author="PS" w:date="2018-11-25T16:26:00Z"/>
        </w:trPr>
        <w:tc>
          <w:tcPr>
            <w:tcW w:w="9859" w:type="dxa"/>
            <w:gridSpan w:val="11"/>
            <w:tcBorders>
              <w:top w:val="nil"/>
            </w:tcBorders>
          </w:tcPr>
          <w:p w14:paraId="4D48A97E" w14:textId="77777777" w:rsidR="00100A63" w:rsidRDefault="00100A63" w:rsidP="00100A63">
            <w:pPr>
              <w:jc w:val="both"/>
              <w:rPr>
                <w:ins w:id="10356" w:author="PS" w:date="2018-11-25T16:26:00Z"/>
              </w:rPr>
            </w:pPr>
            <w:ins w:id="10357" w:author="PS" w:date="2018-11-25T16:26:00Z">
              <w:r>
                <w:t>Podnikání I – přednášející, vede semináře (40 %)</w:t>
              </w:r>
            </w:ins>
          </w:p>
        </w:tc>
      </w:tr>
      <w:tr w:rsidR="00100A63" w14:paraId="19C123DE" w14:textId="77777777" w:rsidTr="00100A63">
        <w:trPr>
          <w:ins w:id="10358" w:author="PS" w:date="2018-11-25T16:26:00Z"/>
        </w:trPr>
        <w:tc>
          <w:tcPr>
            <w:tcW w:w="9859" w:type="dxa"/>
            <w:gridSpan w:val="11"/>
            <w:shd w:val="clear" w:color="auto" w:fill="F7CAAC"/>
          </w:tcPr>
          <w:p w14:paraId="17725F5D" w14:textId="77777777" w:rsidR="00100A63" w:rsidRDefault="00100A63" w:rsidP="00100A63">
            <w:pPr>
              <w:jc w:val="both"/>
              <w:rPr>
                <w:ins w:id="10359" w:author="PS" w:date="2018-11-25T16:26:00Z"/>
              </w:rPr>
            </w:pPr>
            <w:ins w:id="10360" w:author="PS" w:date="2018-11-25T16:26:00Z">
              <w:r>
                <w:rPr>
                  <w:b/>
                </w:rPr>
                <w:t xml:space="preserve">Údaje o vzdělání na VŠ </w:t>
              </w:r>
            </w:ins>
          </w:p>
        </w:tc>
      </w:tr>
      <w:tr w:rsidR="00100A63" w:rsidRPr="00452529" w14:paraId="3B2E9497" w14:textId="77777777" w:rsidTr="00100A63">
        <w:trPr>
          <w:trHeight w:val="827"/>
          <w:ins w:id="10361" w:author="PS" w:date="2018-11-25T16:26:00Z"/>
        </w:trPr>
        <w:tc>
          <w:tcPr>
            <w:tcW w:w="9859" w:type="dxa"/>
            <w:gridSpan w:val="11"/>
          </w:tcPr>
          <w:p w14:paraId="2189AE27" w14:textId="77777777" w:rsidR="00100A63" w:rsidRPr="00452529" w:rsidRDefault="00100A63" w:rsidP="00100A63">
            <w:pPr>
              <w:jc w:val="both"/>
              <w:rPr>
                <w:ins w:id="10362" w:author="PS" w:date="2018-11-25T16:26:00Z"/>
              </w:rPr>
            </w:pPr>
            <w:ins w:id="10363" w:author="PS" w:date="2018-11-25T16:26:00Z">
              <w:r w:rsidRPr="00452529">
                <w:t>2004 – Řízení a ekonomika podniku, FP VUT v Brně - titul: Ph.D.</w:t>
              </w:r>
            </w:ins>
          </w:p>
          <w:p w14:paraId="39EAD1FB" w14:textId="77777777" w:rsidR="00100A63" w:rsidRPr="00452529" w:rsidRDefault="00100A63" w:rsidP="00100A63">
            <w:pPr>
              <w:jc w:val="both"/>
              <w:rPr>
                <w:ins w:id="10364" w:author="PS" w:date="2018-11-25T16:26:00Z"/>
              </w:rPr>
            </w:pPr>
            <w:ins w:id="10365" w:author="PS" w:date="2018-11-25T16:26:00Z">
              <w:r w:rsidRPr="00452529">
                <w:t xml:space="preserve">1999 – Finanční podnikání, ESF MU v Brně - titul: Ing. </w:t>
              </w:r>
            </w:ins>
          </w:p>
          <w:p w14:paraId="00864C6D" w14:textId="77777777" w:rsidR="00100A63" w:rsidRPr="00452529" w:rsidRDefault="00100A63" w:rsidP="00100A63">
            <w:pPr>
              <w:spacing w:after="120"/>
              <w:jc w:val="both"/>
              <w:rPr>
                <w:ins w:id="10366" w:author="PS" w:date="2018-11-25T16:26:00Z"/>
              </w:rPr>
            </w:pPr>
            <w:ins w:id="10367" w:author="PS" w:date="2018-11-25T16:26:00Z">
              <w:r w:rsidRPr="00452529">
                <w:t xml:space="preserve">1995 – Ekonomika a řízení průmyslu, FP VUT v Brně - titul: Ing. </w:t>
              </w:r>
            </w:ins>
          </w:p>
        </w:tc>
      </w:tr>
      <w:tr w:rsidR="00100A63" w14:paraId="00FD3B50" w14:textId="77777777" w:rsidTr="00100A63">
        <w:trPr>
          <w:ins w:id="10368" w:author="PS" w:date="2018-11-25T16:26:00Z"/>
        </w:trPr>
        <w:tc>
          <w:tcPr>
            <w:tcW w:w="9859" w:type="dxa"/>
            <w:gridSpan w:val="11"/>
            <w:shd w:val="clear" w:color="auto" w:fill="F7CAAC"/>
          </w:tcPr>
          <w:p w14:paraId="05073808" w14:textId="77777777" w:rsidR="00100A63" w:rsidRDefault="00100A63" w:rsidP="00100A63">
            <w:pPr>
              <w:jc w:val="both"/>
              <w:rPr>
                <w:ins w:id="10369" w:author="PS" w:date="2018-11-25T16:26:00Z"/>
                <w:b/>
              </w:rPr>
            </w:pPr>
            <w:ins w:id="10370" w:author="PS" w:date="2018-11-25T16:26:00Z">
              <w:r>
                <w:rPr>
                  <w:b/>
                </w:rPr>
                <w:t>Údaje o odborném působení od absolvování VŠ</w:t>
              </w:r>
            </w:ins>
          </w:p>
        </w:tc>
      </w:tr>
      <w:tr w:rsidR="00100A63" w14:paraId="1113E4B9" w14:textId="77777777" w:rsidTr="00100A63">
        <w:trPr>
          <w:trHeight w:val="1090"/>
          <w:ins w:id="10371" w:author="PS" w:date="2018-11-25T16:26:00Z"/>
        </w:trPr>
        <w:tc>
          <w:tcPr>
            <w:tcW w:w="9859" w:type="dxa"/>
            <w:gridSpan w:val="11"/>
          </w:tcPr>
          <w:p w14:paraId="0DD92C94" w14:textId="77777777" w:rsidR="00100A63" w:rsidRDefault="00100A63" w:rsidP="00100A63">
            <w:pPr>
              <w:jc w:val="both"/>
              <w:rPr>
                <w:ins w:id="10372" w:author="PS" w:date="2018-11-25T16:26:00Z"/>
              </w:rPr>
            </w:pPr>
            <w:ins w:id="10373" w:author="PS" w:date="2018-11-25T16:26:00Z">
              <w:r>
                <w:t>2006 – dosud – odborný asistent, Univerzita Tomáše Bati ve Zlíně, Fakulta logistiky a krizového řízení</w:t>
              </w:r>
            </w:ins>
          </w:p>
          <w:p w14:paraId="5F8FEC4D" w14:textId="77777777" w:rsidR="00100A63" w:rsidRDefault="00100A63" w:rsidP="00100A63">
            <w:pPr>
              <w:jc w:val="both"/>
              <w:rPr>
                <w:ins w:id="10374" w:author="PS" w:date="2018-11-25T16:26:00Z"/>
              </w:rPr>
            </w:pPr>
            <w:ins w:id="10375" w:author="PS" w:date="2018-11-25T16:26:00Z">
              <w:r>
                <w:t>2001 – 2004 – Komise pro cenné papíry - odborný referent</w:t>
              </w:r>
            </w:ins>
          </w:p>
          <w:p w14:paraId="2F6936B4" w14:textId="77777777" w:rsidR="00100A63" w:rsidRDefault="00100A63" w:rsidP="00100A63">
            <w:pPr>
              <w:jc w:val="both"/>
              <w:rPr>
                <w:ins w:id="10376" w:author="PS" w:date="2018-11-25T16:26:00Z"/>
              </w:rPr>
            </w:pPr>
            <w:ins w:id="10377" w:author="PS" w:date="2018-11-25T16:26:00Z">
              <w:r>
                <w:t>1997 – 2000 – FP VUT v Brně, studium v doktorském SP</w:t>
              </w:r>
            </w:ins>
          </w:p>
          <w:p w14:paraId="726468C3" w14:textId="77777777" w:rsidR="00100A63" w:rsidRDefault="00100A63" w:rsidP="00100A63">
            <w:pPr>
              <w:jc w:val="both"/>
              <w:rPr>
                <w:ins w:id="10378" w:author="PS" w:date="2018-11-25T16:26:00Z"/>
              </w:rPr>
            </w:pPr>
            <w:ins w:id="10379" w:author="PS" w:date="2018-11-25T16:26:00Z">
              <w:r>
                <w:t>1996 – 1997 – Brno Broker Group, a. s. - analytik kapitálových trhů</w:t>
              </w:r>
            </w:ins>
          </w:p>
        </w:tc>
      </w:tr>
      <w:tr w:rsidR="00100A63" w14:paraId="2D8E02B6" w14:textId="77777777" w:rsidTr="00100A63">
        <w:trPr>
          <w:trHeight w:val="250"/>
          <w:ins w:id="10380" w:author="PS" w:date="2018-11-25T16:26:00Z"/>
        </w:trPr>
        <w:tc>
          <w:tcPr>
            <w:tcW w:w="9859" w:type="dxa"/>
            <w:gridSpan w:val="11"/>
            <w:shd w:val="clear" w:color="auto" w:fill="F7CAAC"/>
          </w:tcPr>
          <w:p w14:paraId="433A45A1" w14:textId="77777777" w:rsidR="00100A63" w:rsidRDefault="00100A63" w:rsidP="00100A63">
            <w:pPr>
              <w:jc w:val="both"/>
              <w:rPr>
                <w:ins w:id="10381" w:author="PS" w:date="2018-11-25T16:26:00Z"/>
              </w:rPr>
            </w:pPr>
            <w:ins w:id="10382" w:author="PS" w:date="2018-11-25T16:26:00Z">
              <w:r>
                <w:rPr>
                  <w:b/>
                </w:rPr>
                <w:t>Zkušenosti s vedením kvalifikačních a rigorózních prací</w:t>
              </w:r>
            </w:ins>
          </w:p>
        </w:tc>
      </w:tr>
      <w:tr w:rsidR="00100A63" w14:paraId="06C2E468" w14:textId="77777777" w:rsidTr="00100A63">
        <w:trPr>
          <w:trHeight w:val="613"/>
          <w:ins w:id="10383" w:author="PS" w:date="2018-11-25T16:26:00Z"/>
        </w:trPr>
        <w:tc>
          <w:tcPr>
            <w:tcW w:w="9859" w:type="dxa"/>
            <w:gridSpan w:val="11"/>
          </w:tcPr>
          <w:p w14:paraId="3C0AD60F" w14:textId="77777777" w:rsidR="00100A63" w:rsidRDefault="00100A63" w:rsidP="00100A63">
            <w:pPr>
              <w:jc w:val="both"/>
              <w:rPr>
                <w:ins w:id="10384" w:author="PS" w:date="2018-11-25T16:26:00Z"/>
              </w:rPr>
            </w:pPr>
            <w:ins w:id="10385" w:author="PS" w:date="2018-11-25T16:26:00Z">
              <w:r>
                <w:t xml:space="preserve">Vedení bakalářských (150) a diplomových (10) prací na Fakultě logistiky a krizového řízení a Fakultě managementu a ekonomiky UTB ve Zlíně. </w:t>
              </w:r>
            </w:ins>
          </w:p>
        </w:tc>
      </w:tr>
      <w:tr w:rsidR="00100A63" w14:paraId="520E3902" w14:textId="77777777" w:rsidTr="00100A63">
        <w:trPr>
          <w:cantSplit/>
          <w:ins w:id="10386" w:author="PS" w:date="2018-11-25T16:26:00Z"/>
        </w:trPr>
        <w:tc>
          <w:tcPr>
            <w:tcW w:w="3347" w:type="dxa"/>
            <w:gridSpan w:val="2"/>
            <w:tcBorders>
              <w:top w:val="single" w:sz="12" w:space="0" w:color="auto"/>
            </w:tcBorders>
            <w:shd w:val="clear" w:color="auto" w:fill="F7CAAC"/>
          </w:tcPr>
          <w:p w14:paraId="7DC10CEB" w14:textId="77777777" w:rsidR="00100A63" w:rsidRDefault="00100A63" w:rsidP="00100A63">
            <w:pPr>
              <w:jc w:val="both"/>
              <w:rPr>
                <w:ins w:id="10387" w:author="PS" w:date="2018-11-25T16:26:00Z"/>
              </w:rPr>
            </w:pPr>
            <w:ins w:id="10388" w:author="PS" w:date="2018-11-25T16:26:00Z">
              <w:r>
                <w:rPr>
                  <w:b/>
                </w:rPr>
                <w:t xml:space="preserve">Obor habilitačního řízení </w:t>
              </w:r>
            </w:ins>
          </w:p>
        </w:tc>
        <w:tc>
          <w:tcPr>
            <w:tcW w:w="2245" w:type="dxa"/>
            <w:gridSpan w:val="2"/>
            <w:tcBorders>
              <w:top w:val="single" w:sz="12" w:space="0" w:color="auto"/>
            </w:tcBorders>
            <w:shd w:val="clear" w:color="auto" w:fill="F7CAAC"/>
          </w:tcPr>
          <w:p w14:paraId="72199AD7" w14:textId="77777777" w:rsidR="00100A63" w:rsidRDefault="00100A63" w:rsidP="00100A63">
            <w:pPr>
              <w:jc w:val="both"/>
              <w:rPr>
                <w:ins w:id="10389" w:author="PS" w:date="2018-11-25T16:26:00Z"/>
              </w:rPr>
            </w:pPr>
            <w:ins w:id="10390" w:author="PS" w:date="2018-11-25T16:26:00Z">
              <w:r>
                <w:rPr>
                  <w:b/>
                </w:rPr>
                <w:t>Rok udělení hodnosti</w:t>
              </w:r>
            </w:ins>
          </w:p>
        </w:tc>
        <w:tc>
          <w:tcPr>
            <w:tcW w:w="2248" w:type="dxa"/>
            <w:gridSpan w:val="4"/>
            <w:tcBorders>
              <w:top w:val="single" w:sz="12" w:space="0" w:color="auto"/>
              <w:right w:val="single" w:sz="12" w:space="0" w:color="auto"/>
            </w:tcBorders>
            <w:shd w:val="clear" w:color="auto" w:fill="F7CAAC"/>
          </w:tcPr>
          <w:p w14:paraId="5B561387" w14:textId="77777777" w:rsidR="00100A63" w:rsidRDefault="00100A63" w:rsidP="00100A63">
            <w:pPr>
              <w:jc w:val="both"/>
              <w:rPr>
                <w:ins w:id="10391" w:author="PS" w:date="2018-11-25T16:26:00Z"/>
              </w:rPr>
            </w:pPr>
            <w:ins w:id="10392" w:author="PS" w:date="2018-11-25T16:26:00Z">
              <w:r>
                <w:rPr>
                  <w:b/>
                </w:rPr>
                <w:t>Řízení konáno na VŠ</w:t>
              </w:r>
            </w:ins>
          </w:p>
        </w:tc>
        <w:tc>
          <w:tcPr>
            <w:tcW w:w="2019" w:type="dxa"/>
            <w:gridSpan w:val="3"/>
            <w:tcBorders>
              <w:top w:val="single" w:sz="12" w:space="0" w:color="auto"/>
              <w:left w:val="single" w:sz="12" w:space="0" w:color="auto"/>
            </w:tcBorders>
            <w:shd w:val="clear" w:color="auto" w:fill="F7CAAC"/>
          </w:tcPr>
          <w:p w14:paraId="103811C4" w14:textId="77777777" w:rsidR="00100A63" w:rsidRDefault="00100A63" w:rsidP="00100A63">
            <w:pPr>
              <w:jc w:val="both"/>
              <w:rPr>
                <w:ins w:id="10393" w:author="PS" w:date="2018-11-25T16:26:00Z"/>
                <w:b/>
              </w:rPr>
            </w:pPr>
            <w:ins w:id="10394" w:author="PS" w:date="2018-11-25T16:26:00Z">
              <w:r>
                <w:rPr>
                  <w:b/>
                </w:rPr>
                <w:t>Ohlasy publikací</w:t>
              </w:r>
            </w:ins>
          </w:p>
        </w:tc>
      </w:tr>
      <w:tr w:rsidR="00100A63" w14:paraId="174EFA87" w14:textId="77777777" w:rsidTr="00100A63">
        <w:trPr>
          <w:cantSplit/>
          <w:ins w:id="10395" w:author="PS" w:date="2018-11-25T16:26:00Z"/>
        </w:trPr>
        <w:tc>
          <w:tcPr>
            <w:tcW w:w="3347" w:type="dxa"/>
            <w:gridSpan w:val="2"/>
          </w:tcPr>
          <w:p w14:paraId="06ADF366" w14:textId="77777777" w:rsidR="00100A63" w:rsidRDefault="00100A63" w:rsidP="00100A63">
            <w:pPr>
              <w:jc w:val="both"/>
              <w:rPr>
                <w:ins w:id="10396" w:author="PS" w:date="2018-11-25T16:26:00Z"/>
              </w:rPr>
            </w:pPr>
          </w:p>
        </w:tc>
        <w:tc>
          <w:tcPr>
            <w:tcW w:w="2245" w:type="dxa"/>
            <w:gridSpan w:val="2"/>
          </w:tcPr>
          <w:p w14:paraId="5A5F3239" w14:textId="77777777" w:rsidR="00100A63" w:rsidRDefault="00100A63" w:rsidP="00100A63">
            <w:pPr>
              <w:jc w:val="both"/>
              <w:rPr>
                <w:ins w:id="10397" w:author="PS" w:date="2018-11-25T16:26:00Z"/>
              </w:rPr>
            </w:pPr>
          </w:p>
        </w:tc>
        <w:tc>
          <w:tcPr>
            <w:tcW w:w="2248" w:type="dxa"/>
            <w:gridSpan w:val="4"/>
            <w:tcBorders>
              <w:right w:val="single" w:sz="12" w:space="0" w:color="auto"/>
            </w:tcBorders>
          </w:tcPr>
          <w:p w14:paraId="111687F5" w14:textId="77777777" w:rsidR="00100A63" w:rsidRDefault="00100A63" w:rsidP="00100A63">
            <w:pPr>
              <w:jc w:val="both"/>
              <w:rPr>
                <w:ins w:id="10398" w:author="PS" w:date="2018-11-25T16:26:00Z"/>
              </w:rPr>
            </w:pPr>
          </w:p>
        </w:tc>
        <w:tc>
          <w:tcPr>
            <w:tcW w:w="632" w:type="dxa"/>
            <w:tcBorders>
              <w:left w:val="single" w:sz="12" w:space="0" w:color="auto"/>
            </w:tcBorders>
            <w:shd w:val="clear" w:color="auto" w:fill="F7CAAC"/>
          </w:tcPr>
          <w:p w14:paraId="286A6DEA" w14:textId="77777777" w:rsidR="00100A63" w:rsidRDefault="00100A63" w:rsidP="00100A63">
            <w:pPr>
              <w:jc w:val="both"/>
              <w:rPr>
                <w:ins w:id="10399" w:author="PS" w:date="2018-11-25T16:26:00Z"/>
              </w:rPr>
            </w:pPr>
            <w:ins w:id="10400" w:author="PS" w:date="2018-11-25T16:26:00Z">
              <w:r>
                <w:rPr>
                  <w:b/>
                </w:rPr>
                <w:t>WOS</w:t>
              </w:r>
            </w:ins>
          </w:p>
        </w:tc>
        <w:tc>
          <w:tcPr>
            <w:tcW w:w="693" w:type="dxa"/>
            <w:shd w:val="clear" w:color="auto" w:fill="F7CAAC"/>
          </w:tcPr>
          <w:p w14:paraId="16076E6C" w14:textId="77777777" w:rsidR="00100A63" w:rsidRDefault="00100A63" w:rsidP="00100A63">
            <w:pPr>
              <w:jc w:val="both"/>
              <w:rPr>
                <w:ins w:id="10401" w:author="PS" w:date="2018-11-25T16:26:00Z"/>
                <w:sz w:val="18"/>
              </w:rPr>
            </w:pPr>
            <w:ins w:id="10402" w:author="PS" w:date="2018-11-25T16:26:00Z">
              <w:r>
                <w:rPr>
                  <w:b/>
                  <w:sz w:val="18"/>
                </w:rPr>
                <w:t>Scopus</w:t>
              </w:r>
            </w:ins>
          </w:p>
        </w:tc>
        <w:tc>
          <w:tcPr>
            <w:tcW w:w="694" w:type="dxa"/>
            <w:shd w:val="clear" w:color="auto" w:fill="F7CAAC"/>
          </w:tcPr>
          <w:p w14:paraId="3623D27E" w14:textId="77777777" w:rsidR="00100A63" w:rsidRDefault="00100A63" w:rsidP="00100A63">
            <w:pPr>
              <w:jc w:val="both"/>
              <w:rPr>
                <w:ins w:id="10403" w:author="PS" w:date="2018-11-25T16:26:00Z"/>
              </w:rPr>
            </w:pPr>
            <w:ins w:id="10404" w:author="PS" w:date="2018-11-25T16:26:00Z">
              <w:r>
                <w:rPr>
                  <w:b/>
                  <w:sz w:val="18"/>
                </w:rPr>
                <w:t>ostatní</w:t>
              </w:r>
            </w:ins>
          </w:p>
        </w:tc>
      </w:tr>
      <w:tr w:rsidR="00100A63" w14:paraId="34971DAB" w14:textId="77777777" w:rsidTr="00100A63">
        <w:trPr>
          <w:cantSplit/>
          <w:trHeight w:val="70"/>
          <w:ins w:id="10405" w:author="PS" w:date="2018-11-25T16:26:00Z"/>
        </w:trPr>
        <w:tc>
          <w:tcPr>
            <w:tcW w:w="3347" w:type="dxa"/>
            <w:gridSpan w:val="2"/>
            <w:shd w:val="clear" w:color="auto" w:fill="F7CAAC"/>
          </w:tcPr>
          <w:p w14:paraId="4BEDBCD9" w14:textId="77777777" w:rsidR="00100A63" w:rsidRDefault="00100A63" w:rsidP="00100A63">
            <w:pPr>
              <w:jc w:val="both"/>
              <w:rPr>
                <w:ins w:id="10406" w:author="PS" w:date="2018-11-25T16:26:00Z"/>
              </w:rPr>
            </w:pPr>
            <w:ins w:id="10407" w:author="PS" w:date="2018-11-25T16:26:00Z">
              <w:r>
                <w:rPr>
                  <w:b/>
                </w:rPr>
                <w:t>Obor jmenovacího řízení</w:t>
              </w:r>
            </w:ins>
          </w:p>
        </w:tc>
        <w:tc>
          <w:tcPr>
            <w:tcW w:w="2245" w:type="dxa"/>
            <w:gridSpan w:val="2"/>
            <w:shd w:val="clear" w:color="auto" w:fill="F7CAAC"/>
          </w:tcPr>
          <w:p w14:paraId="7A72A652" w14:textId="77777777" w:rsidR="00100A63" w:rsidRDefault="00100A63" w:rsidP="00100A63">
            <w:pPr>
              <w:jc w:val="both"/>
              <w:rPr>
                <w:ins w:id="10408" w:author="PS" w:date="2018-11-25T16:26:00Z"/>
              </w:rPr>
            </w:pPr>
            <w:ins w:id="10409" w:author="PS" w:date="2018-11-25T16:26:00Z">
              <w:r>
                <w:rPr>
                  <w:b/>
                </w:rPr>
                <w:t>Rok udělení hodnosti</w:t>
              </w:r>
            </w:ins>
          </w:p>
        </w:tc>
        <w:tc>
          <w:tcPr>
            <w:tcW w:w="2248" w:type="dxa"/>
            <w:gridSpan w:val="4"/>
            <w:tcBorders>
              <w:right w:val="single" w:sz="12" w:space="0" w:color="auto"/>
            </w:tcBorders>
            <w:shd w:val="clear" w:color="auto" w:fill="F7CAAC"/>
          </w:tcPr>
          <w:p w14:paraId="1B63A1A9" w14:textId="77777777" w:rsidR="00100A63" w:rsidRDefault="00100A63" w:rsidP="00100A63">
            <w:pPr>
              <w:jc w:val="both"/>
              <w:rPr>
                <w:ins w:id="10410" w:author="PS" w:date="2018-11-25T16:26:00Z"/>
              </w:rPr>
            </w:pPr>
            <w:ins w:id="10411" w:author="PS" w:date="2018-11-25T16:26:00Z">
              <w:r>
                <w:rPr>
                  <w:b/>
                </w:rPr>
                <w:t>Řízení konáno na VŠ</w:t>
              </w:r>
            </w:ins>
          </w:p>
        </w:tc>
        <w:tc>
          <w:tcPr>
            <w:tcW w:w="632" w:type="dxa"/>
            <w:vMerge w:val="restart"/>
            <w:tcBorders>
              <w:left w:val="single" w:sz="12" w:space="0" w:color="auto"/>
            </w:tcBorders>
          </w:tcPr>
          <w:p w14:paraId="583D8C43" w14:textId="77777777" w:rsidR="00100A63" w:rsidRDefault="00100A63" w:rsidP="00100A63">
            <w:pPr>
              <w:jc w:val="both"/>
              <w:rPr>
                <w:ins w:id="10412" w:author="PS" w:date="2018-11-25T16:26:00Z"/>
                <w:b/>
              </w:rPr>
            </w:pPr>
          </w:p>
        </w:tc>
        <w:tc>
          <w:tcPr>
            <w:tcW w:w="693" w:type="dxa"/>
            <w:vMerge w:val="restart"/>
          </w:tcPr>
          <w:p w14:paraId="4C3AC533" w14:textId="77777777" w:rsidR="00100A63" w:rsidRDefault="00100A63" w:rsidP="00100A63">
            <w:pPr>
              <w:jc w:val="both"/>
              <w:rPr>
                <w:ins w:id="10413" w:author="PS" w:date="2018-11-25T16:26:00Z"/>
                <w:b/>
              </w:rPr>
            </w:pPr>
          </w:p>
        </w:tc>
        <w:tc>
          <w:tcPr>
            <w:tcW w:w="694" w:type="dxa"/>
            <w:vMerge w:val="restart"/>
          </w:tcPr>
          <w:p w14:paraId="05AC0DB9" w14:textId="77777777" w:rsidR="00100A63" w:rsidRDefault="00100A63" w:rsidP="00100A63">
            <w:pPr>
              <w:jc w:val="both"/>
              <w:rPr>
                <w:ins w:id="10414" w:author="PS" w:date="2018-11-25T16:26:00Z"/>
                <w:b/>
              </w:rPr>
            </w:pPr>
          </w:p>
        </w:tc>
      </w:tr>
      <w:tr w:rsidR="00100A63" w14:paraId="4DE9FEFD" w14:textId="77777777" w:rsidTr="00100A63">
        <w:trPr>
          <w:trHeight w:val="205"/>
          <w:ins w:id="10415" w:author="PS" w:date="2018-11-25T16:26:00Z"/>
        </w:trPr>
        <w:tc>
          <w:tcPr>
            <w:tcW w:w="3347" w:type="dxa"/>
            <w:gridSpan w:val="2"/>
          </w:tcPr>
          <w:p w14:paraId="2459EA16" w14:textId="77777777" w:rsidR="00100A63" w:rsidRDefault="00100A63" w:rsidP="00100A63">
            <w:pPr>
              <w:jc w:val="both"/>
              <w:rPr>
                <w:ins w:id="10416" w:author="PS" w:date="2018-11-25T16:26:00Z"/>
              </w:rPr>
            </w:pPr>
          </w:p>
        </w:tc>
        <w:tc>
          <w:tcPr>
            <w:tcW w:w="2245" w:type="dxa"/>
            <w:gridSpan w:val="2"/>
          </w:tcPr>
          <w:p w14:paraId="287613FA" w14:textId="77777777" w:rsidR="00100A63" w:rsidRDefault="00100A63" w:rsidP="00100A63">
            <w:pPr>
              <w:jc w:val="both"/>
              <w:rPr>
                <w:ins w:id="10417" w:author="PS" w:date="2018-11-25T16:26:00Z"/>
              </w:rPr>
            </w:pPr>
          </w:p>
        </w:tc>
        <w:tc>
          <w:tcPr>
            <w:tcW w:w="2248" w:type="dxa"/>
            <w:gridSpan w:val="4"/>
            <w:tcBorders>
              <w:right w:val="single" w:sz="12" w:space="0" w:color="auto"/>
            </w:tcBorders>
          </w:tcPr>
          <w:p w14:paraId="54E92A52" w14:textId="77777777" w:rsidR="00100A63" w:rsidRDefault="00100A63" w:rsidP="00100A63">
            <w:pPr>
              <w:jc w:val="both"/>
              <w:rPr>
                <w:ins w:id="10418" w:author="PS" w:date="2018-11-25T16:26:00Z"/>
              </w:rPr>
            </w:pPr>
          </w:p>
        </w:tc>
        <w:tc>
          <w:tcPr>
            <w:tcW w:w="632" w:type="dxa"/>
            <w:vMerge/>
            <w:tcBorders>
              <w:left w:val="single" w:sz="12" w:space="0" w:color="auto"/>
            </w:tcBorders>
            <w:vAlign w:val="center"/>
          </w:tcPr>
          <w:p w14:paraId="10097717" w14:textId="77777777" w:rsidR="00100A63" w:rsidRDefault="00100A63" w:rsidP="00100A63">
            <w:pPr>
              <w:rPr>
                <w:ins w:id="10419" w:author="PS" w:date="2018-11-25T16:26:00Z"/>
                <w:b/>
              </w:rPr>
            </w:pPr>
          </w:p>
        </w:tc>
        <w:tc>
          <w:tcPr>
            <w:tcW w:w="693" w:type="dxa"/>
            <w:vMerge/>
            <w:vAlign w:val="center"/>
          </w:tcPr>
          <w:p w14:paraId="562A6507" w14:textId="77777777" w:rsidR="00100A63" w:rsidRDefault="00100A63" w:rsidP="00100A63">
            <w:pPr>
              <w:rPr>
                <w:ins w:id="10420" w:author="PS" w:date="2018-11-25T16:26:00Z"/>
                <w:b/>
              </w:rPr>
            </w:pPr>
          </w:p>
        </w:tc>
        <w:tc>
          <w:tcPr>
            <w:tcW w:w="694" w:type="dxa"/>
            <w:vMerge/>
            <w:vAlign w:val="center"/>
          </w:tcPr>
          <w:p w14:paraId="337295CF" w14:textId="77777777" w:rsidR="00100A63" w:rsidRDefault="00100A63" w:rsidP="00100A63">
            <w:pPr>
              <w:rPr>
                <w:ins w:id="10421" w:author="PS" w:date="2018-11-25T16:26:00Z"/>
                <w:b/>
              </w:rPr>
            </w:pPr>
          </w:p>
        </w:tc>
      </w:tr>
      <w:tr w:rsidR="00100A63" w14:paraId="76322C41" w14:textId="77777777" w:rsidTr="00100A63">
        <w:trPr>
          <w:ins w:id="10422" w:author="PS" w:date="2018-11-25T16:26:00Z"/>
        </w:trPr>
        <w:tc>
          <w:tcPr>
            <w:tcW w:w="9859" w:type="dxa"/>
            <w:gridSpan w:val="11"/>
            <w:shd w:val="clear" w:color="auto" w:fill="F7CAAC"/>
          </w:tcPr>
          <w:p w14:paraId="24E8131E" w14:textId="77777777" w:rsidR="00100A63" w:rsidRDefault="00100A63" w:rsidP="00100A63">
            <w:pPr>
              <w:jc w:val="both"/>
              <w:rPr>
                <w:ins w:id="10423" w:author="PS" w:date="2018-11-25T16:26:00Z"/>
                <w:b/>
              </w:rPr>
            </w:pPr>
            <w:ins w:id="10424" w:author="PS" w:date="2018-11-25T16:26:00Z">
              <w:r>
                <w:rPr>
                  <w:b/>
                </w:rPr>
                <w:t xml:space="preserve">Přehled o nejvýznamnější publikační a další tvůrčí činnosti nebo další profesní činnosti u odborníků z praxe vztahující se k zabezpečovaným předmětům </w:t>
              </w:r>
            </w:ins>
          </w:p>
        </w:tc>
      </w:tr>
      <w:tr w:rsidR="00100A63" w:rsidRPr="00DE43BA" w14:paraId="4179F23F" w14:textId="77777777" w:rsidTr="00100A63">
        <w:trPr>
          <w:trHeight w:val="2347"/>
          <w:ins w:id="10425" w:author="PS" w:date="2018-11-25T16:26:00Z"/>
        </w:trPr>
        <w:tc>
          <w:tcPr>
            <w:tcW w:w="9859" w:type="dxa"/>
            <w:gridSpan w:val="11"/>
          </w:tcPr>
          <w:p w14:paraId="7DD8A8F4" w14:textId="77777777" w:rsidR="00100A63" w:rsidRDefault="00100A63" w:rsidP="00100A63">
            <w:pPr>
              <w:spacing w:afterLines="60" w:after="144"/>
              <w:jc w:val="both"/>
              <w:rPr>
                <w:ins w:id="10426" w:author="PS" w:date="2018-11-25T16:26:00Z"/>
              </w:rPr>
            </w:pPr>
            <w:ins w:id="10427" w:author="PS" w:date="2018-11-25T16:26:00Z">
              <w:r w:rsidRPr="000B7FCD">
                <w:rPr>
                  <w:b/>
                </w:rPr>
                <w:t>KONEČNÝ, Jiří (60 %),</w:t>
              </w:r>
              <w:r>
                <w:t xml:space="preserve"> JANKOVÁ, Martina., DVOŘÁK, Jiří. Modelling of Processes of Logistics in Cyberspace Security. In: </w:t>
              </w:r>
              <w:r w:rsidRPr="003321C1">
                <w:rPr>
                  <w:i/>
                </w:rPr>
                <w:t>MATEC Web of Conferences 18th International Scientific Conference - LOGI 2017</w:t>
              </w:r>
              <w:r>
                <w:t xml:space="preserve">, </w:t>
              </w:r>
              <w:r w:rsidRPr="003C2EC2">
                <w:t>České Budějovice.</w:t>
              </w:r>
              <w:r>
                <w:t xml:space="preserve"> 2017.</w:t>
              </w:r>
              <w:r w:rsidRPr="003C2EC2">
                <w:t xml:space="preserve"> </w:t>
              </w:r>
              <w:r>
                <w:t>ISSN 2261-236X</w:t>
              </w:r>
            </w:ins>
          </w:p>
          <w:p w14:paraId="7BD695D8" w14:textId="77777777" w:rsidR="00100A63" w:rsidRDefault="00100A63" w:rsidP="00100A63">
            <w:pPr>
              <w:spacing w:afterLines="60" w:after="144"/>
              <w:jc w:val="both"/>
              <w:rPr>
                <w:ins w:id="10428" w:author="PS" w:date="2018-11-25T16:26:00Z"/>
              </w:rPr>
            </w:pPr>
            <w:ins w:id="10429" w:author="PS" w:date="2018-11-25T16:26:00Z">
              <w:r>
                <w:t xml:space="preserve">DVOŘÁK, Jiří, </w:t>
              </w:r>
              <w:r w:rsidRPr="000B7FCD">
                <w:rPr>
                  <w:b/>
                </w:rPr>
                <w:t xml:space="preserve">KONEČNÝ, Jiří (40 %), </w:t>
              </w:r>
              <w:r>
                <w:t xml:space="preserve">JANKOVÁ, Martina.. Procesní inženýrství jako možný model učícího se podniku ve znalostní ekonomice. </w:t>
              </w:r>
              <w:r w:rsidRPr="003321C1">
                <w:rPr>
                  <w:i/>
                </w:rPr>
                <w:t>Soudní inženýrství</w:t>
              </w:r>
              <w:r>
                <w:rPr>
                  <w:i/>
                </w:rPr>
                <w:t xml:space="preserve">. </w:t>
              </w:r>
              <w:r>
                <w:t xml:space="preserve"> 2017, </w:t>
              </w:r>
              <w:r w:rsidRPr="003321C1">
                <w:rPr>
                  <w:b/>
                </w:rPr>
                <w:t>28</w:t>
              </w:r>
              <w:r>
                <w:t>, s. 15 – 19. ISSN 1211-443X</w:t>
              </w:r>
              <w:r w:rsidRPr="00452529">
                <w:t xml:space="preserve"> </w:t>
              </w:r>
            </w:ins>
          </w:p>
          <w:p w14:paraId="723F6D63" w14:textId="77777777" w:rsidR="00100A63" w:rsidRDefault="00100A63" w:rsidP="00100A63">
            <w:pPr>
              <w:spacing w:afterLines="60" w:after="144"/>
              <w:rPr>
                <w:ins w:id="10430" w:author="PS" w:date="2018-11-25T16:26:00Z"/>
              </w:rPr>
            </w:pPr>
            <w:ins w:id="10431" w:author="PS" w:date="2018-11-25T16:26:00Z">
              <w:r>
                <w:t xml:space="preserve">DVOŘÁK, Jiří, </w:t>
              </w:r>
              <w:r w:rsidRPr="000B7FCD">
                <w:rPr>
                  <w:b/>
                </w:rPr>
                <w:t>KONEČNÝ, Jiří (40 %),</w:t>
              </w:r>
              <w:r>
                <w:t xml:space="preserve"> JANKOVÁ, Martina. Options of Risk Modelling in Limit Situations of a Learning Organization. In: </w:t>
              </w:r>
              <w:r w:rsidRPr="003321C1">
                <w:rPr>
                  <w:i/>
                </w:rPr>
                <w:t>Proceedings of the 11th International Scientific Conference Public Administration</w:t>
              </w:r>
              <w:r>
                <w:t xml:space="preserve"> </w:t>
              </w:r>
              <w:r w:rsidRPr="003321C1">
                <w:rPr>
                  <w:i/>
                </w:rPr>
                <w:t>2016.</w:t>
              </w:r>
              <w:r>
                <w:t xml:space="preserve"> University of Pardubice, Pardubice, 2016 S. 41 – 48. ISBN 978-80-7560-040-0</w:t>
              </w:r>
            </w:ins>
          </w:p>
          <w:p w14:paraId="06545ACA" w14:textId="77777777" w:rsidR="00100A63" w:rsidRDefault="00100A63" w:rsidP="00100A63">
            <w:pPr>
              <w:spacing w:afterLines="60" w:after="144"/>
              <w:rPr>
                <w:ins w:id="10432" w:author="PS" w:date="2018-11-25T16:26:00Z"/>
              </w:rPr>
            </w:pPr>
            <w:ins w:id="10433" w:author="PS" w:date="2018-11-25T16:26:00Z">
              <w:r>
                <w:t xml:space="preserve">HART, Martin, TARABA, Pavel, </w:t>
              </w:r>
              <w:r w:rsidRPr="000B7FCD">
                <w:rPr>
                  <w:b/>
                </w:rPr>
                <w:t>KONEČNÝ, Jiří (20 %)</w:t>
              </w:r>
              <w:r>
                <w:t xml:space="preserve">. Purchasing Logistics Management. In </w:t>
              </w:r>
              <w:r w:rsidRPr="003321C1">
                <w:rPr>
                  <w:i/>
                </w:rPr>
                <w:t>Carpathian Logistics Congress – Conference Proceedings 2016</w:t>
              </w:r>
              <w:r>
                <w:t>, Ostrava: TANGER LTD, 2016. s. 110 – 115. ISBN 978-80-87294-64-2</w:t>
              </w:r>
              <w:r w:rsidRPr="00452529">
                <w:t xml:space="preserve"> </w:t>
              </w:r>
            </w:ins>
          </w:p>
          <w:p w14:paraId="6D2BB98B" w14:textId="77777777" w:rsidR="00100A63" w:rsidRPr="00DE43BA" w:rsidRDefault="00100A63" w:rsidP="00100A63">
            <w:pPr>
              <w:spacing w:afterLines="60" w:after="144"/>
              <w:rPr>
                <w:ins w:id="10434" w:author="PS" w:date="2018-11-25T16:26:00Z"/>
              </w:rPr>
            </w:pPr>
            <w:ins w:id="10435" w:author="PS" w:date="2018-11-25T16:26:00Z">
              <w:r>
                <w:t xml:space="preserve">HART, Martin, TARABA, Pavel, </w:t>
              </w:r>
              <w:r w:rsidRPr="007371E8">
                <w:rPr>
                  <w:b/>
                </w:rPr>
                <w:t>KONEČNÝ, Jiří (</w:t>
              </w:r>
              <w:r>
                <w:rPr>
                  <w:b/>
                </w:rPr>
                <w:t>5</w:t>
              </w:r>
              <w:r w:rsidRPr="007371E8">
                <w:rPr>
                  <w:b/>
                </w:rPr>
                <w:t xml:space="preserve"> %)</w:t>
              </w:r>
              <w:r>
                <w:t>.  Sustainable Manufacturing Systems Based on Demand Forecasting-Supply Chain Sustainable Growth. In:</w:t>
              </w:r>
              <w:r w:rsidRPr="003321C1">
                <w:rPr>
                  <w:i/>
                </w:rPr>
                <w:t xml:space="preserve"> 3rd International Conference on Sustainable Design and Manufacturing,</w:t>
              </w:r>
              <w:r>
                <w:t xml:space="preserve"> Berlin:SPRINGER-VERLAG, 2016. s. 191 – 202. ISBN 978-3-319-32098-4, 978-3-319-32096-0.</w:t>
              </w:r>
            </w:ins>
          </w:p>
        </w:tc>
      </w:tr>
      <w:tr w:rsidR="00100A63" w14:paraId="3F4A9962" w14:textId="77777777" w:rsidTr="00100A63">
        <w:trPr>
          <w:trHeight w:val="218"/>
          <w:ins w:id="10436" w:author="PS" w:date="2018-11-25T16:26:00Z"/>
        </w:trPr>
        <w:tc>
          <w:tcPr>
            <w:tcW w:w="9859" w:type="dxa"/>
            <w:gridSpan w:val="11"/>
            <w:shd w:val="clear" w:color="auto" w:fill="F7CAAC"/>
          </w:tcPr>
          <w:p w14:paraId="7E4F3253" w14:textId="77777777" w:rsidR="00100A63" w:rsidRDefault="00100A63" w:rsidP="00100A63">
            <w:pPr>
              <w:rPr>
                <w:ins w:id="10437" w:author="PS" w:date="2018-11-25T16:26:00Z"/>
                <w:b/>
              </w:rPr>
            </w:pPr>
            <w:ins w:id="10438" w:author="PS" w:date="2018-11-25T16:26:00Z">
              <w:r>
                <w:rPr>
                  <w:b/>
                </w:rPr>
                <w:t>Působení v zahraničí</w:t>
              </w:r>
            </w:ins>
          </w:p>
        </w:tc>
      </w:tr>
      <w:tr w:rsidR="00100A63" w14:paraId="72B44C7C" w14:textId="77777777" w:rsidTr="00100A63">
        <w:trPr>
          <w:trHeight w:val="328"/>
          <w:ins w:id="10439" w:author="PS" w:date="2018-11-25T16:26:00Z"/>
        </w:trPr>
        <w:tc>
          <w:tcPr>
            <w:tcW w:w="9859" w:type="dxa"/>
            <w:gridSpan w:val="11"/>
          </w:tcPr>
          <w:p w14:paraId="2BEB0890" w14:textId="77777777" w:rsidR="00100A63" w:rsidRDefault="00100A63" w:rsidP="00100A63">
            <w:pPr>
              <w:rPr>
                <w:ins w:id="10440" w:author="PS" w:date="2018-11-25T16:26:00Z"/>
                <w:b/>
              </w:rPr>
            </w:pPr>
          </w:p>
        </w:tc>
      </w:tr>
      <w:tr w:rsidR="00100A63" w14:paraId="7ADAFFE1" w14:textId="77777777" w:rsidTr="00100A63">
        <w:trPr>
          <w:cantSplit/>
          <w:trHeight w:val="470"/>
          <w:ins w:id="10441" w:author="PS" w:date="2018-11-25T16:26:00Z"/>
        </w:trPr>
        <w:tc>
          <w:tcPr>
            <w:tcW w:w="2518" w:type="dxa"/>
            <w:shd w:val="clear" w:color="auto" w:fill="F7CAAC"/>
          </w:tcPr>
          <w:p w14:paraId="09E71887" w14:textId="77777777" w:rsidR="00100A63" w:rsidRDefault="00100A63" w:rsidP="00100A63">
            <w:pPr>
              <w:jc w:val="both"/>
              <w:rPr>
                <w:ins w:id="10442" w:author="PS" w:date="2018-11-25T16:26:00Z"/>
                <w:b/>
              </w:rPr>
            </w:pPr>
            <w:ins w:id="10443" w:author="PS" w:date="2018-11-25T16:26:00Z">
              <w:r>
                <w:rPr>
                  <w:b/>
                </w:rPr>
                <w:t xml:space="preserve">Podpis </w:t>
              </w:r>
            </w:ins>
          </w:p>
        </w:tc>
        <w:tc>
          <w:tcPr>
            <w:tcW w:w="4536" w:type="dxa"/>
            <w:gridSpan w:val="5"/>
          </w:tcPr>
          <w:p w14:paraId="01A4A0AE" w14:textId="77777777" w:rsidR="00100A63" w:rsidRDefault="00100A63" w:rsidP="00100A63">
            <w:pPr>
              <w:jc w:val="both"/>
              <w:rPr>
                <w:ins w:id="10444" w:author="PS" w:date="2018-11-25T16:26:00Z"/>
              </w:rPr>
            </w:pPr>
          </w:p>
        </w:tc>
        <w:tc>
          <w:tcPr>
            <w:tcW w:w="786" w:type="dxa"/>
            <w:gridSpan w:val="2"/>
            <w:shd w:val="clear" w:color="auto" w:fill="F7CAAC"/>
          </w:tcPr>
          <w:p w14:paraId="23B4D814" w14:textId="77777777" w:rsidR="00100A63" w:rsidRDefault="00100A63" w:rsidP="00100A63">
            <w:pPr>
              <w:jc w:val="both"/>
              <w:rPr>
                <w:ins w:id="10445" w:author="PS" w:date="2018-11-25T16:26:00Z"/>
              </w:rPr>
            </w:pPr>
            <w:ins w:id="10446" w:author="PS" w:date="2018-11-25T16:26:00Z">
              <w:r>
                <w:rPr>
                  <w:b/>
                </w:rPr>
                <w:t>datum</w:t>
              </w:r>
            </w:ins>
          </w:p>
        </w:tc>
        <w:tc>
          <w:tcPr>
            <w:tcW w:w="2019" w:type="dxa"/>
            <w:gridSpan w:val="3"/>
          </w:tcPr>
          <w:p w14:paraId="6BD238D4" w14:textId="77777777" w:rsidR="00100A63" w:rsidRDefault="00100A63" w:rsidP="00100A63">
            <w:pPr>
              <w:jc w:val="both"/>
              <w:rPr>
                <w:ins w:id="10447" w:author="PS" w:date="2018-11-25T16:26:00Z"/>
              </w:rPr>
            </w:pPr>
          </w:p>
        </w:tc>
      </w:tr>
    </w:tbl>
    <w:p w14:paraId="6E689DD6" w14:textId="77777777" w:rsidR="00100A63" w:rsidRDefault="00100A63">
      <w:pPr>
        <w:spacing w:after="160" w:line="259" w:lineRule="auto"/>
        <w:rPr>
          <w:ins w:id="10448" w:author="PS" w:date="2018-11-25T16:21:00Z"/>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00A63" w14:paraId="3CA9D29D" w14:textId="77777777" w:rsidTr="00100A63">
        <w:trPr>
          <w:ins w:id="10449" w:author="PS" w:date="2018-11-25T16:28:00Z"/>
        </w:trPr>
        <w:tc>
          <w:tcPr>
            <w:tcW w:w="9859" w:type="dxa"/>
            <w:gridSpan w:val="11"/>
            <w:tcBorders>
              <w:bottom w:val="double" w:sz="4" w:space="0" w:color="auto"/>
            </w:tcBorders>
            <w:shd w:val="clear" w:color="auto" w:fill="BDD6EE"/>
          </w:tcPr>
          <w:p w14:paraId="2C2904CC" w14:textId="77777777" w:rsidR="00100A63" w:rsidRDefault="00100A63" w:rsidP="00100A63">
            <w:pPr>
              <w:jc w:val="both"/>
              <w:rPr>
                <w:ins w:id="10450" w:author="PS" w:date="2018-11-25T16:28:00Z"/>
                <w:b/>
                <w:sz w:val="28"/>
              </w:rPr>
            </w:pPr>
            <w:ins w:id="10451" w:author="PS" w:date="2018-11-25T16:28:00Z">
              <w:r>
                <w:rPr>
                  <w:b/>
                  <w:sz w:val="28"/>
                </w:rPr>
                <w:t>C-I – Personální zabezpečení</w:t>
              </w:r>
            </w:ins>
          </w:p>
        </w:tc>
      </w:tr>
      <w:tr w:rsidR="00100A63" w14:paraId="6AADAF40" w14:textId="77777777" w:rsidTr="00100A63">
        <w:trPr>
          <w:ins w:id="10452" w:author="PS" w:date="2018-11-25T16:28:00Z"/>
        </w:trPr>
        <w:tc>
          <w:tcPr>
            <w:tcW w:w="2518" w:type="dxa"/>
            <w:tcBorders>
              <w:top w:val="double" w:sz="4" w:space="0" w:color="auto"/>
            </w:tcBorders>
            <w:shd w:val="clear" w:color="auto" w:fill="F7CAAC"/>
          </w:tcPr>
          <w:p w14:paraId="5A0195F8" w14:textId="77777777" w:rsidR="00100A63" w:rsidRDefault="00100A63" w:rsidP="00100A63">
            <w:pPr>
              <w:jc w:val="both"/>
              <w:rPr>
                <w:ins w:id="10453" w:author="PS" w:date="2018-11-25T16:28:00Z"/>
                <w:b/>
              </w:rPr>
            </w:pPr>
            <w:ins w:id="10454" w:author="PS" w:date="2018-11-25T16:28:00Z">
              <w:r>
                <w:rPr>
                  <w:b/>
                </w:rPr>
                <w:t>Vysoká škola</w:t>
              </w:r>
            </w:ins>
          </w:p>
        </w:tc>
        <w:tc>
          <w:tcPr>
            <w:tcW w:w="7341" w:type="dxa"/>
            <w:gridSpan w:val="10"/>
          </w:tcPr>
          <w:p w14:paraId="09E32922" w14:textId="77777777" w:rsidR="00100A63" w:rsidRDefault="00100A63" w:rsidP="00100A63">
            <w:pPr>
              <w:jc w:val="both"/>
              <w:rPr>
                <w:ins w:id="10455" w:author="PS" w:date="2018-11-25T16:28:00Z"/>
              </w:rPr>
            </w:pPr>
            <w:ins w:id="10456" w:author="PS" w:date="2018-11-25T16:28:00Z">
              <w:r>
                <w:t>Univerzita Tomáše Bati ve Zlíně</w:t>
              </w:r>
            </w:ins>
          </w:p>
        </w:tc>
      </w:tr>
      <w:tr w:rsidR="00100A63" w14:paraId="0730BB7D" w14:textId="77777777" w:rsidTr="00100A63">
        <w:trPr>
          <w:ins w:id="10457" w:author="PS" w:date="2018-11-25T16:28:00Z"/>
        </w:trPr>
        <w:tc>
          <w:tcPr>
            <w:tcW w:w="2518" w:type="dxa"/>
            <w:shd w:val="clear" w:color="auto" w:fill="F7CAAC"/>
          </w:tcPr>
          <w:p w14:paraId="24292968" w14:textId="77777777" w:rsidR="00100A63" w:rsidRDefault="00100A63" w:rsidP="00100A63">
            <w:pPr>
              <w:jc w:val="both"/>
              <w:rPr>
                <w:ins w:id="10458" w:author="PS" w:date="2018-11-25T16:28:00Z"/>
                <w:b/>
              </w:rPr>
            </w:pPr>
            <w:ins w:id="10459" w:author="PS" w:date="2018-11-25T16:28:00Z">
              <w:r>
                <w:rPr>
                  <w:b/>
                </w:rPr>
                <w:t>Součást vysoké školy</w:t>
              </w:r>
            </w:ins>
          </w:p>
        </w:tc>
        <w:tc>
          <w:tcPr>
            <w:tcW w:w="7341" w:type="dxa"/>
            <w:gridSpan w:val="10"/>
          </w:tcPr>
          <w:p w14:paraId="5A26379F" w14:textId="77777777" w:rsidR="00100A63" w:rsidRDefault="00100A63" w:rsidP="00100A63">
            <w:pPr>
              <w:jc w:val="both"/>
              <w:rPr>
                <w:ins w:id="10460" w:author="PS" w:date="2018-11-25T16:28:00Z"/>
              </w:rPr>
            </w:pPr>
            <w:ins w:id="10461" w:author="PS" w:date="2018-11-25T16:28:00Z">
              <w:r>
                <w:t>Fakulta logistiky a krizového řízení</w:t>
              </w:r>
            </w:ins>
          </w:p>
        </w:tc>
      </w:tr>
      <w:tr w:rsidR="00100A63" w14:paraId="6BE5C9C7" w14:textId="77777777" w:rsidTr="00100A63">
        <w:trPr>
          <w:ins w:id="10462" w:author="PS" w:date="2018-11-25T16:28:00Z"/>
        </w:trPr>
        <w:tc>
          <w:tcPr>
            <w:tcW w:w="2518" w:type="dxa"/>
            <w:shd w:val="clear" w:color="auto" w:fill="F7CAAC"/>
          </w:tcPr>
          <w:p w14:paraId="73954D06" w14:textId="77777777" w:rsidR="00100A63" w:rsidRDefault="00100A63" w:rsidP="00100A63">
            <w:pPr>
              <w:jc w:val="both"/>
              <w:rPr>
                <w:ins w:id="10463" w:author="PS" w:date="2018-11-25T16:28:00Z"/>
                <w:b/>
              </w:rPr>
            </w:pPr>
            <w:ins w:id="10464" w:author="PS" w:date="2018-11-25T16:28:00Z">
              <w:r>
                <w:rPr>
                  <w:b/>
                </w:rPr>
                <w:t>Název studijního programu</w:t>
              </w:r>
            </w:ins>
          </w:p>
        </w:tc>
        <w:tc>
          <w:tcPr>
            <w:tcW w:w="7341" w:type="dxa"/>
            <w:gridSpan w:val="10"/>
          </w:tcPr>
          <w:p w14:paraId="41B8DC3C" w14:textId="77777777" w:rsidR="00100A63" w:rsidRDefault="00100A63" w:rsidP="00100A63">
            <w:pPr>
              <w:jc w:val="both"/>
              <w:rPr>
                <w:ins w:id="10465" w:author="PS" w:date="2018-11-25T16:28:00Z"/>
              </w:rPr>
            </w:pPr>
            <w:ins w:id="10466" w:author="PS" w:date="2018-11-25T16:28:00Z">
              <w:r>
                <w:t>Environmentální bezpečnost</w:t>
              </w:r>
            </w:ins>
          </w:p>
        </w:tc>
      </w:tr>
      <w:tr w:rsidR="00100A63" w14:paraId="0949353D" w14:textId="77777777" w:rsidTr="00100A63">
        <w:trPr>
          <w:ins w:id="10467" w:author="PS" w:date="2018-11-25T16:28:00Z"/>
        </w:trPr>
        <w:tc>
          <w:tcPr>
            <w:tcW w:w="2518" w:type="dxa"/>
            <w:shd w:val="clear" w:color="auto" w:fill="F7CAAC"/>
          </w:tcPr>
          <w:p w14:paraId="697ACB48" w14:textId="77777777" w:rsidR="00100A63" w:rsidRDefault="00100A63" w:rsidP="00100A63">
            <w:pPr>
              <w:jc w:val="both"/>
              <w:rPr>
                <w:ins w:id="10468" w:author="PS" w:date="2018-11-25T16:28:00Z"/>
                <w:b/>
              </w:rPr>
            </w:pPr>
            <w:ins w:id="10469" w:author="PS" w:date="2018-11-25T16:28:00Z">
              <w:r>
                <w:rPr>
                  <w:b/>
                </w:rPr>
                <w:t>Jméno a příjmení</w:t>
              </w:r>
            </w:ins>
          </w:p>
        </w:tc>
        <w:tc>
          <w:tcPr>
            <w:tcW w:w="4536" w:type="dxa"/>
            <w:gridSpan w:val="5"/>
          </w:tcPr>
          <w:p w14:paraId="26D569E4" w14:textId="77777777" w:rsidR="00100A63" w:rsidRPr="00100A63" w:rsidRDefault="00100A63" w:rsidP="00100A63">
            <w:pPr>
              <w:jc w:val="both"/>
              <w:rPr>
                <w:ins w:id="10470" w:author="PS" w:date="2018-11-25T16:28:00Z"/>
                <w:b/>
                <w:rPrChange w:id="10471" w:author="PS" w:date="2018-11-25T16:28:00Z">
                  <w:rPr>
                    <w:ins w:id="10472" w:author="PS" w:date="2018-11-25T16:28:00Z"/>
                  </w:rPr>
                </w:rPrChange>
              </w:rPr>
            </w:pPr>
            <w:ins w:id="10473" w:author="PS" w:date="2018-11-25T16:28:00Z">
              <w:r w:rsidRPr="00100A63">
                <w:rPr>
                  <w:b/>
                  <w:rPrChange w:id="10474" w:author="PS" w:date="2018-11-25T16:28:00Z">
                    <w:rPr/>
                  </w:rPrChange>
                </w:rPr>
                <w:t>Jiří Lehejček</w:t>
              </w:r>
            </w:ins>
          </w:p>
        </w:tc>
        <w:tc>
          <w:tcPr>
            <w:tcW w:w="709" w:type="dxa"/>
            <w:shd w:val="clear" w:color="auto" w:fill="F7CAAC"/>
          </w:tcPr>
          <w:p w14:paraId="644C1669" w14:textId="77777777" w:rsidR="00100A63" w:rsidRDefault="00100A63" w:rsidP="00100A63">
            <w:pPr>
              <w:jc w:val="both"/>
              <w:rPr>
                <w:ins w:id="10475" w:author="PS" w:date="2018-11-25T16:28:00Z"/>
                <w:b/>
              </w:rPr>
            </w:pPr>
            <w:ins w:id="10476" w:author="PS" w:date="2018-11-25T16:28:00Z">
              <w:r>
                <w:rPr>
                  <w:b/>
                </w:rPr>
                <w:t>Tituly</w:t>
              </w:r>
            </w:ins>
          </w:p>
        </w:tc>
        <w:tc>
          <w:tcPr>
            <w:tcW w:w="2096" w:type="dxa"/>
            <w:gridSpan w:val="4"/>
          </w:tcPr>
          <w:p w14:paraId="56049807" w14:textId="77777777" w:rsidR="00100A63" w:rsidRDefault="00100A63" w:rsidP="00100A63">
            <w:pPr>
              <w:jc w:val="both"/>
              <w:rPr>
                <w:ins w:id="10477" w:author="PS" w:date="2018-11-25T16:28:00Z"/>
              </w:rPr>
            </w:pPr>
            <w:ins w:id="10478" w:author="PS" w:date="2018-11-25T16:28:00Z">
              <w:r>
                <w:t>Mgr. Ing, Ph.D.</w:t>
              </w:r>
            </w:ins>
          </w:p>
        </w:tc>
      </w:tr>
      <w:tr w:rsidR="00100A63" w14:paraId="1FFDD6DA" w14:textId="77777777" w:rsidTr="00100A63">
        <w:trPr>
          <w:ins w:id="10479" w:author="PS" w:date="2018-11-25T16:28:00Z"/>
        </w:trPr>
        <w:tc>
          <w:tcPr>
            <w:tcW w:w="2518" w:type="dxa"/>
            <w:shd w:val="clear" w:color="auto" w:fill="F7CAAC"/>
          </w:tcPr>
          <w:p w14:paraId="588C1FD4" w14:textId="77777777" w:rsidR="00100A63" w:rsidRDefault="00100A63" w:rsidP="00100A63">
            <w:pPr>
              <w:jc w:val="both"/>
              <w:rPr>
                <w:ins w:id="10480" w:author="PS" w:date="2018-11-25T16:28:00Z"/>
                <w:b/>
              </w:rPr>
            </w:pPr>
            <w:ins w:id="10481" w:author="PS" w:date="2018-11-25T16:28:00Z">
              <w:r>
                <w:rPr>
                  <w:b/>
                </w:rPr>
                <w:t>Rok narození</w:t>
              </w:r>
            </w:ins>
          </w:p>
        </w:tc>
        <w:tc>
          <w:tcPr>
            <w:tcW w:w="829" w:type="dxa"/>
          </w:tcPr>
          <w:p w14:paraId="12ADEA79" w14:textId="77777777" w:rsidR="00100A63" w:rsidRDefault="00100A63" w:rsidP="00100A63">
            <w:pPr>
              <w:jc w:val="both"/>
              <w:rPr>
                <w:ins w:id="10482" w:author="PS" w:date="2018-11-25T16:28:00Z"/>
              </w:rPr>
            </w:pPr>
            <w:ins w:id="10483" w:author="PS" w:date="2018-11-25T16:28:00Z">
              <w:r>
                <w:t>1986</w:t>
              </w:r>
            </w:ins>
          </w:p>
        </w:tc>
        <w:tc>
          <w:tcPr>
            <w:tcW w:w="1721" w:type="dxa"/>
            <w:shd w:val="clear" w:color="auto" w:fill="F7CAAC"/>
          </w:tcPr>
          <w:p w14:paraId="3508F15C" w14:textId="77777777" w:rsidR="00100A63" w:rsidRDefault="00100A63" w:rsidP="00100A63">
            <w:pPr>
              <w:jc w:val="both"/>
              <w:rPr>
                <w:ins w:id="10484" w:author="PS" w:date="2018-11-25T16:28:00Z"/>
                <w:b/>
              </w:rPr>
            </w:pPr>
            <w:ins w:id="10485" w:author="PS" w:date="2018-11-25T16:28:00Z">
              <w:r>
                <w:rPr>
                  <w:b/>
                </w:rPr>
                <w:t>typ vztahu k VŠ</w:t>
              </w:r>
            </w:ins>
          </w:p>
        </w:tc>
        <w:tc>
          <w:tcPr>
            <w:tcW w:w="992" w:type="dxa"/>
            <w:gridSpan w:val="2"/>
          </w:tcPr>
          <w:p w14:paraId="33202240" w14:textId="274C7585" w:rsidR="00100A63" w:rsidRPr="00100A63" w:rsidRDefault="00100A63" w:rsidP="00100A63">
            <w:pPr>
              <w:jc w:val="both"/>
              <w:rPr>
                <w:ins w:id="10486" w:author="PS" w:date="2018-11-25T16:28:00Z"/>
                <w:i/>
                <w:rPrChange w:id="10487" w:author="PS" w:date="2018-11-25T16:29:00Z">
                  <w:rPr>
                    <w:ins w:id="10488" w:author="PS" w:date="2018-11-25T16:28:00Z"/>
                  </w:rPr>
                </w:rPrChange>
              </w:rPr>
            </w:pPr>
            <w:ins w:id="10489" w:author="PS" w:date="2018-11-25T16:28:00Z">
              <w:r w:rsidRPr="00100A63">
                <w:rPr>
                  <w:i/>
                  <w:rPrChange w:id="10490" w:author="PS" w:date="2018-11-25T16:29:00Z">
                    <w:rPr/>
                  </w:rPrChange>
                </w:rPr>
                <w:t>pp.</w:t>
              </w:r>
            </w:ins>
          </w:p>
        </w:tc>
        <w:tc>
          <w:tcPr>
            <w:tcW w:w="994" w:type="dxa"/>
            <w:shd w:val="clear" w:color="auto" w:fill="F7CAAC"/>
          </w:tcPr>
          <w:p w14:paraId="72CEC431" w14:textId="77777777" w:rsidR="00100A63" w:rsidRDefault="00100A63" w:rsidP="00100A63">
            <w:pPr>
              <w:jc w:val="both"/>
              <w:rPr>
                <w:ins w:id="10491" w:author="PS" w:date="2018-11-25T16:28:00Z"/>
                <w:b/>
              </w:rPr>
            </w:pPr>
            <w:ins w:id="10492" w:author="PS" w:date="2018-11-25T16:28:00Z">
              <w:r>
                <w:rPr>
                  <w:b/>
                </w:rPr>
                <w:t>rozsah</w:t>
              </w:r>
            </w:ins>
          </w:p>
        </w:tc>
        <w:tc>
          <w:tcPr>
            <w:tcW w:w="709" w:type="dxa"/>
          </w:tcPr>
          <w:p w14:paraId="01498EEE" w14:textId="2FABDE8E" w:rsidR="00100A63" w:rsidRDefault="00123807" w:rsidP="00100A63">
            <w:pPr>
              <w:jc w:val="both"/>
              <w:rPr>
                <w:ins w:id="10493" w:author="PS" w:date="2018-11-25T16:28:00Z"/>
              </w:rPr>
            </w:pPr>
            <w:ins w:id="10494" w:author="PS" w:date="2018-11-25T16:29:00Z">
              <w:r>
                <w:t>40</w:t>
              </w:r>
            </w:ins>
          </w:p>
        </w:tc>
        <w:tc>
          <w:tcPr>
            <w:tcW w:w="709" w:type="dxa"/>
            <w:gridSpan w:val="2"/>
            <w:shd w:val="clear" w:color="auto" w:fill="F7CAAC"/>
          </w:tcPr>
          <w:p w14:paraId="7DFCEF23" w14:textId="77777777" w:rsidR="00100A63" w:rsidRDefault="00100A63" w:rsidP="00100A63">
            <w:pPr>
              <w:jc w:val="both"/>
              <w:rPr>
                <w:ins w:id="10495" w:author="PS" w:date="2018-11-25T16:28:00Z"/>
                <w:b/>
              </w:rPr>
            </w:pPr>
            <w:ins w:id="10496" w:author="PS" w:date="2018-11-25T16:28:00Z">
              <w:r>
                <w:rPr>
                  <w:b/>
                </w:rPr>
                <w:t>do kdy</w:t>
              </w:r>
            </w:ins>
          </w:p>
        </w:tc>
        <w:tc>
          <w:tcPr>
            <w:tcW w:w="1387" w:type="dxa"/>
            <w:gridSpan w:val="2"/>
          </w:tcPr>
          <w:p w14:paraId="6B6F1823" w14:textId="77777777" w:rsidR="00100A63" w:rsidRDefault="00100A63" w:rsidP="00100A63">
            <w:pPr>
              <w:jc w:val="both"/>
              <w:rPr>
                <w:ins w:id="10497" w:author="PS" w:date="2018-11-25T16:28:00Z"/>
              </w:rPr>
            </w:pPr>
            <w:ins w:id="10498" w:author="PS" w:date="2018-11-25T16:28:00Z">
              <w:r>
                <w:t>2020</w:t>
              </w:r>
            </w:ins>
          </w:p>
        </w:tc>
      </w:tr>
      <w:tr w:rsidR="00100A63" w14:paraId="6E5798E6" w14:textId="77777777" w:rsidTr="00100A63">
        <w:trPr>
          <w:ins w:id="10499" w:author="PS" w:date="2018-11-25T16:28:00Z"/>
        </w:trPr>
        <w:tc>
          <w:tcPr>
            <w:tcW w:w="5068" w:type="dxa"/>
            <w:gridSpan w:val="3"/>
            <w:shd w:val="clear" w:color="auto" w:fill="F7CAAC"/>
          </w:tcPr>
          <w:p w14:paraId="68281E78" w14:textId="77777777" w:rsidR="00100A63" w:rsidRDefault="00100A63" w:rsidP="00100A63">
            <w:pPr>
              <w:jc w:val="both"/>
              <w:rPr>
                <w:ins w:id="10500" w:author="PS" w:date="2018-11-25T16:28:00Z"/>
                <w:b/>
              </w:rPr>
            </w:pPr>
            <w:ins w:id="10501" w:author="PS" w:date="2018-11-25T16:28:00Z">
              <w:r>
                <w:rPr>
                  <w:b/>
                </w:rPr>
                <w:t>Typ vztahu na součásti VŠ, která uskutečňuje st. program</w:t>
              </w:r>
            </w:ins>
          </w:p>
        </w:tc>
        <w:tc>
          <w:tcPr>
            <w:tcW w:w="992" w:type="dxa"/>
            <w:gridSpan w:val="2"/>
          </w:tcPr>
          <w:p w14:paraId="6625C10D" w14:textId="69D56F11" w:rsidR="00100A63" w:rsidRPr="00100A63" w:rsidRDefault="00100A63" w:rsidP="00100A63">
            <w:pPr>
              <w:jc w:val="both"/>
              <w:rPr>
                <w:ins w:id="10502" w:author="PS" w:date="2018-11-25T16:28:00Z"/>
                <w:i/>
                <w:rPrChange w:id="10503" w:author="PS" w:date="2018-11-25T16:29:00Z">
                  <w:rPr>
                    <w:ins w:id="10504" w:author="PS" w:date="2018-11-25T16:28:00Z"/>
                  </w:rPr>
                </w:rPrChange>
              </w:rPr>
            </w:pPr>
            <w:ins w:id="10505" w:author="PS" w:date="2018-11-25T16:29:00Z">
              <w:r w:rsidRPr="00100A63">
                <w:rPr>
                  <w:i/>
                  <w:rPrChange w:id="10506" w:author="PS" w:date="2018-11-25T16:29:00Z">
                    <w:rPr/>
                  </w:rPrChange>
                </w:rPr>
                <w:t>pp.</w:t>
              </w:r>
            </w:ins>
          </w:p>
        </w:tc>
        <w:tc>
          <w:tcPr>
            <w:tcW w:w="994" w:type="dxa"/>
            <w:shd w:val="clear" w:color="auto" w:fill="F7CAAC"/>
          </w:tcPr>
          <w:p w14:paraId="516BF94C" w14:textId="77777777" w:rsidR="00100A63" w:rsidRDefault="00100A63" w:rsidP="00100A63">
            <w:pPr>
              <w:jc w:val="both"/>
              <w:rPr>
                <w:ins w:id="10507" w:author="PS" w:date="2018-11-25T16:28:00Z"/>
                <w:b/>
              </w:rPr>
            </w:pPr>
            <w:ins w:id="10508" w:author="PS" w:date="2018-11-25T16:28:00Z">
              <w:r>
                <w:rPr>
                  <w:b/>
                </w:rPr>
                <w:t>rozsah</w:t>
              </w:r>
            </w:ins>
          </w:p>
        </w:tc>
        <w:tc>
          <w:tcPr>
            <w:tcW w:w="709" w:type="dxa"/>
          </w:tcPr>
          <w:p w14:paraId="3647AFD4" w14:textId="6F85C9BF" w:rsidR="00100A63" w:rsidRDefault="00123807" w:rsidP="00100A63">
            <w:pPr>
              <w:jc w:val="both"/>
              <w:rPr>
                <w:ins w:id="10509" w:author="PS" w:date="2018-11-25T16:28:00Z"/>
              </w:rPr>
            </w:pPr>
            <w:ins w:id="10510" w:author="PS" w:date="2018-11-25T16:29:00Z">
              <w:r>
                <w:t>40</w:t>
              </w:r>
            </w:ins>
          </w:p>
        </w:tc>
        <w:tc>
          <w:tcPr>
            <w:tcW w:w="709" w:type="dxa"/>
            <w:gridSpan w:val="2"/>
            <w:shd w:val="clear" w:color="auto" w:fill="F7CAAC"/>
          </w:tcPr>
          <w:p w14:paraId="77311BF9" w14:textId="77777777" w:rsidR="00100A63" w:rsidRDefault="00100A63" w:rsidP="00100A63">
            <w:pPr>
              <w:jc w:val="both"/>
              <w:rPr>
                <w:ins w:id="10511" w:author="PS" w:date="2018-11-25T16:28:00Z"/>
                <w:b/>
              </w:rPr>
            </w:pPr>
            <w:ins w:id="10512" w:author="PS" w:date="2018-11-25T16:28:00Z">
              <w:r>
                <w:rPr>
                  <w:b/>
                </w:rPr>
                <w:t>do kdy</w:t>
              </w:r>
            </w:ins>
          </w:p>
        </w:tc>
        <w:tc>
          <w:tcPr>
            <w:tcW w:w="1387" w:type="dxa"/>
            <w:gridSpan w:val="2"/>
          </w:tcPr>
          <w:p w14:paraId="320B15FF" w14:textId="77777777" w:rsidR="00100A63" w:rsidRDefault="00100A63" w:rsidP="00100A63">
            <w:pPr>
              <w:jc w:val="both"/>
              <w:rPr>
                <w:ins w:id="10513" w:author="PS" w:date="2018-11-25T16:28:00Z"/>
              </w:rPr>
            </w:pPr>
            <w:ins w:id="10514" w:author="PS" w:date="2018-11-25T16:28:00Z">
              <w:r>
                <w:t>2020</w:t>
              </w:r>
            </w:ins>
          </w:p>
        </w:tc>
      </w:tr>
      <w:tr w:rsidR="00100A63" w14:paraId="390D2C0D" w14:textId="77777777" w:rsidTr="00100A63">
        <w:trPr>
          <w:ins w:id="10515" w:author="PS" w:date="2018-11-25T16:28:00Z"/>
        </w:trPr>
        <w:tc>
          <w:tcPr>
            <w:tcW w:w="6060" w:type="dxa"/>
            <w:gridSpan w:val="5"/>
            <w:shd w:val="clear" w:color="auto" w:fill="F7CAAC"/>
          </w:tcPr>
          <w:p w14:paraId="3191916A" w14:textId="77777777" w:rsidR="00100A63" w:rsidRDefault="00100A63" w:rsidP="00100A63">
            <w:pPr>
              <w:jc w:val="both"/>
              <w:rPr>
                <w:ins w:id="10516" w:author="PS" w:date="2018-11-25T16:28:00Z"/>
              </w:rPr>
            </w:pPr>
            <w:ins w:id="10517" w:author="PS" w:date="2018-11-25T16:28:00Z">
              <w:r>
                <w:rPr>
                  <w:b/>
                </w:rPr>
                <w:t>Další současná působení jako akademický pracovník na jiných VŠ</w:t>
              </w:r>
            </w:ins>
          </w:p>
        </w:tc>
        <w:tc>
          <w:tcPr>
            <w:tcW w:w="1703" w:type="dxa"/>
            <w:gridSpan w:val="2"/>
            <w:shd w:val="clear" w:color="auto" w:fill="F7CAAC"/>
          </w:tcPr>
          <w:p w14:paraId="38844BAD" w14:textId="77777777" w:rsidR="00100A63" w:rsidRDefault="00100A63" w:rsidP="00100A63">
            <w:pPr>
              <w:jc w:val="both"/>
              <w:rPr>
                <w:ins w:id="10518" w:author="PS" w:date="2018-11-25T16:28:00Z"/>
                <w:b/>
              </w:rPr>
            </w:pPr>
            <w:ins w:id="10519" w:author="PS" w:date="2018-11-25T16:28:00Z">
              <w:r>
                <w:rPr>
                  <w:b/>
                </w:rPr>
                <w:t>typ prac. vztahu</w:t>
              </w:r>
            </w:ins>
          </w:p>
        </w:tc>
        <w:tc>
          <w:tcPr>
            <w:tcW w:w="2096" w:type="dxa"/>
            <w:gridSpan w:val="4"/>
            <w:shd w:val="clear" w:color="auto" w:fill="F7CAAC"/>
          </w:tcPr>
          <w:p w14:paraId="46580038" w14:textId="77777777" w:rsidR="00100A63" w:rsidRDefault="00100A63" w:rsidP="00100A63">
            <w:pPr>
              <w:jc w:val="both"/>
              <w:rPr>
                <w:ins w:id="10520" w:author="PS" w:date="2018-11-25T16:28:00Z"/>
                <w:b/>
              </w:rPr>
            </w:pPr>
            <w:ins w:id="10521" w:author="PS" w:date="2018-11-25T16:28:00Z">
              <w:r>
                <w:rPr>
                  <w:b/>
                </w:rPr>
                <w:t>rozsah</w:t>
              </w:r>
            </w:ins>
          </w:p>
        </w:tc>
      </w:tr>
      <w:tr w:rsidR="00100A63" w14:paraId="097D64ED" w14:textId="77777777" w:rsidTr="00100A63">
        <w:trPr>
          <w:ins w:id="10522" w:author="PS" w:date="2018-11-25T16:28:00Z"/>
        </w:trPr>
        <w:tc>
          <w:tcPr>
            <w:tcW w:w="6060" w:type="dxa"/>
            <w:gridSpan w:val="5"/>
          </w:tcPr>
          <w:p w14:paraId="495FC20B" w14:textId="77777777" w:rsidR="00100A63" w:rsidRDefault="00100A63" w:rsidP="00100A63">
            <w:pPr>
              <w:jc w:val="both"/>
              <w:rPr>
                <w:ins w:id="10523" w:author="PS" w:date="2018-11-25T16:28:00Z"/>
              </w:rPr>
            </w:pPr>
          </w:p>
        </w:tc>
        <w:tc>
          <w:tcPr>
            <w:tcW w:w="1703" w:type="dxa"/>
            <w:gridSpan w:val="2"/>
          </w:tcPr>
          <w:p w14:paraId="79A3F93C" w14:textId="77777777" w:rsidR="00100A63" w:rsidRDefault="00100A63" w:rsidP="00100A63">
            <w:pPr>
              <w:jc w:val="both"/>
              <w:rPr>
                <w:ins w:id="10524" w:author="PS" w:date="2018-11-25T16:28:00Z"/>
              </w:rPr>
            </w:pPr>
          </w:p>
        </w:tc>
        <w:tc>
          <w:tcPr>
            <w:tcW w:w="2096" w:type="dxa"/>
            <w:gridSpan w:val="4"/>
          </w:tcPr>
          <w:p w14:paraId="229D5973" w14:textId="77777777" w:rsidR="00100A63" w:rsidRDefault="00100A63" w:rsidP="00100A63">
            <w:pPr>
              <w:jc w:val="both"/>
              <w:rPr>
                <w:ins w:id="10525" w:author="PS" w:date="2018-11-25T16:28:00Z"/>
              </w:rPr>
            </w:pPr>
          </w:p>
        </w:tc>
      </w:tr>
      <w:tr w:rsidR="00100A63" w14:paraId="509DFBA5" w14:textId="77777777" w:rsidTr="00100A63">
        <w:trPr>
          <w:ins w:id="10526" w:author="PS" w:date="2018-11-25T16:28:00Z"/>
        </w:trPr>
        <w:tc>
          <w:tcPr>
            <w:tcW w:w="6060" w:type="dxa"/>
            <w:gridSpan w:val="5"/>
          </w:tcPr>
          <w:p w14:paraId="2A958AE7" w14:textId="77777777" w:rsidR="00100A63" w:rsidRDefault="00100A63" w:rsidP="00100A63">
            <w:pPr>
              <w:jc w:val="both"/>
              <w:rPr>
                <w:ins w:id="10527" w:author="PS" w:date="2018-11-25T16:28:00Z"/>
              </w:rPr>
            </w:pPr>
          </w:p>
        </w:tc>
        <w:tc>
          <w:tcPr>
            <w:tcW w:w="1703" w:type="dxa"/>
            <w:gridSpan w:val="2"/>
          </w:tcPr>
          <w:p w14:paraId="45FE793D" w14:textId="77777777" w:rsidR="00100A63" w:rsidRDefault="00100A63" w:rsidP="00100A63">
            <w:pPr>
              <w:jc w:val="both"/>
              <w:rPr>
                <w:ins w:id="10528" w:author="PS" w:date="2018-11-25T16:28:00Z"/>
              </w:rPr>
            </w:pPr>
          </w:p>
        </w:tc>
        <w:tc>
          <w:tcPr>
            <w:tcW w:w="2096" w:type="dxa"/>
            <w:gridSpan w:val="4"/>
          </w:tcPr>
          <w:p w14:paraId="4E7DF146" w14:textId="77777777" w:rsidR="00100A63" w:rsidRDefault="00100A63" w:rsidP="00100A63">
            <w:pPr>
              <w:jc w:val="both"/>
              <w:rPr>
                <w:ins w:id="10529" w:author="PS" w:date="2018-11-25T16:28:00Z"/>
              </w:rPr>
            </w:pPr>
          </w:p>
        </w:tc>
      </w:tr>
      <w:tr w:rsidR="00100A63" w14:paraId="2F39E928" w14:textId="77777777" w:rsidTr="00100A63">
        <w:trPr>
          <w:ins w:id="10530" w:author="PS" w:date="2018-11-25T16:28:00Z"/>
        </w:trPr>
        <w:tc>
          <w:tcPr>
            <w:tcW w:w="6060" w:type="dxa"/>
            <w:gridSpan w:val="5"/>
          </w:tcPr>
          <w:p w14:paraId="57CBD463" w14:textId="77777777" w:rsidR="00100A63" w:rsidRDefault="00100A63" w:rsidP="00100A63">
            <w:pPr>
              <w:jc w:val="both"/>
              <w:rPr>
                <w:ins w:id="10531" w:author="PS" w:date="2018-11-25T16:28:00Z"/>
              </w:rPr>
            </w:pPr>
          </w:p>
        </w:tc>
        <w:tc>
          <w:tcPr>
            <w:tcW w:w="1703" w:type="dxa"/>
            <w:gridSpan w:val="2"/>
          </w:tcPr>
          <w:p w14:paraId="419FC5F0" w14:textId="77777777" w:rsidR="00100A63" w:rsidRDefault="00100A63" w:rsidP="00100A63">
            <w:pPr>
              <w:jc w:val="both"/>
              <w:rPr>
                <w:ins w:id="10532" w:author="PS" w:date="2018-11-25T16:28:00Z"/>
              </w:rPr>
            </w:pPr>
          </w:p>
        </w:tc>
        <w:tc>
          <w:tcPr>
            <w:tcW w:w="2096" w:type="dxa"/>
            <w:gridSpan w:val="4"/>
          </w:tcPr>
          <w:p w14:paraId="29795836" w14:textId="77777777" w:rsidR="00100A63" w:rsidRDefault="00100A63" w:rsidP="00100A63">
            <w:pPr>
              <w:jc w:val="both"/>
              <w:rPr>
                <w:ins w:id="10533" w:author="PS" w:date="2018-11-25T16:28:00Z"/>
              </w:rPr>
            </w:pPr>
          </w:p>
        </w:tc>
      </w:tr>
      <w:tr w:rsidR="00100A63" w14:paraId="42269CBE" w14:textId="77777777" w:rsidTr="00100A63">
        <w:trPr>
          <w:ins w:id="10534" w:author="PS" w:date="2018-11-25T16:28:00Z"/>
        </w:trPr>
        <w:tc>
          <w:tcPr>
            <w:tcW w:w="6060" w:type="dxa"/>
            <w:gridSpan w:val="5"/>
          </w:tcPr>
          <w:p w14:paraId="5BB27FB1" w14:textId="77777777" w:rsidR="00100A63" w:rsidRDefault="00100A63" w:rsidP="00100A63">
            <w:pPr>
              <w:jc w:val="both"/>
              <w:rPr>
                <w:ins w:id="10535" w:author="PS" w:date="2018-11-25T16:28:00Z"/>
              </w:rPr>
            </w:pPr>
          </w:p>
        </w:tc>
        <w:tc>
          <w:tcPr>
            <w:tcW w:w="1703" w:type="dxa"/>
            <w:gridSpan w:val="2"/>
          </w:tcPr>
          <w:p w14:paraId="69D9932C" w14:textId="77777777" w:rsidR="00100A63" w:rsidRDefault="00100A63" w:rsidP="00100A63">
            <w:pPr>
              <w:jc w:val="both"/>
              <w:rPr>
                <w:ins w:id="10536" w:author="PS" w:date="2018-11-25T16:28:00Z"/>
              </w:rPr>
            </w:pPr>
          </w:p>
        </w:tc>
        <w:tc>
          <w:tcPr>
            <w:tcW w:w="2096" w:type="dxa"/>
            <w:gridSpan w:val="4"/>
          </w:tcPr>
          <w:p w14:paraId="5AEFF213" w14:textId="77777777" w:rsidR="00100A63" w:rsidRDefault="00100A63" w:rsidP="00100A63">
            <w:pPr>
              <w:jc w:val="both"/>
              <w:rPr>
                <w:ins w:id="10537" w:author="PS" w:date="2018-11-25T16:28:00Z"/>
              </w:rPr>
            </w:pPr>
          </w:p>
        </w:tc>
      </w:tr>
      <w:tr w:rsidR="00100A63" w14:paraId="6F9FE40D" w14:textId="77777777" w:rsidTr="00100A63">
        <w:trPr>
          <w:ins w:id="10538" w:author="PS" w:date="2018-11-25T16:28:00Z"/>
        </w:trPr>
        <w:tc>
          <w:tcPr>
            <w:tcW w:w="9859" w:type="dxa"/>
            <w:gridSpan w:val="11"/>
            <w:shd w:val="clear" w:color="auto" w:fill="F7CAAC"/>
          </w:tcPr>
          <w:p w14:paraId="5E57F6B2" w14:textId="77777777" w:rsidR="00100A63" w:rsidRDefault="00100A63" w:rsidP="00100A63">
            <w:pPr>
              <w:jc w:val="both"/>
              <w:rPr>
                <w:ins w:id="10539" w:author="PS" w:date="2018-11-25T16:28:00Z"/>
              </w:rPr>
            </w:pPr>
            <w:ins w:id="10540" w:author="PS" w:date="2018-11-25T16:28:00Z">
              <w:r>
                <w:rPr>
                  <w:b/>
                </w:rPr>
                <w:t>Předměty příslušného studijního programu a způsob zapojení do jejich výuky, příp. další zapojení do uskutečňování studijního programu</w:t>
              </w:r>
            </w:ins>
          </w:p>
        </w:tc>
      </w:tr>
      <w:tr w:rsidR="00100A63" w14:paraId="32178463" w14:textId="77777777" w:rsidTr="00100A63">
        <w:trPr>
          <w:trHeight w:val="1118"/>
          <w:ins w:id="10541" w:author="PS" w:date="2018-11-25T16:28:00Z"/>
        </w:trPr>
        <w:tc>
          <w:tcPr>
            <w:tcW w:w="9859" w:type="dxa"/>
            <w:gridSpan w:val="11"/>
            <w:tcBorders>
              <w:top w:val="nil"/>
            </w:tcBorders>
          </w:tcPr>
          <w:p w14:paraId="63FCBB4F" w14:textId="77777777" w:rsidR="00100A63" w:rsidRDefault="00100A63" w:rsidP="00100A63">
            <w:pPr>
              <w:jc w:val="both"/>
              <w:rPr>
                <w:ins w:id="10542" w:author="PS" w:date="2018-11-25T16:28:00Z"/>
              </w:rPr>
            </w:pPr>
            <w:ins w:id="10543" w:author="PS" w:date="2018-11-25T16:28:00Z">
              <w:r>
                <w:t>Fyzická geografie I. - garant, přednášející, cvičící</w:t>
              </w:r>
            </w:ins>
          </w:p>
          <w:p w14:paraId="71AAB7D0" w14:textId="77777777" w:rsidR="00100A63" w:rsidRDefault="00100A63" w:rsidP="00100A63">
            <w:pPr>
              <w:jc w:val="both"/>
              <w:rPr>
                <w:ins w:id="10544" w:author="PS" w:date="2018-11-25T16:28:00Z"/>
              </w:rPr>
            </w:pPr>
            <w:ins w:id="10545" w:author="PS" w:date="2018-11-25T16:28:00Z">
              <w:r>
                <w:t>Bakalářská práce - garant, přednášející, cvičící</w:t>
              </w:r>
            </w:ins>
          </w:p>
          <w:p w14:paraId="3D5A98E7" w14:textId="77777777" w:rsidR="00100A63" w:rsidRDefault="00100A63" w:rsidP="00100A63">
            <w:pPr>
              <w:jc w:val="both"/>
              <w:rPr>
                <w:ins w:id="10546" w:author="PS" w:date="2018-11-25T16:28:00Z"/>
              </w:rPr>
            </w:pPr>
            <w:ins w:id="10547" w:author="PS" w:date="2018-11-25T16:28:00Z">
              <w:r>
                <w:t>Quaternary ekology, climate change, and human adaptation - garant, přednášející, cvičící</w:t>
              </w:r>
            </w:ins>
          </w:p>
          <w:p w14:paraId="57A8B6F3" w14:textId="77777777" w:rsidR="00100A63" w:rsidRDefault="00100A63" w:rsidP="00100A63">
            <w:pPr>
              <w:jc w:val="both"/>
              <w:rPr>
                <w:ins w:id="10548" w:author="PS" w:date="2018-11-25T16:28:00Z"/>
              </w:rPr>
            </w:pPr>
            <w:ins w:id="10549" w:author="PS" w:date="2018-11-25T16:28:00Z">
              <w:r>
                <w:t>Exkurze – garant</w:t>
              </w:r>
            </w:ins>
          </w:p>
          <w:p w14:paraId="7E7F6ABB" w14:textId="77777777" w:rsidR="00100A63" w:rsidRDefault="00100A63" w:rsidP="00100A63">
            <w:pPr>
              <w:jc w:val="both"/>
              <w:rPr>
                <w:ins w:id="10550" w:author="PS" w:date="2018-11-25T16:28:00Z"/>
              </w:rPr>
            </w:pPr>
            <w:ins w:id="10551" w:author="PS" w:date="2018-11-25T16:28:00Z">
              <w:r>
                <w:t>Odborná praxe - garant</w:t>
              </w:r>
            </w:ins>
          </w:p>
          <w:p w14:paraId="792E7BB2" w14:textId="77777777" w:rsidR="00100A63" w:rsidRDefault="00100A63" w:rsidP="00100A63">
            <w:pPr>
              <w:jc w:val="both"/>
              <w:rPr>
                <w:ins w:id="10552" w:author="PS" w:date="2018-11-25T16:28:00Z"/>
              </w:rPr>
            </w:pPr>
            <w:ins w:id="10553" w:author="PS" w:date="2018-11-25T16:28:00Z">
              <w:r>
                <w:t>Regionální geografie ČR – cvičící (50%)</w:t>
              </w:r>
            </w:ins>
          </w:p>
          <w:p w14:paraId="074C4DEF" w14:textId="77777777" w:rsidR="00100A63" w:rsidRDefault="00100A63" w:rsidP="00100A63">
            <w:pPr>
              <w:jc w:val="both"/>
              <w:rPr>
                <w:ins w:id="10554" w:author="PS" w:date="2018-11-25T16:28:00Z"/>
              </w:rPr>
            </w:pPr>
            <w:ins w:id="10555" w:author="PS" w:date="2018-11-25T16:28:00Z">
              <w:r>
                <w:t>Recentní suroviny a jejich specifika – cvičící (100</w:t>
              </w:r>
              <w:r>
                <w:rPr>
                  <w:lang w:val="en-GB"/>
                </w:rPr>
                <w:t xml:space="preserve"> %</w:t>
              </w:r>
              <w:r>
                <w:t>)</w:t>
              </w:r>
            </w:ins>
          </w:p>
          <w:p w14:paraId="15567D74" w14:textId="77777777" w:rsidR="00100A63" w:rsidRPr="001A765A" w:rsidRDefault="00100A63" w:rsidP="00100A63">
            <w:pPr>
              <w:jc w:val="both"/>
              <w:rPr>
                <w:ins w:id="10556" w:author="PS" w:date="2018-11-25T16:28:00Z"/>
              </w:rPr>
            </w:pPr>
            <w:ins w:id="10557" w:author="PS" w:date="2018-11-25T16:28:00Z">
              <w:r>
                <w:t xml:space="preserve">Biochemie – cvičící (100 </w:t>
              </w:r>
              <w:r>
                <w:rPr>
                  <w:lang w:val="en-GB"/>
                </w:rPr>
                <w:t>%</w:t>
              </w:r>
              <w:r>
                <w:t>)</w:t>
              </w:r>
            </w:ins>
          </w:p>
        </w:tc>
      </w:tr>
      <w:tr w:rsidR="00100A63" w14:paraId="3BD17683" w14:textId="77777777" w:rsidTr="00100A63">
        <w:trPr>
          <w:ins w:id="10558" w:author="PS" w:date="2018-11-25T16:28:00Z"/>
        </w:trPr>
        <w:tc>
          <w:tcPr>
            <w:tcW w:w="9859" w:type="dxa"/>
            <w:gridSpan w:val="11"/>
            <w:shd w:val="clear" w:color="auto" w:fill="F7CAAC"/>
          </w:tcPr>
          <w:p w14:paraId="4B3E9B1D" w14:textId="77777777" w:rsidR="00100A63" w:rsidRDefault="00100A63" w:rsidP="00100A63">
            <w:pPr>
              <w:jc w:val="both"/>
              <w:rPr>
                <w:ins w:id="10559" w:author="PS" w:date="2018-11-25T16:28:00Z"/>
              </w:rPr>
            </w:pPr>
            <w:ins w:id="10560" w:author="PS" w:date="2018-11-25T16:28:00Z">
              <w:r>
                <w:rPr>
                  <w:b/>
                </w:rPr>
                <w:t xml:space="preserve">Údaje o vzdělání na VŠ </w:t>
              </w:r>
            </w:ins>
          </w:p>
        </w:tc>
      </w:tr>
      <w:tr w:rsidR="00100A63" w14:paraId="5C529191" w14:textId="77777777" w:rsidTr="00100A63">
        <w:trPr>
          <w:trHeight w:val="1055"/>
          <w:ins w:id="10561" w:author="PS" w:date="2018-11-25T16:28:00Z"/>
        </w:trPr>
        <w:tc>
          <w:tcPr>
            <w:tcW w:w="9859" w:type="dxa"/>
            <w:gridSpan w:val="11"/>
          </w:tcPr>
          <w:p w14:paraId="6DBC444C" w14:textId="77777777" w:rsidR="00100A63" w:rsidRPr="00516D4A" w:rsidRDefault="00100A63" w:rsidP="00100A63">
            <w:pPr>
              <w:ind w:left="322" w:hanging="322"/>
              <w:rPr>
                <w:ins w:id="10562" w:author="PS" w:date="2018-11-25T16:28:00Z"/>
              </w:rPr>
            </w:pPr>
            <w:ins w:id="10563" w:author="PS" w:date="2018-11-25T16:28:00Z">
              <w:r w:rsidRPr="00516D4A">
                <w:t>2012 –</w:t>
              </w:r>
              <w:r>
                <w:t xml:space="preserve"> </w:t>
              </w:r>
              <w:r w:rsidRPr="00516D4A">
                <w:t>2016</w:t>
              </w:r>
              <w:r>
                <w:t xml:space="preserve">: </w:t>
              </w:r>
              <w:r w:rsidRPr="00516D4A">
                <w:t>Česká zemědělská univerzita, Fakulta lesnická a dřevařská</w:t>
              </w:r>
              <w:r>
                <w:t xml:space="preserve">, </w:t>
              </w:r>
              <w:r w:rsidRPr="00516D4A">
                <w:t>Pěstování lesa; diz. práce: Arctic tundra dendrochronology</w:t>
              </w:r>
              <w:r>
                <w:t>, Ph.D.</w:t>
              </w:r>
            </w:ins>
          </w:p>
          <w:p w14:paraId="6A95071A" w14:textId="77777777" w:rsidR="00100A63" w:rsidRPr="00516D4A" w:rsidRDefault="00100A63" w:rsidP="00100A63">
            <w:pPr>
              <w:ind w:left="322" w:hanging="322"/>
              <w:rPr>
                <w:ins w:id="10564" w:author="PS" w:date="2018-11-25T16:28:00Z"/>
              </w:rPr>
            </w:pPr>
            <w:ins w:id="10565" w:author="PS" w:date="2018-11-25T16:28:00Z">
              <w:r w:rsidRPr="00516D4A">
                <w:t>2009 –</w:t>
              </w:r>
              <w:r>
                <w:t xml:space="preserve"> </w:t>
              </w:r>
              <w:r w:rsidRPr="00516D4A">
                <w:t>2012</w:t>
              </w:r>
              <w:r>
                <w:t xml:space="preserve">: </w:t>
              </w:r>
              <w:r w:rsidRPr="00516D4A">
                <w:t>Univerzita Karlova, Přírodovědecká fakulta</w:t>
              </w:r>
              <w:r>
                <w:t xml:space="preserve">, </w:t>
              </w:r>
              <w:r w:rsidRPr="00516D4A">
                <w:t>Fyzická geografie a geoekologie, dipl. práce: Kontinentální zalednění SV části Frýdlantského výběžku</w:t>
              </w:r>
              <w:r>
                <w:t>, Mgr.</w:t>
              </w:r>
            </w:ins>
          </w:p>
          <w:p w14:paraId="723E5512" w14:textId="77777777" w:rsidR="00100A63" w:rsidRDefault="00100A63" w:rsidP="00100A63">
            <w:pPr>
              <w:ind w:left="322" w:hanging="322"/>
              <w:rPr>
                <w:ins w:id="10566" w:author="PS" w:date="2018-11-25T16:28:00Z"/>
                <w:b/>
              </w:rPr>
            </w:pPr>
            <w:ins w:id="10567" w:author="PS" w:date="2018-11-25T16:28:00Z">
              <w:r w:rsidRPr="00516D4A">
                <w:t>2010 – 2012</w:t>
              </w:r>
              <w:r>
                <w:t xml:space="preserve">: </w:t>
              </w:r>
              <w:r w:rsidRPr="00516D4A">
                <w:t>Česká zemědělská univerzita, Fakulta lesnická a dřevařská</w:t>
              </w:r>
              <w:r>
                <w:t xml:space="preserve">, </w:t>
              </w:r>
              <w:r w:rsidRPr="00516D4A">
                <w:t>Forestry, Water, and Landscape Management, inženýrské studium v AJ, dipl. práce: Disturbance History of the Spruce Mountain Forest in Romania; obhájeno s vyznamenáním a čestným uznáním děkana</w:t>
              </w:r>
              <w:r>
                <w:t>, Ing.</w:t>
              </w:r>
            </w:ins>
          </w:p>
        </w:tc>
      </w:tr>
      <w:tr w:rsidR="00100A63" w14:paraId="3C8B93F7" w14:textId="77777777" w:rsidTr="00100A63">
        <w:trPr>
          <w:ins w:id="10568" w:author="PS" w:date="2018-11-25T16:28:00Z"/>
        </w:trPr>
        <w:tc>
          <w:tcPr>
            <w:tcW w:w="9859" w:type="dxa"/>
            <w:gridSpan w:val="11"/>
            <w:shd w:val="clear" w:color="auto" w:fill="F7CAAC"/>
          </w:tcPr>
          <w:p w14:paraId="66A75598" w14:textId="77777777" w:rsidR="00100A63" w:rsidRDefault="00100A63" w:rsidP="00100A63">
            <w:pPr>
              <w:jc w:val="both"/>
              <w:rPr>
                <w:ins w:id="10569" w:author="PS" w:date="2018-11-25T16:28:00Z"/>
                <w:b/>
              </w:rPr>
            </w:pPr>
            <w:ins w:id="10570" w:author="PS" w:date="2018-11-25T16:28:00Z">
              <w:r>
                <w:rPr>
                  <w:b/>
                </w:rPr>
                <w:t>Údaje o odborném působení od absolvování VŠ</w:t>
              </w:r>
            </w:ins>
          </w:p>
        </w:tc>
      </w:tr>
      <w:tr w:rsidR="00100A63" w14:paraId="26509986" w14:textId="77777777" w:rsidTr="00100A63">
        <w:trPr>
          <w:trHeight w:val="1090"/>
          <w:ins w:id="10571" w:author="PS" w:date="2018-11-25T16:28:00Z"/>
        </w:trPr>
        <w:tc>
          <w:tcPr>
            <w:tcW w:w="9859" w:type="dxa"/>
            <w:gridSpan w:val="11"/>
          </w:tcPr>
          <w:p w14:paraId="51B84C36" w14:textId="77777777" w:rsidR="00100A63" w:rsidRDefault="00100A63" w:rsidP="00100A63">
            <w:pPr>
              <w:jc w:val="both"/>
              <w:rPr>
                <w:ins w:id="10572" w:author="PS" w:date="2018-11-25T16:28:00Z"/>
              </w:rPr>
            </w:pPr>
            <w:ins w:id="10573" w:author="PS" w:date="2018-11-25T16:28:00Z">
              <w:r>
                <w:t>2017 – dosud: odborný asistent, FLKŘ, UTB ve Zlíně</w:t>
              </w:r>
            </w:ins>
          </w:p>
        </w:tc>
      </w:tr>
      <w:tr w:rsidR="00100A63" w14:paraId="11169723" w14:textId="77777777" w:rsidTr="00100A63">
        <w:trPr>
          <w:trHeight w:val="250"/>
          <w:ins w:id="10574" w:author="PS" w:date="2018-11-25T16:28:00Z"/>
        </w:trPr>
        <w:tc>
          <w:tcPr>
            <w:tcW w:w="9859" w:type="dxa"/>
            <w:gridSpan w:val="11"/>
            <w:shd w:val="clear" w:color="auto" w:fill="F7CAAC"/>
          </w:tcPr>
          <w:p w14:paraId="7D1E5E5A" w14:textId="77777777" w:rsidR="00100A63" w:rsidRDefault="00100A63" w:rsidP="00100A63">
            <w:pPr>
              <w:jc w:val="both"/>
              <w:rPr>
                <w:ins w:id="10575" w:author="PS" w:date="2018-11-25T16:28:00Z"/>
              </w:rPr>
            </w:pPr>
            <w:ins w:id="10576" w:author="PS" w:date="2018-11-25T16:28:00Z">
              <w:r>
                <w:rPr>
                  <w:b/>
                </w:rPr>
                <w:t>Zkušenosti s vedením kvalifikačních a rigorózních prací</w:t>
              </w:r>
            </w:ins>
          </w:p>
        </w:tc>
      </w:tr>
      <w:tr w:rsidR="00100A63" w14:paraId="3D33BE0A" w14:textId="77777777" w:rsidTr="00100A63">
        <w:trPr>
          <w:trHeight w:val="1105"/>
          <w:ins w:id="10577" w:author="PS" w:date="2018-11-25T16:28:00Z"/>
        </w:trPr>
        <w:tc>
          <w:tcPr>
            <w:tcW w:w="9859" w:type="dxa"/>
            <w:gridSpan w:val="11"/>
          </w:tcPr>
          <w:p w14:paraId="2AB0D7AF" w14:textId="77777777" w:rsidR="00100A63" w:rsidRDefault="00100A63" w:rsidP="00100A63">
            <w:pPr>
              <w:jc w:val="both"/>
              <w:rPr>
                <w:ins w:id="10578" w:author="PS" w:date="2018-11-25T16:28:00Z"/>
              </w:rPr>
            </w:pPr>
            <w:ins w:id="10579" w:author="PS" w:date="2018-11-25T16:28:00Z">
              <w:r>
                <w:t>Bakalářské práce: 1</w:t>
              </w:r>
            </w:ins>
          </w:p>
          <w:p w14:paraId="5D4F105E" w14:textId="77777777" w:rsidR="00100A63" w:rsidRDefault="00100A63" w:rsidP="00100A63">
            <w:pPr>
              <w:jc w:val="both"/>
              <w:rPr>
                <w:ins w:id="10580" w:author="PS" w:date="2018-11-25T16:28:00Z"/>
              </w:rPr>
            </w:pPr>
            <w:ins w:id="10581" w:author="PS" w:date="2018-11-25T16:28:00Z">
              <w:r>
                <w:t>Diplomové práce: 1</w:t>
              </w:r>
            </w:ins>
          </w:p>
        </w:tc>
      </w:tr>
      <w:tr w:rsidR="00100A63" w14:paraId="67D5B2A8" w14:textId="77777777" w:rsidTr="00100A63">
        <w:trPr>
          <w:cantSplit/>
          <w:ins w:id="10582" w:author="PS" w:date="2018-11-25T16:28:00Z"/>
        </w:trPr>
        <w:tc>
          <w:tcPr>
            <w:tcW w:w="3347" w:type="dxa"/>
            <w:gridSpan w:val="2"/>
            <w:tcBorders>
              <w:top w:val="single" w:sz="12" w:space="0" w:color="auto"/>
            </w:tcBorders>
            <w:shd w:val="clear" w:color="auto" w:fill="F7CAAC"/>
          </w:tcPr>
          <w:p w14:paraId="050E61F3" w14:textId="77777777" w:rsidR="00100A63" w:rsidRDefault="00100A63" w:rsidP="00100A63">
            <w:pPr>
              <w:jc w:val="both"/>
              <w:rPr>
                <w:ins w:id="10583" w:author="PS" w:date="2018-11-25T16:28:00Z"/>
              </w:rPr>
            </w:pPr>
            <w:ins w:id="10584" w:author="PS" w:date="2018-11-25T16:28:00Z">
              <w:r>
                <w:rPr>
                  <w:b/>
                </w:rPr>
                <w:t xml:space="preserve">Obor habilitačního řízení </w:t>
              </w:r>
            </w:ins>
          </w:p>
        </w:tc>
        <w:tc>
          <w:tcPr>
            <w:tcW w:w="2245" w:type="dxa"/>
            <w:gridSpan w:val="2"/>
            <w:tcBorders>
              <w:top w:val="single" w:sz="12" w:space="0" w:color="auto"/>
            </w:tcBorders>
            <w:shd w:val="clear" w:color="auto" w:fill="F7CAAC"/>
          </w:tcPr>
          <w:p w14:paraId="13D0525D" w14:textId="77777777" w:rsidR="00100A63" w:rsidRDefault="00100A63" w:rsidP="00100A63">
            <w:pPr>
              <w:jc w:val="both"/>
              <w:rPr>
                <w:ins w:id="10585" w:author="PS" w:date="2018-11-25T16:28:00Z"/>
              </w:rPr>
            </w:pPr>
            <w:ins w:id="10586" w:author="PS" w:date="2018-11-25T16:28:00Z">
              <w:r>
                <w:rPr>
                  <w:b/>
                </w:rPr>
                <w:t>Rok udělení hodnosti</w:t>
              </w:r>
            </w:ins>
          </w:p>
        </w:tc>
        <w:tc>
          <w:tcPr>
            <w:tcW w:w="2248" w:type="dxa"/>
            <w:gridSpan w:val="4"/>
            <w:tcBorders>
              <w:top w:val="single" w:sz="12" w:space="0" w:color="auto"/>
              <w:right w:val="single" w:sz="12" w:space="0" w:color="auto"/>
            </w:tcBorders>
            <w:shd w:val="clear" w:color="auto" w:fill="F7CAAC"/>
          </w:tcPr>
          <w:p w14:paraId="39F47E45" w14:textId="77777777" w:rsidR="00100A63" w:rsidRDefault="00100A63" w:rsidP="00100A63">
            <w:pPr>
              <w:jc w:val="both"/>
              <w:rPr>
                <w:ins w:id="10587" w:author="PS" w:date="2018-11-25T16:28:00Z"/>
              </w:rPr>
            </w:pPr>
            <w:ins w:id="10588" w:author="PS" w:date="2018-11-25T16:28:00Z">
              <w:r>
                <w:rPr>
                  <w:b/>
                </w:rPr>
                <w:t>Řízení konáno na VŠ</w:t>
              </w:r>
            </w:ins>
          </w:p>
        </w:tc>
        <w:tc>
          <w:tcPr>
            <w:tcW w:w="2019" w:type="dxa"/>
            <w:gridSpan w:val="3"/>
            <w:tcBorders>
              <w:top w:val="single" w:sz="12" w:space="0" w:color="auto"/>
              <w:left w:val="single" w:sz="12" w:space="0" w:color="auto"/>
            </w:tcBorders>
            <w:shd w:val="clear" w:color="auto" w:fill="F7CAAC"/>
          </w:tcPr>
          <w:p w14:paraId="739CF7A7" w14:textId="77777777" w:rsidR="00100A63" w:rsidRDefault="00100A63" w:rsidP="00100A63">
            <w:pPr>
              <w:jc w:val="both"/>
              <w:rPr>
                <w:ins w:id="10589" w:author="PS" w:date="2018-11-25T16:28:00Z"/>
                <w:b/>
              </w:rPr>
            </w:pPr>
            <w:ins w:id="10590" w:author="PS" w:date="2018-11-25T16:28:00Z">
              <w:r>
                <w:rPr>
                  <w:b/>
                </w:rPr>
                <w:t>Ohlasy publikací</w:t>
              </w:r>
            </w:ins>
          </w:p>
        </w:tc>
      </w:tr>
      <w:tr w:rsidR="00100A63" w14:paraId="765EC675" w14:textId="77777777" w:rsidTr="00100A63">
        <w:trPr>
          <w:cantSplit/>
          <w:ins w:id="10591" w:author="PS" w:date="2018-11-25T16:28:00Z"/>
        </w:trPr>
        <w:tc>
          <w:tcPr>
            <w:tcW w:w="3347" w:type="dxa"/>
            <w:gridSpan w:val="2"/>
          </w:tcPr>
          <w:p w14:paraId="0C33D3F1" w14:textId="77777777" w:rsidR="00100A63" w:rsidRDefault="00100A63" w:rsidP="00100A63">
            <w:pPr>
              <w:jc w:val="both"/>
              <w:rPr>
                <w:ins w:id="10592" w:author="PS" w:date="2018-11-25T16:28:00Z"/>
              </w:rPr>
            </w:pPr>
          </w:p>
        </w:tc>
        <w:tc>
          <w:tcPr>
            <w:tcW w:w="2245" w:type="dxa"/>
            <w:gridSpan w:val="2"/>
          </w:tcPr>
          <w:p w14:paraId="3B567029" w14:textId="77777777" w:rsidR="00100A63" w:rsidRDefault="00100A63" w:rsidP="00100A63">
            <w:pPr>
              <w:jc w:val="both"/>
              <w:rPr>
                <w:ins w:id="10593" w:author="PS" w:date="2018-11-25T16:28:00Z"/>
              </w:rPr>
            </w:pPr>
          </w:p>
        </w:tc>
        <w:tc>
          <w:tcPr>
            <w:tcW w:w="2248" w:type="dxa"/>
            <w:gridSpan w:val="4"/>
            <w:tcBorders>
              <w:right w:val="single" w:sz="12" w:space="0" w:color="auto"/>
            </w:tcBorders>
          </w:tcPr>
          <w:p w14:paraId="7E19A3CA" w14:textId="77777777" w:rsidR="00100A63" w:rsidRDefault="00100A63" w:rsidP="00100A63">
            <w:pPr>
              <w:jc w:val="both"/>
              <w:rPr>
                <w:ins w:id="10594" w:author="PS" w:date="2018-11-25T16:28:00Z"/>
              </w:rPr>
            </w:pPr>
          </w:p>
        </w:tc>
        <w:tc>
          <w:tcPr>
            <w:tcW w:w="632" w:type="dxa"/>
            <w:tcBorders>
              <w:left w:val="single" w:sz="12" w:space="0" w:color="auto"/>
            </w:tcBorders>
            <w:shd w:val="clear" w:color="auto" w:fill="F7CAAC"/>
          </w:tcPr>
          <w:p w14:paraId="38AD86DA" w14:textId="77777777" w:rsidR="00100A63" w:rsidRDefault="00100A63" w:rsidP="00100A63">
            <w:pPr>
              <w:jc w:val="both"/>
              <w:rPr>
                <w:ins w:id="10595" w:author="PS" w:date="2018-11-25T16:28:00Z"/>
              </w:rPr>
            </w:pPr>
            <w:ins w:id="10596" w:author="PS" w:date="2018-11-25T16:28:00Z">
              <w:r>
                <w:rPr>
                  <w:b/>
                </w:rPr>
                <w:t>WOS</w:t>
              </w:r>
            </w:ins>
          </w:p>
        </w:tc>
        <w:tc>
          <w:tcPr>
            <w:tcW w:w="693" w:type="dxa"/>
            <w:shd w:val="clear" w:color="auto" w:fill="F7CAAC"/>
          </w:tcPr>
          <w:p w14:paraId="741B2672" w14:textId="77777777" w:rsidR="00100A63" w:rsidRDefault="00100A63" w:rsidP="00100A63">
            <w:pPr>
              <w:jc w:val="both"/>
              <w:rPr>
                <w:ins w:id="10597" w:author="PS" w:date="2018-11-25T16:28:00Z"/>
                <w:sz w:val="18"/>
              </w:rPr>
            </w:pPr>
            <w:ins w:id="10598" w:author="PS" w:date="2018-11-25T16:28:00Z">
              <w:r>
                <w:rPr>
                  <w:b/>
                  <w:sz w:val="18"/>
                </w:rPr>
                <w:t>Scopus</w:t>
              </w:r>
            </w:ins>
          </w:p>
        </w:tc>
        <w:tc>
          <w:tcPr>
            <w:tcW w:w="694" w:type="dxa"/>
            <w:shd w:val="clear" w:color="auto" w:fill="F7CAAC"/>
          </w:tcPr>
          <w:p w14:paraId="509EC7AB" w14:textId="77777777" w:rsidR="00100A63" w:rsidRDefault="00100A63" w:rsidP="00100A63">
            <w:pPr>
              <w:jc w:val="both"/>
              <w:rPr>
                <w:ins w:id="10599" w:author="PS" w:date="2018-11-25T16:28:00Z"/>
              </w:rPr>
            </w:pPr>
            <w:ins w:id="10600" w:author="PS" w:date="2018-11-25T16:28:00Z">
              <w:r>
                <w:rPr>
                  <w:b/>
                  <w:sz w:val="18"/>
                </w:rPr>
                <w:t>ostatní</w:t>
              </w:r>
            </w:ins>
          </w:p>
        </w:tc>
      </w:tr>
      <w:tr w:rsidR="00100A63" w14:paraId="1D8447DD" w14:textId="77777777" w:rsidTr="00100A63">
        <w:trPr>
          <w:cantSplit/>
          <w:trHeight w:val="70"/>
          <w:ins w:id="10601" w:author="PS" w:date="2018-11-25T16:28:00Z"/>
        </w:trPr>
        <w:tc>
          <w:tcPr>
            <w:tcW w:w="3347" w:type="dxa"/>
            <w:gridSpan w:val="2"/>
            <w:shd w:val="clear" w:color="auto" w:fill="F7CAAC"/>
          </w:tcPr>
          <w:p w14:paraId="2CF06074" w14:textId="77777777" w:rsidR="00100A63" w:rsidRDefault="00100A63" w:rsidP="00100A63">
            <w:pPr>
              <w:jc w:val="both"/>
              <w:rPr>
                <w:ins w:id="10602" w:author="PS" w:date="2018-11-25T16:28:00Z"/>
              </w:rPr>
            </w:pPr>
            <w:ins w:id="10603" w:author="PS" w:date="2018-11-25T16:28:00Z">
              <w:r>
                <w:rPr>
                  <w:b/>
                </w:rPr>
                <w:t>Obor jmenovacího řízení</w:t>
              </w:r>
            </w:ins>
          </w:p>
        </w:tc>
        <w:tc>
          <w:tcPr>
            <w:tcW w:w="2245" w:type="dxa"/>
            <w:gridSpan w:val="2"/>
            <w:shd w:val="clear" w:color="auto" w:fill="F7CAAC"/>
          </w:tcPr>
          <w:p w14:paraId="1CB115FD" w14:textId="77777777" w:rsidR="00100A63" w:rsidRDefault="00100A63" w:rsidP="00100A63">
            <w:pPr>
              <w:jc w:val="both"/>
              <w:rPr>
                <w:ins w:id="10604" w:author="PS" w:date="2018-11-25T16:28:00Z"/>
              </w:rPr>
            </w:pPr>
            <w:ins w:id="10605" w:author="PS" w:date="2018-11-25T16:28:00Z">
              <w:r>
                <w:rPr>
                  <w:b/>
                </w:rPr>
                <w:t>Rok udělení hodnosti</w:t>
              </w:r>
            </w:ins>
          </w:p>
        </w:tc>
        <w:tc>
          <w:tcPr>
            <w:tcW w:w="2248" w:type="dxa"/>
            <w:gridSpan w:val="4"/>
            <w:tcBorders>
              <w:right w:val="single" w:sz="12" w:space="0" w:color="auto"/>
            </w:tcBorders>
            <w:shd w:val="clear" w:color="auto" w:fill="F7CAAC"/>
          </w:tcPr>
          <w:p w14:paraId="50A54833" w14:textId="77777777" w:rsidR="00100A63" w:rsidRDefault="00100A63" w:rsidP="00100A63">
            <w:pPr>
              <w:jc w:val="both"/>
              <w:rPr>
                <w:ins w:id="10606" w:author="PS" w:date="2018-11-25T16:28:00Z"/>
              </w:rPr>
            </w:pPr>
            <w:ins w:id="10607" w:author="PS" w:date="2018-11-25T16:28:00Z">
              <w:r>
                <w:rPr>
                  <w:b/>
                </w:rPr>
                <w:t>Řízení konáno na VŠ</w:t>
              </w:r>
            </w:ins>
          </w:p>
        </w:tc>
        <w:tc>
          <w:tcPr>
            <w:tcW w:w="632" w:type="dxa"/>
            <w:vMerge w:val="restart"/>
            <w:tcBorders>
              <w:left w:val="single" w:sz="12" w:space="0" w:color="auto"/>
            </w:tcBorders>
          </w:tcPr>
          <w:p w14:paraId="6FCFBCB1" w14:textId="77777777" w:rsidR="00100A63" w:rsidRDefault="00100A63" w:rsidP="00100A63">
            <w:pPr>
              <w:jc w:val="both"/>
              <w:rPr>
                <w:ins w:id="10608" w:author="PS" w:date="2018-11-25T16:28:00Z"/>
                <w:b/>
              </w:rPr>
            </w:pPr>
            <w:ins w:id="10609" w:author="PS" w:date="2018-11-25T16:28:00Z">
              <w:r>
                <w:rPr>
                  <w:b/>
                </w:rPr>
                <w:t>36</w:t>
              </w:r>
            </w:ins>
          </w:p>
        </w:tc>
        <w:tc>
          <w:tcPr>
            <w:tcW w:w="693" w:type="dxa"/>
            <w:vMerge w:val="restart"/>
          </w:tcPr>
          <w:p w14:paraId="0F86CF49" w14:textId="77777777" w:rsidR="00100A63" w:rsidRDefault="00100A63" w:rsidP="00100A63">
            <w:pPr>
              <w:jc w:val="both"/>
              <w:rPr>
                <w:ins w:id="10610" w:author="PS" w:date="2018-11-25T16:28:00Z"/>
                <w:b/>
              </w:rPr>
            </w:pPr>
            <w:ins w:id="10611" w:author="PS" w:date="2018-11-25T16:28:00Z">
              <w:r>
                <w:rPr>
                  <w:b/>
                </w:rPr>
                <w:t>37</w:t>
              </w:r>
            </w:ins>
          </w:p>
        </w:tc>
        <w:tc>
          <w:tcPr>
            <w:tcW w:w="694" w:type="dxa"/>
            <w:vMerge w:val="restart"/>
          </w:tcPr>
          <w:p w14:paraId="41CAD619" w14:textId="77777777" w:rsidR="00100A63" w:rsidRDefault="00100A63" w:rsidP="00100A63">
            <w:pPr>
              <w:jc w:val="both"/>
              <w:rPr>
                <w:ins w:id="10612" w:author="PS" w:date="2018-11-25T16:28:00Z"/>
                <w:b/>
              </w:rPr>
            </w:pPr>
          </w:p>
        </w:tc>
      </w:tr>
      <w:tr w:rsidR="00100A63" w14:paraId="4BDC3101" w14:textId="77777777" w:rsidTr="00100A63">
        <w:trPr>
          <w:trHeight w:val="205"/>
          <w:ins w:id="10613" w:author="PS" w:date="2018-11-25T16:28:00Z"/>
        </w:trPr>
        <w:tc>
          <w:tcPr>
            <w:tcW w:w="3347" w:type="dxa"/>
            <w:gridSpan w:val="2"/>
          </w:tcPr>
          <w:p w14:paraId="76C5A766" w14:textId="77777777" w:rsidR="00100A63" w:rsidRDefault="00100A63" w:rsidP="00100A63">
            <w:pPr>
              <w:jc w:val="both"/>
              <w:rPr>
                <w:ins w:id="10614" w:author="PS" w:date="2018-11-25T16:28:00Z"/>
              </w:rPr>
            </w:pPr>
          </w:p>
        </w:tc>
        <w:tc>
          <w:tcPr>
            <w:tcW w:w="2245" w:type="dxa"/>
            <w:gridSpan w:val="2"/>
          </w:tcPr>
          <w:p w14:paraId="17B3E426" w14:textId="77777777" w:rsidR="00100A63" w:rsidRDefault="00100A63" w:rsidP="00100A63">
            <w:pPr>
              <w:jc w:val="both"/>
              <w:rPr>
                <w:ins w:id="10615" w:author="PS" w:date="2018-11-25T16:28:00Z"/>
              </w:rPr>
            </w:pPr>
          </w:p>
        </w:tc>
        <w:tc>
          <w:tcPr>
            <w:tcW w:w="2248" w:type="dxa"/>
            <w:gridSpan w:val="4"/>
            <w:tcBorders>
              <w:right w:val="single" w:sz="12" w:space="0" w:color="auto"/>
            </w:tcBorders>
          </w:tcPr>
          <w:p w14:paraId="6B445573" w14:textId="77777777" w:rsidR="00100A63" w:rsidRDefault="00100A63" w:rsidP="00100A63">
            <w:pPr>
              <w:jc w:val="both"/>
              <w:rPr>
                <w:ins w:id="10616" w:author="PS" w:date="2018-11-25T16:28:00Z"/>
              </w:rPr>
            </w:pPr>
          </w:p>
        </w:tc>
        <w:tc>
          <w:tcPr>
            <w:tcW w:w="632" w:type="dxa"/>
            <w:vMerge/>
            <w:tcBorders>
              <w:left w:val="single" w:sz="12" w:space="0" w:color="auto"/>
            </w:tcBorders>
            <w:vAlign w:val="center"/>
          </w:tcPr>
          <w:p w14:paraId="378F2034" w14:textId="77777777" w:rsidR="00100A63" w:rsidRDefault="00100A63" w:rsidP="00100A63">
            <w:pPr>
              <w:rPr>
                <w:ins w:id="10617" w:author="PS" w:date="2018-11-25T16:28:00Z"/>
                <w:b/>
              </w:rPr>
            </w:pPr>
          </w:p>
        </w:tc>
        <w:tc>
          <w:tcPr>
            <w:tcW w:w="693" w:type="dxa"/>
            <w:vMerge/>
            <w:vAlign w:val="center"/>
          </w:tcPr>
          <w:p w14:paraId="08D33573" w14:textId="77777777" w:rsidR="00100A63" w:rsidRDefault="00100A63" w:rsidP="00100A63">
            <w:pPr>
              <w:rPr>
                <w:ins w:id="10618" w:author="PS" w:date="2018-11-25T16:28:00Z"/>
                <w:b/>
              </w:rPr>
            </w:pPr>
          </w:p>
        </w:tc>
        <w:tc>
          <w:tcPr>
            <w:tcW w:w="694" w:type="dxa"/>
            <w:vMerge/>
            <w:vAlign w:val="center"/>
          </w:tcPr>
          <w:p w14:paraId="29B625FD" w14:textId="77777777" w:rsidR="00100A63" w:rsidRDefault="00100A63" w:rsidP="00100A63">
            <w:pPr>
              <w:rPr>
                <w:ins w:id="10619" w:author="PS" w:date="2018-11-25T16:28:00Z"/>
                <w:b/>
              </w:rPr>
            </w:pPr>
          </w:p>
        </w:tc>
      </w:tr>
      <w:tr w:rsidR="00100A63" w14:paraId="0A2B0918" w14:textId="77777777" w:rsidTr="00100A63">
        <w:trPr>
          <w:ins w:id="10620" w:author="PS" w:date="2018-11-25T16:28:00Z"/>
        </w:trPr>
        <w:tc>
          <w:tcPr>
            <w:tcW w:w="9859" w:type="dxa"/>
            <w:gridSpan w:val="11"/>
            <w:shd w:val="clear" w:color="auto" w:fill="F7CAAC"/>
          </w:tcPr>
          <w:p w14:paraId="5950C1E3" w14:textId="77777777" w:rsidR="00100A63" w:rsidRDefault="00100A63" w:rsidP="00100A63">
            <w:pPr>
              <w:jc w:val="both"/>
              <w:rPr>
                <w:ins w:id="10621" w:author="PS" w:date="2018-11-25T16:28:00Z"/>
                <w:b/>
              </w:rPr>
            </w:pPr>
            <w:ins w:id="10622" w:author="PS" w:date="2018-11-25T16:28:00Z">
              <w:r>
                <w:rPr>
                  <w:b/>
                </w:rPr>
                <w:t xml:space="preserve">Přehled o nejvýznamnější publikační a další tvůrčí činnosti nebo další profesní činnosti u odborníků z praxe vztahující se k zabezpečovaným předmětům </w:t>
              </w:r>
            </w:ins>
          </w:p>
        </w:tc>
      </w:tr>
      <w:tr w:rsidR="00100A63" w14:paraId="7D53B128" w14:textId="77777777" w:rsidTr="00100A63">
        <w:trPr>
          <w:trHeight w:val="2347"/>
          <w:ins w:id="10623" w:author="PS" w:date="2018-11-25T16:28:00Z"/>
        </w:trPr>
        <w:tc>
          <w:tcPr>
            <w:tcW w:w="9859" w:type="dxa"/>
            <w:gridSpan w:val="11"/>
          </w:tcPr>
          <w:p w14:paraId="30089937" w14:textId="77777777" w:rsidR="00100A63" w:rsidRPr="00EC1EA7" w:rsidRDefault="00100A63" w:rsidP="00100A63">
            <w:pPr>
              <w:ind w:left="322" w:hanging="284"/>
              <w:rPr>
                <w:ins w:id="10624" w:author="PS" w:date="2018-11-25T16:28:00Z"/>
              </w:rPr>
            </w:pPr>
            <w:ins w:id="10625" w:author="PS" w:date="2018-11-25T16:28:00Z">
              <w:r>
                <w:t>WILMKING, M., BURAS</w:t>
              </w:r>
              <w:r w:rsidRPr="008D7FC4">
                <w:t>,</w:t>
              </w:r>
              <w:r>
                <w:t xml:space="preserve"> A.,</w:t>
              </w:r>
              <w:r w:rsidRPr="008D7FC4">
                <w:t xml:space="preserve"> </w:t>
              </w:r>
              <w:r w:rsidRPr="005564DC">
                <w:rPr>
                  <w:b/>
                </w:rPr>
                <w:t>L</w:t>
              </w:r>
              <w:r>
                <w:rPr>
                  <w:b/>
                </w:rPr>
                <w:t>EHEJČEK</w:t>
              </w:r>
              <w:r w:rsidRPr="005564DC">
                <w:rPr>
                  <w:b/>
                </w:rPr>
                <w:t>, J.</w:t>
              </w:r>
              <w:r>
                <w:t>, VAN DER MAATEN</w:t>
              </w:r>
              <w:r w:rsidRPr="008D7FC4">
                <w:t>,</w:t>
              </w:r>
              <w:r>
                <w:t xml:space="preserve"> E.,</w:t>
              </w:r>
              <w:r w:rsidRPr="008D7FC4">
                <w:t xml:space="preserve"> </w:t>
              </w:r>
              <w:r>
                <w:t>LANGE</w:t>
              </w:r>
              <w:r w:rsidRPr="008D7FC4">
                <w:t>,</w:t>
              </w:r>
              <w:r>
                <w:t xml:space="preserve"> J., SHETTI, R.. </w:t>
              </w:r>
              <w:r w:rsidRPr="008D7FC4">
                <w:t>Influence of larval outbreaks on the climate reconstruction potential of an Arctic shrub</w:t>
              </w:r>
              <w:r>
                <w:t xml:space="preserve">. </w:t>
              </w:r>
              <w:r>
                <w:rPr>
                  <w:i/>
                </w:rPr>
                <w:t xml:space="preserve">Dendrochronologia. </w:t>
              </w:r>
              <w:r w:rsidRPr="00885489">
                <w:rPr>
                  <w:b/>
                </w:rPr>
                <w:t>49</w:t>
              </w:r>
              <w:r>
                <w:t xml:space="preserve">, 36-43. 2018. ISSN </w:t>
              </w:r>
              <w:r w:rsidRPr="00885489">
                <w:t>1125-7865</w:t>
              </w:r>
              <w:r>
                <w:t>.</w:t>
              </w:r>
              <w:r>
                <w:rPr>
                  <w:i/>
                </w:rPr>
                <w:t xml:space="preserve"> </w:t>
              </w:r>
              <w:r>
                <w:t>(20 %)</w:t>
              </w:r>
            </w:ins>
          </w:p>
          <w:p w14:paraId="54EA8EFF" w14:textId="77777777" w:rsidR="00100A63" w:rsidRDefault="00100A63" w:rsidP="00100A63">
            <w:pPr>
              <w:ind w:left="322" w:hanging="284"/>
              <w:rPr>
                <w:ins w:id="10626" w:author="PS" w:date="2018-11-25T16:28:00Z"/>
              </w:rPr>
            </w:pPr>
            <w:ins w:id="10627" w:author="PS" w:date="2018-11-25T16:28:00Z">
              <w:r w:rsidRPr="005564DC">
                <w:rPr>
                  <w:b/>
                </w:rPr>
                <w:t>L</w:t>
              </w:r>
              <w:r>
                <w:rPr>
                  <w:b/>
                </w:rPr>
                <w:t>EHEJČEK</w:t>
              </w:r>
              <w:r w:rsidRPr="005564DC">
                <w:rPr>
                  <w:b/>
                </w:rPr>
                <w:t>, J</w:t>
              </w:r>
              <w:r>
                <w:rPr>
                  <w:b/>
                </w:rPr>
                <w:t xml:space="preserve">., </w:t>
              </w:r>
              <w:r>
                <w:t>BURAS</w:t>
              </w:r>
              <w:r w:rsidRPr="008D7FC4">
                <w:t>, A</w:t>
              </w:r>
              <w:r>
                <w:t>.</w:t>
              </w:r>
              <w:r w:rsidRPr="008D7FC4">
                <w:t xml:space="preserve">, </w:t>
              </w:r>
              <w:r>
                <w:t>SVOBODA</w:t>
              </w:r>
              <w:r w:rsidRPr="008D7FC4">
                <w:t>, M</w:t>
              </w:r>
              <w:r>
                <w:t>.</w:t>
              </w:r>
              <w:r w:rsidRPr="008D7FC4">
                <w:t xml:space="preserve">, </w:t>
              </w:r>
              <w:r>
                <w:t>WILMKING</w:t>
              </w:r>
              <w:r w:rsidRPr="008D7FC4">
                <w:t>, M</w:t>
              </w:r>
              <w:r>
                <w:t>..</w:t>
              </w:r>
              <w:r w:rsidRPr="008D7FC4">
                <w:t xml:space="preserve"> Wood-anatomy of Juniperus communis: a promising proxy for paleoclimate reconstructions in the Arctic. </w:t>
              </w:r>
              <w:r w:rsidRPr="008D7FC4">
                <w:rPr>
                  <w:i/>
                </w:rPr>
                <w:t>Polar Biology</w:t>
              </w:r>
              <w:r w:rsidRPr="00DF7DE5">
                <w:t>.</w:t>
              </w:r>
              <w:r>
                <w:t xml:space="preserve"> </w:t>
              </w:r>
              <w:r w:rsidRPr="00DF7DE5">
                <w:rPr>
                  <w:b/>
                </w:rPr>
                <w:t>40</w:t>
              </w:r>
              <w:r w:rsidRPr="00DF7DE5">
                <w:t>(5)</w:t>
              </w:r>
              <w:r>
                <w:t>,</w:t>
              </w:r>
              <w:r w:rsidRPr="00DF7DE5">
                <w:t xml:space="preserve"> </w:t>
              </w:r>
              <w:r>
                <w:t xml:space="preserve"> </w:t>
              </w:r>
              <w:r w:rsidRPr="00DF7DE5">
                <w:t>977 - 988.</w:t>
              </w:r>
              <w:r w:rsidRPr="008D7FC4">
                <w:t xml:space="preserve"> </w:t>
              </w:r>
              <w:r>
                <w:t xml:space="preserve">2017. ISSN: </w:t>
              </w:r>
              <w:r w:rsidRPr="00F65DEF">
                <w:t>0722-4060</w:t>
              </w:r>
              <w:r>
                <w:t>.</w:t>
              </w:r>
              <w:r w:rsidRPr="00F65DEF">
                <w:t xml:space="preserve"> </w:t>
              </w:r>
              <w:r>
                <w:t>(70 %)</w:t>
              </w:r>
            </w:ins>
          </w:p>
          <w:p w14:paraId="457CB96F" w14:textId="77777777" w:rsidR="00100A63" w:rsidRDefault="00100A63" w:rsidP="00100A63">
            <w:pPr>
              <w:ind w:left="322" w:hanging="284"/>
              <w:rPr>
                <w:ins w:id="10628" w:author="PS" w:date="2018-11-25T16:28:00Z"/>
              </w:rPr>
            </w:pPr>
            <w:ins w:id="10629" w:author="PS" w:date="2018-11-25T16:28:00Z">
              <w:r>
                <w:t>BURAS, A.</w:t>
              </w:r>
              <w:r w:rsidRPr="008D7FC4">
                <w:t xml:space="preserve">, </w:t>
              </w:r>
              <w:r w:rsidRPr="005564DC">
                <w:rPr>
                  <w:b/>
                </w:rPr>
                <w:t>L</w:t>
              </w:r>
              <w:r>
                <w:rPr>
                  <w:b/>
                </w:rPr>
                <w:t>EHEJČEK</w:t>
              </w:r>
              <w:r w:rsidRPr="005564DC">
                <w:rPr>
                  <w:b/>
                </w:rPr>
                <w:t>, J</w:t>
              </w:r>
              <w:r>
                <w:rPr>
                  <w:b/>
                </w:rPr>
                <w:t xml:space="preserve">., </w:t>
              </w:r>
              <w:r>
                <w:t>MICHALOVÁ</w:t>
              </w:r>
              <w:r w:rsidRPr="008D7FC4">
                <w:t>, Z</w:t>
              </w:r>
              <w:r>
                <w:t>.</w:t>
              </w:r>
              <w:r w:rsidRPr="008D7FC4">
                <w:t xml:space="preserve">, </w:t>
              </w:r>
              <w:r>
                <w:t>MORRISEY</w:t>
              </w:r>
              <w:r w:rsidRPr="008D7FC4">
                <w:t>, R</w:t>
              </w:r>
              <w:r>
                <w:t>.</w:t>
              </w:r>
              <w:r w:rsidRPr="008D7FC4">
                <w:t xml:space="preserve">, </w:t>
              </w:r>
              <w:r>
                <w:t>SVOBODA, M.</w:t>
              </w:r>
              <w:r w:rsidRPr="008D7FC4">
                <w:t xml:space="preserve">, </w:t>
              </w:r>
              <w:r>
                <w:t>WILMKING, M.</w:t>
              </w:r>
              <w:r w:rsidRPr="008D7FC4">
                <w:t xml:space="preserve"> Shrubs shed light on 20th century Greenland Ice Sheet melting. </w:t>
              </w:r>
              <w:r w:rsidRPr="008D7FC4">
                <w:rPr>
                  <w:i/>
                </w:rPr>
                <w:t>Boreas</w:t>
              </w:r>
              <w:r>
                <w:rPr>
                  <w:i/>
                </w:rPr>
                <w:t>.</w:t>
              </w:r>
              <w:r w:rsidRPr="008D7FC4">
                <w:rPr>
                  <w:i/>
                </w:rPr>
                <w:t xml:space="preserve"> </w:t>
              </w:r>
              <w:r w:rsidRPr="00DF7DE5">
                <w:rPr>
                  <w:b/>
                </w:rPr>
                <w:t>46</w:t>
              </w:r>
              <w:r>
                <w:t>(4),</w:t>
              </w:r>
              <w:r w:rsidRPr="008D7FC4">
                <w:t xml:space="preserve"> 667-677.</w:t>
              </w:r>
              <w:r>
                <w:t xml:space="preserve"> 2017. </w:t>
              </w:r>
              <w:r w:rsidRPr="00F65DEF">
                <w:t>ISSN: 1502-3885.</w:t>
              </w:r>
              <w:r>
                <w:t xml:space="preserve"> (40 %)</w:t>
              </w:r>
            </w:ins>
          </w:p>
          <w:p w14:paraId="5CE2A745" w14:textId="77777777" w:rsidR="00100A63" w:rsidRPr="008D7FC4" w:rsidRDefault="00100A63" w:rsidP="00100A63">
            <w:pPr>
              <w:ind w:left="322" w:hanging="284"/>
              <w:rPr>
                <w:ins w:id="10630" w:author="PS" w:date="2018-11-25T16:28:00Z"/>
              </w:rPr>
            </w:pPr>
            <w:ins w:id="10631" w:author="PS" w:date="2018-11-25T16:28:00Z">
              <w:r w:rsidRPr="005564DC">
                <w:rPr>
                  <w:b/>
                </w:rPr>
                <w:t>L</w:t>
              </w:r>
              <w:r>
                <w:rPr>
                  <w:b/>
                </w:rPr>
                <w:t>EHEJČEK</w:t>
              </w:r>
              <w:r w:rsidRPr="005564DC">
                <w:rPr>
                  <w:b/>
                </w:rPr>
                <w:t>, J</w:t>
              </w:r>
              <w:r>
                <w:rPr>
                  <w:b/>
                </w:rPr>
                <w:t>.</w:t>
              </w:r>
              <w:r w:rsidRPr="008D7FC4">
                <w:t xml:space="preserve">, </w:t>
              </w:r>
              <w:r>
                <w:t>SVOBODA</w:t>
              </w:r>
              <w:r w:rsidRPr="008D7FC4">
                <w:t>, M</w:t>
              </w:r>
              <w:r>
                <w:t>.</w:t>
              </w:r>
              <w:r w:rsidRPr="008D7FC4">
                <w:t xml:space="preserve"> The annual growth rings beyond the tree line – a case study from Greenland. </w:t>
              </w:r>
              <w:r w:rsidRPr="008D7FC4">
                <w:rPr>
                  <w:i/>
                </w:rPr>
                <w:t>Reports of Forestry Research</w:t>
              </w:r>
              <w:r>
                <w:rPr>
                  <w:i/>
                </w:rPr>
                <w:t>.</w:t>
              </w:r>
              <w:r w:rsidRPr="008D7FC4">
                <w:rPr>
                  <w:i/>
                </w:rPr>
                <w:t xml:space="preserve"> </w:t>
              </w:r>
              <w:r w:rsidRPr="00DF7DE5">
                <w:rPr>
                  <w:b/>
                </w:rPr>
                <w:t>62</w:t>
              </w:r>
              <w:r w:rsidRPr="00DF7DE5">
                <w:t>(2), 101-108.</w:t>
              </w:r>
              <w:r>
                <w:t xml:space="preserve"> 2017. </w:t>
              </w:r>
              <w:r w:rsidRPr="00F65DEF">
                <w:t>ISSN:1805</w:t>
              </w:r>
              <w:r>
                <w:t>-</w:t>
              </w:r>
              <w:r w:rsidRPr="00F65DEF">
                <w:t>9872</w:t>
              </w:r>
              <w:r w:rsidRPr="008D7FC4">
                <w:t xml:space="preserve"> </w:t>
              </w:r>
              <w:r>
                <w:t>(95 %)</w:t>
              </w:r>
            </w:ins>
          </w:p>
          <w:p w14:paraId="7E37FAFF" w14:textId="77777777" w:rsidR="00100A63" w:rsidRPr="008D7FC4" w:rsidRDefault="00100A63" w:rsidP="00100A63">
            <w:pPr>
              <w:ind w:left="322" w:hanging="284"/>
              <w:rPr>
                <w:ins w:id="10632" w:author="PS" w:date="2018-11-25T16:28:00Z"/>
              </w:rPr>
            </w:pPr>
            <w:ins w:id="10633" w:author="PS" w:date="2018-11-25T16:28:00Z">
              <w:r w:rsidRPr="005564DC">
                <w:rPr>
                  <w:b/>
                </w:rPr>
                <w:t>L</w:t>
              </w:r>
              <w:r>
                <w:rPr>
                  <w:b/>
                </w:rPr>
                <w:t>EHEJČEK</w:t>
              </w:r>
              <w:r w:rsidRPr="005564DC">
                <w:rPr>
                  <w:b/>
                </w:rPr>
                <w:t>, J</w:t>
              </w:r>
              <w:r>
                <w:rPr>
                  <w:b/>
                </w:rPr>
                <w:t>.</w:t>
              </w:r>
              <w:r w:rsidRPr="008D7FC4">
                <w:t xml:space="preserve">, </w:t>
              </w:r>
              <w:r>
                <w:t>KAVAN, J.</w:t>
              </w:r>
              <w:r w:rsidRPr="008D7FC4">
                <w:t xml:space="preserve">, </w:t>
              </w:r>
              <w:r>
                <w:t xml:space="preserve">OTČENÁŠEK, J. </w:t>
              </w:r>
              <w:r w:rsidRPr="008D7FC4">
                <w:t xml:space="preserve">Antarktický poloostrov, aspekty mezinárodní spolupráce při rozvoji environmentální ochrany a vědecko-technologické kooperace. </w:t>
              </w:r>
              <w:r w:rsidRPr="00DF7DE5">
                <w:rPr>
                  <w:i/>
                </w:rPr>
                <w:t>Výzkumná zpráva vypracovaná pro Ministerstvo zahraničních věcí ČR v rámci projektu TAČR BETA TB050MZV014.</w:t>
              </w:r>
              <w:r>
                <w:t xml:space="preserve"> 2016 (60 %)</w:t>
              </w:r>
            </w:ins>
          </w:p>
          <w:p w14:paraId="44A50F48" w14:textId="77777777" w:rsidR="00100A63" w:rsidRPr="008D7FC4" w:rsidRDefault="00100A63" w:rsidP="00100A63">
            <w:pPr>
              <w:ind w:left="322" w:hanging="284"/>
              <w:rPr>
                <w:ins w:id="10634" w:author="PS" w:date="2018-11-25T16:28:00Z"/>
              </w:rPr>
            </w:pPr>
            <w:ins w:id="10635" w:author="PS" w:date="2018-11-25T16:28:00Z">
              <w:r w:rsidRPr="005564DC">
                <w:rPr>
                  <w:b/>
                </w:rPr>
                <w:t>L</w:t>
              </w:r>
              <w:r>
                <w:rPr>
                  <w:b/>
                </w:rPr>
                <w:t>EHEJČEK, J</w:t>
              </w:r>
              <w:r>
                <w:t>.</w:t>
              </w:r>
              <w:r w:rsidRPr="008D7FC4">
                <w:t xml:space="preserve"> Dwarf tundra shrubs growth as a proxy for late Holocene climate change. </w:t>
              </w:r>
              <w:r w:rsidRPr="008D7FC4">
                <w:rPr>
                  <w:i/>
                </w:rPr>
                <w:t>Czech Polar Reports</w:t>
              </w:r>
              <w:r>
                <w:rPr>
                  <w:i/>
                </w:rPr>
                <w:t>.</w:t>
              </w:r>
              <w:r w:rsidRPr="008D7FC4">
                <w:t xml:space="preserve"> </w:t>
              </w:r>
              <w:r w:rsidRPr="00DF7DE5">
                <w:rPr>
                  <w:b/>
                </w:rPr>
                <w:t>5</w:t>
              </w:r>
              <w:r>
                <w:t>(2),</w:t>
              </w:r>
              <w:r w:rsidRPr="008D7FC4">
                <w:t xml:space="preserve"> 185-199.</w:t>
              </w:r>
              <w:r>
                <w:t xml:space="preserve"> 2015. </w:t>
              </w:r>
              <w:r w:rsidRPr="00F65DEF">
                <w:t>ISSN: 1805-0689</w:t>
              </w:r>
              <w:r>
                <w:t>. (100 %)</w:t>
              </w:r>
            </w:ins>
          </w:p>
          <w:p w14:paraId="0B4826BC" w14:textId="77777777" w:rsidR="00100A63" w:rsidRPr="008D7FC4" w:rsidRDefault="00100A63" w:rsidP="00100A63">
            <w:pPr>
              <w:ind w:left="322" w:hanging="284"/>
              <w:rPr>
                <w:ins w:id="10636" w:author="PS" w:date="2018-11-25T16:28:00Z"/>
              </w:rPr>
            </w:pPr>
            <w:ins w:id="10637" w:author="PS" w:date="2018-11-25T16:28:00Z">
              <w:r>
                <w:t>SVOBODA, M.</w:t>
              </w:r>
              <w:r w:rsidRPr="008D7FC4">
                <w:t xml:space="preserve">, </w:t>
              </w:r>
              <w:r>
                <w:t>JANDA, P.</w:t>
              </w:r>
              <w:r w:rsidRPr="008D7FC4">
                <w:t xml:space="preserve">, </w:t>
              </w:r>
              <w:r>
                <w:t>BAČE</w:t>
              </w:r>
              <w:r w:rsidRPr="008D7FC4">
                <w:t>, R</w:t>
              </w:r>
              <w:r>
                <w:t>.</w:t>
              </w:r>
              <w:r w:rsidRPr="008D7FC4">
                <w:t xml:space="preserve">, </w:t>
              </w:r>
              <w:r>
                <w:t>FRAVER, S.</w:t>
              </w:r>
              <w:r w:rsidRPr="008D7FC4">
                <w:t xml:space="preserve">, </w:t>
              </w:r>
              <w:r>
                <w:t>NAGEL, T.</w:t>
              </w:r>
              <w:r w:rsidRPr="008D7FC4">
                <w:t xml:space="preserve">, </w:t>
              </w:r>
              <w:r>
                <w:t>REJZEK, J.</w:t>
              </w:r>
              <w:r w:rsidRPr="008D7FC4">
                <w:t xml:space="preserve">, </w:t>
              </w:r>
              <w:r>
                <w:t>MIKOLÁŠ, M.</w:t>
              </w:r>
              <w:r w:rsidRPr="008D7FC4">
                <w:t xml:space="preserve">, </w:t>
              </w:r>
              <w:r>
                <w:t>DOUDA, J.</w:t>
              </w:r>
              <w:r w:rsidRPr="008D7FC4">
                <w:t xml:space="preserve">, </w:t>
              </w:r>
              <w:r>
                <w:t>BOUBLÍK</w:t>
              </w:r>
              <w:r w:rsidRPr="008D7FC4">
                <w:t>, K</w:t>
              </w:r>
              <w:r>
                <w:t>.</w:t>
              </w:r>
              <w:r w:rsidRPr="008D7FC4">
                <w:t xml:space="preserve">, </w:t>
              </w:r>
              <w:r>
                <w:t>ŠAMONIL, P.</w:t>
              </w:r>
              <w:r w:rsidRPr="008D7FC4">
                <w:t xml:space="preserve">, </w:t>
              </w:r>
              <w:r>
                <w:t>ČADA, V.</w:t>
              </w:r>
              <w:r w:rsidRPr="008D7FC4">
                <w:t xml:space="preserve">, </w:t>
              </w:r>
              <w:r>
                <w:t>TROTSIUK, V.</w:t>
              </w:r>
              <w:r w:rsidRPr="008D7FC4">
                <w:t xml:space="preserve">, </w:t>
              </w:r>
              <w:r>
                <w:t>TEODOSIU, M.</w:t>
              </w:r>
              <w:r w:rsidRPr="008D7FC4">
                <w:t xml:space="preserve">, </w:t>
              </w:r>
              <w:r>
                <w:t>BOURIAUD</w:t>
              </w:r>
              <w:r w:rsidRPr="008D7FC4">
                <w:t>, O</w:t>
              </w:r>
              <w:r>
                <w:t>.</w:t>
              </w:r>
              <w:r w:rsidRPr="008D7FC4">
                <w:t xml:space="preserve">, </w:t>
              </w:r>
              <w:r>
                <w:t>BIRIS</w:t>
              </w:r>
              <w:r w:rsidRPr="008D7FC4">
                <w:t>, A</w:t>
              </w:r>
              <w:r>
                <w:t>.</w:t>
              </w:r>
              <w:r w:rsidRPr="008D7FC4">
                <w:t xml:space="preserve">, </w:t>
              </w:r>
              <w:r>
                <w:t>SÝKORA, O.</w:t>
              </w:r>
              <w:r w:rsidRPr="008D7FC4">
                <w:t xml:space="preserve">, </w:t>
              </w:r>
              <w:r>
                <w:t>UZEL, P.</w:t>
              </w:r>
              <w:r w:rsidRPr="008D7FC4">
                <w:t xml:space="preserve">, </w:t>
              </w:r>
              <w:r>
                <w:t>ZELENKA, J.</w:t>
              </w:r>
              <w:r w:rsidRPr="008D7FC4">
                <w:t xml:space="preserve">, </w:t>
              </w:r>
              <w:r>
                <w:t>SEDLÁK, V.</w:t>
              </w:r>
              <w:r w:rsidRPr="008D7FC4">
                <w:t xml:space="preserve">, </w:t>
              </w:r>
              <w:r w:rsidRPr="005564DC">
                <w:rPr>
                  <w:b/>
                </w:rPr>
                <w:t>L</w:t>
              </w:r>
              <w:r>
                <w:rPr>
                  <w:b/>
                </w:rPr>
                <w:t>EHEJČEK, J</w:t>
              </w:r>
              <w:r>
                <w:t>.</w:t>
              </w:r>
              <w:r w:rsidRPr="008D7FC4">
                <w:t xml:space="preserve"> Landscape-level variability in historical disturbance in primary </w:t>
              </w:r>
              <w:r w:rsidRPr="008D7FC4">
                <w:rPr>
                  <w:i/>
                </w:rPr>
                <w:t>Picea abies</w:t>
              </w:r>
              <w:r w:rsidRPr="008D7FC4">
                <w:t xml:space="preserve"> mountain forests of the Eastern Carpathians, Romania. </w:t>
              </w:r>
              <w:r w:rsidRPr="008D7FC4">
                <w:rPr>
                  <w:i/>
                </w:rPr>
                <w:t>Journal of Vegetation Science</w:t>
              </w:r>
              <w:r>
                <w:rPr>
                  <w:i/>
                </w:rPr>
                <w:t>.</w:t>
              </w:r>
              <w:r w:rsidRPr="008D7FC4">
                <w:t xml:space="preserve"> </w:t>
              </w:r>
              <w:r w:rsidRPr="00DF7DE5">
                <w:rPr>
                  <w:b/>
                </w:rPr>
                <w:t>25</w:t>
              </w:r>
              <w:r w:rsidRPr="00DF7DE5">
                <w:t>(</w:t>
              </w:r>
              <w:r w:rsidRPr="008D7FC4">
                <w:t>2</w:t>
              </w:r>
              <w:r>
                <w:t>),</w:t>
              </w:r>
              <w:r w:rsidRPr="008D7FC4">
                <w:t xml:space="preserve"> 386-401.</w:t>
              </w:r>
              <w:r>
                <w:t xml:space="preserve"> 2013. </w:t>
              </w:r>
              <w:r w:rsidRPr="00F65DEF">
                <w:t>ISSN: 1100-9233.</w:t>
              </w:r>
              <w:r>
                <w:t xml:space="preserve"> (5 %)</w:t>
              </w:r>
            </w:ins>
          </w:p>
          <w:p w14:paraId="6A02AB26" w14:textId="77777777" w:rsidR="00100A63" w:rsidRPr="008D7FC4" w:rsidRDefault="00100A63" w:rsidP="00100A63">
            <w:pPr>
              <w:ind w:left="322" w:hanging="284"/>
              <w:rPr>
                <w:ins w:id="10638" w:author="PS" w:date="2018-11-25T16:28:00Z"/>
              </w:rPr>
            </w:pPr>
            <w:ins w:id="10639" w:author="PS" w:date="2018-11-25T16:28:00Z">
              <w:r>
                <w:t>HANÁČEK, M.</w:t>
              </w:r>
              <w:r w:rsidRPr="008D7FC4">
                <w:t xml:space="preserve">, </w:t>
              </w:r>
              <w:r>
                <w:t>NÝVLT, D.</w:t>
              </w:r>
              <w:r w:rsidRPr="008D7FC4">
                <w:t xml:space="preserve">, </w:t>
              </w:r>
              <w:r>
                <w:t>FLAŠAR, J.,</w:t>
              </w:r>
              <w:r w:rsidRPr="008D7FC4">
                <w:t xml:space="preserve"> </w:t>
              </w:r>
              <w:r>
                <w:t>STACKE, V.</w:t>
              </w:r>
              <w:r w:rsidRPr="008D7FC4">
                <w:t xml:space="preserve">, </w:t>
              </w:r>
              <w:r w:rsidRPr="005564DC">
                <w:rPr>
                  <w:b/>
                </w:rPr>
                <w:t>L</w:t>
              </w:r>
              <w:r>
                <w:rPr>
                  <w:b/>
                </w:rPr>
                <w:t>EHEJČEK, J.</w:t>
              </w:r>
              <w:r w:rsidRPr="008D7FC4">
                <w:t xml:space="preserve">, </w:t>
              </w:r>
              <w:r>
                <w:t>TÓTHOVÁ G.</w:t>
              </w:r>
              <w:r w:rsidRPr="008D7FC4">
                <w:t xml:space="preserve">, </w:t>
              </w:r>
              <w:r>
                <w:t>BŘEŽNÝ, M.</w:t>
              </w:r>
              <w:r w:rsidRPr="008D7FC4">
                <w:t xml:space="preserve">, </w:t>
              </w:r>
              <w:r>
                <w:t>PROCHÁZKOVÁ, B.</w:t>
              </w:r>
              <w:r w:rsidRPr="008D7FC4">
                <w:t xml:space="preserve">, </w:t>
              </w:r>
              <w:r>
                <w:t>UXA</w:t>
              </w:r>
              <w:r w:rsidRPr="008D7FC4">
                <w:t>, T</w:t>
              </w:r>
              <w:r>
                <w:t>.</w:t>
              </w:r>
              <w:r w:rsidRPr="008D7FC4">
                <w:t xml:space="preserve">, </w:t>
              </w:r>
              <w:r>
                <w:t>KŘENOVSKÁ</w:t>
              </w:r>
              <w:r w:rsidRPr="008D7FC4">
                <w:t>, I</w:t>
              </w:r>
              <w:r>
                <w:t>.</w:t>
              </w:r>
              <w:r w:rsidRPr="008D7FC4">
                <w:t xml:space="preserve"> New methods to reconstruct clast transport history in different glacial sedimentary environments: Case study for Old Red sandstone clasts from polythermal Hørbyebreen and Bertilbreen valley glaciers, Central Svalbard. </w:t>
              </w:r>
              <w:r w:rsidRPr="008D7FC4">
                <w:rPr>
                  <w:i/>
                </w:rPr>
                <w:t>Czech Polar Reports</w:t>
              </w:r>
              <w:r>
                <w:t>.</w:t>
              </w:r>
              <w:r w:rsidRPr="008D7FC4">
                <w:t xml:space="preserve"> </w:t>
              </w:r>
              <w:r w:rsidRPr="00DF7DE5">
                <w:rPr>
                  <w:b/>
                </w:rPr>
                <w:t>3</w:t>
              </w:r>
              <w:r>
                <w:t>,</w:t>
              </w:r>
              <w:r w:rsidRPr="008D7FC4">
                <w:t xml:space="preserve"> 107-129.</w:t>
              </w:r>
              <w:r>
                <w:t xml:space="preserve"> 2013. </w:t>
              </w:r>
              <w:r w:rsidRPr="00F65DEF">
                <w:t>ISSN 1805-0689</w:t>
              </w:r>
              <w:r>
                <w:t>. (10 %)</w:t>
              </w:r>
            </w:ins>
          </w:p>
          <w:p w14:paraId="036CBB22" w14:textId="77777777" w:rsidR="00100A63" w:rsidRDefault="00100A63" w:rsidP="00100A63">
            <w:pPr>
              <w:jc w:val="both"/>
              <w:rPr>
                <w:ins w:id="10640" w:author="PS" w:date="2018-11-25T16:28:00Z"/>
                <w:b/>
              </w:rPr>
            </w:pPr>
          </w:p>
        </w:tc>
      </w:tr>
      <w:tr w:rsidR="00100A63" w14:paraId="04316583" w14:textId="77777777" w:rsidTr="00100A63">
        <w:trPr>
          <w:trHeight w:val="218"/>
          <w:ins w:id="10641" w:author="PS" w:date="2018-11-25T16:28:00Z"/>
        </w:trPr>
        <w:tc>
          <w:tcPr>
            <w:tcW w:w="9859" w:type="dxa"/>
            <w:gridSpan w:val="11"/>
            <w:shd w:val="clear" w:color="auto" w:fill="F7CAAC"/>
          </w:tcPr>
          <w:p w14:paraId="0EC05960" w14:textId="77777777" w:rsidR="00100A63" w:rsidRDefault="00100A63" w:rsidP="00100A63">
            <w:pPr>
              <w:rPr>
                <w:ins w:id="10642" w:author="PS" w:date="2018-11-25T16:28:00Z"/>
                <w:b/>
              </w:rPr>
            </w:pPr>
            <w:ins w:id="10643" w:author="PS" w:date="2018-11-25T16:28:00Z">
              <w:r>
                <w:rPr>
                  <w:b/>
                </w:rPr>
                <w:t>Působení v zahraničí</w:t>
              </w:r>
            </w:ins>
          </w:p>
        </w:tc>
      </w:tr>
      <w:tr w:rsidR="00100A63" w14:paraId="465BE098" w14:textId="77777777" w:rsidTr="00100A63">
        <w:trPr>
          <w:trHeight w:val="328"/>
          <w:ins w:id="10644" w:author="PS" w:date="2018-11-25T16:28:00Z"/>
        </w:trPr>
        <w:tc>
          <w:tcPr>
            <w:tcW w:w="9859" w:type="dxa"/>
            <w:gridSpan w:val="11"/>
          </w:tcPr>
          <w:p w14:paraId="760FF774" w14:textId="77777777" w:rsidR="00100A63" w:rsidRPr="008D7FC4" w:rsidRDefault="00100A63" w:rsidP="00100A63">
            <w:pPr>
              <w:ind w:left="322" w:hanging="284"/>
              <w:rPr>
                <w:ins w:id="10645" w:author="PS" w:date="2018-11-25T16:28:00Z"/>
              </w:rPr>
            </w:pPr>
            <w:ins w:id="10646" w:author="PS" w:date="2018-11-25T16:28:00Z">
              <w:r>
                <w:t xml:space="preserve">07.2015 + 09.2016: </w:t>
              </w:r>
              <w:r w:rsidRPr="008D7FC4">
                <w:t>Universtity of Greifswald, Landscape Ecol. Res. Group, Německo</w:t>
              </w:r>
              <w:r>
                <w:t xml:space="preserve"> - </w:t>
              </w:r>
              <w:r w:rsidRPr="008D7FC4">
                <w:t>vědecko-výzkumná stáž</w:t>
              </w:r>
            </w:ins>
          </w:p>
          <w:p w14:paraId="5D950511" w14:textId="77777777" w:rsidR="00100A63" w:rsidRPr="008D7FC4" w:rsidRDefault="00100A63" w:rsidP="00100A63">
            <w:pPr>
              <w:ind w:left="322" w:hanging="284"/>
              <w:rPr>
                <w:ins w:id="10647" w:author="PS" w:date="2018-11-25T16:28:00Z"/>
              </w:rPr>
            </w:pPr>
            <w:ins w:id="10648" w:author="PS" w:date="2018-11-25T16:28:00Z">
              <w:r>
                <w:t xml:space="preserve">08.2014: </w:t>
              </w:r>
              <w:r w:rsidRPr="008D7FC4">
                <w:t>Výzkumná stanice Bioforsk Svanhovd, Norsko</w:t>
              </w:r>
              <w:r>
                <w:t xml:space="preserve"> - </w:t>
              </w:r>
              <w:r w:rsidRPr="008D7FC4">
                <w:t>vědecko-výzkumný pobyt</w:t>
              </w:r>
            </w:ins>
          </w:p>
          <w:p w14:paraId="38F0349E" w14:textId="77777777" w:rsidR="00100A63" w:rsidRPr="008D7FC4" w:rsidRDefault="00100A63" w:rsidP="00100A63">
            <w:pPr>
              <w:ind w:left="322" w:hanging="284"/>
              <w:rPr>
                <w:ins w:id="10649" w:author="PS" w:date="2018-11-25T16:28:00Z"/>
              </w:rPr>
            </w:pPr>
            <w:ins w:id="10650" w:author="PS" w:date="2018-11-25T16:28:00Z">
              <w:r w:rsidRPr="008D7FC4">
                <w:t>11.</w:t>
              </w:r>
              <w:r>
                <w:t>2013</w:t>
              </w:r>
              <w:r w:rsidRPr="008D7FC4">
                <w:t xml:space="preserve"> – 12.2013</w:t>
              </w:r>
              <w:r>
                <w:t xml:space="preserve">: </w:t>
              </w:r>
              <w:r w:rsidRPr="008D7FC4">
                <w:t>Swiss Federal Institute for Forest, Snow and Landscape Research WSL, ETH Zürich, Švýcarsko</w:t>
              </w:r>
              <w:r>
                <w:t xml:space="preserve"> </w:t>
              </w:r>
              <w:r w:rsidRPr="008D7FC4">
                <w:t>- vědecko-výzkumná stáž</w:t>
              </w:r>
            </w:ins>
          </w:p>
          <w:p w14:paraId="721F6A43" w14:textId="77777777" w:rsidR="00100A63" w:rsidRPr="008D7FC4" w:rsidRDefault="00100A63" w:rsidP="00100A63">
            <w:pPr>
              <w:ind w:left="322" w:hanging="284"/>
              <w:rPr>
                <w:ins w:id="10651" w:author="PS" w:date="2018-11-25T16:28:00Z"/>
              </w:rPr>
            </w:pPr>
            <w:ins w:id="10652" w:author="PS" w:date="2018-11-25T16:28:00Z">
              <w:r w:rsidRPr="008D7FC4">
                <w:t>08.2013</w:t>
              </w:r>
              <w:r>
                <w:t xml:space="preserve">: </w:t>
              </w:r>
              <w:r w:rsidRPr="008D7FC4">
                <w:t>Výzkumná stanice GINR, Kobbefjord, JZ Grónsko</w:t>
              </w:r>
              <w:r>
                <w:t xml:space="preserve"> </w:t>
              </w:r>
              <w:r w:rsidRPr="008D7FC4">
                <w:t>- vědecko-výzkumný pobyt</w:t>
              </w:r>
            </w:ins>
          </w:p>
          <w:p w14:paraId="3A3C7684" w14:textId="77777777" w:rsidR="00100A63" w:rsidRPr="008D7FC4" w:rsidRDefault="00100A63" w:rsidP="00100A63">
            <w:pPr>
              <w:ind w:left="322" w:hanging="284"/>
              <w:rPr>
                <w:ins w:id="10653" w:author="PS" w:date="2018-11-25T16:28:00Z"/>
              </w:rPr>
            </w:pPr>
            <w:ins w:id="10654" w:author="PS" w:date="2018-11-25T16:28:00Z">
              <w:r>
                <w:t xml:space="preserve">07.2012 + 07.2015: </w:t>
              </w:r>
              <w:r w:rsidRPr="008D7FC4">
                <w:t>Česká polární stanice, Svalbard, Norsko</w:t>
              </w:r>
              <w:r>
                <w:t xml:space="preserve"> </w:t>
              </w:r>
              <w:r w:rsidRPr="008D7FC4">
                <w:t>- geologicko-geomorfologická pracovní skupina</w:t>
              </w:r>
            </w:ins>
          </w:p>
          <w:p w14:paraId="3C9B6844" w14:textId="77777777" w:rsidR="00100A63" w:rsidRPr="008D7FC4" w:rsidRDefault="00100A63" w:rsidP="00100A63">
            <w:pPr>
              <w:ind w:left="322" w:hanging="284"/>
              <w:rPr>
                <w:ins w:id="10655" w:author="PS" w:date="2018-11-25T16:28:00Z"/>
              </w:rPr>
            </w:pPr>
            <w:ins w:id="10656" w:author="PS" w:date="2018-11-25T16:28:00Z">
              <w:r>
                <w:t xml:space="preserve">09.2011 – 12.2011: </w:t>
              </w:r>
              <w:r w:rsidRPr="008D7FC4">
                <w:t>Vancouver Island University, Faculty of Science, Kanada</w:t>
              </w:r>
              <w:r>
                <w:t xml:space="preserve"> </w:t>
              </w:r>
              <w:r w:rsidRPr="008D7FC4">
                <w:t>- semestrální studium v rámci programu „Transatlantic Exchange Partnerships: EU - Canada“</w:t>
              </w:r>
            </w:ins>
          </w:p>
          <w:p w14:paraId="30FBC907" w14:textId="77777777" w:rsidR="00100A63" w:rsidRDefault="00100A63" w:rsidP="00100A63">
            <w:pPr>
              <w:ind w:left="322" w:hanging="284"/>
              <w:rPr>
                <w:ins w:id="10657" w:author="PS" w:date="2018-11-25T16:28:00Z"/>
                <w:b/>
              </w:rPr>
            </w:pPr>
            <w:ins w:id="10658" w:author="PS" w:date="2018-11-25T16:28:00Z">
              <w:r>
                <w:t xml:space="preserve">01.2009 – 06.2009: </w:t>
              </w:r>
              <w:r w:rsidRPr="008D7FC4">
                <w:t>University of Iceland, Faculty of Science, Island</w:t>
              </w:r>
              <w:r>
                <w:t xml:space="preserve"> </w:t>
              </w:r>
              <w:r w:rsidRPr="008D7FC4">
                <w:t>- semestrální studium v rámci programu NAEP („Norské fondy“)</w:t>
              </w:r>
            </w:ins>
          </w:p>
        </w:tc>
      </w:tr>
      <w:tr w:rsidR="00100A63" w14:paraId="26673435" w14:textId="77777777" w:rsidTr="00100A63">
        <w:trPr>
          <w:cantSplit/>
          <w:trHeight w:val="470"/>
          <w:ins w:id="10659" w:author="PS" w:date="2018-11-25T16:28:00Z"/>
        </w:trPr>
        <w:tc>
          <w:tcPr>
            <w:tcW w:w="2518" w:type="dxa"/>
            <w:shd w:val="clear" w:color="auto" w:fill="F7CAAC"/>
          </w:tcPr>
          <w:p w14:paraId="4DC3F2E5" w14:textId="77777777" w:rsidR="00100A63" w:rsidRDefault="00100A63" w:rsidP="00100A63">
            <w:pPr>
              <w:jc w:val="both"/>
              <w:rPr>
                <w:ins w:id="10660" w:author="PS" w:date="2018-11-25T16:28:00Z"/>
                <w:b/>
              </w:rPr>
            </w:pPr>
            <w:ins w:id="10661" w:author="PS" w:date="2018-11-25T16:28:00Z">
              <w:r>
                <w:rPr>
                  <w:b/>
                </w:rPr>
                <w:t xml:space="preserve">Podpis </w:t>
              </w:r>
            </w:ins>
          </w:p>
        </w:tc>
        <w:tc>
          <w:tcPr>
            <w:tcW w:w="4536" w:type="dxa"/>
            <w:gridSpan w:val="5"/>
          </w:tcPr>
          <w:p w14:paraId="714A2690" w14:textId="77777777" w:rsidR="00100A63" w:rsidRDefault="00100A63" w:rsidP="00100A63">
            <w:pPr>
              <w:jc w:val="both"/>
              <w:rPr>
                <w:ins w:id="10662" w:author="PS" w:date="2018-11-25T16:28:00Z"/>
              </w:rPr>
            </w:pPr>
          </w:p>
        </w:tc>
        <w:tc>
          <w:tcPr>
            <w:tcW w:w="786" w:type="dxa"/>
            <w:gridSpan w:val="2"/>
            <w:shd w:val="clear" w:color="auto" w:fill="F7CAAC"/>
          </w:tcPr>
          <w:p w14:paraId="44B64751" w14:textId="77777777" w:rsidR="00100A63" w:rsidRDefault="00100A63" w:rsidP="00100A63">
            <w:pPr>
              <w:jc w:val="both"/>
              <w:rPr>
                <w:ins w:id="10663" w:author="PS" w:date="2018-11-25T16:28:00Z"/>
              </w:rPr>
            </w:pPr>
            <w:ins w:id="10664" w:author="PS" w:date="2018-11-25T16:28:00Z">
              <w:r>
                <w:rPr>
                  <w:b/>
                </w:rPr>
                <w:t>datum</w:t>
              </w:r>
            </w:ins>
          </w:p>
        </w:tc>
        <w:tc>
          <w:tcPr>
            <w:tcW w:w="2019" w:type="dxa"/>
            <w:gridSpan w:val="3"/>
          </w:tcPr>
          <w:p w14:paraId="1FDAC293" w14:textId="77777777" w:rsidR="00100A63" w:rsidRDefault="00100A63" w:rsidP="00100A63">
            <w:pPr>
              <w:jc w:val="both"/>
              <w:rPr>
                <w:ins w:id="10665" w:author="PS" w:date="2018-11-25T16:28:00Z"/>
              </w:rPr>
            </w:pPr>
            <w:ins w:id="10666" w:author="PS" w:date="2018-11-25T16:28:00Z">
              <w:r>
                <w:t>9.5.2018</w:t>
              </w:r>
            </w:ins>
          </w:p>
        </w:tc>
      </w:tr>
    </w:tbl>
    <w:p w14:paraId="0AA9A1AB" w14:textId="77777777" w:rsidR="00E05AA8" w:rsidRDefault="00E05AA8" w:rsidP="00495DC8">
      <w:pPr>
        <w:rPr>
          <w:ins w:id="10667" w:author="PS" w:date="2018-11-25T16:28:00Z"/>
        </w:rPr>
      </w:pPr>
    </w:p>
    <w:p w14:paraId="1D8088ED" w14:textId="3EECECFB" w:rsidR="00AE17AC" w:rsidRDefault="00AE17AC">
      <w:pPr>
        <w:spacing w:after="160" w:line="259" w:lineRule="auto"/>
        <w:rPr>
          <w:ins w:id="10668" w:author="PS" w:date="2018-11-25T16:30:00Z"/>
        </w:rPr>
      </w:pPr>
      <w:ins w:id="10669" w:author="PS" w:date="2018-11-25T16:30:00Z">
        <w:r>
          <w:br w:type="page"/>
        </w:r>
      </w:ins>
    </w:p>
    <w:p w14:paraId="224C2DC8" w14:textId="77777777" w:rsidR="00100A63" w:rsidRDefault="00100A63" w:rsidP="00495DC8">
      <w:pPr>
        <w:rPr>
          <w:ins w:id="10670" w:author="PS" w:date="2018-11-25T16:28:00Z"/>
        </w:rPr>
      </w:pPr>
    </w:p>
    <w:p w14:paraId="6711AD0F" w14:textId="77777777" w:rsidR="00100A63" w:rsidRDefault="00100A63" w:rsidP="00495DC8">
      <w:pPr>
        <w:rPr>
          <w:ins w:id="10671" w:author="PS" w:date="2018-11-25T16:21:00Z"/>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E17AC" w14:paraId="75279AAA" w14:textId="77777777" w:rsidTr="00AE6202">
        <w:trPr>
          <w:ins w:id="10672" w:author="PS" w:date="2018-11-25T16:30:00Z"/>
        </w:trPr>
        <w:tc>
          <w:tcPr>
            <w:tcW w:w="9859" w:type="dxa"/>
            <w:gridSpan w:val="11"/>
            <w:tcBorders>
              <w:bottom w:val="double" w:sz="4" w:space="0" w:color="auto"/>
            </w:tcBorders>
            <w:shd w:val="clear" w:color="auto" w:fill="BDD6EE"/>
          </w:tcPr>
          <w:p w14:paraId="73FABCBD" w14:textId="77777777" w:rsidR="00AE17AC" w:rsidRDefault="00AE17AC" w:rsidP="00AE6202">
            <w:pPr>
              <w:jc w:val="both"/>
              <w:rPr>
                <w:ins w:id="10673" w:author="PS" w:date="2018-11-25T16:30:00Z"/>
                <w:b/>
                <w:sz w:val="28"/>
              </w:rPr>
            </w:pPr>
            <w:ins w:id="10674" w:author="PS" w:date="2018-11-25T16:30:00Z">
              <w:r>
                <w:rPr>
                  <w:b/>
                  <w:sz w:val="28"/>
                </w:rPr>
                <w:t>C-I – Personální zabezpečení</w:t>
              </w:r>
            </w:ins>
          </w:p>
        </w:tc>
      </w:tr>
      <w:tr w:rsidR="00AE17AC" w14:paraId="15CEBC53" w14:textId="77777777" w:rsidTr="00AE6202">
        <w:trPr>
          <w:ins w:id="10675" w:author="PS" w:date="2018-11-25T16:30:00Z"/>
        </w:trPr>
        <w:tc>
          <w:tcPr>
            <w:tcW w:w="2518" w:type="dxa"/>
            <w:tcBorders>
              <w:top w:val="double" w:sz="4" w:space="0" w:color="auto"/>
            </w:tcBorders>
            <w:shd w:val="clear" w:color="auto" w:fill="F7CAAC"/>
          </w:tcPr>
          <w:p w14:paraId="0B655D47" w14:textId="77777777" w:rsidR="00AE17AC" w:rsidRDefault="00AE17AC" w:rsidP="00AE6202">
            <w:pPr>
              <w:jc w:val="both"/>
              <w:rPr>
                <w:ins w:id="10676" w:author="PS" w:date="2018-11-25T16:30:00Z"/>
                <w:b/>
              </w:rPr>
            </w:pPr>
            <w:ins w:id="10677" w:author="PS" w:date="2018-11-25T16:30:00Z">
              <w:r>
                <w:rPr>
                  <w:b/>
                </w:rPr>
                <w:t>Vysoká škola</w:t>
              </w:r>
            </w:ins>
          </w:p>
        </w:tc>
        <w:tc>
          <w:tcPr>
            <w:tcW w:w="7341" w:type="dxa"/>
            <w:gridSpan w:val="10"/>
          </w:tcPr>
          <w:p w14:paraId="4AB82776" w14:textId="77777777" w:rsidR="00AE17AC" w:rsidRDefault="00AE17AC" w:rsidP="00AE6202">
            <w:pPr>
              <w:jc w:val="both"/>
              <w:rPr>
                <w:ins w:id="10678" w:author="PS" w:date="2018-11-25T16:30:00Z"/>
              </w:rPr>
            </w:pPr>
            <w:ins w:id="10679" w:author="PS" w:date="2018-11-25T16:30:00Z">
              <w:r>
                <w:t>Universita Tomáše Bati ve Zlíně</w:t>
              </w:r>
            </w:ins>
          </w:p>
        </w:tc>
      </w:tr>
      <w:tr w:rsidR="00AE17AC" w14:paraId="55132D74" w14:textId="77777777" w:rsidTr="00AE6202">
        <w:trPr>
          <w:ins w:id="10680" w:author="PS" w:date="2018-11-25T16:30:00Z"/>
        </w:trPr>
        <w:tc>
          <w:tcPr>
            <w:tcW w:w="2518" w:type="dxa"/>
            <w:shd w:val="clear" w:color="auto" w:fill="F7CAAC"/>
          </w:tcPr>
          <w:p w14:paraId="371B898E" w14:textId="77777777" w:rsidR="00AE17AC" w:rsidRDefault="00AE17AC" w:rsidP="00AE6202">
            <w:pPr>
              <w:jc w:val="both"/>
              <w:rPr>
                <w:ins w:id="10681" w:author="PS" w:date="2018-11-25T16:30:00Z"/>
                <w:b/>
              </w:rPr>
            </w:pPr>
            <w:ins w:id="10682" w:author="PS" w:date="2018-11-25T16:30:00Z">
              <w:r>
                <w:rPr>
                  <w:b/>
                </w:rPr>
                <w:t>Součást vysoké školy</w:t>
              </w:r>
            </w:ins>
          </w:p>
        </w:tc>
        <w:tc>
          <w:tcPr>
            <w:tcW w:w="7341" w:type="dxa"/>
            <w:gridSpan w:val="10"/>
          </w:tcPr>
          <w:p w14:paraId="3678D86A" w14:textId="77777777" w:rsidR="00AE17AC" w:rsidRDefault="00AE17AC" w:rsidP="00AE6202">
            <w:pPr>
              <w:jc w:val="both"/>
              <w:rPr>
                <w:ins w:id="10683" w:author="PS" w:date="2018-11-25T16:30:00Z"/>
              </w:rPr>
            </w:pPr>
            <w:ins w:id="10684" w:author="PS" w:date="2018-11-25T16:30:00Z">
              <w:r>
                <w:t>Fakulta logistiky a krizového řízení</w:t>
              </w:r>
            </w:ins>
          </w:p>
        </w:tc>
      </w:tr>
      <w:tr w:rsidR="00AE17AC" w14:paraId="2260F6B0" w14:textId="77777777" w:rsidTr="00AE6202">
        <w:trPr>
          <w:ins w:id="10685" w:author="PS" w:date="2018-11-25T16:30:00Z"/>
        </w:trPr>
        <w:tc>
          <w:tcPr>
            <w:tcW w:w="2518" w:type="dxa"/>
            <w:shd w:val="clear" w:color="auto" w:fill="F7CAAC"/>
          </w:tcPr>
          <w:p w14:paraId="5BC397E7" w14:textId="77777777" w:rsidR="00AE17AC" w:rsidRDefault="00AE17AC" w:rsidP="00AE6202">
            <w:pPr>
              <w:jc w:val="both"/>
              <w:rPr>
                <w:ins w:id="10686" w:author="PS" w:date="2018-11-25T16:30:00Z"/>
                <w:b/>
              </w:rPr>
            </w:pPr>
            <w:ins w:id="10687" w:author="PS" w:date="2018-11-25T16:30:00Z">
              <w:r>
                <w:rPr>
                  <w:b/>
                </w:rPr>
                <w:t>Název studijního programu</w:t>
              </w:r>
            </w:ins>
          </w:p>
        </w:tc>
        <w:tc>
          <w:tcPr>
            <w:tcW w:w="7341" w:type="dxa"/>
            <w:gridSpan w:val="10"/>
          </w:tcPr>
          <w:p w14:paraId="79A74DCF" w14:textId="0D8D163E" w:rsidR="00AE17AC" w:rsidRPr="00AC3CBB" w:rsidRDefault="00AE17AC" w:rsidP="00AE6202">
            <w:pPr>
              <w:jc w:val="both"/>
              <w:rPr>
                <w:ins w:id="10688" w:author="PS" w:date="2018-11-25T16:30:00Z"/>
              </w:rPr>
            </w:pPr>
            <w:ins w:id="10689" w:author="PS" w:date="2018-11-25T16:31:00Z">
              <w:r w:rsidRPr="00AC3CBB">
                <w:rPr>
                  <w:rPrChange w:id="10690" w:author="PS" w:date="2018-11-25T16:53:00Z">
                    <w:rPr>
                      <w:b/>
                    </w:rPr>
                  </w:rPrChange>
                </w:rPr>
                <w:t>Environmentální bezpečnost</w:t>
              </w:r>
            </w:ins>
          </w:p>
        </w:tc>
      </w:tr>
      <w:tr w:rsidR="00AE17AC" w14:paraId="386506EE" w14:textId="77777777" w:rsidTr="00AE6202">
        <w:trPr>
          <w:ins w:id="10691" w:author="PS" w:date="2018-11-25T16:30:00Z"/>
        </w:trPr>
        <w:tc>
          <w:tcPr>
            <w:tcW w:w="2518" w:type="dxa"/>
            <w:shd w:val="clear" w:color="auto" w:fill="F7CAAC"/>
          </w:tcPr>
          <w:p w14:paraId="7CE47468" w14:textId="77777777" w:rsidR="00AE17AC" w:rsidRDefault="00AE17AC" w:rsidP="00AE6202">
            <w:pPr>
              <w:jc w:val="both"/>
              <w:rPr>
                <w:ins w:id="10692" w:author="PS" w:date="2018-11-25T16:30:00Z"/>
                <w:b/>
              </w:rPr>
            </w:pPr>
            <w:ins w:id="10693" w:author="PS" w:date="2018-11-25T16:30:00Z">
              <w:r>
                <w:rPr>
                  <w:b/>
                </w:rPr>
                <w:t>Jméno a příjmení</w:t>
              </w:r>
            </w:ins>
          </w:p>
        </w:tc>
        <w:tc>
          <w:tcPr>
            <w:tcW w:w="4536" w:type="dxa"/>
            <w:gridSpan w:val="5"/>
          </w:tcPr>
          <w:p w14:paraId="6352BC01" w14:textId="77777777" w:rsidR="00AE17AC" w:rsidRPr="00A50022" w:rsidRDefault="00AE17AC" w:rsidP="00AE6202">
            <w:pPr>
              <w:jc w:val="both"/>
              <w:rPr>
                <w:ins w:id="10694" w:author="PS" w:date="2018-11-25T16:30:00Z"/>
                <w:b/>
              </w:rPr>
            </w:pPr>
            <w:ins w:id="10695" w:author="PS" w:date="2018-11-25T16:30:00Z">
              <w:r w:rsidRPr="00A50022">
                <w:rPr>
                  <w:b/>
                </w:rPr>
                <w:t>Václav Lošek</w:t>
              </w:r>
            </w:ins>
          </w:p>
        </w:tc>
        <w:tc>
          <w:tcPr>
            <w:tcW w:w="709" w:type="dxa"/>
            <w:shd w:val="clear" w:color="auto" w:fill="F7CAAC"/>
          </w:tcPr>
          <w:p w14:paraId="780366E0" w14:textId="77777777" w:rsidR="00AE17AC" w:rsidRDefault="00AE17AC" w:rsidP="00AE6202">
            <w:pPr>
              <w:jc w:val="both"/>
              <w:rPr>
                <w:ins w:id="10696" w:author="PS" w:date="2018-11-25T16:30:00Z"/>
                <w:b/>
              </w:rPr>
            </w:pPr>
            <w:ins w:id="10697" w:author="PS" w:date="2018-11-25T16:30:00Z">
              <w:r>
                <w:rPr>
                  <w:b/>
                </w:rPr>
                <w:t>Tituly</w:t>
              </w:r>
            </w:ins>
          </w:p>
        </w:tc>
        <w:tc>
          <w:tcPr>
            <w:tcW w:w="2096" w:type="dxa"/>
            <w:gridSpan w:val="4"/>
          </w:tcPr>
          <w:p w14:paraId="358E8A86" w14:textId="77777777" w:rsidR="00AE17AC" w:rsidRDefault="00AE17AC" w:rsidP="00AE6202">
            <w:pPr>
              <w:jc w:val="both"/>
              <w:rPr>
                <w:ins w:id="10698" w:author="PS" w:date="2018-11-25T16:30:00Z"/>
              </w:rPr>
            </w:pPr>
            <w:ins w:id="10699" w:author="PS" w:date="2018-11-25T16:30:00Z">
              <w:r>
                <w:t>doc., RSDr., CSc.</w:t>
              </w:r>
            </w:ins>
          </w:p>
        </w:tc>
      </w:tr>
      <w:tr w:rsidR="00AE17AC" w14:paraId="01D720C5" w14:textId="77777777" w:rsidTr="00AE6202">
        <w:trPr>
          <w:ins w:id="10700" w:author="PS" w:date="2018-11-25T16:30:00Z"/>
        </w:trPr>
        <w:tc>
          <w:tcPr>
            <w:tcW w:w="2518" w:type="dxa"/>
            <w:shd w:val="clear" w:color="auto" w:fill="F7CAAC"/>
          </w:tcPr>
          <w:p w14:paraId="16C7A08B" w14:textId="77777777" w:rsidR="00AE17AC" w:rsidRDefault="00AE17AC" w:rsidP="00AE6202">
            <w:pPr>
              <w:jc w:val="both"/>
              <w:rPr>
                <w:ins w:id="10701" w:author="PS" w:date="2018-11-25T16:30:00Z"/>
                <w:b/>
              </w:rPr>
            </w:pPr>
            <w:ins w:id="10702" w:author="PS" w:date="2018-11-25T16:30:00Z">
              <w:r>
                <w:rPr>
                  <w:b/>
                </w:rPr>
                <w:t>Rok narození</w:t>
              </w:r>
            </w:ins>
          </w:p>
        </w:tc>
        <w:tc>
          <w:tcPr>
            <w:tcW w:w="829" w:type="dxa"/>
          </w:tcPr>
          <w:p w14:paraId="0366C44C" w14:textId="77777777" w:rsidR="00AE17AC" w:rsidRDefault="00AE17AC" w:rsidP="00AE6202">
            <w:pPr>
              <w:jc w:val="both"/>
              <w:rPr>
                <w:ins w:id="10703" w:author="PS" w:date="2018-11-25T16:30:00Z"/>
              </w:rPr>
            </w:pPr>
            <w:ins w:id="10704" w:author="PS" w:date="2018-11-25T16:30:00Z">
              <w:r>
                <w:t>1950</w:t>
              </w:r>
            </w:ins>
          </w:p>
        </w:tc>
        <w:tc>
          <w:tcPr>
            <w:tcW w:w="1721" w:type="dxa"/>
            <w:shd w:val="clear" w:color="auto" w:fill="F7CAAC"/>
          </w:tcPr>
          <w:p w14:paraId="18855C3F" w14:textId="77777777" w:rsidR="00AE17AC" w:rsidRDefault="00AE17AC" w:rsidP="00AE6202">
            <w:pPr>
              <w:jc w:val="both"/>
              <w:rPr>
                <w:ins w:id="10705" w:author="PS" w:date="2018-11-25T16:30:00Z"/>
                <w:b/>
              </w:rPr>
            </w:pPr>
            <w:ins w:id="10706" w:author="PS" w:date="2018-11-25T16:30:00Z">
              <w:r>
                <w:rPr>
                  <w:b/>
                </w:rPr>
                <w:t>typ vztahu k VŠ</w:t>
              </w:r>
            </w:ins>
          </w:p>
        </w:tc>
        <w:tc>
          <w:tcPr>
            <w:tcW w:w="992" w:type="dxa"/>
            <w:gridSpan w:val="2"/>
          </w:tcPr>
          <w:p w14:paraId="4F309F0C" w14:textId="77777777" w:rsidR="00AE17AC" w:rsidRPr="003321B2" w:rsidRDefault="00AE17AC" w:rsidP="00AE6202">
            <w:pPr>
              <w:jc w:val="both"/>
              <w:rPr>
                <w:ins w:id="10707" w:author="PS" w:date="2018-11-25T16:30:00Z"/>
                <w:i/>
              </w:rPr>
            </w:pPr>
            <w:ins w:id="10708" w:author="PS" w:date="2018-11-25T16:30:00Z">
              <w:r w:rsidRPr="003321B2">
                <w:rPr>
                  <w:i/>
                </w:rPr>
                <w:t>pp.</w:t>
              </w:r>
            </w:ins>
          </w:p>
        </w:tc>
        <w:tc>
          <w:tcPr>
            <w:tcW w:w="994" w:type="dxa"/>
            <w:shd w:val="clear" w:color="auto" w:fill="F7CAAC"/>
          </w:tcPr>
          <w:p w14:paraId="1752781D" w14:textId="77777777" w:rsidR="00AE17AC" w:rsidRDefault="00AE17AC" w:rsidP="00AE6202">
            <w:pPr>
              <w:jc w:val="both"/>
              <w:rPr>
                <w:ins w:id="10709" w:author="PS" w:date="2018-11-25T16:30:00Z"/>
                <w:b/>
              </w:rPr>
            </w:pPr>
            <w:ins w:id="10710" w:author="PS" w:date="2018-11-25T16:30:00Z">
              <w:r>
                <w:rPr>
                  <w:b/>
                </w:rPr>
                <w:t>rozsah</w:t>
              </w:r>
            </w:ins>
          </w:p>
        </w:tc>
        <w:tc>
          <w:tcPr>
            <w:tcW w:w="709" w:type="dxa"/>
          </w:tcPr>
          <w:p w14:paraId="51D6A176" w14:textId="77777777" w:rsidR="00AE17AC" w:rsidRDefault="00AE17AC" w:rsidP="00AE6202">
            <w:pPr>
              <w:jc w:val="both"/>
              <w:rPr>
                <w:ins w:id="10711" w:author="PS" w:date="2018-11-25T16:30:00Z"/>
              </w:rPr>
            </w:pPr>
            <w:ins w:id="10712" w:author="PS" w:date="2018-11-25T16:30:00Z">
              <w:r>
                <w:t>40</w:t>
              </w:r>
            </w:ins>
          </w:p>
        </w:tc>
        <w:tc>
          <w:tcPr>
            <w:tcW w:w="709" w:type="dxa"/>
            <w:gridSpan w:val="2"/>
            <w:shd w:val="clear" w:color="auto" w:fill="F7CAAC"/>
          </w:tcPr>
          <w:p w14:paraId="31FD1D29" w14:textId="77777777" w:rsidR="00AE17AC" w:rsidRDefault="00AE17AC" w:rsidP="00AE6202">
            <w:pPr>
              <w:jc w:val="both"/>
              <w:rPr>
                <w:ins w:id="10713" w:author="PS" w:date="2018-11-25T16:30:00Z"/>
                <w:b/>
              </w:rPr>
            </w:pPr>
            <w:ins w:id="10714" w:author="PS" w:date="2018-11-25T16:30:00Z">
              <w:r>
                <w:rPr>
                  <w:b/>
                </w:rPr>
                <w:t>do kdy</w:t>
              </w:r>
            </w:ins>
          </w:p>
        </w:tc>
        <w:tc>
          <w:tcPr>
            <w:tcW w:w="1387" w:type="dxa"/>
            <w:gridSpan w:val="2"/>
          </w:tcPr>
          <w:p w14:paraId="565479F2" w14:textId="77777777" w:rsidR="00AE17AC" w:rsidRDefault="00AE17AC" w:rsidP="00AE6202">
            <w:pPr>
              <w:jc w:val="both"/>
              <w:rPr>
                <w:ins w:id="10715" w:author="PS" w:date="2018-11-25T16:30:00Z"/>
              </w:rPr>
            </w:pPr>
            <w:ins w:id="10716" w:author="PS" w:date="2018-11-25T16:30:00Z">
              <w:r>
                <w:t>N</w:t>
              </w:r>
            </w:ins>
          </w:p>
        </w:tc>
      </w:tr>
      <w:tr w:rsidR="00AE17AC" w14:paraId="7033DD23" w14:textId="77777777" w:rsidTr="00AE6202">
        <w:trPr>
          <w:ins w:id="10717" w:author="PS" w:date="2018-11-25T16:30:00Z"/>
        </w:trPr>
        <w:tc>
          <w:tcPr>
            <w:tcW w:w="5068" w:type="dxa"/>
            <w:gridSpan w:val="3"/>
            <w:shd w:val="clear" w:color="auto" w:fill="F7CAAC"/>
          </w:tcPr>
          <w:p w14:paraId="3510CF9A" w14:textId="77777777" w:rsidR="00AE17AC" w:rsidRDefault="00AE17AC" w:rsidP="00AE6202">
            <w:pPr>
              <w:jc w:val="both"/>
              <w:rPr>
                <w:ins w:id="10718" w:author="PS" w:date="2018-11-25T16:30:00Z"/>
                <w:b/>
              </w:rPr>
            </w:pPr>
            <w:ins w:id="10719" w:author="PS" w:date="2018-11-25T16:30:00Z">
              <w:r>
                <w:rPr>
                  <w:b/>
                </w:rPr>
                <w:t>Typ vztahu na součásti VŠ, která uskutečňuje st. Program</w:t>
              </w:r>
            </w:ins>
          </w:p>
        </w:tc>
        <w:tc>
          <w:tcPr>
            <w:tcW w:w="992" w:type="dxa"/>
            <w:gridSpan w:val="2"/>
          </w:tcPr>
          <w:p w14:paraId="60F91CF7" w14:textId="77777777" w:rsidR="00AE17AC" w:rsidRPr="003321B2" w:rsidRDefault="00AE17AC" w:rsidP="00AE6202">
            <w:pPr>
              <w:jc w:val="both"/>
              <w:rPr>
                <w:ins w:id="10720" w:author="PS" w:date="2018-11-25T16:30:00Z"/>
                <w:i/>
              </w:rPr>
            </w:pPr>
            <w:ins w:id="10721" w:author="PS" w:date="2018-11-25T16:30:00Z">
              <w:r w:rsidRPr="003321B2">
                <w:rPr>
                  <w:i/>
                </w:rPr>
                <w:t>pp.</w:t>
              </w:r>
            </w:ins>
          </w:p>
        </w:tc>
        <w:tc>
          <w:tcPr>
            <w:tcW w:w="994" w:type="dxa"/>
            <w:shd w:val="clear" w:color="auto" w:fill="F7CAAC"/>
          </w:tcPr>
          <w:p w14:paraId="4FD90E4A" w14:textId="77777777" w:rsidR="00AE17AC" w:rsidRDefault="00AE17AC" w:rsidP="00AE6202">
            <w:pPr>
              <w:jc w:val="both"/>
              <w:rPr>
                <w:ins w:id="10722" w:author="PS" w:date="2018-11-25T16:30:00Z"/>
                <w:b/>
              </w:rPr>
            </w:pPr>
            <w:ins w:id="10723" w:author="PS" w:date="2018-11-25T16:30:00Z">
              <w:r>
                <w:rPr>
                  <w:b/>
                </w:rPr>
                <w:t>rozsah</w:t>
              </w:r>
            </w:ins>
          </w:p>
        </w:tc>
        <w:tc>
          <w:tcPr>
            <w:tcW w:w="709" w:type="dxa"/>
          </w:tcPr>
          <w:p w14:paraId="55060F90" w14:textId="77777777" w:rsidR="00AE17AC" w:rsidRDefault="00AE17AC" w:rsidP="00AE6202">
            <w:pPr>
              <w:jc w:val="both"/>
              <w:rPr>
                <w:ins w:id="10724" w:author="PS" w:date="2018-11-25T16:30:00Z"/>
              </w:rPr>
            </w:pPr>
            <w:ins w:id="10725" w:author="PS" w:date="2018-11-25T16:30:00Z">
              <w:r>
                <w:t>40</w:t>
              </w:r>
            </w:ins>
          </w:p>
        </w:tc>
        <w:tc>
          <w:tcPr>
            <w:tcW w:w="709" w:type="dxa"/>
            <w:gridSpan w:val="2"/>
            <w:shd w:val="clear" w:color="auto" w:fill="F7CAAC"/>
          </w:tcPr>
          <w:p w14:paraId="648FE99E" w14:textId="77777777" w:rsidR="00AE17AC" w:rsidRDefault="00AE17AC" w:rsidP="00AE6202">
            <w:pPr>
              <w:jc w:val="both"/>
              <w:rPr>
                <w:ins w:id="10726" w:author="PS" w:date="2018-11-25T16:30:00Z"/>
                <w:b/>
              </w:rPr>
            </w:pPr>
            <w:ins w:id="10727" w:author="PS" w:date="2018-11-25T16:30:00Z">
              <w:r>
                <w:rPr>
                  <w:b/>
                </w:rPr>
                <w:t>do kdy</w:t>
              </w:r>
            </w:ins>
          </w:p>
        </w:tc>
        <w:tc>
          <w:tcPr>
            <w:tcW w:w="1387" w:type="dxa"/>
            <w:gridSpan w:val="2"/>
          </w:tcPr>
          <w:p w14:paraId="0002383B" w14:textId="77777777" w:rsidR="00AE17AC" w:rsidRDefault="00AE17AC" w:rsidP="00AE6202">
            <w:pPr>
              <w:jc w:val="both"/>
              <w:rPr>
                <w:ins w:id="10728" w:author="PS" w:date="2018-11-25T16:30:00Z"/>
              </w:rPr>
            </w:pPr>
            <w:ins w:id="10729" w:author="PS" w:date="2018-11-25T16:30:00Z">
              <w:r>
                <w:t>N</w:t>
              </w:r>
            </w:ins>
          </w:p>
        </w:tc>
      </w:tr>
      <w:tr w:rsidR="00AE17AC" w14:paraId="771E0C47" w14:textId="77777777" w:rsidTr="00AE6202">
        <w:trPr>
          <w:ins w:id="10730" w:author="PS" w:date="2018-11-25T16:30:00Z"/>
        </w:trPr>
        <w:tc>
          <w:tcPr>
            <w:tcW w:w="6060" w:type="dxa"/>
            <w:gridSpan w:val="5"/>
            <w:shd w:val="clear" w:color="auto" w:fill="F7CAAC"/>
          </w:tcPr>
          <w:p w14:paraId="10B78047" w14:textId="77777777" w:rsidR="00AE17AC" w:rsidRDefault="00AE17AC" w:rsidP="00AE6202">
            <w:pPr>
              <w:jc w:val="both"/>
              <w:rPr>
                <w:ins w:id="10731" w:author="PS" w:date="2018-11-25T16:30:00Z"/>
              </w:rPr>
            </w:pPr>
            <w:ins w:id="10732" w:author="PS" w:date="2018-11-25T16:30:00Z">
              <w:r>
                <w:rPr>
                  <w:b/>
                </w:rPr>
                <w:t>Další současná působení jako akademický pracovník na jiných VŠ</w:t>
              </w:r>
            </w:ins>
          </w:p>
        </w:tc>
        <w:tc>
          <w:tcPr>
            <w:tcW w:w="1703" w:type="dxa"/>
            <w:gridSpan w:val="2"/>
            <w:shd w:val="clear" w:color="auto" w:fill="F7CAAC"/>
          </w:tcPr>
          <w:p w14:paraId="6AC0EF18" w14:textId="77777777" w:rsidR="00AE17AC" w:rsidRDefault="00AE17AC" w:rsidP="00AE6202">
            <w:pPr>
              <w:jc w:val="both"/>
              <w:rPr>
                <w:ins w:id="10733" w:author="PS" w:date="2018-11-25T16:30:00Z"/>
                <w:b/>
              </w:rPr>
            </w:pPr>
            <w:ins w:id="10734" w:author="PS" w:date="2018-11-25T16:30:00Z">
              <w:r>
                <w:rPr>
                  <w:b/>
                </w:rPr>
                <w:t>typ prac. vztahu</w:t>
              </w:r>
            </w:ins>
          </w:p>
        </w:tc>
        <w:tc>
          <w:tcPr>
            <w:tcW w:w="2096" w:type="dxa"/>
            <w:gridSpan w:val="4"/>
            <w:shd w:val="clear" w:color="auto" w:fill="F7CAAC"/>
          </w:tcPr>
          <w:p w14:paraId="06A15A9E" w14:textId="77777777" w:rsidR="00AE17AC" w:rsidRDefault="00AE17AC" w:rsidP="00AE6202">
            <w:pPr>
              <w:jc w:val="both"/>
              <w:rPr>
                <w:ins w:id="10735" w:author="PS" w:date="2018-11-25T16:30:00Z"/>
                <w:b/>
              </w:rPr>
            </w:pPr>
            <w:ins w:id="10736" w:author="PS" w:date="2018-11-25T16:30:00Z">
              <w:r>
                <w:rPr>
                  <w:b/>
                </w:rPr>
                <w:t>Rozsah</w:t>
              </w:r>
            </w:ins>
          </w:p>
        </w:tc>
      </w:tr>
      <w:tr w:rsidR="00AE17AC" w14:paraId="5ABCA2E2" w14:textId="77777777" w:rsidTr="00AE6202">
        <w:trPr>
          <w:ins w:id="10737" w:author="PS" w:date="2018-11-25T16:30:00Z"/>
        </w:trPr>
        <w:tc>
          <w:tcPr>
            <w:tcW w:w="6060" w:type="dxa"/>
            <w:gridSpan w:val="5"/>
          </w:tcPr>
          <w:p w14:paraId="56C9F86D" w14:textId="77777777" w:rsidR="00AE17AC" w:rsidRDefault="00AE17AC" w:rsidP="00AE6202">
            <w:pPr>
              <w:jc w:val="both"/>
              <w:rPr>
                <w:ins w:id="10738" w:author="PS" w:date="2018-11-25T16:30:00Z"/>
              </w:rPr>
            </w:pPr>
            <w:ins w:id="10739" w:author="PS" w:date="2018-11-25T16:30:00Z">
              <w:r>
                <w:t>---</w:t>
              </w:r>
            </w:ins>
          </w:p>
        </w:tc>
        <w:tc>
          <w:tcPr>
            <w:tcW w:w="1703" w:type="dxa"/>
            <w:gridSpan w:val="2"/>
          </w:tcPr>
          <w:p w14:paraId="1D4C5886" w14:textId="77777777" w:rsidR="00AE17AC" w:rsidRDefault="00AE17AC" w:rsidP="00AE6202">
            <w:pPr>
              <w:jc w:val="both"/>
              <w:rPr>
                <w:ins w:id="10740" w:author="PS" w:date="2018-11-25T16:30:00Z"/>
              </w:rPr>
            </w:pPr>
          </w:p>
        </w:tc>
        <w:tc>
          <w:tcPr>
            <w:tcW w:w="2096" w:type="dxa"/>
            <w:gridSpan w:val="4"/>
          </w:tcPr>
          <w:p w14:paraId="14ECC7E0" w14:textId="77777777" w:rsidR="00AE17AC" w:rsidRDefault="00AE17AC" w:rsidP="00AE6202">
            <w:pPr>
              <w:jc w:val="both"/>
              <w:rPr>
                <w:ins w:id="10741" w:author="PS" w:date="2018-11-25T16:30:00Z"/>
              </w:rPr>
            </w:pPr>
          </w:p>
        </w:tc>
      </w:tr>
      <w:tr w:rsidR="00AE17AC" w14:paraId="7DFC2565" w14:textId="77777777" w:rsidTr="00AE6202">
        <w:trPr>
          <w:ins w:id="10742" w:author="PS" w:date="2018-11-25T16:30:00Z"/>
        </w:trPr>
        <w:tc>
          <w:tcPr>
            <w:tcW w:w="6060" w:type="dxa"/>
            <w:gridSpan w:val="5"/>
          </w:tcPr>
          <w:p w14:paraId="11C18F06" w14:textId="77777777" w:rsidR="00AE17AC" w:rsidRDefault="00AE17AC" w:rsidP="00AE6202">
            <w:pPr>
              <w:jc w:val="both"/>
              <w:rPr>
                <w:ins w:id="10743" w:author="PS" w:date="2018-11-25T16:30:00Z"/>
              </w:rPr>
            </w:pPr>
          </w:p>
        </w:tc>
        <w:tc>
          <w:tcPr>
            <w:tcW w:w="1703" w:type="dxa"/>
            <w:gridSpan w:val="2"/>
          </w:tcPr>
          <w:p w14:paraId="49988144" w14:textId="77777777" w:rsidR="00AE17AC" w:rsidRDefault="00AE17AC" w:rsidP="00AE6202">
            <w:pPr>
              <w:jc w:val="both"/>
              <w:rPr>
                <w:ins w:id="10744" w:author="PS" w:date="2018-11-25T16:30:00Z"/>
              </w:rPr>
            </w:pPr>
          </w:p>
        </w:tc>
        <w:tc>
          <w:tcPr>
            <w:tcW w:w="2096" w:type="dxa"/>
            <w:gridSpan w:val="4"/>
          </w:tcPr>
          <w:p w14:paraId="7AA3EE5B" w14:textId="77777777" w:rsidR="00AE17AC" w:rsidRDefault="00AE17AC" w:rsidP="00AE6202">
            <w:pPr>
              <w:jc w:val="both"/>
              <w:rPr>
                <w:ins w:id="10745" w:author="PS" w:date="2018-11-25T16:30:00Z"/>
              </w:rPr>
            </w:pPr>
          </w:p>
        </w:tc>
      </w:tr>
      <w:tr w:rsidR="00AE17AC" w14:paraId="4FF9BBB6" w14:textId="77777777" w:rsidTr="00AE6202">
        <w:trPr>
          <w:ins w:id="10746" w:author="PS" w:date="2018-11-25T16:30:00Z"/>
        </w:trPr>
        <w:tc>
          <w:tcPr>
            <w:tcW w:w="9859" w:type="dxa"/>
            <w:gridSpan w:val="11"/>
            <w:shd w:val="clear" w:color="auto" w:fill="F7CAAC"/>
          </w:tcPr>
          <w:p w14:paraId="4D339C23" w14:textId="77777777" w:rsidR="00AE17AC" w:rsidRDefault="00AE17AC" w:rsidP="00AE6202">
            <w:pPr>
              <w:jc w:val="both"/>
              <w:rPr>
                <w:ins w:id="10747" w:author="PS" w:date="2018-11-25T16:30:00Z"/>
              </w:rPr>
            </w:pPr>
            <w:ins w:id="10748" w:author="PS" w:date="2018-11-25T16:30:00Z">
              <w:r>
                <w:rPr>
                  <w:b/>
                </w:rPr>
                <w:t>Předměty příslušného studijního programu a způsob zapojení do jejich výuky, příp. další zapojení do uskutečňování studijního programu</w:t>
              </w:r>
            </w:ins>
          </w:p>
        </w:tc>
      </w:tr>
      <w:tr w:rsidR="00AE17AC" w14:paraId="1E89E745" w14:textId="77777777" w:rsidTr="00AE6202">
        <w:trPr>
          <w:trHeight w:val="505"/>
          <w:ins w:id="10749" w:author="PS" w:date="2018-11-25T16:30:00Z"/>
        </w:trPr>
        <w:tc>
          <w:tcPr>
            <w:tcW w:w="9859" w:type="dxa"/>
            <w:gridSpan w:val="11"/>
            <w:tcBorders>
              <w:top w:val="nil"/>
            </w:tcBorders>
          </w:tcPr>
          <w:p w14:paraId="3AA31C85" w14:textId="77777777" w:rsidR="00AE17AC" w:rsidRDefault="00AE17AC" w:rsidP="00AE6202">
            <w:pPr>
              <w:jc w:val="both"/>
              <w:rPr>
                <w:ins w:id="10750" w:author="PS" w:date="2018-11-25T16:30:00Z"/>
              </w:rPr>
            </w:pPr>
            <w:ins w:id="10751" w:author="PS" w:date="2018-11-25T16:30:00Z">
              <w:r>
                <w:t>Ochrana obyvatelstva a IZS – přednášející, vede semináře (50 %)</w:t>
              </w:r>
            </w:ins>
          </w:p>
        </w:tc>
      </w:tr>
      <w:tr w:rsidR="00AE17AC" w14:paraId="03EFA317" w14:textId="77777777" w:rsidTr="00AE6202">
        <w:trPr>
          <w:ins w:id="10752" w:author="PS" w:date="2018-11-25T16:30:00Z"/>
        </w:trPr>
        <w:tc>
          <w:tcPr>
            <w:tcW w:w="9859" w:type="dxa"/>
            <w:gridSpan w:val="11"/>
            <w:shd w:val="clear" w:color="auto" w:fill="F7CAAC"/>
          </w:tcPr>
          <w:p w14:paraId="2B7A0A73" w14:textId="77777777" w:rsidR="00AE17AC" w:rsidRDefault="00AE17AC" w:rsidP="00AE6202">
            <w:pPr>
              <w:jc w:val="both"/>
              <w:rPr>
                <w:ins w:id="10753" w:author="PS" w:date="2018-11-25T16:30:00Z"/>
              </w:rPr>
            </w:pPr>
            <w:ins w:id="10754" w:author="PS" w:date="2018-11-25T16:30:00Z">
              <w:r>
                <w:rPr>
                  <w:b/>
                </w:rPr>
                <w:t xml:space="preserve">Údaje o vzdělání na VŠ </w:t>
              </w:r>
            </w:ins>
          </w:p>
        </w:tc>
      </w:tr>
      <w:tr w:rsidR="00AE17AC" w14:paraId="7B171DA7" w14:textId="77777777" w:rsidTr="00AE6202">
        <w:trPr>
          <w:trHeight w:val="829"/>
          <w:ins w:id="10755" w:author="PS" w:date="2018-11-25T16:30:00Z"/>
        </w:trPr>
        <w:tc>
          <w:tcPr>
            <w:tcW w:w="9859" w:type="dxa"/>
            <w:gridSpan w:val="11"/>
          </w:tcPr>
          <w:p w14:paraId="1B505D82" w14:textId="77777777" w:rsidR="00AE17AC" w:rsidRPr="004B3D74" w:rsidRDefault="00AE17AC" w:rsidP="00AE6202">
            <w:pPr>
              <w:rPr>
                <w:ins w:id="10756" w:author="PS" w:date="2018-11-25T16:30:00Z"/>
              </w:rPr>
            </w:pPr>
            <w:ins w:id="10757" w:author="PS" w:date="2018-11-25T16:30:00Z">
              <w:r w:rsidRPr="004B3D74">
                <w:t>1997 – VŠE Praha – 3 semestrální kurz IKM</w:t>
              </w:r>
              <w:r>
                <w:t xml:space="preserve"> – ekonomické zabezpečení krizových situací</w:t>
              </w:r>
            </w:ins>
          </w:p>
          <w:p w14:paraId="752007E2" w14:textId="77777777" w:rsidR="00AE17AC" w:rsidRDefault="00AE17AC" w:rsidP="00AE6202">
            <w:pPr>
              <w:jc w:val="both"/>
              <w:rPr>
                <w:ins w:id="10758" w:author="PS" w:date="2018-11-25T16:30:00Z"/>
              </w:rPr>
            </w:pPr>
            <w:ins w:id="10759" w:author="PS" w:date="2018-11-25T16:30:00Z">
              <w:r w:rsidRPr="004B3D74">
                <w:t>1981 – CSc.</w:t>
              </w:r>
              <w:r>
                <w:t xml:space="preserve"> VA Bratislava – Československé dějiny</w:t>
              </w:r>
            </w:ins>
          </w:p>
          <w:p w14:paraId="68DB6A20" w14:textId="77777777" w:rsidR="00AE17AC" w:rsidRPr="003A6AE2" w:rsidRDefault="00AE17AC" w:rsidP="00AE6202">
            <w:pPr>
              <w:jc w:val="both"/>
              <w:rPr>
                <w:ins w:id="10760" w:author="PS" w:date="2018-11-25T16:30:00Z"/>
              </w:rPr>
            </w:pPr>
            <w:ins w:id="10761" w:author="PS" w:date="2018-11-25T16:30:00Z">
              <w:r>
                <w:t>1973 – VA Bratislava – obor Československé dějiny</w:t>
              </w:r>
            </w:ins>
          </w:p>
          <w:p w14:paraId="448345BC" w14:textId="77777777" w:rsidR="00AE17AC" w:rsidRDefault="00AE17AC" w:rsidP="00AE6202">
            <w:pPr>
              <w:jc w:val="both"/>
              <w:rPr>
                <w:ins w:id="10762" w:author="PS" w:date="2018-11-25T16:30:00Z"/>
                <w:b/>
              </w:rPr>
            </w:pPr>
          </w:p>
        </w:tc>
      </w:tr>
      <w:tr w:rsidR="00AE17AC" w14:paraId="73158AEA" w14:textId="77777777" w:rsidTr="00AE6202">
        <w:trPr>
          <w:ins w:id="10763" w:author="PS" w:date="2018-11-25T16:30:00Z"/>
        </w:trPr>
        <w:tc>
          <w:tcPr>
            <w:tcW w:w="9859" w:type="dxa"/>
            <w:gridSpan w:val="11"/>
            <w:shd w:val="clear" w:color="auto" w:fill="F7CAAC"/>
          </w:tcPr>
          <w:p w14:paraId="40D98023" w14:textId="77777777" w:rsidR="00AE17AC" w:rsidRDefault="00AE17AC" w:rsidP="00AE6202">
            <w:pPr>
              <w:jc w:val="both"/>
              <w:rPr>
                <w:ins w:id="10764" w:author="PS" w:date="2018-11-25T16:30:00Z"/>
                <w:b/>
              </w:rPr>
            </w:pPr>
            <w:ins w:id="10765" w:author="PS" w:date="2018-11-25T16:30:00Z">
              <w:r>
                <w:rPr>
                  <w:b/>
                </w:rPr>
                <w:t>Údaje o odborném působení od absolvování VŠ</w:t>
              </w:r>
            </w:ins>
          </w:p>
        </w:tc>
      </w:tr>
      <w:tr w:rsidR="00AE17AC" w14:paraId="1E5C5F44" w14:textId="77777777" w:rsidTr="00AE6202">
        <w:trPr>
          <w:trHeight w:val="1090"/>
          <w:ins w:id="10766" w:author="PS" w:date="2018-11-25T16:30:00Z"/>
        </w:trPr>
        <w:tc>
          <w:tcPr>
            <w:tcW w:w="9859" w:type="dxa"/>
            <w:gridSpan w:val="11"/>
          </w:tcPr>
          <w:p w14:paraId="54433A79" w14:textId="77777777" w:rsidR="00055EE0" w:rsidRDefault="00055EE0" w:rsidP="00055EE0">
            <w:pPr>
              <w:jc w:val="both"/>
              <w:rPr>
                <w:ins w:id="10767" w:author="PS" w:date="2018-11-25T17:34:00Z"/>
              </w:rPr>
            </w:pPr>
            <w:ins w:id="10768" w:author="PS" w:date="2018-11-25T17:34:00Z">
              <w:r>
                <w:t xml:space="preserve">09/2009 – dosud: Fakulta logistiky a krizového řízení, docent </w:t>
              </w:r>
            </w:ins>
          </w:p>
          <w:p w14:paraId="1C7F28CC" w14:textId="77777777" w:rsidR="00AE17AC" w:rsidRDefault="00AE17AC" w:rsidP="00AE6202">
            <w:pPr>
              <w:jc w:val="both"/>
              <w:rPr>
                <w:ins w:id="10769" w:author="PS" w:date="2018-11-25T16:30:00Z"/>
              </w:rPr>
            </w:pPr>
            <w:ins w:id="10770" w:author="PS" w:date="2018-11-25T16:30:00Z">
              <w:r>
                <w:t xml:space="preserve">2004 – 8/2009: UTB ve Zlíně, Fakulta technologická, Institut bezpečnostních technologií, docent </w:t>
              </w:r>
            </w:ins>
          </w:p>
          <w:p w14:paraId="01912179" w14:textId="77777777" w:rsidR="00AE17AC" w:rsidRDefault="00AE17AC" w:rsidP="00AE6202">
            <w:pPr>
              <w:jc w:val="both"/>
              <w:rPr>
                <w:ins w:id="10771" w:author="PS" w:date="2018-11-25T16:30:00Z"/>
              </w:rPr>
            </w:pPr>
            <w:ins w:id="10772" w:author="PS" w:date="2018-11-25T16:30:00Z">
              <w:r>
                <w:t>2003 - 2004     VVŠ PV Vyškov, externí učitel katedry ochrany obyvatelstva</w:t>
              </w:r>
            </w:ins>
          </w:p>
          <w:p w14:paraId="37BDDF79" w14:textId="77777777" w:rsidR="00AE17AC" w:rsidRDefault="00AE17AC" w:rsidP="00AE6202">
            <w:pPr>
              <w:jc w:val="both"/>
              <w:rPr>
                <w:ins w:id="10773" w:author="PS" w:date="2018-11-25T16:30:00Z"/>
              </w:rPr>
            </w:pPr>
            <w:ins w:id="10774" w:author="PS" w:date="2018-11-25T16:30:00Z">
              <w:r>
                <w:t>1993 - 2003     ÚMČ Brno - střed, tajemník bezpečnostní rady, externí učitel VSA-VOŠ, Brno</w:t>
              </w:r>
            </w:ins>
          </w:p>
          <w:p w14:paraId="0A32E780" w14:textId="77777777" w:rsidR="00AE17AC" w:rsidRDefault="00AE17AC" w:rsidP="00AE6202">
            <w:pPr>
              <w:jc w:val="both"/>
              <w:rPr>
                <w:ins w:id="10775" w:author="PS" w:date="2018-11-25T16:30:00Z"/>
              </w:rPr>
            </w:pPr>
            <w:ins w:id="10776" w:author="PS" w:date="2018-11-25T16:30:00Z">
              <w:r>
                <w:t>1987 - 1993     VVŠ PV Vyškov, vedoucí katedry sociálních věd</w:t>
              </w:r>
            </w:ins>
          </w:p>
          <w:p w14:paraId="5DE7BD77" w14:textId="77777777" w:rsidR="00AE17AC" w:rsidRDefault="00AE17AC" w:rsidP="00AE6202">
            <w:pPr>
              <w:jc w:val="both"/>
              <w:rPr>
                <w:ins w:id="10777" w:author="PS" w:date="2018-11-25T16:30:00Z"/>
              </w:rPr>
            </w:pPr>
            <w:ins w:id="10778" w:author="PS" w:date="2018-11-25T16:30:00Z">
              <w:r>
                <w:t>1973 - 1987     MO – pedagog</w:t>
              </w:r>
            </w:ins>
          </w:p>
        </w:tc>
      </w:tr>
      <w:tr w:rsidR="00AE17AC" w14:paraId="4330B283" w14:textId="77777777" w:rsidTr="00AE6202">
        <w:trPr>
          <w:trHeight w:val="250"/>
          <w:ins w:id="10779" w:author="PS" w:date="2018-11-25T16:30:00Z"/>
        </w:trPr>
        <w:tc>
          <w:tcPr>
            <w:tcW w:w="9859" w:type="dxa"/>
            <w:gridSpan w:val="11"/>
            <w:shd w:val="clear" w:color="auto" w:fill="F7CAAC"/>
          </w:tcPr>
          <w:p w14:paraId="58BF6FCB" w14:textId="77777777" w:rsidR="00AE17AC" w:rsidRDefault="00AE17AC" w:rsidP="00AE6202">
            <w:pPr>
              <w:jc w:val="both"/>
              <w:rPr>
                <w:ins w:id="10780" w:author="PS" w:date="2018-11-25T16:30:00Z"/>
              </w:rPr>
            </w:pPr>
            <w:ins w:id="10781" w:author="PS" w:date="2018-11-25T16:30:00Z">
              <w:r>
                <w:rPr>
                  <w:b/>
                </w:rPr>
                <w:t>Zkušenosti s vedením kvalifikačních a rigorózních prací</w:t>
              </w:r>
            </w:ins>
          </w:p>
        </w:tc>
      </w:tr>
      <w:tr w:rsidR="00AE17AC" w14:paraId="48B836D1" w14:textId="77777777" w:rsidTr="00AE6202">
        <w:trPr>
          <w:trHeight w:val="396"/>
          <w:ins w:id="10782" w:author="PS" w:date="2018-11-25T16:30:00Z"/>
        </w:trPr>
        <w:tc>
          <w:tcPr>
            <w:tcW w:w="9859" w:type="dxa"/>
            <w:gridSpan w:val="11"/>
          </w:tcPr>
          <w:p w14:paraId="3E3D176B" w14:textId="77777777" w:rsidR="00AE17AC" w:rsidRDefault="00AE17AC" w:rsidP="00AE6202">
            <w:pPr>
              <w:jc w:val="both"/>
              <w:rPr>
                <w:ins w:id="10783" w:author="PS" w:date="2018-11-25T16:30:00Z"/>
              </w:rPr>
            </w:pPr>
            <w:ins w:id="10784" w:author="PS" w:date="2018-11-25T16:30:00Z">
              <w:r>
                <w:t>Vedení cca 65 kvalifikačních prací</w:t>
              </w:r>
            </w:ins>
          </w:p>
        </w:tc>
      </w:tr>
      <w:tr w:rsidR="00AE17AC" w14:paraId="2032B31B" w14:textId="77777777" w:rsidTr="00AE6202">
        <w:trPr>
          <w:cantSplit/>
          <w:ins w:id="10785" w:author="PS" w:date="2018-11-25T16:30:00Z"/>
        </w:trPr>
        <w:tc>
          <w:tcPr>
            <w:tcW w:w="3347" w:type="dxa"/>
            <w:gridSpan w:val="2"/>
            <w:tcBorders>
              <w:top w:val="single" w:sz="12" w:space="0" w:color="auto"/>
            </w:tcBorders>
            <w:shd w:val="clear" w:color="auto" w:fill="F7CAAC"/>
          </w:tcPr>
          <w:p w14:paraId="5E1BCCAF" w14:textId="77777777" w:rsidR="00AE17AC" w:rsidRDefault="00AE17AC" w:rsidP="00AE6202">
            <w:pPr>
              <w:jc w:val="both"/>
              <w:rPr>
                <w:ins w:id="10786" w:author="PS" w:date="2018-11-25T16:30:00Z"/>
              </w:rPr>
            </w:pPr>
            <w:ins w:id="10787" w:author="PS" w:date="2018-11-25T16:30:00Z">
              <w:r>
                <w:rPr>
                  <w:b/>
                </w:rPr>
                <w:t xml:space="preserve">Obor habilitačního řízení </w:t>
              </w:r>
            </w:ins>
          </w:p>
        </w:tc>
        <w:tc>
          <w:tcPr>
            <w:tcW w:w="2245" w:type="dxa"/>
            <w:gridSpan w:val="2"/>
            <w:tcBorders>
              <w:top w:val="single" w:sz="12" w:space="0" w:color="auto"/>
            </w:tcBorders>
            <w:shd w:val="clear" w:color="auto" w:fill="F7CAAC"/>
          </w:tcPr>
          <w:p w14:paraId="6B8850D4" w14:textId="77777777" w:rsidR="00AE17AC" w:rsidRDefault="00AE17AC" w:rsidP="00AE6202">
            <w:pPr>
              <w:jc w:val="both"/>
              <w:rPr>
                <w:ins w:id="10788" w:author="PS" w:date="2018-11-25T16:30:00Z"/>
              </w:rPr>
            </w:pPr>
            <w:ins w:id="10789" w:author="PS" w:date="2018-11-25T16:30:00Z">
              <w:r>
                <w:rPr>
                  <w:b/>
                </w:rPr>
                <w:t>Rok udělení hodnosti</w:t>
              </w:r>
            </w:ins>
          </w:p>
        </w:tc>
        <w:tc>
          <w:tcPr>
            <w:tcW w:w="2248" w:type="dxa"/>
            <w:gridSpan w:val="4"/>
            <w:tcBorders>
              <w:top w:val="single" w:sz="12" w:space="0" w:color="auto"/>
              <w:right w:val="single" w:sz="12" w:space="0" w:color="auto"/>
            </w:tcBorders>
            <w:shd w:val="clear" w:color="auto" w:fill="F7CAAC"/>
          </w:tcPr>
          <w:p w14:paraId="6791CD80" w14:textId="77777777" w:rsidR="00AE17AC" w:rsidRDefault="00AE17AC" w:rsidP="00AE6202">
            <w:pPr>
              <w:jc w:val="both"/>
              <w:rPr>
                <w:ins w:id="10790" w:author="PS" w:date="2018-11-25T16:30:00Z"/>
              </w:rPr>
            </w:pPr>
            <w:ins w:id="10791" w:author="PS" w:date="2018-11-25T16:30:00Z">
              <w:r>
                <w:rPr>
                  <w:b/>
                </w:rPr>
                <w:t>Řízení konáno na VŠ</w:t>
              </w:r>
            </w:ins>
          </w:p>
        </w:tc>
        <w:tc>
          <w:tcPr>
            <w:tcW w:w="2019" w:type="dxa"/>
            <w:gridSpan w:val="3"/>
            <w:tcBorders>
              <w:top w:val="single" w:sz="12" w:space="0" w:color="auto"/>
              <w:left w:val="single" w:sz="12" w:space="0" w:color="auto"/>
            </w:tcBorders>
            <w:shd w:val="clear" w:color="auto" w:fill="F7CAAC"/>
          </w:tcPr>
          <w:p w14:paraId="5F858456" w14:textId="77777777" w:rsidR="00AE17AC" w:rsidRDefault="00AE17AC" w:rsidP="00AE6202">
            <w:pPr>
              <w:jc w:val="both"/>
              <w:rPr>
                <w:ins w:id="10792" w:author="PS" w:date="2018-11-25T16:30:00Z"/>
                <w:b/>
              </w:rPr>
            </w:pPr>
            <w:ins w:id="10793" w:author="PS" w:date="2018-11-25T16:30:00Z">
              <w:r>
                <w:rPr>
                  <w:b/>
                </w:rPr>
                <w:t>Ohlasy publikací</w:t>
              </w:r>
            </w:ins>
          </w:p>
        </w:tc>
      </w:tr>
      <w:tr w:rsidR="00AE17AC" w14:paraId="74E56C0D" w14:textId="77777777" w:rsidTr="00AE6202">
        <w:trPr>
          <w:cantSplit/>
          <w:ins w:id="10794" w:author="PS" w:date="2018-11-25T16:30:00Z"/>
        </w:trPr>
        <w:tc>
          <w:tcPr>
            <w:tcW w:w="3347" w:type="dxa"/>
            <w:gridSpan w:val="2"/>
          </w:tcPr>
          <w:p w14:paraId="540DE0CF" w14:textId="77777777" w:rsidR="00AE17AC" w:rsidRDefault="00AE17AC" w:rsidP="00AE6202">
            <w:pPr>
              <w:jc w:val="both"/>
              <w:rPr>
                <w:ins w:id="10795" w:author="PS" w:date="2018-11-25T16:30:00Z"/>
              </w:rPr>
            </w:pPr>
            <w:ins w:id="10796" w:author="PS" w:date="2018-11-25T16:30:00Z">
              <w:r>
                <w:t>71-02-9 Československé dějiny</w:t>
              </w:r>
            </w:ins>
          </w:p>
        </w:tc>
        <w:tc>
          <w:tcPr>
            <w:tcW w:w="2245" w:type="dxa"/>
            <w:gridSpan w:val="2"/>
          </w:tcPr>
          <w:p w14:paraId="33764269" w14:textId="77777777" w:rsidR="00AE17AC" w:rsidRDefault="00AE17AC" w:rsidP="00AE6202">
            <w:pPr>
              <w:jc w:val="both"/>
              <w:rPr>
                <w:ins w:id="10797" w:author="PS" w:date="2018-11-25T16:30:00Z"/>
              </w:rPr>
            </w:pPr>
            <w:ins w:id="10798" w:author="PS" w:date="2018-11-25T16:30:00Z">
              <w:r>
                <w:t>1988</w:t>
              </w:r>
            </w:ins>
          </w:p>
        </w:tc>
        <w:tc>
          <w:tcPr>
            <w:tcW w:w="2248" w:type="dxa"/>
            <w:gridSpan w:val="4"/>
            <w:tcBorders>
              <w:right w:val="single" w:sz="12" w:space="0" w:color="auto"/>
            </w:tcBorders>
          </w:tcPr>
          <w:p w14:paraId="5ADE8E7C" w14:textId="77777777" w:rsidR="00AE17AC" w:rsidRDefault="00AE17AC" w:rsidP="00AE6202">
            <w:pPr>
              <w:jc w:val="both"/>
              <w:rPr>
                <w:ins w:id="10799" w:author="PS" w:date="2018-11-25T16:30:00Z"/>
              </w:rPr>
            </w:pPr>
            <w:ins w:id="10800" w:author="PS" w:date="2018-11-25T16:30:00Z">
              <w:r>
                <w:t>VA - Bratislava</w:t>
              </w:r>
            </w:ins>
          </w:p>
        </w:tc>
        <w:tc>
          <w:tcPr>
            <w:tcW w:w="632" w:type="dxa"/>
            <w:tcBorders>
              <w:left w:val="single" w:sz="12" w:space="0" w:color="auto"/>
            </w:tcBorders>
            <w:shd w:val="clear" w:color="auto" w:fill="F7CAAC"/>
          </w:tcPr>
          <w:p w14:paraId="270D0ACF" w14:textId="77777777" w:rsidR="00AE17AC" w:rsidRDefault="00AE17AC" w:rsidP="00AE6202">
            <w:pPr>
              <w:jc w:val="both"/>
              <w:rPr>
                <w:ins w:id="10801" w:author="PS" w:date="2018-11-25T16:30:00Z"/>
              </w:rPr>
            </w:pPr>
            <w:ins w:id="10802" w:author="PS" w:date="2018-11-25T16:30:00Z">
              <w:r>
                <w:rPr>
                  <w:b/>
                </w:rPr>
                <w:t>WOS</w:t>
              </w:r>
            </w:ins>
          </w:p>
        </w:tc>
        <w:tc>
          <w:tcPr>
            <w:tcW w:w="693" w:type="dxa"/>
            <w:shd w:val="clear" w:color="auto" w:fill="F7CAAC"/>
          </w:tcPr>
          <w:p w14:paraId="3A645FEC" w14:textId="77777777" w:rsidR="00AE17AC" w:rsidRDefault="00AE17AC" w:rsidP="00AE6202">
            <w:pPr>
              <w:jc w:val="both"/>
              <w:rPr>
                <w:ins w:id="10803" w:author="PS" w:date="2018-11-25T16:30:00Z"/>
                <w:sz w:val="18"/>
              </w:rPr>
            </w:pPr>
            <w:ins w:id="10804" w:author="PS" w:date="2018-11-25T16:30:00Z">
              <w:r>
                <w:rPr>
                  <w:b/>
                  <w:sz w:val="18"/>
                </w:rPr>
                <w:t>Scopus</w:t>
              </w:r>
            </w:ins>
          </w:p>
        </w:tc>
        <w:tc>
          <w:tcPr>
            <w:tcW w:w="694" w:type="dxa"/>
            <w:shd w:val="clear" w:color="auto" w:fill="F7CAAC"/>
          </w:tcPr>
          <w:p w14:paraId="37C0A778" w14:textId="77777777" w:rsidR="00AE17AC" w:rsidRDefault="00AE17AC" w:rsidP="00AE6202">
            <w:pPr>
              <w:jc w:val="both"/>
              <w:rPr>
                <w:ins w:id="10805" w:author="PS" w:date="2018-11-25T16:30:00Z"/>
              </w:rPr>
            </w:pPr>
            <w:ins w:id="10806" w:author="PS" w:date="2018-11-25T16:30:00Z">
              <w:r>
                <w:rPr>
                  <w:b/>
                  <w:sz w:val="18"/>
                </w:rPr>
                <w:t>ostatní</w:t>
              </w:r>
            </w:ins>
          </w:p>
        </w:tc>
      </w:tr>
      <w:tr w:rsidR="00AE17AC" w14:paraId="00512C23" w14:textId="77777777" w:rsidTr="00AE6202">
        <w:trPr>
          <w:cantSplit/>
          <w:trHeight w:val="70"/>
          <w:ins w:id="10807" w:author="PS" w:date="2018-11-25T16:30:00Z"/>
        </w:trPr>
        <w:tc>
          <w:tcPr>
            <w:tcW w:w="3347" w:type="dxa"/>
            <w:gridSpan w:val="2"/>
            <w:shd w:val="clear" w:color="auto" w:fill="F7CAAC"/>
          </w:tcPr>
          <w:p w14:paraId="206F172D" w14:textId="77777777" w:rsidR="00AE17AC" w:rsidRDefault="00AE17AC" w:rsidP="00AE6202">
            <w:pPr>
              <w:jc w:val="both"/>
              <w:rPr>
                <w:ins w:id="10808" w:author="PS" w:date="2018-11-25T16:30:00Z"/>
              </w:rPr>
            </w:pPr>
            <w:ins w:id="10809" w:author="PS" w:date="2018-11-25T16:30:00Z">
              <w:r>
                <w:rPr>
                  <w:b/>
                </w:rPr>
                <w:t>Obor jmenovacího řízení</w:t>
              </w:r>
            </w:ins>
          </w:p>
        </w:tc>
        <w:tc>
          <w:tcPr>
            <w:tcW w:w="2245" w:type="dxa"/>
            <w:gridSpan w:val="2"/>
            <w:shd w:val="clear" w:color="auto" w:fill="F7CAAC"/>
          </w:tcPr>
          <w:p w14:paraId="60D8D4EA" w14:textId="77777777" w:rsidR="00AE17AC" w:rsidRDefault="00AE17AC" w:rsidP="00AE6202">
            <w:pPr>
              <w:jc w:val="both"/>
              <w:rPr>
                <w:ins w:id="10810" w:author="PS" w:date="2018-11-25T16:30:00Z"/>
              </w:rPr>
            </w:pPr>
            <w:ins w:id="10811" w:author="PS" w:date="2018-11-25T16:30:00Z">
              <w:r>
                <w:rPr>
                  <w:b/>
                </w:rPr>
                <w:t>Rok udělení hodnosti</w:t>
              </w:r>
            </w:ins>
          </w:p>
        </w:tc>
        <w:tc>
          <w:tcPr>
            <w:tcW w:w="2248" w:type="dxa"/>
            <w:gridSpan w:val="4"/>
            <w:tcBorders>
              <w:right w:val="single" w:sz="12" w:space="0" w:color="auto"/>
            </w:tcBorders>
            <w:shd w:val="clear" w:color="auto" w:fill="F7CAAC"/>
          </w:tcPr>
          <w:p w14:paraId="796CFE5B" w14:textId="77777777" w:rsidR="00AE17AC" w:rsidRDefault="00AE17AC" w:rsidP="00AE6202">
            <w:pPr>
              <w:jc w:val="both"/>
              <w:rPr>
                <w:ins w:id="10812" w:author="PS" w:date="2018-11-25T16:30:00Z"/>
              </w:rPr>
            </w:pPr>
            <w:ins w:id="10813" w:author="PS" w:date="2018-11-25T16:30:00Z">
              <w:r>
                <w:rPr>
                  <w:b/>
                </w:rPr>
                <w:t>Řízení konáno na VŠ</w:t>
              </w:r>
            </w:ins>
          </w:p>
        </w:tc>
        <w:tc>
          <w:tcPr>
            <w:tcW w:w="632" w:type="dxa"/>
            <w:vMerge w:val="restart"/>
            <w:tcBorders>
              <w:left w:val="single" w:sz="12" w:space="0" w:color="auto"/>
            </w:tcBorders>
          </w:tcPr>
          <w:p w14:paraId="6566D1BB" w14:textId="77777777" w:rsidR="00AE17AC" w:rsidRDefault="00AE17AC" w:rsidP="00AE6202">
            <w:pPr>
              <w:jc w:val="both"/>
              <w:rPr>
                <w:ins w:id="10814" w:author="PS" w:date="2018-11-25T16:30:00Z"/>
                <w:b/>
              </w:rPr>
            </w:pPr>
            <w:ins w:id="10815" w:author="PS" w:date="2018-11-25T16:30:00Z">
              <w:r>
                <w:rPr>
                  <w:b/>
                </w:rPr>
                <w:t>0</w:t>
              </w:r>
            </w:ins>
          </w:p>
        </w:tc>
        <w:tc>
          <w:tcPr>
            <w:tcW w:w="693" w:type="dxa"/>
            <w:vMerge w:val="restart"/>
          </w:tcPr>
          <w:p w14:paraId="3488E9B2" w14:textId="77777777" w:rsidR="00AE17AC" w:rsidRDefault="00AE17AC" w:rsidP="00AE6202">
            <w:pPr>
              <w:jc w:val="both"/>
              <w:rPr>
                <w:ins w:id="10816" w:author="PS" w:date="2018-11-25T16:30:00Z"/>
                <w:b/>
              </w:rPr>
            </w:pPr>
            <w:ins w:id="10817" w:author="PS" w:date="2018-11-25T16:30:00Z">
              <w:r>
                <w:rPr>
                  <w:b/>
                </w:rPr>
                <w:t>4</w:t>
              </w:r>
            </w:ins>
          </w:p>
        </w:tc>
        <w:tc>
          <w:tcPr>
            <w:tcW w:w="694" w:type="dxa"/>
            <w:vMerge w:val="restart"/>
          </w:tcPr>
          <w:p w14:paraId="037A27B0" w14:textId="77777777" w:rsidR="00AE17AC" w:rsidRDefault="00AE17AC" w:rsidP="00AE6202">
            <w:pPr>
              <w:jc w:val="both"/>
              <w:rPr>
                <w:ins w:id="10818" w:author="PS" w:date="2018-11-25T16:30:00Z"/>
                <w:b/>
              </w:rPr>
            </w:pPr>
            <w:ins w:id="10819" w:author="PS" w:date="2018-11-25T16:30:00Z">
              <w:r>
                <w:rPr>
                  <w:b/>
                </w:rPr>
                <w:t>0</w:t>
              </w:r>
            </w:ins>
          </w:p>
        </w:tc>
      </w:tr>
      <w:tr w:rsidR="00AE17AC" w14:paraId="0F8DB7B7" w14:textId="77777777" w:rsidTr="00AE6202">
        <w:trPr>
          <w:trHeight w:val="205"/>
          <w:ins w:id="10820" w:author="PS" w:date="2018-11-25T16:30:00Z"/>
        </w:trPr>
        <w:tc>
          <w:tcPr>
            <w:tcW w:w="3347" w:type="dxa"/>
            <w:gridSpan w:val="2"/>
          </w:tcPr>
          <w:p w14:paraId="4516D9BC" w14:textId="77777777" w:rsidR="00AE17AC" w:rsidRDefault="00AE17AC" w:rsidP="00AE6202">
            <w:pPr>
              <w:jc w:val="both"/>
              <w:rPr>
                <w:ins w:id="10821" w:author="PS" w:date="2018-11-25T16:30:00Z"/>
              </w:rPr>
            </w:pPr>
          </w:p>
        </w:tc>
        <w:tc>
          <w:tcPr>
            <w:tcW w:w="2245" w:type="dxa"/>
            <w:gridSpan w:val="2"/>
          </w:tcPr>
          <w:p w14:paraId="18ABE2C8" w14:textId="77777777" w:rsidR="00AE17AC" w:rsidRDefault="00AE17AC" w:rsidP="00AE6202">
            <w:pPr>
              <w:jc w:val="both"/>
              <w:rPr>
                <w:ins w:id="10822" w:author="PS" w:date="2018-11-25T16:30:00Z"/>
              </w:rPr>
            </w:pPr>
          </w:p>
        </w:tc>
        <w:tc>
          <w:tcPr>
            <w:tcW w:w="2248" w:type="dxa"/>
            <w:gridSpan w:val="4"/>
            <w:tcBorders>
              <w:right w:val="single" w:sz="12" w:space="0" w:color="auto"/>
            </w:tcBorders>
          </w:tcPr>
          <w:p w14:paraId="1527E096" w14:textId="77777777" w:rsidR="00AE17AC" w:rsidRDefault="00AE17AC" w:rsidP="00AE6202">
            <w:pPr>
              <w:jc w:val="both"/>
              <w:rPr>
                <w:ins w:id="10823" w:author="PS" w:date="2018-11-25T16:30:00Z"/>
              </w:rPr>
            </w:pPr>
          </w:p>
        </w:tc>
        <w:tc>
          <w:tcPr>
            <w:tcW w:w="632" w:type="dxa"/>
            <w:vMerge/>
            <w:tcBorders>
              <w:left w:val="single" w:sz="12" w:space="0" w:color="auto"/>
            </w:tcBorders>
            <w:vAlign w:val="center"/>
          </w:tcPr>
          <w:p w14:paraId="35DF8A5F" w14:textId="77777777" w:rsidR="00AE17AC" w:rsidRDefault="00AE17AC" w:rsidP="00AE6202">
            <w:pPr>
              <w:rPr>
                <w:ins w:id="10824" w:author="PS" w:date="2018-11-25T16:30:00Z"/>
                <w:b/>
              </w:rPr>
            </w:pPr>
          </w:p>
        </w:tc>
        <w:tc>
          <w:tcPr>
            <w:tcW w:w="693" w:type="dxa"/>
            <w:vMerge/>
            <w:vAlign w:val="center"/>
          </w:tcPr>
          <w:p w14:paraId="5BCC3AF9" w14:textId="77777777" w:rsidR="00AE17AC" w:rsidRDefault="00AE17AC" w:rsidP="00AE6202">
            <w:pPr>
              <w:rPr>
                <w:ins w:id="10825" w:author="PS" w:date="2018-11-25T16:30:00Z"/>
                <w:b/>
              </w:rPr>
            </w:pPr>
          </w:p>
        </w:tc>
        <w:tc>
          <w:tcPr>
            <w:tcW w:w="694" w:type="dxa"/>
            <w:vMerge/>
            <w:vAlign w:val="center"/>
          </w:tcPr>
          <w:p w14:paraId="44FF41D7" w14:textId="77777777" w:rsidR="00AE17AC" w:rsidRDefault="00AE17AC" w:rsidP="00AE6202">
            <w:pPr>
              <w:rPr>
                <w:ins w:id="10826" w:author="PS" w:date="2018-11-25T16:30:00Z"/>
                <w:b/>
              </w:rPr>
            </w:pPr>
          </w:p>
        </w:tc>
      </w:tr>
      <w:tr w:rsidR="00AE17AC" w14:paraId="4CF7F817" w14:textId="77777777" w:rsidTr="00AE6202">
        <w:trPr>
          <w:ins w:id="10827" w:author="PS" w:date="2018-11-25T16:30:00Z"/>
        </w:trPr>
        <w:tc>
          <w:tcPr>
            <w:tcW w:w="9859" w:type="dxa"/>
            <w:gridSpan w:val="11"/>
            <w:shd w:val="clear" w:color="auto" w:fill="F7CAAC"/>
          </w:tcPr>
          <w:p w14:paraId="4ACD9C74" w14:textId="77777777" w:rsidR="00AE17AC" w:rsidRDefault="00AE17AC" w:rsidP="00AE6202">
            <w:pPr>
              <w:jc w:val="both"/>
              <w:rPr>
                <w:ins w:id="10828" w:author="PS" w:date="2018-11-25T16:30:00Z"/>
                <w:b/>
              </w:rPr>
            </w:pPr>
            <w:ins w:id="10829" w:author="PS" w:date="2018-11-25T16:30:00Z">
              <w:r>
                <w:rPr>
                  <w:b/>
                </w:rPr>
                <w:t xml:space="preserve">Přehled o nejvýznamnější publikační a další tvůrčí činnosti nebo další profesní činnosti u odborníků z praxe vztahující se k zabezpečovaným předmětům </w:t>
              </w:r>
            </w:ins>
          </w:p>
        </w:tc>
      </w:tr>
      <w:tr w:rsidR="00AE17AC" w14:paraId="62B63D42" w14:textId="77777777" w:rsidTr="00AE6202">
        <w:trPr>
          <w:trHeight w:val="3694"/>
          <w:ins w:id="10830" w:author="PS" w:date="2018-11-25T16:30:00Z"/>
        </w:trPr>
        <w:tc>
          <w:tcPr>
            <w:tcW w:w="9859" w:type="dxa"/>
            <w:gridSpan w:val="11"/>
          </w:tcPr>
          <w:p w14:paraId="5FF55E0C" w14:textId="77777777" w:rsidR="00AE17AC" w:rsidRPr="00F22591" w:rsidRDefault="00AE17AC" w:rsidP="00AE6202">
            <w:pPr>
              <w:spacing w:after="40"/>
              <w:jc w:val="both"/>
              <w:rPr>
                <w:ins w:id="10831" w:author="PS" w:date="2018-11-25T16:30:00Z"/>
              </w:rPr>
            </w:pPr>
            <w:ins w:id="10832" w:author="PS" w:date="2018-11-25T16:30:00Z">
              <w:r w:rsidRPr="00F22591">
                <w:rPr>
                  <w:bCs/>
                </w:rPr>
                <w:t>RAK</w:t>
              </w:r>
              <w:r>
                <w:rPr>
                  <w:bCs/>
                </w:rPr>
                <w:t>, Jakub.</w:t>
              </w:r>
              <w:r w:rsidRPr="00F22591">
                <w:t>, VICAR</w:t>
              </w:r>
              <w:r>
                <w:t>,</w:t>
              </w:r>
              <w:r w:rsidRPr="00F22591">
                <w:t xml:space="preserve"> D</w:t>
              </w:r>
              <w:r>
                <w:t>usan.</w:t>
              </w:r>
              <w:r w:rsidRPr="00F22591">
                <w:t xml:space="preserve">, </w:t>
              </w:r>
              <w:r>
                <w:rPr>
                  <w:b/>
                </w:rPr>
                <w:t xml:space="preserve">LOSEK Vaclav </w:t>
              </w:r>
              <w:r w:rsidRPr="005D7AEA">
                <w:rPr>
                  <w:b/>
                </w:rPr>
                <w:t>(10%)</w:t>
              </w:r>
              <w:r w:rsidRPr="00F22591">
                <w:t>, BALINT</w:t>
              </w:r>
              <w:r>
                <w:t>,</w:t>
              </w:r>
              <w:r w:rsidRPr="00F22591">
                <w:t xml:space="preserve"> T</w:t>
              </w:r>
              <w:r>
                <w:t>omas.,</w:t>
              </w:r>
              <w:r w:rsidRPr="00F22591">
                <w:t xml:space="preserve"> STROHMANDL</w:t>
              </w:r>
              <w:r>
                <w:t>,</w:t>
              </w:r>
              <w:r w:rsidRPr="00F22591">
                <w:t xml:space="preserve"> J</w:t>
              </w:r>
              <w:r>
                <w:t>an.</w:t>
              </w:r>
              <w:r w:rsidRPr="00F22591">
                <w:t>, KOZUBIKOVA B</w:t>
              </w:r>
              <w:r>
                <w:t>arbora</w:t>
              </w:r>
              <w:r w:rsidRPr="00F22591">
                <w:t>. Design of a spatial database of standardized blocks of flats for the purpose of population sheltering in the town of Uherské Hradiště. </w:t>
              </w:r>
              <w:r w:rsidRPr="00F22591">
                <w:rPr>
                  <w:i/>
                  <w:iCs/>
                </w:rPr>
                <w:t>WSEAS Transactions on Environment and Development</w:t>
              </w:r>
              <w:r>
                <w:t xml:space="preserve">. 2018, </w:t>
              </w:r>
              <w:r w:rsidRPr="00F22591">
                <w:t xml:space="preserve"> roč. 14,  </w:t>
              </w:r>
              <w:r>
                <w:t xml:space="preserve">s. </w:t>
              </w:r>
              <w:r w:rsidRPr="00F22591">
                <w:t>16 –23. ISSN 1790-5079.</w:t>
              </w:r>
            </w:ins>
          </w:p>
          <w:p w14:paraId="6325EE70" w14:textId="77777777" w:rsidR="00AE17AC" w:rsidRDefault="00AE17AC" w:rsidP="00AE6202">
            <w:pPr>
              <w:spacing w:after="40"/>
              <w:jc w:val="both"/>
              <w:rPr>
                <w:ins w:id="10833" w:author="PS" w:date="2018-11-25T16:30:00Z"/>
              </w:rPr>
            </w:pPr>
            <w:ins w:id="10834" w:author="PS" w:date="2018-11-25T16:30:00Z">
              <w:r w:rsidRPr="00F22591">
                <w:rPr>
                  <w:bCs/>
                </w:rPr>
                <w:t>RAK</w:t>
              </w:r>
              <w:r>
                <w:rPr>
                  <w:bCs/>
                </w:rPr>
                <w:t>, Jakub</w:t>
              </w:r>
              <w:r w:rsidRPr="00F22591">
                <w:t xml:space="preserve">,  </w:t>
              </w:r>
              <w:r>
                <w:rPr>
                  <w:b/>
                </w:rPr>
                <w:t xml:space="preserve">LOSEK Vaclav. </w:t>
              </w:r>
              <w:r w:rsidRPr="005D7AEA">
                <w:rPr>
                  <w:b/>
                </w:rPr>
                <w:t>(10%),</w:t>
              </w:r>
              <w:r w:rsidRPr="00F22591">
                <w:t xml:space="preserve"> </w:t>
              </w:r>
              <w:r>
                <w:t>SVOBODA, Petr, MIČKA, Jan</w:t>
              </w:r>
              <w:r w:rsidRPr="00F22591">
                <w:t>, BALINT</w:t>
              </w:r>
              <w:r>
                <w:t>,</w:t>
              </w:r>
              <w:r w:rsidRPr="00F22591">
                <w:t xml:space="preserve"> T</w:t>
              </w:r>
              <w:r>
                <w:t>omas.</w:t>
              </w:r>
              <w:r w:rsidRPr="00F22591">
                <w:t xml:space="preserve"> 2017. Využití typizace panelových domů pro potřeby návrhu databáze objektů pro ukrytí obyvatelstva</w:t>
              </w:r>
              <w:r>
                <w:t xml:space="preserve"> v Uherském Hradišti. </w:t>
              </w:r>
              <w:r>
                <w:rPr>
                  <w:i/>
                  <w:iCs/>
                </w:rPr>
                <w:t>The Science for Population Protection</w:t>
              </w:r>
              <w:r>
                <w:t>. 2017. roč. 9, č. 2/2017.  s. 1 – 9. ISSN 1803-568X</w:t>
              </w:r>
            </w:ins>
          </w:p>
          <w:p w14:paraId="41393719" w14:textId="77777777" w:rsidR="00AE17AC" w:rsidRPr="003321B2" w:rsidRDefault="00AE17AC" w:rsidP="00AE6202">
            <w:pPr>
              <w:spacing w:after="40"/>
              <w:jc w:val="both"/>
              <w:rPr>
                <w:ins w:id="10835" w:author="PS" w:date="2018-11-25T16:30:00Z"/>
              </w:rPr>
            </w:pPr>
            <w:ins w:id="10836" w:author="PS" w:date="2018-11-25T16:30:00Z">
              <w:r w:rsidRPr="00F22591">
                <w:rPr>
                  <w:b/>
                </w:rPr>
                <w:t>LOŠEK, V</w:t>
              </w:r>
              <w:r>
                <w:rPr>
                  <w:b/>
                </w:rPr>
                <w:t>áclav,</w:t>
              </w:r>
              <w:r>
                <w:t xml:space="preserve"> </w:t>
              </w:r>
              <w:r w:rsidRPr="005D7AEA">
                <w:rPr>
                  <w:b/>
                </w:rPr>
                <w:t>(55 %</w:t>
              </w:r>
              <w:r>
                <w:t>)</w:t>
              </w:r>
              <w:r w:rsidRPr="003321B2">
                <w:t>, SVOBODA, P</w:t>
              </w:r>
              <w:r>
                <w:t>etr</w:t>
              </w:r>
              <w:r w:rsidRPr="003321B2">
                <w:t>., MUSIL</w:t>
              </w:r>
              <w:r>
                <w:t xml:space="preserve">, </w:t>
              </w:r>
              <w:r w:rsidRPr="003321B2">
                <w:t xml:space="preserve"> M</w:t>
              </w:r>
              <w:r>
                <w:t>iroslav</w:t>
              </w:r>
              <w:r w:rsidRPr="003321B2">
                <w:t>, RAK, J</w:t>
              </w:r>
              <w:r>
                <w:t>akub</w:t>
              </w:r>
              <w:r w:rsidRPr="003321B2">
                <w:t xml:space="preserve">. Immigration – a Topic of Serious Concern Trought Central Europe.  </w:t>
              </w:r>
              <w:r>
                <w:t xml:space="preserve">In: </w:t>
              </w:r>
              <w:r w:rsidRPr="005D7AEA">
                <w:rPr>
                  <w:i/>
                </w:rPr>
                <w:t>5th International Conference on Applied Social Science, (ICASS),</w:t>
              </w:r>
              <w:r w:rsidRPr="003321B2">
                <w:t xml:space="preserve"> Volume 80, Limassol, Cyprus.  ISSN 2160-1070 (Electronically available at http://www.ieripress.com/. ISBN 978-1-61275-072-9. 2015.</w:t>
              </w:r>
            </w:ins>
          </w:p>
          <w:p w14:paraId="4B038FF3" w14:textId="77777777" w:rsidR="00AE17AC" w:rsidRDefault="00AE17AC" w:rsidP="00AE6202">
            <w:pPr>
              <w:spacing w:after="40"/>
              <w:jc w:val="both"/>
              <w:rPr>
                <w:ins w:id="10837" w:author="PS" w:date="2018-11-25T16:30:00Z"/>
                <w:b/>
              </w:rPr>
            </w:pPr>
            <w:ins w:id="10838" w:author="PS" w:date="2018-11-25T16:30:00Z">
              <w:r w:rsidRPr="003321B2">
                <w:t>RAK, J</w:t>
              </w:r>
              <w:r>
                <w:t>akub</w:t>
              </w:r>
              <w:r w:rsidRPr="003321B2">
                <w:t>, TARABA, P</w:t>
              </w:r>
              <w:r>
                <w:t>avel</w:t>
              </w:r>
              <w:r w:rsidRPr="003321B2">
                <w:t>., SVOBODOVÁ, B</w:t>
              </w:r>
              <w:r>
                <w:t>lanka</w:t>
              </w:r>
              <w:r w:rsidRPr="003321B2">
                <w:t>., ŠAFAŘÍK, Z</w:t>
              </w:r>
              <w:r>
                <w:t>deněk</w:t>
              </w:r>
              <w:r w:rsidRPr="003321B2">
                <w:t>., TOMEK, M</w:t>
              </w:r>
              <w:r>
                <w:t>iroslav</w:t>
              </w:r>
              <w:r w:rsidRPr="003321B2">
                <w:t>, STROHMANDL, J</w:t>
              </w:r>
              <w:r>
                <w:t>an</w:t>
              </w:r>
              <w:r w:rsidRPr="003321B2">
                <w:t xml:space="preserve">. a </w:t>
              </w:r>
              <w:r w:rsidRPr="00F22591">
                <w:rPr>
                  <w:b/>
                </w:rPr>
                <w:t>V</w:t>
              </w:r>
              <w:r>
                <w:rPr>
                  <w:b/>
                </w:rPr>
                <w:t>áclav</w:t>
              </w:r>
              <w:r w:rsidRPr="00F22591">
                <w:rPr>
                  <w:b/>
                </w:rPr>
                <w:t xml:space="preserve"> LOŠEK</w:t>
              </w:r>
              <w:r>
                <w:rPr>
                  <w:b/>
                </w:rPr>
                <w:t xml:space="preserve"> (10%)</w:t>
              </w:r>
              <w:r w:rsidRPr="00F22591">
                <w:rPr>
                  <w:b/>
                </w:rPr>
                <w:t>.</w:t>
              </w:r>
              <w:r w:rsidRPr="003321B2">
                <w:t xml:space="preserve"> Management of Information Support for Population Sheltering in the Czech Republic – the Case Study. </w:t>
              </w:r>
              <w:r>
                <w:t xml:space="preserve">In: </w:t>
              </w:r>
              <w:r w:rsidRPr="000E7CFB">
                <w:rPr>
                  <w:i/>
                </w:rPr>
                <w:t>International Business Information Management Conference (25th IBIMA) on 7 – 8 May 2015</w:t>
              </w:r>
              <w:r>
                <w:rPr>
                  <w:i/>
                </w:rPr>
                <w:t>.</w:t>
              </w:r>
              <w:r w:rsidRPr="003321B2">
                <w:t xml:space="preserve"> Amsterdam, Netherlands.</w:t>
              </w:r>
              <w:r>
                <w:t xml:space="preserve"> 2015</w:t>
              </w:r>
              <w:r w:rsidRPr="003321B2">
                <w:t xml:space="preserve"> ISBN: 978-0-9860419-4-5 </w:t>
              </w:r>
            </w:ins>
          </w:p>
        </w:tc>
      </w:tr>
      <w:tr w:rsidR="00AE17AC" w14:paraId="6586E476" w14:textId="77777777" w:rsidTr="00AE6202">
        <w:trPr>
          <w:trHeight w:val="218"/>
          <w:ins w:id="10839" w:author="PS" w:date="2018-11-25T16:30:00Z"/>
        </w:trPr>
        <w:tc>
          <w:tcPr>
            <w:tcW w:w="9859" w:type="dxa"/>
            <w:gridSpan w:val="11"/>
            <w:shd w:val="clear" w:color="auto" w:fill="F7CAAC"/>
          </w:tcPr>
          <w:p w14:paraId="045900F8" w14:textId="77777777" w:rsidR="00AE17AC" w:rsidRDefault="00AE17AC" w:rsidP="00AE6202">
            <w:pPr>
              <w:rPr>
                <w:ins w:id="10840" w:author="PS" w:date="2018-11-25T16:30:00Z"/>
                <w:b/>
              </w:rPr>
            </w:pPr>
            <w:ins w:id="10841" w:author="PS" w:date="2018-11-25T16:30:00Z">
              <w:r>
                <w:rPr>
                  <w:b/>
                </w:rPr>
                <w:t>Působení v zahraničí</w:t>
              </w:r>
            </w:ins>
          </w:p>
        </w:tc>
      </w:tr>
      <w:tr w:rsidR="00AE17AC" w14:paraId="69895C72" w14:textId="77777777" w:rsidTr="00AE6202">
        <w:trPr>
          <w:trHeight w:val="328"/>
          <w:ins w:id="10842" w:author="PS" w:date="2018-11-25T16:30:00Z"/>
        </w:trPr>
        <w:tc>
          <w:tcPr>
            <w:tcW w:w="9859" w:type="dxa"/>
            <w:gridSpan w:val="11"/>
          </w:tcPr>
          <w:p w14:paraId="02F76FD1" w14:textId="77777777" w:rsidR="00AE17AC" w:rsidRDefault="00AE17AC" w:rsidP="00AE6202">
            <w:pPr>
              <w:rPr>
                <w:ins w:id="10843" w:author="PS" w:date="2018-11-25T16:30:00Z"/>
                <w:b/>
              </w:rPr>
            </w:pPr>
          </w:p>
        </w:tc>
      </w:tr>
      <w:tr w:rsidR="00AE17AC" w14:paraId="6586BB8E" w14:textId="77777777" w:rsidTr="00AE6202">
        <w:trPr>
          <w:cantSplit/>
          <w:trHeight w:val="470"/>
          <w:ins w:id="10844" w:author="PS" w:date="2018-11-25T16:30:00Z"/>
        </w:trPr>
        <w:tc>
          <w:tcPr>
            <w:tcW w:w="2518" w:type="dxa"/>
            <w:shd w:val="clear" w:color="auto" w:fill="F7CAAC"/>
          </w:tcPr>
          <w:p w14:paraId="55AC721C" w14:textId="77777777" w:rsidR="00AE17AC" w:rsidRDefault="00AE17AC" w:rsidP="00AE6202">
            <w:pPr>
              <w:jc w:val="both"/>
              <w:rPr>
                <w:ins w:id="10845" w:author="PS" w:date="2018-11-25T16:30:00Z"/>
                <w:b/>
              </w:rPr>
            </w:pPr>
            <w:ins w:id="10846" w:author="PS" w:date="2018-11-25T16:30:00Z">
              <w:r>
                <w:rPr>
                  <w:b/>
                </w:rPr>
                <w:t xml:space="preserve">Podpis </w:t>
              </w:r>
            </w:ins>
          </w:p>
        </w:tc>
        <w:tc>
          <w:tcPr>
            <w:tcW w:w="4536" w:type="dxa"/>
            <w:gridSpan w:val="5"/>
          </w:tcPr>
          <w:p w14:paraId="53A26DD8" w14:textId="77777777" w:rsidR="00AE17AC" w:rsidRDefault="00AE17AC" w:rsidP="00AE6202">
            <w:pPr>
              <w:jc w:val="both"/>
              <w:rPr>
                <w:ins w:id="10847" w:author="PS" w:date="2018-11-25T16:30:00Z"/>
              </w:rPr>
            </w:pPr>
          </w:p>
        </w:tc>
        <w:tc>
          <w:tcPr>
            <w:tcW w:w="786" w:type="dxa"/>
            <w:gridSpan w:val="2"/>
            <w:shd w:val="clear" w:color="auto" w:fill="F7CAAC"/>
          </w:tcPr>
          <w:p w14:paraId="195CD0DC" w14:textId="77777777" w:rsidR="00AE17AC" w:rsidRDefault="00AE17AC" w:rsidP="00AE6202">
            <w:pPr>
              <w:jc w:val="both"/>
              <w:rPr>
                <w:ins w:id="10848" w:author="PS" w:date="2018-11-25T16:30:00Z"/>
              </w:rPr>
            </w:pPr>
            <w:ins w:id="10849" w:author="PS" w:date="2018-11-25T16:30:00Z">
              <w:r>
                <w:rPr>
                  <w:b/>
                </w:rPr>
                <w:t>datum</w:t>
              </w:r>
            </w:ins>
          </w:p>
        </w:tc>
        <w:tc>
          <w:tcPr>
            <w:tcW w:w="2019" w:type="dxa"/>
            <w:gridSpan w:val="3"/>
          </w:tcPr>
          <w:p w14:paraId="18C55626" w14:textId="77777777" w:rsidR="00AE17AC" w:rsidRDefault="00AE17AC" w:rsidP="00AE6202">
            <w:pPr>
              <w:jc w:val="both"/>
              <w:rPr>
                <w:ins w:id="10850" w:author="PS" w:date="2018-11-25T16:30:00Z"/>
              </w:rPr>
            </w:pPr>
          </w:p>
        </w:tc>
      </w:tr>
    </w:tbl>
    <w:p w14:paraId="7CD628EC" w14:textId="77777777" w:rsidR="00AE17AC" w:rsidRPr="00E47413" w:rsidRDefault="00AE17AC" w:rsidP="00AE17AC">
      <w:pPr>
        <w:rPr>
          <w:ins w:id="10851" w:author="PS" w:date="2018-11-25T16:30:00Z"/>
          <w:sz w:val="2"/>
          <w:szCs w:val="2"/>
        </w:rPr>
      </w:pPr>
      <w:ins w:id="10852" w:author="PS" w:date="2018-11-25T16:30:00Z">
        <w:r>
          <w:br w:type="page"/>
        </w:r>
      </w:ins>
    </w:p>
    <w:p w14:paraId="28ABD5FE" w14:textId="77777777" w:rsidR="00EA2629" w:rsidRDefault="00EA2629" w:rsidP="00495DC8">
      <w:pPr>
        <w:rPr>
          <w:ins w:id="10853" w:author="PS" w:date="2018-11-25T16:21:00Z"/>
        </w:rPr>
      </w:pPr>
    </w:p>
    <w:p w14:paraId="39ACF558" w14:textId="77777777" w:rsidR="00EA2629" w:rsidRDefault="00EA2629" w:rsidP="00495DC8"/>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Change w:id="10854">
          <w:tblGrid>
            <w:gridCol w:w="1"/>
            <w:gridCol w:w="2517"/>
            <w:gridCol w:w="829"/>
            <w:gridCol w:w="1721"/>
            <w:gridCol w:w="524"/>
            <w:gridCol w:w="468"/>
            <w:gridCol w:w="994"/>
            <w:gridCol w:w="709"/>
            <w:gridCol w:w="77"/>
            <w:gridCol w:w="632"/>
            <w:gridCol w:w="693"/>
            <w:gridCol w:w="694"/>
            <w:gridCol w:w="1"/>
          </w:tblGrid>
        </w:tblGridChange>
      </w:tblGrid>
      <w:tr w:rsidR="00E05AA8" w14:paraId="3AAF2343" w14:textId="77777777" w:rsidTr="00495DC8">
        <w:tc>
          <w:tcPr>
            <w:tcW w:w="9859" w:type="dxa"/>
            <w:gridSpan w:val="11"/>
            <w:tcBorders>
              <w:bottom w:val="double" w:sz="4" w:space="0" w:color="auto"/>
            </w:tcBorders>
            <w:shd w:val="clear" w:color="auto" w:fill="BDD6EE"/>
          </w:tcPr>
          <w:p w14:paraId="56A608DE" w14:textId="77777777" w:rsidR="00E05AA8" w:rsidRDefault="00E05AA8" w:rsidP="00495DC8">
            <w:pPr>
              <w:jc w:val="both"/>
              <w:rPr>
                <w:b/>
                <w:sz w:val="28"/>
              </w:rPr>
            </w:pPr>
            <w:r>
              <w:rPr>
                <w:b/>
                <w:sz w:val="28"/>
              </w:rPr>
              <w:t>C-I – Personální zabezpečení</w:t>
            </w:r>
          </w:p>
        </w:tc>
      </w:tr>
      <w:tr w:rsidR="00E05AA8" w14:paraId="602951FA" w14:textId="77777777" w:rsidTr="00495DC8">
        <w:tc>
          <w:tcPr>
            <w:tcW w:w="2518" w:type="dxa"/>
            <w:tcBorders>
              <w:top w:val="double" w:sz="4" w:space="0" w:color="auto"/>
            </w:tcBorders>
            <w:shd w:val="clear" w:color="auto" w:fill="F7CAAC"/>
          </w:tcPr>
          <w:p w14:paraId="6BE8896B" w14:textId="77777777" w:rsidR="00E05AA8" w:rsidRDefault="00E05AA8" w:rsidP="00495DC8">
            <w:pPr>
              <w:jc w:val="both"/>
              <w:rPr>
                <w:b/>
              </w:rPr>
            </w:pPr>
            <w:r>
              <w:rPr>
                <w:b/>
              </w:rPr>
              <w:t>Vysoká škola</w:t>
            </w:r>
          </w:p>
        </w:tc>
        <w:tc>
          <w:tcPr>
            <w:tcW w:w="7341" w:type="dxa"/>
            <w:gridSpan w:val="10"/>
          </w:tcPr>
          <w:p w14:paraId="52ECC408" w14:textId="77777777" w:rsidR="00E05AA8" w:rsidRDefault="00E05AA8" w:rsidP="00495DC8">
            <w:pPr>
              <w:jc w:val="both"/>
            </w:pPr>
            <w:r>
              <w:t>Univerzita Tomáše Bati ve Zlíně</w:t>
            </w:r>
          </w:p>
        </w:tc>
      </w:tr>
      <w:tr w:rsidR="00E05AA8" w14:paraId="398DC5F8" w14:textId="77777777" w:rsidTr="00495DC8">
        <w:tc>
          <w:tcPr>
            <w:tcW w:w="2518" w:type="dxa"/>
            <w:shd w:val="clear" w:color="auto" w:fill="F7CAAC"/>
          </w:tcPr>
          <w:p w14:paraId="2C3AD351" w14:textId="77777777" w:rsidR="00E05AA8" w:rsidRDefault="00E05AA8" w:rsidP="00495DC8">
            <w:pPr>
              <w:jc w:val="both"/>
              <w:rPr>
                <w:b/>
              </w:rPr>
            </w:pPr>
            <w:r>
              <w:rPr>
                <w:b/>
              </w:rPr>
              <w:t>Součást vysoké školy</w:t>
            </w:r>
          </w:p>
        </w:tc>
        <w:tc>
          <w:tcPr>
            <w:tcW w:w="7341" w:type="dxa"/>
            <w:gridSpan w:val="10"/>
          </w:tcPr>
          <w:p w14:paraId="67C988B0" w14:textId="77777777" w:rsidR="00E05AA8" w:rsidRDefault="00E05AA8" w:rsidP="00495DC8">
            <w:pPr>
              <w:jc w:val="both"/>
            </w:pPr>
            <w:r>
              <w:t>Fakulta logistiky a krizového řízení</w:t>
            </w:r>
          </w:p>
        </w:tc>
      </w:tr>
      <w:tr w:rsidR="00E05AA8" w14:paraId="00552E6D" w14:textId="77777777" w:rsidTr="00495DC8">
        <w:tc>
          <w:tcPr>
            <w:tcW w:w="2518" w:type="dxa"/>
            <w:shd w:val="clear" w:color="auto" w:fill="F7CAAC"/>
          </w:tcPr>
          <w:p w14:paraId="0EF08281" w14:textId="77777777" w:rsidR="00E05AA8" w:rsidRDefault="00E05AA8" w:rsidP="00495DC8">
            <w:pPr>
              <w:jc w:val="both"/>
              <w:rPr>
                <w:b/>
              </w:rPr>
            </w:pPr>
            <w:r>
              <w:rPr>
                <w:b/>
              </w:rPr>
              <w:t>Název studijního programu</w:t>
            </w:r>
          </w:p>
        </w:tc>
        <w:tc>
          <w:tcPr>
            <w:tcW w:w="7341" w:type="dxa"/>
            <w:gridSpan w:val="10"/>
          </w:tcPr>
          <w:p w14:paraId="3BCB4650" w14:textId="77777777" w:rsidR="00E05AA8" w:rsidRDefault="00E05AA8" w:rsidP="00495DC8">
            <w:pPr>
              <w:jc w:val="both"/>
            </w:pPr>
            <w:r>
              <w:t>Environmentální bezpečnost</w:t>
            </w:r>
          </w:p>
        </w:tc>
      </w:tr>
      <w:tr w:rsidR="00E05AA8" w14:paraId="23E165F0" w14:textId="77777777" w:rsidTr="00495DC8">
        <w:tc>
          <w:tcPr>
            <w:tcW w:w="2518" w:type="dxa"/>
            <w:shd w:val="clear" w:color="auto" w:fill="F7CAAC"/>
          </w:tcPr>
          <w:p w14:paraId="5EE2CA63" w14:textId="77777777" w:rsidR="00E05AA8" w:rsidRDefault="00E05AA8" w:rsidP="00495DC8">
            <w:pPr>
              <w:jc w:val="both"/>
              <w:rPr>
                <w:b/>
              </w:rPr>
            </w:pPr>
            <w:r>
              <w:rPr>
                <w:b/>
              </w:rPr>
              <w:t>Jméno a příjmení</w:t>
            </w:r>
          </w:p>
        </w:tc>
        <w:tc>
          <w:tcPr>
            <w:tcW w:w="4536" w:type="dxa"/>
            <w:gridSpan w:val="5"/>
          </w:tcPr>
          <w:p w14:paraId="3D7B1A0C" w14:textId="77777777" w:rsidR="00E05AA8" w:rsidRPr="00F40D48" w:rsidRDefault="00E05AA8" w:rsidP="00495DC8">
            <w:pPr>
              <w:jc w:val="both"/>
              <w:rPr>
                <w:b/>
                <w:rPrChange w:id="10855" w:author="PS" w:date="2018-11-25T15:53:00Z">
                  <w:rPr/>
                </w:rPrChange>
              </w:rPr>
            </w:pPr>
            <w:r w:rsidRPr="00F40D48">
              <w:rPr>
                <w:b/>
                <w:rPrChange w:id="10856" w:author="PS" w:date="2018-11-25T15:53:00Z">
                  <w:rPr/>
                </w:rPrChange>
              </w:rPr>
              <w:t>Eva Lukášková</w:t>
            </w:r>
          </w:p>
        </w:tc>
        <w:tc>
          <w:tcPr>
            <w:tcW w:w="709" w:type="dxa"/>
            <w:shd w:val="clear" w:color="auto" w:fill="F7CAAC"/>
          </w:tcPr>
          <w:p w14:paraId="36A31DAB" w14:textId="77777777" w:rsidR="00E05AA8" w:rsidRDefault="00E05AA8" w:rsidP="00495DC8">
            <w:pPr>
              <w:jc w:val="both"/>
              <w:rPr>
                <w:b/>
              </w:rPr>
            </w:pPr>
            <w:r>
              <w:rPr>
                <w:b/>
              </w:rPr>
              <w:t>Tituly</w:t>
            </w:r>
          </w:p>
        </w:tc>
        <w:tc>
          <w:tcPr>
            <w:tcW w:w="2096" w:type="dxa"/>
            <w:gridSpan w:val="4"/>
          </w:tcPr>
          <w:p w14:paraId="2AB604C3" w14:textId="77777777" w:rsidR="00E05AA8" w:rsidRDefault="00E05AA8" w:rsidP="00495DC8">
            <w:pPr>
              <w:jc w:val="both"/>
            </w:pPr>
            <w:r>
              <w:t>Ing., Ph.D.</w:t>
            </w:r>
          </w:p>
        </w:tc>
      </w:tr>
      <w:tr w:rsidR="00E05AA8" w14:paraId="6EFD3BD3" w14:textId="77777777" w:rsidTr="00495DC8">
        <w:trPr>
          <w:trHeight w:val="373"/>
        </w:trPr>
        <w:tc>
          <w:tcPr>
            <w:tcW w:w="2518" w:type="dxa"/>
            <w:shd w:val="clear" w:color="auto" w:fill="F7CAAC"/>
          </w:tcPr>
          <w:p w14:paraId="19106B67" w14:textId="77777777" w:rsidR="00E05AA8" w:rsidRDefault="00E05AA8" w:rsidP="00495DC8">
            <w:pPr>
              <w:jc w:val="both"/>
              <w:rPr>
                <w:b/>
              </w:rPr>
            </w:pPr>
            <w:r>
              <w:rPr>
                <w:b/>
              </w:rPr>
              <w:t>Rok narození</w:t>
            </w:r>
          </w:p>
        </w:tc>
        <w:tc>
          <w:tcPr>
            <w:tcW w:w="829" w:type="dxa"/>
          </w:tcPr>
          <w:p w14:paraId="25F4FF46" w14:textId="77777777" w:rsidR="00E05AA8" w:rsidRDefault="00E05AA8" w:rsidP="00495DC8">
            <w:pPr>
              <w:jc w:val="both"/>
            </w:pPr>
            <w:r>
              <w:t>1977</w:t>
            </w:r>
          </w:p>
        </w:tc>
        <w:tc>
          <w:tcPr>
            <w:tcW w:w="1721" w:type="dxa"/>
            <w:shd w:val="clear" w:color="auto" w:fill="F7CAAC"/>
          </w:tcPr>
          <w:p w14:paraId="42F1E464" w14:textId="77777777" w:rsidR="00E05AA8" w:rsidRDefault="00E05AA8" w:rsidP="00495DC8">
            <w:pPr>
              <w:jc w:val="both"/>
              <w:rPr>
                <w:b/>
              </w:rPr>
            </w:pPr>
            <w:r>
              <w:rPr>
                <w:b/>
              </w:rPr>
              <w:t>typ vztahu k VŠ</w:t>
            </w:r>
          </w:p>
        </w:tc>
        <w:tc>
          <w:tcPr>
            <w:tcW w:w="992" w:type="dxa"/>
            <w:gridSpan w:val="2"/>
          </w:tcPr>
          <w:p w14:paraId="54D3A080" w14:textId="0A48AF51" w:rsidR="00E05AA8" w:rsidRPr="007C112D" w:rsidRDefault="00E05AA8" w:rsidP="00495DC8">
            <w:pPr>
              <w:jc w:val="both"/>
              <w:rPr>
                <w:i/>
                <w:rPrChange w:id="10857" w:author="PS" w:date="2018-11-25T16:32:00Z">
                  <w:rPr/>
                </w:rPrChange>
              </w:rPr>
            </w:pPr>
            <w:r w:rsidRPr="007C112D">
              <w:rPr>
                <w:i/>
                <w:rPrChange w:id="10858" w:author="PS" w:date="2018-11-25T16:32:00Z">
                  <w:rPr/>
                </w:rPrChange>
              </w:rPr>
              <w:t>pp</w:t>
            </w:r>
            <w:ins w:id="10859" w:author="PS" w:date="2018-11-25T16:31:00Z">
              <w:r w:rsidR="007C112D" w:rsidRPr="007C112D">
                <w:rPr>
                  <w:i/>
                  <w:rPrChange w:id="10860" w:author="PS" w:date="2018-11-25T16:32:00Z">
                    <w:rPr/>
                  </w:rPrChange>
                </w:rPr>
                <w:t>.</w:t>
              </w:r>
            </w:ins>
          </w:p>
        </w:tc>
        <w:tc>
          <w:tcPr>
            <w:tcW w:w="994" w:type="dxa"/>
            <w:shd w:val="clear" w:color="auto" w:fill="F7CAAC"/>
          </w:tcPr>
          <w:p w14:paraId="55C135FA" w14:textId="77777777" w:rsidR="00E05AA8" w:rsidRDefault="00E05AA8" w:rsidP="00495DC8">
            <w:pPr>
              <w:jc w:val="both"/>
              <w:rPr>
                <w:b/>
              </w:rPr>
            </w:pPr>
            <w:r>
              <w:rPr>
                <w:b/>
              </w:rPr>
              <w:t>rozsah</w:t>
            </w:r>
          </w:p>
        </w:tc>
        <w:tc>
          <w:tcPr>
            <w:tcW w:w="709" w:type="dxa"/>
          </w:tcPr>
          <w:p w14:paraId="70408BBD" w14:textId="77777777" w:rsidR="00E05AA8" w:rsidRDefault="00E05AA8" w:rsidP="00495DC8">
            <w:pPr>
              <w:jc w:val="both"/>
            </w:pPr>
            <w:r>
              <w:t>20</w:t>
            </w:r>
          </w:p>
        </w:tc>
        <w:tc>
          <w:tcPr>
            <w:tcW w:w="709" w:type="dxa"/>
            <w:gridSpan w:val="2"/>
            <w:shd w:val="clear" w:color="auto" w:fill="F7CAAC"/>
          </w:tcPr>
          <w:p w14:paraId="773DBC48" w14:textId="77777777" w:rsidR="00E05AA8" w:rsidRDefault="00E05AA8" w:rsidP="00495DC8">
            <w:pPr>
              <w:jc w:val="both"/>
              <w:rPr>
                <w:b/>
              </w:rPr>
            </w:pPr>
            <w:r>
              <w:rPr>
                <w:b/>
              </w:rPr>
              <w:t>do kdy</w:t>
            </w:r>
          </w:p>
        </w:tc>
        <w:tc>
          <w:tcPr>
            <w:tcW w:w="1387" w:type="dxa"/>
            <w:gridSpan w:val="2"/>
          </w:tcPr>
          <w:p w14:paraId="166D0248" w14:textId="77777777" w:rsidR="00E05AA8" w:rsidRDefault="00E05AA8" w:rsidP="00495DC8">
            <w:pPr>
              <w:jc w:val="both"/>
            </w:pPr>
            <w:r>
              <w:t>N</w:t>
            </w:r>
          </w:p>
        </w:tc>
      </w:tr>
      <w:tr w:rsidR="00E05AA8" w14:paraId="46617F18" w14:textId="77777777" w:rsidTr="00495DC8">
        <w:trPr>
          <w:trHeight w:val="336"/>
        </w:trPr>
        <w:tc>
          <w:tcPr>
            <w:tcW w:w="5068" w:type="dxa"/>
            <w:gridSpan w:val="3"/>
            <w:shd w:val="clear" w:color="auto" w:fill="F7CAAC"/>
          </w:tcPr>
          <w:p w14:paraId="03ED0C49" w14:textId="77777777" w:rsidR="00E05AA8" w:rsidRDefault="00E05AA8" w:rsidP="00495DC8">
            <w:pPr>
              <w:jc w:val="both"/>
              <w:rPr>
                <w:b/>
              </w:rPr>
            </w:pPr>
            <w:r>
              <w:rPr>
                <w:b/>
              </w:rPr>
              <w:t>Typ vztahu na součásti VŠ, která uskutečňuje st. Program</w:t>
            </w:r>
          </w:p>
        </w:tc>
        <w:tc>
          <w:tcPr>
            <w:tcW w:w="992" w:type="dxa"/>
            <w:gridSpan w:val="2"/>
          </w:tcPr>
          <w:p w14:paraId="37FCFF19" w14:textId="722BFE58" w:rsidR="00E05AA8" w:rsidRPr="007C112D" w:rsidRDefault="007C112D" w:rsidP="00495DC8">
            <w:pPr>
              <w:jc w:val="both"/>
              <w:rPr>
                <w:i/>
                <w:rPrChange w:id="10861" w:author="PS" w:date="2018-11-25T16:32:00Z">
                  <w:rPr/>
                </w:rPrChange>
              </w:rPr>
            </w:pPr>
            <w:ins w:id="10862" w:author="PS" w:date="2018-11-25T16:31:00Z">
              <w:r w:rsidRPr="007C112D">
                <w:rPr>
                  <w:i/>
                  <w:rPrChange w:id="10863" w:author="PS" w:date="2018-11-25T16:32:00Z">
                    <w:rPr/>
                  </w:rPrChange>
                </w:rPr>
                <w:t>pp.</w:t>
              </w:r>
            </w:ins>
          </w:p>
        </w:tc>
        <w:tc>
          <w:tcPr>
            <w:tcW w:w="994" w:type="dxa"/>
            <w:shd w:val="clear" w:color="auto" w:fill="F7CAAC"/>
          </w:tcPr>
          <w:p w14:paraId="7FD32CDB" w14:textId="77777777" w:rsidR="00E05AA8" w:rsidRDefault="00E05AA8" w:rsidP="00495DC8">
            <w:pPr>
              <w:jc w:val="both"/>
              <w:rPr>
                <w:b/>
              </w:rPr>
            </w:pPr>
            <w:r>
              <w:rPr>
                <w:b/>
              </w:rPr>
              <w:t>rozsah</w:t>
            </w:r>
          </w:p>
        </w:tc>
        <w:tc>
          <w:tcPr>
            <w:tcW w:w="709" w:type="dxa"/>
          </w:tcPr>
          <w:p w14:paraId="636CD866" w14:textId="1CC96371" w:rsidR="00E05AA8" w:rsidRDefault="007C112D" w:rsidP="00495DC8">
            <w:pPr>
              <w:jc w:val="both"/>
            </w:pPr>
            <w:ins w:id="10864" w:author="PS" w:date="2018-11-25T16:31:00Z">
              <w:r>
                <w:t>20</w:t>
              </w:r>
            </w:ins>
          </w:p>
        </w:tc>
        <w:tc>
          <w:tcPr>
            <w:tcW w:w="709" w:type="dxa"/>
            <w:gridSpan w:val="2"/>
            <w:shd w:val="clear" w:color="auto" w:fill="F7CAAC"/>
          </w:tcPr>
          <w:p w14:paraId="61B6B138" w14:textId="77777777" w:rsidR="00E05AA8" w:rsidRDefault="00E05AA8" w:rsidP="00495DC8">
            <w:pPr>
              <w:jc w:val="both"/>
              <w:rPr>
                <w:b/>
              </w:rPr>
            </w:pPr>
            <w:r>
              <w:rPr>
                <w:b/>
              </w:rPr>
              <w:t>do kdy</w:t>
            </w:r>
          </w:p>
        </w:tc>
        <w:tc>
          <w:tcPr>
            <w:tcW w:w="1387" w:type="dxa"/>
            <w:gridSpan w:val="2"/>
          </w:tcPr>
          <w:p w14:paraId="38B9AE53" w14:textId="74F8A80F" w:rsidR="00E05AA8" w:rsidRDefault="007C112D" w:rsidP="00495DC8">
            <w:pPr>
              <w:jc w:val="both"/>
            </w:pPr>
            <w:ins w:id="10865" w:author="PS" w:date="2018-11-25T16:31:00Z">
              <w:r>
                <w:t>N</w:t>
              </w:r>
            </w:ins>
          </w:p>
        </w:tc>
      </w:tr>
      <w:tr w:rsidR="00E05AA8" w14:paraId="4FA2E6A3" w14:textId="77777777" w:rsidTr="00495DC8">
        <w:tc>
          <w:tcPr>
            <w:tcW w:w="6060" w:type="dxa"/>
            <w:gridSpan w:val="5"/>
            <w:shd w:val="clear" w:color="auto" w:fill="F7CAAC"/>
          </w:tcPr>
          <w:p w14:paraId="25558680" w14:textId="77777777" w:rsidR="00E05AA8" w:rsidRDefault="00E05AA8" w:rsidP="00495DC8">
            <w:pPr>
              <w:jc w:val="both"/>
            </w:pPr>
            <w:r>
              <w:rPr>
                <w:b/>
              </w:rPr>
              <w:t>Další současná působení jako akademický pracovník na jiných VŠ</w:t>
            </w:r>
          </w:p>
        </w:tc>
        <w:tc>
          <w:tcPr>
            <w:tcW w:w="1703" w:type="dxa"/>
            <w:gridSpan w:val="2"/>
            <w:shd w:val="clear" w:color="auto" w:fill="F7CAAC"/>
          </w:tcPr>
          <w:p w14:paraId="5D159A9D" w14:textId="77777777" w:rsidR="00E05AA8" w:rsidRDefault="00E05AA8" w:rsidP="00495DC8">
            <w:pPr>
              <w:jc w:val="both"/>
              <w:rPr>
                <w:b/>
              </w:rPr>
            </w:pPr>
            <w:r>
              <w:rPr>
                <w:b/>
              </w:rPr>
              <w:t>typ prac. vztahu</w:t>
            </w:r>
          </w:p>
        </w:tc>
        <w:tc>
          <w:tcPr>
            <w:tcW w:w="2096" w:type="dxa"/>
            <w:gridSpan w:val="4"/>
            <w:shd w:val="clear" w:color="auto" w:fill="F7CAAC"/>
          </w:tcPr>
          <w:p w14:paraId="20D96921" w14:textId="77777777" w:rsidR="00E05AA8" w:rsidRDefault="00E05AA8" w:rsidP="00495DC8">
            <w:pPr>
              <w:jc w:val="both"/>
              <w:rPr>
                <w:b/>
              </w:rPr>
            </w:pPr>
            <w:r>
              <w:rPr>
                <w:b/>
              </w:rPr>
              <w:t>Rozsah</w:t>
            </w:r>
          </w:p>
        </w:tc>
      </w:tr>
      <w:tr w:rsidR="00E05AA8" w14:paraId="124DCD98" w14:textId="77777777" w:rsidTr="00495DC8">
        <w:tc>
          <w:tcPr>
            <w:tcW w:w="6060" w:type="dxa"/>
            <w:gridSpan w:val="5"/>
          </w:tcPr>
          <w:p w14:paraId="3776D847" w14:textId="77777777" w:rsidR="00E05AA8" w:rsidRDefault="00E05AA8" w:rsidP="00495DC8">
            <w:pPr>
              <w:jc w:val="both"/>
            </w:pPr>
            <w:r>
              <w:t xml:space="preserve">Vysoká škola obchodní a hotelová Brno </w:t>
            </w:r>
          </w:p>
        </w:tc>
        <w:tc>
          <w:tcPr>
            <w:tcW w:w="1703" w:type="dxa"/>
            <w:gridSpan w:val="2"/>
          </w:tcPr>
          <w:p w14:paraId="6553E632" w14:textId="77777777" w:rsidR="00E05AA8" w:rsidRDefault="00E05AA8" w:rsidP="00495DC8">
            <w:pPr>
              <w:jc w:val="both"/>
            </w:pPr>
            <w:r>
              <w:t>pp</w:t>
            </w:r>
          </w:p>
        </w:tc>
        <w:tc>
          <w:tcPr>
            <w:tcW w:w="2096" w:type="dxa"/>
            <w:gridSpan w:val="4"/>
          </w:tcPr>
          <w:p w14:paraId="5EB2F42A" w14:textId="77777777" w:rsidR="00E05AA8" w:rsidRDefault="00E05AA8" w:rsidP="00495DC8">
            <w:pPr>
              <w:jc w:val="both"/>
            </w:pPr>
            <w:r>
              <w:t>40</w:t>
            </w:r>
          </w:p>
        </w:tc>
      </w:tr>
      <w:tr w:rsidR="00E05AA8" w14:paraId="0186B7F2" w14:textId="77777777" w:rsidTr="00495DC8">
        <w:tc>
          <w:tcPr>
            <w:tcW w:w="9859" w:type="dxa"/>
            <w:gridSpan w:val="11"/>
            <w:shd w:val="clear" w:color="auto" w:fill="F7CAAC"/>
          </w:tcPr>
          <w:p w14:paraId="4DD50DFE" w14:textId="77777777" w:rsidR="00E05AA8" w:rsidRDefault="00E05AA8" w:rsidP="00495DC8">
            <w:pPr>
              <w:jc w:val="both"/>
            </w:pPr>
            <w:r>
              <w:rPr>
                <w:b/>
              </w:rPr>
              <w:t>Předměty příslušného studijního programu a způsob zapojení do jejich výuky, příp. další zapojení do uskutečňování studijního programu</w:t>
            </w:r>
          </w:p>
        </w:tc>
      </w:tr>
      <w:tr w:rsidR="00E05AA8" w14:paraId="7311053F" w14:textId="77777777" w:rsidTr="00495DC8">
        <w:trPr>
          <w:trHeight w:val="328"/>
        </w:trPr>
        <w:tc>
          <w:tcPr>
            <w:tcW w:w="9859" w:type="dxa"/>
            <w:gridSpan w:val="11"/>
            <w:tcBorders>
              <w:top w:val="nil"/>
            </w:tcBorders>
          </w:tcPr>
          <w:p w14:paraId="284B7D42" w14:textId="77777777" w:rsidR="00E05AA8" w:rsidRDefault="00E05AA8" w:rsidP="00495DC8">
            <w:pPr>
              <w:jc w:val="both"/>
            </w:pPr>
            <w:r>
              <w:t>Strukturální politika a životní prostředí - garant, přednášející, cvičící</w:t>
            </w:r>
          </w:p>
        </w:tc>
      </w:tr>
      <w:tr w:rsidR="00E05AA8" w14:paraId="69634123" w14:textId="77777777" w:rsidTr="00495DC8">
        <w:tc>
          <w:tcPr>
            <w:tcW w:w="9859" w:type="dxa"/>
            <w:gridSpan w:val="11"/>
            <w:shd w:val="clear" w:color="auto" w:fill="F7CAAC"/>
          </w:tcPr>
          <w:p w14:paraId="6F033709" w14:textId="77777777" w:rsidR="00E05AA8" w:rsidRDefault="00E05AA8" w:rsidP="00495DC8">
            <w:pPr>
              <w:jc w:val="both"/>
            </w:pPr>
            <w:r>
              <w:rPr>
                <w:b/>
              </w:rPr>
              <w:t xml:space="preserve">Údaje o vzdělání na VŠ </w:t>
            </w:r>
          </w:p>
        </w:tc>
      </w:tr>
      <w:tr w:rsidR="00E05AA8" w14:paraId="3782331F" w14:textId="77777777" w:rsidTr="00495DC8">
        <w:trPr>
          <w:trHeight w:val="1055"/>
        </w:trPr>
        <w:tc>
          <w:tcPr>
            <w:tcW w:w="9859" w:type="dxa"/>
            <w:gridSpan w:val="11"/>
          </w:tcPr>
          <w:p w14:paraId="1FC6D912" w14:textId="77777777" w:rsidR="00E05AA8" w:rsidRDefault="00E05AA8">
            <w:pPr>
              <w:snapToGrid w:val="0"/>
              <w:ind w:left="322" w:hanging="284"/>
              <w:rPr>
                <w:ins w:id="10866" w:author="Matyas Adam" w:date="2018-11-17T16:27:00Z"/>
              </w:rPr>
              <w:pPrChange w:id="10867" w:author="Matyas Adam" w:date="2018-11-17T16:29:00Z">
                <w:pPr>
                  <w:snapToGrid w:val="0"/>
                  <w:jc w:val="both"/>
                </w:pPr>
              </w:pPrChange>
            </w:pPr>
            <w:ins w:id="10868" w:author="Matyas Adam" w:date="2018-11-17T16:27:00Z">
              <w:r>
                <w:t>2009: Univerzita Tomáše Bati ve Zlíně (Fakulta humanitních studií), Obor Učitelství odborných předmětů pro střední školy ve studijním programu Specializace v pedagogice, Bc.</w:t>
              </w:r>
            </w:ins>
          </w:p>
          <w:p w14:paraId="2A825CF5" w14:textId="77777777" w:rsidR="00E05AA8" w:rsidRDefault="00E05AA8">
            <w:pPr>
              <w:snapToGrid w:val="0"/>
              <w:ind w:left="322" w:hanging="284"/>
              <w:rPr>
                <w:ins w:id="10869" w:author="Matyas Adam" w:date="2018-11-17T16:27:00Z"/>
              </w:rPr>
              <w:pPrChange w:id="10870" w:author="Matyas Adam" w:date="2018-11-17T16:29:00Z">
                <w:pPr>
                  <w:snapToGrid w:val="0"/>
                  <w:jc w:val="both"/>
                </w:pPr>
              </w:pPrChange>
            </w:pPr>
            <w:ins w:id="10871" w:author="Matyas Adam" w:date="2018-11-17T16:27:00Z">
              <w:r>
                <w:t>2003: VVŠ PV Vyškov, Fakulta ekonomiky obrany státu, Obor Ekonomika a hygiena výživy ve studijním programu Ekonomika a management, Ph.D.</w:t>
              </w:r>
            </w:ins>
          </w:p>
          <w:p w14:paraId="6634FF8A" w14:textId="77777777" w:rsidR="00E05AA8" w:rsidDel="00B733A6" w:rsidRDefault="00E05AA8">
            <w:pPr>
              <w:snapToGrid w:val="0"/>
              <w:ind w:left="322" w:hanging="284"/>
              <w:rPr>
                <w:del w:id="10872" w:author="Matyas Adam" w:date="2018-11-17T16:25:00Z"/>
              </w:rPr>
              <w:pPrChange w:id="10873" w:author="Matyas Adam" w:date="2018-11-17T16:29:00Z">
                <w:pPr>
                  <w:snapToGrid w:val="0"/>
                  <w:jc w:val="both"/>
                </w:pPr>
              </w:pPrChange>
            </w:pPr>
            <w:r>
              <w:t>2000</w:t>
            </w:r>
            <w:ins w:id="10874" w:author="Matyas Adam" w:date="2018-11-17T16:25:00Z">
              <w:r>
                <w:t xml:space="preserve">: </w:t>
              </w:r>
            </w:ins>
            <w:del w:id="10875" w:author="Matyas Adam" w:date="2018-11-17T16:25:00Z">
              <w:r w:rsidDel="00B733A6">
                <w:delText xml:space="preserve"> –</w:delText>
              </w:r>
            </w:del>
            <w:del w:id="10876" w:author="Matyas Adam" w:date="2018-11-17T16:26:00Z">
              <w:r w:rsidDel="00B733A6">
                <w:delText xml:space="preserve"> </w:delText>
              </w:r>
            </w:del>
            <w:ins w:id="10877" w:author="Matyas Adam" w:date="2018-11-17T16:25:00Z">
              <w:r>
                <w:t>VVŠ PV Vyškov, Fakulta ekonomiky obrany státu</w:t>
              </w:r>
            </w:ins>
            <w:ins w:id="10878" w:author="Matyas Adam" w:date="2018-11-17T16:26:00Z">
              <w:r>
                <w:t xml:space="preserve">, </w:t>
              </w:r>
            </w:ins>
            <w:del w:id="10879" w:author="Matyas Adam" w:date="2018-11-17T16:25:00Z">
              <w:r w:rsidDel="00B733A6">
                <w:delText xml:space="preserve">Ing. </w:delText>
              </w:r>
            </w:del>
            <w:r>
              <w:t xml:space="preserve">Obor Ekonomika a hygiena výživy ve studijním programu Ekonomika a management, </w:t>
            </w:r>
            <w:ins w:id="10880" w:author="Matyas Adam" w:date="2018-11-17T16:26:00Z">
              <w:r>
                <w:t>Ing.</w:t>
              </w:r>
            </w:ins>
            <w:del w:id="10881" w:author="Matyas Adam" w:date="2018-11-17T16:25:00Z">
              <w:r w:rsidDel="00B733A6">
                <w:delText>VVŠ PV Vyškov, Fakulta ekonomiky obrany státu</w:delText>
              </w:r>
            </w:del>
          </w:p>
          <w:p w14:paraId="1A3C377D" w14:textId="77777777" w:rsidR="00E05AA8" w:rsidDel="00B733A6" w:rsidRDefault="00E05AA8">
            <w:pPr>
              <w:snapToGrid w:val="0"/>
              <w:ind w:left="322" w:hanging="284"/>
              <w:rPr>
                <w:del w:id="10882" w:author="Matyas Adam" w:date="2018-11-17T16:27:00Z"/>
              </w:rPr>
              <w:pPrChange w:id="10883" w:author="Matyas Adam" w:date="2018-11-17T16:29:00Z">
                <w:pPr>
                  <w:snapToGrid w:val="0"/>
                  <w:jc w:val="both"/>
                </w:pPr>
              </w:pPrChange>
            </w:pPr>
            <w:del w:id="10884" w:author="Matyas Adam" w:date="2018-11-17T16:27:00Z">
              <w:r w:rsidDel="00B733A6">
                <w:delText>2003</w:delText>
              </w:r>
            </w:del>
            <w:del w:id="10885" w:author="Matyas Adam" w:date="2018-11-17T16:26:00Z">
              <w:r w:rsidDel="00B733A6">
                <w:delText xml:space="preserve"> – PhD. </w:delText>
              </w:r>
            </w:del>
            <w:del w:id="10886" w:author="Matyas Adam" w:date="2018-11-17T16:27:00Z">
              <w:r w:rsidDel="00B733A6">
                <w:delText xml:space="preserve">Obor Ekonomika a hygiena výživy ve studijním programu Ekonomika a management, </w:delText>
              </w:r>
            </w:del>
            <w:del w:id="10887" w:author="Matyas Adam" w:date="2018-11-17T16:26:00Z">
              <w:r w:rsidDel="00B733A6">
                <w:delText>VVŠ PV Vyškov, Fakulta ekonomiky obrany státu</w:delText>
              </w:r>
            </w:del>
          </w:p>
          <w:p w14:paraId="13296E89" w14:textId="77777777" w:rsidR="00E05AA8" w:rsidRPr="00585C7D" w:rsidRDefault="00E05AA8">
            <w:pPr>
              <w:snapToGrid w:val="0"/>
              <w:ind w:left="322" w:hanging="284"/>
              <w:pPrChange w:id="10888" w:author="Matyas Adam" w:date="2018-11-17T16:29:00Z">
                <w:pPr>
                  <w:snapToGrid w:val="0"/>
                  <w:jc w:val="both"/>
                </w:pPr>
              </w:pPrChange>
            </w:pPr>
            <w:del w:id="10889" w:author="Matyas Adam" w:date="2018-11-17T16:27:00Z">
              <w:r w:rsidDel="00B733A6">
                <w:delText>2009 – Bc. Obor Učitelství odborných předmětů pro střední školy ve studijním programu Specializace v pedagogice, Univerzita Tomáše Bati ve Zlíně (Fakulta humanitních studií)</w:delText>
              </w:r>
            </w:del>
          </w:p>
        </w:tc>
      </w:tr>
      <w:tr w:rsidR="00E05AA8" w14:paraId="474A119B" w14:textId="77777777" w:rsidTr="00495DC8">
        <w:tc>
          <w:tcPr>
            <w:tcW w:w="9859" w:type="dxa"/>
            <w:gridSpan w:val="11"/>
            <w:shd w:val="clear" w:color="auto" w:fill="F7CAAC"/>
          </w:tcPr>
          <w:p w14:paraId="18EFEC54" w14:textId="77777777" w:rsidR="00E05AA8" w:rsidRDefault="00E05AA8" w:rsidP="00495DC8">
            <w:pPr>
              <w:jc w:val="both"/>
              <w:rPr>
                <w:b/>
              </w:rPr>
            </w:pPr>
            <w:r>
              <w:rPr>
                <w:b/>
              </w:rPr>
              <w:t>Údaje o odborném působení od absolvování VŠ</w:t>
            </w:r>
          </w:p>
        </w:tc>
      </w:tr>
      <w:tr w:rsidR="00E05AA8" w14:paraId="03AA84DD" w14:textId="77777777" w:rsidTr="00495DC8">
        <w:trPr>
          <w:trHeight w:val="1090"/>
        </w:trPr>
        <w:tc>
          <w:tcPr>
            <w:tcW w:w="9859" w:type="dxa"/>
            <w:gridSpan w:val="11"/>
          </w:tcPr>
          <w:p w14:paraId="7F923EE5" w14:textId="77777777" w:rsidR="00E05AA8" w:rsidRPr="00E460AB" w:rsidRDefault="00E05AA8">
            <w:pPr>
              <w:snapToGrid w:val="0"/>
              <w:ind w:left="322" w:hanging="284"/>
              <w:rPr>
                <w:ins w:id="10890" w:author="Matyas Adam" w:date="2018-11-17T16:28:00Z"/>
              </w:rPr>
              <w:pPrChange w:id="10891" w:author="Matyas Adam" w:date="2018-11-17T16:29:00Z">
                <w:pPr>
                  <w:snapToGrid w:val="0"/>
                </w:pPr>
              </w:pPrChange>
            </w:pPr>
            <w:ins w:id="10892" w:author="Matyas Adam" w:date="2018-11-17T16:28:00Z">
              <w:r w:rsidRPr="00E460AB">
                <w:t>2017 – dosud</w:t>
              </w:r>
              <w:r>
                <w:t>:</w:t>
              </w:r>
              <w:r w:rsidRPr="00E460AB">
                <w:t xml:space="preserve"> Ústav ochrany obyvatelstva, Fakulta logistiky a krizového řízení, UTB ve Zlíně (odborná asistentka),</w:t>
              </w:r>
            </w:ins>
          </w:p>
          <w:p w14:paraId="2883E45C" w14:textId="77777777" w:rsidR="00E05AA8" w:rsidRDefault="00E05AA8">
            <w:pPr>
              <w:snapToGrid w:val="0"/>
              <w:ind w:left="322" w:hanging="284"/>
              <w:rPr>
                <w:ins w:id="10893" w:author="Matyas Adam" w:date="2018-11-17T16:28:00Z"/>
              </w:rPr>
              <w:pPrChange w:id="10894" w:author="Matyas Adam" w:date="2018-11-17T16:29:00Z">
                <w:pPr>
                  <w:jc w:val="both"/>
                </w:pPr>
              </w:pPrChange>
            </w:pPr>
            <w:ins w:id="10895" w:author="Matyas Adam" w:date="2018-11-17T16:29:00Z">
              <w:r w:rsidRPr="00E460AB">
                <w:t>2013</w:t>
              </w:r>
              <w:r>
                <w:t xml:space="preserve"> - </w:t>
              </w:r>
              <w:r w:rsidRPr="00E460AB">
                <w:t>2017</w:t>
              </w:r>
              <w:r>
                <w:t>:</w:t>
              </w:r>
              <w:r w:rsidRPr="00E460AB">
                <w:t xml:space="preserve"> Ústav environmentální bezpečnosti, Fakulta logistiky a krizového řízení, UTB ve Zlíně (odborná asistentka), pověřena řízením ústavu od 1. 9. 2013-13. 11. 2014, členka RSP Bezpečnost společnosti </w:t>
              </w:r>
              <w:r>
                <w:t>(2013-2014, předsedkyně RSP)</w:t>
              </w:r>
            </w:ins>
          </w:p>
          <w:p w14:paraId="66DC58FD" w14:textId="77777777" w:rsidR="00E05AA8" w:rsidRDefault="00E05AA8">
            <w:pPr>
              <w:snapToGrid w:val="0"/>
              <w:ind w:left="322" w:hanging="284"/>
              <w:rPr>
                <w:ins w:id="10896" w:author="Matyas Adam" w:date="2018-11-17T16:29:00Z"/>
              </w:rPr>
              <w:pPrChange w:id="10897" w:author="Matyas Adam" w:date="2018-11-17T16:29:00Z">
                <w:pPr>
                  <w:jc w:val="both"/>
                </w:pPr>
              </w:pPrChange>
            </w:pPr>
            <w:ins w:id="10898" w:author="Matyas Adam" w:date="2018-11-17T16:28:00Z">
              <w:r w:rsidRPr="00E460AB">
                <w:t>2012 – dosud</w:t>
              </w:r>
              <w:r>
                <w:t>:</w:t>
              </w:r>
              <w:r w:rsidRPr="00E460AB">
                <w:t xml:space="preserve"> Ústav gastronomie, hotelnictví a cestovního ruchu, Vysoká škola obchodní a hotelová Brno (odborná asistentka); vedoucí ústavu (2015-2016); od 12/2016 členka Rady pro vnitřní hodnocení VŠOH</w:t>
              </w:r>
            </w:ins>
          </w:p>
          <w:p w14:paraId="2E4ECB43" w14:textId="77777777" w:rsidR="00E05AA8" w:rsidRPr="00E460AB" w:rsidRDefault="00E05AA8">
            <w:pPr>
              <w:snapToGrid w:val="0"/>
              <w:ind w:left="322" w:hanging="284"/>
              <w:rPr>
                <w:ins w:id="10899" w:author="Matyas Adam" w:date="2018-11-17T16:29:00Z"/>
              </w:rPr>
              <w:pPrChange w:id="10900" w:author="Matyas Adam" w:date="2018-11-17T16:29:00Z">
                <w:pPr>
                  <w:snapToGrid w:val="0"/>
                </w:pPr>
              </w:pPrChange>
            </w:pPr>
            <w:ins w:id="10901" w:author="Matyas Adam" w:date="2018-11-17T16:29:00Z">
              <w:r w:rsidRPr="00E460AB">
                <w:t>2011 - 2013</w:t>
              </w:r>
              <w:r>
                <w:t>:</w:t>
              </w:r>
              <w:r w:rsidRPr="00E460AB">
                <w:t xml:space="preserve"> Ústav krizového řízení, Fakulta logistiky a krizového řízení, UTB ve Zlíně (odborná asistentka); od 1. 9. 2012 na zkrácený pracovní úvazek</w:t>
              </w:r>
            </w:ins>
          </w:p>
          <w:p w14:paraId="1FD88BA7" w14:textId="77777777" w:rsidR="00E05AA8" w:rsidRPr="00E460AB" w:rsidRDefault="00E05AA8">
            <w:pPr>
              <w:snapToGrid w:val="0"/>
              <w:ind w:left="322" w:hanging="284"/>
              <w:rPr>
                <w:ins w:id="10902" w:author="Matyas Adam" w:date="2018-11-17T16:29:00Z"/>
              </w:rPr>
              <w:pPrChange w:id="10903" w:author="Matyas Adam" w:date="2018-11-17T16:29:00Z">
                <w:pPr>
                  <w:snapToGrid w:val="0"/>
                </w:pPr>
              </w:pPrChange>
            </w:pPr>
            <w:ins w:id="10904" w:author="Matyas Adam" w:date="2018-11-17T16:29:00Z">
              <w:r w:rsidRPr="00E460AB">
                <w:t>2009 - 2011</w:t>
              </w:r>
              <w:r>
                <w:t>:</w:t>
              </w:r>
              <w:r w:rsidRPr="00E460AB">
                <w:t xml:space="preserve"> Ústav ekonomie, Fakulta logistiky a krizového řízení,  UTB ve Zlíně (odborná asistentka)</w:t>
              </w:r>
            </w:ins>
          </w:p>
          <w:p w14:paraId="517255FE" w14:textId="77777777" w:rsidR="00E05AA8" w:rsidRDefault="00E05AA8">
            <w:pPr>
              <w:snapToGrid w:val="0"/>
              <w:ind w:left="322" w:hanging="284"/>
              <w:rPr>
                <w:ins w:id="10905" w:author="Matyas Adam" w:date="2018-11-17T16:28:00Z"/>
              </w:rPr>
              <w:pPrChange w:id="10906" w:author="Matyas Adam" w:date="2018-11-17T16:29:00Z">
                <w:pPr>
                  <w:jc w:val="both"/>
                </w:pPr>
              </w:pPrChange>
            </w:pPr>
            <w:ins w:id="10907" w:author="Matyas Adam" w:date="2018-11-17T16:29:00Z">
              <w:r w:rsidRPr="00E460AB">
                <w:t>2008 - 2009</w:t>
              </w:r>
              <w:r>
                <w:t>:</w:t>
              </w:r>
              <w:r w:rsidRPr="00E460AB">
                <w:t xml:space="preserve"> Institut bezpečnostních technologií, Fakulta technologická, UT</w:t>
              </w:r>
              <w:r>
                <w:t>B ve Zlíně (odborná asistentka)</w:t>
              </w:r>
            </w:ins>
          </w:p>
          <w:p w14:paraId="2A59C053" w14:textId="77777777" w:rsidR="00E05AA8" w:rsidRPr="00B733A6" w:rsidRDefault="00E05AA8">
            <w:pPr>
              <w:snapToGrid w:val="0"/>
              <w:ind w:left="322" w:hanging="284"/>
              <w:rPr>
                <w:rFonts w:eastAsia="Calibri"/>
                <w:rPrChange w:id="10908" w:author="Matyas Adam" w:date="2018-11-17T16:28:00Z">
                  <w:rPr>
                    <w:rFonts w:eastAsia="Arial Unicode MS"/>
                    <w:sz w:val="18"/>
                    <w:szCs w:val="18"/>
                  </w:rPr>
                </w:rPrChange>
              </w:rPr>
              <w:pPrChange w:id="10909" w:author="Matyas Adam" w:date="2018-11-17T16:29:00Z">
                <w:pPr>
                  <w:jc w:val="both"/>
                </w:pPr>
              </w:pPrChange>
            </w:pPr>
            <w:r w:rsidRPr="00B733A6">
              <w:rPr>
                <w:rFonts w:eastAsia="Calibri"/>
                <w:rPrChange w:id="10910" w:author="Matyas Adam" w:date="2018-11-17T16:28:00Z">
                  <w:rPr>
                    <w:rFonts w:eastAsia="Arial Unicode MS"/>
                    <w:sz w:val="18"/>
                    <w:szCs w:val="18"/>
                  </w:rPr>
                </w:rPrChange>
              </w:rPr>
              <w:t>2003 - 2008</w:t>
            </w:r>
            <w:del w:id="10911" w:author="Matyas Adam" w:date="2018-11-17T16:28:00Z">
              <w:r w:rsidRPr="00B733A6" w:rsidDel="00B733A6">
                <w:rPr>
                  <w:rFonts w:eastAsia="Calibri"/>
                  <w:rPrChange w:id="10912" w:author="Matyas Adam" w:date="2018-11-17T16:28:00Z">
                    <w:rPr>
                      <w:rFonts w:eastAsia="Arial Unicode MS"/>
                      <w:sz w:val="18"/>
                      <w:szCs w:val="18"/>
                    </w:rPr>
                  </w:rPrChange>
                </w:rPr>
                <w:delText xml:space="preserve"> </w:delText>
              </w:r>
            </w:del>
            <w:ins w:id="10913" w:author="Matyas Adam" w:date="2018-11-17T16:28:00Z">
              <w:r>
                <w:t>:</w:t>
              </w:r>
            </w:ins>
            <w:del w:id="10914" w:author="Matyas Adam" w:date="2018-11-17T16:28:00Z">
              <w:r w:rsidRPr="00B733A6" w:rsidDel="00B733A6">
                <w:rPr>
                  <w:rFonts w:eastAsia="Calibri"/>
                  <w:rPrChange w:id="10915" w:author="Matyas Adam" w:date="2018-11-17T16:28:00Z">
                    <w:rPr>
                      <w:rFonts w:eastAsia="Arial Unicode MS"/>
                      <w:sz w:val="18"/>
                      <w:szCs w:val="18"/>
                    </w:rPr>
                  </w:rPrChange>
                </w:rPr>
                <w:delText>–</w:delText>
              </w:r>
            </w:del>
            <w:r w:rsidRPr="00B733A6">
              <w:rPr>
                <w:rFonts w:eastAsia="Calibri"/>
                <w:rPrChange w:id="10916" w:author="Matyas Adam" w:date="2018-11-17T16:28:00Z">
                  <w:rPr>
                    <w:rFonts w:eastAsia="Arial Unicode MS"/>
                    <w:sz w:val="18"/>
                    <w:szCs w:val="18"/>
                  </w:rPr>
                </w:rPrChange>
              </w:rPr>
              <w:t xml:space="preserve"> Ústav potravinářského inženýrství, Fakulta technologická, UTB ve Zlíně (odborná asistentka)</w:t>
            </w:r>
          </w:p>
          <w:p w14:paraId="5033FBD4" w14:textId="77777777" w:rsidR="00E05AA8" w:rsidRPr="00B733A6" w:rsidDel="007812AD" w:rsidRDefault="00E05AA8">
            <w:pPr>
              <w:snapToGrid w:val="0"/>
              <w:rPr>
                <w:del w:id="10917" w:author="Matyas Adam" w:date="2018-11-17T16:29:00Z"/>
                <w:rFonts w:eastAsia="Calibri"/>
                <w:rPrChange w:id="10918" w:author="Matyas Adam" w:date="2018-11-17T16:28:00Z">
                  <w:rPr>
                    <w:del w:id="10919" w:author="Matyas Adam" w:date="2018-11-17T16:29:00Z"/>
                    <w:rFonts w:eastAsia="Arial Unicode MS"/>
                    <w:sz w:val="18"/>
                    <w:szCs w:val="18"/>
                  </w:rPr>
                </w:rPrChange>
              </w:rPr>
              <w:pPrChange w:id="10920" w:author="Matyas Adam" w:date="2018-11-17T16:28:00Z">
                <w:pPr>
                  <w:jc w:val="both"/>
                </w:pPr>
              </w:pPrChange>
            </w:pPr>
            <w:del w:id="10921" w:author="Matyas Adam" w:date="2018-11-17T16:29:00Z">
              <w:r w:rsidRPr="00B733A6" w:rsidDel="007812AD">
                <w:rPr>
                  <w:rFonts w:eastAsia="Calibri"/>
                  <w:rPrChange w:id="10922" w:author="Matyas Adam" w:date="2018-11-17T16:28:00Z">
                    <w:rPr>
                      <w:rFonts w:eastAsia="Arial Unicode MS"/>
                      <w:sz w:val="18"/>
                      <w:szCs w:val="18"/>
                    </w:rPr>
                  </w:rPrChange>
                </w:rPr>
                <w:delText>2008 - 2009</w:delText>
              </w:r>
            </w:del>
            <w:del w:id="10923" w:author="Matyas Adam" w:date="2018-11-17T16:28:00Z">
              <w:r w:rsidRPr="00B733A6" w:rsidDel="00B733A6">
                <w:rPr>
                  <w:rFonts w:eastAsia="Calibri"/>
                  <w:rPrChange w:id="10924" w:author="Matyas Adam" w:date="2018-11-17T16:28:00Z">
                    <w:rPr>
                      <w:rFonts w:eastAsia="Arial Unicode MS"/>
                      <w:sz w:val="18"/>
                      <w:szCs w:val="18"/>
                    </w:rPr>
                  </w:rPrChange>
                </w:rPr>
                <w:delText xml:space="preserve"> –</w:delText>
              </w:r>
            </w:del>
            <w:del w:id="10925" w:author="Matyas Adam" w:date="2018-11-17T16:29:00Z">
              <w:r w:rsidRPr="00B733A6" w:rsidDel="007812AD">
                <w:rPr>
                  <w:rFonts w:eastAsia="Calibri"/>
                  <w:rPrChange w:id="10926" w:author="Matyas Adam" w:date="2018-11-17T16:28:00Z">
                    <w:rPr>
                      <w:rFonts w:eastAsia="Arial Unicode MS"/>
                      <w:sz w:val="18"/>
                      <w:szCs w:val="18"/>
                    </w:rPr>
                  </w:rPrChange>
                </w:rPr>
                <w:delText xml:space="preserve"> Institut bezpečnostních technologií, Fakulta technologická, UTB ve Zlíně (odborná asistentka)</w:delText>
              </w:r>
            </w:del>
          </w:p>
          <w:p w14:paraId="7550DF63" w14:textId="77777777" w:rsidR="00E05AA8" w:rsidRPr="00B733A6" w:rsidDel="007812AD" w:rsidRDefault="00E05AA8">
            <w:pPr>
              <w:snapToGrid w:val="0"/>
              <w:rPr>
                <w:del w:id="10927" w:author="Matyas Adam" w:date="2018-11-17T16:29:00Z"/>
                <w:rFonts w:eastAsia="Calibri"/>
                <w:rPrChange w:id="10928" w:author="Matyas Adam" w:date="2018-11-17T16:28:00Z">
                  <w:rPr>
                    <w:del w:id="10929" w:author="Matyas Adam" w:date="2018-11-17T16:29:00Z"/>
                    <w:rFonts w:eastAsia="Arial Unicode MS"/>
                    <w:sz w:val="18"/>
                    <w:szCs w:val="18"/>
                  </w:rPr>
                </w:rPrChange>
              </w:rPr>
              <w:pPrChange w:id="10930" w:author="Matyas Adam" w:date="2018-11-17T16:28:00Z">
                <w:pPr>
                  <w:jc w:val="both"/>
                </w:pPr>
              </w:pPrChange>
            </w:pPr>
            <w:del w:id="10931" w:author="Matyas Adam" w:date="2018-11-17T16:29:00Z">
              <w:r w:rsidRPr="00B733A6" w:rsidDel="007812AD">
                <w:rPr>
                  <w:rFonts w:eastAsia="Calibri"/>
                  <w:rPrChange w:id="10932" w:author="Matyas Adam" w:date="2018-11-17T16:28:00Z">
                    <w:rPr>
                      <w:rFonts w:eastAsia="Arial Unicode MS"/>
                      <w:sz w:val="18"/>
                      <w:szCs w:val="18"/>
                    </w:rPr>
                  </w:rPrChange>
                </w:rPr>
                <w:delText>2009 - 2011</w:delText>
              </w:r>
            </w:del>
            <w:del w:id="10933" w:author="Matyas Adam" w:date="2018-11-17T16:28:00Z">
              <w:r w:rsidRPr="00B733A6" w:rsidDel="00B733A6">
                <w:rPr>
                  <w:rFonts w:eastAsia="Calibri"/>
                  <w:rPrChange w:id="10934" w:author="Matyas Adam" w:date="2018-11-17T16:28:00Z">
                    <w:rPr>
                      <w:rFonts w:eastAsia="Arial Unicode MS"/>
                      <w:sz w:val="18"/>
                      <w:szCs w:val="18"/>
                    </w:rPr>
                  </w:rPrChange>
                </w:rPr>
                <w:delText xml:space="preserve"> –</w:delText>
              </w:r>
            </w:del>
            <w:del w:id="10935" w:author="Matyas Adam" w:date="2018-11-17T16:29:00Z">
              <w:r w:rsidRPr="00B733A6" w:rsidDel="007812AD">
                <w:rPr>
                  <w:rFonts w:eastAsia="Calibri"/>
                  <w:rPrChange w:id="10936" w:author="Matyas Adam" w:date="2018-11-17T16:28:00Z">
                    <w:rPr>
                      <w:rFonts w:eastAsia="Arial Unicode MS"/>
                      <w:sz w:val="18"/>
                      <w:szCs w:val="18"/>
                    </w:rPr>
                  </w:rPrChange>
                </w:rPr>
                <w:delText xml:space="preserve"> Ústav ekonomie, Fakulta logistiky a krizového řízení,  UTB ve Zlíně (odborná asistentka)</w:delText>
              </w:r>
            </w:del>
          </w:p>
          <w:p w14:paraId="3A96BDF8" w14:textId="77777777" w:rsidR="00E05AA8" w:rsidRPr="00B733A6" w:rsidDel="007812AD" w:rsidRDefault="00E05AA8">
            <w:pPr>
              <w:snapToGrid w:val="0"/>
              <w:rPr>
                <w:del w:id="10937" w:author="Matyas Adam" w:date="2018-11-17T16:29:00Z"/>
                <w:rFonts w:eastAsia="Calibri"/>
                <w:rPrChange w:id="10938" w:author="Matyas Adam" w:date="2018-11-17T16:28:00Z">
                  <w:rPr>
                    <w:del w:id="10939" w:author="Matyas Adam" w:date="2018-11-17T16:29:00Z"/>
                    <w:rFonts w:eastAsia="Arial Unicode MS"/>
                    <w:sz w:val="18"/>
                    <w:szCs w:val="18"/>
                  </w:rPr>
                </w:rPrChange>
              </w:rPr>
              <w:pPrChange w:id="10940" w:author="Matyas Adam" w:date="2018-11-17T16:28:00Z">
                <w:pPr>
                  <w:jc w:val="both"/>
                </w:pPr>
              </w:pPrChange>
            </w:pPr>
            <w:del w:id="10941" w:author="Matyas Adam" w:date="2018-11-17T16:29:00Z">
              <w:r w:rsidRPr="00B733A6" w:rsidDel="007812AD">
                <w:rPr>
                  <w:rFonts w:eastAsia="Calibri"/>
                  <w:rPrChange w:id="10942" w:author="Matyas Adam" w:date="2018-11-17T16:28:00Z">
                    <w:rPr>
                      <w:rFonts w:eastAsia="Arial Unicode MS"/>
                      <w:sz w:val="18"/>
                      <w:szCs w:val="18"/>
                    </w:rPr>
                  </w:rPrChange>
                </w:rPr>
                <w:delText>2011 - 2013</w:delText>
              </w:r>
            </w:del>
            <w:del w:id="10943" w:author="Matyas Adam" w:date="2018-11-17T16:28:00Z">
              <w:r w:rsidRPr="00B733A6" w:rsidDel="00B733A6">
                <w:rPr>
                  <w:rFonts w:eastAsia="Calibri"/>
                  <w:rPrChange w:id="10944" w:author="Matyas Adam" w:date="2018-11-17T16:28:00Z">
                    <w:rPr>
                      <w:rFonts w:eastAsia="Arial Unicode MS"/>
                      <w:sz w:val="18"/>
                      <w:szCs w:val="18"/>
                    </w:rPr>
                  </w:rPrChange>
                </w:rPr>
                <w:delText xml:space="preserve"> –</w:delText>
              </w:r>
            </w:del>
            <w:del w:id="10945" w:author="Matyas Adam" w:date="2018-11-17T16:29:00Z">
              <w:r w:rsidRPr="00B733A6" w:rsidDel="007812AD">
                <w:rPr>
                  <w:rFonts w:eastAsia="Calibri"/>
                  <w:rPrChange w:id="10946" w:author="Matyas Adam" w:date="2018-11-17T16:28:00Z">
                    <w:rPr>
                      <w:rFonts w:eastAsia="Arial Unicode MS"/>
                      <w:sz w:val="18"/>
                      <w:szCs w:val="18"/>
                    </w:rPr>
                  </w:rPrChange>
                </w:rPr>
                <w:delText xml:space="preserve"> Ústav krizového řízení, Fakulta logistiky a krizového řízení, UTB ve Zlíně (odborná asistentka); od 1. 9. 2012 na zkrácený pracovní úvazek</w:delText>
              </w:r>
            </w:del>
          </w:p>
          <w:p w14:paraId="4402A73D" w14:textId="77777777" w:rsidR="00E05AA8" w:rsidRPr="00B733A6" w:rsidDel="007812AD" w:rsidRDefault="00E05AA8">
            <w:pPr>
              <w:snapToGrid w:val="0"/>
              <w:rPr>
                <w:del w:id="10947" w:author="Matyas Adam" w:date="2018-11-17T16:28:00Z"/>
                <w:rFonts w:eastAsia="Calibri"/>
                <w:rPrChange w:id="10948" w:author="Matyas Adam" w:date="2018-11-17T16:28:00Z">
                  <w:rPr>
                    <w:del w:id="10949" w:author="Matyas Adam" w:date="2018-11-17T16:28:00Z"/>
                    <w:rFonts w:eastAsia="Arial Unicode MS"/>
                    <w:sz w:val="18"/>
                    <w:szCs w:val="18"/>
                  </w:rPr>
                </w:rPrChange>
              </w:rPr>
              <w:pPrChange w:id="10950" w:author="Matyas Adam" w:date="2018-11-17T16:28:00Z">
                <w:pPr>
                  <w:jc w:val="both"/>
                </w:pPr>
              </w:pPrChange>
            </w:pPr>
            <w:del w:id="10951" w:author="Matyas Adam" w:date="2018-11-17T16:28:00Z">
              <w:r w:rsidRPr="00B733A6" w:rsidDel="007812AD">
                <w:rPr>
                  <w:rFonts w:eastAsia="Calibri"/>
                  <w:rPrChange w:id="10952" w:author="Matyas Adam" w:date="2018-11-17T16:28:00Z">
                    <w:rPr>
                      <w:rFonts w:eastAsia="Arial Unicode MS"/>
                      <w:sz w:val="18"/>
                      <w:szCs w:val="18"/>
                    </w:rPr>
                  </w:rPrChange>
                </w:rPr>
                <w:delText>2013</w:delText>
              </w:r>
              <w:r w:rsidRPr="00B733A6" w:rsidDel="00B733A6">
                <w:rPr>
                  <w:rFonts w:eastAsia="Calibri"/>
                  <w:rPrChange w:id="10953" w:author="Matyas Adam" w:date="2018-11-17T16:28:00Z">
                    <w:rPr>
                      <w:rFonts w:eastAsia="Arial Unicode MS"/>
                      <w:sz w:val="18"/>
                      <w:szCs w:val="18"/>
                    </w:rPr>
                  </w:rPrChange>
                </w:rPr>
                <w:delText xml:space="preserve"> – </w:delText>
              </w:r>
              <w:r w:rsidRPr="00B733A6" w:rsidDel="007812AD">
                <w:rPr>
                  <w:rFonts w:eastAsia="Calibri"/>
                  <w:rPrChange w:id="10954" w:author="Matyas Adam" w:date="2018-11-17T16:28:00Z">
                    <w:rPr>
                      <w:rFonts w:eastAsia="Arial Unicode MS"/>
                      <w:sz w:val="18"/>
                      <w:szCs w:val="18"/>
                    </w:rPr>
                  </w:rPrChange>
                </w:rPr>
                <w:delText>2017</w:delText>
              </w:r>
              <w:r w:rsidRPr="00B733A6" w:rsidDel="00B733A6">
                <w:rPr>
                  <w:rFonts w:eastAsia="Calibri"/>
                  <w:rPrChange w:id="10955" w:author="Matyas Adam" w:date="2018-11-17T16:28:00Z">
                    <w:rPr>
                      <w:rFonts w:eastAsia="Arial Unicode MS"/>
                      <w:sz w:val="18"/>
                      <w:szCs w:val="18"/>
                    </w:rPr>
                  </w:rPrChange>
                </w:rPr>
                <w:delText xml:space="preserve"> –</w:delText>
              </w:r>
              <w:r w:rsidRPr="00B733A6" w:rsidDel="007812AD">
                <w:rPr>
                  <w:rFonts w:eastAsia="Calibri"/>
                  <w:rPrChange w:id="10956" w:author="Matyas Adam" w:date="2018-11-17T16:28:00Z">
                    <w:rPr>
                      <w:rFonts w:eastAsia="Arial Unicode MS"/>
                      <w:sz w:val="18"/>
                      <w:szCs w:val="18"/>
                    </w:rPr>
                  </w:rPrChange>
                </w:rPr>
                <w:delText xml:space="preserve"> Ústav environmentální bezpečnosti, Fakulta logistiky a krizového řízení, UTB ve Zlíně (odborná asistentka), pověřena řízením ústavu od 1. 9. 2013-13. 11. 2014, členka RSP Bezpečnost společnosti (2013-2014, předsedkyně RSP)</w:delText>
              </w:r>
            </w:del>
          </w:p>
          <w:p w14:paraId="34D6A853" w14:textId="77777777" w:rsidR="00E05AA8" w:rsidRPr="00B733A6" w:rsidDel="007812AD" w:rsidRDefault="00E05AA8">
            <w:pPr>
              <w:snapToGrid w:val="0"/>
              <w:rPr>
                <w:del w:id="10957" w:author="Matyas Adam" w:date="2018-11-17T16:28:00Z"/>
                <w:rFonts w:eastAsia="Calibri"/>
                <w:rPrChange w:id="10958" w:author="Matyas Adam" w:date="2018-11-17T16:28:00Z">
                  <w:rPr>
                    <w:del w:id="10959" w:author="Matyas Adam" w:date="2018-11-17T16:28:00Z"/>
                    <w:rFonts w:eastAsia="Arial Unicode MS"/>
                    <w:sz w:val="18"/>
                    <w:szCs w:val="18"/>
                  </w:rPr>
                </w:rPrChange>
              </w:rPr>
              <w:pPrChange w:id="10960" w:author="Matyas Adam" w:date="2018-11-17T16:28:00Z">
                <w:pPr>
                  <w:jc w:val="both"/>
                </w:pPr>
              </w:pPrChange>
            </w:pPr>
            <w:del w:id="10961" w:author="Matyas Adam" w:date="2018-11-17T16:28:00Z">
              <w:r w:rsidRPr="00B733A6" w:rsidDel="007812AD">
                <w:rPr>
                  <w:rFonts w:eastAsia="Calibri"/>
                  <w:rPrChange w:id="10962" w:author="Matyas Adam" w:date="2018-11-17T16:28:00Z">
                    <w:rPr>
                      <w:rFonts w:eastAsia="Arial Unicode MS"/>
                      <w:sz w:val="18"/>
                      <w:szCs w:val="18"/>
                    </w:rPr>
                  </w:rPrChange>
                </w:rPr>
                <w:delText>2017 – dosud</w:delText>
              </w:r>
              <w:r w:rsidRPr="00B733A6" w:rsidDel="00B733A6">
                <w:rPr>
                  <w:rFonts w:eastAsia="Calibri"/>
                  <w:rPrChange w:id="10963" w:author="Matyas Adam" w:date="2018-11-17T16:28:00Z">
                    <w:rPr>
                      <w:rFonts w:eastAsia="Arial Unicode MS"/>
                      <w:sz w:val="18"/>
                      <w:szCs w:val="18"/>
                    </w:rPr>
                  </w:rPrChange>
                </w:rPr>
                <w:delText xml:space="preserve"> –</w:delText>
              </w:r>
              <w:r w:rsidRPr="00B733A6" w:rsidDel="007812AD">
                <w:rPr>
                  <w:rFonts w:eastAsia="Calibri"/>
                  <w:rPrChange w:id="10964" w:author="Matyas Adam" w:date="2018-11-17T16:28:00Z">
                    <w:rPr>
                      <w:rFonts w:eastAsia="Arial Unicode MS"/>
                      <w:sz w:val="18"/>
                      <w:szCs w:val="18"/>
                    </w:rPr>
                  </w:rPrChange>
                </w:rPr>
                <w:delText xml:space="preserve"> Ústav ochrany obyvatelstva, Fakulta logistiky a krizového řízení, UTB ve Zlíně (odborná asistentka),</w:delText>
              </w:r>
            </w:del>
          </w:p>
          <w:p w14:paraId="2A0457D6" w14:textId="77777777" w:rsidR="00E05AA8" w:rsidRPr="00585C7D" w:rsidRDefault="00E05AA8">
            <w:pPr>
              <w:snapToGrid w:val="0"/>
              <w:rPr>
                <w:rFonts w:eastAsia="Arial Unicode MS"/>
              </w:rPr>
              <w:pPrChange w:id="10965" w:author="Matyas Adam" w:date="2018-11-17T16:28:00Z">
                <w:pPr>
                  <w:jc w:val="both"/>
                </w:pPr>
              </w:pPrChange>
            </w:pPr>
            <w:del w:id="10966" w:author="Matyas Adam" w:date="2018-11-17T16:28:00Z">
              <w:r w:rsidRPr="00B733A6" w:rsidDel="007812AD">
                <w:rPr>
                  <w:rFonts w:eastAsia="Calibri"/>
                  <w:rPrChange w:id="10967" w:author="Matyas Adam" w:date="2018-11-17T16:28:00Z">
                    <w:rPr>
                      <w:rFonts w:eastAsia="Arial Unicode MS"/>
                      <w:sz w:val="18"/>
                      <w:szCs w:val="18"/>
                    </w:rPr>
                  </w:rPrChange>
                </w:rPr>
                <w:delText>2012 – dosud</w:delText>
              </w:r>
              <w:r w:rsidRPr="00B733A6" w:rsidDel="00B733A6">
                <w:rPr>
                  <w:rFonts w:eastAsia="Calibri"/>
                  <w:rPrChange w:id="10968" w:author="Matyas Adam" w:date="2018-11-17T16:28:00Z">
                    <w:rPr>
                      <w:rFonts w:eastAsia="Arial Unicode MS"/>
                      <w:sz w:val="18"/>
                      <w:szCs w:val="18"/>
                    </w:rPr>
                  </w:rPrChange>
                </w:rPr>
                <w:delText xml:space="preserve"> –</w:delText>
              </w:r>
              <w:r w:rsidRPr="00B733A6" w:rsidDel="007812AD">
                <w:rPr>
                  <w:rFonts w:eastAsia="Calibri"/>
                  <w:rPrChange w:id="10969" w:author="Matyas Adam" w:date="2018-11-17T16:28:00Z">
                    <w:rPr>
                      <w:rFonts w:eastAsia="Arial Unicode MS"/>
                      <w:sz w:val="18"/>
                      <w:szCs w:val="18"/>
                    </w:rPr>
                  </w:rPrChange>
                </w:rPr>
                <w:delText xml:space="preserve"> Ústav gastronomie, hotelnictví a cestovního ruchu, Vysoká škola obchodní a hotelová Brno (odborná asistentka); vedoucí ústavu (2015-2016); od 12/2016 členka Rady pro vnitřní hodnocení VŠOH</w:delText>
              </w:r>
            </w:del>
          </w:p>
        </w:tc>
      </w:tr>
      <w:tr w:rsidR="00E05AA8" w14:paraId="05EBB561" w14:textId="77777777" w:rsidTr="00495DC8">
        <w:trPr>
          <w:trHeight w:val="250"/>
        </w:trPr>
        <w:tc>
          <w:tcPr>
            <w:tcW w:w="9859" w:type="dxa"/>
            <w:gridSpan w:val="11"/>
            <w:shd w:val="clear" w:color="auto" w:fill="F7CAAC"/>
          </w:tcPr>
          <w:p w14:paraId="3FB7B6C7" w14:textId="77777777" w:rsidR="00E05AA8" w:rsidRDefault="00E05AA8" w:rsidP="00495DC8">
            <w:pPr>
              <w:jc w:val="both"/>
            </w:pPr>
            <w:r>
              <w:rPr>
                <w:b/>
              </w:rPr>
              <w:t xml:space="preserve">Zkušenosti s vedením kvalifikačních a rigorózních prací /stačí počet vedených prací / </w:t>
            </w:r>
          </w:p>
        </w:tc>
      </w:tr>
      <w:tr w:rsidR="00E05AA8" w14:paraId="375EC7DB" w14:textId="77777777" w:rsidTr="00495DC8">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0970" w:author="Matyas Adam" w:date="2018-11-17T16:29: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651"/>
          <w:trPrChange w:id="10971" w:author="Matyas Adam" w:date="2018-11-17T16:29:00Z">
            <w:trPr>
              <w:gridBefore w:val="1"/>
              <w:trHeight w:val="290"/>
            </w:trPr>
          </w:trPrChange>
        </w:trPr>
        <w:tc>
          <w:tcPr>
            <w:tcW w:w="9859" w:type="dxa"/>
            <w:gridSpan w:val="11"/>
            <w:tcPrChange w:id="10972" w:author="Matyas Adam" w:date="2018-11-17T16:29:00Z">
              <w:tcPr>
                <w:tcW w:w="9859" w:type="dxa"/>
                <w:gridSpan w:val="12"/>
              </w:tcPr>
            </w:tcPrChange>
          </w:tcPr>
          <w:p w14:paraId="3E9A0FD9" w14:textId="77777777" w:rsidR="00E05AA8" w:rsidRDefault="00E05AA8" w:rsidP="00495DC8">
            <w:pPr>
              <w:jc w:val="both"/>
            </w:pPr>
            <w:r>
              <w:t>122</w:t>
            </w:r>
          </w:p>
        </w:tc>
      </w:tr>
      <w:tr w:rsidR="00E05AA8" w14:paraId="64B2247E" w14:textId="77777777" w:rsidTr="00495DC8">
        <w:trPr>
          <w:cantSplit/>
        </w:trPr>
        <w:tc>
          <w:tcPr>
            <w:tcW w:w="3347" w:type="dxa"/>
            <w:gridSpan w:val="2"/>
            <w:tcBorders>
              <w:top w:val="single" w:sz="12" w:space="0" w:color="auto"/>
            </w:tcBorders>
            <w:shd w:val="clear" w:color="auto" w:fill="F7CAAC"/>
          </w:tcPr>
          <w:p w14:paraId="4A25F619" w14:textId="77777777" w:rsidR="00E05AA8" w:rsidRDefault="00E05AA8" w:rsidP="00495DC8">
            <w:pPr>
              <w:jc w:val="both"/>
            </w:pPr>
            <w:r>
              <w:rPr>
                <w:b/>
              </w:rPr>
              <w:t xml:space="preserve">Obor habilitačního řízení </w:t>
            </w:r>
          </w:p>
        </w:tc>
        <w:tc>
          <w:tcPr>
            <w:tcW w:w="2245" w:type="dxa"/>
            <w:gridSpan w:val="2"/>
            <w:tcBorders>
              <w:top w:val="single" w:sz="12" w:space="0" w:color="auto"/>
            </w:tcBorders>
            <w:shd w:val="clear" w:color="auto" w:fill="F7CAAC"/>
          </w:tcPr>
          <w:p w14:paraId="2D5EF93F" w14:textId="77777777" w:rsidR="00E05AA8" w:rsidRDefault="00E05AA8" w:rsidP="00495DC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F8CA966" w14:textId="77777777" w:rsidR="00E05AA8" w:rsidRDefault="00E05AA8" w:rsidP="00495DC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24B7AC8" w14:textId="77777777" w:rsidR="00E05AA8" w:rsidRDefault="00E05AA8" w:rsidP="00495DC8">
            <w:pPr>
              <w:jc w:val="both"/>
              <w:rPr>
                <w:b/>
              </w:rPr>
            </w:pPr>
            <w:r>
              <w:rPr>
                <w:b/>
              </w:rPr>
              <w:t>Ohlasy publikací</w:t>
            </w:r>
          </w:p>
        </w:tc>
      </w:tr>
      <w:tr w:rsidR="00E05AA8" w14:paraId="2FC2D51F" w14:textId="77777777" w:rsidTr="00495DC8">
        <w:trPr>
          <w:cantSplit/>
        </w:trPr>
        <w:tc>
          <w:tcPr>
            <w:tcW w:w="3347" w:type="dxa"/>
            <w:gridSpan w:val="2"/>
          </w:tcPr>
          <w:p w14:paraId="212EEDD0" w14:textId="77777777" w:rsidR="00E05AA8" w:rsidRDefault="00E05AA8" w:rsidP="00495DC8">
            <w:pPr>
              <w:jc w:val="both"/>
            </w:pPr>
          </w:p>
        </w:tc>
        <w:tc>
          <w:tcPr>
            <w:tcW w:w="2245" w:type="dxa"/>
            <w:gridSpan w:val="2"/>
          </w:tcPr>
          <w:p w14:paraId="2065F797" w14:textId="77777777" w:rsidR="00E05AA8" w:rsidRDefault="00E05AA8" w:rsidP="00495DC8">
            <w:pPr>
              <w:jc w:val="both"/>
            </w:pPr>
          </w:p>
        </w:tc>
        <w:tc>
          <w:tcPr>
            <w:tcW w:w="2248" w:type="dxa"/>
            <w:gridSpan w:val="4"/>
            <w:tcBorders>
              <w:right w:val="single" w:sz="12" w:space="0" w:color="auto"/>
            </w:tcBorders>
          </w:tcPr>
          <w:p w14:paraId="02D82A16" w14:textId="77777777" w:rsidR="00E05AA8" w:rsidRDefault="00E05AA8" w:rsidP="00495DC8">
            <w:pPr>
              <w:jc w:val="both"/>
            </w:pPr>
          </w:p>
        </w:tc>
        <w:tc>
          <w:tcPr>
            <w:tcW w:w="632" w:type="dxa"/>
            <w:tcBorders>
              <w:left w:val="single" w:sz="12" w:space="0" w:color="auto"/>
            </w:tcBorders>
            <w:shd w:val="clear" w:color="auto" w:fill="F7CAAC"/>
          </w:tcPr>
          <w:p w14:paraId="39D33362" w14:textId="77777777" w:rsidR="00E05AA8" w:rsidRDefault="00E05AA8" w:rsidP="00495DC8">
            <w:pPr>
              <w:jc w:val="both"/>
            </w:pPr>
            <w:r>
              <w:rPr>
                <w:b/>
              </w:rPr>
              <w:t>WOS</w:t>
            </w:r>
          </w:p>
        </w:tc>
        <w:tc>
          <w:tcPr>
            <w:tcW w:w="693" w:type="dxa"/>
            <w:shd w:val="clear" w:color="auto" w:fill="F7CAAC"/>
          </w:tcPr>
          <w:p w14:paraId="76670294" w14:textId="77777777" w:rsidR="00E05AA8" w:rsidRDefault="00E05AA8" w:rsidP="00495DC8">
            <w:pPr>
              <w:jc w:val="both"/>
              <w:rPr>
                <w:sz w:val="18"/>
              </w:rPr>
            </w:pPr>
            <w:r>
              <w:rPr>
                <w:b/>
                <w:sz w:val="18"/>
              </w:rPr>
              <w:t>Scopus</w:t>
            </w:r>
          </w:p>
        </w:tc>
        <w:tc>
          <w:tcPr>
            <w:tcW w:w="694" w:type="dxa"/>
            <w:shd w:val="clear" w:color="auto" w:fill="F7CAAC"/>
          </w:tcPr>
          <w:p w14:paraId="68DADFA6" w14:textId="77777777" w:rsidR="00E05AA8" w:rsidRDefault="00E05AA8" w:rsidP="00495DC8">
            <w:pPr>
              <w:jc w:val="both"/>
            </w:pPr>
            <w:r>
              <w:rPr>
                <w:b/>
                <w:sz w:val="18"/>
              </w:rPr>
              <w:t>ostatní</w:t>
            </w:r>
          </w:p>
        </w:tc>
      </w:tr>
      <w:tr w:rsidR="00E05AA8" w14:paraId="30660394" w14:textId="77777777" w:rsidTr="00495DC8">
        <w:trPr>
          <w:cantSplit/>
          <w:trHeight w:val="70"/>
        </w:trPr>
        <w:tc>
          <w:tcPr>
            <w:tcW w:w="3347" w:type="dxa"/>
            <w:gridSpan w:val="2"/>
            <w:shd w:val="clear" w:color="auto" w:fill="F7CAAC"/>
          </w:tcPr>
          <w:p w14:paraId="6076DCBA" w14:textId="77777777" w:rsidR="00E05AA8" w:rsidRDefault="00E05AA8" w:rsidP="00495DC8">
            <w:pPr>
              <w:jc w:val="both"/>
            </w:pPr>
            <w:r>
              <w:rPr>
                <w:b/>
              </w:rPr>
              <w:t>Obor jmenovacího řízení</w:t>
            </w:r>
          </w:p>
        </w:tc>
        <w:tc>
          <w:tcPr>
            <w:tcW w:w="2245" w:type="dxa"/>
            <w:gridSpan w:val="2"/>
            <w:shd w:val="clear" w:color="auto" w:fill="F7CAAC"/>
          </w:tcPr>
          <w:p w14:paraId="4AFEBCF0" w14:textId="77777777" w:rsidR="00E05AA8" w:rsidRDefault="00E05AA8" w:rsidP="00495DC8">
            <w:pPr>
              <w:jc w:val="both"/>
            </w:pPr>
            <w:r>
              <w:rPr>
                <w:b/>
              </w:rPr>
              <w:t>Rok udělení hodnosti</w:t>
            </w:r>
          </w:p>
        </w:tc>
        <w:tc>
          <w:tcPr>
            <w:tcW w:w="2248" w:type="dxa"/>
            <w:gridSpan w:val="4"/>
            <w:tcBorders>
              <w:right w:val="single" w:sz="12" w:space="0" w:color="auto"/>
            </w:tcBorders>
            <w:shd w:val="clear" w:color="auto" w:fill="F7CAAC"/>
          </w:tcPr>
          <w:p w14:paraId="29A31636" w14:textId="77777777" w:rsidR="00E05AA8" w:rsidRDefault="00E05AA8" w:rsidP="00495DC8">
            <w:pPr>
              <w:jc w:val="both"/>
            </w:pPr>
            <w:r>
              <w:rPr>
                <w:b/>
              </w:rPr>
              <w:t>Řízení konáno na VŠ</w:t>
            </w:r>
          </w:p>
        </w:tc>
        <w:tc>
          <w:tcPr>
            <w:tcW w:w="632" w:type="dxa"/>
            <w:vMerge w:val="restart"/>
            <w:tcBorders>
              <w:left w:val="single" w:sz="12" w:space="0" w:color="auto"/>
            </w:tcBorders>
          </w:tcPr>
          <w:p w14:paraId="7097D2FB" w14:textId="77777777" w:rsidR="00E05AA8" w:rsidRDefault="00E05AA8" w:rsidP="00495DC8">
            <w:pPr>
              <w:jc w:val="both"/>
              <w:rPr>
                <w:b/>
              </w:rPr>
            </w:pPr>
            <w:r>
              <w:rPr>
                <w:b/>
              </w:rPr>
              <w:t>7</w:t>
            </w:r>
          </w:p>
        </w:tc>
        <w:tc>
          <w:tcPr>
            <w:tcW w:w="693" w:type="dxa"/>
            <w:vMerge w:val="restart"/>
          </w:tcPr>
          <w:p w14:paraId="0B85DE53" w14:textId="77777777" w:rsidR="00E05AA8" w:rsidRDefault="00E05AA8" w:rsidP="00495DC8">
            <w:pPr>
              <w:jc w:val="both"/>
              <w:rPr>
                <w:b/>
              </w:rPr>
            </w:pPr>
            <w:r>
              <w:rPr>
                <w:b/>
              </w:rPr>
              <w:t>5</w:t>
            </w:r>
          </w:p>
        </w:tc>
        <w:tc>
          <w:tcPr>
            <w:tcW w:w="694" w:type="dxa"/>
            <w:vMerge w:val="restart"/>
          </w:tcPr>
          <w:p w14:paraId="29AEC270" w14:textId="77777777" w:rsidR="00E05AA8" w:rsidRDefault="00E05AA8" w:rsidP="00495DC8">
            <w:pPr>
              <w:jc w:val="both"/>
              <w:rPr>
                <w:b/>
              </w:rPr>
            </w:pPr>
            <w:r>
              <w:rPr>
                <w:b/>
              </w:rPr>
              <w:t>33</w:t>
            </w:r>
          </w:p>
        </w:tc>
      </w:tr>
      <w:tr w:rsidR="00E05AA8" w14:paraId="143A3E17" w14:textId="77777777" w:rsidTr="00495DC8">
        <w:trPr>
          <w:trHeight w:val="205"/>
        </w:trPr>
        <w:tc>
          <w:tcPr>
            <w:tcW w:w="3347" w:type="dxa"/>
            <w:gridSpan w:val="2"/>
          </w:tcPr>
          <w:p w14:paraId="54A403C8" w14:textId="77777777" w:rsidR="00E05AA8" w:rsidRDefault="00E05AA8" w:rsidP="00495DC8">
            <w:pPr>
              <w:jc w:val="both"/>
            </w:pPr>
          </w:p>
        </w:tc>
        <w:tc>
          <w:tcPr>
            <w:tcW w:w="2245" w:type="dxa"/>
            <w:gridSpan w:val="2"/>
          </w:tcPr>
          <w:p w14:paraId="3331E048" w14:textId="77777777" w:rsidR="00E05AA8" w:rsidRDefault="00E05AA8" w:rsidP="00495DC8">
            <w:pPr>
              <w:jc w:val="both"/>
            </w:pPr>
          </w:p>
        </w:tc>
        <w:tc>
          <w:tcPr>
            <w:tcW w:w="2248" w:type="dxa"/>
            <w:gridSpan w:val="4"/>
            <w:tcBorders>
              <w:right w:val="single" w:sz="12" w:space="0" w:color="auto"/>
            </w:tcBorders>
          </w:tcPr>
          <w:p w14:paraId="1B75EEB8" w14:textId="77777777" w:rsidR="00E05AA8" w:rsidRDefault="00E05AA8" w:rsidP="00495DC8">
            <w:pPr>
              <w:jc w:val="both"/>
            </w:pPr>
          </w:p>
        </w:tc>
        <w:tc>
          <w:tcPr>
            <w:tcW w:w="632" w:type="dxa"/>
            <w:vMerge/>
            <w:tcBorders>
              <w:left w:val="single" w:sz="12" w:space="0" w:color="auto"/>
            </w:tcBorders>
            <w:vAlign w:val="center"/>
          </w:tcPr>
          <w:p w14:paraId="1653C40A" w14:textId="77777777" w:rsidR="00E05AA8" w:rsidRDefault="00E05AA8" w:rsidP="00495DC8">
            <w:pPr>
              <w:rPr>
                <w:b/>
              </w:rPr>
            </w:pPr>
          </w:p>
        </w:tc>
        <w:tc>
          <w:tcPr>
            <w:tcW w:w="693" w:type="dxa"/>
            <w:vMerge/>
            <w:vAlign w:val="center"/>
          </w:tcPr>
          <w:p w14:paraId="26947A24" w14:textId="77777777" w:rsidR="00E05AA8" w:rsidRDefault="00E05AA8" w:rsidP="00495DC8">
            <w:pPr>
              <w:rPr>
                <w:b/>
              </w:rPr>
            </w:pPr>
          </w:p>
        </w:tc>
        <w:tc>
          <w:tcPr>
            <w:tcW w:w="694" w:type="dxa"/>
            <w:vMerge/>
            <w:vAlign w:val="center"/>
          </w:tcPr>
          <w:p w14:paraId="291E8DFF" w14:textId="77777777" w:rsidR="00E05AA8" w:rsidRDefault="00E05AA8" w:rsidP="00495DC8">
            <w:pPr>
              <w:rPr>
                <w:b/>
              </w:rPr>
            </w:pPr>
          </w:p>
        </w:tc>
      </w:tr>
      <w:tr w:rsidR="00E05AA8" w14:paraId="7A0E7047" w14:textId="77777777" w:rsidTr="00495DC8">
        <w:tc>
          <w:tcPr>
            <w:tcW w:w="9859" w:type="dxa"/>
            <w:gridSpan w:val="11"/>
            <w:shd w:val="clear" w:color="auto" w:fill="F7CAAC"/>
          </w:tcPr>
          <w:p w14:paraId="196CB2A7" w14:textId="77777777" w:rsidR="00E05AA8" w:rsidRDefault="00E05AA8" w:rsidP="00495DC8">
            <w:pPr>
              <w:jc w:val="both"/>
              <w:rPr>
                <w:b/>
              </w:rPr>
            </w:pPr>
            <w:r>
              <w:rPr>
                <w:b/>
              </w:rPr>
              <w:t xml:space="preserve">Přehled o nejvýznamnější publikační a další tvůrčí činnosti nebo další profesní činnosti u odborníků z praxe vztahující se k zabezpečovaným předmětům </w:t>
            </w:r>
          </w:p>
        </w:tc>
      </w:tr>
      <w:tr w:rsidR="00E05AA8" w14:paraId="2EF378E2" w14:textId="77777777" w:rsidTr="00495DC8">
        <w:trPr>
          <w:trHeight w:val="2077"/>
        </w:trPr>
        <w:tc>
          <w:tcPr>
            <w:tcW w:w="9859" w:type="dxa"/>
            <w:gridSpan w:val="11"/>
          </w:tcPr>
          <w:p w14:paraId="16F65C2A" w14:textId="77777777" w:rsidR="00E05AA8" w:rsidRPr="00BA6E3E" w:rsidRDefault="00E05AA8">
            <w:pPr>
              <w:ind w:left="322" w:hanging="284"/>
              <w:jc w:val="both"/>
              <w:rPr>
                <w:bCs/>
                <w:sz w:val="18"/>
                <w:szCs w:val="18"/>
              </w:rPr>
              <w:pPrChange w:id="10973" w:author="Matyas Adam" w:date="2018-11-17T16:30:00Z">
                <w:pPr>
                  <w:jc w:val="both"/>
                </w:pPr>
              </w:pPrChange>
            </w:pPr>
            <w:r w:rsidRPr="00BA6E3E">
              <w:rPr>
                <w:b/>
                <w:sz w:val="18"/>
                <w:szCs w:val="18"/>
              </w:rPr>
              <w:t xml:space="preserve">LUKÁŠKOVÁ, </w:t>
            </w:r>
            <w:del w:id="10974" w:author="Matyas Adam" w:date="2018-11-17T16:30:00Z">
              <w:r w:rsidRPr="00BA6E3E" w:rsidDel="00A74DBD">
                <w:rPr>
                  <w:b/>
                  <w:sz w:val="18"/>
                  <w:szCs w:val="18"/>
                </w:rPr>
                <w:delText xml:space="preserve">Eva </w:delText>
              </w:r>
            </w:del>
            <w:ins w:id="10975" w:author="Matyas Adam" w:date="2018-11-17T16:30:00Z">
              <w:r w:rsidRPr="00BA6E3E">
                <w:rPr>
                  <w:b/>
                  <w:sz w:val="18"/>
                  <w:szCs w:val="18"/>
                </w:rPr>
                <w:t>E</w:t>
              </w:r>
              <w:r>
                <w:rPr>
                  <w:b/>
                  <w:sz w:val="18"/>
                  <w:szCs w:val="18"/>
                </w:rPr>
                <w:t>.</w:t>
              </w:r>
              <w:r w:rsidRPr="00BA6E3E">
                <w:rPr>
                  <w:b/>
                  <w:sz w:val="18"/>
                  <w:szCs w:val="18"/>
                </w:rPr>
                <w:t xml:space="preserve"> </w:t>
              </w:r>
            </w:ins>
            <w:r w:rsidRPr="00BA6E3E">
              <w:rPr>
                <w:b/>
                <w:sz w:val="18"/>
                <w:szCs w:val="18"/>
              </w:rPr>
              <w:t>(75 %)</w:t>
            </w:r>
            <w:r w:rsidRPr="00BA6E3E">
              <w:rPr>
                <w:sz w:val="18"/>
                <w:szCs w:val="18"/>
              </w:rPr>
              <w:t xml:space="preserve">, </w:t>
            </w:r>
            <w:del w:id="10976" w:author="Matyas Adam" w:date="2018-11-17T16:31:00Z">
              <w:r w:rsidRPr="00BA6E3E" w:rsidDel="00A74DBD">
                <w:rPr>
                  <w:sz w:val="18"/>
                  <w:szCs w:val="18"/>
                </w:rPr>
                <w:delText xml:space="preserve">Jana </w:delText>
              </w:r>
            </w:del>
            <w:r w:rsidRPr="00BA6E3E">
              <w:rPr>
                <w:sz w:val="18"/>
                <w:szCs w:val="18"/>
              </w:rPr>
              <w:t>BILÍKOVÁ</w:t>
            </w:r>
            <w:ins w:id="10977" w:author="Matyas Adam" w:date="2018-11-17T16:31:00Z">
              <w:r>
                <w:rPr>
                  <w:sz w:val="18"/>
                  <w:szCs w:val="18"/>
                </w:rPr>
                <w:t>, J.</w:t>
              </w:r>
            </w:ins>
            <w:r w:rsidRPr="00BA6E3E">
              <w:rPr>
                <w:sz w:val="18"/>
                <w:szCs w:val="18"/>
              </w:rPr>
              <w:t xml:space="preserve">, </w:t>
            </w:r>
            <w:del w:id="10978" w:author="Matyas Adam" w:date="2018-11-17T16:31:00Z">
              <w:r w:rsidRPr="00BA6E3E" w:rsidDel="00A74DBD">
                <w:rPr>
                  <w:sz w:val="18"/>
                  <w:szCs w:val="18"/>
                </w:rPr>
                <w:delText>Zdeněk M</w:delText>
              </w:r>
            </w:del>
            <w:ins w:id="10979" w:author="Matyas Adam" w:date="2018-11-17T16:31:00Z">
              <w:r>
                <w:rPr>
                  <w:sz w:val="18"/>
                  <w:szCs w:val="18"/>
                </w:rPr>
                <w:t>M</w:t>
              </w:r>
            </w:ins>
            <w:r w:rsidRPr="00BA6E3E">
              <w:rPr>
                <w:sz w:val="18"/>
                <w:szCs w:val="18"/>
              </w:rPr>
              <w:t>ÁLEK</w:t>
            </w:r>
            <w:ins w:id="10980" w:author="Matyas Adam" w:date="2018-11-17T16:31:00Z">
              <w:r>
                <w:rPr>
                  <w:sz w:val="18"/>
                  <w:szCs w:val="18"/>
                </w:rPr>
                <w:t>, Z.,</w:t>
              </w:r>
            </w:ins>
            <w:del w:id="10981" w:author="Matyas Adam" w:date="2018-11-17T16:31:00Z">
              <w:r w:rsidRPr="00BA6E3E" w:rsidDel="00A74DBD">
                <w:rPr>
                  <w:sz w:val="18"/>
                  <w:szCs w:val="18"/>
                </w:rPr>
                <w:delText xml:space="preserve"> a </w:delText>
              </w:r>
            </w:del>
            <w:ins w:id="10982" w:author="Matyas Adam" w:date="2018-11-17T16:31:00Z">
              <w:r>
                <w:rPr>
                  <w:sz w:val="18"/>
                  <w:szCs w:val="18"/>
                </w:rPr>
                <w:t xml:space="preserve"> </w:t>
              </w:r>
            </w:ins>
            <w:del w:id="10983" w:author="Matyas Adam" w:date="2018-11-17T16:31:00Z">
              <w:r w:rsidRPr="00BA6E3E" w:rsidDel="00A74DBD">
                <w:rPr>
                  <w:sz w:val="18"/>
                  <w:szCs w:val="18"/>
                </w:rPr>
                <w:delText xml:space="preserve">Vladimír </w:delText>
              </w:r>
            </w:del>
            <w:r w:rsidRPr="00BA6E3E">
              <w:rPr>
                <w:sz w:val="18"/>
                <w:szCs w:val="18"/>
              </w:rPr>
              <w:t>ŠEFČÍK</w:t>
            </w:r>
            <w:ins w:id="10984" w:author="Matyas Adam" w:date="2018-11-17T16:31:00Z">
              <w:r>
                <w:rPr>
                  <w:sz w:val="18"/>
                  <w:szCs w:val="18"/>
                </w:rPr>
                <w:t>, V</w:t>
              </w:r>
            </w:ins>
            <w:r w:rsidRPr="00BA6E3E">
              <w:rPr>
                <w:sz w:val="18"/>
                <w:szCs w:val="18"/>
              </w:rPr>
              <w:t>. Potravinová (ne)bezpečnost. 1. vyd. Praha: Academia, 2014. 170 s.  ISBN 978-80-7454-463-7. </w:t>
            </w:r>
            <w:r w:rsidRPr="00BA6E3E">
              <w:rPr>
                <w:bCs/>
                <w:sz w:val="18"/>
                <w:szCs w:val="18"/>
                <w:lang w:val="fr-FR"/>
              </w:rPr>
              <w:t xml:space="preserve"> </w:t>
            </w:r>
          </w:p>
          <w:p w14:paraId="043A8137" w14:textId="77777777" w:rsidR="00E05AA8" w:rsidRPr="00BA6E3E" w:rsidRDefault="00E05AA8">
            <w:pPr>
              <w:ind w:left="322" w:hanging="284"/>
              <w:jc w:val="both"/>
              <w:rPr>
                <w:sz w:val="18"/>
                <w:szCs w:val="18"/>
              </w:rPr>
              <w:pPrChange w:id="10985" w:author="Matyas Adam" w:date="2018-11-17T16:30:00Z">
                <w:pPr>
                  <w:jc w:val="both"/>
                </w:pPr>
              </w:pPrChange>
            </w:pPr>
            <w:r w:rsidRPr="00BA6E3E">
              <w:rPr>
                <w:b/>
                <w:sz w:val="18"/>
                <w:szCs w:val="18"/>
              </w:rPr>
              <w:t>LUKÁŠKOVÁ</w:t>
            </w:r>
            <w:ins w:id="10986" w:author="Matyas Adam" w:date="2018-11-17T16:30:00Z">
              <w:r>
                <w:rPr>
                  <w:b/>
                  <w:sz w:val="18"/>
                  <w:szCs w:val="18"/>
                </w:rPr>
                <w:t>,</w:t>
              </w:r>
            </w:ins>
            <w:r w:rsidRPr="00BA6E3E">
              <w:rPr>
                <w:b/>
                <w:sz w:val="18"/>
                <w:szCs w:val="18"/>
              </w:rPr>
              <w:t xml:space="preserve"> </w:t>
            </w:r>
            <w:del w:id="10987" w:author="Matyas Adam" w:date="2018-11-17T16:30:00Z">
              <w:r w:rsidRPr="00BA6E3E" w:rsidDel="00A74DBD">
                <w:rPr>
                  <w:b/>
                  <w:sz w:val="18"/>
                  <w:szCs w:val="18"/>
                </w:rPr>
                <w:delText xml:space="preserve">Eva </w:delText>
              </w:r>
            </w:del>
            <w:ins w:id="10988" w:author="Matyas Adam" w:date="2018-11-17T16:30:00Z">
              <w:r w:rsidRPr="00BA6E3E">
                <w:rPr>
                  <w:b/>
                  <w:sz w:val="18"/>
                  <w:szCs w:val="18"/>
                </w:rPr>
                <w:t>E</w:t>
              </w:r>
              <w:r>
                <w:rPr>
                  <w:b/>
                  <w:sz w:val="18"/>
                  <w:szCs w:val="18"/>
                </w:rPr>
                <w:t>.</w:t>
              </w:r>
              <w:r w:rsidRPr="00BA6E3E">
                <w:rPr>
                  <w:b/>
                  <w:sz w:val="18"/>
                  <w:szCs w:val="18"/>
                </w:rPr>
                <w:t xml:space="preserve"> </w:t>
              </w:r>
            </w:ins>
            <w:r w:rsidRPr="00BA6E3E">
              <w:rPr>
                <w:b/>
                <w:sz w:val="18"/>
                <w:szCs w:val="18"/>
              </w:rPr>
              <w:t>(35 %)</w:t>
            </w:r>
            <w:r w:rsidRPr="00BA6E3E">
              <w:rPr>
                <w:sz w:val="18"/>
                <w:szCs w:val="18"/>
              </w:rPr>
              <w:t xml:space="preserve">, </w:t>
            </w:r>
            <w:del w:id="10989" w:author="Matyas Adam" w:date="2018-11-17T16:31:00Z">
              <w:r w:rsidRPr="00BA6E3E" w:rsidDel="00A74DBD">
                <w:rPr>
                  <w:sz w:val="18"/>
                  <w:szCs w:val="18"/>
                </w:rPr>
                <w:delText xml:space="preserve">Jakub </w:delText>
              </w:r>
            </w:del>
            <w:r w:rsidRPr="00BA6E3E">
              <w:rPr>
                <w:sz w:val="18"/>
                <w:szCs w:val="18"/>
              </w:rPr>
              <w:t>TROJAN</w:t>
            </w:r>
            <w:ins w:id="10990" w:author="Matyas Adam" w:date="2018-11-17T16:31:00Z">
              <w:r>
                <w:rPr>
                  <w:sz w:val="18"/>
                  <w:szCs w:val="18"/>
                </w:rPr>
                <w:t>, J.</w:t>
              </w:r>
            </w:ins>
            <w:r w:rsidRPr="00BA6E3E">
              <w:rPr>
                <w:sz w:val="18"/>
                <w:szCs w:val="18"/>
              </w:rPr>
              <w:t xml:space="preserve">, </w:t>
            </w:r>
            <w:del w:id="10991" w:author="Matyas Adam" w:date="2018-11-17T16:31:00Z">
              <w:r w:rsidRPr="00BA6E3E" w:rsidDel="00A74DBD">
                <w:rPr>
                  <w:sz w:val="18"/>
                  <w:szCs w:val="18"/>
                </w:rPr>
                <w:delText xml:space="preserve">Kateřina </w:delText>
              </w:r>
            </w:del>
            <w:r w:rsidRPr="00BA6E3E">
              <w:rPr>
                <w:sz w:val="18"/>
                <w:szCs w:val="18"/>
              </w:rPr>
              <w:t>PITROVÁ</w:t>
            </w:r>
            <w:ins w:id="10992" w:author="Matyas Adam" w:date="2018-11-17T16:31:00Z">
              <w:r>
                <w:rPr>
                  <w:sz w:val="18"/>
                  <w:szCs w:val="18"/>
                </w:rPr>
                <w:t>, K.</w:t>
              </w:r>
            </w:ins>
            <w:r w:rsidRPr="00BA6E3E">
              <w:rPr>
                <w:sz w:val="18"/>
                <w:szCs w:val="18"/>
              </w:rPr>
              <w:t xml:space="preserve">, </w:t>
            </w:r>
            <w:del w:id="10993" w:author="Matyas Adam" w:date="2018-11-17T16:31:00Z">
              <w:r w:rsidRPr="00BA6E3E" w:rsidDel="00A74DBD">
                <w:rPr>
                  <w:sz w:val="18"/>
                  <w:szCs w:val="18"/>
                </w:rPr>
                <w:delText xml:space="preserve">Peter </w:delText>
              </w:r>
            </w:del>
            <w:r w:rsidRPr="00BA6E3E">
              <w:rPr>
                <w:sz w:val="18"/>
                <w:szCs w:val="18"/>
              </w:rPr>
              <w:t>CHRASTINA</w:t>
            </w:r>
            <w:ins w:id="10994" w:author="Matyas Adam" w:date="2018-11-17T16:31:00Z">
              <w:r>
                <w:rPr>
                  <w:sz w:val="18"/>
                  <w:szCs w:val="18"/>
                </w:rPr>
                <w:t>, P.,</w:t>
              </w:r>
            </w:ins>
            <w:r w:rsidRPr="00BA6E3E">
              <w:rPr>
                <w:sz w:val="18"/>
                <w:szCs w:val="18"/>
              </w:rPr>
              <w:t xml:space="preserve"> </w:t>
            </w:r>
            <w:del w:id="10995" w:author="Matyas Adam" w:date="2018-11-17T16:31:00Z">
              <w:r w:rsidRPr="00BA6E3E" w:rsidDel="00A74DBD">
                <w:rPr>
                  <w:sz w:val="18"/>
                  <w:szCs w:val="18"/>
                </w:rPr>
                <w:delText xml:space="preserve">a Pavel </w:delText>
              </w:r>
            </w:del>
            <w:r w:rsidRPr="00BA6E3E">
              <w:rPr>
                <w:sz w:val="18"/>
                <w:szCs w:val="18"/>
              </w:rPr>
              <w:t>VALÁŠEK</w:t>
            </w:r>
            <w:ins w:id="10996" w:author="Matyas Adam" w:date="2018-11-17T16:32:00Z">
              <w:r>
                <w:rPr>
                  <w:sz w:val="18"/>
                  <w:szCs w:val="18"/>
                </w:rPr>
                <w:t>, P</w:t>
              </w:r>
            </w:ins>
            <w:r w:rsidRPr="00BA6E3E">
              <w:rPr>
                <w:sz w:val="18"/>
                <w:szCs w:val="18"/>
              </w:rPr>
              <w:t xml:space="preserve">. Economic Mobilization and Commissary Security of the Austrian Army in the Great War. In Anthropology, Archaeology, History and Philosophy. Conference Proceedings. Volume 1, Book 3. Bulgaria: International Multidisciplinary Scientific Conference on Social Sciences &amp; Arts SGEM, 2016. s. 55-62, 8 s. ISBN 978-619-7105-52-0. doi:10.5593/sgemsocial2016HB31. </w:t>
            </w:r>
          </w:p>
          <w:p w14:paraId="537BD92C" w14:textId="77777777" w:rsidR="00E05AA8" w:rsidRPr="00BA6E3E" w:rsidRDefault="00E05AA8">
            <w:pPr>
              <w:ind w:left="322" w:hanging="284"/>
              <w:jc w:val="both"/>
              <w:rPr>
                <w:i/>
                <w:sz w:val="18"/>
                <w:szCs w:val="18"/>
              </w:rPr>
              <w:pPrChange w:id="10997" w:author="Matyas Adam" w:date="2018-11-17T16:30:00Z">
                <w:pPr>
                  <w:jc w:val="both"/>
                </w:pPr>
              </w:pPrChange>
            </w:pPr>
            <w:r w:rsidRPr="00BA6E3E">
              <w:rPr>
                <w:b/>
                <w:sz w:val="18"/>
                <w:szCs w:val="18"/>
              </w:rPr>
              <w:t>LUKÁŠKOVÁ</w:t>
            </w:r>
            <w:ins w:id="10998" w:author="Matyas Adam" w:date="2018-11-17T16:30:00Z">
              <w:r>
                <w:rPr>
                  <w:b/>
                  <w:sz w:val="18"/>
                  <w:szCs w:val="18"/>
                </w:rPr>
                <w:t>,</w:t>
              </w:r>
            </w:ins>
            <w:r w:rsidRPr="00BA6E3E">
              <w:rPr>
                <w:b/>
                <w:sz w:val="18"/>
                <w:szCs w:val="18"/>
              </w:rPr>
              <w:t xml:space="preserve"> E</w:t>
            </w:r>
            <w:del w:id="10999" w:author="Matyas Adam" w:date="2018-11-17T16:30:00Z">
              <w:r w:rsidRPr="00BA6E3E" w:rsidDel="00A74DBD">
                <w:rPr>
                  <w:b/>
                  <w:sz w:val="18"/>
                  <w:szCs w:val="18"/>
                </w:rPr>
                <w:delText>va</w:delText>
              </w:r>
            </w:del>
            <w:ins w:id="11000" w:author="Matyas Adam" w:date="2018-11-17T16:30:00Z">
              <w:r>
                <w:rPr>
                  <w:b/>
                  <w:sz w:val="18"/>
                  <w:szCs w:val="18"/>
                </w:rPr>
                <w:t>.</w:t>
              </w:r>
            </w:ins>
            <w:r w:rsidRPr="00BA6E3E">
              <w:rPr>
                <w:b/>
                <w:sz w:val="18"/>
                <w:szCs w:val="18"/>
              </w:rPr>
              <w:t xml:space="preserve"> (35 %)</w:t>
            </w:r>
            <w:r w:rsidRPr="00BA6E3E">
              <w:rPr>
                <w:sz w:val="18"/>
                <w:szCs w:val="18"/>
              </w:rPr>
              <w:t xml:space="preserve">, </w:t>
            </w:r>
            <w:del w:id="11001" w:author="Matyas Adam" w:date="2018-11-17T16:32:00Z">
              <w:r w:rsidRPr="00BA6E3E" w:rsidDel="00A74DBD">
                <w:rPr>
                  <w:sz w:val="18"/>
                  <w:szCs w:val="18"/>
                </w:rPr>
                <w:delText xml:space="preserve">Jakub </w:delText>
              </w:r>
            </w:del>
            <w:r w:rsidRPr="00BA6E3E">
              <w:rPr>
                <w:sz w:val="18"/>
                <w:szCs w:val="18"/>
              </w:rPr>
              <w:t>TROJAN</w:t>
            </w:r>
            <w:ins w:id="11002" w:author="Matyas Adam" w:date="2018-11-17T16:32:00Z">
              <w:r>
                <w:rPr>
                  <w:sz w:val="18"/>
                  <w:szCs w:val="18"/>
                </w:rPr>
                <w:t>, J.</w:t>
              </w:r>
            </w:ins>
            <w:r w:rsidRPr="00BA6E3E">
              <w:rPr>
                <w:sz w:val="18"/>
                <w:szCs w:val="18"/>
              </w:rPr>
              <w:t xml:space="preserve">, </w:t>
            </w:r>
            <w:del w:id="11003" w:author="Matyas Adam" w:date="2018-11-17T16:32:00Z">
              <w:r w:rsidRPr="00BA6E3E" w:rsidDel="00A74DBD">
                <w:rPr>
                  <w:sz w:val="18"/>
                  <w:szCs w:val="18"/>
                </w:rPr>
                <w:delText xml:space="preserve">Kateřina </w:delText>
              </w:r>
            </w:del>
            <w:r w:rsidRPr="00BA6E3E">
              <w:rPr>
                <w:sz w:val="18"/>
                <w:szCs w:val="18"/>
              </w:rPr>
              <w:t>PITROVÁ</w:t>
            </w:r>
            <w:ins w:id="11004" w:author="Matyas Adam" w:date="2018-11-17T16:32:00Z">
              <w:r>
                <w:rPr>
                  <w:sz w:val="18"/>
                  <w:szCs w:val="18"/>
                </w:rPr>
                <w:t>, K</w:t>
              </w:r>
            </w:ins>
            <w:r w:rsidRPr="00BA6E3E">
              <w:rPr>
                <w:sz w:val="18"/>
                <w:szCs w:val="18"/>
              </w:rPr>
              <w:t xml:space="preserve">. Economic and Physical Food Accessibility in the Czech Republic. In: SOLIMAN, S. K. eds. </w:t>
            </w:r>
            <w:r w:rsidRPr="00BA6E3E">
              <w:rPr>
                <w:i/>
                <w:sz w:val="18"/>
                <w:szCs w:val="18"/>
              </w:rPr>
              <w:t>27th IBIMA Conference: Innovation Management and Education Excellence Vision 2020:</w:t>
            </w:r>
            <w:r w:rsidRPr="00BA6E3E">
              <w:rPr>
                <w:i/>
                <w:iCs/>
                <w:sz w:val="18"/>
                <w:szCs w:val="18"/>
              </w:rPr>
              <w:t xml:space="preserve"> From Regional Development Sustainability to Global Economic Growth</w:t>
            </w:r>
            <w:r w:rsidRPr="00BA6E3E">
              <w:rPr>
                <w:i/>
                <w:sz w:val="18"/>
                <w:szCs w:val="18"/>
              </w:rPr>
              <w:t>,4 – 5 May 2016 Milan, Italy. ISBN 978-0-98604-19-6-9</w:t>
            </w:r>
          </w:p>
          <w:p w14:paraId="51473DAE" w14:textId="77777777" w:rsidR="00E05AA8" w:rsidRPr="00BA6E3E" w:rsidRDefault="00E05AA8">
            <w:pPr>
              <w:ind w:left="322" w:hanging="284"/>
              <w:jc w:val="both"/>
              <w:rPr>
                <w:rFonts w:cs="Arial"/>
                <w:sz w:val="18"/>
                <w:szCs w:val="18"/>
                <w:shd w:val="clear" w:color="auto" w:fill="FFFFFF"/>
              </w:rPr>
              <w:pPrChange w:id="11005" w:author="Matyas Adam" w:date="2018-11-17T16:30:00Z">
                <w:pPr>
                  <w:jc w:val="both"/>
                </w:pPr>
              </w:pPrChange>
            </w:pPr>
            <w:r w:rsidRPr="00BA6E3E">
              <w:rPr>
                <w:rFonts w:cs="Arial"/>
                <w:sz w:val="18"/>
                <w:szCs w:val="18"/>
                <w:shd w:val="clear" w:color="auto" w:fill="FFFFFF"/>
              </w:rPr>
              <w:t>MÁLEK</w:t>
            </w:r>
            <w:del w:id="11006" w:author="Matyas Adam" w:date="2018-11-17T16:30:00Z">
              <w:r w:rsidRPr="00BA6E3E" w:rsidDel="00A74DBD">
                <w:rPr>
                  <w:rFonts w:cs="Arial"/>
                  <w:sz w:val="18"/>
                  <w:szCs w:val="18"/>
                  <w:shd w:val="clear" w:color="auto" w:fill="FFFFFF"/>
                </w:rPr>
                <w:delText xml:space="preserve"> Zdeněk</w:delText>
              </w:r>
            </w:del>
            <w:ins w:id="11007" w:author="Matyas Adam" w:date="2018-11-17T16:30:00Z">
              <w:r>
                <w:rPr>
                  <w:rFonts w:cs="Arial"/>
                  <w:sz w:val="18"/>
                  <w:szCs w:val="18"/>
                  <w:shd w:val="clear" w:color="auto" w:fill="FFFFFF"/>
                </w:rPr>
                <w:t>, Z.</w:t>
              </w:r>
            </w:ins>
            <w:r w:rsidRPr="00BA6E3E">
              <w:rPr>
                <w:rFonts w:cs="Arial"/>
                <w:sz w:val="18"/>
                <w:szCs w:val="18"/>
                <w:shd w:val="clear" w:color="auto" w:fill="FFFFFF"/>
              </w:rPr>
              <w:t xml:space="preserve">, </w:t>
            </w:r>
            <w:del w:id="11008" w:author="Matyas Adam" w:date="2018-11-17T16:30:00Z">
              <w:r w:rsidRPr="00BA6E3E" w:rsidDel="00A74DBD">
                <w:rPr>
                  <w:rFonts w:cs="Arial"/>
                  <w:b/>
                  <w:sz w:val="18"/>
                  <w:szCs w:val="18"/>
                  <w:shd w:val="clear" w:color="auto" w:fill="FFFFFF"/>
                </w:rPr>
                <w:delText xml:space="preserve">Eva </w:delText>
              </w:r>
            </w:del>
            <w:r w:rsidRPr="00BA6E3E">
              <w:rPr>
                <w:rFonts w:cs="Arial"/>
                <w:b/>
                <w:sz w:val="18"/>
                <w:szCs w:val="18"/>
                <w:shd w:val="clear" w:color="auto" w:fill="FFFFFF"/>
              </w:rPr>
              <w:t>LUKÁŠKOVÁ</w:t>
            </w:r>
            <w:ins w:id="11009" w:author="Matyas Adam" w:date="2018-11-17T16:30:00Z">
              <w:r>
                <w:rPr>
                  <w:rFonts w:cs="Arial"/>
                  <w:b/>
                  <w:sz w:val="18"/>
                  <w:szCs w:val="18"/>
                  <w:shd w:val="clear" w:color="auto" w:fill="FFFFFF"/>
                </w:rPr>
                <w:t>, E.</w:t>
              </w:r>
            </w:ins>
            <w:r w:rsidRPr="00BA6E3E">
              <w:rPr>
                <w:rFonts w:cs="Arial"/>
                <w:b/>
                <w:sz w:val="18"/>
                <w:szCs w:val="18"/>
                <w:shd w:val="clear" w:color="auto" w:fill="FFFFFF"/>
              </w:rPr>
              <w:t xml:space="preserve"> (30 %)</w:t>
            </w:r>
            <w:r w:rsidRPr="00BA6E3E">
              <w:rPr>
                <w:rFonts w:cs="Arial"/>
                <w:sz w:val="18"/>
                <w:szCs w:val="18"/>
                <w:shd w:val="clear" w:color="auto" w:fill="FFFFFF"/>
              </w:rPr>
              <w:t xml:space="preserve">, </w:t>
            </w:r>
            <w:del w:id="11010" w:author="Matyas Adam" w:date="2018-11-17T16:31:00Z">
              <w:r w:rsidRPr="00BA6E3E" w:rsidDel="00A74DBD">
                <w:rPr>
                  <w:rFonts w:cs="Arial"/>
                  <w:sz w:val="18"/>
                  <w:szCs w:val="18"/>
                  <w:shd w:val="clear" w:color="auto" w:fill="FFFFFF"/>
                </w:rPr>
                <w:delText xml:space="preserve">Kateřina </w:delText>
              </w:r>
            </w:del>
            <w:r w:rsidRPr="00BA6E3E">
              <w:rPr>
                <w:rFonts w:cs="Arial"/>
                <w:sz w:val="18"/>
                <w:szCs w:val="18"/>
                <w:shd w:val="clear" w:color="auto" w:fill="FFFFFF"/>
              </w:rPr>
              <w:t>PITROVÁ</w:t>
            </w:r>
            <w:ins w:id="11011" w:author="Matyas Adam" w:date="2018-11-17T16:31:00Z">
              <w:r>
                <w:rPr>
                  <w:rFonts w:cs="Arial"/>
                  <w:sz w:val="18"/>
                  <w:szCs w:val="18"/>
                  <w:shd w:val="clear" w:color="auto" w:fill="FFFFFF"/>
                </w:rPr>
                <w:t>, K.,</w:t>
              </w:r>
            </w:ins>
            <w:del w:id="11012" w:author="Matyas Adam" w:date="2018-11-17T16:31:00Z">
              <w:r w:rsidRPr="00BA6E3E" w:rsidDel="00A74DBD">
                <w:rPr>
                  <w:rFonts w:cs="Arial"/>
                  <w:sz w:val="18"/>
                  <w:szCs w:val="18"/>
                  <w:shd w:val="clear" w:color="auto" w:fill="FFFFFF"/>
                </w:rPr>
                <w:delText xml:space="preserve"> a Tomáš </w:delText>
              </w:r>
            </w:del>
            <w:ins w:id="11013" w:author="Matyas Adam" w:date="2018-11-17T16:31:00Z">
              <w:r>
                <w:rPr>
                  <w:rFonts w:cs="Arial"/>
                  <w:sz w:val="18"/>
                  <w:szCs w:val="18"/>
                  <w:shd w:val="clear" w:color="auto" w:fill="FFFFFF"/>
                </w:rPr>
                <w:t xml:space="preserve"> </w:t>
              </w:r>
            </w:ins>
            <w:r w:rsidRPr="00BA6E3E">
              <w:rPr>
                <w:rFonts w:cs="Arial"/>
                <w:sz w:val="18"/>
                <w:szCs w:val="18"/>
                <w:shd w:val="clear" w:color="auto" w:fill="FFFFFF"/>
              </w:rPr>
              <w:t>JEŘÁBEK</w:t>
            </w:r>
            <w:ins w:id="11014" w:author="Matyas Adam" w:date="2018-11-17T16:31:00Z">
              <w:r>
                <w:rPr>
                  <w:rFonts w:cs="Arial"/>
                  <w:sz w:val="18"/>
                  <w:szCs w:val="18"/>
                  <w:shd w:val="clear" w:color="auto" w:fill="FFFFFF"/>
                </w:rPr>
                <w:t>, T</w:t>
              </w:r>
            </w:ins>
            <w:r w:rsidRPr="00BA6E3E">
              <w:rPr>
                <w:rFonts w:cs="Arial"/>
                <w:sz w:val="18"/>
                <w:szCs w:val="18"/>
                <w:shd w:val="clear" w:color="auto" w:fill="FFFFFF"/>
              </w:rPr>
              <w:t>. Quality Management of Selected Tourism Activities. </w:t>
            </w:r>
            <w:r w:rsidRPr="00BA6E3E">
              <w:rPr>
                <w:rFonts w:cs="Arial"/>
                <w:b/>
                <w:bCs/>
                <w:sz w:val="18"/>
                <w:szCs w:val="18"/>
                <w:shd w:val="clear" w:color="auto" w:fill="FFFFFF"/>
              </w:rPr>
              <w:t> </w:t>
            </w:r>
            <w:r w:rsidRPr="00BA6E3E">
              <w:rPr>
                <w:rFonts w:cs="Arial"/>
                <w:sz w:val="18"/>
                <w:szCs w:val="18"/>
                <w:shd w:val="clear" w:color="auto" w:fill="FFFFFF"/>
              </w:rPr>
              <w:t>In: SOLIMAN, S. K. eds. </w:t>
            </w:r>
            <w:r w:rsidRPr="00BA6E3E">
              <w:rPr>
                <w:rFonts w:cs="Arial"/>
                <w:i/>
                <w:iCs/>
                <w:sz w:val="18"/>
                <w:szCs w:val="18"/>
                <w:shd w:val="clear" w:color="auto" w:fill="FFFFFF"/>
              </w:rPr>
              <w:t>30th IBIMA Conference: Innovation Management and Education Excellence Vision 2020: From Regional Development Sustainability to Global Economic Growth,8 - 9 Semtember 2017, Madrid, Spain. ISBN 978-0-9860419-9-0</w:t>
            </w:r>
            <w:r w:rsidRPr="00BA6E3E">
              <w:rPr>
                <w:rFonts w:cs="Arial"/>
                <w:sz w:val="18"/>
                <w:szCs w:val="18"/>
                <w:shd w:val="clear" w:color="auto" w:fill="FFFFFF"/>
              </w:rPr>
              <w:t>  </w:t>
            </w:r>
          </w:p>
          <w:p w14:paraId="35162E1A" w14:textId="77777777" w:rsidR="00E05AA8" w:rsidRPr="00BA6E3E" w:rsidRDefault="00E05AA8">
            <w:pPr>
              <w:ind w:left="322" w:hanging="284"/>
              <w:jc w:val="both"/>
              <w:rPr>
                <w:rFonts w:cs="Arial"/>
                <w:sz w:val="18"/>
                <w:szCs w:val="18"/>
                <w:shd w:val="clear" w:color="auto" w:fill="FFFFFF"/>
              </w:rPr>
              <w:pPrChange w:id="11015" w:author="Matyas Adam" w:date="2018-11-17T16:30:00Z">
                <w:pPr>
                  <w:jc w:val="both"/>
                </w:pPr>
              </w:pPrChange>
            </w:pPr>
            <w:r w:rsidRPr="00BA6E3E">
              <w:rPr>
                <w:sz w:val="18"/>
                <w:szCs w:val="18"/>
              </w:rPr>
              <w:t>MÁLEK</w:t>
            </w:r>
            <w:ins w:id="11016" w:author="Matyas Adam" w:date="2018-11-17T16:30:00Z">
              <w:r>
                <w:rPr>
                  <w:sz w:val="18"/>
                  <w:szCs w:val="18"/>
                </w:rPr>
                <w:t xml:space="preserve">, Z., </w:t>
              </w:r>
            </w:ins>
            <w:del w:id="11017" w:author="Matyas Adam" w:date="2018-11-17T16:30:00Z">
              <w:r w:rsidRPr="00BA6E3E" w:rsidDel="00A74DBD">
                <w:rPr>
                  <w:sz w:val="18"/>
                  <w:szCs w:val="18"/>
                </w:rPr>
                <w:delText xml:space="preserve"> Zdeněk a </w:delText>
              </w:r>
              <w:r w:rsidRPr="00BA6E3E" w:rsidDel="00A74DBD">
                <w:rPr>
                  <w:b/>
                  <w:sz w:val="18"/>
                  <w:szCs w:val="18"/>
                </w:rPr>
                <w:delText xml:space="preserve">Eva </w:delText>
              </w:r>
            </w:del>
            <w:r w:rsidRPr="00BA6E3E">
              <w:rPr>
                <w:b/>
                <w:sz w:val="18"/>
                <w:szCs w:val="18"/>
              </w:rPr>
              <w:t>LUKÁŠKOVÁ</w:t>
            </w:r>
            <w:ins w:id="11018" w:author="Matyas Adam" w:date="2018-11-17T16:30:00Z">
              <w:r>
                <w:rPr>
                  <w:b/>
                  <w:sz w:val="18"/>
                  <w:szCs w:val="18"/>
                </w:rPr>
                <w:t>, E.</w:t>
              </w:r>
            </w:ins>
            <w:r w:rsidRPr="00BA6E3E">
              <w:rPr>
                <w:b/>
                <w:sz w:val="18"/>
                <w:szCs w:val="18"/>
              </w:rPr>
              <w:t xml:space="preserve"> (60 %)</w:t>
            </w:r>
            <w:r w:rsidRPr="00BA6E3E">
              <w:rPr>
                <w:sz w:val="18"/>
                <w:szCs w:val="18"/>
              </w:rPr>
              <w:t>. Ekonomické faktory potravinové bezpečnosti země. In Sborník z 9. mezinárodní vědecké konference "Nové trendy 2014". Znojmo: SVŠE, 2014. ISBN 978-80-87314-66-1.</w:t>
            </w:r>
          </w:p>
        </w:tc>
      </w:tr>
      <w:tr w:rsidR="00E05AA8" w14:paraId="0C3D62F2" w14:textId="77777777" w:rsidTr="00495DC8">
        <w:trPr>
          <w:trHeight w:val="218"/>
        </w:trPr>
        <w:tc>
          <w:tcPr>
            <w:tcW w:w="9859" w:type="dxa"/>
            <w:gridSpan w:val="11"/>
            <w:shd w:val="clear" w:color="auto" w:fill="F7CAAC"/>
          </w:tcPr>
          <w:p w14:paraId="4D713CFC" w14:textId="77777777" w:rsidR="00E05AA8" w:rsidRDefault="00E05AA8" w:rsidP="00495DC8">
            <w:pPr>
              <w:rPr>
                <w:b/>
              </w:rPr>
            </w:pPr>
            <w:r>
              <w:rPr>
                <w:b/>
              </w:rPr>
              <w:t>Působení v zahraničí</w:t>
            </w:r>
          </w:p>
        </w:tc>
      </w:tr>
      <w:tr w:rsidR="00E05AA8" w14:paraId="72ABB118" w14:textId="77777777" w:rsidTr="00495DC8">
        <w:trPr>
          <w:trHeight w:val="328"/>
        </w:trPr>
        <w:tc>
          <w:tcPr>
            <w:tcW w:w="9859" w:type="dxa"/>
            <w:gridSpan w:val="11"/>
          </w:tcPr>
          <w:p w14:paraId="2A0997C3" w14:textId="77777777" w:rsidR="00E05AA8" w:rsidRDefault="00E05AA8" w:rsidP="00495DC8">
            <w:pPr>
              <w:jc w:val="both"/>
            </w:pPr>
            <w:r>
              <w:t>National Defence University in Warsaw, Polsko 2010</w:t>
            </w:r>
          </w:p>
          <w:p w14:paraId="4D0FD002" w14:textId="77777777" w:rsidR="00E05AA8" w:rsidRPr="001E50F5" w:rsidRDefault="00E05AA8" w:rsidP="00495DC8">
            <w:r>
              <w:t>Pracovní s</w:t>
            </w:r>
            <w:r w:rsidRPr="001E50F5">
              <w:t>táž Santa Maria del Cedro, Itálie 2014</w:t>
            </w:r>
          </w:p>
        </w:tc>
      </w:tr>
      <w:tr w:rsidR="00E05AA8" w14:paraId="6617B146" w14:textId="77777777" w:rsidTr="00495DC8">
        <w:trPr>
          <w:cantSplit/>
          <w:trHeight w:val="470"/>
        </w:trPr>
        <w:tc>
          <w:tcPr>
            <w:tcW w:w="2518" w:type="dxa"/>
            <w:shd w:val="clear" w:color="auto" w:fill="F7CAAC"/>
          </w:tcPr>
          <w:p w14:paraId="3FB5D3CA" w14:textId="77777777" w:rsidR="00E05AA8" w:rsidRDefault="00E05AA8" w:rsidP="00495DC8">
            <w:pPr>
              <w:jc w:val="both"/>
              <w:rPr>
                <w:b/>
              </w:rPr>
            </w:pPr>
            <w:r>
              <w:rPr>
                <w:b/>
              </w:rPr>
              <w:t xml:space="preserve">Podpis </w:t>
            </w:r>
          </w:p>
        </w:tc>
        <w:tc>
          <w:tcPr>
            <w:tcW w:w="4536" w:type="dxa"/>
            <w:gridSpan w:val="5"/>
          </w:tcPr>
          <w:p w14:paraId="3D8ABFC7" w14:textId="77777777" w:rsidR="00E05AA8" w:rsidRDefault="00E05AA8" w:rsidP="00495DC8">
            <w:pPr>
              <w:jc w:val="both"/>
            </w:pPr>
          </w:p>
        </w:tc>
        <w:tc>
          <w:tcPr>
            <w:tcW w:w="786" w:type="dxa"/>
            <w:gridSpan w:val="2"/>
            <w:shd w:val="clear" w:color="auto" w:fill="F7CAAC"/>
          </w:tcPr>
          <w:p w14:paraId="0EEC1581" w14:textId="77777777" w:rsidR="00E05AA8" w:rsidRDefault="00E05AA8" w:rsidP="00495DC8">
            <w:pPr>
              <w:jc w:val="both"/>
            </w:pPr>
            <w:r>
              <w:rPr>
                <w:b/>
              </w:rPr>
              <w:t>datum</w:t>
            </w:r>
          </w:p>
        </w:tc>
        <w:tc>
          <w:tcPr>
            <w:tcW w:w="2019" w:type="dxa"/>
            <w:gridSpan w:val="3"/>
          </w:tcPr>
          <w:p w14:paraId="1201B209" w14:textId="77777777" w:rsidR="00E05AA8" w:rsidRDefault="00E05AA8" w:rsidP="00495DC8">
            <w:pPr>
              <w:jc w:val="both"/>
            </w:pPr>
          </w:p>
        </w:tc>
      </w:tr>
    </w:tbl>
    <w:p w14:paraId="35F8B880" w14:textId="35137A94" w:rsidR="007C112D" w:rsidRDefault="007C112D" w:rsidP="00495DC8">
      <w:pPr>
        <w:rPr>
          <w:ins w:id="11019" w:author="PS" w:date="2018-11-25T16:32:00Z"/>
        </w:rPr>
      </w:pPr>
    </w:p>
    <w:p w14:paraId="3013E2DC" w14:textId="3723C60F" w:rsidR="00C47B4E" w:rsidRDefault="00C47B4E">
      <w:pPr>
        <w:spacing w:after="160" w:line="259" w:lineRule="auto"/>
        <w:rPr>
          <w:ins w:id="11020" w:author="PS" w:date="2018-11-25T16:36:00Z"/>
        </w:rPr>
      </w:pPr>
      <w:ins w:id="11021" w:author="PS" w:date="2018-11-25T16:36:00Z">
        <w:r>
          <w:br w:type="page"/>
        </w:r>
      </w:ins>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47B4E" w14:paraId="533D0A28" w14:textId="77777777" w:rsidTr="00AE6202">
        <w:trPr>
          <w:ins w:id="11022" w:author="PS" w:date="2018-11-25T16:36:00Z"/>
        </w:trPr>
        <w:tc>
          <w:tcPr>
            <w:tcW w:w="9859" w:type="dxa"/>
            <w:gridSpan w:val="11"/>
            <w:tcBorders>
              <w:bottom w:val="double" w:sz="4" w:space="0" w:color="auto"/>
            </w:tcBorders>
            <w:shd w:val="clear" w:color="auto" w:fill="BDD6EE"/>
          </w:tcPr>
          <w:p w14:paraId="05F2EB64" w14:textId="77777777" w:rsidR="00C47B4E" w:rsidRDefault="00C47B4E" w:rsidP="00AE6202">
            <w:pPr>
              <w:jc w:val="both"/>
              <w:rPr>
                <w:ins w:id="11023" w:author="PS" w:date="2018-11-25T16:36:00Z"/>
                <w:b/>
                <w:sz w:val="28"/>
              </w:rPr>
            </w:pPr>
            <w:ins w:id="11024" w:author="PS" w:date="2018-11-25T16:36:00Z">
              <w:r>
                <w:rPr>
                  <w:b/>
                  <w:sz w:val="28"/>
                </w:rPr>
                <w:t>C-I – Personální zabezpečení</w:t>
              </w:r>
            </w:ins>
          </w:p>
        </w:tc>
      </w:tr>
      <w:tr w:rsidR="00C47B4E" w14:paraId="393E090E" w14:textId="77777777" w:rsidTr="00AE6202">
        <w:trPr>
          <w:ins w:id="11025" w:author="PS" w:date="2018-11-25T16:36:00Z"/>
        </w:trPr>
        <w:tc>
          <w:tcPr>
            <w:tcW w:w="2518" w:type="dxa"/>
            <w:tcBorders>
              <w:top w:val="double" w:sz="4" w:space="0" w:color="auto"/>
            </w:tcBorders>
            <w:shd w:val="clear" w:color="auto" w:fill="F7CAAC"/>
          </w:tcPr>
          <w:p w14:paraId="67BB8E86" w14:textId="77777777" w:rsidR="00C47B4E" w:rsidRDefault="00C47B4E" w:rsidP="00AE6202">
            <w:pPr>
              <w:jc w:val="both"/>
              <w:rPr>
                <w:ins w:id="11026" w:author="PS" w:date="2018-11-25T16:36:00Z"/>
                <w:b/>
              </w:rPr>
            </w:pPr>
            <w:ins w:id="11027" w:author="PS" w:date="2018-11-25T16:36:00Z">
              <w:r>
                <w:rPr>
                  <w:b/>
                </w:rPr>
                <w:t>Vysoká škola</w:t>
              </w:r>
            </w:ins>
          </w:p>
        </w:tc>
        <w:tc>
          <w:tcPr>
            <w:tcW w:w="7341" w:type="dxa"/>
            <w:gridSpan w:val="10"/>
          </w:tcPr>
          <w:p w14:paraId="21579D66" w14:textId="35A3ABAE" w:rsidR="00C47B4E" w:rsidRDefault="00C47B4E" w:rsidP="00AE6202">
            <w:pPr>
              <w:jc w:val="both"/>
              <w:rPr>
                <w:ins w:id="11028" w:author="PS" w:date="2018-11-25T16:36:00Z"/>
              </w:rPr>
            </w:pPr>
            <w:ins w:id="11029" w:author="PS" w:date="2018-11-25T16:36:00Z">
              <w:r>
                <w:t>Univerzita Tomáše Bati ve Zléně</w:t>
              </w:r>
            </w:ins>
          </w:p>
        </w:tc>
      </w:tr>
      <w:tr w:rsidR="00C47B4E" w14:paraId="72D050C9" w14:textId="77777777" w:rsidTr="00AE6202">
        <w:trPr>
          <w:ins w:id="11030" w:author="PS" w:date="2018-11-25T16:36:00Z"/>
        </w:trPr>
        <w:tc>
          <w:tcPr>
            <w:tcW w:w="2518" w:type="dxa"/>
            <w:shd w:val="clear" w:color="auto" w:fill="F7CAAC"/>
          </w:tcPr>
          <w:p w14:paraId="1BEE1E01" w14:textId="77777777" w:rsidR="00C47B4E" w:rsidRDefault="00C47B4E" w:rsidP="00AE6202">
            <w:pPr>
              <w:jc w:val="both"/>
              <w:rPr>
                <w:ins w:id="11031" w:author="PS" w:date="2018-11-25T16:36:00Z"/>
                <w:b/>
              </w:rPr>
            </w:pPr>
            <w:ins w:id="11032" w:author="PS" w:date="2018-11-25T16:36:00Z">
              <w:r>
                <w:rPr>
                  <w:b/>
                </w:rPr>
                <w:t>Součást vysoké školy</w:t>
              </w:r>
            </w:ins>
          </w:p>
        </w:tc>
        <w:tc>
          <w:tcPr>
            <w:tcW w:w="7341" w:type="dxa"/>
            <w:gridSpan w:val="10"/>
          </w:tcPr>
          <w:p w14:paraId="1901BD85" w14:textId="44D3DAE8" w:rsidR="00C47B4E" w:rsidRDefault="00C47B4E" w:rsidP="00AE6202">
            <w:pPr>
              <w:jc w:val="both"/>
              <w:rPr>
                <w:ins w:id="11033" w:author="PS" w:date="2018-11-25T16:36:00Z"/>
              </w:rPr>
            </w:pPr>
            <w:ins w:id="11034" w:author="PS" w:date="2018-11-25T16:36:00Z">
              <w:r>
                <w:t>Fakulta logistiky a krizového řízení</w:t>
              </w:r>
            </w:ins>
          </w:p>
        </w:tc>
      </w:tr>
      <w:tr w:rsidR="00C47B4E" w14:paraId="7FDD1986" w14:textId="77777777" w:rsidTr="00AE6202">
        <w:trPr>
          <w:ins w:id="11035" w:author="PS" w:date="2018-11-25T16:36:00Z"/>
        </w:trPr>
        <w:tc>
          <w:tcPr>
            <w:tcW w:w="2518" w:type="dxa"/>
            <w:shd w:val="clear" w:color="auto" w:fill="F7CAAC"/>
          </w:tcPr>
          <w:p w14:paraId="3CB81513" w14:textId="77777777" w:rsidR="00C47B4E" w:rsidRDefault="00C47B4E" w:rsidP="00AE6202">
            <w:pPr>
              <w:jc w:val="both"/>
              <w:rPr>
                <w:ins w:id="11036" w:author="PS" w:date="2018-11-25T16:36:00Z"/>
                <w:b/>
              </w:rPr>
            </w:pPr>
            <w:ins w:id="11037" w:author="PS" w:date="2018-11-25T16:36:00Z">
              <w:r>
                <w:rPr>
                  <w:b/>
                </w:rPr>
                <w:t>Název studijního programu</w:t>
              </w:r>
            </w:ins>
          </w:p>
        </w:tc>
        <w:tc>
          <w:tcPr>
            <w:tcW w:w="7341" w:type="dxa"/>
            <w:gridSpan w:val="10"/>
          </w:tcPr>
          <w:p w14:paraId="7D0D3CA9" w14:textId="77777777" w:rsidR="00C47B4E" w:rsidRDefault="00C47B4E" w:rsidP="00AE6202">
            <w:pPr>
              <w:jc w:val="both"/>
              <w:rPr>
                <w:ins w:id="11038" w:author="PS" w:date="2018-11-25T16:36:00Z"/>
              </w:rPr>
            </w:pPr>
            <w:ins w:id="11039" w:author="PS" w:date="2018-11-25T16:36:00Z">
              <w:r>
                <w:t>Environmentální bezpečnost</w:t>
              </w:r>
            </w:ins>
          </w:p>
        </w:tc>
      </w:tr>
      <w:tr w:rsidR="00C47B4E" w14:paraId="1B77652C" w14:textId="77777777" w:rsidTr="00AE6202">
        <w:trPr>
          <w:ins w:id="11040" w:author="PS" w:date="2018-11-25T16:36:00Z"/>
        </w:trPr>
        <w:tc>
          <w:tcPr>
            <w:tcW w:w="2518" w:type="dxa"/>
            <w:shd w:val="clear" w:color="auto" w:fill="F7CAAC"/>
          </w:tcPr>
          <w:p w14:paraId="60292CE1" w14:textId="77777777" w:rsidR="00C47B4E" w:rsidRDefault="00C47B4E" w:rsidP="00AE6202">
            <w:pPr>
              <w:jc w:val="both"/>
              <w:rPr>
                <w:ins w:id="11041" w:author="PS" w:date="2018-11-25T16:36:00Z"/>
                <w:b/>
              </w:rPr>
            </w:pPr>
            <w:ins w:id="11042" w:author="PS" w:date="2018-11-25T16:36:00Z">
              <w:r>
                <w:rPr>
                  <w:b/>
                </w:rPr>
                <w:t>Jméno a příjmení</w:t>
              </w:r>
            </w:ins>
          </w:p>
        </w:tc>
        <w:tc>
          <w:tcPr>
            <w:tcW w:w="4536" w:type="dxa"/>
            <w:gridSpan w:val="5"/>
          </w:tcPr>
          <w:p w14:paraId="26AB8FAD" w14:textId="77777777" w:rsidR="00C47B4E" w:rsidRPr="00C47B4E" w:rsidRDefault="00C47B4E" w:rsidP="00AE6202">
            <w:pPr>
              <w:jc w:val="both"/>
              <w:rPr>
                <w:ins w:id="11043" w:author="PS" w:date="2018-11-25T16:36:00Z"/>
                <w:b/>
                <w:rPrChange w:id="11044" w:author="PS" w:date="2018-11-25T16:36:00Z">
                  <w:rPr>
                    <w:ins w:id="11045" w:author="PS" w:date="2018-11-25T16:36:00Z"/>
                  </w:rPr>
                </w:rPrChange>
              </w:rPr>
            </w:pPr>
            <w:ins w:id="11046" w:author="PS" w:date="2018-11-25T16:36:00Z">
              <w:r w:rsidRPr="00C47B4E">
                <w:rPr>
                  <w:b/>
                  <w:rPrChange w:id="11047" w:author="PS" w:date="2018-11-25T16:36:00Z">
                    <w:rPr/>
                  </w:rPrChange>
                </w:rPr>
                <w:t>Jaromír Maňásek</w:t>
              </w:r>
            </w:ins>
          </w:p>
        </w:tc>
        <w:tc>
          <w:tcPr>
            <w:tcW w:w="709" w:type="dxa"/>
            <w:shd w:val="clear" w:color="auto" w:fill="F7CAAC"/>
          </w:tcPr>
          <w:p w14:paraId="1EB3B4D2" w14:textId="77777777" w:rsidR="00C47B4E" w:rsidRDefault="00C47B4E" w:rsidP="00AE6202">
            <w:pPr>
              <w:jc w:val="both"/>
              <w:rPr>
                <w:ins w:id="11048" w:author="PS" w:date="2018-11-25T16:36:00Z"/>
                <w:b/>
              </w:rPr>
            </w:pPr>
            <w:ins w:id="11049" w:author="PS" w:date="2018-11-25T16:36:00Z">
              <w:r>
                <w:rPr>
                  <w:b/>
                </w:rPr>
                <w:t>Tituly</w:t>
              </w:r>
            </w:ins>
          </w:p>
        </w:tc>
        <w:tc>
          <w:tcPr>
            <w:tcW w:w="2096" w:type="dxa"/>
            <w:gridSpan w:val="4"/>
          </w:tcPr>
          <w:p w14:paraId="6F2C8F03" w14:textId="77777777" w:rsidR="00C47B4E" w:rsidRDefault="00C47B4E" w:rsidP="00AE6202">
            <w:pPr>
              <w:jc w:val="both"/>
              <w:rPr>
                <w:ins w:id="11050" w:author="PS" w:date="2018-11-25T16:36:00Z"/>
              </w:rPr>
            </w:pPr>
            <w:ins w:id="11051" w:author="PS" w:date="2018-11-25T16:36:00Z">
              <w:r>
                <w:t>JUDr.</w:t>
              </w:r>
            </w:ins>
          </w:p>
        </w:tc>
      </w:tr>
      <w:tr w:rsidR="00C47B4E" w14:paraId="32BFD42B" w14:textId="77777777" w:rsidTr="00AE6202">
        <w:trPr>
          <w:ins w:id="11052" w:author="PS" w:date="2018-11-25T16:36:00Z"/>
        </w:trPr>
        <w:tc>
          <w:tcPr>
            <w:tcW w:w="2518" w:type="dxa"/>
            <w:shd w:val="clear" w:color="auto" w:fill="F7CAAC"/>
          </w:tcPr>
          <w:p w14:paraId="4E70FEDB" w14:textId="77777777" w:rsidR="00C47B4E" w:rsidRDefault="00C47B4E" w:rsidP="00AE6202">
            <w:pPr>
              <w:jc w:val="both"/>
              <w:rPr>
                <w:ins w:id="11053" w:author="PS" w:date="2018-11-25T16:36:00Z"/>
                <w:b/>
              </w:rPr>
            </w:pPr>
            <w:ins w:id="11054" w:author="PS" w:date="2018-11-25T16:36:00Z">
              <w:r>
                <w:rPr>
                  <w:b/>
                </w:rPr>
                <w:t>Rok narození</w:t>
              </w:r>
            </w:ins>
          </w:p>
        </w:tc>
        <w:tc>
          <w:tcPr>
            <w:tcW w:w="829" w:type="dxa"/>
          </w:tcPr>
          <w:p w14:paraId="5FEE0866" w14:textId="77777777" w:rsidR="00C47B4E" w:rsidRDefault="00C47B4E" w:rsidP="00AE6202">
            <w:pPr>
              <w:jc w:val="both"/>
              <w:rPr>
                <w:ins w:id="11055" w:author="PS" w:date="2018-11-25T16:36:00Z"/>
              </w:rPr>
            </w:pPr>
            <w:ins w:id="11056" w:author="PS" w:date="2018-11-25T16:36:00Z">
              <w:r>
                <w:t>1954</w:t>
              </w:r>
            </w:ins>
          </w:p>
        </w:tc>
        <w:tc>
          <w:tcPr>
            <w:tcW w:w="1721" w:type="dxa"/>
            <w:shd w:val="clear" w:color="auto" w:fill="F7CAAC"/>
          </w:tcPr>
          <w:p w14:paraId="49C52006" w14:textId="77777777" w:rsidR="00C47B4E" w:rsidRDefault="00C47B4E" w:rsidP="00AE6202">
            <w:pPr>
              <w:jc w:val="both"/>
              <w:rPr>
                <w:ins w:id="11057" w:author="PS" w:date="2018-11-25T16:36:00Z"/>
                <w:b/>
              </w:rPr>
            </w:pPr>
            <w:ins w:id="11058" w:author="PS" w:date="2018-11-25T16:36:00Z">
              <w:r>
                <w:rPr>
                  <w:b/>
                </w:rPr>
                <w:t>typ vztahu k VŠ</w:t>
              </w:r>
            </w:ins>
          </w:p>
        </w:tc>
        <w:tc>
          <w:tcPr>
            <w:tcW w:w="992" w:type="dxa"/>
            <w:gridSpan w:val="2"/>
          </w:tcPr>
          <w:p w14:paraId="2A6A6065" w14:textId="17591539" w:rsidR="00C47B4E" w:rsidRPr="00C47B4E" w:rsidRDefault="00C47B4E" w:rsidP="00AE6202">
            <w:pPr>
              <w:jc w:val="both"/>
              <w:rPr>
                <w:ins w:id="11059" w:author="PS" w:date="2018-11-25T16:36:00Z"/>
                <w:i/>
                <w:rPrChange w:id="11060" w:author="PS" w:date="2018-11-25T16:37:00Z">
                  <w:rPr>
                    <w:ins w:id="11061" w:author="PS" w:date="2018-11-25T16:36:00Z"/>
                  </w:rPr>
                </w:rPrChange>
              </w:rPr>
            </w:pPr>
            <w:ins w:id="11062" w:author="PS" w:date="2018-11-25T16:37:00Z">
              <w:r w:rsidRPr="00C47B4E">
                <w:rPr>
                  <w:i/>
                  <w:rPrChange w:id="11063" w:author="PS" w:date="2018-11-25T16:37:00Z">
                    <w:rPr/>
                  </w:rPrChange>
                </w:rPr>
                <w:t>pp,</w:t>
              </w:r>
            </w:ins>
          </w:p>
        </w:tc>
        <w:tc>
          <w:tcPr>
            <w:tcW w:w="994" w:type="dxa"/>
            <w:shd w:val="clear" w:color="auto" w:fill="F7CAAC"/>
          </w:tcPr>
          <w:p w14:paraId="4E00D0D7" w14:textId="77777777" w:rsidR="00C47B4E" w:rsidRDefault="00C47B4E" w:rsidP="00AE6202">
            <w:pPr>
              <w:jc w:val="both"/>
              <w:rPr>
                <w:ins w:id="11064" w:author="PS" w:date="2018-11-25T16:36:00Z"/>
                <w:b/>
              </w:rPr>
            </w:pPr>
            <w:ins w:id="11065" w:author="PS" w:date="2018-11-25T16:36:00Z">
              <w:r>
                <w:rPr>
                  <w:b/>
                </w:rPr>
                <w:t>rozsah</w:t>
              </w:r>
            </w:ins>
          </w:p>
        </w:tc>
        <w:tc>
          <w:tcPr>
            <w:tcW w:w="709" w:type="dxa"/>
          </w:tcPr>
          <w:p w14:paraId="1058B342" w14:textId="0E81D080" w:rsidR="00C47B4E" w:rsidRDefault="00C47B4E" w:rsidP="00AE6202">
            <w:pPr>
              <w:jc w:val="both"/>
              <w:rPr>
                <w:ins w:id="11066" w:author="PS" w:date="2018-11-25T16:36:00Z"/>
              </w:rPr>
            </w:pPr>
            <w:ins w:id="11067" w:author="PS" w:date="2018-11-25T16:37:00Z">
              <w:r>
                <w:t>40</w:t>
              </w:r>
            </w:ins>
            <w:ins w:id="11068" w:author="PS" w:date="2018-11-25T16:36:00Z">
              <w:del w:id="11069" w:author="Matyas Adam" w:date="2018-11-19T15:13:00Z">
                <w:r w:rsidDel="00763273">
                  <w:delText>100%</w:delText>
                </w:r>
              </w:del>
            </w:ins>
          </w:p>
        </w:tc>
        <w:tc>
          <w:tcPr>
            <w:tcW w:w="709" w:type="dxa"/>
            <w:gridSpan w:val="2"/>
            <w:shd w:val="clear" w:color="auto" w:fill="F7CAAC"/>
          </w:tcPr>
          <w:p w14:paraId="35E194B6" w14:textId="77777777" w:rsidR="00C47B4E" w:rsidRDefault="00C47B4E" w:rsidP="00AE6202">
            <w:pPr>
              <w:jc w:val="both"/>
              <w:rPr>
                <w:ins w:id="11070" w:author="PS" w:date="2018-11-25T16:36:00Z"/>
                <w:b/>
              </w:rPr>
            </w:pPr>
            <w:ins w:id="11071" w:author="PS" w:date="2018-11-25T16:36:00Z">
              <w:r>
                <w:rPr>
                  <w:b/>
                </w:rPr>
                <w:t>do kdy</w:t>
              </w:r>
            </w:ins>
          </w:p>
        </w:tc>
        <w:tc>
          <w:tcPr>
            <w:tcW w:w="1387" w:type="dxa"/>
            <w:gridSpan w:val="2"/>
          </w:tcPr>
          <w:p w14:paraId="2A12EAA0" w14:textId="179E3191" w:rsidR="00C47B4E" w:rsidRDefault="00C47B4E" w:rsidP="00AE6202">
            <w:pPr>
              <w:jc w:val="both"/>
              <w:rPr>
                <w:ins w:id="11072" w:author="PS" w:date="2018-11-25T16:36:00Z"/>
              </w:rPr>
            </w:pPr>
            <w:ins w:id="11073" w:author="PS" w:date="2018-11-25T16:37:00Z">
              <w:r>
                <w:t>N</w:t>
              </w:r>
            </w:ins>
          </w:p>
        </w:tc>
      </w:tr>
      <w:tr w:rsidR="00C47B4E" w14:paraId="37BBC904" w14:textId="77777777" w:rsidTr="00AE6202">
        <w:trPr>
          <w:ins w:id="11074" w:author="PS" w:date="2018-11-25T16:36:00Z"/>
        </w:trPr>
        <w:tc>
          <w:tcPr>
            <w:tcW w:w="5068" w:type="dxa"/>
            <w:gridSpan w:val="3"/>
            <w:shd w:val="clear" w:color="auto" w:fill="F7CAAC"/>
          </w:tcPr>
          <w:p w14:paraId="043B3983" w14:textId="77777777" w:rsidR="00C47B4E" w:rsidRDefault="00C47B4E" w:rsidP="00AE6202">
            <w:pPr>
              <w:jc w:val="both"/>
              <w:rPr>
                <w:ins w:id="11075" w:author="PS" w:date="2018-11-25T16:36:00Z"/>
                <w:b/>
              </w:rPr>
            </w:pPr>
            <w:ins w:id="11076" w:author="PS" w:date="2018-11-25T16:36:00Z">
              <w:r>
                <w:rPr>
                  <w:b/>
                </w:rPr>
                <w:t>Typ vztahu na součásti VŠ, která uskutečňuje st. program</w:t>
              </w:r>
            </w:ins>
          </w:p>
        </w:tc>
        <w:tc>
          <w:tcPr>
            <w:tcW w:w="992" w:type="dxa"/>
            <w:gridSpan w:val="2"/>
          </w:tcPr>
          <w:p w14:paraId="6F19F96E" w14:textId="5E71B43C" w:rsidR="00C47B4E" w:rsidRPr="00C47B4E" w:rsidRDefault="00C47B4E" w:rsidP="00AE6202">
            <w:pPr>
              <w:jc w:val="both"/>
              <w:rPr>
                <w:ins w:id="11077" w:author="PS" w:date="2018-11-25T16:36:00Z"/>
                <w:i/>
                <w:rPrChange w:id="11078" w:author="PS" w:date="2018-11-25T16:37:00Z">
                  <w:rPr>
                    <w:ins w:id="11079" w:author="PS" w:date="2018-11-25T16:36:00Z"/>
                  </w:rPr>
                </w:rPrChange>
              </w:rPr>
            </w:pPr>
            <w:ins w:id="11080" w:author="PS" w:date="2018-11-25T16:37:00Z">
              <w:r w:rsidRPr="00C47B4E">
                <w:rPr>
                  <w:i/>
                  <w:rPrChange w:id="11081" w:author="PS" w:date="2018-11-25T16:37:00Z">
                    <w:rPr/>
                  </w:rPrChange>
                </w:rPr>
                <w:t>pp.</w:t>
              </w:r>
            </w:ins>
            <w:ins w:id="11082" w:author="PS" w:date="2018-11-25T16:36:00Z">
              <w:del w:id="11083" w:author="Matyas Adam" w:date="2018-11-17T00:57:00Z">
                <w:r w:rsidRPr="00C47B4E" w:rsidDel="000E48CC">
                  <w:rPr>
                    <w:i/>
                    <w:rPrChange w:id="11084" w:author="PS" w:date="2018-11-25T16:37:00Z">
                      <w:rPr/>
                    </w:rPrChange>
                  </w:rPr>
                  <w:delText>„</w:delText>
                </w:r>
              </w:del>
            </w:ins>
          </w:p>
        </w:tc>
        <w:tc>
          <w:tcPr>
            <w:tcW w:w="994" w:type="dxa"/>
            <w:shd w:val="clear" w:color="auto" w:fill="F7CAAC"/>
          </w:tcPr>
          <w:p w14:paraId="5282DC8F" w14:textId="77777777" w:rsidR="00C47B4E" w:rsidRDefault="00C47B4E" w:rsidP="00AE6202">
            <w:pPr>
              <w:jc w:val="both"/>
              <w:rPr>
                <w:ins w:id="11085" w:author="PS" w:date="2018-11-25T16:36:00Z"/>
                <w:b/>
              </w:rPr>
            </w:pPr>
            <w:ins w:id="11086" w:author="PS" w:date="2018-11-25T16:36:00Z">
              <w:r>
                <w:rPr>
                  <w:b/>
                </w:rPr>
                <w:t>rozsah</w:t>
              </w:r>
            </w:ins>
          </w:p>
        </w:tc>
        <w:tc>
          <w:tcPr>
            <w:tcW w:w="709" w:type="dxa"/>
          </w:tcPr>
          <w:p w14:paraId="01542D80" w14:textId="2528664A" w:rsidR="00C47B4E" w:rsidRDefault="00C47B4E" w:rsidP="00AE6202">
            <w:pPr>
              <w:jc w:val="both"/>
              <w:rPr>
                <w:ins w:id="11087" w:author="PS" w:date="2018-11-25T16:36:00Z"/>
              </w:rPr>
            </w:pPr>
            <w:ins w:id="11088" w:author="PS" w:date="2018-11-25T16:37:00Z">
              <w:r>
                <w:t>40</w:t>
              </w:r>
            </w:ins>
            <w:ins w:id="11089" w:author="PS" w:date="2018-11-25T16:36:00Z">
              <w:del w:id="11090" w:author="Matyas Adam" w:date="2018-11-19T15:13:00Z">
                <w:r w:rsidDel="00763273">
                  <w:delText>„</w:delText>
                </w:r>
              </w:del>
            </w:ins>
          </w:p>
        </w:tc>
        <w:tc>
          <w:tcPr>
            <w:tcW w:w="709" w:type="dxa"/>
            <w:gridSpan w:val="2"/>
            <w:shd w:val="clear" w:color="auto" w:fill="F7CAAC"/>
          </w:tcPr>
          <w:p w14:paraId="156228EC" w14:textId="77777777" w:rsidR="00C47B4E" w:rsidRDefault="00C47B4E" w:rsidP="00AE6202">
            <w:pPr>
              <w:jc w:val="both"/>
              <w:rPr>
                <w:ins w:id="11091" w:author="PS" w:date="2018-11-25T16:36:00Z"/>
                <w:b/>
              </w:rPr>
            </w:pPr>
            <w:ins w:id="11092" w:author="PS" w:date="2018-11-25T16:36:00Z">
              <w:r>
                <w:rPr>
                  <w:b/>
                </w:rPr>
                <w:t>do kdy</w:t>
              </w:r>
            </w:ins>
          </w:p>
        </w:tc>
        <w:tc>
          <w:tcPr>
            <w:tcW w:w="1387" w:type="dxa"/>
            <w:gridSpan w:val="2"/>
          </w:tcPr>
          <w:p w14:paraId="71C899A8" w14:textId="79F35A30" w:rsidR="00C47B4E" w:rsidRDefault="00C47B4E" w:rsidP="00AE6202">
            <w:pPr>
              <w:jc w:val="both"/>
              <w:rPr>
                <w:ins w:id="11093" w:author="PS" w:date="2018-11-25T16:36:00Z"/>
              </w:rPr>
            </w:pPr>
            <w:ins w:id="11094" w:author="PS" w:date="2018-11-25T16:37:00Z">
              <w:r>
                <w:t>N</w:t>
              </w:r>
            </w:ins>
          </w:p>
        </w:tc>
      </w:tr>
      <w:tr w:rsidR="00C47B4E" w14:paraId="4AC650AD" w14:textId="77777777" w:rsidTr="00AE6202">
        <w:trPr>
          <w:ins w:id="11095" w:author="PS" w:date="2018-11-25T16:36:00Z"/>
        </w:trPr>
        <w:tc>
          <w:tcPr>
            <w:tcW w:w="6060" w:type="dxa"/>
            <w:gridSpan w:val="5"/>
            <w:shd w:val="clear" w:color="auto" w:fill="F7CAAC"/>
          </w:tcPr>
          <w:p w14:paraId="3A1B6DCE" w14:textId="77777777" w:rsidR="00C47B4E" w:rsidRDefault="00C47B4E" w:rsidP="00AE6202">
            <w:pPr>
              <w:jc w:val="both"/>
              <w:rPr>
                <w:ins w:id="11096" w:author="PS" w:date="2018-11-25T16:36:00Z"/>
              </w:rPr>
            </w:pPr>
            <w:ins w:id="11097" w:author="PS" w:date="2018-11-25T16:36:00Z">
              <w:r>
                <w:rPr>
                  <w:b/>
                </w:rPr>
                <w:t>Další současná působení jako akademický pracovník na jiných VŠ</w:t>
              </w:r>
            </w:ins>
          </w:p>
        </w:tc>
        <w:tc>
          <w:tcPr>
            <w:tcW w:w="1703" w:type="dxa"/>
            <w:gridSpan w:val="2"/>
            <w:shd w:val="clear" w:color="auto" w:fill="F7CAAC"/>
          </w:tcPr>
          <w:p w14:paraId="49503906" w14:textId="77777777" w:rsidR="00C47B4E" w:rsidRDefault="00C47B4E" w:rsidP="00AE6202">
            <w:pPr>
              <w:jc w:val="both"/>
              <w:rPr>
                <w:ins w:id="11098" w:author="PS" w:date="2018-11-25T16:36:00Z"/>
                <w:b/>
              </w:rPr>
            </w:pPr>
            <w:ins w:id="11099" w:author="PS" w:date="2018-11-25T16:36:00Z">
              <w:r>
                <w:rPr>
                  <w:b/>
                </w:rPr>
                <w:t>typ prac. vztahu</w:t>
              </w:r>
            </w:ins>
          </w:p>
        </w:tc>
        <w:tc>
          <w:tcPr>
            <w:tcW w:w="2096" w:type="dxa"/>
            <w:gridSpan w:val="4"/>
            <w:shd w:val="clear" w:color="auto" w:fill="F7CAAC"/>
          </w:tcPr>
          <w:p w14:paraId="25A87612" w14:textId="77777777" w:rsidR="00C47B4E" w:rsidRDefault="00C47B4E" w:rsidP="00AE6202">
            <w:pPr>
              <w:jc w:val="both"/>
              <w:rPr>
                <w:ins w:id="11100" w:author="PS" w:date="2018-11-25T16:36:00Z"/>
                <w:b/>
              </w:rPr>
            </w:pPr>
            <w:ins w:id="11101" w:author="PS" w:date="2018-11-25T16:36:00Z">
              <w:r>
                <w:rPr>
                  <w:b/>
                </w:rPr>
                <w:t>rozsah</w:t>
              </w:r>
            </w:ins>
          </w:p>
        </w:tc>
      </w:tr>
      <w:tr w:rsidR="00C47B4E" w14:paraId="343D9F53" w14:textId="77777777" w:rsidTr="00AE6202">
        <w:trPr>
          <w:ins w:id="11102" w:author="PS" w:date="2018-11-25T16:36:00Z"/>
        </w:trPr>
        <w:tc>
          <w:tcPr>
            <w:tcW w:w="6060" w:type="dxa"/>
            <w:gridSpan w:val="5"/>
          </w:tcPr>
          <w:p w14:paraId="3511E945" w14:textId="77777777" w:rsidR="00C47B4E" w:rsidRDefault="00C47B4E" w:rsidP="00AE6202">
            <w:pPr>
              <w:jc w:val="both"/>
              <w:rPr>
                <w:ins w:id="11103" w:author="PS" w:date="2018-11-25T16:36:00Z"/>
              </w:rPr>
            </w:pPr>
            <w:ins w:id="11104" w:author="PS" w:date="2018-11-25T16:36:00Z">
              <w:r>
                <w:t>ne</w:t>
              </w:r>
            </w:ins>
          </w:p>
        </w:tc>
        <w:tc>
          <w:tcPr>
            <w:tcW w:w="1703" w:type="dxa"/>
            <w:gridSpan w:val="2"/>
          </w:tcPr>
          <w:p w14:paraId="0B2ECF8A" w14:textId="77777777" w:rsidR="00C47B4E" w:rsidRDefault="00C47B4E" w:rsidP="00AE6202">
            <w:pPr>
              <w:jc w:val="both"/>
              <w:rPr>
                <w:ins w:id="11105" w:author="PS" w:date="2018-11-25T16:36:00Z"/>
              </w:rPr>
            </w:pPr>
          </w:p>
        </w:tc>
        <w:tc>
          <w:tcPr>
            <w:tcW w:w="2096" w:type="dxa"/>
            <w:gridSpan w:val="4"/>
          </w:tcPr>
          <w:p w14:paraId="1DDCA1F3" w14:textId="77777777" w:rsidR="00C47B4E" w:rsidRDefault="00C47B4E" w:rsidP="00AE6202">
            <w:pPr>
              <w:jc w:val="both"/>
              <w:rPr>
                <w:ins w:id="11106" w:author="PS" w:date="2018-11-25T16:36:00Z"/>
              </w:rPr>
            </w:pPr>
          </w:p>
        </w:tc>
      </w:tr>
      <w:tr w:rsidR="00C47B4E" w14:paraId="74D69EC5" w14:textId="77777777" w:rsidTr="00AE6202">
        <w:trPr>
          <w:ins w:id="11107" w:author="PS" w:date="2018-11-25T16:36:00Z"/>
        </w:trPr>
        <w:tc>
          <w:tcPr>
            <w:tcW w:w="6060" w:type="dxa"/>
            <w:gridSpan w:val="5"/>
          </w:tcPr>
          <w:p w14:paraId="3B1607E6" w14:textId="77777777" w:rsidR="00C47B4E" w:rsidRDefault="00C47B4E" w:rsidP="00AE6202">
            <w:pPr>
              <w:jc w:val="both"/>
              <w:rPr>
                <w:ins w:id="11108" w:author="PS" w:date="2018-11-25T16:36:00Z"/>
              </w:rPr>
            </w:pPr>
          </w:p>
        </w:tc>
        <w:tc>
          <w:tcPr>
            <w:tcW w:w="1703" w:type="dxa"/>
            <w:gridSpan w:val="2"/>
          </w:tcPr>
          <w:p w14:paraId="5739C6BD" w14:textId="77777777" w:rsidR="00C47B4E" w:rsidRDefault="00C47B4E" w:rsidP="00AE6202">
            <w:pPr>
              <w:jc w:val="both"/>
              <w:rPr>
                <w:ins w:id="11109" w:author="PS" w:date="2018-11-25T16:36:00Z"/>
              </w:rPr>
            </w:pPr>
          </w:p>
        </w:tc>
        <w:tc>
          <w:tcPr>
            <w:tcW w:w="2096" w:type="dxa"/>
            <w:gridSpan w:val="4"/>
          </w:tcPr>
          <w:p w14:paraId="5E8A25BD" w14:textId="77777777" w:rsidR="00C47B4E" w:rsidRDefault="00C47B4E" w:rsidP="00AE6202">
            <w:pPr>
              <w:jc w:val="both"/>
              <w:rPr>
                <w:ins w:id="11110" w:author="PS" w:date="2018-11-25T16:36:00Z"/>
              </w:rPr>
            </w:pPr>
          </w:p>
        </w:tc>
      </w:tr>
      <w:tr w:rsidR="00C47B4E" w14:paraId="2BDE1B5D" w14:textId="77777777" w:rsidTr="00AE6202">
        <w:trPr>
          <w:ins w:id="11111" w:author="PS" w:date="2018-11-25T16:36:00Z"/>
        </w:trPr>
        <w:tc>
          <w:tcPr>
            <w:tcW w:w="6060" w:type="dxa"/>
            <w:gridSpan w:val="5"/>
          </w:tcPr>
          <w:p w14:paraId="6895E6F9" w14:textId="77777777" w:rsidR="00C47B4E" w:rsidRDefault="00C47B4E" w:rsidP="00AE6202">
            <w:pPr>
              <w:jc w:val="both"/>
              <w:rPr>
                <w:ins w:id="11112" w:author="PS" w:date="2018-11-25T16:36:00Z"/>
              </w:rPr>
            </w:pPr>
          </w:p>
        </w:tc>
        <w:tc>
          <w:tcPr>
            <w:tcW w:w="1703" w:type="dxa"/>
            <w:gridSpan w:val="2"/>
          </w:tcPr>
          <w:p w14:paraId="59CABE97" w14:textId="77777777" w:rsidR="00C47B4E" w:rsidRDefault="00C47B4E" w:rsidP="00AE6202">
            <w:pPr>
              <w:jc w:val="both"/>
              <w:rPr>
                <w:ins w:id="11113" w:author="PS" w:date="2018-11-25T16:36:00Z"/>
              </w:rPr>
            </w:pPr>
          </w:p>
        </w:tc>
        <w:tc>
          <w:tcPr>
            <w:tcW w:w="2096" w:type="dxa"/>
            <w:gridSpan w:val="4"/>
          </w:tcPr>
          <w:p w14:paraId="51FE826B" w14:textId="77777777" w:rsidR="00C47B4E" w:rsidRDefault="00C47B4E" w:rsidP="00AE6202">
            <w:pPr>
              <w:jc w:val="both"/>
              <w:rPr>
                <w:ins w:id="11114" w:author="PS" w:date="2018-11-25T16:36:00Z"/>
              </w:rPr>
            </w:pPr>
          </w:p>
        </w:tc>
      </w:tr>
      <w:tr w:rsidR="00C47B4E" w14:paraId="58A7EBB8" w14:textId="77777777" w:rsidTr="00AE6202">
        <w:trPr>
          <w:ins w:id="11115" w:author="PS" w:date="2018-11-25T16:36:00Z"/>
        </w:trPr>
        <w:tc>
          <w:tcPr>
            <w:tcW w:w="6060" w:type="dxa"/>
            <w:gridSpan w:val="5"/>
          </w:tcPr>
          <w:p w14:paraId="02CC861F" w14:textId="77777777" w:rsidR="00C47B4E" w:rsidRDefault="00C47B4E" w:rsidP="00AE6202">
            <w:pPr>
              <w:jc w:val="both"/>
              <w:rPr>
                <w:ins w:id="11116" w:author="PS" w:date="2018-11-25T16:36:00Z"/>
              </w:rPr>
            </w:pPr>
          </w:p>
        </w:tc>
        <w:tc>
          <w:tcPr>
            <w:tcW w:w="1703" w:type="dxa"/>
            <w:gridSpan w:val="2"/>
          </w:tcPr>
          <w:p w14:paraId="7B4203BD" w14:textId="77777777" w:rsidR="00C47B4E" w:rsidRDefault="00C47B4E" w:rsidP="00AE6202">
            <w:pPr>
              <w:jc w:val="both"/>
              <w:rPr>
                <w:ins w:id="11117" w:author="PS" w:date="2018-11-25T16:36:00Z"/>
              </w:rPr>
            </w:pPr>
          </w:p>
        </w:tc>
        <w:tc>
          <w:tcPr>
            <w:tcW w:w="2096" w:type="dxa"/>
            <w:gridSpan w:val="4"/>
          </w:tcPr>
          <w:p w14:paraId="2E965782" w14:textId="77777777" w:rsidR="00C47B4E" w:rsidRDefault="00C47B4E" w:rsidP="00AE6202">
            <w:pPr>
              <w:jc w:val="both"/>
              <w:rPr>
                <w:ins w:id="11118" w:author="PS" w:date="2018-11-25T16:36:00Z"/>
              </w:rPr>
            </w:pPr>
          </w:p>
        </w:tc>
      </w:tr>
      <w:tr w:rsidR="00C47B4E" w14:paraId="63A79990" w14:textId="77777777" w:rsidTr="00AE6202">
        <w:trPr>
          <w:ins w:id="11119" w:author="PS" w:date="2018-11-25T16:36:00Z"/>
        </w:trPr>
        <w:tc>
          <w:tcPr>
            <w:tcW w:w="9859" w:type="dxa"/>
            <w:gridSpan w:val="11"/>
            <w:shd w:val="clear" w:color="auto" w:fill="F7CAAC"/>
          </w:tcPr>
          <w:p w14:paraId="3D0AD559" w14:textId="77777777" w:rsidR="00C47B4E" w:rsidRDefault="00C47B4E" w:rsidP="00AE6202">
            <w:pPr>
              <w:jc w:val="both"/>
              <w:rPr>
                <w:ins w:id="11120" w:author="PS" w:date="2018-11-25T16:36:00Z"/>
              </w:rPr>
            </w:pPr>
            <w:ins w:id="11121" w:author="PS" w:date="2018-11-25T16:36:00Z">
              <w:r>
                <w:rPr>
                  <w:b/>
                </w:rPr>
                <w:t>Předměty příslušného studijního programu a způsob zapojení do jejich výuky, příp. další zapojení do uskutečňování studijního programu</w:t>
              </w:r>
            </w:ins>
          </w:p>
        </w:tc>
      </w:tr>
      <w:tr w:rsidR="00C47B4E" w14:paraId="2968C0F3" w14:textId="77777777" w:rsidTr="00AE6202">
        <w:trPr>
          <w:trHeight w:val="1118"/>
          <w:ins w:id="11122" w:author="PS" w:date="2018-11-25T16:36:00Z"/>
        </w:trPr>
        <w:tc>
          <w:tcPr>
            <w:tcW w:w="9859" w:type="dxa"/>
            <w:gridSpan w:val="11"/>
            <w:tcBorders>
              <w:top w:val="nil"/>
            </w:tcBorders>
          </w:tcPr>
          <w:p w14:paraId="2FBB082C" w14:textId="77777777" w:rsidR="00C47B4E" w:rsidRDefault="00C47B4E" w:rsidP="00AE6202">
            <w:pPr>
              <w:jc w:val="both"/>
              <w:rPr>
                <w:ins w:id="11123" w:author="PS" w:date="2018-11-25T16:36:00Z"/>
              </w:rPr>
            </w:pPr>
            <w:ins w:id="11124" w:author="PS" w:date="2018-11-25T16:36:00Z">
              <w:r>
                <w:t>Úvod do práva – garant, přednášející, cvičící</w:t>
              </w:r>
            </w:ins>
          </w:p>
          <w:p w14:paraId="3535582D" w14:textId="77777777" w:rsidR="00C47B4E" w:rsidRDefault="00C47B4E" w:rsidP="00AE6202">
            <w:pPr>
              <w:jc w:val="both"/>
              <w:rPr>
                <w:ins w:id="11125" w:author="PS" w:date="2018-11-25T16:36:00Z"/>
              </w:rPr>
            </w:pPr>
            <w:ins w:id="11126" w:author="PS" w:date="2018-11-25T16:36:00Z">
              <w:r>
                <w:t>Legislativa životního prostředí v ČR– garant, přednášející, cvičící</w:t>
              </w:r>
            </w:ins>
          </w:p>
          <w:p w14:paraId="5A84882B" w14:textId="77777777" w:rsidR="00C47B4E" w:rsidRDefault="00C47B4E" w:rsidP="00AE6202">
            <w:pPr>
              <w:jc w:val="both"/>
              <w:rPr>
                <w:ins w:id="11127" w:author="PS" w:date="2018-11-25T16:36:00Z"/>
              </w:rPr>
            </w:pPr>
            <w:ins w:id="11128" w:author="PS" w:date="2018-11-25T16:36:00Z">
              <w:r>
                <w:t>Veřejné právo a životní prostředí – garant, přednášející, cvičící</w:t>
              </w:r>
            </w:ins>
          </w:p>
        </w:tc>
      </w:tr>
      <w:tr w:rsidR="00C47B4E" w14:paraId="621406D7" w14:textId="77777777" w:rsidTr="00AE6202">
        <w:trPr>
          <w:ins w:id="11129" w:author="PS" w:date="2018-11-25T16:36:00Z"/>
        </w:trPr>
        <w:tc>
          <w:tcPr>
            <w:tcW w:w="9859" w:type="dxa"/>
            <w:gridSpan w:val="11"/>
            <w:shd w:val="clear" w:color="auto" w:fill="F7CAAC"/>
          </w:tcPr>
          <w:p w14:paraId="32BEF043" w14:textId="77777777" w:rsidR="00C47B4E" w:rsidRDefault="00C47B4E" w:rsidP="00AE6202">
            <w:pPr>
              <w:jc w:val="both"/>
              <w:rPr>
                <w:ins w:id="11130" w:author="PS" w:date="2018-11-25T16:36:00Z"/>
              </w:rPr>
            </w:pPr>
            <w:ins w:id="11131" w:author="PS" w:date="2018-11-25T16:36:00Z">
              <w:r>
                <w:rPr>
                  <w:b/>
                </w:rPr>
                <w:t xml:space="preserve">Údaje o vzdělání na VŠ </w:t>
              </w:r>
            </w:ins>
          </w:p>
        </w:tc>
      </w:tr>
      <w:tr w:rsidR="00C47B4E" w:rsidRPr="0015232A" w14:paraId="71DABA73" w14:textId="77777777" w:rsidTr="00AE6202">
        <w:trPr>
          <w:trHeight w:val="1055"/>
          <w:ins w:id="11132" w:author="PS" w:date="2018-11-25T16:36:00Z"/>
        </w:trPr>
        <w:tc>
          <w:tcPr>
            <w:tcW w:w="9859" w:type="dxa"/>
            <w:gridSpan w:val="11"/>
          </w:tcPr>
          <w:p w14:paraId="35575167" w14:textId="77777777" w:rsidR="00C47B4E" w:rsidRPr="004C0F37" w:rsidRDefault="00C47B4E" w:rsidP="00AE6202">
            <w:pPr>
              <w:jc w:val="both"/>
              <w:rPr>
                <w:ins w:id="11133" w:author="PS" w:date="2018-11-25T16:36:00Z"/>
                <w:rPrChange w:id="11134" w:author="Matyas Adam" w:date="2018-11-17T20:53:00Z">
                  <w:rPr>
                    <w:ins w:id="11135" w:author="PS" w:date="2018-11-25T16:36:00Z"/>
                    <w:b/>
                  </w:rPr>
                </w:rPrChange>
              </w:rPr>
            </w:pPr>
            <w:ins w:id="11136" w:author="PS" w:date="2018-11-25T16:36:00Z">
              <w:r>
                <w:t xml:space="preserve">1979: </w:t>
              </w:r>
              <w:r w:rsidRPr="004C0F37">
                <w:rPr>
                  <w:rPrChange w:id="11137" w:author="Matyas Adam" w:date="2018-11-17T20:53:00Z">
                    <w:rPr>
                      <w:b/>
                    </w:rPr>
                  </w:rPrChange>
                </w:rPr>
                <w:t>Právnická fakulta tehdejší UJEP v Brně, dnes Masarykovy univerzity</w:t>
              </w:r>
              <w:del w:id="11138" w:author="Matyas Adam" w:date="2018-11-17T20:53:00Z">
                <w:r w:rsidRPr="004C0F37" w:rsidDel="004C0F37">
                  <w:rPr>
                    <w:rPrChange w:id="11139" w:author="Matyas Adam" w:date="2018-11-17T20:53:00Z">
                      <w:rPr>
                        <w:b/>
                      </w:rPr>
                    </w:rPrChange>
                  </w:rPr>
                  <w:delText>, ukončení v roce 1979</w:delText>
                </w:r>
              </w:del>
            </w:ins>
          </w:p>
        </w:tc>
      </w:tr>
      <w:tr w:rsidR="00C47B4E" w14:paraId="17C18AB9" w14:textId="77777777" w:rsidTr="00AE6202">
        <w:trPr>
          <w:ins w:id="11140" w:author="PS" w:date="2018-11-25T16:36:00Z"/>
        </w:trPr>
        <w:tc>
          <w:tcPr>
            <w:tcW w:w="9859" w:type="dxa"/>
            <w:gridSpan w:val="11"/>
            <w:shd w:val="clear" w:color="auto" w:fill="F7CAAC"/>
          </w:tcPr>
          <w:p w14:paraId="6F2FCC67" w14:textId="77777777" w:rsidR="00C47B4E" w:rsidRDefault="00C47B4E" w:rsidP="00AE6202">
            <w:pPr>
              <w:jc w:val="both"/>
              <w:rPr>
                <w:ins w:id="11141" w:author="PS" w:date="2018-11-25T16:36:00Z"/>
                <w:b/>
              </w:rPr>
            </w:pPr>
            <w:ins w:id="11142" w:author="PS" w:date="2018-11-25T16:36:00Z">
              <w:r>
                <w:rPr>
                  <w:b/>
                </w:rPr>
                <w:t>Údaje o odborném působení od absolvování VŠ</w:t>
              </w:r>
            </w:ins>
          </w:p>
        </w:tc>
      </w:tr>
      <w:tr w:rsidR="00C47B4E" w14:paraId="50C8D550" w14:textId="77777777" w:rsidTr="00AE6202">
        <w:trPr>
          <w:trHeight w:val="1090"/>
          <w:ins w:id="11143" w:author="PS" w:date="2018-11-25T16:36:00Z"/>
        </w:trPr>
        <w:tc>
          <w:tcPr>
            <w:tcW w:w="9859" w:type="dxa"/>
            <w:gridSpan w:val="11"/>
          </w:tcPr>
          <w:p w14:paraId="76F3A60F" w14:textId="77777777" w:rsidR="00C47B4E" w:rsidRDefault="00C47B4E" w:rsidP="00AE6202">
            <w:pPr>
              <w:jc w:val="both"/>
              <w:rPr>
                <w:ins w:id="11144" w:author="PS" w:date="2018-11-25T16:36:00Z"/>
              </w:rPr>
            </w:pPr>
            <w:ins w:id="11145" w:author="PS" w:date="2018-11-25T16:36:00Z">
              <w:r>
                <w:t>Justiční čekatel krajského soudu, později právnická praxe na krajském úřadu, okresním úřadu, starosta obce, v akciové společnosti</w:t>
              </w:r>
            </w:ins>
          </w:p>
          <w:p w14:paraId="7C3678E5" w14:textId="77777777" w:rsidR="00C47B4E" w:rsidRDefault="00C47B4E" w:rsidP="00AE6202">
            <w:pPr>
              <w:jc w:val="both"/>
              <w:rPr>
                <w:ins w:id="11146" w:author="PS" w:date="2018-11-25T16:36:00Z"/>
              </w:rPr>
            </w:pPr>
            <w:ins w:id="11147" w:author="PS" w:date="2018-11-25T16:36:00Z">
              <w:r>
                <w:t>Učitelská praxe na SEŠ, OA ve Veselí nad Moravou a na UTB ve Zlíně dosud</w:t>
              </w:r>
            </w:ins>
          </w:p>
        </w:tc>
      </w:tr>
      <w:tr w:rsidR="00C47B4E" w14:paraId="418A6359" w14:textId="77777777" w:rsidTr="00AE6202">
        <w:trPr>
          <w:trHeight w:val="250"/>
          <w:ins w:id="11148" w:author="PS" w:date="2018-11-25T16:36:00Z"/>
        </w:trPr>
        <w:tc>
          <w:tcPr>
            <w:tcW w:w="9859" w:type="dxa"/>
            <w:gridSpan w:val="11"/>
            <w:shd w:val="clear" w:color="auto" w:fill="F7CAAC"/>
          </w:tcPr>
          <w:p w14:paraId="43AC3C19" w14:textId="77777777" w:rsidR="00C47B4E" w:rsidRDefault="00C47B4E" w:rsidP="00AE6202">
            <w:pPr>
              <w:jc w:val="both"/>
              <w:rPr>
                <w:ins w:id="11149" w:author="PS" w:date="2018-11-25T16:36:00Z"/>
              </w:rPr>
            </w:pPr>
            <w:ins w:id="11150" w:author="PS" w:date="2018-11-25T16:36:00Z">
              <w:r>
                <w:rPr>
                  <w:b/>
                </w:rPr>
                <w:t>Zkušenosti s vedením kvalifikačních a rigorózních prací</w:t>
              </w:r>
            </w:ins>
          </w:p>
        </w:tc>
      </w:tr>
      <w:tr w:rsidR="00C47B4E" w14:paraId="544D5677" w14:textId="77777777" w:rsidTr="00AE6202">
        <w:trPr>
          <w:trHeight w:val="1105"/>
          <w:ins w:id="11151" w:author="PS" w:date="2018-11-25T16:36:00Z"/>
        </w:trPr>
        <w:tc>
          <w:tcPr>
            <w:tcW w:w="9859" w:type="dxa"/>
            <w:gridSpan w:val="11"/>
          </w:tcPr>
          <w:p w14:paraId="7512261F" w14:textId="77777777" w:rsidR="00C47B4E" w:rsidRDefault="00C47B4E" w:rsidP="00AE6202">
            <w:pPr>
              <w:jc w:val="both"/>
              <w:rPr>
                <w:ins w:id="11152" w:author="PS" w:date="2018-11-25T16:36:00Z"/>
              </w:rPr>
            </w:pPr>
            <w:ins w:id="11153" w:author="PS" w:date="2018-11-25T16:36:00Z">
              <w:r>
                <w:t>Každý rok vedení několika bakalářských prací studentů</w:t>
              </w:r>
            </w:ins>
          </w:p>
        </w:tc>
      </w:tr>
      <w:tr w:rsidR="00C47B4E" w14:paraId="0928F941" w14:textId="77777777" w:rsidTr="00AE6202">
        <w:trPr>
          <w:cantSplit/>
          <w:ins w:id="11154" w:author="PS" w:date="2018-11-25T16:36:00Z"/>
        </w:trPr>
        <w:tc>
          <w:tcPr>
            <w:tcW w:w="3347" w:type="dxa"/>
            <w:gridSpan w:val="2"/>
            <w:tcBorders>
              <w:top w:val="single" w:sz="12" w:space="0" w:color="auto"/>
            </w:tcBorders>
            <w:shd w:val="clear" w:color="auto" w:fill="F7CAAC"/>
          </w:tcPr>
          <w:p w14:paraId="35FAFFF4" w14:textId="77777777" w:rsidR="00C47B4E" w:rsidRDefault="00C47B4E" w:rsidP="00AE6202">
            <w:pPr>
              <w:jc w:val="both"/>
              <w:rPr>
                <w:ins w:id="11155" w:author="PS" w:date="2018-11-25T16:36:00Z"/>
              </w:rPr>
            </w:pPr>
            <w:ins w:id="11156" w:author="PS" w:date="2018-11-25T16:36:00Z">
              <w:r>
                <w:rPr>
                  <w:b/>
                </w:rPr>
                <w:t xml:space="preserve">Obor habilitačního řízení </w:t>
              </w:r>
            </w:ins>
          </w:p>
        </w:tc>
        <w:tc>
          <w:tcPr>
            <w:tcW w:w="2245" w:type="dxa"/>
            <w:gridSpan w:val="2"/>
            <w:tcBorders>
              <w:top w:val="single" w:sz="12" w:space="0" w:color="auto"/>
            </w:tcBorders>
            <w:shd w:val="clear" w:color="auto" w:fill="F7CAAC"/>
          </w:tcPr>
          <w:p w14:paraId="7939FC9E" w14:textId="77777777" w:rsidR="00C47B4E" w:rsidRDefault="00C47B4E" w:rsidP="00AE6202">
            <w:pPr>
              <w:jc w:val="both"/>
              <w:rPr>
                <w:ins w:id="11157" w:author="PS" w:date="2018-11-25T16:36:00Z"/>
              </w:rPr>
            </w:pPr>
            <w:ins w:id="11158" w:author="PS" w:date="2018-11-25T16:36:00Z">
              <w:r>
                <w:rPr>
                  <w:b/>
                </w:rPr>
                <w:t>Rok udělení hodnosti</w:t>
              </w:r>
            </w:ins>
          </w:p>
        </w:tc>
        <w:tc>
          <w:tcPr>
            <w:tcW w:w="2248" w:type="dxa"/>
            <w:gridSpan w:val="4"/>
            <w:tcBorders>
              <w:top w:val="single" w:sz="12" w:space="0" w:color="auto"/>
              <w:right w:val="single" w:sz="12" w:space="0" w:color="auto"/>
            </w:tcBorders>
            <w:shd w:val="clear" w:color="auto" w:fill="F7CAAC"/>
          </w:tcPr>
          <w:p w14:paraId="409D3674" w14:textId="77777777" w:rsidR="00C47B4E" w:rsidRDefault="00C47B4E" w:rsidP="00AE6202">
            <w:pPr>
              <w:jc w:val="both"/>
              <w:rPr>
                <w:ins w:id="11159" w:author="PS" w:date="2018-11-25T16:36:00Z"/>
              </w:rPr>
            </w:pPr>
            <w:ins w:id="11160" w:author="PS" w:date="2018-11-25T16:36:00Z">
              <w:r>
                <w:rPr>
                  <w:b/>
                </w:rPr>
                <w:t>Řízení konáno na VŠ</w:t>
              </w:r>
            </w:ins>
          </w:p>
        </w:tc>
        <w:tc>
          <w:tcPr>
            <w:tcW w:w="2019" w:type="dxa"/>
            <w:gridSpan w:val="3"/>
            <w:tcBorders>
              <w:top w:val="single" w:sz="12" w:space="0" w:color="auto"/>
              <w:left w:val="single" w:sz="12" w:space="0" w:color="auto"/>
            </w:tcBorders>
            <w:shd w:val="clear" w:color="auto" w:fill="F7CAAC"/>
          </w:tcPr>
          <w:p w14:paraId="6A3EE01F" w14:textId="77777777" w:rsidR="00C47B4E" w:rsidRDefault="00C47B4E" w:rsidP="00AE6202">
            <w:pPr>
              <w:jc w:val="both"/>
              <w:rPr>
                <w:ins w:id="11161" w:author="PS" w:date="2018-11-25T16:36:00Z"/>
                <w:b/>
              </w:rPr>
            </w:pPr>
            <w:ins w:id="11162" w:author="PS" w:date="2018-11-25T16:36:00Z">
              <w:r>
                <w:rPr>
                  <w:b/>
                </w:rPr>
                <w:t>Ohlasy publikací</w:t>
              </w:r>
            </w:ins>
          </w:p>
        </w:tc>
      </w:tr>
      <w:tr w:rsidR="00C47B4E" w14:paraId="4428290C" w14:textId="77777777" w:rsidTr="00AE6202">
        <w:trPr>
          <w:cantSplit/>
          <w:ins w:id="11163" w:author="PS" w:date="2018-11-25T16:36:00Z"/>
        </w:trPr>
        <w:tc>
          <w:tcPr>
            <w:tcW w:w="3347" w:type="dxa"/>
            <w:gridSpan w:val="2"/>
          </w:tcPr>
          <w:p w14:paraId="03EEECFD" w14:textId="77777777" w:rsidR="00C47B4E" w:rsidRDefault="00C47B4E" w:rsidP="00AE6202">
            <w:pPr>
              <w:jc w:val="both"/>
              <w:rPr>
                <w:ins w:id="11164" w:author="PS" w:date="2018-11-25T16:36:00Z"/>
              </w:rPr>
            </w:pPr>
          </w:p>
        </w:tc>
        <w:tc>
          <w:tcPr>
            <w:tcW w:w="2245" w:type="dxa"/>
            <w:gridSpan w:val="2"/>
          </w:tcPr>
          <w:p w14:paraId="00064622" w14:textId="77777777" w:rsidR="00C47B4E" w:rsidRDefault="00C47B4E" w:rsidP="00AE6202">
            <w:pPr>
              <w:jc w:val="both"/>
              <w:rPr>
                <w:ins w:id="11165" w:author="PS" w:date="2018-11-25T16:36:00Z"/>
              </w:rPr>
            </w:pPr>
          </w:p>
        </w:tc>
        <w:tc>
          <w:tcPr>
            <w:tcW w:w="2248" w:type="dxa"/>
            <w:gridSpan w:val="4"/>
            <w:tcBorders>
              <w:right w:val="single" w:sz="12" w:space="0" w:color="auto"/>
            </w:tcBorders>
          </w:tcPr>
          <w:p w14:paraId="0BBD3DE0" w14:textId="77777777" w:rsidR="00C47B4E" w:rsidRDefault="00C47B4E" w:rsidP="00AE6202">
            <w:pPr>
              <w:jc w:val="both"/>
              <w:rPr>
                <w:ins w:id="11166" w:author="PS" w:date="2018-11-25T16:36:00Z"/>
              </w:rPr>
            </w:pPr>
          </w:p>
        </w:tc>
        <w:tc>
          <w:tcPr>
            <w:tcW w:w="632" w:type="dxa"/>
            <w:tcBorders>
              <w:left w:val="single" w:sz="12" w:space="0" w:color="auto"/>
            </w:tcBorders>
            <w:shd w:val="clear" w:color="auto" w:fill="F7CAAC"/>
          </w:tcPr>
          <w:p w14:paraId="75FB84B4" w14:textId="77777777" w:rsidR="00C47B4E" w:rsidRDefault="00C47B4E" w:rsidP="00AE6202">
            <w:pPr>
              <w:jc w:val="both"/>
              <w:rPr>
                <w:ins w:id="11167" w:author="PS" w:date="2018-11-25T16:36:00Z"/>
              </w:rPr>
            </w:pPr>
            <w:ins w:id="11168" w:author="PS" w:date="2018-11-25T16:36:00Z">
              <w:r>
                <w:rPr>
                  <w:b/>
                </w:rPr>
                <w:t>WOS</w:t>
              </w:r>
            </w:ins>
          </w:p>
        </w:tc>
        <w:tc>
          <w:tcPr>
            <w:tcW w:w="693" w:type="dxa"/>
            <w:shd w:val="clear" w:color="auto" w:fill="F7CAAC"/>
          </w:tcPr>
          <w:p w14:paraId="4D1EDC14" w14:textId="77777777" w:rsidR="00C47B4E" w:rsidRDefault="00C47B4E" w:rsidP="00AE6202">
            <w:pPr>
              <w:jc w:val="both"/>
              <w:rPr>
                <w:ins w:id="11169" w:author="PS" w:date="2018-11-25T16:36:00Z"/>
                <w:sz w:val="18"/>
              </w:rPr>
            </w:pPr>
            <w:ins w:id="11170" w:author="PS" w:date="2018-11-25T16:36:00Z">
              <w:r>
                <w:rPr>
                  <w:b/>
                  <w:sz w:val="18"/>
                </w:rPr>
                <w:t>Scopus</w:t>
              </w:r>
            </w:ins>
          </w:p>
        </w:tc>
        <w:tc>
          <w:tcPr>
            <w:tcW w:w="694" w:type="dxa"/>
            <w:shd w:val="clear" w:color="auto" w:fill="F7CAAC"/>
          </w:tcPr>
          <w:p w14:paraId="33EDC841" w14:textId="77777777" w:rsidR="00C47B4E" w:rsidRDefault="00C47B4E" w:rsidP="00AE6202">
            <w:pPr>
              <w:jc w:val="both"/>
              <w:rPr>
                <w:ins w:id="11171" w:author="PS" w:date="2018-11-25T16:36:00Z"/>
              </w:rPr>
            </w:pPr>
            <w:ins w:id="11172" w:author="PS" w:date="2018-11-25T16:36:00Z">
              <w:r>
                <w:rPr>
                  <w:b/>
                  <w:sz w:val="18"/>
                </w:rPr>
                <w:t>ostatní</w:t>
              </w:r>
            </w:ins>
          </w:p>
        </w:tc>
      </w:tr>
      <w:tr w:rsidR="00C47B4E" w14:paraId="7F8335E9" w14:textId="77777777" w:rsidTr="00AE6202">
        <w:trPr>
          <w:cantSplit/>
          <w:trHeight w:val="70"/>
          <w:ins w:id="11173" w:author="PS" w:date="2018-11-25T16:36:00Z"/>
        </w:trPr>
        <w:tc>
          <w:tcPr>
            <w:tcW w:w="3347" w:type="dxa"/>
            <w:gridSpan w:val="2"/>
            <w:shd w:val="clear" w:color="auto" w:fill="F7CAAC"/>
          </w:tcPr>
          <w:p w14:paraId="53BB9D7B" w14:textId="77777777" w:rsidR="00C47B4E" w:rsidRDefault="00C47B4E" w:rsidP="00AE6202">
            <w:pPr>
              <w:jc w:val="both"/>
              <w:rPr>
                <w:ins w:id="11174" w:author="PS" w:date="2018-11-25T16:36:00Z"/>
              </w:rPr>
            </w:pPr>
            <w:ins w:id="11175" w:author="PS" w:date="2018-11-25T16:36:00Z">
              <w:r>
                <w:rPr>
                  <w:b/>
                </w:rPr>
                <w:t>Obor jmenovacího řízení</w:t>
              </w:r>
            </w:ins>
          </w:p>
        </w:tc>
        <w:tc>
          <w:tcPr>
            <w:tcW w:w="2245" w:type="dxa"/>
            <w:gridSpan w:val="2"/>
            <w:shd w:val="clear" w:color="auto" w:fill="F7CAAC"/>
          </w:tcPr>
          <w:p w14:paraId="5F9555A4" w14:textId="77777777" w:rsidR="00C47B4E" w:rsidRDefault="00C47B4E" w:rsidP="00AE6202">
            <w:pPr>
              <w:jc w:val="both"/>
              <w:rPr>
                <w:ins w:id="11176" w:author="PS" w:date="2018-11-25T16:36:00Z"/>
              </w:rPr>
            </w:pPr>
            <w:ins w:id="11177" w:author="PS" w:date="2018-11-25T16:36:00Z">
              <w:r>
                <w:rPr>
                  <w:b/>
                </w:rPr>
                <w:t>Rok udělení hodnosti</w:t>
              </w:r>
            </w:ins>
          </w:p>
        </w:tc>
        <w:tc>
          <w:tcPr>
            <w:tcW w:w="2248" w:type="dxa"/>
            <w:gridSpan w:val="4"/>
            <w:tcBorders>
              <w:right w:val="single" w:sz="12" w:space="0" w:color="auto"/>
            </w:tcBorders>
            <w:shd w:val="clear" w:color="auto" w:fill="F7CAAC"/>
          </w:tcPr>
          <w:p w14:paraId="7F036C3C" w14:textId="77777777" w:rsidR="00C47B4E" w:rsidRDefault="00C47B4E" w:rsidP="00AE6202">
            <w:pPr>
              <w:jc w:val="both"/>
              <w:rPr>
                <w:ins w:id="11178" w:author="PS" w:date="2018-11-25T16:36:00Z"/>
              </w:rPr>
            </w:pPr>
            <w:ins w:id="11179" w:author="PS" w:date="2018-11-25T16:36:00Z">
              <w:r>
                <w:rPr>
                  <w:b/>
                </w:rPr>
                <w:t>Řízení konáno na VŠ</w:t>
              </w:r>
            </w:ins>
          </w:p>
        </w:tc>
        <w:tc>
          <w:tcPr>
            <w:tcW w:w="632" w:type="dxa"/>
            <w:vMerge w:val="restart"/>
            <w:tcBorders>
              <w:left w:val="single" w:sz="12" w:space="0" w:color="auto"/>
            </w:tcBorders>
          </w:tcPr>
          <w:p w14:paraId="415C3D12" w14:textId="77777777" w:rsidR="00C47B4E" w:rsidRDefault="00C47B4E" w:rsidP="00AE6202">
            <w:pPr>
              <w:jc w:val="both"/>
              <w:rPr>
                <w:ins w:id="11180" w:author="PS" w:date="2018-11-25T16:36:00Z"/>
                <w:b/>
              </w:rPr>
            </w:pPr>
          </w:p>
        </w:tc>
        <w:tc>
          <w:tcPr>
            <w:tcW w:w="693" w:type="dxa"/>
            <w:vMerge w:val="restart"/>
          </w:tcPr>
          <w:p w14:paraId="0A9FBE60" w14:textId="77777777" w:rsidR="00C47B4E" w:rsidRDefault="00C47B4E" w:rsidP="00AE6202">
            <w:pPr>
              <w:jc w:val="both"/>
              <w:rPr>
                <w:ins w:id="11181" w:author="PS" w:date="2018-11-25T16:36:00Z"/>
                <w:b/>
              </w:rPr>
            </w:pPr>
          </w:p>
        </w:tc>
        <w:tc>
          <w:tcPr>
            <w:tcW w:w="694" w:type="dxa"/>
            <w:vMerge w:val="restart"/>
          </w:tcPr>
          <w:p w14:paraId="2D570C64" w14:textId="77777777" w:rsidR="00C47B4E" w:rsidRDefault="00C47B4E" w:rsidP="00AE6202">
            <w:pPr>
              <w:jc w:val="both"/>
              <w:rPr>
                <w:ins w:id="11182" w:author="PS" w:date="2018-11-25T16:36:00Z"/>
                <w:b/>
              </w:rPr>
            </w:pPr>
          </w:p>
        </w:tc>
      </w:tr>
      <w:tr w:rsidR="00C47B4E" w14:paraId="6DBE5629" w14:textId="77777777" w:rsidTr="00AE6202">
        <w:trPr>
          <w:trHeight w:val="205"/>
          <w:ins w:id="11183" w:author="PS" w:date="2018-11-25T16:36:00Z"/>
        </w:trPr>
        <w:tc>
          <w:tcPr>
            <w:tcW w:w="3347" w:type="dxa"/>
            <w:gridSpan w:val="2"/>
          </w:tcPr>
          <w:p w14:paraId="67B826D3" w14:textId="77777777" w:rsidR="00C47B4E" w:rsidRDefault="00C47B4E" w:rsidP="00AE6202">
            <w:pPr>
              <w:jc w:val="both"/>
              <w:rPr>
                <w:ins w:id="11184" w:author="PS" w:date="2018-11-25T16:36:00Z"/>
              </w:rPr>
            </w:pPr>
          </w:p>
        </w:tc>
        <w:tc>
          <w:tcPr>
            <w:tcW w:w="2245" w:type="dxa"/>
            <w:gridSpan w:val="2"/>
          </w:tcPr>
          <w:p w14:paraId="1EB65E2C" w14:textId="77777777" w:rsidR="00C47B4E" w:rsidRDefault="00C47B4E" w:rsidP="00AE6202">
            <w:pPr>
              <w:jc w:val="both"/>
              <w:rPr>
                <w:ins w:id="11185" w:author="PS" w:date="2018-11-25T16:36:00Z"/>
              </w:rPr>
            </w:pPr>
          </w:p>
        </w:tc>
        <w:tc>
          <w:tcPr>
            <w:tcW w:w="2248" w:type="dxa"/>
            <w:gridSpan w:val="4"/>
            <w:tcBorders>
              <w:right w:val="single" w:sz="12" w:space="0" w:color="auto"/>
            </w:tcBorders>
          </w:tcPr>
          <w:p w14:paraId="55477894" w14:textId="77777777" w:rsidR="00C47B4E" w:rsidRDefault="00C47B4E" w:rsidP="00AE6202">
            <w:pPr>
              <w:jc w:val="both"/>
              <w:rPr>
                <w:ins w:id="11186" w:author="PS" w:date="2018-11-25T16:36:00Z"/>
              </w:rPr>
            </w:pPr>
          </w:p>
        </w:tc>
        <w:tc>
          <w:tcPr>
            <w:tcW w:w="632" w:type="dxa"/>
            <w:vMerge/>
            <w:tcBorders>
              <w:left w:val="single" w:sz="12" w:space="0" w:color="auto"/>
            </w:tcBorders>
            <w:vAlign w:val="center"/>
          </w:tcPr>
          <w:p w14:paraId="31E9A141" w14:textId="77777777" w:rsidR="00C47B4E" w:rsidRDefault="00C47B4E" w:rsidP="00AE6202">
            <w:pPr>
              <w:rPr>
                <w:ins w:id="11187" w:author="PS" w:date="2018-11-25T16:36:00Z"/>
                <w:b/>
              </w:rPr>
            </w:pPr>
          </w:p>
        </w:tc>
        <w:tc>
          <w:tcPr>
            <w:tcW w:w="693" w:type="dxa"/>
            <w:vMerge/>
            <w:vAlign w:val="center"/>
          </w:tcPr>
          <w:p w14:paraId="6ADC0C22" w14:textId="77777777" w:rsidR="00C47B4E" w:rsidRDefault="00C47B4E" w:rsidP="00AE6202">
            <w:pPr>
              <w:rPr>
                <w:ins w:id="11188" w:author="PS" w:date="2018-11-25T16:36:00Z"/>
                <w:b/>
              </w:rPr>
            </w:pPr>
          </w:p>
        </w:tc>
        <w:tc>
          <w:tcPr>
            <w:tcW w:w="694" w:type="dxa"/>
            <w:vMerge/>
            <w:vAlign w:val="center"/>
          </w:tcPr>
          <w:p w14:paraId="16CA662C" w14:textId="77777777" w:rsidR="00C47B4E" w:rsidRDefault="00C47B4E" w:rsidP="00AE6202">
            <w:pPr>
              <w:rPr>
                <w:ins w:id="11189" w:author="PS" w:date="2018-11-25T16:36:00Z"/>
                <w:b/>
              </w:rPr>
            </w:pPr>
          </w:p>
        </w:tc>
      </w:tr>
      <w:tr w:rsidR="00C47B4E" w14:paraId="2144B57C" w14:textId="77777777" w:rsidTr="00AE6202">
        <w:trPr>
          <w:ins w:id="11190" w:author="PS" w:date="2018-11-25T16:36:00Z"/>
        </w:trPr>
        <w:tc>
          <w:tcPr>
            <w:tcW w:w="9859" w:type="dxa"/>
            <w:gridSpan w:val="11"/>
            <w:shd w:val="clear" w:color="auto" w:fill="F7CAAC"/>
          </w:tcPr>
          <w:p w14:paraId="39FC5B3B" w14:textId="77777777" w:rsidR="00C47B4E" w:rsidRDefault="00C47B4E" w:rsidP="00AE6202">
            <w:pPr>
              <w:jc w:val="both"/>
              <w:rPr>
                <w:ins w:id="11191" w:author="PS" w:date="2018-11-25T16:36:00Z"/>
                <w:b/>
              </w:rPr>
            </w:pPr>
            <w:ins w:id="11192" w:author="PS" w:date="2018-11-25T16:36:00Z">
              <w:r>
                <w:rPr>
                  <w:b/>
                </w:rPr>
                <w:t xml:space="preserve">Přehled o nejvýznamnější publikační a další tvůrčí činnosti nebo další profesní činnosti u odborníků z praxe vztahující se k zabezpečovaným předmětům </w:t>
              </w:r>
            </w:ins>
          </w:p>
        </w:tc>
      </w:tr>
      <w:tr w:rsidR="00C47B4E" w14:paraId="65DFCAAF" w14:textId="77777777" w:rsidTr="00AE6202">
        <w:trPr>
          <w:trHeight w:val="2039"/>
          <w:ins w:id="11193" w:author="PS" w:date="2018-11-25T16:36:00Z"/>
        </w:trPr>
        <w:tc>
          <w:tcPr>
            <w:tcW w:w="9859" w:type="dxa"/>
            <w:gridSpan w:val="11"/>
          </w:tcPr>
          <w:p w14:paraId="63F321B9" w14:textId="77777777" w:rsidR="00C47B4E" w:rsidRPr="00871A4A" w:rsidRDefault="00C47B4E">
            <w:pPr>
              <w:ind w:left="322" w:hanging="284"/>
              <w:rPr>
                <w:ins w:id="11194" w:author="PS" w:date="2018-11-25T16:36:00Z"/>
              </w:rPr>
              <w:pPrChange w:id="11195" w:author="Matyas Adam" w:date="2018-11-17T20:54:00Z">
                <w:pPr>
                  <w:jc w:val="both"/>
                </w:pPr>
              </w:pPrChange>
            </w:pPr>
            <w:ins w:id="11196" w:author="PS" w:date="2018-11-25T16:36:00Z">
              <w:r w:rsidRPr="00871A4A">
                <w:t xml:space="preserve">MAŃÁSEK, Jaromír. </w:t>
              </w:r>
              <w:r w:rsidRPr="00871A4A">
                <w:rPr>
                  <w:i/>
                </w:rPr>
                <w:t>Evakuace občanů v zatopených oblastech,</w:t>
              </w:r>
              <w:r w:rsidRPr="00871A4A">
                <w:t xml:space="preserve"> IV. Mezinárodní konference „Řešení krizových situací a role logistiky v jejich překonávání, Uherské Hradiště, 2010, ISBN 978 - 80 - 7318 - 945 - 7.</w:t>
              </w:r>
            </w:ins>
          </w:p>
          <w:p w14:paraId="0161A195" w14:textId="77777777" w:rsidR="00C47B4E" w:rsidRPr="00871A4A" w:rsidRDefault="00C47B4E">
            <w:pPr>
              <w:ind w:left="322" w:hanging="284"/>
              <w:rPr>
                <w:ins w:id="11197" w:author="PS" w:date="2018-11-25T16:36:00Z"/>
              </w:rPr>
              <w:pPrChange w:id="11198" w:author="Matyas Adam" w:date="2018-11-17T20:54:00Z">
                <w:pPr>
                  <w:jc w:val="both"/>
                </w:pPr>
              </w:pPrChange>
            </w:pPr>
            <w:ins w:id="11199" w:author="PS" w:date="2018-11-25T16:36:00Z">
              <w:r w:rsidRPr="00871A4A">
                <w:t xml:space="preserve">MAŇÁSEK, Jaromír. </w:t>
              </w:r>
              <w:r w:rsidRPr="00871A4A">
                <w:rPr>
                  <w:i/>
                </w:rPr>
                <w:t>Řidič pod vlivem alkoholu či drog na českých komunikacích</w:t>
              </w:r>
              <w:r w:rsidRPr="00871A4A">
                <w:t>.  Mezinárodní vědecká konference Logistika v teorii a praxi II., Uherské Hradiště 2011, ISBN 978 - 80 - 7454 - 021 - 9.</w:t>
              </w:r>
            </w:ins>
          </w:p>
          <w:p w14:paraId="19808FC6" w14:textId="77777777" w:rsidR="00C47B4E" w:rsidRPr="00871A4A" w:rsidRDefault="00C47B4E">
            <w:pPr>
              <w:ind w:left="322" w:hanging="284"/>
              <w:rPr>
                <w:ins w:id="11200" w:author="PS" w:date="2018-11-25T16:36:00Z"/>
              </w:rPr>
              <w:pPrChange w:id="11201" w:author="Matyas Adam" w:date="2018-11-17T20:54:00Z">
                <w:pPr>
                  <w:jc w:val="both"/>
                </w:pPr>
              </w:pPrChange>
            </w:pPr>
            <w:ins w:id="11202" w:author="PS" w:date="2018-11-25T16:36:00Z">
              <w:r w:rsidRPr="00871A4A">
                <w:t xml:space="preserve">MAŇÁSEK, Jaromír (MP 50%) a MAUER, Pavel (MP 50%). </w:t>
              </w:r>
              <w:r w:rsidRPr="00871A4A">
                <w:rPr>
                  <w:i/>
                </w:rPr>
                <w:t xml:space="preserve">Prevence, kontrola a represe jako forma předcházení mimořádným událostem v oblasti potravinářského průmyslu.  </w:t>
              </w:r>
              <w:r w:rsidRPr="00871A4A">
                <w:t xml:space="preserve">Mezinárodní vědecká konference International Konference of Crisis Management in Public and Private Sector, Uherské Hradiště 2011, ISBN 978 - 80 - 7454 - 027 - 1. </w:t>
              </w:r>
            </w:ins>
          </w:p>
          <w:p w14:paraId="74184CB6" w14:textId="77777777" w:rsidR="00C47B4E" w:rsidRPr="00871A4A" w:rsidRDefault="00C47B4E">
            <w:pPr>
              <w:ind w:left="322" w:hanging="284"/>
              <w:rPr>
                <w:ins w:id="11203" w:author="PS" w:date="2018-11-25T16:36:00Z"/>
              </w:rPr>
              <w:pPrChange w:id="11204" w:author="Matyas Adam" w:date="2018-11-17T20:54:00Z">
                <w:pPr>
                  <w:jc w:val="both"/>
                </w:pPr>
              </w:pPrChange>
            </w:pPr>
            <w:ins w:id="11205" w:author="PS" w:date="2018-11-25T16:36:00Z">
              <w:r w:rsidRPr="00871A4A">
                <w:t>MAŇÁSEK, Jaromír  (MP 50%) a MAUER, Pavel (MP 50 %). Český zákazník není pánem v Česku. Mezinárodní vědecká konference Logistika v teorii a praxi III, Uherské Hradiště 2011, ISBN 978-80-7454-126-1.</w:t>
              </w:r>
            </w:ins>
          </w:p>
          <w:p w14:paraId="6343C6C8" w14:textId="77777777" w:rsidR="00C47B4E" w:rsidRPr="00871A4A" w:rsidRDefault="00C47B4E">
            <w:pPr>
              <w:ind w:left="322" w:hanging="284"/>
              <w:rPr>
                <w:ins w:id="11206" w:author="PS" w:date="2018-11-25T16:36:00Z"/>
              </w:rPr>
              <w:pPrChange w:id="11207" w:author="Matyas Adam" w:date="2018-11-17T20:54:00Z">
                <w:pPr>
                  <w:jc w:val="both"/>
                </w:pPr>
              </w:pPrChange>
            </w:pPr>
            <w:ins w:id="11208" w:author="PS" w:date="2018-11-25T16:36:00Z">
              <w:r w:rsidRPr="00871A4A">
                <w:t xml:space="preserve">MAŇÁSEK, Jaromír (MP 50%) a MAUER, Pavel (MP 50%). Ústava České republiky jako základní zákon státu. skriptum,  Uherské Hradiště 2013, ISBN 9787-80-7454-245-9. </w:t>
              </w:r>
            </w:ins>
          </w:p>
          <w:p w14:paraId="3A2DD507" w14:textId="77777777" w:rsidR="00C47B4E" w:rsidRPr="00871A4A" w:rsidRDefault="00C47B4E">
            <w:pPr>
              <w:ind w:left="322" w:hanging="284"/>
              <w:rPr>
                <w:ins w:id="11209" w:author="PS" w:date="2018-11-25T16:36:00Z"/>
              </w:rPr>
              <w:pPrChange w:id="11210" w:author="Matyas Adam" w:date="2018-11-17T20:54:00Z">
                <w:pPr>
                  <w:jc w:val="both"/>
                </w:pPr>
              </w:pPrChange>
            </w:pPr>
            <w:ins w:id="11211" w:author="PS" w:date="2018-11-25T16:36:00Z">
              <w:r w:rsidRPr="00871A4A">
                <w:t>MAŇÁSEK, Jaromír (MP 50 %) a MAUER, Pavel (MP 50 %). Kontroly kamionů na českých komunikacích. Mezinárodní konference Metody a postupy ke zkvalitnění výuky krizového řízení a přípravy obyvatelstva na řešení krizových situací, Uherské Hradiště 2013, ISBN 978-80-7545-283-1.</w:t>
              </w:r>
            </w:ins>
          </w:p>
          <w:p w14:paraId="0B523660" w14:textId="77777777" w:rsidR="00C47B4E" w:rsidRPr="00871A4A" w:rsidRDefault="00C47B4E">
            <w:pPr>
              <w:ind w:left="322" w:hanging="284"/>
              <w:rPr>
                <w:ins w:id="11212" w:author="PS" w:date="2018-11-25T16:36:00Z"/>
              </w:rPr>
              <w:pPrChange w:id="11213" w:author="Matyas Adam" w:date="2018-11-17T20:54:00Z">
                <w:pPr>
                  <w:jc w:val="both"/>
                </w:pPr>
              </w:pPrChange>
            </w:pPr>
            <w:ins w:id="11214" w:author="PS" w:date="2018-11-25T16:36:00Z">
              <w:r w:rsidRPr="00871A4A">
                <w:t xml:space="preserve">MAŇÁSEK, Jaromír (MP 50 %)  a MAUER, Pavel (MP 50 %). Úloha předmětu „Úvod do práva“ pro studenty FLKŘ. Mezinárodní workshop Zkvalitnění systému vzdělávání a výzkumu v oblasti ochrany obyvatelstva, Uherské Hradiště 2014, ISBN 978-80-7454-336-4. </w:t>
              </w:r>
            </w:ins>
          </w:p>
          <w:p w14:paraId="6BFCC9A1" w14:textId="77777777" w:rsidR="00C47B4E" w:rsidRPr="00871A4A" w:rsidRDefault="00C47B4E">
            <w:pPr>
              <w:ind w:left="322" w:hanging="284"/>
              <w:rPr>
                <w:ins w:id="11215" w:author="PS" w:date="2018-11-25T16:36:00Z"/>
              </w:rPr>
              <w:pPrChange w:id="11216" w:author="Matyas Adam" w:date="2018-11-17T20:54:00Z">
                <w:pPr>
                  <w:jc w:val="both"/>
                </w:pPr>
              </w:pPrChange>
            </w:pPr>
            <w:ins w:id="11217" w:author="PS" w:date="2018-11-25T16:36:00Z">
              <w:r w:rsidRPr="00871A4A">
                <w:t>MAŇÁSEK, Jaromír (MP 50 %) a MAUER Pavel (MP 50 %). Význam práva v uplatňování metod při zkvalitňování výuky krizového řízení a přípravy obyvatelstva na řešení krizových situací. Mezinárodní workshop Zkvalitnění systému vzdělávání a výzkumu v oblasti ochrany obyvatelstva, Uherské Hradiště 2014, ISBN 978-80-7454-336-4.</w:t>
              </w:r>
            </w:ins>
          </w:p>
          <w:p w14:paraId="5BD00DA3" w14:textId="77777777" w:rsidR="00C47B4E" w:rsidRPr="00871A4A" w:rsidRDefault="00C47B4E">
            <w:pPr>
              <w:ind w:left="322" w:hanging="284"/>
              <w:rPr>
                <w:ins w:id="11218" w:author="PS" w:date="2018-11-25T16:36:00Z"/>
              </w:rPr>
              <w:pPrChange w:id="11219" w:author="Matyas Adam" w:date="2018-11-17T20:54:00Z">
                <w:pPr>
                  <w:jc w:val="both"/>
                </w:pPr>
              </w:pPrChange>
            </w:pPr>
            <w:ins w:id="11220" w:author="PS" w:date="2018-11-25T16:36:00Z">
              <w:r w:rsidRPr="00871A4A">
                <w:t>MAŇÁSEK, Jaromír (MP 50 %) a MAUER Pavel (MP 50 %). Riziko šedesátky v Česku, nezaměstnanost nebo důchod. Mezinárodní konference Metody a postupy ke zkvalitnění výuky krizového řízení a přípravy obyvatelstva na řešení krizových situací II, Uherské Hradiště 2014, ISBN 978- 80-7454-413-2.</w:t>
              </w:r>
            </w:ins>
          </w:p>
          <w:p w14:paraId="57A812A3" w14:textId="77777777" w:rsidR="00C47B4E" w:rsidRDefault="00C47B4E" w:rsidP="00AE6202">
            <w:pPr>
              <w:jc w:val="both"/>
              <w:rPr>
                <w:ins w:id="11221" w:author="PS" w:date="2018-11-25T16:36:00Z"/>
                <w:b/>
              </w:rPr>
            </w:pPr>
          </w:p>
        </w:tc>
      </w:tr>
      <w:tr w:rsidR="00C47B4E" w14:paraId="31F7DE29" w14:textId="77777777" w:rsidTr="00AE6202">
        <w:trPr>
          <w:trHeight w:val="218"/>
          <w:ins w:id="11222" w:author="PS" w:date="2018-11-25T16:36:00Z"/>
        </w:trPr>
        <w:tc>
          <w:tcPr>
            <w:tcW w:w="9859" w:type="dxa"/>
            <w:gridSpan w:val="11"/>
            <w:shd w:val="clear" w:color="auto" w:fill="F7CAAC"/>
          </w:tcPr>
          <w:p w14:paraId="556F82C0" w14:textId="77777777" w:rsidR="00C47B4E" w:rsidRDefault="00C47B4E" w:rsidP="00AE6202">
            <w:pPr>
              <w:rPr>
                <w:ins w:id="11223" w:author="PS" w:date="2018-11-25T16:36:00Z"/>
                <w:b/>
              </w:rPr>
            </w:pPr>
            <w:ins w:id="11224" w:author="PS" w:date="2018-11-25T16:36:00Z">
              <w:r>
                <w:rPr>
                  <w:b/>
                </w:rPr>
                <w:t>Působení v zahraničí</w:t>
              </w:r>
            </w:ins>
          </w:p>
        </w:tc>
      </w:tr>
      <w:tr w:rsidR="00C47B4E" w:rsidRPr="0015232A" w14:paraId="1E831AC4" w14:textId="77777777" w:rsidTr="00AE6202">
        <w:trPr>
          <w:trHeight w:val="328"/>
          <w:ins w:id="11225" w:author="PS" w:date="2018-11-25T16:36:00Z"/>
        </w:trPr>
        <w:tc>
          <w:tcPr>
            <w:tcW w:w="9859" w:type="dxa"/>
            <w:gridSpan w:val="11"/>
          </w:tcPr>
          <w:p w14:paraId="0D129FA4" w14:textId="07D7D196" w:rsidR="00C47B4E" w:rsidRPr="004C0F37" w:rsidRDefault="00C47B4E" w:rsidP="00AE6202">
            <w:pPr>
              <w:rPr>
                <w:ins w:id="11226" w:author="PS" w:date="2018-11-25T16:36:00Z"/>
                <w:rPrChange w:id="11227" w:author="Matyas Adam" w:date="2018-11-17T20:54:00Z">
                  <w:rPr>
                    <w:ins w:id="11228" w:author="PS" w:date="2018-11-25T16:36:00Z"/>
                    <w:b/>
                  </w:rPr>
                </w:rPrChange>
              </w:rPr>
            </w:pPr>
          </w:p>
        </w:tc>
      </w:tr>
      <w:tr w:rsidR="00C47B4E" w14:paraId="4CA6D41A" w14:textId="77777777" w:rsidTr="00AE6202">
        <w:trPr>
          <w:cantSplit/>
          <w:trHeight w:val="470"/>
          <w:ins w:id="11229" w:author="PS" w:date="2018-11-25T16:36:00Z"/>
        </w:trPr>
        <w:tc>
          <w:tcPr>
            <w:tcW w:w="2518" w:type="dxa"/>
            <w:shd w:val="clear" w:color="auto" w:fill="F7CAAC"/>
          </w:tcPr>
          <w:p w14:paraId="26A68FEC" w14:textId="77777777" w:rsidR="00C47B4E" w:rsidRDefault="00C47B4E" w:rsidP="00AE6202">
            <w:pPr>
              <w:jc w:val="both"/>
              <w:rPr>
                <w:ins w:id="11230" w:author="PS" w:date="2018-11-25T16:36:00Z"/>
                <w:b/>
              </w:rPr>
            </w:pPr>
            <w:ins w:id="11231" w:author="PS" w:date="2018-11-25T16:36:00Z">
              <w:r>
                <w:rPr>
                  <w:b/>
                </w:rPr>
                <w:t xml:space="preserve">Podpis </w:t>
              </w:r>
            </w:ins>
          </w:p>
        </w:tc>
        <w:tc>
          <w:tcPr>
            <w:tcW w:w="4536" w:type="dxa"/>
            <w:gridSpan w:val="5"/>
          </w:tcPr>
          <w:p w14:paraId="5EEC057B" w14:textId="77777777" w:rsidR="00C47B4E" w:rsidRDefault="00C47B4E" w:rsidP="00AE6202">
            <w:pPr>
              <w:jc w:val="both"/>
              <w:rPr>
                <w:ins w:id="11232" w:author="PS" w:date="2018-11-25T16:36:00Z"/>
              </w:rPr>
            </w:pPr>
          </w:p>
        </w:tc>
        <w:tc>
          <w:tcPr>
            <w:tcW w:w="786" w:type="dxa"/>
            <w:gridSpan w:val="2"/>
            <w:shd w:val="clear" w:color="auto" w:fill="F7CAAC"/>
          </w:tcPr>
          <w:p w14:paraId="1F9B3B18" w14:textId="77777777" w:rsidR="00C47B4E" w:rsidRDefault="00C47B4E" w:rsidP="00AE6202">
            <w:pPr>
              <w:jc w:val="both"/>
              <w:rPr>
                <w:ins w:id="11233" w:author="PS" w:date="2018-11-25T16:36:00Z"/>
              </w:rPr>
            </w:pPr>
            <w:ins w:id="11234" w:author="PS" w:date="2018-11-25T16:36:00Z">
              <w:r>
                <w:rPr>
                  <w:b/>
                </w:rPr>
                <w:t>datum</w:t>
              </w:r>
            </w:ins>
          </w:p>
        </w:tc>
        <w:tc>
          <w:tcPr>
            <w:tcW w:w="2019" w:type="dxa"/>
            <w:gridSpan w:val="3"/>
          </w:tcPr>
          <w:p w14:paraId="2136C16A" w14:textId="77777777" w:rsidR="00C47B4E" w:rsidRDefault="00C47B4E" w:rsidP="00AE6202">
            <w:pPr>
              <w:jc w:val="both"/>
              <w:rPr>
                <w:ins w:id="11235" w:author="PS" w:date="2018-11-25T16:36:00Z"/>
              </w:rPr>
            </w:pPr>
            <w:ins w:id="11236" w:author="PS" w:date="2018-11-25T16:36:00Z">
              <w:r>
                <w:t>4. 5. 2018</w:t>
              </w:r>
            </w:ins>
          </w:p>
        </w:tc>
      </w:tr>
    </w:tbl>
    <w:p w14:paraId="1C7E6CBC" w14:textId="77777777" w:rsidR="00C47B4E" w:rsidRDefault="00C47B4E">
      <w:pPr>
        <w:spacing w:after="160" w:line="259" w:lineRule="auto"/>
        <w:rPr>
          <w:ins w:id="11237" w:author="PS" w:date="2018-11-25T16:38:00Z"/>
        </w:rPr>
      </w:pPr>
    </w:p>
    <w:p w14:paraId="179404C9" w14:textId="77777777" w:rsidR="00C47B4E" w:rsidRDefault="00C47B4E">
      <w:pPr>
        <w:spacing w:after="160" w:line="259" w:lineRule="auto"/>
        <w:rPr>
          <w:ins w:id="11238" w:author="PS" w:date="2018-11-25T16:38:00Z"/>
        </w:rPr>
      </w:pPr>
      <w:ins w:id="11239" w:author="PS" w:date="2018-11-25T16:38:00Z">
        <w:r>
          <w:br w:type="page"/>
        </w:r>
      </w:ins>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C47B4E" w14:paraId="1A5BAF71" w14:textId="77777777" w:rsidTr="00AE6202">
        <w:trPr>
          <w:ins w:id="11240" w:author="PS" w:date="2018-11-25T16:38:00Z"/>
        </w:trPr>
        <w:tc>
          <w:tcPr>
            <w:tcW w:w="9900" w:type="dxa"/>
            <w:gridSpan w:val="11"/>
            <w:tcBorders>
              <w:bottom w:val="double" w:sz="4" w:space="0" w:color="auto"/>
            </w:tcBorders>
            <w:shd w:val="clear" w:color="auto" w:fill="BDD6EE"/>
          </w:tcPr>
          <w:p w14:paraId="24884214" w14:textId="77777777" w:rsidR="00C47B4E" w:rsidRDefault="00C47B4E" w:rsidP="00AE6202">
            <w:pPr>
              <w:jc w:val="both"/>
              <w:rPr>
                <w:ins w:id="11241" w:author="PS" w:date="2018-11-25T16:38:00Z"/>
                <w:b/>
                <w:sz w:val="28"/>
              </w:rPr>
            </w:pPr>
            <w:ins w:id="11242" w:author="PS" w:date="2018-11-25T16:38:00Z">
              <w:r>
                <w:rPr>
                  <w:b/>
                  <w:sz w:val="28"/>
                </w:rPr>
                <w:t>C-I – Personální zabezpečení</w:t>
              </w:r>
            </w:ins>
          </w:p>
        </w:tc>
      </w:tr>
      <w:tr w:rsidR="00C47B4E" w14:paraId="3841529D" w14:textId="77777777" w:rsidTr="00AE6202">
        <w:trPr>
          <w:ins w:id="11243" w:author="PS" w:date="2018-11-25T16:38:00Z"/>
        </w:trPr>
        <w:tc>
          <w:tcPr>
            <w:tcW w:w="2529" w:type="dxa"/>
            <w:tcBorders>
              <w:top w:val="double" w:sz="4" w:space="0" w:color="auto"/>
            </w:tcBorders>
            <w:shd w:val="clear" w:color="auto" w:fill="F7CAAC"/>
          </w:tcPr>
          <w:p w14:paraId="4A66420A" w14:textId="77777777" w:rsidR="00C47B4E" w:rsidRDefault="00C47B4E" w:rsidP="00AE6202">
            <w:pPr>
              <w:jc w:val="both"/>
              <w:rPr>
                <w:ins w:id="11244" w:author="PS" w:date="2018-11-25T16:38:00Z"/>
                <w:b/>
              </w:rPr>
            </w:pPr>
            <w:ins w:id="11245" w:author="PS" w:date="2018-11-25T16:38:00Z">
              <w:r>
                <w:rPr>
                  <w:b/>
                </w:rPr>
                <w:t>Vysoká škola</w:t>
              </w:r>
            </w:ins>
          </w:p>
        </w:tc>
        <w:tc>
          <w:tcPr>
            <w:tcW w:w="7371" w:type="dxa"/>
            <w:gridSpan w:val="10"/>
          </w:tcPr>
          <w:p w14:paraId="5000581E" w14:textId="77777777" w:rsidR="00C47B4E" w:rsidRDefault="00C47B4E" w:rsidP="00AE6202">
            <w:pPr>
              <w:jc w:val="both"/>
              <w:rPr>
                <w:ins w:id="11246" w:author="PS" w:date="2018-11-25T16:38:00Z"/>
              </w:rPr>
            </w:pPr>
            <w:ins w:id="11247" w:author="PS" w:date="2018-11-25T16:38:00Z">
              <w:r>
                <w:t>Univerzita Tomáše Bati ve Zlíně</w:t>
              </w:r>
            </w:ins>
          </w:p>
        </w:tc>
      </w:tr>
      <w:tr w:rsidR="00C47B4E" w14:paraId="30C24C5D" w14:textId="77777777" w:rsidTr="00AE6202">
        <w:trPr>
          <w:ins w:id="11248" w:author="PS" w:date="2018-11-25T16:38:00Z"/>
        </w:trPr>
        <w:tc>
          <w:tcPr>
            <w:tcW w:w="2529" w:type="dxa"/>
            <w:shd w:val="clear" w:color="auto" w:fill="F7CAAC"/>
          </w:tcPr>
          <w:p w14:paraId="3D0B1119" w14:textId="77777777" w:rsidR="00C47B4E" w:rsidRDefault="00C47B4E" w:rsidP="00AE6202">
            <w:pPr>
              <w:jc w:val="both"/>
              <w:rPr>
                <w:ins w:id="11249" w:author="PS" w:date="2018-11-25T16:38:00Z"/>
                <w:b/>
              </w:rPr>
            </w:pPr>
            <w:ins w:id="11250" w:author="PS" w:date="2018-11-25T16:38:00Z">
              <w:r>
                <w:rPr>
                  <w:b/>
                </w:rPr>
                <w:t>Součást vysoké školy</w:t>
              </w:r>
            </w:ins>
          </w:p>
        </w:tc>
        <w:tc>
          <w:tcPr>
            <w:tcW w:w="7371" w:type="dxa"/>
            <w:gridSpan w:val="10"/>
          </w:tcPr>
          <w:p w14:paraId="6C9BD188" w14:textId="77777777" w:rsidR="00C47B4E" w:rsidRDefault="00C47B4E" w:rsidP="00AE6202">
            <w:pPr>
              <w:jc w:val="both"/>
              <w:rPr>
                <w:ins w:id="11251" w:author="PS" w:date="2018-11-25T16:38:00Z"/>
              </w:rPr>
            </w:pPr>
            <w:ins w:id="11252" w:author="PS" w:date="2018-11-25T16:38:00Z">
              <w:r>
                <w:t>Fakulta logistiky a krizového řízení</w:t>
              </w:r>
            </w:ins>
          </w:p>
        </w:tc>
      </w:tr>
      <w:tr w:rsidR="00C47B4E" w14:paraId="3D4BA875" w14:textId="77777777" w:rsidTr="00AE6202">
        <w:trPr>
          <w:ins w:id="11253" w:author="PS" w:date="2018-11-25T16:38:00Z"/>
        </w:trPr>
        <w:tc>
          <w:tcPr>
            <w:tcW w:w="2529" w:type="dxa"/>
            <w:shd w:val="clear" w:color="auto" w:fill="F7CAAC"/>
          </w:tcPr>
          <w:p w14:paraId="28F84C4D" w14:textId="77777777" w:rsidR="00C47B4E" w:rsidRDefault="00C47B4E" w:rsidP="00AE6202">
            <w:pPr>
              <w:jc w:val="both"/>
              <w:rPr>
                <w:ins w:id="11254" w:author="PS" w:date="2018-11-25T16:38:00Z"/>
                <w:b/>
              </w:rPr>
            </w:pPr>
            <w:ins w:id="11255" w:author="PS" w:date="2018-11-25T16:38:00Z">
              <w:r>
                <w:rPr>
                  <w:b/>
                </w:rPr>
                <w:t>Název studijního programu</w:t>
              </w:r>
            </w:ins>
          </w:p>
        </w:tc>
        <w:tc>
          <w:tcPr>
            <w:tcW w:w="7371" w:type="dxa"/>
            <w:gridSpan w:val="10"/>
          </w:tcPr>
          <w:p w14:paraId="5893E882" w14:textId="2E718094" w:rsidR="00C47B4E" w:rsidRPr="0015232A" w:rsidRDefault="00C47B4E" w:rsidP="00AE6202">
            <w:pPr>
              <w:jc w:val="both"/>
              <w:rPr>
                <w:ins w:id="11256" w:author="PS" w:date="2018-11-25T16:38:00Z"/>
              </w:rPr>
            </w:pPr>
            <w:ins w:id="11257" w:author="PS" w:date="2018-11-25T16:38:00Z">
              <w:r w:rsidRPr="0015232A">
                <w:rPr>
                  <w:rPrChange w:id="11258" w:author="PS" w:date="2018-11-25T16:44:00Z">
                    <w:rPr>
                      <w:b/>
                    </w:rPr>
                  </w:rPrChange>
                </w:rPr>
                <w:t>Environmentální bezpečnost</w:t>
              </w:r>
            </w:ins>
          </w:p>
        </w:tc>
      </w:tr>
      <w:tr w:rsidR="00C47B4E" w14:paraId="32FA9386" w14:textId="77777777" w:rsidTr="00AE6202">
        <w:trPr>
          <w:ins w:id="11259" w:author="PS" w:date="2018-11-25T16:38:00Z"/>
        </w:trPr>
        <w:tc>
          <w:tcPr>
            <w:tcW w:w="2529" w:type="dxa"/>
            <w:shd w:val="clear" w:color="auto" w:fill="F7CAAC"/>
          </w:tcPr>
          <w:p w14:paraId="1A8A5331" w14:textId="77777777" w:rsidR="00C47B4E" w:rsidRDefault="00C47B4E" w:rsidP="00AE6202">
            <w:pPr>
              <w:jc w:val="both"/>
              <w:rPr>
                <w:ins w:id="11260" w:author="PS" w:date="2018-11-25T16:38:00Z"/>
                <w:b/>
              </w:rPr>
            </w:pPr>
            <w:ins w:id="11261" w:author="PS" w:date="2018-11-25T16:38:00Z">
              <w:r>
                <w:rPr>
                  <w:b/>
                </w:rPr>
                <w:t>Jméno a příjmení</w:t>
              </w:r>
            </w:ins>
          </w:p>
        </w:tc>
        <w:tc>
          <w:tcPr>
            <w:tcW w:w="4554" w:type="dxa"/>
            <w:gridSpan w:val="5"/>
          </w:tcPr>
          <w:p w14:paraId="47A64B9A" w14:textId="77777777" w:rsidR="00C47B4E" w:rsidRDefault="00C47B4E" w:rsidP="00AE6202">
            <w:pPr>
              <w:jc w:val="both"/>
              <w:rPr>
                <w:ins w:id="11262" w:author="PS" w:date="2018-11-25T16:38:00Z"/>
              </w:rPr>
            </w:pPr>
            <w:ins w:id="11263" w:author="PS" w:date="2018-11-25T16:38:00Z">
              <w:r w:rsidRPr="004B3940">
                <w:rPr>
                  <w:b/>
                </w:rPr>
                <w:t>Pavel Martinek</w:t>
              </w:r>
            </w:ins>
          </w:p>
        </w:tc>
        <w:tc>
          <w:tcPr>
            <w:tcW w:w="712" w:type="dxa"/>
            <w:shd w:val="clear" w:color="auto" w:fill="F7CAAC"/>
          </w:tcPr>
          <w:p w14:paraId="51AF33C0" w14:textId="77777777" w:rsidR="00C47B4E" w:rsidRDefault="00C47B4E" w:rsidP="00AE6202">
            <w:pPr>
              <w:jc w:val="both"/>
              <w:rPr>
                <w:ins w:id="11264" w:author="PS" w:date="2018-11-25T16:38:00Z"/>
                <w:b/>
              </w:rPr>
            </w:pPr>
            <w:ins w:id="11265" w:author="PS" w:date="2018-11-25T16:38:00Z">
              <w:r>
                <w:rPr>
                  <w:b/>
                </w:rPr>
                <w:t>Tituly</w:t>
              </w:r>
            </w:ins>
          </w:p>
        </w:tc>
        <w:tc>
          <w:tcPr>
            <w:tcW w:w="2105" w:type="dxa"/>
            <w:gridSpan w:val="4"/>
          </w:tcPr>
          <w:p w14:paraId="496140AA" w14:textId="77777777" w:rsidR="00C47B4E" w:rsidRDefault="00C47B4E" w:rsidP="00AE6202">
            <w:pPr>
              <w:jc w:val="both"/>
              <w:rPr>
                <w:ins w:id="11266" w:author="PS" w:date="2018-11-25T16:38:00Z"/>
              </w:rPr>
            </w:pPr>
            <w:ins w:id="11267" w:author="PS" w:date="2018-11-25T16:38:00Z">
              <w:r>
                <w:rPr>
                  <w:bCs/>
                </w:rPr>
                <w:t>Ing., Ph.D.</w:t>
              </w:r>
            </w:ins>
          </w:p>
        </w:tc>
      </w:tr>
      <w:tr w:rsidR="00C47B4E" w14:paraId="519271E8" w14:textId="77777777" w:rsidTr="00AE6202">
        <w:trPr>
          <w:ins w:id="11268" w:author="PS" w:date="2018-11-25T16:38:00Z"/>
        </w:trPr>
        <w:tc>
          <w:tcPr>
            <w:tcW w:w="2529" w:type="dxa"/>
            <w:shd w:val="clear" w:color="auto" w:fill="F7CAAC"/>
          </w:tcPr>
          <w:p w14:paraId="51FA4662" w14:textId="77777777" w:rsidR="00C47B4E" w:rsidRDefault="00C47B4E" w:rsidP="00AE6202">
            <w:pPr>
              <w:jc w:val="both"/>
              <w:rPr>
                <w:ins w:id="11269" w:author="PS" w:date="2018-11-25T16:38:00Z"/>
                <w:b/>
              </w:rPr>
            </w:pPr>
            <w:ins w:id="11270" w:author="PS" w:date="2018-11-25T16:38:00Z">
              <w:r>
                <w:rPr>
                  <w:b/>
                </w:rPr>
                <w:t>Rok narození</w:t>
              </w:r>
            </w:ins>
          </w:p>
        </w:tc>
        <w:tc>
          <w:tcPr>
            <w:tcW w:w="832" w:type="dxa"/>
          </w:tcPr>
          <w:p w14:paraId="096AFB1E" w14:textId="77777777" w:rsidR="00C47B4E" w:rsidRDefault="00C47B4E" w:rsidP="00AE6202">
            <w:pPr>
              <w:jc w:val="both"/>
              <w:rPr>
                <w:ins w:id="11271" w:author="PS" w:date="2018-11-25T16:38:00Z"/>
              </w:rPr>
            </w:pPr>
            <w:ins w:id="11272" w:author="PS" w:date="2018-11-25T16:38:00Z">
              <w:r>
                <w:t>1964</w:t>
              </w:r>
            </w:ins>
          </w:p>
        </w:tc>
        <w:tc>
          <w:tcPr>
            <w:tcW w:w="1728" w:type="dxa"/>
            <w:shd w:val="clear" w:color="auto" w:fill="F7CAAC"/>
          </w:tcPr>
          <w:p w14:paraId="68305562" w14:textId="77777777" w:rsidR="00C47B4E" w:rsidRDefault="00C47B4E" w:rsidP="00AE6202">
            <w:pPr>
              <w:jc w:val="both"/>
              <w:rPr>
                <w:ins w:id="11273" w:author="PS" w:date="2018-11-25T16:38:00Z"/>
                <w:b/>
              </w:rPr>
            </w:pPr>
            <w:ins w:id="11274" w:author="PS" w:date="2018-11-25T16:38:00Z">
              <w:r>
                <w:rPr>
                  <w:b/>
                </w:rPr>
                <w:t>typ vztahu k VŠ</w:t>
              </w:r>
            </w:ins>
          </w:p>
        </w:tc>
        <w:tc>
          <w:tcPr>
            <w:tcW w:w="996" w:type="dxa"/>
            <w:gridSpan w:val="2"/>
          </w:tcPr>
          <w:p w14:paraId="2148863E" w14:textId="77777777" w:rsidR="00C47B4E" w:rsidRPr="0049364B" w:rsidRDefault="00C47B4E" w:rsidP="00AE6202">
            <w:pPr>
              <w:jc w:val="center"/>
              <w:rPr>
                <w:ins w:id="11275" w:author="PS" w:date="2018-11-25T16:38:00Z"/>
                <w:i/>
              </w:rPr>
            </w:pPr>
            <w:ins w:id="11276" w:author="PS" w:date="2018-11-25T16:38:00Z">
              <w:r w:rsidRPr="0049364B">
                <w:rPr>
                  <w:i/>
                </w:rPr>
                <w:t>pp.</w:t>
              </w:r>
            </w:ins>
          </w:p>
        </w:tc>
        <w:tc>
          <w:tcPr>
            <w:tcW w:w="998" w:type="dxa"/>
            <w:shd w:val="clear" w:color="auto" w:fill="F7CAAC"/>
          </w:tcPr>
          <w:p w14:paraId="7652B2BD" w14:textId="77777777" w:rsidR="00C47B4E" w:rsidRDefault="00C47B4E" w:rsidP="00AE6202">
            <w:pPr>
              <w:jc w:val="both"/>
              <w:rPr>
                <w:ins w:id="11277" w:author="PS" w:date="2018-11-25T16:38:00Z"/>
                <w:b/>
              </w:rPr>
            </w:pPr>
            <w:ins w:id="11278" w:author="PS" w:date="2018-11-25T16:38:00Z">
              <w:r>
                <w:rPr>
                  <w:b/>
                </w:rPr>
                <w:t>rozsah</w:t>
              </w:r>
            </w:ins>
          </w:p>
        </w:tc>
        <w:tc>
          <w:tcPr>
            <w:tcW w:w="712" w:type="dxa"/>
          </w:tcPr>
          <w:p w14:paraId="5DA00208" w14:textId="77777777" w:rsidR="00C47B4E" w:rsidRDefault="00C47B4E" w:rsidP="00AE6202">
            <w:pPr>
              <w:jc w:val="both"/>
              <w:rPr>
                <w:ins w:id="11279" w:author="PS" w:date="2018-11-25T16:38:00Z"/>
              </w:rPr>
            </w:pPr>
            <w:ins w:id="11280" w:author="PS" w:date="2018-11-25T16:38:00Z">
              <w:r>
                <w:t>40</w:t>
              </w:r>
            </w:ins>
          </w:p>
        </w:tc>
        <w:tc>
          <w:tcPr>
            <w:tcW w:w="712" w:type="dxa"/>
            <w:gridSpan w:val="2"/>
            <w:shd w:val="clear" w:color="auto" w:fill="F7CAAC"/>
          </w:tcPr>
          <w:p w14:paraId="5E7AD308" w14:textId="77777777" w:rsidR="00C47B4E" w:rsidRDefault="00C47B4E" w:rsidP="00AE6202">
            <w:pPr>
              <w:jc w:val="both"/>
              <w:rPr>
                <w:ins w:id="11281" w:author="PS" w:date="2018-11-25T16:38:00Z"/>
                <w:b/>
              </w:rPr>
            </w:pPr>
            <w:ins w:id="11282" w:author="PS" w:date="2018-11-25T16:38:00Z">
              <w:r>
                <w:rPr>
                  <w:b/>
                </w:rPr>
                <w:t>do kdy</w:t>
              </w:r>
            </w:ins>
          </w:p>
        </w:tc>
        <w:tc>
          <w:tcPr>
            <w:tcW w:w="1393" w:type="dxa"/>
            <w:gridSpan w:val="2"/>
          </w:tcPr>
          <w:p w14:paraId="28FEC9DA" w14:textId="77777777" w:rsidR="00C47B4E" w:rsidRDefault="00C47B4E" w:rsidP="00AE6202">
            <w:pPr>
              <w:jc w:val="both"/>
              <w:rPr>
                <w:ins w:id="11283" w:author="PS" w:date="2018-11-25T16:38:00Z"/>
              </w:rPr>
            </w:pPr>
            <w:ins w:id="11284" w:author="PS" w:date="2018-11-25T16:38:00Z">
              <w:r>
                <w:t>0720</w:t>
              </w:r>
            </w:ins>
          </w:p>
        </w:tc>
      </w:tr>
      <w:tr w:rsidR="00C47B4E" w14:paraId="32875100" w14:textId="77777777" w:rsidTr="00AE6202">
        <w:trPr>
          <w:ins w:id="11285" w:author="PS" w:date="2018-11-25T16:38:00Z"/>
        </w:trPr>
        <w:tc>
          <w:tcPr>
            <w:tcW w:w="5089" w:type="dxa"/>
            <w:gridSpan w:val="3"/>
            <w:shd w:val="clear" w:color="auto" w:fill="F7CAAC"/>
          </w:tcPr>
          <w:p w14:paraId="7A28B695" w14:textId="77777777" w:rsidR="00C47B4E" w:rsidRDefault="00C47B4E" w:rsidP="00AE6202">
            <w:pPr>
              <w:jc w:val="both"/>
              <w:rPr>
                <w:ins w:id="11286" w:author="PS" w:date="2018-11-25T16:38:00Z"/>
                <w:b/>
              </w:rPr>
            </w:pPr>
            <w:ins w:id="11287" w:author="PS" w:date="2018-11-25T16:38:00Z">
              <w:r>
                <w:rPr>
                  <w:b/>
                </w:rPr>
                <w:t>Typ vztahu na součásti VŠ, která uskutečňuje st. Program</w:t>
              </w:r>
            </w:ins>
          </w:p>
        </w:tc>
        <w:tc>
          <w:tcPr>
            <w:tcW w:w="996" w:type="dxa"/>
            <w:gridSpan w:val="2"/>
          </w:tcPr>
          <w:p w14:paraId="06F16227" w14:textId="77777777" w:rsidR="00C47B4E" w:rsidRPr="0049364B" w:rsidRDefault="00C47B4E" w:rsidP="00AE6202">
            <w:pPr>
              <w:jc w:val="center"/>
              <w:rPr>
                <w:ins w:id="11288" w:author="PS" w:date="2018-11-25T16:38:00Z"/>
                <w:i/>
              </w:rPr>
            </w:pPr>
          </w:p>
        </w:tc>
        <w:tc>
          <w:tcPr>
            <w:tcW w:w="998" w:type="dxa"/>
            <w:shd w:val="clear" w:color="auto" w:fill="F7CAAC"/>
          </w:tcPr>
          <w:p w14:paraId="754F148F" w14:textId="77777777" w:rsidR="00C47B4E" w:rsidRDefault="00C47B4E" w:rsidP="00AE6202">
            <w:pPr>
              <w:jc w:val="both"/>
              <w:rPr>
                <w:ins w:id="11289" w:author="PS" w:date="2018-11-25T16:38:00Z"/>
                <w:b/>
              </w:rPr>
            </w:pPr>
            <w:ins w:id="11290" w:author="PS" w:date="2018-11-25T16:38:00Z">
              <w:r>
                <w:rPr>
                  <w:b/>
                </w:rPr>
                <w:t>rozsah</w:t>
              </w:r>
            </w:ins>
          </w:p>
        </w:tc>
        <w:tc>
          <w:tcPr>
            <w:tcW w:w="712" w:type="dxa"/>
          </w:tcPr>
          <w:p w14:paraId="75D49A19" w14:textId="77777777" w:rsidR="00C47B4E" w:rsidRDefault="00C47B4E" w:rsidP="00AE6202">
            <w:pPr>
              <w:jc w:val="both"/>
              <w:rPr>
                <w:ins w:id="11291" w:author="PS" w:date="2018-11-25T16:38:00Z"/>
              </w:rPr>
            </w:pPr>
          </w:p>
        </w:tc>
        <w:tc>
          <w:tcPr>
            <w:tcW w:w="712" w:type="dxa"/>
            <w:gridSpan w:val="2"/>
            <w:shd w:val="clear" w:color="auto" w:fill="F7CAAC"/>
          </w:tcPr>
          <w:p w14:paraId="78289D80" w14:textId="77777777" w:rsidR="00C47B4E" w:rsidRDefault="00C47B4E" w:rsidP="00AE6202">
            <w:pPr>
              <w:jc w:val="both"/>
              <w:rPr>
                <w:ins w:id="11292" w:author="PS" w:date="2018-11-25T16:38:00Z"/>
                <w:b/>
              </w:rPr>
            </w:pPr>
            <w:ins w:id="11293" w:author="PS" w:date="2018-11-25T16:38:00Z">
              <w:r>
                <w:rPr>
                  <w:b/>
                </w:rPr>
                <w:t>do kdy</w:t>
              </w:r>
            </w:ins>
          </w:p>
        </w:tc>
        <w:tc>
          <w:tcPr>
            <w:tcW w:w="1393" w:type="dxa"/>
            <w:gridSpan w:val="2"/>
          </w:tcPr>
          <w:p w14:paraId="492F3168" w14:textId="77777777" w:rsidR="00C47B4E" w:rsidRDefault="00C47B4E" w:rsidP="00AE6202">
            <w:pPr>
              <w:jc w:val="both"/>
              <w:rPr>
                <w:ins w:id="11294" w:author="PS" w:date="2018-11-25T16:38:00Z"/>
              </w:rPr>
            </w:pPr>
          </w:p>
        </w:tc>
      </w:tr>
      <w:tr w:rsidR="00C47B4E" w14:paraId="206599E0" w14:textId="77777777" w:rsidTr="00AE6202">
        <w:trPr>
          <w:ins w:id="11295" w:author="PS" w:date="2018-11-25T16:38:00Z"/>
        </w:trPr>
        <w:tc>
          <w:tcPr>
            <w:tcW w:w="6085" w:type="dxa"/>
            <w:gridSpan w:val="5"/>
            <w:shd w:val="clear" w:color="auto" w:fill="F7CAAC"/>
          </w:tcPr>
          <w:p w14:paraId="0C3B4E43" w14:textId="77777777" w:rsidR="00C47B4E" w:rsidRDefault="00C47B4E" w:rsidP="00AE6202">
            <w:pPr>
              <w:jc w:val="both"/>
              <w:rPr>
                <w:ins w:id="11296" w:author="PS" w:date="2018-11-25T16:38:00Z"/>
              </w:rPr>
            </w:pPr>
            <w:ins w:id="11297" w:author="PS" w:date="2018-11-25T16:38:00Z">
              <w:r>
                <w:rPr>
                  <w:b/>
                </w:rPr>
                <w:t>Další současná působení jako akademický pracovník na jiných VŠ</w:t>
              </w:r>
            </w:ins>
          </w:p>
        </w:tc>
        <w:tc>
          <w:tcPr>
            <w:tcW w:w="1710" w:type="dxa"/>
            <w:gridSpan w:val="2"/>
            <w:shd w:val="clear" w:color="auto" w:fill="F7CAAC"/>
          </w:tcPr>
          <w:p w14:paraId="5A360AF9" w14:textId="77777777" w:rsidR="00C47B4E" w:rsidRDefault="00C47B4E" w:rsidP="00AE6202">
            <w:pPr>
              <w:jc w:val="both"/>
              <w:rPr>
                <w:ins w:id="11298" w:author="PS" w:date="2018-11-25T16:38:00Z"/>
                <w:b/>
              </w:rPr>
            </w:pPr>
            <w:ins w:id="11299" w:author="PS" w:date="2018-11-25T16:38:00Z">
              <w:r>
                <w:rPr>
                  <w:b/>
                </w:rPr>
                <w:t>typ prac. vztahu</w:t>
              </w:r>
            </w:ins>
          </w:p>
        </w:tc>
        <w:tc>
          <w:tcPr>
            <w:tcW w:w="2105" w:type="dxa"/>
            <w:gridSpan w:val="4"/>
            <w:shd w:val="clear" w:color="auto" w:fill="F7CAAC"/>
          </w:tcPr>
          <w:p w14:paraId="664FD9DB" w14:textId="77777777" w:rsidR="00C47B4E" w:rsidRDefault="00C47B4E" w:rsidP="00AE6202">
            <w:pPr>
              <w:jc w:val="both"/>
              <w:rPr>
                <w:ins w:id="11300" w:author="PS" w:date="2018-11-25T16:38:00Z"/>
                <w:b/>
              </w:rPr>
            </w:pPr>
            <w:ins w:id="11301" w:author="PS" w:date="2018-11-25T16:38:00Z">
              <w:r>
                <w:rPr>
                  <w:b/>
                </w:rPr>
                <w:t>rozsah</w:t>
              </w:r>
            </w:ins>
          </w:p>
        </w:tc>
      </w:tr>
      <w:tr w:rsidR="00C47B4E" w14:paraId="073C1561" w14:textId="77777777" w:rsidTr="00AE6202">
        <w:trPr>
          <w:ins w:id="11302" w:author="PS" w:date="2018-11-25T16:38:00Z"/>
        </w:trPr>
        <w:tc>
          <w:tcPr>
            <w:tcW w:w="6085" w:type="dxa"/>
            <w:gridSpan w:val="5"/>
          </w:tcPr>
          <w:p w14:paraId="74CCEEC1" w14:textId="77777777" w:rsidR="00C47B4E" w:rsidRDefault="00C47B4E" w:rsidP="00AE6202">
            <w:pPr>
              <w:jc w:val="both"/>
              <w:rPr>
                <w:ins w:id="11303" w:author="PS" w:date="2018-11-25T16:38:00Z"/>
              </w:rPr>
            </w:pPr>
            <w:ins w:id="11304" w:author="PS" w:date="2018-11-25T16:38:00Z">
              <w:r>
                <w:t>Žádné</w:t>
              </w:r>
            </w:ins>
          </w:p>
        </w:tc>
        <w:tc>
          <w:tcPr>
            <w:tcW w:w="1710" w:type="dxa"/>
            <w:gridSpan w:val="2"/>
          </w:tcPr>
          <w:p w14:paraId="74F04DC8" w14:textId="77777777" w:rsidR="00C47B4E" w:rsidRDefault="00C47B4E" w:rsidP="00AE6202">
            <w:pPr>
              <w:jc w:val="both"/>
              <w:rPr>
                <w:ins w:id="11305" w:author="PS" w:date="2018-11-25T16:38:00Z"/>
              </w:rPr>
            </w:pPr>
          </w:p>
        </w:tc>
        <w:tc>
          <w:tcPr>
            <w:tcW w:w="2105" w:type="dxa"/>
            <w:gridSpan w:val="4"/>
          </w:tcPr>
          <w:p w14:paraId="41E4F29C" w14:textId="77777777" w:rsidR="00C47B4E" w:rsidRDefault="00C47B4E" w:rsidP="00AE6202">
            <w:pPr>
              <w:jc w:val="both"/>
              <w:rPr>
                <w:ins w:id="11306" w:author="PS" w:date="2018-11-25T16:38:00Z"/>
              </w:rPr>
            </w:pPr>
          </w:p>
        </w:tc>
      </w:tr>
      <w:tr w:rsidR="00C47B4E" w14:paraId="1A14E21D" w14:textId="77777777" w:rsidTr="00AE6202">
        <w:trPr>
          <w:ins w:id="11307" w:author="PS" w:date="2018-11-25T16:38:00Z"/>
        </w:trPr>
        <w:tc>
          <w:tcPr>
            <w:tcW w:w="6085" w:type="dxa"/>
            <w:gridSpan w:val="5"/>
          </w:tcPr>
          <w:p w14:paraId="270CE163" w14:textId="77777777" w:rsidR="00C47B4E" w:rsidRDefault="00C47B4E" w:rsidP="00AE6202">
            <w:pPr>
              <w:jc w:val="both"/>
              <w:rPr>
                <w:ins w:id="11308" w:author="PS" w:date="2018-11-25T16:38:00Z"/>
              </w:rPr>
            </w:pPr>
          </w:p>
        </w:tc>
        <w:tc>
          <w:tcPr>
            <w:tcW w:w="1710" w:type="dxa"/>
            <w:gridSpan w:val="2"/>
          </w:tcPr>
          <w:p w14:paraId="342F60D1" w14:textId="77777777" w:rsidR="00C47B4E" w:rsidRDefault="00C47B4E" w:rsidP="00AE6202">
            <w:pPr>
              <w:jc w:val="both"/>
              <w:rPr>
                <w:ins w:id="11309" w:author="PS" w:date="2018-11-25T16:38:00Z"/>
              </w:rPr>
            </w:pPr>
          </w:p>
        </w:tc>
        <w:tc>
          <w:tcPr>
            <w:tcW w:w="2105" w:type="dxa"/>
            <w:gridSpan w:val="4"/>
          </w:tcPr>
          <w:p w14:paraId="18A20134" w14:textId="77777777" w:rsidR="00C47B4E" w:rsidRDefault="00C47B4E" w:rsidP="00AE6202">
            <w:pPr>
              <w:jc w:val="both"/>
              <w:rPr>
                <w:ins w:id="11310" w:author="PS" w:date="2018-11-25T16:38:00Z"/>
              </w:rPr>
            </w:pPr>
          </w:p>
        </w:tc>
      </w:tr>
      <w:tr w:rsidR="00C47B4E" w14:paraId="0EE9EFCE" w14:textId="77777777" w:rsidTr="00AE6202">
        <w:trPr>
          <w:ins w:id="11311" w:author="PS" w:date="2018-11-25T16:38:00Z"/>
        </w:trPr>
        <w:tc>
          <w:tcPr>
            <w:tcW w:w="6085" w:type="dxa"/>
            <w:gridSpan w:val="5"/>
          </w:tcPr>
          <w:p w14:paraId="2E332B2F" w14:textId="77777777" w:rsidR="00C47B4E" w:rsidRDefault="00C47B4E" w:rsidP="00AE6202">
            <w:pPr>
              <w:jc w:val="both"/>
              <w:rPr>
                <w:ins w:id="11312" w:author="PS" w:date="2018-11-25T16:38:00Z"/>
              </w:rPr>
            </w:pPr>
          </w:p>
        </w:tc>
        <w:tc>
          <w:tcPr>
            <w:tcW w:w="1710" w:type="dxa"/>
            <w:gridSpan w:val="2"/>
          </w:tcPr>
          <w:p w14:paraId="7C0C69D6" w14:textId="77777777" w:rsidR="00C47B4E" w:rsidRDefault="00C47B4E" w:rsidP="00AE6202">
            <w:pPr>
              <w:jc w:val="both"/>
              <w:rPr>
                <w:ins w:id="11313" w:author="PS" w:date="2018-11-25T16:38:00Z"/>
              </w:rPr>
            </w:pPr>
          </w:p>
        </w:tc>
        <w:tc>
          <w:tcPr>
            <w:tcW w:w="2105" w:type="dxa"/>
            <w:gridSpan w:val="4"/>
          </w:tcPr>
          <w:p w14:paraId="034526B0" w14:textId="77777777" w:rsidR="00C47B4E" w:rsidRDefault="00C47B4E" w:rsidP="00AE6202">
            <w:pPr>
              <w:jc w:val="both"/>
              <w:rPr>
                <w:ins w:id="11314" w:author="PS" w:date="2018-11-25T16:38:00Z"/>
              </w:rPr>
            </w:pPr>
          </w:p>
        </w:tc>
      </w:tr>
      <w:tr w:rsidR="00C47B4E" w14:paraId="2BC74D1D" w14:textId="77777777" w:rsidTr="00AE6202">
        <w:trPr>
          <w:ins w:id="11315" w:author="PS" w:date="2018-11-25T16:38:00Z"/>
        </w:trPr>
        <w:tc>
          <w:tcPr>
            <w:tcW w:w="9900" w:type="dxa"/>
            <w:gridSpan w:val="11"/>
            <w:shd w:val="clear" w:color="auto" w:fill="F7CAAC"/>
          </w:tcPr>
          <w:p w14:paraId="3FA1585A" w14:textId="77777777" w:rsidR="00C47B4E" w:rsidRDefault="00C47B4E" w:rsidP="00AE6202">
            <w:pPr>
              <w:jc w:val="both"/>
              <w:rPr>
                <w:ins w:id="11316" w:author="PS" w:date="2018-11-25T16:38:00Z"/>
              </w:rPr>
            </w:pPr>
            <w:ins w:id="11317" w:author="PS" w:date="2018-11-25T16:38:00Z">
              <w:r>
                <w:rPr>
                  <w:b/>
                </w:rPr>
                <w:t>Předměty příslušného studijního programu a způsob zapojení do jejich výuky, příp. další zapojení do uskutečňování studijního programu</w:t>
              </w:r>
            </w:ins>
          </w:p>
        </w:tc>
      </w:tr>
      <w:tr w:rsidR="00C47B4E" w14:paraId="4EADD86C" w14:textId="77777777" w:rsidTr="00AE6202">
        <w:trPr>
          <w:trHeight w:val="1118"/>
          <w:ins w:id="11318" w:author="PS" w:date="2018-11-25T16:38:00Z"/>
        </w:trPr>
        <w:tc>
          <w:tcPr>
            <w:tcW w:w="9900" w:type="dxa"/>
            <w:gridSpan w:val="11"/>
            <w:tcBorders>
              <w:top w:val="nil"/>
            </w:tcBorders>
          </w:tcPr>
          <w:p w14:paraId="17E611E7" w14:textId="77777777" w:rsidR="00C47B4E" w:rsidRDefault="00C47B4E" w:rsidP="00AE6202">
            <w:pPr>
              <w:jc w:val="both"/>
              <w:rPr>
                <w:ins w:id="11319" w:author="PS" w:date="2018-11-25T16:38:00Z"/>
              </w:rPr>
            </w:pPr>
            <w:ins w:id="11320" w:author="PS" w:date="2018-11-25T16:38:00Z">
              <w:r>
                <w:t>Matematika I - garant, přednášející, cvičící (100 %)</w:t>
              </w:r>
            </w:ins>
          </w:p>
          <w:p w14:paraId="70497F84" w14:textId="6A741BC4" w:rsidR="00C47B4E" w:rsidRDefault="0015232A" w:rsidP="00AE6202">
            <w:pPr>
              <w:jc w:val="both"/>
              <w:rPr>
                <w:ins w:id="11321" w:author="PS" w:date="2018-11-25T16:38:00Z"/>
              </w:rPr>
            </w:pPr>
            <w:ins w:id="11322" w:author="PS" w:date="2018-11-25T16:39:00Z">
              <w:r>
                <w:t>Základy lineární algebry</w:t>
              </w:r>
            </w:ins>
            <w:ins w:id="11323" w:author="PS" w:date="2018-11-25T16:38:00Z">
              <w:r w:rsidR="00C47B4E">
                <w:t xml:space="preserve"> </w:t>
              </w:r>
            </w:ins>
            <w:ins w:id="11324" w:author="PS" w:date="2018-11-25T16:42:00Z">
              <w:r>
                <w:t xml:space="preserve">a optimalizace </w:t>
              </w:r>
            </w:ins>
            <w:ins w:id="11325" w:author="PS" w:date="2018-11-25T16:38:00Z">
              <w:r w:rsidR="00C47B4E">
                <w:t>– garant, přednášející, cvičící (100 %)</w:t>
              </w:r>
            </w:ins>
          </w:p>
        </w:tc>
      </w:tr>
      <w:tr w:rsidR="00C47B4E" w14:paraId="0D162E7D" w14:textId="77777777" w:rsidTr="00AE6202">
        <w:trPr>
          <w:ins w:id="11326" w:author="PS" w:date="2018-11-25T16:38:00Z"/>
        </w:trPr>
        <w:tc>
          <w:tcPr>
            <w:tcW w:w="9900" w:type="dxa"/>
            <w:gridSpan w:val="11"/>
            <w:shd w:val="clear" w:color="auto" w:fill="F7CAAC"/>
          </w:tcPr>
          <w:p w14:paraId="7E548F9B" w14:textId="77777777" w:rsidR="00C47B4E" w:rsidRDefault="00C47B4E" w:rsidP="00AE6202">
            <w:pPr>
              <w:jc w:val="both"/>
              <w:rPr>
                <w:ins w:id="11327" w:author="PS" w:date="2018-11-25T16:38:00Z"/>
              </w:rPr>
            </w:pPr>
            <w:ins w:id="11328" w:author="PS" w:date="2018-11-25T16:38:00Z">
              <w:r>
                <w:rPr>
                  <w:b/>
                </w:rPr>
                <w:t xml:space="preserve">Údaje o vzdělání na VŠ </w:t>
              </w:r>
            </w:ins>
          </w:p>
        </w:tc>
      </w:tr>
      <w:tr w:rsidR="00C47B4E" w14:paraId="3D0389CC" w14:textId="77777777" w:rsidTr="00AE6202">
        <w:trPr>
          <w:trHeight w:val="609"/>
          <w:ins w:id="11329" w:author="PS" w:date="2018-11-25T16:38:00Z"/>
        </w:trPr>
        <w:tc>
          <w:tcPr>
            <w:tcW w:w="9900" w:type="dxa"/>
            <w:gridSpan w:val="11"/>
          </w:tcPr>
          <w:p w14:paraId="27022A95" w14:textId="77777777" w:rsidR="00C47B4E" w:rsidRDefault="00C47B4E" w:rsidP="00AE6202">
            <w:pPr>
              <w:jc w:val="both"/>
              <w:rPr>
                <w:ins w:id="11330" w:author="PS" w:date="2018-11-25T16:38:00Z"/>
              </w:rPr>
            </w:pPr>
            <w:ins w:id="11331" w:author="PS" w:date="2018-11-25T16:38:00Z">
              <w:r>
                <w:t>1988:  ČVUT Praha, Fakulta jaderná a fyzikálně inženýrská, Matematické inženýrství, Ing.</w:t>
              </w:r>
            </w:ins>
          </w:p>
          <w:p w14:paraId="19286050" w14:textId="77777777" w:rsidR="00C47B4E" w:rsidRDefault="00C47B4E" w:rsidP="00AE6202">
            <w:pPr>
              <w:jc w:val="both"/>
              <w:rPr>
                <w:ins w:id="11332" w:author="PS" w:date="2018-11-25T16:38:00Z"/>
                <w:b/>
              </w:rPr>
            </w:pPr>
            <w:ins w:id="11333" w:author="PS" w:date="2018-11-25T16:38:00Z">
              <w:r>
                <w:t>2001:  MU Brno, Fakulta informatiky, Matematická informatika, Ph.D.</w:t>
              </w:r>
            </w:ins>
          </w:p>
        </w:tc>
      </w:tr>
      <w:tr w:rsidR="00C47B4E" w14:paraId="238BB111" w14:textId="77777777" w:rsidTr="00AE6202">
        <w:trPr>
          <w:ins w:id="11334" w:author="PS" w:date="2018-11-25T16:38:00Z"/>
        </w:trPr>
        <w:tc>
          <w:tcPr>
            <w:tcW w:w="9900" w:type="dxa"/>
            <w:gridSpan w:val="11"/>
            <w:shd w:val="clear" w:color="auto" w:fill="F7CAAC"/>
          </w:tcPr>
          <w:p w14:paraId="4BCA1B72" w14:textId="77777777" w:rsidR="00C47B4E" w:rsidRDefault="00C47B4E" w:rsidP="00AE6202">
            <w:pPr>
              <w:jc w:val="both"/>
              <w:rPr>
                <w:ins w:id="11335" w:author="PS" w:date="2018-11-25T16:38:00Z"/>
                <w:b/>
              </w:rPr>
            </w:pPr>
            <w:ins w:id="11336" w:author="PS" w:date="2018-11-25T16:38:00Z">
              <w:r>
                <w:rPr>
                  <w:b/>
                </w:rPr>
                <w:t>Údaje o odborném působení od absolvování VŠ</w:t>
              </w:r>
            </w:ins>
          </w:p>
        </w:tc>
      </w:tr>
      <w:tr w:rsidR="00C47B4E" w14:paraId="7052D3A5" w14:textId="77777777" w:rsidTr="00AE6202">
        <w:trPr>
          <w:trHeight w:val="1090"/>
          <w:ins w:id="11337" w:author="PS" w:date="2018-11-25T16:38:00Z"/>
        </w:trPr>
        <w:tc>
          <w:tcPr>
            <w:tcW w:w="9900" w:type="dxa"/>
            <w:gridSpan w:val="11"/>
          </w:tcPr>
          <w:p w14:paraId="4114AC0C" w14:textId="77777777" w:rsidR="00C47B4E" w:rsidRDefault="00C47B4E" w:rsidP="00AE6202">
            <w:pPr>
              <w:jc w:val="both"/>
              <w:rPr>
                <w:ins w:id="11338" w:author="PS" w:date="2018-11-25T16:38:00Z"/>
              </w:rPr>
            </w:pPr>
            <w:ins w:id="11339" w:author="PS" w:date="2018-11-25T16:38:00Z">
              <w:r>
                <w:t>1988 – 1990: První brněnská strojírna, Brno, Výzkum teplárenských zařízení, výzkumný pracovník</w:t>
              </w:r>
            </w:ins>
          </w:p>
          <w:p w14:paraId="51191E27" w14:textId="77777777" w:rsidR="00C47B4E" w:rsidRDefault="00C47B4E" w:rsidP="00AE6202">
            <w:pPr>
              <w:jc w:val="both"/>
              <w:rPr>
                <w:ins w:id="11340" w:author="PS" w:date="2018-11-25T16:38:00Z"/>
              </w:rPr>
            </w:pPr>
            <w:ins w:id="11341" w:author="PS" w:date="2018-11-25T16:38:00Z">
              <w:r>
                <w:t>1990 – 2001: LDF MZLU Brno, Ústav matematiky, odborný asistent</w:t>
              </w:r>
            </w:ins>
          </w:p>
          <w:p w14:paraId="4BA6972F" w14:textId="77777777" w:rsidR="00C47B4E" w:rsidRDefault="00C47B4E" w:rsidP="00AE6202">
            <w:pPr>
              <w:jc w:val="both"/>
              <w:rPr>
                <w:ins w:id="11342" w:author="PS" w:date="2018-11-25T16:38:00Z"/>
              </w:rPr>
            </w:pPr>
            <w:ins w:id="11343" w:author="PS" w:date="2018-11-25T16:38:00Z">
              <w:r>
                <w:t>2001 – 2009: PřF UP Olomouc, Katedra informatiky, odborný asistent</w:t>
              </w:r>
            </w:ins>
          </w:p>
          <w:p w14:paraId="5102B7D2" w14:textId="77777777" w:rsidR="00C47B4E" w:rsidRDefault="00C47B4E" w:rsidP="00AE6202">
            <w:pPr>
              <w:jc w:val="both"/>
              <w:rPr>
                <w:ins w:id="11344" w:author="PS" w:date="2018-11-25T16:38:00Z"/>
              </w:rPr>
            </w:pPr>
            <w:ins w:id="11345" w:author="PS" w:date="2018-11-25T16:38:00Z">
              <w:r>
                <w:t>2009 – dosud: UTB Zlín, FAI, Ústav matematiky, odborný asistent</w:t>
              </w:r>
            </w:ins>
          </w:p>
        </w:tc>
      </w:tr>
      <w:tr w:rsidR="00C47B4E" w14:paraId="52D5F559" w14:textId="77777777" w:rsidTr="00AE6202">
        <w:trPr>
          <w:trHeight w:val="250"/>
          <w:ins w:id="11346" w:author="PS" w:date="2018-11-25T16:38:00Z"/>
        </w:trPr>
        <w:tc>
          <w:tcPr>
            <w:tcW w:w="9900" w:type="dxa"/>
            <w:gridSpan w:val="11"/>
            <w:shd w:val="clear" w:color="auto" w:fill="F7CAAC"/>
          </w:tcPr>
          <w:p w14:paraId="348E5169" w14:textId="77777777" w:rsidR="00C47B4E" w:rsidRDefault="00C47B4E" w:rsidP="00AE6202">
            <w:pPr>
              <w:jc w:val="both"/>
              <w:rPr>
                <w:ins w:id="11347" w:author="PS" w:date="2018-11-25T16:38:00Z"/>
              </w:rPr>
            </w:pPr>
            <w:ins w:id="11348" w:author="PS" w:date="2018-11-25T16:38:00Z">
              <w:r>
                <w:rPr>
                  <w:b/>
                </w:rPr>
                <w:t>Zkušenosti s vedením kvalifikačních a rigorózních prací</w:t>
              </w:r>
            </w:ins>
          </w:p>
        </w:tc>
      </w:tr>
      <w:tr w:rsidR="00C47B4E" w14:paraId="142325B2" w14:textId="77777777" w:rsidTr="00AE6202">
        <w:trPr>
          <w:trHeight w:val="506"/>
          <w:ins w:id="11349" w:author="PS" w:date="2018-11-25T16:38:00Z"/>
        </w:trPr>
        <w:tc>
          <w:tcPr>
            <w:tcW w:w="9900" w:type="dxa"/>
            <w:gridSpan w:val="11"/>
          </w:tcPr>
          <w:p w14:paraId="753226C1" w14:textId="77777777" w:rsidR="00C47B4E" w:rsidRDefault="00C47B4E" w:rsidP="00AE6202">
            <w:pPr>
              <w:jc w:val="both"/>
              <w:rPr>
                <w:ins w:id="11350" w:author="PS" w:date="2018-11-25T16:38:00Z"/>
              </w:rPr>
            </w:pPr>
            <w:ins w:id="11351" w:author="PS" w:date="2018-11-25T16:38:00Z">
              <w:r>
                <w:t>3 obhájené bakalářské práce</w:t>
              </w:r>
            </w:ins>
          </w:p>
          <w:p w14:paraId="2005A8A3" w14:textId="77777777" w:rsidR="00C47B4E" w:rsidRDefault="00C47B4E" w:rsidP="00AE6202">
            <w:pPr>
              <w:jc w:val="both"/>
              <w:rPr>
                <w:ins w:id="11352" w:author="PS" w:date="2018-11-25T16:38:00Z"/>
              </w:rPr>
            </w:pPr>
            <w:ins w:id="11353" w:author="PS" w:date="2018-11-25T16:38:00Z">
              <w:r>
                <w:t>3 obhájené diplomové práce</w:t>
              </w:r>
            </w:ins>
          </w:p>
        </w:tc>
      </w:tr>
      <w:tr w:rsidR="00C47B4E" w14:paraId="1D1E289D" w14:textId="77777777" w:rsidTr="00AE6202">
        <w:trPr>
          <w:cantSplit/>
          <w:ins w:id="11354" w:author="PS" w:date="2018-11-25T16:38:00Z"/>
        </w:trPr>
        <w:tc>
          <w:tcPr>
            <w:tcW w:w="3361" w:type="dxa"/>
            <w:gridSpan w:val="2"/>
            <w:tcBorders>
              <w:top w:val="single" w:sz="12" w:space="0" w:color="auto"/>
            </w:tcBorders>
            <w:shd w:val="clear" w:color="auto" w:fill="F7CAAC"/>
          </w:tcPr>
          <w:p w14:paraId="2369E526" w14:textId="77777777" w:rsidR="00C47B4E" w:rsidRDefault="00C47B4E" w:rsidP="00AE6202">
            <w:pPr>
              <w:jc w:val="both"/>
              <w:rPr>
                <w:ins w:id="11355" w:author="PS" w:date="2018-11-25T16:38:00Z"/>
              </w:rPr>
            </w:pPr>
            <w:ins w:id="11356" w:author="PS" w:date="2018-11-25T16:38:00Z">
              <w:r>
                <w:rPr>
                  <w:b/>
                </w:rPr>
                <w:t xml:space="preserve">Obor habilitačního řízení </w:t>
              </w:r>
            </w:ins>
          </w:p>
        </w:tc>
        <w:tc>
          <w:tcPr>
            <w:tcW w:w="2254" w:type="dxa"/>
            <w:gridSpan w:val="2"/>
            <w:tcBorders>
              <w:top w:val="single" w:sz="12" w:space="0" w:color="auto"/>
            </w:tcBorders>
            <w:shd w:val="clear" w:color="auto" w:fill="F7CAAC"/>
          </w:tcPr>
          <w:p w14:paraId="3088A139" w14:textId="77777777" w:rsidR="00C47B4E" w:rsidRDefault="00C47B4E" w:rsidP="00AE6202">
            <w:pPr>
              <w:jc w:val="both"/>
              <w:rPr>
                <w:ins w:id="11357" w:author="PS" w:date="2018-11-25T16:38:00Z"/>
              </w:rPr>
            </w:pPr>
            <w:ins w:id="11358" w:author="PS" w:date="2018-11-25T16:38:00Z">
              <w:r>
                <w:rPr>
                  <w:b/>
                </w:rPr>
                <w:t>Rok udělení hodnosti</w:t>
              </w:r>
            </w:ins>
          </w:p>
        </w:tc>
        <w:tc>
          <w:tcPr>
            <w:tcW w:w="2257" w:type="dxa"/>
            <w:gridSpan w:val="4"/>
            <w:tcBorders>
              <w:top w:val="single" w:sz="12" w:space="0" w:color="auto"/>
              <w:right w:val="single" w:sz="12" w:space="0" w:color="auto"/>
            </w:tcBorders>
            <w:shd w:val="clear" w:color="auto" w:fill="F7CAAC"/>
          </w:tcPr>
          <w:p w14:paraId="049DC6F3" w14:textId="77777777" w:rsidR="00C47B4E" w:rsidRDefault="00C47B4E" w:rsidP="00AE6202">
            <w:pPr>
              <w:jc w:val="both"/>
              <w:rPr>
                <w:ins w:id="11359" w:author="PS" w:date="2018-11-25T16:38:00Z"/>
              </w:rPr>
            </w:pPr>
            <w:ins w:id="11360" w:author="PS" w:date="2018-11-25T16:38:00Z">
              <w:r>
                <w:rPr>
                  <w:b/>
                </w:rPr>
                <w:t>Řízení konáno na VŠ</w:t>
              </w:r>
            </w:ins>
          </w:p>
        </w:tc>
        <w:tc>
          <w:tcPr>
            <w:tcW w:w="2028" w:type="dxa"/>
            <w:gridSpan w:val="3"/>
            <w:tcBorders>
              <w:top w:val="single" w:sz="12" w:space="0" w:color="auto"/>
              <w:left w:val="single" w:sz="12" w:space="0" w:color="auto"/>
            </w:tcBorders>
            <w:shd w:val="clear" w:color="auto" w:fill="F7CAAC"/>
          </w:tcPr>
          <w:p w14:paraId="33E61771" w14:textId="77777777" w:rsidR="00C47B4E" w:rsidRDefault="00C47B4E" w:rsidP="00AE6202">
            <w:pPr>
              <w:jc w:val="both"/>
              <w:rPr>
                <w:ins w:id="11361" w:author="PS" w:date="2018-11-25T16:38:00Z"/>
                <w:b/>
              </w:rPr>
            </w:pPr>
            <w:ins w:id="11362" w:author="PS" w:date="2018-11-25T16:38:00Z">
              <w:r>
                <w:rPr>
                  <w:b/>
                </w:rPr>
                <w:t>Ohlasy publikací</w:t>
              </w:r>
            </w:ins>
          </w:p>
        </w:tc>
      </w:tr>
      <w:tr w:rsidR="00C47B4E" w14:paraId="795AE922" w14:textId="77777777" w:rsidTr="00AE6202">
        <w:trPr>
          <w:cantSplit/>
          <w:ins w:id="11363" w:author="PS" w:date="2018-11-25T16:38:00Z"/>
        </w:trPr>
        <w:tc>
          <w:tcPr>
            <w:tcW w:w="3361" w:type="dxa"/>
            <w:gridSpan w:val="2"/>
          </w:tcPr>
          <w:p w14:paraId="2908CB5B" w14:textId="77777777" w:rsidR="00C47B4E" w:rsidRDefault="00C47B4E" w:rsidP="00AE6202">
            <w:pPr>
              <w:jc w:val="both"/>
              <w:rPr>
                <w:ins w:id="11364" w:author="PS" w:date="2018-11-25T16:38:00Z"/>
              </w:rPr>
            </w:pPr>
          </w:p>
        </w:tc>
        <w:tc>
          <w:tcPr>
            <w:tcW w:w="2254" w:type="dxa"/>
            <w:gridSpan w:val="2"/>
          </w:tcPr>
          <w:p w14:paraId="516E1E00" w14:textId="77777777" w:rsidR="00C47B4E" w:rsidRDefault="00C47B4E" w:rsidP="00AE6202">
            <w:pPr>
              <w:jc w:val="both"/>
              <w:rPr>
                <w:ins w:id="11365" w:author="PS" w:date="2018-11-25T16:38:00Z"/>
              </w:rPr>
            </w:pPr>
          </w:p>
        </w:tc>
        <w:tc>
          <w:tcPr>
            <w:tcW w:w="2257" w:type="dxa"/>
            <w:gridSpan w:val="4"/>
            <w:tcBorders>
              <w:right w:val="single" w:sz="12" w:space="0" w:color="auto"/>
            </w:tcBorders>
          </w:tcPr>
          <w:p w14:paraId="0881CBD5" w14:textId="77777777" w:rsidR="00C47B4E" w:rsidRDefault="00C47B4E" w:rsidP="00AE6202">
            <w:pPr>
              <w:jc w:val="both"/>
              <w:rPr>
                <w:ins w:id="11366" w:author="PS" w:date="2018-11-25T16:38:00Z"/>
              </w:rPr>
            </w:pPr>
          </w:p>
        </w:tc>
        <w:tc>
          <w:tcPr>
            <w:tcW w:w="635" w:type="dxa"/>
            <w:tcBorders>
              <w:left w:val="single" w:sz="12" w:space="0" w:color="auto"/>
            </w:tcBorders>
            <w:shd w:val="clear" w:color="auto" w:fill="F7CAAC"/>
          </w:tcPr>
          <w:p w14:paraId="76755815" w14:textId="77777777" w:rsidR="00C47B4E" w:rsidRDefault="00C47B4E" w:rsidP="00AE6202">
            <w:pPr>
              <w:jc w:val="both"/>
              <w:rPr>
                <w:ins w:id="11367" w:author="PS" w:date="2018-11-25T16:38:00Z"/>
              </w:rPr>
            </w:pPr>
            <w:ins w:id="11368" w:author="PS" w:date="2018-11-25T16:38:00Z">
              <w:r>
                <w:rPr>
                  <w:b/>
                </w:rPr>
                <w:t>WOS</w:t>
              </w:r>
            </w:ins>
          </w:p>
        </w:tc>
        <w:tc>
          <w:tcPr>
            <w:tcW w:w="696" w:type="dxa"/>
            <w:shd w:val="clear" w:color="auto" w:fill="F7CAAC"/>
          </w:tcPr>
          <w:p w14:paraId="0EC11631" w14:textId="77777777" w:rsidR="00C47B4E" w:rsidRDefault="00C47B4E" w:rsidP="00AE6202">
            <w:pPr>
              <w:jc w:val="both"/>
              <w:rPr>
                <w:ins w:id="11369" w:author="PS" w:date="2018-11-25T16:38:00Z"/>
                <w:sz w:val="18"/>
              </w:rPr>
            </w:pPr>
            <w:ins w:id="11370" w:author="PS" w:date="2018-11-25T16:38:00Z">
              <w:r>
                <w:rPr>
                  <w:b/>
                  <w:sz w:val="18"/>
                </w:rPr>
                <w:t>Scopus</w:t>
              </w:r>
            </w:ins>
          </w:p>
        </w:tc>
        <w:tc>
          <w:tcPr>
            <w:tcW w:w="697" w:type="dxa"/>
            <w:shd w:val="clear" w:color="auto" w:fill="F7CAAC"/>
          </w:tcPr>
          <w:p w14:paraId="207D1352" w14:textId="77777777" w:rsidR="00C47B4E" w:rsidRDefault="00C47B4E" w:rsidP="00AE6202">
            <w:pPr>
              <w:jc w:val="both"/>
              <w:rPr>
                <w:ins w:id="11371" w:author="PS" w:date="2018-11-25T16:38:00Z"/>
              </w:rPr>
            </w:pPr>
            <w:ins w:id="11372" w:author="PS" w:date="2018-11-25T16:38:00Z">
              <w:r>
                <w:rPr>
                  <w:b/>
                  <w:sz w:val="18"/>
                </w:rPr>
                <w:t>ostatní</w:t>
              </w:r>
            </w:ins>
          </w:p>
        </w:tc>
      </w:tr>
      <w:tr w:rsidR="00C47B4E" w14:paraId="38370DE5" w14:textId="77777777" w:rsidTr="00AE6202">
        <w:trPr>
          <w:cantSplit/>
          <w:trHeight w:val="70"/>
          <w:ins w:id="11373" w:author="PS" w:date="2018-11-25T16:38:00Z"/>
        </w:trPr>
        <w:tc>
          <w:tcPr>
            <w:tcW w:w="3361" w:type="dxa"/>
            <w:gridSpan w:val="2"/>
            <w:shd w:val="clear" w:color="auto" w:fill="F7CAAC"/>
          </w:tcPr>
          <w:p w14:paraId="2FAEADF8" w14:textId="77777777" w:rsidR="00C47B4E" w:rsidRDefault="00C47B4E" w:rsidP="00AE6202">
            <w:pPr>
              <w:jc w:val="both"/>
              <w:rPr>
                <w:ins w:id="11374" w:author="PS" w:date="2018-11-25T16:38:00Z"/>
              </w:rPr>
            </w:pPr>
            <w:ins w:id="11375" w:author="PS" w:date="2018-11-25T16:38:00Z">
              <w:r>
                <w:rPr>
                  <w:b/>
                </w:rPr>
                <w:t>Obor jmenovacího řízení</w:t>
              </w:r>
            </w:ins>
          </w:p>
        </w:tc>
        <w:tc>
          <w:tcPr>
            <w:tcW w:w="2254" w:type="dxa"/>
            <w:gridSpan w:val="2"/>
            <w:shd w:val="clear" w:color="auto" w:fill="F7CAAC"/>
          </w:tcPr>
          <w:p w14:paraId="5B54DD3B" w14:textId="77777777" w:rsidR="00C47B4E" w:rsidRDefault="00C47B4E" w:rsidP="00AE6202">
            <w:pPr>
              <w:jc w:val="both"/>
              <w:rPr>
                <w:ins w:id="11376" w:author="PS" w:date="2018-11-25T16:38:00Z"/>
              </w:rPr>
            </w:pPr>
            <w:ins w:id="11377" w:author="PS" w:date="2018-11-25T16:38:00Z">
              <w:r>
                <w:rPr>
                  <w:b/>
                </w:rPr>
                <w:t>Rok udělení hodnosti</w:t>
              </w:r>
            </w:ins>
          </w:p>
        </w:tc>
        <w:tc>
          <w:tcPr>
            <w:tcW w:w="2257" w:type="dxa"/>
            <w:gridSpan w:val="4"/>
            <w:tcBorders>
              <w:right w:val="single" w:sz="12" w:space="0" w:color="auto"/>
            </w:tcBorders>
            <w:shd w:val="clear" w:color="auto" w:fill="F7CAAC"/>
          </w:tcPr>
          <w:p w14:paraId="61B80DFA" w14:textId="77777777" w:rsidR="00C47B4E" w:rsidRDefault="00C47B4E" w:rsidP="00AE6202">
            <w:pPr>
              <w:jc w:val="both"/>
              <w:rPr>
                <w:ins w:id="11378" w:author="PS" w:date="2018-11-25T16:38:00Z"/>
              </w:rPr>
            </w:pPr>
            <w:ins w:id="11379" w:author="PS" w:date="2018-11-25T16:38:00Z">
              <w:r>
                <w:rPr>
                  <w:b/>
                </w:rPr>
                <w:t>Řízení konáno na VŠ</w:t>
              </w:r>
            </w:ins>
          </w:p>
        </w:tc>
        <w:tc>
          <w:tcPr>
            <w:tcW w:w="635" w:type="dxa"/>
            <w:vMerge w:val="restart"/>
            <w:tcBorders>
              <w:left w:val="single" w:sz="12" w:space="0" w:color="auto"/>
            </w:tcBorders>
          </w:tcPr>
          <w:p w14:paraId="6CFD1F16" w14:textId="77777777" w:rsidR="00C47B4E" w:rsidRDefault="00C47B4E" w:rsidP="00AE6202">
            <w:pPr>
              <w:jc w:val="center"/>
              <w:rPr>
                <w:ins w:id="11380" w:author="PS" w:date="2018-11-25T16:38:00Z"/>
                <w:b/>
              </w:rPr>
            </w:pPr>
            <w:ins w:id="11381" w:author="PS" w:date="2018-11-25T16:38:00Z">
              <w:r>
                <w:rPr>
                  <w:b/>
                </w:rPr>
                <w:t>19</w:t>
              </w:r>
            </w:ins>
          </w:p>
        </w:tc>
        <w:tc>
          <w:tcPr>
            <w:tcW w:w="696" w:type="dxa"/>
            <w:vMerge w:val="restart"/>
          </w:tcPr>
          <w:p w14:paraId="459E8514" w14:textId="77777777" w:rsidR="00C47B4E" w:rsidRDefault="00C47B4E" w:rsidP="00AE6202">
            <w:pPr>
              <w:jc w:val="center"/>
              <w:rPr>
                <w:ins w:id="11382" w:author="PS" w:date="2018-11-25T16:38:00Z"/>
                <w:b/>
              </w:rPr>
            </w:pPr>
            <w:ins w:id="11383" w:author="PS" w:date="2018-11-25T16:38:00Z">
              <w:r>
                <w:rPr>
                  <w:b/>
                </w:rPr>
                <w:t>21</w:t>
              </w:r>
            </w:ins>
          </w:p>
        </w:tc>
        <w:tc>
          <w:tcPr>
            <w:tcW w:w="697" w:type="dxa"/>
            <w:vMerge w:val="restart"/>
          </w:tcPr>
          <w:p w14:paraId="6D64344B" w14:textId="77777777" w:rsidR="00C47B4E" w:rsidRDefault="00C47B4E" w:rsidP="00AE6202">
            <w:pPr>
              <w:jc w:val="center"/>
              <w:rPr>
                <w:ins w:id="11384" w:author="PS" w:date="2018-11-25T16:38:00Z"/>
                <w:b/>
              </w:rPr>
            </w:pPr>
            <w:ins w:id="11385" w:author="PS" w:date="2018-11-25T16:38:00Z">
              <w:r>
                <w:rPr>
                  <w:b/>
                </w:rPr>
                <w:t>2</w:t>
              </w:r>
            </w:ins>
          </w:p>
        </w:tc>
      </w:tr>
      <w:tr w:rsidR="00C47B4E" w14:paraId="7F09564F" w14:textId="77777777" w:rsidTr="00AE6202">
        <w:trPr>
          <w:trHeight w:val="205"/>
          <w:ins w:id="11386" w:author="PS" w:date="2018-11-25T16:38:00Z"/>
        </w:trPr>
        <w:tc>
          <w:tcPr>
            <w:tcW w:w="3361" w:type="dxa"/>
            <w:gridSpan w:val="2"/>
          </w:tcPr>
          <w:p w14:paraId="331CCC5B" w14:textId="77777777" w:rsidR="00C47B4E" w:rsidRDefault="00C47B4E" w:rsidP="00AE6202">
            <w:pPr>
              <w:jc w:val="both"/>
              <w:rPr>
                <w:ins w:id="11387" w:author="PS" w:date="2018-11-25T16:38:00Z"/>
              </w:rPr>
            </w:pPr>
          </w:p>
        </w:tc>
        <w:tc>
          <w:tcPr>
            <w:tcW w:w="2254" w:type="dxa"/>
            <w:gridSpan w:val="2"/>
          </w:tcPr>
          <w:p w14:paraId="72D88171" w14:textId="77777777" w:rsidR="00C47B4E" w:rsidRDefault="00C47B4E" w:rsidP="00AE6202">
            <w:pPr>
              <w:jc w:val="both"/>
              <w:rPr>
                <w:ins w:id="11388" w:author="PS" w:date="2018-11-25T16:38:00Z"/>
              </w:rPr>
            </w:pPr>
          </w:p>
        </w:tc>
        <w:tc>
          <w:tcPr>
            <w:tcW w:w="2257" w:type="dxa"/>
            <w:gridSpan w:val="4"/>
            <w:tcBorders>
              <w:right w:val="single" w:sz="12" w:space="0" w:color="auto"/>
            </w:tcBorders>
          </w:tcPr>
          <w:p w14:paraId="76EAC9B4" w14:textId="77777777" w:rsidR="00C47B4E" w:rsidRDefault="00C47B4E" w:rsidP="00AE6202">
            <w:pPr>
              <w:jc w:val="both"/>
              <w:rPr>
                <w:ins w:id="11389" w:author="PS" w:date="2018-11-25T16:38:00Z"/>
              </w:rPr>
            </w:pPr>
          </w:p>
        </w:tc>
        <w:tc>
          <w:tcPr>
            <w:tcW w:w="635" w:type="dxa"/>
            <w:vMerge/>
            <w:tcBorders>
              <w:left w:val="single" w:sz="12" w:space="0" w:color="auto"/>
            </w:tcBorders>
            <w:vAlign w:val="center"/>
          </w:tcPr>
          <w:p w14:paraId="2848EFC2" w14:textId="77777777" w:rsidR="00C47B4E" w:rsidRDefault="00C47B4E" w:rsidP="00AE6202">
            <w:pPr>
              <w:rPr>
                <w:ins w:id="11390" w:author="PS" w:date="2018-11-25T16:38:00Z"/>
                <w:b/>
              </w:rPr>
            </w:pPr>
          </w:p>
        </w:tc>
        <w:tc>
          <w:tcPr>
            <w:tcW w:w="696" w:type="dxa"/>
            <w:vMerge/>
            <w:vAlign w:val="center"/>
          </w:tcPr>
          <w:p w14:paraId="1122B893" w14:textId="77777777" w:rsidR="00C47B4E" w:rsidRDefault="00C47B4E" w:rsidP="00AE6202">
            <w:pPr>
              <w:rPr>
                <w:ins w:id="11391" w:author="PS" w:date="2018-11-25T16:38:00Z"/>
                <w:b/>
              </w:rPr>
            </w:pPr>
          </w:p>
        </w:tc>
        <w:tc>
          <w:tcPr>
            <w:tcW w:w="697" w:type="dxa"/>
            <w:vMerge/>
            <w:vAlign w:val="center"/>
          </w:tcPr>
          <w:p w14:paraId="7C0FA3BC" w14:textId="77777777" w:rsidR="00C47B4E" w:rsidRDefault="00C47B4E" w:rsidP="00AE6202">
            <w:pPr>
              <w:rPr>
                <w:ins w:id="11392" w:author="PS" w:date="2018-11-25T16:38:00Z"/>
                <w:b/>
              </w:rPr>
            </w:pPr>
          </w:p>
        </w:tc>
      </w:tr>
      <w:tr w:rsidR="00C47B4E" w14:paraId="6EC33F8F" w14:textId="77777777" w:rsidTr="00AE6202">
        <w:trPr>
          <w:ins w:id="11393" w:author="PS" w:date="2018-11-25T16:38:00Z"/>
        </w:trPr>
        <w:tc>
          <w:tcPr>
            <w:tcW w:w="9900" w:type="dxa"/>
            <w:gridSpan w:val="11"/>
            <w:shd w:val="clear" w:color="auto" w:fill="F7CAAC"/>
          </w:tcPr>
          <w:p w14:paraId="24410E03" w14:textId="77777777" w:rsidR="00C47B4E" w:rsidRDefault="00C47B4E" w:rsidP="00AE6202">
            <w:pPr>
              <w:jc w:val="both"/>
              <w:rPr>
                <w:ins w:id="11394" w:author="PS" w:date="2018-11-25T16:38:00Z"/>
                <w:b/>
              </w:rPr>
            </w:pPr>
            <w:ins w:id="11395" w:author="PS" w:date="2018-11-25T16:38:00Z">
              <w:r>
                <w:rPr>
                  <w:b/>
                </w:rPr>
                <w:t xml:space="preserve">Přehled o nejvýznamnější publikační a další tvůrčí činnosti nebo další profesní činnosti u odborníků z praxe vztahující se k zabezpečovaným předmětům </w:t>
              </w:r>
            </w:ins>
          </w:p>
        </w:tc>
      </w:tr>
      <w:tr w:rsidR="00C47B4E" w:rsidRPr="00B32B4D" w14:paraId="1AB697E9" w14:textId="77777777" w:rsidTr="00AE6202">
        <w:trPr>
          <w:trHeight w:val="2347"/>
          <w:ins w:id="11396" w:author="PS" w:date="2018-11-25T16:38:00Z"/>
        </w:trPr>
        <w:tc>
          <w:tcPr>
            <w:tcW w:w="9900" w:type="dxa"/>
            <w:gridSpan w:val="11"/>
          </w:tcPr>
          <w:p w14:paraId="536A532C" w14:textId="77777777" w:rsidR="00C47B4E" w:rsidRPr="00B32B4D" w:rsidRDefault="00C47B4E" w:rsidP="00AE6202">
            <w:pPr>
              <w:spacing w:after="60"/>
              <w:jc w:val="both"/>
              <w:textAlignment w:val="baseline"/>
              <w:rPr>
                <w:ins w:id="11397" w:author="PS" w:date="2018-11-25T16:38:00Z"/>
                <w:rFonts w:eastAsia="SimSun"/>
                <w:color w:val="000000"/>
                <w:lang w:eastAsia="zh-CN" w:bidi="hi-IN"/>
              </w:rPr>
            </w:pPr>
            <w:ins w:id="11398" w:author="PS" w:date="2018-11-25T16:38:00Z">
              <w:r w:rsidRPr="00157EB8">
                <w:rPr>
                  <w:b/>
                </w:rPr>
                <w:t>MARTINEK, P.</w:t>
              </w:r>
              <w:r>
                <w:rPr>
                  <w:b/>
                </w:rPr>
                <w:t xml:space="preserve"> (100</w:t>
              </w:r>
              <w:r w:rsidRPr="00157EB8">
                <w:rPr>
                  <w:b/>
                </w:rPr>
                <w:t>%)</w:t>
              </w:r>
              <w:r>
                <w:rPr>
                  <w:b/>
                </w:rPr>
                <w:t>:</w:t>
              </w:r>
              <w:r w:rsidRPr="00B32B4D">
                <w:rPr>
                  <w:rFonts w:eastAsia="SimSun"/>
                  <w:color w:val="000000"/>
                  <w:lang w:eastAsia="zh-CN" w:bidi="hi-IN"/>
                </w:rPr>
                <w:t xml:space="preserve"> </w:t>
              </w:r>
              <w:r w:rsidRPr="00080385">
                <w:rPr>
                  <w:rFonts w:eastAsia="SimSun"/>
                  <w:i/>
                  <w:color w:val="000000"/>
                  <w:lang w:eastAsia="zh-CN" w:bidi="hi-IN"/>
                </w:rPr>
                <w:t>Fuzzy multiset finite automata: determinism, languages, and pumping lemma</w:t>
              </w:r>
              <w:r w:rsidRPr="00B32B4D">
                <w:rPr>
                  <w:rFonts w:eastAsia="SimSun"/>
                  <w:color w:val="000000"/>
                  <w:lang w:eastAsia="zh-CN" w:bidi="hi-IN"/>
                </w:rPr>
                <w:t>. In FSKD 2015: 2015 12th International Conference on Fuzzy Systems and Knowledge Discovery. Zhangjiajie, China: IEEE, 2016, 60–64. ISBN 978-1-4673-7682-2.</w:t>
              </w:r>
            </w:ins>
          </w:p>
          <w:p w14:paraId="3105B380" w14:textId="77777777" w:rsidR="00C47B4E" w:rsidRPr="00B32B4D" w:rsidRDefault="00C47B4E" w:rsidP="00AE6202">
            <w:pPr>
              <w:spacing w:after="60"/>
              <w:jc w:val="both"/>
              <w:textAlignment w:val="baseline"/>
              <w:rPr>
                <w:ins w:id="11399" w:author="PS" w:date="2018-11-25T16:38:00Z"/>
                <w:rFonts w:eastAsia="SimSun"/>
                <w:color w:val="000000"/>
                <w:lang w:eastAsia="zh-CN" w:bidi="hi-IN"/>
              </w:rPr>
            </w:pPr>
            <w:ins w:id="11400" w:author="PS" w:date="2018-11-25T16:38:00Z">
              <w:r w:rsidRPr="00157EB8">
                <w:rPr>
                  <w:b/>
                </w:rPr>
                <w:t>MARTINEK, P.</w:t>
              </w:r>
              <w:r>
                <w:rPr>
                  <w:b/>
                </w:rPr>
                <w:t xml:space="preserve"> (100</w:t>
              </w:r>
              <w:r w:rsidRPr="00157EB8">
                <w:rPr>
                  <w:b/>
                </w:rPr>
                <w:t>%)</w:t>
              </w:r>
              <w:r>
                <w:rPr>
                  <w:b/>
                </w:rPr>
                <w:t xml:space="preserve">: </w:t>
              </w:r>
              <w:r w:rsidRPr="00080385">
                <w:rPr>
                  <w:rFonts w:eastAsia="SimSun"/>
                  <w:i/>
                  <w:color w:val="000000"/>
                  <w:lang w:eastAsia="zh-CN" w:bidi="hi-IN"/>
                </w:rPr>
                <w:t>A simplified form of fuzzy multiset finite automata</w:t>
              </w:r>
              <w:r w:rsidRPr="00B32B4D">
                <w:rPr>
                  <w:rFonts w:eastAsia="SimSun"/>
                  <w:color w:val="000000"/>
                  <w:lang w:eastAsia="zh-CN" w:bidi="hi-IN"/>
                </w:rPr>
                <w:t>. In: R. Silhavy, R. Senkerik, Z. Kominkova Oplatkova, P. Silhavy, Z. Prokopova (eds.): Artificial Intelligence Perspectives in Intelligent Systems, Proceedings of the 5</w:t>
              </w:r>
              <w:r w:rsidRPr="00504803">
                <w:rPr>
                  <w:rFonts w:eastAsia="SimSun"/>
                  <w:color w:val="000000"/>
                  <w:vertAlign w:val="superscript"/>
                  <w:lang w:eastAsia="zh-CN" w:bidi="hi-IN"/>
                </w:rPr>
                <w:t>th</w:t>
              </w:r>
              <w:r w:rsidRPr="00B32B4D">
                <w:rPr>
                  <w:rFonts w:eastAsia="SimSun"/>
                  <w:color w:val="000000"/>
                  <w:lang w:eastAsia="zh-CN" w:bidi="hi-IN"/>
                </w:rPr>
                <w:t xml:space="preserve"> Computer Science On-line Conference 2016 (CSOC 2016), Vol. 1. Series: Advances in Intelligent Systems and Computing, Vol. 464, Springer, 2016, 469–476, ISBN: 978-3-319-33623-7.</w:t>
              </w:r>
            </w:ins>
          </w:p>
          <w:p w14:paraId="42C3FA49" w14:textId="77777777" w:rsidR="00C47B4E" w:rsidRPr="00B32B4D" w:rsidRDefault="00C47B4E" w:rsidP="00AE6202">
            <w:pPr>
              <w:spacing w:after="60"/>
              <w:jc w:val="both"/>
              <w:textAlignment w:val="baseline"/>
              <w:rPr>
                <w:ins w:id="11401" w:author="PS" w:date="2018-11-25T16:38:00Z"/>
                <w:rFonts w:eastAsia="SimSun"/>
                <w:color w:val="000000"/>
                <w:lang w:eastAsia="zh-CN" w:bidi="hi-IN"/>
              </w:rPr>
            </w:pPr>
            <w:ins w:id="11402" w:author="PS" w:date="2018-11-25T16:38:00Z">
              <w:r w:rsidRPr="00157EB8">
                <w:rPr>
                  <w:b/>
                </w:rPr>
                <w:t>MARTINEK, P.</w:t>
              </w:r>
              <w:r>
                <w:rPr>
                  <w:b/>
                </w:rPr>
                <w:t xml:space="preserve"> (100</w:t>
              </w:r>
              <w:r w:rsidRPr="00157EB8">
                <w:rPr>
                  <w:b/>
                </w:rPr>
                <w:t>%)</w:t>
              </w:r>
              <w:r>
                <w:rPr>
                  <w:b/>
                </w:rPr>
                <w:t xml:space="preserve">: </w:t>
              </w:r>
              <w:r w:rsidRPr="00504803">
                <w:rPr>
                  <w:rFonts w:eastAsia="SimSun"/>
                  <w:i/>
                  <w:color w:val="000000"/>
                  <w:lang w:eastAsia="zh-CN" w:bidi="hi-IN"/>
                </w:rPr>
                <w:t>On equality between fuzzy context-free and fuzzy adult 0L languages</w:t>
              </w:r>
              <w:r w:rsidRPr="00B32B4D">
                <w:rPr>
                  <w:rFonts w:eastAsia="SimSun"/>
                  <w:color w:val="000000"/>
                  <w:lang w:eastAsia="zh-CN" w:bidi="hi-IN"/>
                </w:rPr>
                <w:t>, Fuzzy Sets and Systems, 301 (2016), 116–128, ISSN 0165-0114.</w:t>
              </w:r>
            </w:ins>
          </w:p>
          <w:p w14:paraId="7365929D" w14:textId="77777777" w:rsidR="00C47B4E" w:rsidRPr="00B32B4D" w:rsidRDefault="00C47B4E" w:rsidP="00AE6202">
            <w:pPr>
              <w:spacing w:after="60"/>
              <w:jc w:val="both"/>
              <w:textAlignment w:val="baseline"/>
              <w:rPr>
                <w:ins w:id="11403" w:author="PS" w:date="2018-11-25T16:38:00Z"/>
                <w:rFonts w:eastAsia="SimSun"/>
                <w:color w:val="000000"/>
                <w:lang w:eastAsia="zh-CN" w:bidi="hi-IN"/>
              </w:rPr>
            </w:pPr>
            <w:ins w:id="11404" w:author="PS" w:date="2018-11-25T16:38:00Z">
              <w:r w:rsidRPr="00157EB8">
                <w:rPr>
                  <w:b/>
                </w:rPr>
                <w:t>MARTINEK, P.</w:t>
              </w:r>
              <w:r>
                <w:rPr>
                  <w:b/>
                </w:rPr>
                <w:t xml:space="preserve"> (100</w:t>
              </w:r>
              <w:r w:rsidRPr="00157EB8">
                <w:rPr>
                  <w:b/>
                </w:rPr>
                <w:t>%)</w:t>
              </w:r>
              <w:r>
                <w:rPr>
                  <w:b/>
                </w:rPr>
                <w:t xml:space="preserve">: </w:t>
              </w:r>
              <w:r w:rsidRPr="00504803">
                <w:rPr>
                  <w:rFonts w:eastAsia="SimSun"/>
                  <w:i/>
                  <w:color w:val="000000"/>
                  <w:lang w:eastAsia="zh-CN" w:bidi="hi-IN"/>
                </w:rPr>
                <w:t xml:space="preserve">Multiset languages accepted by deterministic multiset finite automata with detection </w:t>
              </w:r>
              <w:r>
                <w:rPr>
                  <w:rFonts w:eastAsia="SimSun"/>
                  <w:i/>
                  <w:color w:val="000000"/>
                  <w:lang w:eastAsia="zh-CN" w:bidi="hi-IN"/>
                </w:rPr>
                <w:br/>
              </w:r>
              <w:r w:rsidRPr="00504803">
                <w:rPr>
                  <w:rFonts w:eastAsia="SimSun"/>
                  <w:i/>
                  <w:color w:val="000000"/>
                  <w:lang w:eastAsia="zh-CN" w:bidi="hi-IN"/>
                </w:rPr>
                <w:t>as a specific kind of semilinear languages.</w:t>
              </w:r>
              <w:r w:rsidRPr="00B32B4D">
                <w:rPr>
                  <w:rFonts w:eastAsia="SimSun"/>
                  <w:color w:val="000000"/>
                  <w:lang w:eastAsia="zh-CN" w:bidi="hi-IN"/>
                </w:rPr>
                <w:t xml:space="preserve"> In: T. E. Simos, Ch. Tsitouras (eds.): International Conference of Numerical Analysis and Applied Mathematics 2016, (ICNAAM 2016), Rhodes, Greece, AIP Conference Proceedings, Vol. 1863, AIP, 2017, Article number 560034, ISBN: 978-073541538-6.</w:t>
              </w:r>
            </w:ins>
          </w:p>
        </w:tc>
      </w:tr>
      <w:tr w:rsidR="00C47B4E" w14:paraId="7C646F09" w14:textId="77777777" w:rsidTr="00AE6202">
        <w:trPr>
          <w:trHeight w:val="218"/>
          <w:ins w:id="11405" w:author="PS" w:date="2018-11-25T16:38:00Z"/>
        </w:trPr>
        <w:tc>
          <w:tcPr>
            <w:tcW w:w="9900" w:type="dxa"/>
            <w:gridSpan w:val="11"/>
            <w:shd w:val="clear" w:color="auto" w:fill="F7CAAC"/>
          </w:tcPr>
          <w:p w14:paraId="69EE7752" w14:textId="77777777" w:rsidR="00C47B4E" w:rsidRDefault="00C47B4E" w:rsidP="00AE6202">
            <w:pPr>
              <w:rPr>
                <w:ins w:id="11406" w:author="PS" w:date="2018-11-25T16:38:00Z"/>
                <w:b/>
              </w:rPr>
            </w:pPr>
            <w:ins w:id="11407" w:author="PS" w:date="2018-11-25T16:38:00Z">
              <w:r>
                <w:rPr>
                  <w:b/>
                </w:rPr>
                <w:t>Působení v zahraničí</w:t>
              </w:r>
            </w:ins>
          </w:p>
        </w:tc>
      </w:tr>
      <w:tr w:rsidR="00C47B4E" w14:paraId="0B0F5906" w14:textId="77777777" w:rsidTr="00AE6202">
        <w:trPr>
          <w:trHeight w:val="328"/>
          <w:ins w:id="11408" w:author="PS" w:date="2018-11-25T16:38:00Z"/>
        </w:trPr>
        <w:tc>
          <w:tcPr>
            <w:tcW w:w="9900" w:type="dxa"/>
            <w:gridSpan w:val="11"/>
          </w:tcPr>
          <w:p w14:paraId="34049BD7" w14:textId="77777777" w:rsidR="00C47B4E" w:rsidRDefault="00C47B4E" w:rsidP="00AE6202">
            <w:pPr>
              <w:rPr>
                <w:ins w:id="11409" w:author="PS" w:date="2018-11-25T16:38:00Z"/>
                <w:b/>
              </w:rPr>
            </w:pPr>
          </w:p>
          <w:p w14:paraId="2FDB4C6A" w14:textId="77777777" w:rsidR="00C47B4E" w:rsidRDefault="00C47B4E" w:rsidP="00AE6202">
            <w:pPr>
              <w:rPr>
                <w:ins w:id="11410" w:author="PS" w:date="2018-11-25T16:38:00Z"/>
                <w:b/>
              </w:rPr>
            </w:pPr>
          </w:p>
        </w:tc>
      </w:tr>
      <w:tr w:rsidR="00C47B4E" w14:paraId="1088758F" w14:textId="77777777" w:rsidTr="00AE6202">
        <w:trPr>
          <w:cantSplit/>
          <w:trHeight w:val="470"/>
          <w:ins w:id="11411" w:author="PS" w:date="2018-11-25T16:38:00Z"/>
        </w:trPr>
        <w:tc>
          <w:tcPr>
            <w:tcW w:w="2529" w:type="dxa"/>
            <w:shd w:val="clear" w:color="auto" w:fill="F7CAAC"/>
          </w:tcPr>
          <w:p w14:paraId="66D6FED7" w14:textId="77777777" w:rsidR="00C47B4E" w:rsidRDefault="00C47B4E" w:rsidP="00AE6202">
            <w:pPr>
              <w:jc w:val="both"/>
              <w:rPr>
                <w:ins w:id="11412" w:author="PS" w:date="2018-11-25T16:38:00Z"/>
                <w:b/>
              </w:rPr>
            </w:pPr>
            <w:ins w:id="11413" w:author="PS" w:date="2018-11-25T16:38:00Z">
              <w:r>
                <w:rPr>
                  <w:b/>
                </w:rPr>
                <w:t xml:space="preserve">Podpis </w:t>
              </w:r>
            </w:ins>
          </w:p>
        </w:tc>
        <w:tc>
          <w:tcPr>
            <w:tcW w:w="4554" w:type="dxa"/>
            <w:gridSpan w:val="5"/>
          </w:tcPr>
          <w:p w14:paraId="60FB58C4" w14:textId="77777777" w:rsidR="00C47B4E" w:rsidRDefault="00C47B4E" w:rsidP="00AE6202">
            <w:pPr>
              <w:jc w:val="both"/>
              <w:rPr>
                <w:ins w:id="11414" w:author="PS" w:date="2018-11-25T16:38:00Z"/>
              </w:rPr>
            </w:pPr>
          </w:p>
        </w:tc>
        <w:tc>
          <w:tcPr>
            <w:tcW w:w="789" w:type="dxa"/>
            <w:gridSpan w:val="2"/>
            <w:shd w:val="clear" w:color="auto" w:fill="F7CAAC"/>
          </w:tcPr>
          <w:p w14:paraId="25894F2A" w14:textId="77777777" w:rsidR="00C47B4E" w:rsidRDefault="00C47B4E" w:rsidP="00AE6202">
            <w:pPr>
              <w:jc w:val="both"/>
              <w:rPr>
                <w:ins w:id="11415" w:author="PS" w:date="2018-11-25T16:38:00Z"/>
              </w:rPr>
            </w:pPr>
            <w:ins w:id="11416" w:author="PS" w:date="2018-11-25T16:38:00Z">
              <w:r>
                <w:rPr>
                  <w:b/>
                </w:rPr>
                <w:t>datum</w:t>
              </w:r>
            </w:ins>
          </w:p>
        </w:tc>
        <w:tc>
          <w:tcPr>
            <w:tcW w:w="2028" w:type="dxa"/>
            <w:gridSpan w:val="3"/>
          </w:tcPr>
          <w:p w14:paraId="1FAED0AE" w14:textId="77777777" w:rsidR="00C47B4E" w:rsidRDefault="00C47B4E" w:rsidP="00AE6202">
            <w:pPr>
              <w:jc w:val="both"/>
              <w:rPr>
                <w:ins w:id="11417" w:author="PS" w:date="2018-11-25T16:38:00Z"/>
              </w:rPr>
            </w:pPr>
          </w:p>
        </w:tc>
      </w:tr>
    </w:tbl>
    <w:p w14:paraId="5E12BA53" w14:textId="77777777" w:rsidR="00C47B4E" w:rsidRDefault="00C47B4E" w:rsidP="00C47B4E">
      <w:pPr>
        <w:rPr>
          <w:ins w:id="11418" w:author="PS" w:date="2018-11-25T16:38:00Z"/>
        </w:rPr>
      </w:pPr>
      <w:ins w:id="11419" w:author="PS" w:date="2018-11-25T16:38:00Z">
        <w:r>
          <w:br w:type="page"/>
        </w:r>
      </w:ins>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15232A" w14:paraId="5BB06BEA" w14:textId="77777777" w:rsidTr="00AE6202">
        <w:trPr>
          <w:ins w:id="11420" w:author="PS" w:date="2018-11-25T16:43:00Z"/>
        </w:trPr>
        <w:tc>
          <w:tcPr>
            <w:tcW w:w="9900" w:type="dxa"/>
            <w:gridSpan w:val="11"/>
            <w:tcBorders>
              <w:bottom w:val="double" w:sz="4" w:space="0" w:color="auto"/>
            </w:tcBorders>
            <w:shd w:val="clear" w:color="auto" w:fill="BDD6EE"/>
          </w:tcPr>
          <w:p w14:paraId="7180224A" w14:textId="77777777" w:rsidR="0015232A" w:rsidRDefault="0015232A" w:rsidP="00AE6202">
            <w:pPr>
              <w:jc w:val="both"/>
              <w:rPr>
                <w:ins w:id="11421" w:author="PS" w:date="2018-11-25T16:43:00Z"/>
                <w:b/>
                <w:sz w:val="28"/>
              </w:rPr>
            </w:pPr>
            <w:ins w:id="11422" w:author="PS" w:date="2018-11-25T16:43:00Z">
              <w:r>
                <w:rPr>
                  <w:b/>
                  <w:sz w:val="28"/>
                </w:rPr>
                <w:t>C-I – Personální zabezpečení</w:t>
              </w:r>
            </w:ins>
          </w:p>
        </w:tc>
      </w:tr>
      <w:tr w:rsidR="0015232A" w14:paraId="2F15D6D2" w14:textId="77777777" w:rsidTr="00AE6202">
        <w:trPr>
          <w:ins w:id="11423" w:author="PS" w:date="2018-11-25T16:43:00Z"/>
        </w:trPr>
        <w:tc>
          <w:tcPr>
            <w:tcW w:w="2529" w:type="dxa"/>
            <w:tcBorders>
              <w:top w:val="double" w:sz="4" w:space="0" w:color="auto"/>
            </w:tcBorders>
            <w:shd w:val="clear" w:color="auto" w:fill="F7CAAC"/>
          </w:tcPr>
          <w:p w14:paraId="1A28D3BD" w14:textId="77777777" w:rsidR="0015232A" w:rsidRDefault="0015232A" w:rsidP="00AE6202">
            <w:pPr>
              <w:jc w:val="both"/>
              <w:rPr>
                <w:ins w:id="11424" w:author="PS" w:date="2018-11-25T16:43:00Z"/>
                <w:b/>
              </w:rPr>
            </w:pPr>
            <w:ins w:id="11425" w:author="PS" w:date="2018-11-25T16:43:00Z">
              <w:r>
                <w:rPr>
                  <w:b/>
                </w:rPr>
                <w:t>Vysoká škola</w:t>
              </w:r>
            </w:ins>
          </w:p>
        </w:tc>
        <w:tc>
          <w:tcPr>
            <w:tcW w:w="7371" w:type="dxa"/>
            <w:gridSpan w:val="10"/>
          </w:tcPr>
          <w:p w14:paraId="2B4FCA6F" w14:textId="77777777" w:rsidR="0015232A" w:rsidRDefault="0015232A" w:rsidP="00AE6202">
            <w:pPr>
              <w:jc w:val="both"/>
              <w:rPr>
                <w:ins w:id="11426" w:author="PS" w:date="2018-11-25T16:43:00Z"/>
              </w:rPr>
            </w:pPr>
            <w:ins w:id="11427" w:author="PS" w:date="2018-11-25T16:43:00Z">
              <w:r>
                <w:t>Univerzita Tomáše Bati ve Zlíně</w:t>
              </w:r>
            </w:ins>
          </w:p>
        </w:tc>
      </w:tr>
      <w:tr w:rsidR="0015232A" w14:paraId="2892AEA0" w14:textId="77777777" w:rsidTr="00AE6202">
        <w:trPr>
          <w:ins w:id="11428" w:author="PS" w:date="2018-11-25T16:43:00Z"/>
        </w:trPr>
        <w:tc>
          <w:tcPr>
            <w:tcW w:w="2529" w:type="dxa"/>
            <w:shd w:val="clear" w:color="auto" w:fill="F7CAAC"/>
          </w:tcPr>
          <w:p w14:paraId="73DF0F9A" w14:textId="77777777" w:rsidR="0015232A" w:rsidRDefault="0015232A" w:rsidP="00AE6202">
            <w:pPr>
              <w:jc w:val="both"/>
              <w:rPr>
                <w:ins w:id="11429" w:author="PS" w:date="2018-11-25T16:43:00Z"/>
                <w:b/>
              </w:rPr>
            </w:pPr>
            <w:ins w:id="11430" w:author="PS" w:date="2018-11-25T16:43:00Z">
              <w:r>
                <w:rPr>
                  <w:b/>
                </w:rPr>
                <w:t>Součást vysoké školy</w:t>
              </w:r>
            </w:ins>
          </w:p>
        </w:tc>
        <w:tc>
          <w:tcPr>
            <w:tcW w:w="7371" w:type="dxa"/>
            <w:gridSpan w:val="10"/>
          </w:tcPr>
          <w:p w14:paraId="4F667491" w14:textId="44969C96" w:rsidR="0015232A" w:rsidRDefault="0015232A" w:rsidP="00AE6202">
            <w:pPr>
              <w:jc w:val="both"/>
              <w:rPr>
                <w:ins w:id="11431" w:author="PS" w:date="2018-11-25T16:43:00Z"/>
              </w:rPr>
            </w:pPr>
            <w:ins w:id="11432" w:author="PS" w:date="2018-11-25T16:44:00Z">
              <w:r>
                <w:t>Fakulta logistiky a krizového řízení</w:t>
              </w:r>
            </w:ins>
          </w:p>
        </w:tc>
      </w:tr>
      <w:tr w:rsidR="0015232A" w14:paraId="52A49B6A" w14:textId="77777777" w:rsidTr="00AE6202">
        <w:trPr>
          <w:ins w:id="11433" w:author="PS" w:date="2018-11-25T16:43:00Z"/>
        </w:trPr>
        <w:tc>
          <w:tcPr>
            <w:tcW w:w="2529" w:type="dxa"/>
            <w:shd w:val="clear" w:color="auto" w:fill="F7CAAC"/>
          </w:tcPr>
          <w:p w14:paraId="1E4202B3" w14:textId="77777777" w:rsidR="0015232A" w:rsidRDefault="0015232A" w:rsidP="00AE6202">
            <w:pPr>
              <w:jc w:val="both"/>
              <w:rPr>
                <w:ins w:id="11434" w:author="PS" w:date="2018-11-25T16:43:00Z"/>
                <w:b/>
              </w:rPr>
            </w:pPr>
            <w:ins w:id="11435" w:author="PS" w:date="2018-11-25T16:43:00Z">
              <w:r>
                <w:rPr>
                  <w:b/>
                </w:rPr>
                <w:t>Název studijního programu</w:t>
              </w:r>
            </w:ins>
          </w:p>
        </w:tc>
        <w:tc>
          <w:tcPr>
            <w:tcW w:w="7371" w:type="dxa"/>
            <w:gridSpan w:val="10"/>
          </w:tcPr>
          <w:p w14:paraId="656E46F2" w14:textId="27A32165" w:rsidR="0015232A" w:rsidRPr="0015232A" w:rsidRDefault="0015232A" w:rsidP="00AE6202">
            <w:pPr>
              <w:jc w:val="both"/>
              <w:rPr>
                <w:ins w:id="11436" w:author="PS" w:date="2018-11-25T16:43:00Z"/>
                <w:rPrChange w:id="11437" w:author="PS" w:date="2018-11-25T16:44:00Z">
                  <w:rPr>
                    <w:ins w:id="11438" w:author="PS" w:date="2018-11-25T16:43:00Z"/>
                    <w:b/>
                  </w:rPr>
                </w:rPrChange>
              </w:rPr>
            </w:pPr>
            <w:ins w:id="11439" w:author="PS" w:date="2018-11-25T16:44:00Z">
              <w:r w:rsidRPr="0015232A">
                <w:rPr>
                  <w:rPrChange w:id="11440" w:author="PS" w:date="2018-11-25T16:44:00Z">
                    <w:rPr>
                      <w:b/>
                    </w:rPr>
                  </w:rPrChange>
                </w:rPr>
                <w:t>Environmentální bezpečnost</w:t>
              </w:r>
            </w:ins>
          </w:p>
        </w:tc>
      </w:tr>
      <w:tr w:rsidR="0015232A" w14:paraId="4FFDB220" w14:textId="77777777" w:rsidTr="00AE6202">
        <w:trPr>
          <w:ins w:id="11441" w:author="PS" w:date="2018-11-25T16:43:00Z"/>
        </w:trPr>
        <w:tc>
          <w:tcPr>
            <w:tcW w:w="2529" w:type="dxa"/>
            <w:shd w:val="clear" w:color="auto" w:fill="F7CAAC"/>
          </w:tcPr>
          <w:p w14:paraId="0FEB01C2" w14:textId="77777777" w:rsidR="0015232A" w:rsidRDefault="0015232A" w:rsidP="00AE6202">
            <w:pPr>
              <w:jc w:val="both"/>
              <w:rPr>
                <w:ins w:id="11442" w:author="PS" w:date="2018-11-25T16:43:00Z"/>
                <w:b/>
              </w:rPr>
            </w:pPr>
            <w:ins w:id="11443" w:author="PS" w:date="2018-11-25T16:43:00Z">
              <w:r>
                <w:rPr>
                  <w:b/>
                </w:rPr>
                <w:t>Jméno a příjmení</w:t>
              </w:r>
            </w:ins>
          </w:p>
        </w:tc>
        <w:tc>
          <w:tcPr>
            <w:tcW w:w="4554" w:type="dxa"/>
            <w:gridSpan w:val="5"/>
          </w:tcPr>
          <w:p w14:paraId="45AF378F" w14:textId="77777777" w:rsidR="0015232A" w:rsidRPr="001333B7" w:rsidRDefault="0015232A" w:rsidP="00AE6202">
            <w:pPr>
              <w:jc w:val="both"/>
              <w:rPr>
                <w:ins w:id="11444" w:author="PS" w:date="2018-11-25T16:43:00Z"/>
                <w:b/>
              </w:rPr>
            </w:pPr>
            <w:ins w:id="11445" w:author="PS" w:date="2018-11-25T16:43:00Z">
              <w:r w:rsidRPr="001333B7">
                <w:rPr>
                  <w:b/>
                </w:rPr>
                <w:t>Zdeněk Melichárek</w:t>
              </w:r>
            </w:ins>
          </w:p>
        </w:tc>
        <w:tc>
          <w:tcPr>
            <w:tcW w:w="712" w:type="dxa"/>
            <w:shd w:val="clear" w:color="auto" w:fill="F7CAAC"/>
          </w:tcPr>
          <w:p w14:paraId="6DF338BF" w14:textId="77777777" w:rsidR="0015232A" w:rsidRDefault="0015232A" w:rsidP="00AE6202">
            <w:pPr>
              <w:jc w:val="both"/>
              <w:rPr>
                <w:ins w:id="11446" w:author="PS" w:date="2018-11-25T16:43:00Z"/>
                <w:b/>
              </w:rPr>
            </w:pPr>
            <w:ins w:id="11447" w:author="PS" w:date="2018-11-25T16:43:00Z">
              <w:r>
                <w:rPr>
                  <w:b/>
                </w:rPr>
                <w:t>Tituly</w:t>
              </w:r>
            </w:ins>
          </w:p>
        </w:tc>
        <w:tc>
          <w:tcPr>
            <w:tcW w:w="2105" w:type="dxa"/>
            <w:gridSpan w:val="4"/>
          </w:tcPr>
          <w:p w14:paraId="26D4E263" w14:textId="77777777" w:rsidR="0015232A" w:rsidRDefault="0015232A" w:rsidP="00AE6202">
            <w:pPr>
              <w:jc w:val="both"/>
              <w:rPr>
                <w:ins w:id="11448" w:author="PS" w:date="2018-11-25T16:43:00Z"/>
              </w:rPr>
            </w:pPr>
            <w:ins w:id="11449" w:author="PS" w:date="2018-11-25T16:43:00Z">
              <w:r>
                <w:t>Mgr. Ph.D.</w:t>
              </w:r>
            </w:ins>
          </w:p>
        </w:tc>
      </w:tr>
      <w:tr w:rsidR="0015232A" w14:paraId="0DE5C81C" w14:textId="77777777" w:rsidTr="00AE6202">
        <w:trPr>
          <w:ins w:id="11450" w:author="PS" w:date="2018-11-25T16:43:00Z"/>
        </w:trPr>
        <w:tc>
          <w:tcPr>
            <w:tcW w:w="2529" w:type="dxa"/>
            <w:shd w:val="clear" w:color="auto" w:fill="F7CAAC"/>
          </w:tcPr>
          <w:p w14:paraId="52A75E60" w14:textId="77777777" w:rsidR="0015232A" w:rsidRDefault="0015232A" w:rsidP="00AE6202">
            <w:pPr>
              <w:jc w:val="both"/>
              <w:rPr>
                <w:ins w:id="11451" w:author="PS" w:date="2018-11-25T16:43:00Z"/>
                <w:b/>
              </w:rPr>
            </w:pPr>
            <w:ins w:id="11452" w:author="PS" w:date="2018-11-25T16:43:00Z">
              <w:r>
                <w:rPr>
                  <w:b/>
                </w:rPr>
                <w:t>Rok narození</w:t>
              </w:r>
            </w:ins>
          </w:p>
        </w:tc>
        <w:tc>
          <w:tcPr>
            <w:tcW w:w="832" w:type="dxa"/>
          </w:tcPr>
          <w:p w14:paraId="79DC602A" w14:textId="77777777" w:rsidR="0015232A" w:rsidRDefault="0015232A" w:rsidP="00AE6202">
            <w:pPr>
              <w:jc w:val="both"/>
              <w:rPr>
                <w:ins w:id="11453" w:author="PS" w:date="2018-11-25T16:43:00Z"/>
              </w:rPr>
            </w:pPr>
            <w:ins w:id="11454" w:author="PS" w:date="2018-11-25T16:43:00Z">
              <w:r>
                <w:t>1960</w:t>
              </w:r>
            </w:ins>
          </w:p>
        </w:tc>
        <w:tc>
          <w:tcPr>
            <w:tcW w:w="1728" w:type="dxa"/>
            <w:shd w:val="clear" w:color="auto" w:fill="F7CAAC"/>
          </w:tcPr>
          <w:p w14:paraId="16621C8D" w14:textId="77777777" w:rsidR="0015232A" w:rsidRDefault="0015232A" w:rsidP="00AE6202">
            <w:pPr>
              <w:jc w:val="both"/>
              <w:rPr>
                <w:ins w:id="11455" w:author="PS" w:date="2018-11-25T16:43:00Z"/>
                <w:b/>
              </w:rPr>
            </w:pPr>
            <w:ins w:id="11456" w:author="PS" w:date="2018-11-25T16:43:00Z">
              <w:r>
                <w:rPr>
                  <w:b/>
                </w:rPr>
                <w:t>typ vztahu k VŠ</w:t>
              </w:r>
            </w:ins>
          </w:p>
        </w:tc>
        <w:tc>
          <w:tcPr>
            <w:tcW w:w="996" w:type="dxa"/>
            <w:gridSpan w:val="2"/>
          </w:tcPr>
          <w:p w14:paraId="4CEE1946" w14:textId="228928EF" w:rsidR="0015232A" w:rsidRPr="0015232A" w:rsidRDefault="0015232A" w:rsidP="00AE6202">
            <w:pPr>
              <w:jc w:val="both"/>
              <w:rPr>
                <w:ins w:id="11457" w:author="PS" w:date="2018-11-25T16:43:00Z"/>
                <w:i/>
                <w:rPrChange w:id="11458" w:author="PS" w:date="2018-11-25T16:45:00Z">
                  <w:rPr>
                    <w:ins w:id="11459" w:author="PS" w:date="2018-11-25T16:43:00Z"/>
                  </w:rPr>
                </w:rPrChange>
              </w:rPr>
            </w:pPr>
            <w:ins w:id="11460" w:author="PS" w:date="2018-11-25T16:44:00Z">
              <w:r w:rsidRPr="0015232A">
                <w:rPr>
                  <w:i/>
                  <w:rPrChange w:id="11461" w:author="PS" w:date="2018-11-25T16:45:00Z">
                    <w:rPr/>
                  </w:rPrChange>
                </w:rPr>
                <w:t>pp.</w:t>
              </w:r>
            </w:ins>
          </w:p>
        </w:tc>
        <w:tc>
          <w:tcPr>
            <w:tcW w:w="998" w:type="dxa"/>
            <w:shd w:val="clear" w:color="auto" w:fill="F7CAAC"/>
          </w:tcPr>
          <w:p w14:paraId="654C7A47" w14:textId="77777777" w:rsidR="0015232A" w:rsidRDefault="0015232A" w:rsidP="00AE6202">
            <w:pPr>
              <w:jc w:val="both"/>
              <w:rPr>
                <w:ins w:id="11462" w:author="PS" w:date="2018-11-25T16:43:00Z"/>
                <w:b/>
              </w:rPr>
            </w:pPr>
            <w:ins w:id="11463" w:author="PS" w:date="2018-11-25T16:43:00Z">
              <w:r>
                <w:rPr>
                  <w:b/>
                </w:rPr>
                <w:t>rozsah</w:t>
              </w:r>
            </w:ins>
          </w:p>
        </w:tc>
        <w:tc>
          <w:tcPr>
            <w:tcW w:w="712" w:type="dxa"/>
          </w:tcPr>
          <w:p w14:paraId="41FBEC8E" w14:textId="77777777" w:rsidR="0015232A" w:rsidRDefault="0015232A" w:rsidP="00AE6202">
            <w:pPr>
              <w:jc w:val="both"/>
              <w:rPr>
                <w:ins w:id="11464" w:author="PS" w:date="2018-11-25T16:43:00Z"/>
              </w:rPr>
            </w:pPr>
            <w:ins w:id="11465" w:author="PS" w:date="2018-11-25T16:43:00Z">
              <w:r>
                <w:t>40</w:t>
              </w:r>
            </w:ins>
          </w:p>
        </w:tc>
        <w:tc>
          <w:tcPr>
            <w:tcW w:w="712" w:type="dxa"/>
            <w:gridSpan w:val="2"/>
            <w:shd w:val="clear" w:color="auto" w:fill="F7CAAC"/>
          </w:tcPr>
          <w:p w14:paraId="78AED99A" w14:textId="77777777" w:rsidR="0015232A" w:rsidRDefault="0015232A" w:rsidP="00AE6202">
            <w:pPr>
              <w:jc w:val="both"/>
              <w:rPr>
                <w:ins w:id="11466" w:author="PS" w:date="2018-11-25T16:43:00Z"/>
                <w:b/>
              </w:rPr>
            </w:pPr>
            <w:ins w:id="11467" w:author="PS" w:date="2018-11-25T16:43:00Z">
              <w:r>
                <w:rPr>
                  <w:b/>
                </w:rPr>
                <w:t>do kdy</w:t>
              </w:r>
            </w:ins>
          </w:p>
        </w:tc>
        <w:tc>
          <w:tcPr>
            <w:tcW w:w="1393" w:type="dxa"/>
            <w:gridSpan w:val="2"/>
          </w:tcPr>
          <w:p w14:paraId="66DED6DD" w14:textId="77777777" w:rsidR="0015232A" w:rsidRDefault="0015232A" w:rsidP="00AE6202">
            <w:pPr>
              <w:jc w:val="both"/>
              <w:rPr>
                <w:ins w:id="11468" w:author="PS" w:date="2018-11-25T16:43:00Z"/>
              </w:rPr>
            </w:pPr>
            <w:ins w:id="11469" w:author="PS" w:date="2018-11-25T16:43:00Z">
              <w:r>
                <w:t>N</w:t>
              </w:r>
            </w:ins>
          </w:p>
        </w:tc>
      </w:tr>
      <w:tr w:rsidR="0015232A" w14:paraId="6FB3DB50" w14:textId="77777777" w:rsidTr="00AE6202">
        <w:trPr>
          <w:ins w:id="11470" w:author="PS" w:date="2018-11-25T16:43:00Z"/>
        </w:trPr>
        <w:tc>
          <w:tcPr>
            <w:tcW w:w="5089" w:type="dxa"/>
            <w:gridSpan w:val="3"/>
            <w:shd w:val="clear" w:color="auto" w:fill="F7CAAC"/>
          </w:tcPr>
          <w:p w14:paraId="433A9C42" w14:textId="77777777" w:rsidR="0015232A" w:rsidRDefault="0015232A" w:rsidP="00AE6202">
            <w:pPr>
              <w:jc w:val="both"/>
              <w:rPr>
                <w:ins w:id="11471" w:author="PS" w:date="2018-11-25T16:43:00Z"/>
                <w:b/>
              </w:rPr>
            </w:pPr>
            <w:ins w:id="11472" w:author="PS" w:date="2018-11-25T16:43:00Z">
              <w:r>
                <w:rPr>
                  <w:b/>
                </w:rPr>
                <w:t>Typ vztahu na součásti VŠ, která uskutečňuje st. Program</w:t>
              </w:r>
            </w:ins>
          </w:p>
        </w:tc>
        <w:tc>
          <w:tcPr>
            <w:tcW w:w="996" w:type="dxa"/>
            <w:gridSpan w:val="2"/>
          </w:tcPr>
          <w:p w14:paraId="3A8971C2" w14:textId="77777777" w:rsidR="0015232A" w:rsidRDefault="0015232A" w:rsidP="00AE6202">
            <w:pPr>
              <w:jc w:val="both"/>
              <w:rPr>
                <w:ins w:id="11473" w:author="PS" w:date="2018-11-25T16:43:00Z"/>
              </w:rPr>
            </w:pPr>
          </w:p>
        </w:tc>
        <w:tc>
          <w:tcPr>
            <w:tcW w:w="998" w:type="dxa"/>
            <w:shd w:val="clear" w:color="auto" w:fill="F7CAAC"/>
          </w:tcPr>
          <w:p w14:paraId="45DDFAE4" w14:textId="77777777" w:rsidR="0015232A" w:rsidRDefault="0015232A" w:rsidP="00AE6202">
            <w:pPr>
              <w:jc w:val="both"/>
              <w:rPr>
                <w:ins w:id="11474" w:author="PS" w:date="2018-11-25T16:43:00Z"/>
                <w:b/>
              </w:rPr>
            </w:pPr>
            <w:ins w:id="11475" w:author="PS" w:date="2018-11-25T16:43:00Z">
              <w:r>
                <w:rPr>
                  <w:b/>
                </w:rPr>
                <w:t>rozsah</w:t>
              </w:r>
            </w:ins>
          </w:p>
        </w:tc>
        <w:tc>
          <w:tcPr>
            <w:tcW w:w="712" w:type="dxa"/>
          </w:tcPr>
          <w:p w14:paraId="6FEEC761" w14:textId="77777777" w:rsidR="0015232A" w:rsidRDefault="0015232A" w:rsidP="00AE6202">
            <w:pPr>
              <w:jc w:val="both"/>
              <w:rPr>
                <w:ins w:id="11476" w:author="PS" w:date="2018-11-25T16:43:00Z"/>
              </w:rPr>
            </w:pPr>
          </w:p>
        </w:tc>
        <w:tc>
          <w:tcPr>
            <w:tcW w:w="712" w:type="dxa"/>
            <w:gridSpan w:val="2"/>
            <w:shd w:val="clear" w:color="auto" w:fill="F7CAAC"/>
          </w:tcPr>
          <w:p w14:paraId="3663CA2D" w14:textId="77777777" w:rsidR="0015232A" w:rsidRDefault="0015232A" w:rsidP="00AE6202">
            <w:pPr>
              <w:jc w:val="both"/>
              <w:rPr>
                <w:ins w:id="11477" w:author="PS" w:date="2018-11-25T16:43:00Z"/>
                <w:b/>
              </w:rPr>
            </w:pPr>
            <w:ins w:id="11478" w:author="PS" w:date="2018-11-25T16:43:00Z">
              <w:r>
                <w:rPr>
                  <w:b/>
                </w:rPr>
                <w:t>do kdy</w:t>
              </w:r>
            </w:ins>
          </w:p>
        </w:tc>
        <w:tc>
          <w:tcPr>
            <w:tcW w:w="1393" w:type="dxa"/>
            <w:gridSpan w:val="2"/>
          </w:tcPr>
          <w:p w14:paraId="2D4FF697" w14:textId="77777777" w:rsidR="0015232A" w:rsidRDefault="0015232A" w:rsidP="00AE6202">
            <w:pPr>
              <w:jc w:val="both"/>
              <w:rPr>
                <w:ins w:id="11479" w:author="PS" w:date="2018-11-25T16:43:00Z"/>
              </w:rPr>
            </w:pPr>
          </w:p>
        </w:tc>
      </w:tr>
      <w:tr w:rsidR="0015232A" w14:paraId="23DBB1D3" w14:textId="77777777" w:rsidTr="00AE6202">
        <w:trPr>
          <w:ins w:id="11480" w:author="PS" w:date="2018-11-25T16:43:00Z"/>
        </w:trPr>
        <w:tc>
          <w:tcPr>
            <w:tcW w:w="6085" w:type="dxa"/>
            <w:gridSpan w:val="5"/>
            <w:shd w:val="clear" w:color="auto" w:fill="F7CAAC"/>
          </w:tcPr>
          <w:p w14:paraId="61F191CF" w14:textId="77777777" w:rsidR="0015232A" w:rsidRDefault="0015232A" w:rsidP="00AE6202">
            <w:pPr>
              <w:jc w:val="both"/>
              <w:rPr>
                <w:ins w:id="11481" w:author="PS" w:date="2018-11-25T16:43:00Z"/>
              </w:rPr>
            </w:pPr>
            <w:ins w:id="11482" w:author="PS" w:date="2018-11-25T16:43:00Z">
              <w:r>
                <w:rPr>
                  <w:b/>
                </w:rPr>
                <w:t>Další současná působení jako akademický pracovník na jiných VŠ</w:t>
              </w:r>
            </w:ins>
          </w:p>
        </w:tc>
        <w:tc>
          <w:tcPr>
            <w:tcW w:w="1710" w:type="dxa"/>
            <w:gridSpan w:val="2"/>
            <w:shd w:val="clear" w:color="auto" w:fill="F7CAAC"/>
          </w:tcPr>
          <w:p w14:paraId="0B7394E2" w14:textId="77777777" w:rsidR="0015232A" w:rsidRDefault="0015232A" w:rsidP="00AE6202">
            <w:pPr>
              <w:jc w:val="both"/>
              <w:rPr>
                <w:ins w:id="11483" w:author="PS" w:date="2018-11-25T16:43:00Z"/>
                <w:b/>
              </w:rPr>
            </w:pPr>
            <w:ins w:id="11484" w:author="PS" w:date="2018-11-25T16:43:00Z">
              <w:r>
                <w:rPr>
                  <w:b/>
                </w:rPr>
                <w:t>typ prac. vztahu</w:t>
              </w:r>
            </w:ins>
          </w:p>
        </w:tc>
        <w:tc>
          <w:tcPr>
            <w:tcW w:w="2105" w:type="dxa"/>
            <w:gridSpan w:val="4"/>
            <w:shd w:val="clear" w:color="auto" w:fill="F7CAAC"/>
          </w:tcPr>
          <w:p w14:paraId="6C235E0B" w14:textId="77777777" w:rsidR="0015232A" w:rsidRDefault="0015232A" w:rsidP="00AE6202">
            <w:pPr>
              <w:jc w:val="both"/>
              <w:rPr>
                <w:ins w:id="11485" w:author="PS" w:date="2018-11-25T16:43:00Z"/>
                <w:b/>
              </w:rPr>
            </w:pPr>
            <w:ins w:id="11486" w:author="PS" w:date="2018-11-25T16:43:00Z">
              <w:r>
                <w:rPr>
                  <w:b/>
                </w:rPr>
                <w:t>rozsah</w:t>
              </w:r>
            </w:ins>
          </w:p>
        </w:tc>
      </w:tr>
      <w:tr w:rsidR="0015232A" w14:paraId="23F2B7BA" w14:textId="77777777" w:rsidTr="00AE6202">
        <w:trPr>
          <w:ins w:id="11487" w:author="PS" w:date="2018-11-25T16:43:00Z"/>
        </w:trPr>
        <w:tc>
          <w:tcPr>
            <w:tcW w:w="6085" w:type="dxa"/>
            <w:gridSpan w:val="5"/>
          </w:tcPr>
          <w:p w14:paraId="3E41BFCC" w14:textId="77777777" w:rsidR="0015232A" w:rsidRDefault="0015232A" w:rsidP="00AE6202">
            <w:pPr>
              <w:jc w:val="both"/>
              <w:rPr>
                <w:ins w:id="11488" w:author="PS" w:date="2018-11-25T16:43:00Z"/>
              </w:rPr>
            </w:pPr>
          </w:p>
        </w:tc>
        <w:tc>
          <w:tcPr>
            <w:tcW w:w="1710" w:type="dxa"/>
            <w:gridSpan w:val="2"/>
          </w:tcPr>
          <w:p w14:paraId="7B67CE45" w14:textId="77777777" w:rsidR="0015232A" w:rsidRDefault="0015232A" w:rsidP="00AE6202">
            <w:pPr>
              <w:jc w:val="both"/>
              <w:rPr>
                <w:ins w:id="11489" w:author="PS" w:date="2018-11-25T16:43:00Z"/>
              </w:rPr>
            </w:pPr>
          </w:p>
        </w:tc>
        <w:tc>
          <w:tcPr>
            <w:tcW w:w="2105" w:type="dxa"/>
            <w:gridSpan w:val="4"/>
          </w:tcPr>
          <w:p w14:paraId="5861331D" w14:textId="77777777" w:rsidR="0015232A" w:rsidRDefault="0015232A" w:rsidP="00AE6202">
            <w:pPr>
              <w:jc w:val="both"/>
              <w:rPr>
                <w:ins w:id="11490" w:author="PS" w:date="2018-11-25T16:43:00Z"/>
              </w:rPr>
            </w:pPr>
          </w:p>
        </w:tc>
      </w:tr>
      <w:tr w:rsidR="0015232A" w14:paraId="6C40C41A" w14:textId="77777777" w:rsidTr="00AE6202">
        <w:trPr>
          <w:ins w:id="11491" w:author="PS" w:date="2018-11-25T16:43:00Z"/>
        </w:trPr>
        <w:tc>
          <w:tcPr>
            <w:tcW w:w="6085" w:type="dxa"/>
            <w:gridSpan w:val="5"/>
          </w:tcPr>
          <w:p w14:paraId="317F2C65" w14:textId="77777777" w:rsidR="0015232A" w:rsidRDefault="0015232A" w:rsidP="00AE6202">
            <w:pPr>
              <w:jc w:val="both"/>
              <w:rPr>
                <w:ins w:id="11492" w:author="PS" w:date="2018-11-25T16:43:00Z"/>
              </w:rPr>
            </w:pPr>
          </w:p>
        </w:tc>
        <w:tc>
          <w:tcPr>
            <w:tcW w:w="1710" w:type="dxa"/>
            <w:gridSpan w:val="2"/>
          </w:tcPr>
          <w:p w14:paraId="76D6DFA7" w14:textId="77777777" w:rsidR="0015232A" w:rsidRDefault="0015232A" w:rsidP="00AE6202">
            <w:pPr>
              <w:jc w:val="both"/>
              <w:rPr>
                <w:ins w:id="11493" w:author="PS" w:date="2018-11-25T16:43:00Z"/>
              </w:rPr>
            </w:pPr>
          </w:p>
        </w:tc>
        <w:tc>
          <w:tcPr>
            <w:tcW w:w="2105" w:type="dxa"/>
            <w:gridSpan w:val="4"/>
          </w:tcPr>
          <w:p w14:paraId="2C4EF604" w14:textId="77777777" w:rsidR="0015232A" w:rsidRDefault="0015232A" w:rsidP="00AE6202">
            <w:pPr>
              <w:jc w:val="both"/>
              <w:rPr>
                <w:ins w:id="11494" w:author="PS" w:date="2018-11-25T16:43:00Z"/>
              </w:rPr>
            </w:pPr>
          </w:p>
        </w:tc>
      </w:tr>
      <w:tr w:rsidR="0015232A" w14:paraId="3A4D1CEB" w14:textId="77777777" w:rsidTr="00AE6202">
        <w:trPr>
          <w:ins w:id="11495" w:author="PS" w:date="2018-11-25T16:43:00Z"/>
        </w:trPr>
        <w:tc>
          <w:tcPr>
            <w:tcW w:w="6085" w:type="dxa"/>
            <w:gridSpan w:val="5"/>
          </w:tcPr>
          <w:p w14:paraId="0BB012AF" w14:textId="77777777" w:rsidR="0015232A" w:rsidRDefault="0015232A" w:rsidP="00AE6202">
            <w:pPr>
              <w:jc w:val="both"/>
              <w:rPr>
                <w:ins w:id="11496" w:author="PS" w:date="2018-11-25T16:43:00Z"/>
              </w:rPr>
            </w:pPr>
          </w:p>
        </w:tc>
        <w:tc>
          <w:tcPr>
            <w:tcW w:w="1710" w:type="dxa"/>
            <w:gridSpan w:val="2"/>
          </w:tcPr>
          <w:p w14:paraId="7CC97326" w14:textId="77777777" w:rsidR="0015232A" w:rsidRDefault="0015232A" w:rsidP="00AE6202">
            <w:pPr>
              <w:jc w:val="both"/>
              <w:rPr>
                <w:ins w:id="11497" w:author="PS" w:date="2018-11-25T16:43:00Z"/>
              </w:rPr>
            </w:pPr>
          </w:p>
        </w:tc>
        <w:tc>
          <w:tcPr>
            <w:tcW w:w="2105" w:type="dxa"/>
            <w:gridSpan w:val="4"/>
          </w:tcPr>
          <w:p w14:paraId="5753861E" w14:textId="77777777" w:rsidR="0015232A" w:rsidRDefault="0015232A" w:rsidP="00AE6202">
            <w:pPr>
              <w:jc w:val="both"/>
              <w:rPr>
                <w:ins w:id="11498" w:author="PS" w:date="2018-11-25T16:43:00Z"/>
              </w:rPr>
            </w:pPr>
          </w:p>
        </w:tc>
      </w:tr>
      <w:tr w:rsidR="0015232A" w14:paraId="4F05DF39" w14:textId="77777777" w:rsidTr="00AE6202">
        <w:trPr>
          <w:ins w:id="11499" w:author="PS" w:date="2018-11-25T16:43:00Z"/>
        </w:trPr>
        <w:tc>
          <w:tcPr>
            <w:tcW w:w="6085" w:type="dxa"/>
            <w:gridSpan w:val="5"/>
          </w:tcPr>
          <w:p w14:paraId="3B5B2C0D" w14:textId="77777777" w:rsidR="0015232A" w:rsidRDefault="0015232A" w:rsidP="00AE6202">
            <w:pPr>
              <w:jc w:val="both"/>
              <w:rPr>
                <w:ins w:id="11500" w:author="PS" w:date="2018-11-25T16:43:00Z"/>
              </w:rPr>
            </w:pPr>
          </w:p>
        </w:tc>
        <w:tc>
          <w:tcPr>
            <w:tcW w:w="1710" w:type="dxa"/>
            <w:gridSpan w:val="2"/>
          </w:tcPr>
          <w:p w14:paraId="33B5CFE8" w14:textId="77777777" w:rsidR="0015232A" w:rsidRDefault="0015232A" w:rsidP="00AE6202">
            <w:pPr>
              <w:jc w:val="both"/>
              <w:rPr>
                <w:ins w:id="11501" w:author="PS" w:date="2018-11-25T16:43:00Z"/>
              </w:rPr>
            </w:pPr>
          </w:p>
        </w:tc>
        <w:tc>
          <w:tcPr>
            <w:tcW w:w="2105" w:type="dxa"/>
            <w:gridSpan w:val="4"/>
          </w:tcPr>
          <w:p w14:paraId="60F5C14F" w14:textId="77777777" w:rsidR="0015232A" w:rsidRDefault="0015232A" w:rsidP="00AE6202">
            <w:pPr>
              <w:jc w:val="both"/>
              <w:rPr>
                <w:ins w:id="11502" w:author="PS" w:date="2018-11-25T16:43:00Z"/>
              </w:rPr>
            </w:pPr>
          </w:p>
        </w:tc>
      </w:tr>
      <w:tr w:rsidR="0015232A" w14:paraId="5F016E6C" w14:textId="77777777" w:rsidTr="00AE6202">
        <w:trPr>
          <w:ins w:id="11503" w:author="PS" w:date="2018-11-25T16:43:00Z"/>
        </w:trPr>
        <w:tc>
          <w:tcPr>
            <w:tcW w:w="9900" w:type="dxa"/>
            <w:gridSpan w:val="11"/>
            <w:shd w:val="clear" w:color="auto" w:fill="F7CAAC"/>
          </w:tcPr>
          <w:p w14:paraId="2F515A49" w14:textId="77777777" w:rsidR="0015232A" w:rsidRDefault="0015232A" w:rsidP="00AE6202">
            <w:pPr>
              <w:jc w:val="both"/>
              <w:rPr>
                <w:ins w:id="11504" w:author="PS" w:date="2018-11-25T16:43:00Z"/>
              </w:rPr>
            </w:pPr>
            <w:ins w:id="11505" w:author="PS" w:date="2018-11-25T16:43:00Z">
              <w:r>
                <w:rPr>
                  <w:b/>
                </w:rPr>
                <w:t>Předměty příslušného studijního programu a způsob zapojení do jejich výuky, příp. další zapojení do uskutečňování studijního programu</w:t>
              </w:r>
            </w:ins>
          </w:p>
        </w:tc>
      </w:tr>
      <w:tr w:rsidR="0015232A" w14:paraId="44BE43AF" w14:textId="77777777" w:rsidTr="00AE6202">
        <w:trPr>
          <w:trHeight w:val="1118"/>
          <w:ins w:id="11506" w:author="PS" w:date="2018-11-25T16:43:00Z"/>
        </w:trPr>
        <w:tc>
          <w:tcPr>
            <w:tcW w:w="9900" w:type="dxa"/>
            <w:gridSpan w:val="11"/>
            <w:tcBorders>
              <w:top w:val="nil"/>
            </w:tcBorders>
          </w:tcPr>
          <w:p w14:paraId="54F5FF26" w14:textId="77777777" w:rsidR="0015232A" w:rsidRDefault="0015232A" w:rsidP="00AE6202">
            <w:pPr>
              <w:jc w:val="both"/>
              <w:rPr>
                <w:ins w:id="11507" w:author="PS" w:date="2018-11-25T16:43:00Z"/>
              </w:rPr>
            </w:pPr>
            <w:ins w:id="11508" w:author="PS" w:date="2018-11-25T16:43:00Z">
              <w:r>
                <w:t>Sportovní aktivity I - garant</w:t>
              </w:r>
            </w:ins>
          </w:p>
          <w:p w14:paraId="7C4A2D71" w14:textId="77777777" w:rsidR="0015232A" w:rsidRDefault="0015232A" w:rsidP="00AE6202">
            <w:pPr>
              <w:jc w:val="both"/>
              <w:rPr>
                <w:ins w:id="11509" w:author="PS" w:date="2018-11-25T16:43:00Z"/>
              </w:rPr>
            </w:pPr>
            <w:ins w:id="11510" w:author="PS" w:date="2018-11-25T16:43:00Z">
              <w:r>
                <w:t>Sportovní aktivity II – garant</w:t>
              </w:r>
            </w:ins>
          </w:p>
        </w:tc>
      </w:tr>
      <w:tr w:rsidR="0015232A" w14:paraId="3150C952" w14:textId="77777777" w:rsidTr="00AE6202">
        <w:trPr>
          <w:ins w:id="11511" w:author="PS" w:date="2018-11-25T16:43:00Z"/>
        </w:trPr>
        <w:tc>
          <w:tcPr>
            <w:tcW w:w="9900" w:type="dxa"/>
            <w:gridSpan w:val="11"/>
            <w:shd w:val="clear" w:color="auto" w:fill="F7CAAC"/>
          </w:tcPr>
          <w:p w14:paraId="52375F53" w14:textId="77777777" w:rsidR="0015232A" w:rsidRDefault="0015232A" w:rsidP="00AE6202">
            <w:pPr>
              <w:jc w:val="both"/>
              <w:rPr>
                <w:ins w:id="11512" w:author="PS" w:date="2018-11-25T16:43:00Z"/>
              </w:rPr>
            </w:pPr>
            <w:ins w:id="11513" w:author="PS" w:date="2018-11-25T16:43:00Z">
              <w:r>
                <w:rPr>
                  <w:b/>
                </w:rPr>
                <w:t xml:space="preserve">Údaje o vzdělání na VŠ </w:t>
              </w:r>
            </w:ins>
          </w:p>
        </w:tc>
      </w:tr>
      <w:tr w:rsidR="0015232A" w14:paraId="28A652A1" w14:textId="77777777" w:rsidTr="00AE6202">
        <w:trPr>
          <w:trHeight w:val="1055"/>
          <w:ins w:id="11514" w:author="PS" w:date="2018-11-25T16:43:00Z"/>
        </w:trPr>
        <w:tc>
          <w:tcPr>
            <w:tcW w:w="9900" w:type="dxa"/>
            <w:gridSpan w:val="11"/>
          </w:tcPr>
          <w:p w14:paraId="03482449" w14:textId="77777777" w:rsidR="0015232A" w:rsidRDefault="0015232A" w:rsidP="00AE6202">
            <w:pPr>
              <w:rPr>
                <w:ins w:id="11515" w:author="PS" w:date="2018-11-25T16:43:00Z"/>
              </w:rPr>
            </w:pPr>
            <w:ins w:id="11516" w:author="PS" w:date="2018-11-25T16:43:00Z">
              <w:r>
                <w:t>Ukončení disertační práce 2009 na FTVŠ v Bratislavě</w:t>
              </w:r>
            </w:ins>
          </w:p>
          <w:p w14:paraId="01A4C1AA" w14:textId="77777777" w:rsidR="0015232A" w:rsidRDefault="0015232A" w:rsidP="00AE6202">
            <w:pPr>
              <w:tabs>
                <w:tab w:val="left" w:pos="1418"/>
              </w:tabs>
              <w:autoSpaceDE w:val="0"/>
              <w:autoSpaceDN w:val="0"/>
              <w:adjustRightInd w:val="0"/>
              <w:spacing w:after="360"/>
              <w:rPr>
                <w:ins w:id="11517" w:author="PS" w:date="2018-11-25T16:43:00Z"/>
                <w:b/>
              </w:rPr>
            </w:pPr>
            <w:ins w:id="11518" w:author="PS" w:date="2018-11-25T16:43:00Z">
              <w:r>
                <w:t>UJEP v Brně, obor tělesná výchova – biologie 1981 - 1986</w:t>
              </w:r>
            </w:ins>
          </w:p>
        </w:tc>
      </w:tr>
      <w:tr w:rsidR="0015232A" w14:paraId="5637B487" w14:textId="77777777" w:rsidTr="00AE6202">
        <w:trPr>
          <w:ins w:id="11519" w:author="PS" w:date="2018-11-25T16:43:00Z"/>
        </w:trPr>
        <w:tc>
          <w:tcPr>
            <w:tcW w:w="9900" w:type="dxa"/>
            <w:gridSpan w:val="11"/>
            <w:shd w:val="clear" w:color="auto" w:fill="F7CAAC"/>
          </w:tcPr>
          <w:p w14:paraId="0FBCB9FC" w14:textId="77777777" w:rsidR="0015232A" w:rsidRDefault="0015232A" w:rsidP="00AE6202">
            <w:pPr>
              <w:jc w:val="both"/>
              <w:rPr>
                <w:ins w:id="11520" w:author="PS" w:date="2018-11-25T16:43:00Z"/>
                <w:b/>
              </w:rPr>
            </w:pPr>
            <w:ins w:id="11521" w:author="PS" w:date="2018-11-25T16:43:00Z">
              <w:r>
                <w:rPr>
                  <w:b/>
                </w:rPr>
                <w:t>Údaje o odborném působení od absolvování VŠ</w:t>
              </w:r>
            </w:ins>
          </w:p>
        </w:tc>
      </w:tr>
      <w:tr w:rsidR="0015232A" w14:paraId="5B020035" w14:textId="77777777" w:rsidTr="00AE6202">
        <w:trPr>
          <w:trHeight w:val="1090"/>
          <w:ins w:id="11522" w:author="PS" w:date="2018-11-25T16:43:00Z"/>
        </w:trPr>
        <w:tc>
          <w:tcPr>
            <w:tcW w:w="9900" w:type="dxa"/>
            <w:gridSpan w:val="11"/>
          </w:tcPr>
          <w:p w14:paraId="3215752D" w14:textId="77777777" w:rsidR="0015232A" w:rsidRDefault="0015232A" w:rsidP="00AE6202">
            <w:pPr>
              <w:rPr>
                <w:ins w:id="11523" w:author="PS" w:date="2018-11-25T16:43:00Z"/>
              </w:rPr>
            </w:pPr>
            <w:ins w:id="11524" w:author="PS" w:date="2018-11-25T16:43:00Z">
              <w:r>
                <w:t>Od roku 1996 držitel trenérské volejbalové licence II. Třídy.</w:t>
              </w:r>
            </w:ins>
          </w:p>
          <w:p w14:paraId="7C3CFE22" w14:textId="77777777" w:rsidR="0015232A" w:rsidRDefault="0015232A" w:rsidP="00AE6202">
            <w:pPr>
              <w:rPr>
                <w:ins w:id="11525" w:author="PS" w:date="2018-11-25T16:43:00Z"/>
              </w:rPr>
            </w:pPr>
            <w:ins w:id="11526" w:author="PS" w:date="2018-11-25T16:43:00Z">
              <w:r>
                <w:t>1999/2013 Trenér mládeže Zlínského kraje.</w:t>
              </w:r>
            </w:ins>
          </w:p>
          <w:p w14:paraId="4AEE66CC" w14:textId="77777777" w:rsidR="0015232A" w:rsidRDefault="0015232A" w:rsidP="00AE6202">
            <w:pPr>
              <w:rPr>
                <w:ins w:id="11527" w:author="PS" w:date="2018-11-25T16:43:00Z"/>
              </w:rPr>
            </w:pPr>
            <w:ins w:id="11528" w:author="PS" w:date="2018-11-25T16:43:00Z">
              <w:r>
                <w:t xml:space="preserve">2017/říjen Člen VV ČAUS akademická sportovní reprezentace, předseda volejbalové komise ČAUS. </w:t>
              </w:r>
            </w:ins>
          </w:p>
          <w:p w14:paraId="36EA711C" w14:textId="77777777" w:rsidR="0015232A" w:rsidRDefault="0015232A" w:rsidP="00AE6202">
            <w:pPr>
              <w:rPr>
                <w:ins w:id="11529" w:author="PS" w:date="2018-11-25T16:43:00Z"/>
              </w:rPr>
            </w:pPr>
            <w:ins w:id="11530" w:author="PS" w:date="2018-11-25T16:43:00Z">
              <w:r>
                <w:t>Účast na Světových univerziádách Kazaň 2013, Gwangju 2015, Taipei 2017 s AR ČR volejbal muži  a ženy.</w:t>
              </w:r>
            </w:ins>
          </w:p>
        </w:tc>
      </w:tr>
      <w:tr w:rsidR="0015232A" w14:paraId="7A237D6B" w14:textId="77777777" w:rsidTr="00AE6202">
        <w:trPr>
          <w:trHeight w:val="250"/>
          <w:ins w:id="11531" w:author="PS" w:date="2018-11-25T16:43:00Z"/>
        </w:trPr>
        <w:tc>
          <w:tcPr>
            <w:tcW w:w="9900" w:type="dxa"/>
            <w:gridSpan w:val="11"/>
            <w:shd w:val="clear" w:color="auto" w:fill="F7CAAC"/>
          </w:tcPr>
          <w:p w14:paraId="76CEE491" w14:textId="77777777" w:rsidR="0015232A" w:rsidRDefault="0015232A" w:rsidP="00AE6202">
            <w:pPr>
              <w:jc w:val="both"/>
              <w:rPr>
                <w:ins w:id="11532" w:author="PS" w:date="2018-11-25T16:43:00Z"/>
              </w:rPr>
            </w:pPr>
            <w:ins w:id="11533" w:author="PS" w:date="2018-11-25T16:43:00Z">
              <w:r>
                <w:rPr>
                  <w:b/>
                </w:rPr>
                <w:t>Zkušenosti s vedením kvalifikačních a rigorózních prací</w:t>
              </w:r>
            </w:ins>
          </w:p>
        </w:tc>
      </w:tr>
      <w:tr w:rsidR="0015232A" w14:paraId="1D0A37D4" w14:textId="77777777" w:rsidTr="00AE6202">
        <w:trPr>
          <w:trHeight w:val="1105"/>
          <w:ins w:id="11534" w:author="PS" w:date="2018-11-25T16:43:00Z"/>
        </w:trPr>
        <w:tc>
          <w:tcPr>
            <w:tcW w:w="9900" w:type="dxa"/>
            <w:gridSpan w:val="11"/>
          </w:tcPr>
          <w:p w14:paraId="3E8F5DB1" w14:textId="77777777" w:rsidR="0015232A" w:rsidRDefault="0015232A" w:rsidP="00AE6202">
            <w:pPr>
              <w:jc w:val="both"/>
              <w:rPr>
                <w:ins w:id="11535" w:author="PS" w:date="2018-11-25T16:43:00Z"/>
              </w:rPr>
            </w:pPr>
          </w:p>
        </w:tc>
      </w:tr>
      <w:tr w:rsidR="0015232A" w14:paraId="3EBDB512" w14:textId="77777777" w:rsidTr="00AE6202">
        <w:trPr>
          <w:cantSplit/>
          <w:ins w:id="11536" w:author="PS" w:date="2018-11-25T16:43:00Z"/>
        </w:trPr>
        <w:tc>
          <w:tcPr>
            <w:tcW w:w="3361" w:type="dxa"/>
            <w:gridSpan w:val="2"/>
            <w:tcBorders>
              <w:top w:val="single" w:sz="12" w:space="0" w:color="auto"/>
            </w:tcBorders>
            <w:shd w:val="clear" w:color="auto" w:fill="F7CAAC"/>
          </w:tcPr>
          <w:p w14:paraId="2C0C8267" w14:textId="77777777" w:rsidR="0015232A" w:rsidRDefault="0015232A" w:rsidP="00AE6202">
            <w:pPr>
              <w:jc w:val="both"/>
              <w:rPr>
                <w:ins w:id="11537" w:author="PS" w:date="2018-11-25T16:43:00Z"/>
              </w:rPr>
            </w:pPr>
            <w:ins w:id="11538" w:author="PS" w:date="2018-11-25T16:43:00Z">
              <w:r>
                <w:rPr>
                  <w:b/>
                </w:rPr>
                <w:t xml:space="preserve">Obor habilitačního řízení </w:t>
              </w:r>
            </w:ins>
          </w:p>
        </w:tc>
        <w:tc>
          <w:tcPr>
            <w:tcW w:w="2254" w:type="dxa"/>
            <w:gridSpan w:val="2"/>
            <w:tcBorders>
              <w:top w:val="single" w:sz="12" w:space="0" w:color="auto"/>
            </w:tcBorders>
            <w:shd w:val="clear" w:color="auto" w:fill="F7CAAC"/>
          </w:tcPr>
          <w:p w14:paraId="76F380B5" w14:textId="77777777" w:rsidR="0015232A" w:rsidRDefault="0015232A" w:rsidP="00AE6202">
            <w:pPr>
              <w:jc w:val="both"/>
              <w:rPr>
                <w:ins w:id="11539" w:author="PS" w:date="2018-11-25T16:43:00Z"/>
              </w:rPr>
            </w:pPr>
            <w:ins w:id="11540" w:author="PS" w:date="2018-11-25T16:43:00Z">
              <w:r>
                <w:rPr>
                  <w:b/>
                </w:rPr>
                <w:t>Rok udělení hodnosti</w:t>
              </w:r>
            </w:ins>
          </w:p>
        </w:tc>
        <w:tc>
          <w:tcPr>
            <w:tcW w:w="2257" w:type="dxa"/>
            <w:gridSpan w:val="4"/>
            <w:tcBorders>
              <w:top w:val="single" w:sz="12" w:space="0" w:color="auto"/>
              <w:right w:val="single" w:sz="12" w:space="0" w:color="auto"/>
            </w:tcBorders>
            <w:shd w:val="clear" w:color="auto" w:fill="F7CAAC"/>
          </w:tcPr>
          <w:p w14:paraId="769D910B" w14:textId="77777777" w:rsidR="0015232A" w:rsidRDefault="0015232A" w:rsidP="00AE6202">
            <w:pPr>
              <w:jc w:val="both"/>
              <w:rPr>
                <w:ins w:id="11541" w:author="PS" w:date="2018-11-25T16:43:00Z"/>
              </w:rPr>
            </w:pPr>
            <w:ins w:id="11542" w:author="PS" w:date="2018-11-25T16:43:00Z">
              <w:r>
                <w:rPr>
                  <w:b/>
                </w:rPr>
                <w:t>Řízení konáno na VŠ</w:t>
              </w:r>
            </w:ins>
          </w:p>
        </w:tc>
        <w:tc>
          <w:tcPr>
            <w:tcW w:w="2028" w:type="dxa"/>
            <w:gridSpan w:val="3"/>
            <w:tcBorders>
              <w:top w:val="single" w:sz="12" w:space="0" w:color="auto"/>
              <w:left w:val="single" w:sz="12" w:space="0" w:color="auto"/>
            </w:tcBorders>
            <w:shd w:val="clear" w:color="auto" w:fill="F7CAAC"/>
          </w:tcPr>
          <w:p w14:paraId="15D2456A" w14:textId="77777777" w:rsidR="0015232A" w:rsidRDefault="0015232A" w:rsidP="00AE6202">
            <w:pPr>
              <w:jc w:val="both"/>
              <w:rPr>
                <w:ins w:id="11543" w:author="PS" w:date="2018-11-25T16:43:00Z"/>
                <w:b/>
              </w:rPr>
            </w:pPr>
            <w:ins w:id="11544" w:author="PS" w:date="2018-11-25T16:43:00Z">
              <w:r>
                <w:rPr>
                  <w:b/>
                </w:rPr>
                <w:t>Ohlasy publikací</w:t>
              </w:r>
            </w:ins>
          </w:p>
        </w:tc>
      </w:tr>
      <w:tr w:rsidR="0015232A" w14:paraId="7F89B89F" w14:textId="77777777" w:rsidTr="00AE6202">
        <w:trPr>
          <w:cantSplit/>
          <w:ins w:id="11545" w:author="PS" w:date="2018-11-25T16:43:00Z"/>
        </w:trPr>
        <w:tc>
          <w:tcPr>
            <w:tcW w:w="3361" w:type="dxa"/>
            <w:gridSpan w:val="2"/>
          </w:tcPr>
          <w:p w14:paraId="0ED84AE9" w14:textId="77777777" w:rsidR="0015232A" w:rsidRDefault="0015232A" w:rsidP="00AE6202">
            <w:pPr>
              <w:jc w:val="both"/>
              <w:rPr>
                <w:ins w:id="11546" w:author="PS" w:date="2018-11-25T16:43:00Z"/>
              </w:rPr>
            </w:pPr>
          </w:p>
        </w:tc>
        <w:tc>
          <w:tcPr>
            <w:tcW w:w="2254" w:type="dxa"/>
            <w:gridSpan w:val="2"/>
          </w:tcPr>
          <w:p w14:paraId="1ABE782E" w14:textId="77777777" w:rsidR="0015232A" w:rsidRDefault="0015232A" w:rsidP="00AE6202">
            <w:pPr>
              <w:jc w:val="both"/>
              <w:rPr>
                <w:ins w:id="11547" w:author="PS" w:date="2018-11-25T16:43:00Z"/>
              </w:rPr>
            </w:pPr>
          </w:p>
        </w:tc>
        <w:tc>
          <w:tcPr>
            <w:tcW w:w="2257" w:type="dxa"/>
            <w:gridSpan w:val="4"/>
            <w:tcBorders>
              <w:right w:val="single" w:sz="12" w:space="0" w:color="auto"/>
            </w:tcBorders>
          </w:tcPr>
          <w:p w14:paraId="181544A5" w14:textId="77777777" w:rsidR="0015232A" w:rsidRDefault="0015232A" w:rsidP="00AE6202">
            <w:pPr>
              <w:jc w:val="both"/>
              <w:rPr>
                <w:ins w:id="11548" w:author="PS" w:date="2018-11-25T16:43:00Z"/>
              </w:rPr>
            </w:pPr>
          </w:p>
        </w:tc>
        <w:tc>
          <w:tcPr>
            <w:tcW w:w="635" w:type="dxa"/>
            <w:tcBorders>
              <w:left w:val="single" w:sz="12" w:space="0" w:color="auto"/>
            </w:tcBorders>
            <w:shd w:val="clear" w:color="auto" w:fill="F7CAAC"/>
          </w:tcPr>
          <w:p w14:paraId="02F72FCF" w14:textId="77777777" w:rsidR="0015232A" w:rsidRDefault="0015232A" w:rsidP="00AE6202">
            <w:pPr>
              <w:jc w:val="both"/>
              <w:rPr>
                <w:ins w:id="11549" w:author="PS" w:date="2018-11-25T16:43:00Z"/>
              </w:rPr>
            </w:pPr>
            <w:ins w:id="11550" w:author="PS" w:date="2018-11-25T16:43:00Z">
              <w:r>
                <w:rPr>
                  <w:b/>
                </w:rPr>
                <w:t>WOS</w:t>
              </w:r>
            </w:ins>
          </w:p>
        </w:tc>
        <w:tc>
          <w:tcPr>
            <w:tcW w:w="696" w:type="dxa"/>
            <w:shd w:val="clear" w:color="auto" w:fill="F7CAAC"/>
          </w:tcPr>
          <w:p w14:paraId="5FF1BEB6" w14:textId="77777777" w:rsidR="0015232A" w:rsidRDefault="0015232A" w:rsidP="00AE6202">
            <w:pPr>
              <w:jc w:val="both"/>
              <w:rPr>
                <w:ins w:id="11551" w:author="PS" w:date="2018-11-25T16:43:00Z"/>
                <w:sz w:val="18"/>
              </w:rPr>
            </w:pPr>
            <w:ins w:id="11552" w:author="PS" w:date="2018-11-25T16:43:00Z">
              <w:r>
                <w:rPr>
                  <w:b/>
                  <w:sz w:val="18"/>
                </w:rPr>
                <w:t>Scopus</w:t>
              </w:r>
            </w:ins>
          </w:p>
        </w:tc>
        <w:tc>
          <w:tcPr>
            <w:tcW w:w="697" w:type="dxa"/>
            <w:shd w:val="clear" w:color="auto" w:fill="F7CAAC"/>
          </w:tcPr>
          <w:p w14:paraId="582E33E5" w14:textId="77777777" w:rsidR="0015232A" w:rsidRDefault="0015232A" w:rsidP="00AE6202">
            <w:pPr>
              <w:jc w:val="both"/>
              <w:rPr>
                <w:ins w:id="11553" w:author="PS" w:date="2018-11-25T16:43:00Z"/>
              </w:rPr>
            </w:pPr>
            <w:ins w:id="11554" w:author="PS" w:date="2018-11-25T16:43:00Z">
              <w:r>
                <w:rPr>
                  <w:b/>
                  <w:sz w:val="18"/>
                </w:rPr>
                <w:t>ostatní</w:t>
              </w:r>
            </w:ins>
          </w:p>
        </w:tc>
      </w:tr>
      <w:tr w:rsidR="0015232A" w14:paraId="785C371B" w14:textId="77777777" w:rsidTr="00AE6202">
        <w:trPr>
          <w:cantSplit/>
          <w:trHeight w:val="70"/>
          <w:ins w:id="11555" w:author="PS" w:date="2018-11-25T16:43:00Z"/>
        </w:trPr>
        <w:tc>
          <w:tcPr>
            <w:tcW w:w="3361" w:type="dxa"/>
            <w:gridSpan w:val="2"/>
            <w:shd w:val="clear" w:color="auto" w:fill="F7CAAC"/>
          </w:tcPr>
          <w:p w14:paraId="617CA332" w14:textId="77777777" w:rsidR="0015232A" w:rsidRDefault="0015232A" w:rsidP="00AE6202">
            <w:pPr>
              <w:jc w:val="both"/>
              <w:rPr>
                <w:ins w:id="11556" w:author="PS" w:date="2018-11-25T16:43:00Z"/>
              </w:rPr>
            </w:pPr>
            <w:ins w:id="11557" w:author="PS" w:date="2018-11-25T16:43:00Z">
              <w:r>
                <w:rPr>
                  <w:b/>
                </w:rPr>
                <w:t>Obor jmenovacího řízení</w:t>
              </w:r>
            </w:ins>
          </w:p>
        </w:tc>
        <w:tc>
          <w:tcPr>
            <w:tcW w:w="2254" w:type="dxa"/>
            <w:gridSpan w:val="2"/>
            <w:shd w:val="clear" w:color="auto" w:fill="F7CAAC"/>
          </w:tcPr>
          <w:p w14:paraId="058DA3B0" w14:textId="77777777" w:rsidR="0015232A" w:rsidRDefault="0015232A" w:rsidP="00AE6202">
            <w:pPr>
              <w:jc w:val="both"/>
              <w:rPr>
                <w:ins w:id="11558" w:author="PS" w:date="2018-11-25T16:43:00Z"/>
              </w:rPr>
            </w:pPr>
            <w:ins w:id="11559" w:author="PS" w:date="2018-11-25T16:43:00Z">
              <w:r>
                <w:rPr>
                  <w:b/>
                </w:rPr>
                <w:t>Rok udělení hodnosti</w:t>
              </w:r>
            </w:ins>
          </w:p>
        </w:tc>
        <w:tc>
          <w:tcPr>
            <w:tcW w:w="2257" w:type="dxa"/>
            <w:gridSpan w:val="4"/>
            <w:tcBorders>
              <w:right w:val="single" w:sz="12" w:space="0" w:color="auto"/>
            </w:tcBorders>
            <w:shd w:val="clear" w:color="auto" w:fill="F7CAAC"/>
          </w:tcPr>
          <w:p w14:paraId="25CD4758" w14:textId="77777777" w:rsidR="0015232A" w:rsidRDefault="0015232A" w:rsidP="00AE6202">
            <w:pPr>
              <w:jc w:val="both"/>
              <w:rPr>
                <w:ins w:id="11560" w:author="PS" w:date="2018-11-25T16:43:00Z"/>
              </w:rPr>
            </w:pPr>
            <w:ins w:id="11561" w:author="PS" w:date="2018-11-25T16:43:00Z">
              <w:r>
                <w:rPr>
                  <w:b/>
                </w:rPr>
                <w:t>Řízení konáno na VŠ</w:t>
              </w:r>
            </w:ins>
          </w:p>
        </w:tc>
        <w:tc>
          <w:tcPr>
            <w:tcW w:w="635" w:type="dxa"/>
            <w:vMerge w:val="restart"/>
            <w:tcBorders>
              <w:left w:val="single" w:sz="12" w:space="0" w:color="auto"/>
            </w:tcBorders>
          </w:tcPr>
          <w:p w14:paraId="4F36BB7B" w14:textId="77777777" w:rsidR="0015232A" w:rsidRDefault="0015232A" w:rsidP="00AE6202">
            <w:pPr>
              <w:jc w:val="both"/>
              <w:rPr>
                <w:ins w:id="11562" w:author="PS" w:date="2018-11-25T16:43:00Z"/>
                <w:b/>
              </w:rPr>
            </w:pPr>
          </w:p>
        </w:tc>
        <w:tc>
          <w:tcPr>
            <w:tcW w:w="696" w:type="dxa"/>
            <w:vMerge w:val="restart"/>
          </w:tcPr>
          <w:p w14:paraId="01C34696" w14:textId="77777777" w:rsidR="0015232A" w:rsidRDefault="0015232A" w:rsidP="00AE6202">
            <w:pPr>
              <w:jc w:val="both"/>
              <w:rPr>
                <w:ins w:id="11563" w:author="PS" w:date="2018-11-25T16:43:00Z"/>
                <w:b/>
              </w:rPr>
            </w:pPr>
          </w:p>
        </w:tc>
        <w:tc>
          <w:tcPr>
            <w:tcW w:w="697" w:type="dxa"/>
            <w:vMerge w:val="restart"/>
          </w:tcPr>
          <w:p w14:paraId="3B77A75C" w14:textId="77777777" w:rsidR="0015232A" w:rsidRDefault="0015232A" w:rsidP="00AE6202">
            <w:pPr>
              <w:jc w:val="both"/>
              <w:rPr>
                <w:ins w:id="11564" w:author="PS" w:date="2018-11-25T16:43:00Z"/>
                <w:b/>
              </w:rPr>
            </w:pPr>
          </w:p>
        </w:tc>
      </w:tr>
      <w:tr w:rsidR="0015232A" w14:paraId="121FFC16" w14:textId="77777777" w:rsidTr="00AE6202">
        <w:trPr>
          <w:trHeight w:val="205"/>
          <w:ins w:id="11565" w:author="PS" w:date="2018-11-25T16:43:00Z"/>
        </w:trPr>
        <w:tc>
          <w:tcPr>
            <w:tcW w:w="3361" w:type="dxa"/>
            <w:gridSpan w:val="2"/>
          </w:tcPr>
          <w:p w14:paraId="04BB10FB" w14:textId="77777777" w:rsidR="0015232A" w:rsidRDefault="0015232A" w:rsidP="00AE6202">
            <w:pPr>
              <w:jc w:val="both"/>
              <w:rPr>
                <w:ins w:id="11566" w:author="PS" w:date="2018-11-25T16:43:00Z"/>
              </w:rPr>
            </w:pPr>
          </w:p>
        </w:tc>
        <w:tc>
          <w:tcPr>
            <w:tcW w:w="2254" w:type="dxa"/>
            <w:gridSpan w:val="2"/>
          </w:tcPr>
          <w:p w14:paraId="17871E90" w14:textId="77777777" w:rsidR="0015232A" w:rsidRDefault="0015232A" w:rsidP="00AE6202">
            <w:pPr>
              <w:jc w:val="both"/>
              <w:rPr>
                <w:ins w:id="11567" w:author="PS" w:date="2018-11-25T16:43:00Z"/>
              </w:rPr>
            </w:pPr>
          </w:p>
        </w:tc>
        <w:tc>
          <w:tcPr>
            <w:tcW w:w="2257" w:type="dxa"/>
            <w:gridSpan w:val="4"/>
            <w:tcBorders>
              <w:right w:val="single" w:sz="12" w:space="0" w:color="auto"/>
            </w:tcBorders>
          </w:tcPr>
          <w:p w14:paraId="35AC48B0" w14:textId="77777777" w:rsidR="0015232A" w:rsidRDefault="0015232A" w:rsidP="00AE6202">
            <w:pPr>
              <w:jc w:val="both"/>
              <w:rPr>
                <w:ins w:id="11568" w:author="PS" w:date="2018-11-25T16:43:00Z"/>
              </w:rPr>
            </w:pPr>
          </w:p>
        </w:tc>
        <w:tc>
          <w:tcPr>
            <w:tcW w:w="635" w:type="dxa"/>
            <w:vMerge/>
            <w:tcBorders>
              <w:left w:val="single" w:sz="12" w:space="0" w:color="auto"/>
            </w:tcBorders>
            <w:vAlign w:val="center"/>
          </w:tcPr>
          <w:p w14:paraId="2D6D61A1" w14:textId="77777777" w:rsidR="0015232A" w:rsidRDefault="0015232A" w:rsidP="00AE6202">
            <w:pPr>
              <w:rPr>
                <w:ins w:id="11569" w:author="PS" w:date="2018-11-25T16:43:00Z"/>
                <w:b/>
              </w:rPr>
            </w:pPr>
          </w:p>
        </w:tc>
        <w:tc>
          <w:tcPr>
            <w:tcW w:w="696" w:type="dxa"/>
            <w:vMerge/>
            <w:vAlign w:val="center"/>
          </w:tcPr>
          <w:p w14:paraId="58472139" w14:textId="77777777" w:rsidR="0015232A" w:rsidRDefault="0015232A" w:rsidP="00AE6202">
            <w:pPr>
              <w:rPr>
                <w:ins w:id="11570" w:author="PS" w:date="2018-11-25T16:43:00Z"/>
                <w:b/>
              </w:rPr>
            </w:pPr>
          </w:p>
        </w:tc>
        <w:tc>
          <w:tcPr>
            <w:tcW w:w="697" w:type="dxa"/>
            <w:vMerge/>
            <w:vAlign w:val="center"/>
          </w:tcPr>
          <w:p w14:paraId="3BD26957" w14:textId="77777777" w:rsidR="0015232A" w:rsidRDefault="0015232A" w:rsidP="00AE6202">
            <w:pPr>
              <w:rPr>
                <w:ins w:id="11571" w:author="PS" w:date="2018-11-25T16:43:00Z"/>
                <w:b/>
              </w:rPr>
            </w:pPr>
          </w:p>
        </w:tc>
      </w:tr>
      <w:tr w:rsidR="0015232A" w14:paraId="2AE3186D" w14:textId="77777777" w:rsidTr="00AE6202">
        <w:trPr>
          <w:ins w:id="11572" w:author="PS" w:date="2018-11-25T16:43:00Z"/>
        </w:trPr>
        <w:tc>
          <w:tcPr>
            <w:tcW w:w="9900" w:type="dxa"/>
            <w:gridSpan w:val="11"/>
            <w:shd w:val="clear" w:color="auto" w:fill="F7CAAC"/>
          </w:tcPr>
          <w:p w14:paraId="7016846C" w14:textId="77777777" w:rsidR="0015232A" w:rsidRDefault="0015232A" w:rsidP="00AE6202">
            <w:pPr>
              <w:jc w:val="both"/>
              <w:rPr>
                <w:ins w:id="11573" w:author="PS" w:date="2018-11-25T16:43:00Z"/>
                <w:b/>
              </w:rPr>
            </w:pPr>
            <w:ins w:id="11574" w:author="PS" w:date="2018-11-25T16:43:00Z">
              <w:r>
                <w:rPr>
                  <w:b/>
                </w:rPr>
                <w:t xml:space="preserve">Přehled o nejvýznamnější publikační a další tvůrčí činnosti nebo další profesní činnosti u odborníků z praxe vztahující se k zabezpečovaným předmětům </w:t>
              </w:r>
            </w:ins>
          </w:p>
        </w:tc>
      </w:tr>
      <w:tr w:rsidR="0015232A" w14:paraId="5EAAA1E5" w14:textId="77777777" w:rsidTr="00AE6202">
        <w:trPr>
          <w:trHeight w:val="2347"/>
          <w:ins w:id="11575" w:author="PS" w:date="2018-11-25T16:43:00Z"/>
        </w:trPr>
        <w:tc>
          <w:tcPr>
            <w:tcW w:w="9900" w:type="dxa"/>
            <w:gridSpan w:val="11"/>
          </w:tcPr>
          <w:p w14:paraId="652CC45E" w14:textId="77777777" w:rsidR="0015232A" w:rsidRDefault="0015232A" w:rsidP="00AE6202">
            <w:pPr>
              <w:rPr>
                <w:ins w:id="11576" w:author="PS" w:date="2018-11-25T16:43:00Z"/>
              </w:rPr>
            </w:pPr>
            <w:ins w:id="11577" w:author="PS" w:date="2018-11-25T16:43:00Z">
              <w:r>
                <w:t xml:space="preserve">MELICHÁREK, Zdeněk; KŘEMENOVÁ, Jana. Pohyb - sport - zdraví - žena - student - porodní asistentka. In: </w:t>
              </w:r>
              <w:r>
                <w:rPr>
                  <w:i/>
                  <w:iCs/>
                </w:rPr>
                <w:t>Mezinárodní konference "Pohyb, výchova, zdraví"</w:t>
              </w:r>
              <w:r>
                <w:t xml:space="preserve">. Ústí nad Labem: Univerzita J. E. Purkyně v Ústí nad Labem, 2007, s. cd. ISBN 978-80-7044-978. </w:t>
              </w:r>
            </w:ins>
          </w:p>
          <w:p w14:paraId="017641E3" w14:textId="77777777" w:rsidR="0015232A" w:rsidRDefault="0015232A" w:rsidP="00AE6202">
            <w:pPr>
              <w:rPr>
                <w:ins w:id="11578" w:author="PS" w:date="2018-11-25T16:43:00Z"/>
              </w:rPr>
            </w:pPr>
            <w:ins w:id="11579" w:author="PS" w:date="2018-11-25T16:43:00Z">
              <w:r>
                <w:t xml:space="preserve">MELICHÁREK, Zdeněk; KUBALČÍKOVÁ, Marcela; KUČEROVÁ, Hana; JENYŠ, Lubomír. Nové trendy výuky sportovních aktivit na univerzitě Tomáše Bati ve Zlíně. In: </w:t>
              </w:r>
              <w:r>
                <w:rPr>
                  <w:i/>
                  <w:iCs/>
                </w:rPr>
                <w:t>Ústav sportovních aktivit Univerzity Tomáše Bati ve Zlíně</w:t>
              </w:r>
              <w:r>
                <w:t xml:space="preserve">. Nitra: Slovenská poľnohospodárská univerzita v Nitre, 2006, s. 158-161. ISBN 80-8069-802-3. </w:t>
              </w:r>
            </w:ins>
          </w:p>
          <w:p w14:paraId="30CA5EFB" w14:textId="77777777" w:rsidR="0015232A" w:rsidRPr="00AD0F2C" w:rsidRDefault="0015232A" w:rsidP="00AE6202">
            <w:pPr>
              <w:rPr>
                <w:ins w:id="11580" w:author="PS" w:date="2018-11-25T16:43:00Z"/>
                <w:szCs w:val="32"/>
              </w:rPr>
            </w:pPr>
            <w:ins w:id="11581" w:author="PS" w:date="2018-11-25T16:43:00Z">
              <w:r>
                <w:rPr>
                  <w:b/>
                  <w:bCs/>
                </w:rPr>
                <w:t>Melichárek</w:t>
              </w:r>
              <w:r>
                <w:t xml:space="preserve">, </w:t>
              </w:r>
              <w:r>
                <w:rPr>
                  <w:b/>
                  <w:bCs/>
                </w:rPr>
                <w:t>Zdeněk</w:t>
              </w:r>
              <w:r>
                <w:t xml:space="preserve">. Pohybový program pro psychotické klienty s diagnózou schizofrenie. 1. Bratislava, Slovenská republika: Univerzita Komenského Bratislava Fakulta telesnej výchovy a športu, 2010. </w:t>
              </w:r>
            </w:ins>
          </w:p>
        </w:tc>
      </w:tr>
      <w:tr w:rsidR="0015232A" w14:paraId="66CB63A9" w14:textId="77777777" w:rsidTr="00AE6202">
        <w:trPr>
          <w:trHeight w:val="218"/>
          <w:ins w:id="11582" w:author="PS" w:date="2018-11-25T16:43:00Z"/>
        </w:trPr>
        <w:tc>
          <w:tcPr>
            <w:tcW w:w="9900" w:type="dxa"/>
            <w:gridSpan w:val="11"/>
            <w:shd w:val="clear" w:color="auto" w:fill="F7CAAC"/>
          </w:tcPr>
          <w:p w14:paraId="5311A3F2" w14:textId="77777777" w:rsidR="0015232A" w:rsidRDefault="0015232A" w:rsidP="00AE6202">
            <w:pPr>
              <w:rPr>
                <w:ins w:id="11583" w:author="PS" w:date="2018-11-25T16:43:00Z"/>
                <w:b/>
              </w:rPr>
            </w:pPr>
            <w:ins w:id="11584" w:author="PS" w:date="2018-11-25T16:43:00Z">
              <w:r>
                <w:rPr>
                  <w:b/>
                </w:rPr>
                <w:t>Působení v zahraničí</w:t>
              </w:r>
            </w:ins>
          </w:p>
        </w:tc>
      </w:tr>
      <w:tr w:rsidR="0015232A" w14:paraId="62C7E5A6" w14:textId="77777777" w:rsidTr="00AE6202">
        <w:trPr>
          <w:trHeight w:val="328"/>
          <w:ins w:id="11585" w:author="PS" w:date="2018-11-25T16:43:00Z"/>
        </w:trPr>
        <w:tc>
          <w:tcPr>
            <w:tcW w:w="9900" w:type="dxa"/>
            <w:gridSpan w:val="11"/>
          </w:tcPr>
          <w:p w14:paraId="23BB480D" w14:textId="77777777" w:rsidR="0015232A" w:rsidRPr="00F01E08" w:rsidRDefault="0015232A" w:rsidP="00AE6202">
            <w:pPr>
              <w:rPr>
                <w:ins w:id="11586" w:author="PS" w:date="2018-11-25T16:43:00Z"/>
              </w:rPr>
            </w:pPr>
            <w:ins w:id="11587" w:author="PS" w:date="2018-11-25T16:43:00Z">
              <w:r w:rsidRPr="0051165F">
                <w:t>Španělsko 1991 – 1992 profesionální smlouva</w:t>
              </w:r>
              <w:r>
                <w:t xml:space="preserve">  CAJA SORIA“, 2.místo v lize a vítěz Španělského královského poháru. </w:t>
              </w:r>
            </w:ins>
          </w:p>
        </w:tc>
      </w:tr>
      <w:tr w:rsidR="0015232A" w14:paraId="2A751BF0" w14:textId="77777777" w:rsidTr="00AE6202">
        <w:trPr>
          <w:cantSplit/>
          <w:trHeight w:val="470"/>
          <w:ins w:id="11588" w:author="PS" w:date="2018-11-25T16:43:00Z"/>
        </w:trPr>
        <w:tc>
          <w:tcPr>
            <w:tcW w:w="2529" w:type="dxa"/>
            <w:shd w:val="clear" w:color="auto" w:fill="F7CAAC"/>
          </w:tcPr>
          <w:p w14:paraId="29C203B9" w14:textId="77777777" w:rsidR="0015232A" w:rsidRDefault="0015232A" w:rsidP="00AE6202">
            <w:pPr>
              <w:jc w:val="both"/>
              <w:rPr>
                <w:ins w:id="11589" w:author="PS" w:date="2018-11-25T16:43:00Z"/>
                <w:b/>
              </w:rPr>
            </w:pPr>
            <w:ins w:id="11590" w:author="PS" w:date="2018-11-25T16:43:00Z">
              <w:r>
                <w:rPr>
                  <w:b/>
                </w:rPr>
                <w:t xml:space="preserve">Podpis </w:t>
              </w:r>
            </w:ins>
          </w:p>
        </w:tc>
        <w:tc>
          <w:tcPr>
            <w:tcW w:w="4554" w:type="dxa"/>
            <w:gridSpan w:val="5"/>
          </w:tcPr>
          <w:p w14:paraId="131591B3" w14:textId="77777777" w:rsidR="0015232A" w:rsidRPr="00B10230" w:rsidRDefault="0015232A" w:rsidP="00AE6202">
            <w:pPr>
              <w:jc w:val="both"/>
              <w:rPr>
                <w:ins w:id="11591" w:author="PS" w:date="2018-11-25T16:43:00Z"/>
                <w:b/>
              </w:rPr>
            </w:pPr>
          </w:p>
        </w:tc>
        <w:tc>
          <w:tcPr>
            <w:tcW w:w="789" w:type="dxa"/>
            <w:gridSpan w:val="2"/>
            <w:shd w:val="clear" w:color="auto" w:fill="F7CAAC"/>
          </w:tcPr>
          <w:p w14:paraId="3D832A10" w14:textId="77777777" w:rsidR="0015232A" w:rsidRDefault="0015232A" w:rsidP="00AE6202">
            <w:pPr>
              <w:jc w:val="both"/>
              <w:rPr>
                <w:ins w:id="11592" w:author="PS" w:date="2018-11-25T16:43:00Z"/>
              </w:rPr>
            </w:pPr>
            <w:ins w:id="11593" w:author="PS" w:date="2018-11-25T16:43:00Z">
              <w:r>
                <w:rPr>
                  <w:b/>
                </w:rPr>
                <w:t>datum</w:t>
              </w:r>
            </w:ins>
          </w:p>
        </w:tc>
        <w:tc>
          <w:tcPr>
            <w:tcW w:w="2028" w:type="dxa"/>
            <w:gridSpan w:val="3"/>
          </w:tcPr>
          <w:p w14:paraId="6BF17DD4" w14:textId="77777777" w:rsidR="0015232A" w:rsidRDefault="0015232A" w:rsidP="00AE6202">
            <w:pPr>
              <w:jc w:val="both"/>
              <w:rPr>
                <w:ins w:id="11594" w:author="PS" w:date="2018-11-25T16:43:00Z"/>
              </w:rPr>
            </w:pPr>
            <w:ins w:id="11595" w:author="PS" w:date="2018-11-25T16:43:00Z">
              <w:r>
                <w:t>19.1.2018</w:t>
              </w:r>
            </w:ins>
          </w:p>
        </w:tc>
      </w:tr>
    </w:tbl>
    <w:p w14:paraId="767301A8" w14:textId="2EF67D82" w:rsidR="00E05AA8" w:rsidDel="0015232A" w:rsidRDefault="00E05AA8" w:rsidP="00495DC8">
      <w:pPr>
        <w:rPr>
          <w:del w:id="11596" w:author="PS" w:date="2018-11-25T16:46:00Z"/>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05AA8" w:rsidDel="0015232A" w14:paraId="7E132686" w14:textId="16EAC6A2" w:rsidTr="00495DC8">
        <w:trPr>
          <w:del w:id="11597" w:author="PS" w:date="2018-11-25T16:45:00Z"/>
        </w:trPr>
        <w:tc>
          <w:tcPr>
            <w:tcW w:w="9859" w:type="dxa"/>
            <w:gridSpan w:val="11"/>
            <w:tcBorders>
              <w:bottom w:val="double" w:sz="4" w:space="0" w:color="auto"/>
            </w:tcBorders>
            <w:shd w:val="clear" w:color="auto" w:fill="BDD6EE"/>
          </w:tcPr>
          <w:p w14:paraId="21CAD9D3" w14:textId="4F980AFF" w:rsidR="00E05AA8" w:rsidDel="0015232A" w:rsidRDefault="00E05AA8">
            <w:pPr>
              <w:rPr>
                <w:del w:id="11598" w:author="PS" w:date="2018-11-25T16:45:00Z"/>
                <w:b/>
                <w:sz w:val="28"/>
              </w:rPr>
              <w:pPrChange w:id="11599" w:author="PS" w:date="2018-11-25T16:46:00Z">
                <w:pPr>
                  <w:jc w:val="both"/>
                </w:pPr>
              </w:pPrChange>
            </w:pPr>
            <w:del w:id="11600" w:author="PS" w:date="2018-11-25T16:45:00Z">
              <w:r w:rsidDel="0015232A">
                <w:rPr>
                  <w:b/>
                  <w:sz w:val="28"/>
                </w:rPr>
                <w:delText>C-I – Personální zabezpečení</w:delText>
              </w:r>
            </w:del>
          </w:p>
        </w:tc>
      </w:tr>
      <w:tr w:rsidR="00E05AA8" w:rsidDel="0015232A" w14:paraId="74F5055C" w14:textId="3701688F" w:rsidTr="00495DC8">
        <w:trPr>
          <w:del w:id="11601" w:author="PS" w:date="2018-11-25T16:45:00Z"/>
        </w:trPr>
        <w:tc>
          <w:tcPr>
            <w:tcW w:w="2518" w:type="dxa"/>
            <w:tcBorders>
              <w:top w:val="double" w:sz="4" w:space="0" w:color="auto"/>
            </w:tcBorders>
            <w:shd w:val="clear" w:color="auto" w:fill="F7CAAC"/>
          </w:tcPr>
          <w:p w14:paraId="3FB9EFB2" w14:textId="47D30134" w:rsidR="00E05AA8" w:rsidDel="0015232A" w:rsidRDefault="00E05AA8">
            <w:pPr>
              <w:rPr>
                <w:del w:id="11602" w:author="PS" w:date="2018-11-25T16:45:00Z"/>
                <w:b/>
              </w:rPr>
              <w:pPrChange w:id="11603" w:author="PS" w:date="2018-11-25T16:46:00Z">
                <w:pPr>
                  <w:jc w:val="both"/>
                </w:pPr>
              </w:pPrChange>
            </w:pPr>
            <w:del w:id="11604" w:author="PS" w:date="2018-11-25T16:45:00Z">
              <w:r w:rsidDel="0015232A">
                <w:rPr>
                  <w:b/>
                </w:rPr>
                <w:delText>Vysoká škola</w:delText>
              </w:r>
            </w:del>
          </w:p>
        </w:tc>
        <w:tc>
          <w:tcPr>
            <w:tcW w:w="7341" w:type="dxa"/>
            <w:gridSpan w:val="10"/>
          </w:tcPr>
          <w:p w14:paraId="5B2D53CF" w14:textId="6DF04E86" w:rsidR="00E05AA8" w:rsidDel="0015232A" w:rsidRDefault="00E05AA8">
            <w:pPr>
              <w:rPr>
                <w:del w:id="11605" w:author="PS" w:date="2018-11-25T16:45:00Z"/>
              </w:rPr>
              <w:pPrChange w:id="11606" w:author="PS" w:date="2018-11-25T16:46:00Z">
                <w:pPr>
                  <w:jc w:val="both"/>
                </w:pPr>
              </w:pPrChange>
            </w:pPr>
            <w:del w:id="11607" w:author="PS" w:date="2018-11-25T16:45:00Z">
              <w:r w:rsidDel="0015232A">
                <w:delText>Universita Tomáše Bati ve Zlíně</w:delText>
              </w:r>
            </w:del>
          </w:p>
        </w:tc>
      </w:tr>
      <w:tr w:rsidR="00E05AA8" w:rsidDel="0015232A" w14:paraId="604037EA" w14:textId="4EBD2BBA" w:rsidTr="00495DC8">
        <w:trPr>
          <w:del w:id="11608" w:author="PS" w:date="2018-11-25T16:45:00Z"/>
        </w:trPr>
        <w:tc>
          <w:tcPr>
            <w:tcW w:w="2518" w:type="dxa"/>
            <w:shd w:val="clear" w:color="auto" w:fill="F7CAAC"/>
          </w:tcPr>
          <w:p w14:paraId="76DBA077" w14:textId="4C1515C8" w:rsidR="00E05AA8" w:rsidDel="0015232A" w:rsidRDefault="00E05AA8">
            <w:pPr>
              <w:rPr>
                <w:del w:id="11609" w:author="PS" w:date="2018-11-25T16:45:00Z"/>
                <w:b/>
              </w:rPr>
              <w:pPrChange w:id="11610" w:author="PS" w:date="2018-11-25T16:46:00Z">
                <w:pPr>
                  <w:jc w:val="both"/>
                </w:pPr>
              </w:pPrChange>
            </w:pPr>
            <w:del w:id="11611" w:author="PS" w:date="2018-11-25T16:45:00Z">
              <w:r w:rsidDel="0015232A">
                <w:rPr>
                  <w:b/>
                </w:rPr>
                <w:delText>Součást vysoké školy</w:delText>
              </w:r>
            </w:del>
          </w:p>
        </w:tc>
        <w:tc>
          <w:tcPr>
            <w:tcW w:w="7341" w:type="dxa"/>
            <w:gridSpan w:val="10"/>
          </w:tcPr>
          <w:p w14:paraId="62A7F3C8" w14:textId="5FF17FB5" w:rsidR="00E05AA8" w:rsidDel="0015232A" w:rsidRDefault="00E05AA8">
            <w:pPr>
              <w:rPr>
                <w:del w:id="11612" w:author="PS" w:date="2018-11-25T16:45:00Z"/>
              </w:rPr>
              <w:pPrChange w:id="11613" w:author="PS" w:date="2018-11-25T16:46:00Z">
                <w:pPr>
                  <w:jc w:val="both"/>
                </w:pPr>
              </w:pPrChange>
            </w:pPr>
            <w:del w:id="11614" w:author="PS" w:date="2018-11-25T16:45:00Z">
              <w:r w:rsidDel="0015232A">
                <w:delText>Fakulta logistiky a krizového řízení v Uherském Hradišti</w:delText>
              </w:r>
            </w:del>
          </w:p>
        </w:tc>
      </w:tr>
      <w:tr w:rsidR="00E05AA8" w:rsidDel="0015232A" w14:paraId="7E0D2566" w14:textId="69B4D387" w:rsidTr="00495DC8">
        <w:trPr>
          <w:del w:id="11615" w:author="PS" w:date="2018-11-25T16:45:00Z"/>
        </w:trPr>
        <w:tc>
          <w:tcPr>
            <w:tcW w:w="2518" w:type="dxa"/>
            <w:shd w:val="clear" w:color="auto" w:fill="F7CAAC"/>
          </w:tcPr>
          <w:p w14:paraId="1AADFA4E" w14:textId="4A436AC4" w:rsidR="00E05AA8" w:rsidDel="0015232A" w:rsidRDefault="00E05AA8">
            <w:pPr>
              <w:rPr>
                <w:del w:id="11616" w:author="PS" w:date="2018-11-25T16:45:00Z"/>
                <w:b/>
              </w:rPr>
              <w:pPrChange w:id="11617" w:author="PS" w:date="2018-11-25T16:46:00Z">
                <w:pPr>
                  <w:jc w:val="both"/>
                </w:pPr>
              </w:pPrChange>
            </w:pPr>
            <w:del w:id="11618" w:author="PS" w:date="2018-11-25T16:45:00Z">
              <w:r w:rsidDel="0015232A">
                <w:rPr>
                  <w:b/>
                </w:rPr>
                <w:delText>Název studijního programu</w:delText>
              </w:r>
            </w:del>
          </w:p>
        </w:tc>
        <w:tc>
          <w:tcPr>
            <w:tcW w:w="7341" w:type="dxa"/>
            <w:gridSpan w:val="10"/>
          </w:tcPr>
          <w:p w14:paraId="1F684433" w14:textId="1763C622" w:rsidR="00E05AA8" w:rsidDel="0015232A" w:rsidRDefault="00E05AA8">
            <w:pPr>
              <w:rPr>
                <w:del w:id="11619" w:author="PS" w:date="2018-11-25T16:45:00Z"/>
              </w:rPr>
              <w:pPrChange w:id="11620" w:author="PS" w:date="2018-11-25T16:46:00Z">
                <w:pPr>
                  <w:jc w:val="both"/>
                </w:pPr>
              </w:pPrChange>
            </w:pPr>
            <w:del w:id="11621" w:author="PS" w:date="2018-11-25T16:45:00Z">
              <w:r w:rsidDel="0015232A">
                <w:delText>Environmentální bezpečnost</w:delText>
              </w:r>
            </w:del>
          </w:p>
        </w:tc>
      </w:tr>
      <w:tr w:rsidR="00E05AA8" w:rsidDel="0015232A" w14:paraId="70A5B76A" w14:textId="153F532F" w:rsidTr="00495DC8">
        <w:trPr>
          <w:del w:id="11622" w:author="PS" w:date="2018-11-25T16:45:00Z"/>
        </w:trPr>
        <w:tc>
          <w:tcPr>
            <w:tcW w:w="2518" w:type="dxa"/>
            <w:shd w:val="clear" w:color="auto" w:fill="F7CAAC"/>
          </w:tcPr>
          <w:p w14:paraId="5960C831" w14:textId="5923BF54" w:rsidR="00E05AA8" w:rsidDel="0015232A" w:rsidRDefault="00E05AA8">
            <w:pPr>
              <w:rPr>
                <w:del w:id="11623" w:author="PS" w:date="2018-11-25T16:45:00Z"/>
                <w:b/>
              </w:rPr>
              <w:pPrChange w:id="11624" w:author="PS" w:date="2018-11-25T16:46:00Z">
                <w:pPr>
                  <w:jc w:val="both"/>
                </w:pPr>
              </w:pPrChange>
            </w:pPr>
            <w:del w:id="11625" w:author="PS" w:date="2018-11-25T16:45:00Z">
              <w:r w:rsidDel="0015232A">
                <w:rPr>
                  <w:b/>
                </w:rPr>
                <w:delText>Jméno a příjmení</w:delText>
              </w:r>
            </w:del>
          </w:p>
        </w:tc>
        <w:tc>
          <w:tcPr>
            <w:tcW w:w="4536" w:type="dxa"/>
            <w:gridSpan w:val="5"/>
          </w:tcPr>
          <w:p w14:paraId="70ECEFAB" w14:textId="4B6FD8D3" w:rsidR="00E05AA8" w:rsidRPr="00F40D48" w:rsidDel="0015232A" w:rsidRDefault="00E05AA8">
            <w:pPr>
              <w:rPr>
                <w:del w:id="11626" w:author="PS" w:date="2018-11-25T16:45:00Z"/>
                <w:b/>
                <w:rPrChange w:id="11627" w:author="PS" w:date="2018-11-25T15:53:00Z">
                  <w:rPr>
                    <w:del w:id="11628" w:author="PS" w:date="2018-11-25T16:45:00Z"/>
                  </w:rPr>
                </w:rPrChange>
              </w:rPr>
              <w:pPrChange w:id="11629" w:author="PS" w:date="2018-11-25T16:46:00Z">
                <w:pPr>
                  <w:jc w:val="both"/>
                </w:pPr>
              </w:pPrChange>
            </w:pPr>
            <w:del w:id="11630" w:author="PS" w:date="2018-11-25T16:45:00Z">
              <w:r w:rsidRPr="00F40D48" w:rsidDel="0015232A">
                <w:rPr>
                  <w:b/>
                  <w:rPrChange w:id="11631" w:author="PS" w:date="2018-11-25T15:53:00Z">
                    <w:rPr/>
                  </w:rPrChange>
                </w:rPr>
                <w:delText>Pavel Taraba</w:delText>
              </w:r>
            </w:del>
          </w:p>
        </w:tc>
        <w:tc>
          <w:tcPr>
            <w:tcW w:w="709" w:type="dxa"/>
            <w:shd w:val="clear" w:color="auto" w:fill="F7CAAC"/>
          </w:tcPr>
          <w:p w14:paraId="4CB3543A" w14:textId="1CDDF24B" w:rsidR="00E05AA8" w:rsidDel="0015232A" w:rsidRDefault="00E05AA8">
            <w:pPr>
              <w:rPr>
                <w:del w:id="11632" w:author="PS" w:date="2018-11-25T16:45:00Z"/>
                <w:b/>
              </w:rPr>
              <w:pPrChange w:id="11633" w:author="PS" w:date="2018-11-25T16:46:00Z">
                <w:pPr>
                  <w:jc w:val="both"/>
                </w:pPr>
              </w:pPrChange>
            </w:pPr>
            <w:del w:id="11634" w:author="PS" w:date="2018-11-25T16:45:00Z">
              <w:r w:rsidDel="0015232A">
                <w:rPr>
                  <w:b/>
                </w:rPr>
                <w:delText>Tituly</w:delText>
              </w:r>
            </w:del>
          </w:p>
        </w:tc>
        <w:tc>
          <w:tcPr>
            <w:tcW w:w="2096" w:type="dxa"/>
            <w:gridSpan w:val="4"/>
          </w:tcPr>
          <w:p w14:paraId="16B31E7F" w14:textId="09A4E058" w:rsidR="00E05AA8" w:rsidDel="0015232A" w:rsidRDefault="00E05AA8">
            <w:pPr>
              <w:rPr>
                <w:del w:id="11635" w:author="PS" w:date="2018-11-25T16:45:00Z"/>
              </w:rPr>
              <w:pPrChange w:id="11636" w:author="PS" w:date="2018-11-25T16:46:00Z">
                <w:pPr>
                  <w:jc w:val="both"/>
                </w:pPr>
              </w:pPrChange>
            </w:pPr>
            <w:del w:id="11637" w:author="PS" w:date="2018-11-25T16:45:00Z">
              <w:r w:rsidDel="0015232A">
                <w:delText>Ing., Ph.D.</w:delText>
              </w:r>
            </w:del>
          </w:p>
        </w:tc>
      </w:tr>
      <w:tr w:rsidR="00E05AA8" w:rsidDel="0015232A" w14:paraId="37F43203" w14:textId="0329AA7B" w:rsidTr="00495DC8">
        <w:trPr>
          <w:del w:id="11638" w:author="PS" w:date="2018-11-25T16:45:00Z"/>
        </w:trPr>
        <w:tc>
          <w:tcPr>
            <w:tcW w:w="2518" w:type="dxa"/>
            <w:shd w:val="clear" w:color="auto" w:fill="F7CAAC"/>
          </w:tcPr>
          <w:p w14:paraId="207A5013" w14:textId="3966E2EE" w:rsidR="00E05AA8" w:rsidDel="0015232A" w:rsidRDefault="00E05AA8">
            <w:pPr>
              <w:rPr>
                <w:del w:id="11639" w:author="PS" w:date="2018-11-25T16:45:00Z"/>
                <w:b/>
              </w:rPr>
              <w:pPrChange w:id="11640" w:author="PS" w:date="2018-11-25T16:46:00Z">
                <w:pPr>
                  <w:jc w:val="both"/>
                </w:pPr>
              </w:pPrChange>
            </w:pPr>
            <w:del w:id="11641" w:author="PS" w:date="2018-11-25T16:45:00Z">
              <w:r w:rsidDel="0015232A">
                <w:rPr>
                  <w:b/>
                </w:rPr>
                <w:delText>Rok narození</w:delText>
              </w:r>
            </w:del>
          </w:p>
        </w:tc>
        <w:tc>
          <w:tcPr>
            <w:tcW w:w="829" w:type="dxa"/>
          </w:tcPr>
          <w:p w14:paraId="0F5EB868" w14:textId="3B1C886C" w:rsidR="00E05AA8" w:rsidDel="0015232A" w:rsidRDefault="00E05AA8">
            <w:pPr>
              <w:rPr>
                <w:del w:id="11642" w:author="PS" w:date="2018-11-25T16:45:00Z"/>
              </w:rPr>
              <w:pPrChange w:id="11643" w:author="PS" w:date="2018-11-25T16:46:00Z">
                <w:pPr>
                  <w:jc w:val="both"/>
                </w:pPr>
              </w:pPrChange>
            </w:pPr>
            <w:del w:id="11644" w:author="PS" w:date="2018-11-25T16:45:00Z">
              <w:r w:rsidDel="0015232A">
                <w:delText>1983</w:delText>
              </w:r>
            </w:del>
          </w:p>
        </w:tc>
        <w:tc>
          <w:tcPr>
            <w:tcW w:w="1721" w:type="dxa"/>
            <w:shd w:val="clear" w:color="auto" w:fill="F7CAAC"/>
          </w:tcPr>
          <w:p w14:paraId="3FD5168B" w14:textId="50AA6768" w:rsidR="00E05AA8" w:rsidDel="0015232A" w:rsidRDefault="00E05AA8">
            <w:pPr>
              <w:rPr>
                <w:del w:id="11645" w:author="PS" w:date="2018-11-25T16:45:00Z"/>
                <w:b/>
              </w:rPr>
              <w:pPrChange w:id="11646" w:author="PS" w:date="2018-11-25T16:46:00Z">
                <w:pPr>
                  <w:jc w:val="both"/>
                </w:pPr>
              </w:pPrChange>
            </w:pPr>
            <w:del w:id="11647" w:author="PS" w:date="2018-11-25T16:45:00Z">
              <w:r w:rsidDel="0015232A">
                <w:rPr>
                  <w:b/>
                </w:rPr>
                <w:delText>typ vztahu k VŠ</w:delText>
              </w:r>
            </w:del>
          </w:p>
        </w:tc>
        <w:tc>
          <w:tcPr>
            <w:tcW w:w="992" w:type="dxa"/>
            <w:gridSpan w:val="2"/>
          </w:tcPr>
          <w:p w14:paraId="6CCEA524" w14:textId="7F0CDED0" w:rsidR="00E05AA8" w:rsidDel="0015232A" w:rsidRDefault="00E05AA8">
            <w:pPr>
              <w:rPr>
                <w:del w:id="11648" w:author="PS" w:date="2018-11-25T16:45:00Z"/>
              </w:rPr>
              <w:pPrChange w:id="11649" w:author="PS" w:date="2018-11-25T16:46:00Z">
                <w:pPr>
                  <w:jc w:val="both"/>
                </w:pPr>
              </w:pPrChange>
            </w:pPr>
            <w:ins w:id="11650" w:author="Matyas Adam" w:date="2018-11-17T00:58:00Z">
              <w:del w:id="11651" w:author="PS" w:date="2018-11-25T16:45:00Z">
                <w:r w:rsidDel="0015232A">
                  <w:delText>Pracovní poměr</w:delText>
                </w:r>
              </w:del>
            </w:ins>
            <w:del w:id="11652" w:author="PS" w:date="2018-11-25T16:45:00Z">
              <w:r w:rsidDel="0015232A">
                <w:delText>Pracovní smlouva</w:delText>
              </w:r>
            </w:del>
          </w:p>
        </w:tc>
        <w:tc>
          <w:tcPr>
            <w:tcW w:w="994" w:type="dxa"/>
            <w:shd w:val="clear" w:color="auto" w:fill="F7CAAC"/>
          </w:tcPr>
          <w:p w14:paraId="4EA23D54" w14:textId="6892E0D0" w:rsidR="00E05AA8" w:rsidDel="0015232A" w:rsidRDefault="00E05AA8">
            <w:pPr>
              <w:rPr>
                <w:del w:id="11653" w:author="PS" w:date="2018-11-25T16:45:00Z"/>
                <w:b/>
              </w:rPr>
              <w:pPrChange w:id="11654" w:author="PS" w:date="2018-11-25T16:46:00Z">
                <w:pPr>
                  <w:jc w:val="both"/>
                </w:pPr>
              </w:pPrChange>
            </w:pPr>
            <w:del w:id="11655" w:author="PS" w:date="2018-11-25T16:45:00Z">
              <w:r w:rsidDel="0015232A">
                <w:rPr>
                  <w:b/>
                </w:rPr>
                <w:delText>rozsah</w:delText>
              </w:r>
            </w:del>
          </w:p>
        </w:tc>
        <w:tc>
          <w:tcPr>
            <w:tcW w:w="709" w:type="dxa"/>
          </w:tcPr>
          <w:p w14:paraId="4117A50B" w14:textId="5507BDDC" w:rsidR="00E05AA8" w:rsidDel="0015232A" w:rsidRDefault="00E05AA8">
            <w:pPr>
              <w:rPr>
                <w:del w:id="11656" w:author="PS" w:date="2018-11-25T16:45:00Z"/>
              </w:rPr>
              <w:pPrChange w:id="11657" w:author="PS" w:date="2018-11-25T16:46:00Z">
                <w:pPr>
                  <w:jc w:val="both"/>
                </w:pPr>
              </w:pPrChange>
            </w:pPr>
            <w:del w:id="11658" w:author="PS" w:date="2018-11-25T16:45:00Z">
              <w:r w:rsidDel="0015232A">
                <w:delText>Úvazek 1,2</w:delText>
              </w:r>
            </w:del>
          </w:p>
        </w:tc>
        <w:tc>
          <w:tcPr>
            <w:tcW w:w="709" w:type="dxa"/>
            <w:gridSpan w:val="2"/>
            <w:shd w:val="clear" w:color="auto" w:fill="F7CAAC"/>
          </w:tcPr>
          <w:p w14:paraId="4323758E" w14:textId="250B785D" w:rsidR="00E05AA8" w:rsidDel="0015232A" w:rsidRDefault="00E05AA8">
            <w:pPr>
              <w:rPr>
                <w:del w:id="11659" w:author="PS" w:date="2018-11-25T16:45:00Z"/>
                <w:b/>
              </w:rPr>
              <w:pPrChange w:id="11660" w:author="PS" w:date="2018-11-25T16:46:00Z">
                <w:pPr>
                  <w:jc w:val="both"/>
                </w:pPr>
              </w:pPrChange>
            </w:pPr>
            <w:del w:id="11661" w:author="PS" w:date="2018-11-25T16:45:00Z">
              <w:r w:rsidDel="0015232A">
                <w:rPr>
                  <w:b/>
                </w:rPr>
                <w:delText>do kdy</w:delText>
              </w:r>
            </w:del>
          </w:p>
        </w:tc>
        <w:tc>
          <w:tcPr>
            <w:tcW w:w="1387" w:type="dxa"/>
            <w:gridSpan w:val="2"/>
          </w:tcPr>
          <w:p w14:paraId="4261AB44" w14:textId="441560A6" w:rsidR="00E05AA8" w:rsidDel="0015232A" w:rsidRDefault="00E05AA8">
            <w:pPr>
              <w:rPr>
                <w:del w:id="11662" w:author="PS" w:date="2018-11-25T16:45:00Z"/>
              </w:rPr>
              <w:pPrChange w:id="11663" w:author="PS" w:date="2018-11-25T16:46:00Z">
                <w:pPr>
                  <w:jc w:val="both"/>
                </w:pPr>
              </w:pPrChange>
            </w:pPr>
            <w:del w:id="11664" w:author="PS" w:date="2018-11-25T16:45:00Z">
              <w:r w:rsidDel="0015232A">
                <w:delText xml:space="preserve">30. 06. 2022 </w:delText>
              </w:r>
            </w:del>
          </w:p>
        </w:tc>
      </w:tr>
      <w:tr w:rsidR="00E05AA8" w:rsidDel="0015232A" w14:paraId="7437AF10" w14:textId="291BDCCC" w:rsidTr="00495DC8">
        <w:trPr>
          <w:del w:id="11665" w:author="PS" w:date="2018-11-25T16:45:00Z"/>
        </w:trPr>
        <w:tc>
          <w:tcPr>
            <w:tcW w:w="5068" w:type="dxa"/>
            <w:gridSpan w:val="3"/>
            <w:shd w:val="clear" w:color="auto" w:fill="F7CAAC"/>
          </w:tcPr>
          <w:p w14:paraId="2E2F5C8E" w14:textId="707DF2EB" w:rsidR="00E05AA8" w:rsidDel="0015232A" w:rsidRDefault="00E05AA8">
            <w:pPr>
              <w:rPr>
                <w:del w:id="11666" w:author="PS" w:date="2018-11-25T16:45:00Z"/>
                <w:b/>
              </w:rPr>
              <w:pPrChange w:id="11667" w:author="PS" w:date="2018-11-25T16:46:00Z">
                <w:pPr>
                  <w:jc w:val="both"/>
                </w:pPr>
              </w:pPrChange>
            </w:pPr>
            <w:del w:id="11668" w:author="PS" w:date="2018-11-25T16:45:00Z">
              <w:r w:rsidDel="0015232A">
                <w:rPr>
                  <w:b/>
                </w:rPr>
                <w:delText>Typ vztahu na součásti VŠ, která uskutečňuje st. program</w:delText>
              </w:r>
            </w:del>
          </w:p>
        </w:tc>
        <w:tc>
          <w:tcPr>
            <w:tcW w:w="992" w:type="dxa"/>
            <w:gridSpan w:val="2"/>
          </w:tcPr>
          <w:p w14:paraId="69FE87A7" w14:textId="69D9E8A4" w:rsidR="00E05AA8" w:rsidDel="0015232A" w:rsidRDefault="00E05AA8">
            <w:pPr>
              <w:rPr>
                <w:del w:id="11669" w:author="PS" w:date="2018-11-25T16:45:00Z"/>
              </w:rPr>
              <w:pPrChange w:id="11670" w:author="PS" w:date="2018-11-25T16:46:00Z">
                <w:pPr>
                  <w:jc w:val="both"/>
                </w:pPr>
              </w:pPrChange>
            </w:pPr>
            <w:ins w:id="11671" w:author="Matyas Adam" w:date="2018-11-17T00:58:00Z">
              <w:del w:id="11672" w:author="PS" w:date="2018-11-25T16:45:00Z">
                <w:r w:rsidDel="0015232A">
                  <w:delText>Pracovní poměr</w:delText>
                </w:r>
              </w:del>
            </w:ins>
            <w:del w:id="11673" w:author="PS" w:date="2018-11-25T16:45:00Z">
              <w:r w:rsidDel="0015232A">
                <w:delText>Pracovní smlouva</w:delText>
              </w:r>
            </w:del>
          </w:p>
        </w:tc>
        <w:tc>
          <w:tcPr>
            <w:tcW w:w="994" w:type="dxa"/>
            <w:shd w:val="clear" w:color="auto" w:fill="F7CAAC"/>
          </w:tcPr>
          <w:p w14:paraId="64A70A3A" w14:textId="67BECB4B" w:rsidR="00E05AA8" w:rsidDel="0015232A" w:rsidRDefault="00E05AA8">
            <w:pPr>
              <w:rPr>
                <w:del w:id="11674" w:author="PS" w:date="2018-11-25T16:45:00Z"/>
                <w:b/>
              </w:rPr>
              <w:pPrChange w:id="11675" w:author="PS" w:date="2018-11-25T16:46:00Z">
                <w:pPr>
                  <w:jc w:val="both"/>
                </w:pPr>
              </w:pPrChange>
            </w:pPr>
            <w:del w:id="11676" w:author="PS" w:date="2018-11-25T16:45:00Z">
              <w:r w:rsidDel="0015232A">
                <w:rPr>
                  <w:b/>
                </w:rPr>
                <w:delText>rozsah</w:delText>
              </w:r>
            </w:del>
          </w:p>
        </w:tc>
        <w:tc>
          <w:tcPr>
            <w:tcW w:w="709" w:type="dxa"/>
          </w:tcPr>
          <w:p w14:paraId="774036DF" w14:textId="28DED9E6" w:rsidR="00E05AA8" w:rsidDel="0015232A" w:rsidRDefault="00E05AA8">
            <w:pPr>
              <w:rPr>
                <w:del w:id="11677" w:author="PS" w:date="2018-11-25T16:45:00Z"/>
              </w:rPr>
              <w:pPrChange w:id="11678" w:author="PS" w:date="2018-11-25T16:46:00Z">
                <w:pPr>
                  <w:jc w:val="both"/>
                </w:pPr>
              </w:pPrChange>
            </w:pPr>
            <w:del w:id="11679" w:author="PS" w:date="2018-11-25T16:45:00Z">
              <w:r w:rsidDel="0015232A">
                <w:delText>Úvazek 0,9</w:delText>
              </w:r>
            </w:del>
          </w:p>
        </w:tc>
        <w:tc>
          <w:tcPr>
            <w:tcW w:w="709" w:type="dxa"/>
            <w:gridSpan w:val="2"/>
            <w:shd w:val="clear" w:color="auto" w:fill="F7CAAC"/>
          </w:tcPr>
          <w:p w14:paraId="7586071D" w14:textId="085A1FCE" w:rsidR="00E05AA8" w:rsidDel="0015232A" w:rsidRDefault="00E05AA8">
            <w:pPr>
              <w:rPr>
                <w:del w:id="11680" w:author="PS" w:date="2018-11-25T16:45:00Z"/>
                <w:b/>
              </w:rPr>
              <w:pPrChange w:id="11681" w:author="PS" w:date="2018-11-25T16:46:00Z">
                <w:pPr>
                  <w:jc w:val="both"/>
                </w:pPr>
              </w:pPrChange>
            </w:pPr>
            <w:del w:id="11682" w:author="PS" w:date="2018-11-25T16:45:00Z">
              <w:r w:rsidDel="0015232A">
                <w:rPr>
                  <w:b/>
                </w:rPr>
                <w:delText>do kdy</w:delText>
              </w:r>
            </w:del>
          </w:p>
        </w:tc>
        <w:tc>
          <w:tcPr>
            <w:tcW w:w="1387" w:type="dxa"/>
            <w:gridSpan w:val="2"/>
          </w:tcPr>
          <w:p w14:paraId="31CBD859" w14:textId="0482CDBF" w:rsidR="00E05AA8" w:rsidDel="0015232A" w:rsidRDefault="00E05AA8">
            <w:pPr>
              <w:rPr>
                <w:del w:id="11683" w:author="PS" w:date="2018-11-25T16:45:00Z"/>
              </w:rPr>
              <w:pPrChange w:id="11684" w:author="PS" w:date="2018-11-25T16:46:00Z">
                <w:pPr>
                  <w:jc w:val="both"/>
                </w:pPr>
              </w:pPrChange>
            </w:pPr>
            <w:del w:id="11685" w:author="PS" w:date="2018-11-25T16:45:00Z">
              <w:r w:rsidDel="0015232A">
                <w:delText>Doba neurčitá</w:delText>
              </w:r>
            </w:del>
          </w:p>
        </w:tc>
      </w:tr>
      <w:tr w:rsidR="00E05AA8" w:rsidDel="0015232A" w14:paraId="60488859" w14:textId="6D4B0D75" w:rsidTr="00495DC8">
        <w:trPr>
          <w:del w:id="11686" w:author="PS" w:date="2018-11-25T16:45:00Z"/>
        </w:trPr>
        <w:tc>
          <w:tcPr>
            <w:tcW w:w="6060" w:type="dxa"/>
            <w:gridSpan w:val="5"/>
            <w:shd w:val="clear" w:color="auto" w:fill="F7CAAC"/>
          </w:tcPr>
          <w:p w14:paraId="1743E5C3" w14:textId="673641AE" w:rsidR="00E05AA8" w:rsidDel="0015232A" w:rsidRDefault="00E05AA8">
            <w:pPr>
              <w:rPr>
                <w:del w:id="11687" w:author="PS" w:date="2018-11-25T16:45:00Z"/>
              </w:rPr>
              <w:pPrChange w:id="11688" w:author="PS" w:date="2018-11-25T16:46:00Z">
                <w:pPr>
                  <w:jc w:val="both"/>
                </w:pPr>
              </w:pPrChange>
            </w:pPr>
            <w:del w:id="11689" w:author="PS" w:date="2018-11-25T16:45:00Z">
              <w:r w:rsidDel="0015232A">
                <w:rPr>
                  <w:b/>
                </w:rPr>
                <w:delText>Další současná působení jako akademický pracovník na jiných VŠ</w:delText>
              </w:r>
            </w:del>
          </w:p>
        </w:tc>
        <w:tc>
          <w:tcPr>
            <w:tcW w:w="1703" w:type="dxa"/>
            <w:gridSpan w:val="2"/>
            <w:shd w:val="clear" w:color="auto" w:fill="F7CAAC"/>
          </w:tcPr>
          <w:p w14:paraId="22D22184" w14:textId="2782ACBE" w:rsidR="00E05AA8" w:rsidDel="0015232A" w:rsidRDefault="00E05AA8">
            <w:pPr>
              <w:rPr>
                <w:del w:id="11690" w:author="PS" w:date="2018-11-25T16:45:00Z"/>
                <w:b/>
              </w:rPr>
              <w:pPrChange w:id="11691" w:author="PS" w:date="2018-11-25T16:46:00Z">
                <w:pPr>
                  <w:jc w:val="both"/>
                </w:pPr>
              </w:pPrChange>
            </w:pPr>
            <w:del w:id="11692" w:author="PS" w:date="2018-11-25T16:45:00Z">
              <w:r w:rsidDel="0015232A">
                <w:rPr>
                  <w:b/>
                </w:rPr>
                <w:delText>typ prac. vztahu</w:delText>
              </w:r>
            </w:del>
          </w:p>
        </w:tc>
        <w:tc>
          <w:tcPr>
            <w:tcW w:w="2096" w:type="dxa"/>
            <w:gridSpan w:val="4"/>
            <w:shd w:val="clear" w:color="auto" w:fill="F7CAAC"/>
          </w:tcPr>
          <w:p w14:paraId="725C76DA" w14:textId="5B29CA84" w:rsidR="00E05AA8" w:rsidDel="0015232A" w:rsidRDefault="00E05AA8">
            <w:pPr>
              <w:rPr>
                <w:del w:id="11693" w:author="PS" w:date="2018-11-25T16:45:00Z"/>
                <w:b/>
              </w:rPr>
              <w:pPrChange w:id="11694" w:author="PS" w:date="2018-11-25T16:46:00Z">
                <w:pPr>
                  <w:jc w:val="both"/>
                </w:pPr>
              </w:pPrChange>
            </w:pPr>
            <w:del w:id="11695" w:author="PS" w:date="2018-11-25T16:45:00Z">
              <w:r w:rsidDel="0015232A">
                <w:rPr>
                  <w:b/>
                </w:rPr>
                <w:delText>rozsah</w:delText>
              </w:r>
            </w:del>
          </w:p>
        </w:tc>
      </w:tr>
      <w:tr w:rsidR="00E05AA8" w:rsidDel="0015232A" w14:paraId="01150E16" w14:textId="2EABFCF7" w:rsidTr="00495DC8">
        <w:trPr>
          <w:del w:id="11696" w:author="PS" w:date="2018-11-25T16:45:00Z"/>
        </w:trPr>
        <w:tc>
          <w:tcPr>
            <w:tcW w:w="6060" w:type="dxa"/>
            <w:gridSpan w:val="5"/>
          </w:tcPr>
          <w:p w14:paraId="59A3A19C" w14:textId="6477C23B" w:rsidR="00E05AA8" w:rsidDel="0015232A" w:rsidRDefault="00E05AA8">
            <w:pPr>
              <w:rPr>
                <w:del w:id="11697" w:author="PS" w:date="2018-11-25T16:45:00Z"/>
              </w:rPr>
              <w:pPrChange w:id="11698" w:author="PS" w:date="2018-11-25T16:46:00Z">
                <w:pPr>
                  <w:jc w:val="both"/>
                </w:pPr>
              </w:pPrChange>
            </w:pPr>
            <w:del w:id="11699" w:author="PS" w:date="2018-11-25T16:45:00Z">
              <w:r w:rsidDel="0015232A">
                <w:delText>Žádné působení na jiných vysokých školách</w:delText>
              </w:r>
            </w:del>
          </w:p>
        </w:tc>
        <w:tc>
          <w:tcPr>
            <w:tcW w:w="1703" w:type="dxa"/>
            <w:gridSpan w:val="2"/>
          </w:tcPr>
          <w:p w14:paraId="757BD15C" w14:textId="616330AA" w:rsidR="00E05AA8" w:rsidDel="0015232A" w:rsidRDefault="00E05AA8">
            <w:pPr>
              <w:rPr>
                <w:del w:id="11700" w:author="PS" w:date="2018-11-25T16:45:00Z"/>
              </w:rPr>
              <w:pPrChange w:id="11701" w:author="PS" w:date="2018-11-25T16:46:00Z">
                <w:pPr>
                  <w:jc w:val="both"/>
                </w:pPr>
              </w:pPrChange>
            </w:pPr>
          </w:p>
        </w:tc>
        <w:tc>
          <w:tcPr>
            <w:tcW w:w="2096" w:type="dxa"/>
            <w:gridSpan w:val="4"/>
          </w:tcPr>
          <w:p w14:paraId="2A1BA1A5" w14:textId="354EE4CB" w:rsidR="00E05AA8" w:rsidDel="0015232A" w:rsidRDefault="00E05AA8">
            <w:pPr>
              <w:rPr>
                <w:del w:id="11702" w:author="PS" w:date="2018-11-25T16:45:00Z"/>
              </w:rPr>
              <w:pPrChange w:id="11703" w:author="PS" w:date="2018-11-25T16:46:00Z">
                <w:pPr>
                  <w:jc w:val="both"/>
                </w:pPr>
              </w:pPrChange>
            </w:pPr>
          </w:p>
        </w:tc>
      </w:tr>
      <w:tr w:rsidR="00E05AA8" w:rsidDel="0015232A" w14:paraId="4C626CD8" w14:textId="22DF2D35" w:rsidTr="00495DC8">
        <w:trPr>
          <w:del w:id="11704" w:author="PS" w:date="2018-11-25T16:45:00Z"/>
        </w:trPr>
        <w:tc>
          <w:tcPr>
            <w:tcW w:w="6060" w:type="dxa"/>
            <w:gridSpan w:val="5"/>
          </w:tcPr>
          <w:p w14:paraId="1FCA1EFC" w14:textId="17145292" w:rsidR="00E05AA8" w:rsidDel="0015232A" w:rsidRDefault="00E05AA8">
            <w:pPr>
              <w:rPr>
                <w:del w:id="11705" w:author="PS" w:date="2018-11-25T16:45:00Z"/>
              </w:rPr>
              <w:pPrChange w:id="11706" w:author="PS" w:date="2018-11-25T16:46:00Z">
                <w:pPr>
                  <w:jc w:val="both"/>
                </w:pPr>
              </w:pPrChange>
            </w:pPr>
          </w:p>
        </w:tc>
        <w:tc>
          <w:tcPr>
            <w:tcW w:w="1703" w:type="dxa"/>
            <w:gridSpan w:val="2"/>
          </w:tcPr>
          <w:p w14:paraId="28137DD8" w14:textId="01B05F6B" w:rsidR="00E05AA8" w:rsidDel="0015232A" w:rsidRDefault="00E05AA8">
            <w:pPr>
              <w:rPr>
                <w:del w:id="11707" w:author="PS" w:date="2018-11-25T16:45:00Z"/>
              </w:rPr>
              <w:pPrChange w:id="11708" w:author="PS" w:date="2018-11-25T16:46:00Z">
                <w:pPr>
                  <w:jc w:val="both"/>
                </w:pPr>
              </w:pPrChange>
            </w:pPr>
          </w:p>
        </w:tc>
        <w:tc>
          <w:tcPr>
            <w:tcW w:w="2096" w:type="dxa"/>
            <w:gridSpan w:val="4"/>
          </w:tcPr>
          <w:p w14:paraId="0ECF93B6" w14:textId="66493E12" w:rsidR="00E05AA8" w:rsidDel="0015232A" w:rsidRDefault="00E05AA8">
            <w:pPr>
              <w:rPr>
                <w:del w:id="11709" w:author="PS" w:date="2018-11-25T16:45:00Z"/>
              </w:rPr>
              <w:pPrChange w:id="11710" w:author="PS" w:date="2018-11-25T16:46:00Z">
                <w:pPr>
                  <w:jc w:val="both"/>
                </w:pPr>
              </w:pPrChange>
            </w:pPr>
          </w:p>
        </w:tc>
      </w:tr>
      <w:tr w:rsidR="00E05AA8" w:rsidDel="0015232A" w14:paraId="3518AAAE" w14:textId="26E8B33E" w:rsidTr="00495DC8">
        <w:trPr>
          <w:del w:id="11711" w:author="PS" w:date="2018-11-25T16:45:00Z"/>
        </w:trPr>
        <w:tc>
          <w:tcPr>
            <w:tcW w:w="6060" w:type="dxa"/>
            <w:gridSpan w:val="5"/>
          </w:tcPr>
          <w:p w14:paraId="76F673BE" w14:textId="66D60D9D" w:rsidR="00E05AA8" w:rsidDel="0015232A" w:rsidRDefault="00E05AA8">
            <w:pPr>
              <w:rPr>
                <w:del w:id="11712" w:author="PS" w:date="2018-11-25T16:45:00Z"/>
              </w:rPr>
              <w:pPrChange w:id="11713" w:author="PS" w:date="2018-11-25T16:46:00Z">
                <w:pPr>
                  <w:jc w:val="both"/>
                </w:pPr>
              </w:pPrChange>
            </w:pPr>
          </w:p>
        </w:tc>
        <w:tc>
          <w:tcPr>
            <w:tcW w:w="1703" w:type="dxa"/>
            <w:gridSpan w:val="2"/>
          </w:tcPr>
          <w:p w14:paraId="67C33D4D" w14:textId="3CD52530" w:rsidR="00E05AA8" w:rsidDel="0015232A" w:rsidRDefault="00E05AA8">
            <w:pPr>
              <w:rPr>
                <w:del w:id="11714" w:author="PS" w:date="2018-11-25T16:45:00Z"/>
              </w:rPr>
              <w:pPrChange w:id="11715" w:author="PS" w:date="2018-11-25T16:46:00Z">
                <w:pPr>
                  <w:jc w:val="both"/>
                </w:pPr>
              </w:pPrChange>
            </w:pPr>
          </w:p>
        </w:tc>
        <w:tc>
          <w:tcPr>
            <w:tcW w:w="2096" w:type="dxa"/>
            <w:gridSpan w:val="4"/>
          </w:tcPr>
          <w:p w14:paraId="4813A7C9" w14:textId="58008484" w:rsidR="00E05AA8" w:rsidDel="0015232A" w:rsidRDefault="00E05AA8">
            <w:pPr>
              <w:rPr>
                <w:del w:id="11716" w:author="PS" w:date="2018-11-25T16:45:00Z"/>
              </w:rPr>
              <w:pPrChange w:id="11717" w:author="PS" w:date="2018-11-25T16:46:00Z">
                <w:pPr>
                  <w:jc w:val="both"/>
                </w:pPr>
              </w:pPrChange>
            </w:pPr>
          </w:p>
        </w:tc>
      </w:tr>
      <w:tr w:rsidR="00E05AA8" w:rsidDel="0015232A" w14:paraId="480C27F6" w14:textId="4C45E671" w:rsidTr="00495DC8">
        <w:trPr>
          <w:del w:id="11718" w:author="PS" w:date="2018-11-25T16:45:00Z"/>
        </w:trPr>
        <w:tc>
          <w:tcPr>
            <w:tcW w:w="6060" w:type="dxa"/>
            <w:gridSpan w:val="5"/>
          </w:tcPr>
          <w:p w14:paraId="0E5894D4" w14:textId="48310B98" w:rsidR="00E05AA8" w:rsidDel="0015232A" w:rsidRDefault="00E05AA8">
            <w:pPr>
              <w:rPr>
                <w:del w:id="11719" w:author="PS" w:date="2018-11-25T16:45:00Z"/>
              </w:rPr>
              <w:pPrChange w:id="11720" w:author="PS" w:date="2018-11-25T16:46:00Z">
                <w:pPr>
                  <w:jc w:val="both"/>
                </w:pPr>
              </w:pPrChange>
            </w:pPr>
          </w:p>
        </w:tc>
        <w:tc>
          <w:tcPr>
            <w:tcW w:w="1703" w:type="dxa"/>
            <w:gridSpan w:val="2"/>
          </w:tcPr>
          <w:p w14:paraId="775244A8" w14:textId="1C96974B" w:rsidR="00E05AA8" w:rsidDel="0015232A" w:rsidRDefault="00E05AA8">
            <w:pPr>
              <w:rPr>
                <w:del w:id="11721" w:author="PS" w:date="2018-11-25T16:45:00Z"/>
              </w:rPr>
              <w:pPrChange w:id="11722" w:author="PS" w:date="2018-11-25T16:46:00Z">
                <w:pPr>
                  <w:jc w:val="both"/>
                </w:pPr>
              </w:pPrChange>
            </w:pPr>
          </w:p>
        </w:tc>
        <w:tc>
          <w:tcPr>
            <w:tcW w:w="2096" w:type="dxa"/>
            <w:gridSpan w:val="4"/>
          </w:tcPr>
          <w:p w14:paraId="2A20D15A" w14:textId="5836E040" w:rsidR="00E05AA8" w:rsidDel="0015232A" w:rsidRDefault="00E05AA8">
            <w:pPr>
              <w:rPr>
                <w:del w:id="11723" w:author="PS" w:date="2018-11-25T16:45:00Z"/>
              </w:rPr>
              <w:pPrChange w:id="11724" w:author="PS" w:date="2018-11-25T16:46:00Z">
                <w:pPr>
                  <w:jc w:val="both"/>
                </w:pPr>
              </w:pPrChange>
            </w:pPr>
          </w:p>
        </w:tc>
      </w:tr>
      <w:tr w:rsidR="00E05AA8" w:rsidDel="0015232A" w14:paraId="005080AE" w14:textId="74CE92D6" w:rsidTr="00495DC8">
        <w:trPr>
          <w:del w:id="11725" w:author="PS" w:date="2018-11-25T16:45:00Z"/>
        </w:trPr>
        <w:tc>
          <w:tcPr>
            <w:tcW w:w="9859" w:type="dxa"/>
            <w:gridSpan w:val="11"/>
            <w:shd w:val="clear" w:color="auto" w:fill="F7CAAC"/>
          </w:tcPr>
          <w:p w14:paraId="1565E009" w14:textId="7B9095C5" w:rsidR="00E05AA8" w:rsidDel="0015232A" w:rsidRDefault="00E05AA8">
            <w:pPr>
              <w:rPr>
                <w:del w:id="11726" w:author="PS" w:date="2018-11-25T16:45:00Z"/>
              </w:rPr>
              <w:pPrChange w:id="11727" w:author="PS" w:date="2018-11-25T16:46:00Z">
                <w:pPr>
                  <w:jc w:val="both"/>
                </w:pPr>
              </w:pPrChange>
            </w:pPr>
            <w:del w:id="11728" w:author="PS" w:date="2018-11-25T16:45:00Z">
              <w:r w:rsidDel="0015232A">
                <w:rPr>
                  <w:b/>
                </w:rPr>
                <w:delText>Předměty příslušného studijního programu a způsob zapojení do jejich výuky, příp. další zapojení do uskutečňování studijního programu</w:delText>
              </w:r>
            </w:del>
          </w:p>
        </w:tc>
      </w:tr>
      <w:tr w:rsidR="00E05AA8" w:rsidDel="0015232A" w14:paraId="2F6CF7A7" w14:textId="41DD5946" w:rsidTr="00495DC8">
        <w:trPr>
          <w:trHeight w:val="1118"/>
          <w:del w:id="11729" w:author="PS" w:date="2018-11-25T16:45:00Z"/>
        </w:trPr>
        <w:tc>
          <w:tcPr>
            <w:tcW w:w="9859" w:type="dxa"/>
            <w:gridSpan w:val="11"/>
            <w:tcBorders>
              <w:top w:val="nil"/>
            </w:tcBorders>
          </w:tcPr>
          <w:p w14:paraId="2B654AA9" w14:textId="33E407B7" w:rsidR="00E05AA8" w:rsidDel="0015232A" w:rsidRDefault="00E05AA8">
            <w:pPr>
              <w:rPr>
                <w:del w:id="11730" w:author="PS" w:date="2018-11-25T16:45:00Z"/>
              </w:rPr>
              <w:pPrChange w:id="11731" w:author="PS" w:date="2018-11-25T16:46:00Z">
                <w:pPr>
                  <w:jc w:val="both"/>
                </w:pPr>
              </w:pPrChange>
            </w:pPr>
            <w:del w:id="11732" w:author="PS" w:date="2018-11-25T16:45:00Z">
              <w:r w:rsidDel="0015232A">
                <w:delText>Projektový management - garant, přednášející, cvičící</w:delText>
              </w:r>
            </w:del>
          </w:p>
          <w:p w14:paraId="67EDF8C1" w14:textId="4E08C794" w:rsidR="00E05AA8" w:rsidDel="0015232A" w:rsidRDefault="00E05AA8">
            <w:pPr>
              <w:rPr>
                <w:del w:id="11733" w:author="PS" w:date="2018-11-25T16:45:00Z"/>
              </w:rPr>
              <w:pPrChange w:id="11734" w:author="PS" w:date="2018-11-25T16:46:00Z">
                <w:pPr>
                  <w:jc w:val="both"/>
                </w:pPr>
              </w:pPrChange>
            </w:pPr>
          </w:p>
        </w:tc>
      </w:tr>
      <w:tr w:rsidR="00E05AA8" w:rsidDel="0015232A" w14:paraId="0F8FD5F4" w14:textId="690BFC27" w:rsidTr="00495DC8">
        <w:trPr>
          <w:del w:id="11735" w:author="PS" w:date="2018-11-25T16:45:00Z"/>
        </w:trPr>
        <w:tc>
          <w:tcPr>
            <w:tcW w:w="9859" w:type="dxa"/>
            <w:gridSpan w:val="11"/>
            <w:shd w:val="clear" w:color="auto" w:fill="F7CAAC"/>
          </w:tcPr>
          <w:p w14:paraId="02659EF5" w14:textId="0751D2AD" w:rsidR="00E05AA8" w:rsidDel="0015232A" w:rsidRDefault="00E05AA8">
            <w:pPr>
              <w:rPr>
                <w:del w:id="11736" w:author="PS" w:date="2018-11-25T16:45:00Z"/>
              </w:rPr>
              <w:pPrChange w:id="11737" w:author="PS" w:date="2018-11-25T16:46:00Z">
                <w:pPr>
                  <w:jc w:val="both"/>
                </w:pPr>
              </w:pPrChange>
            </w:pPr>
            <w:del w:id="11738" w:author="PS" w:date="2018-11-25T16:45:00Z">
              <w:r w:rsidDel="0015232A">
                <w:rPr>
                  <w:b/>
                </w:rPr>
                <w:delText xml:space="preserve">Údaje o vzdělání na VŠ </w:delText>
              </w:r>
            </w:del>
          </w:p>
        </w:tc>
      </w:tr>
      <w:tr w:rsidR="00E05AA8" w:rsidDel="0015232A" w14:paraId="2CACC83C" w14:textId="2D3FE018" w:rsidTr="00495DC8">
        <w:trPr>
          <w:trHeight w:val="1055"/>
          <w:del w:id="11739" w:author="PS" w:date="2018-11-25T16:45:00Z"/>
        </w:trPr>
        <w:tc>
          <w:tcPr>
            <w:tcW w:w="9859" w:type="dxa"/>
            <w:gridSpan w:val="11"/>
          </w:tcPr>
          <w:p w14:paraId="1C0FA6EB" w14:textId="0BD5650C" w:rsidR="00E05AA8" w:rsidDel="0015232A" w:rsidRDefault="00E05AA8">
            <w:pPr>
              <w:rPr>
                <w:ins w:id="11740" w:author="Matyas Adam" w:date="2018-11-17T17:30:00Z"/>
                <w:del w:id="11741" w:author="PS" w:date="2018-11-25T16:45:00Z"/>
              </w:rPr>
              <w:pPrChange w:id="11742" w:author="PS" w:date="2018-11-25T16:46:00Z">
                <w:pPr>
                  <w:jc w:val="both"/>
                </w:pPr>
              </w:pPrChange>
            </w:pPr>
            <w:ins w:id="11743" w:author="Matyas Adam" w:date="2018-11-17T17:30:00Z">
              <w:del w:id="11744" w:author="PS" w:date="2018-11-25T16:45:00Z">
                <w:r w:rsidDel="0015232A">
                  <w:delText>2007–2013: UTB ve Zlíně, Fakulta managementu a ekonomiky, SO Management a ekonomika, Ph.D.</w:delText>
                </w:r>
              </w:del>
            </w:ins>
          </w:p>
          <w:p w14:paraId="1F835579" w14:textId="14924106" w:rsidR="00E05AA8" w:rsidDel="0015232A" w:rsidRDefault="00E05AA8">
            <w:pPr>
              <w:rPr>
                <w:ins w:id="11745" w:author="Matyas Adam" w:date="2018-11-17T17:30:00Z"/>
                <w:del w:id="11746" w:author="PS" w:date="2018-11-25T16:45:00Z"/>
              </w:rPr>
              <w:pPrChange w:id="11747" w:author="PS" w:date="2018-11-25T16:46:00Z">
                <w:pPr>
                  <w:jc w:val="both"/>
                </w:pPr>
              </w:pPrChange>
            </w:pPr>
            <w:ins w:id="11748" w:author="Matyas Adam" w:date="2018-11-17T17:30:00Z">
              <w:del w:id="11749" w:author="PS" w:date="2018-11-25T16:45:00Z">
                <w:r w:rsidDel="0015232A">
                  <w:delText xml:space="preserve">2005–2007: UTB ve Zlíně, Fakulta managementu a ekonomiky, SO Management a marketing, Ing. </w:delText>
                </w:r>
              </w:del>
            </w:ins>
          </w:p>
          <w:p w14:paraId="0C72BD1B" w14:textId="03F50B95" w:rsidR="00E05AA8" w:rsidDel="0015232A" w:rsidRDefault="00E05AA8">
            <w:pPr>
              <w:rPr>
                <w:del w:id="11750" w:author="PS" w:date="2018-11-25T16:45:00Z"/>
              </w:rPr>
              <w:pPrChange w:id="11751" w:author="PS" w:date="2018-11-25T16:46:00Z">
                <w:pPr>
                  <w:jc w:val="both"/>
                </w:pPr>
              </w:pPrChange>
            </w:pPr>
            <w:del w:id="11752" w:author="PS" w:date="2018-11-25T16:45:00Z">
              <w:r w:rsidDel="0015232A">
                <w:delText>2002–2005: UTB ve Zlíně, Fakulta managementu a ekonomiky, SO Management a Ekonomika, Bc. (2005)</w:delText>
              </w:r>
            </w:del>
          </w:p>
          <w:p w14:paraId="28CD667D" w14:textId="6AC9FF1C" w:rsidR="00E05AA8" w:rsidDel="0015232A" w:rsidRDefault="00E05AA8">
            <w:pPr>
              <w:rPr>
                <w:del w:id="11753" w:author="PS" w:date="2018-11-25T16:45:00Z"/>
              </w:rPr>
              <w:pPrChange w:id="11754" w:author="PS" w:date="2018-11-25T16:46:00Z">
                <w:pPr>
                  <w:jc w:val="both"/>
                </w:pPr>
              </w:pPrChange>
            </w:pPr>
            <w:del w:id="11755" w:author="PS" w:date="2018-11-25T16:45:00Z">
              <w:r w:rsidDel="0015232A">
                <w:delText>2005–2007: UTB ve Zlíně, Fakulta managementu a ekonomiky, SO Management a marketing, Ing. (2007)</w:delText>
              </w:r>
            </w:del>
          </w:p>
          <w:p w14:paraId="6AE18D4B" w14:textId="624CC6E9" w:rsidR="00E05AA8" w:rsidDel="0015232A" w:rsidRDefault="00E05AA8">
            <w:pPr>
              <w:rPr>
                <w:del w:id="11756" w:author="PS" w:date="2018-11-25T16:45:00Z"/>
              </w:rPr>
              <w:pPrChange w:id="11757" w:author="PS" w:date="2018-11-25T16:46:00Z">
                <w:pPr>
                  <w:jc w:val="both"/>
                </w:pPr>
              </w:pPrChange>
            </w:pPr>
            <w:del w:id="11758" w:author="PS" w:date="2018-11-25T16:45:00Z">
              <w:r w:rsidDel="0015232A">
                <w:delText>2007–2013: UTB ve Zlíně, Fakulta managementu a ekonomiky, SO Management a ekonomika, Ph.D. (2013)</w:delText>
              </w:r>
            </w:del>
          </w:p>
          <w:p w14:paraId="69F665D0" w14:textId="3677CEA8" w:rsidR="00E05AA8" w:rsidDel="0015232A" w:rsidRDefault="00E05AA8">
            <w:pPr>
              <w:rPr>
                <w:del w:id="11759" w:author="PS" w:date="2018-11-25T16:45:00Z"/>
                <w:b/>
              </w:rPr>
            </w:pPr>
          </w:p>
        </w:tc>
      </w:tr>
      <w:tr w:rsidR="00E05AA8" w:rsidDel="0015232A" w14:paraId="0B6940BA" w14:textId="2A993CAD" w:rsidTr="00495DC8">
        <w:trPr>
          <w:del w:id="11760" w:author="PS" w:date="2018-11-25T16:45:00Z"/>
        </w:trPr>
        <w:tc>
          <w:tcPr>
            <w:tcW w:w="9859" w:type="dxa"/>
            <w:gridSpan w:val="11"/>
            <w:shd w:val="clear" w:color="auto" w:fill="F7CAAC"/>
          </w:tcPr>
          <w:p w14:paraId="7B8A804F" w14:textId="2E3E6443" w:rsidR="00E05AA8" w:rsidDel="0015232A" w:rsidRDefault="00E05AA8">
            <w:pPr>
              <w:rPr>
                <w:del w:id="11761" w:author="PS" w:date="2018-11-25T16:45:00Z"/>
                <w:b/>
              </w:rPr>
              <w:pPrChange w:id="11762" w:author="PS" w:date="2018-11-25T16:46:00Z">
                <w:pPr>
                  <w:jc w:val="both"/>
                </w:pPr>
              </w:pPrChange>
            </w:pPr>
            <w:del w:id="11763" w:author="PS" w:date="2018-11-25T16:45:00Z">
              <w:r w:rsidDel="0015232A">
                <w:rPr>
                  <w:b/>
                </w:rPr>
                <w:delText>Údaje o odborném působení od absolvování VŠ</w:delText>
              </w:r>
            </w:del>
          </w:p>
        </w:tc>
      </w:tr>
      <w:tr w:rsidR="00E05AA8" w:rsidDel="0015232A" w14:paraId="6D8F13FB" w14:textId="27B26DFB" w:rsidTr="00495DC8">
        <w:trPr>
          <w:trHeight w:val="1090"/>
          <w:del w:id="11764" w:author="PS" w:date="2018-11-25T16:45:00Z"/>
        </w:trPr>
        <w:tc>
          <w:tcPr>
            <w:tcW w:w="9859" w:type="dxa"/>
            <w:gridSpan w:val="11"/>
          </w:tcPr>
          <w:p w14:paraId="5FE4D3F2" w14:textId="1ADC10AB" w:rsidR="00E05AA8" w:rsidDel="0015232A" w:rsidRDefault="00E05AA8">
            <w:pPr>
              <w:rPr>
                <w:del w:id="11765" w:author="PS" w:date="2018-11-25T16:45:00Z"/>
              </w:rPr>
              <w:pPrChange w:id="11766" w:author="PS" w:date="2018-11-25T16:46:00Z">
                <w:pPr>
                  <w:jc w:val="both"/>
                </w:pPr>
              </w:pPrChange>
            </w:pPr>
            <w:del w:id="11767" w:author="PS" w:date="2018-11-25T16:45:00Z">
              <w:r w:rsidDel="0015232A">
                <w:delText xml:space="preserve">2/2008 </w:delText>
              </w:r>
              <w:r w:rsidRPr="00F10196" w:rsidDel="0015232A">
                <w:delText>– dosud:</w:delText>
              </w:r>
              <w:r w:rsidDel="0015232A">
                <w:delText xml:space="preserve"> Fakulta logistiky a krizového řízení, UTB ve Zlíně, akademický pracovník</w:delText>
              </w:r>
            </w:del>
          </w:p>
          <w:p w14:paraId="68A3C37A" w14:textId="07782865" w:rsidR="00E05AA8" w:rsidDel="0015232A" w:rsidRDefault="00E05AA8">
            <w:pPr>
              <w:rPr>
                <w:del w:id="11768" w:author="PS" w:date="2018-11-25T16:45:00Z"/>
              </w:rPr>
              <w:pPrChange w:id="11769" w:author="PS" w:date="2018-11-25T16:46:00Z">
                <w:pPr>
                  <w:jc w:val="both"/>
                </w:pPr>
              </w:pPrChange>
            </w:pPr>
          </w:p>
        </w:tc>
      </w:tr>
      <w:tr w:rsidR="00E05AA8" w:rsidDel="0015232A" w14:paraId="521887EC" w14:textId="4F91C53A" w:rsidTr="00495DC8">
        <w:trPr>
          <w:trHeight w:val="250"/>
          <w:del w:id="11770" w:author="PS" w:date="2018-11-25T16:45:00Z"/>
        </w:trPr>
        <w:tc>
          <w:tcPr>
            <w:tcW w:w="9859" w:type="dxa"/>
            <w:gridSpan w:val="11"/>
            <w:shd w:val="clear" w:color="auto" w:fill="F7CAAC"/>
          </w:tcPr>
          <w:p w14:paraId="24FE7D45" w14:textId="2D848291" w:rsidR="00E05AA8" w:rsidDel="0015232A" w:rsidRDefault="00E05AA8">
            <w:pPr>
              <w:rPr>
                <w:del w:id="11771" w:author="PS" w:date="2018-11-25T16:45:00Z"/>
              </w:rPr>
              <w:pPrChange w:id="11772" w:author="PS" w:date="2018-11-25T16:46:00Z">
                <w:pPr>
                  <w:jc w:val="both"/>
                </w:pPr>
              </w:pPrChange>
            </w:pPr>
            <w:del w:id="11773" w:author="PS" w:date="2018-11-25T16:45:00Z">
              <w:r w:rsidDel="0015232A">
                <w:rPr>
                  <w:b/>
                </w:rPr>
                <w:delText>Zkušenosti s vedením kvalifikačních a rigorózních prací</w:delText>
              </w:r>
            </w:del>
          </w:p>
        </w:tc>
      </w:tr>
      <w:tr w:rsidR="00E05AA8" w:rsidDel="0015232A" w14:paraId="12FA173E" w14:textId="6BF47FCA" w:rsidTr="00495DC8">
        <w:trPr>
          <w:trHeight w:val="1105"/>
          <w:del w:id="11774" w:author="PS" w:date="2018-11-25T16:45:00Z"/>
        </w:trPr>
        <w:tc>
          <w:tcPr>
            <w:tcW w:w="9859" w:type="dxa"/>
            <w:gridSpan w:val="11"/>
          </w:tcPr>
          <w:p w14:paraId="122349FF" w14:textId="264816AB" w:rsidR="00E05AA8" w:rsidDel="0015232A" w:rsidRDefault="00E05AA8">
            <w:pPr>
              <w:rPr>
                <w:del w:id="11775" w:author="PS" w:date="2018-11-25T16:45:00Z"/>
              </w:rPr>
              <w:pPrChange w:id="11776" w:author="PS" w:date="2018-11-25T16:46:00Z">
                <w:pPr>
                  <w:jc w:val="both"/>
                </w:pPr>
              </w:pPrChange>
            </w:pPr>
            <w:del w:id="11777" w:author="PS" w:date="2018-11-25T16:45:00Z">
              <w:r w:rsidDel="0015232A">
                <w:delText xml:space="preserve">Vedoucí kvalifikačních prací po obhajobě (2008–2017): </w:delText>
              </w:r>
            </w:del>
          </w:p>
          <w:p w14:paraId="6EDA6645" w14:textId="59A38778" w:rsidR="00E05AA8" w:rsidDel="0015232A" w:rsidRDefault="00E05AA8">
            <w:pPr>
              <w:rPr>
                <w:del w:id="11778" w:author="PS" w:date="2018-11-25T16:45:00Z"/>
              </w:rPr>
              <w:pPrChange w:id="11779" w:author="PS" w:date="2018-11-25T16:46:00Z">
                <w:pPr>
                  <w:jc w:val="both"/>
                </w:pPr>
              </w:pPrChange>
            </w:pPr>
            <w:del w:id="11780" w:author="PS" w:date="2018-11-25T16:45:00Z">
              <w:r w:rsidDel="0015232A">
                <w:delText>86 bakalářských prací na Univerzitě Tomáše Bati ve Zlíně</w:delText>
              </w:r>
            </w:del>
          </w:p>
          <w:p w14:paraId="4B924C78" w14:textId="5E12F317" w:rsidR="00E05AA8" w:rsidDel="0015232A" w:rsidRDefault="00E05AA8">
            <w:pPr>
              <w:rPr>
                <w:ins w:id="11781" w:author="Matyas Adam" w:date="2018-11-17T17:41:00Z"/>
                <w:del w:id="11782" w:author="PS" w:date="2018-11-25T16:45:00Z"/>
              </w:rPr>
              <w:pPrChange w:id="11783" w:author="PS" w:date="2018-11-25T16:46:00Z">
                <w:pPr>
                  <w:jc w:val="both"/>
                </w:pPr>
              </w:pPrChange>
            </w:pPr>
            <w:del w:id="11784" w:author="PS" w:date="2018-11-25T16:45:00Z">
              <w:r w:rsidDel="0015232A">
                <w:delText>3 diplomových prací na Univerzitě Tomáše Bati ve Zlíně</w:delText>
              </w:r>
            </w:del>
            <w:ins w:id="11785" w:author="Matyas Adam" w:date="2018-11-17T17:41:00Z">
              <w:del w:id="11786" w:author="PS" w:date="2018-11-25T16:45:00Z">
                <w:r w:rsidDel="0015232A">
                  <w:delText>Bakalářské práce: 86</w:delText>
                </w:r>
              </w:del>
            </w:ins>
          </w:p>
          <w:p w14:paraId="468C648C" w14:textId="03EE6710" w:rsidR="00E05AA8" w:rsidDel="0015232A" w:rsidRDefault="00E05AA8">
            <w:pPr>
              <w:rPr>
                <w:del w:id="11787" w:author="PS" w:date="2018-11-25T16:45:00Z"/>
              </w:rPr>
              <w:pPrChange w:id="11788" w:author="PS" w:date="2018-11-25T16:46:00Z">
                <w:pPr>
                  <w:jc w:val="both"/>
                </w:pPr>
              </w:pPrChange>
            </w:pPr>
            <w:ins w:id="11789" w:author="Matyas Adam" w:date="2018-11-17T17:41:00Z">
              <w:del w:id="11790" w:author="PS" w:date="2018-11-25T16:45:00Z">
                <w:r w:rsidDel="0015232A">
                  <w:delText>Diplomové práce: 3</w:delText>
                </w:r>
              </w:del>
            </w:ins>
          </w:p>
        </w:tc>
      </w:tr>
      <w:tr w:rsidR="00E05AA8" w:rsidDel="0015232A" w14:paraId="5C6E3184" w14:textId="63CFBA24" w:rsidTr="00495DC8">
        <w:trPr>
          <w:cantSplit/>
          <w:del w:id="11791" w:author="PS" w:date="2018-11-25T16:45:00Z"/>
        </w:trPr>
        <w:tc>
          <w:tcPr>
            <w:tcW w:w="3347" w:type="dxa"/>
            <w:gridSpan w:val="2"/>
            <w:tcBorders>
              <w:top w:val="single" w:sz="12" w:space="0" w:color="auto"/>
            </w:tcBorders>
            <w:shd w:val="clear" w:color="auto" w:fill="F7CAAC"/>
          </w:tcPr>
          <w:p w14:paraId="1F5A6AD6" w14:textId="6B303BAF" w:rsidR="00E05AA8" w:rsidDel="0015232A" w:rsidRDefault="00E05AA8">
            <w:pPr>
              <w:rPr>
                <w:del w:id="11792" w:author="PS" w:date="2018-11-25T16:45:00Z"/>
              </w:rPr>
              <w:pPrChange w:id="11793" w:author="PS" w:date="2018-11-25T16:46:00Z">
                <w:pPr>
                  <w:jc w:val="both"/>
                </w:pPr>
              </w:pPrChange>
            </w:pPr>
            <w:del w:id="11794" w:author="PS" w:date="2018-11-25T16:45:00Z">
              <w:r w:rsidDel="0015232A">
                <w:rPr>
                  <w:b/>
                </w:rPr>
                <w:delText xml:space="preserve">Obor habilitačního řízení </w:delText>
              </w:r>
            </w:del>
          </w:p>
        </w:tc>
        <w:tc>
          <w:tcPr>
            <w:tcW w:w="2245" w:type="dxa"/>
            <w:gridSpan w:val="2"/>
            <w:tcBorders>
              <w:top w:val="single" w:sz="12" w:space="0" w:color="auto"/>
            </w:tcBorders>
            <w:shd w:val="clear" w:color="auto" w:fill="F7CAAC"/>
          </w:tcPr>
          <w:p w14:paraId="6AC147E4" w14:textId="11486EE8" w:rsidR="00E05AA8" w:rsidDel="0015232A" w:rsidRDefault="00E05AA8">
            <w:pPr>
              <w:rPr>
                <w:del w:id="11795" w:author="PS" w:date="2018-11-25T16:45:00Z"/>
              </w:rPr>
              <w:pPrChange w:id="11796" w:author="PS" w:date="2018-11-25T16:46:00Z">
                <w:pPr>
                  <w:jc w:val="both"/>
                </w:pPr>
              </w:pPrChange>
            </w:pPr>
            <w:del w:id="11797" w:author="PS" w:date="2018-11-25T16:45:00Z">
              <w:r w:rsidDel="0015232A">
                <w:rPr>
                  <w:b/>
                </w:rPr>
                <w:delText>Rok udělení hodnosti</w:delText>
              </w:r>
            </w:del>
          </w:p>
        </w:tc>
        <w:tc>
          <w:tcPr>
            <w:tcW w:w="2248" w:type="dxa"/>
            <w:gridSpan w:val="4"/>
            <w:tcBorders>
              <w:top w:val="single" w:sz="12" w:space="0" w:color="auto"/>
              <w:right w:val="single" w:sz="12" w:space="0" w:color="auto"/>
            </w:tcBorders>
            <w:shd w:val="clear" w:color="auto" w:fill="F7CAAC"/>
          </w:tcPr>
          <w:p w14:paraId="13EFDFDB" w14:textId="25938CBA" w:rsidR="00E05AA8" w:rsidDel="0015232A" w:rsidRDefault="00E05AA8">
            <w:pPr>
              <w:rPr>
                <w:del w:id="11798" w:author="PS" w:date="2018-11-25T16:45:00Z"/>
              </w:rPr>
              <w:pPrChange w:id="11799" w:author="PS" w:date="2018-11-25T16:46:00Z">
                <w:pPr>
                  <w:jc w:val="both"/>
                </w:pPr>
              </w:pPrChange>
            </w:pPr>
            <w:del w:id="11800" w:author="PS" w:date="2018-11-25T16:45:00Z">
              <w:r w:rsidDel="0015232A">
                <w:rPr>
                  <w:b/>
                </w:rPr>
                <w:delText>Řízení konáno na VŠ</w:delText>
              </w:r>
            </w:del>
          </w:p>
        </w:tc>
        <w:tc>
          <w:tcPr>
            <w:tcW w:w="2019" w:type="dxa"/>
            <w:gridSpan w:val="3"/>
            <w:tcBorders>
              <w:top w:val="single" w:sz="12" w:space="0" w:color="auto"/>
              <w:left w:val="single" w:sz="12" w:space="0" w:color="auto"/>
            </w:tcBorders>
            <w:shd w:val="clear" w:color="auto" w:fill="F7CAAC"/>
          </w:tcPr>
          <w:p w14:paraId="746B88DB" w14:textId="288A7C4F" w:rsidR="00E05AA8" w:rsidDel="0015232A" w:rsidRDefault="00E05AA8">
            <w:pPr>
              <w:rPr>
                <w:del w:id="11801" w:author="PS" w:date="2018-11-25T16:45:00Z"/>
                <w:b/>
              </w:rPr>
              <w:pPrChange w:id="11802" w:author="PS" w:date="2018-11-25T16:46:00Z">
                <w:pPr>
                  <w:jc w:val="both"/>
                </w:pPr>
              </w:pPrChange>
            </w:pPr>
            <w:del w:id="11803" w:author="PS" w:date="2018-11-25T16:45:00Z">
              <w:r w:rsidDel="0015232A">
                <w:rPr>
                  <w:b/>
                </w:rPr>
                <w:delText>Ohlasy publikací</w:delText>
              </w:r>
            </w:del>
          </w:p>
        </w:tc>
      </w:tr>
      <w:tr w:rsidR="00E05AA8" w:rsidDel="0015232A" w14:paraId="49A969E3" w14:textId="319FCD72" w:rsidTr="00495DC8">
        <w:trPr>
          <w:cantSplit/>
          <w:del w:id="11804" w:author="PS" w:date="2018-11-25T16:45:00Z"/>
        </w:trPr>
        <w:tc>
          <w:tcPr>
            <w:tcW w:w="3347" w:type="dxa"/>
            <w:gridSpan w:val="2"/>
          </w:tcPr>
          <w:p w14:paraId="0A6E8DD1" w14:textId="3324CFF2" w:rsidR="00E05AA8" w:rsidDel="0015232A" w:rsidRDefault="00E05AA8">
            <w:pPr>
              <w:rPr>
                <w:del w:id="11805" w:author="PS" w:date="2018-11-25T16:45:00Z"/>
              </w:rPr>
              <w:pPrChange w:id="11806" w:author="PS" w:date="2018-11-25T16:46:00Z">
                <w:pPr>
                  <w:jc w:val="both"/>
                </w:pPr>
              </w:pPrChange>
            </w:pPr>
          </w:p>
        </w:tc>
        <w:tc>
          <w:tcPr>
            <w:tcW w:w="2245" w:type="dxa"/>
            <w:gridSpan w:val="2"/>
          </w:tcPr>
          <w:p w14:paraId="4E433DE0" w14:textId="264A3ABA" w:rsidR="00E05AA8" w:rsidDel="0015232A" w:rsidRDefault="00E05AA8">
            <w:pPr>
              <w:rPr>
                <w:del w:id="11807" w:author="PS" w:date="2018-11-25T16:45:00Z"/>
              </w:rPr>
              <w:pPrChange w:id="11808" w:author="PS" w:date="2018-11-25T16:46:00Z">
                <w:pPr>
                  <w:jc w:val="both"/>
                </w:pPr>
              </w:pPrChange>
            </w:pPr>
          </w:p>
        </w:tc>
        <w:tc>
          <w:tcPr>
            <w:tcW w:w="2248" w:type="dxa"/>
            <w:gridSpan w:val="4"/>
            <w:tcBorders>
              <w:right w:val="single" w:sz="12" w:space="0" w:color="auto"/>
            </w:tcBorders>
          </w:tcPr>
          <w:p w14:paraId="04A9A800" w14:textId="08BBB3D0" w:rsidR="00E05AA8" w:rsidDel="0015232A" w:rsidRDefault="00E05AA8">
            <w:pPr>
              <w:rPr>
                <w:del w:id="11809" w:author="PS" w:date="2018-11-25T16:45:00Z"/>
              </w:rPr>
              <w:pPrChange w:id="11810" w:author="PS" w:date="2018-11-25T16:46:00Z">
                <w:pPr>
                  <w:jc w:val="both"/>
                </w:pPr>
              </w:pPrChange>
            </w:pPr>
          </w:p>
        </w:tc>
        <w:tc>
          <w:tcPr>
            <w:tcW w:w="632" w:type="dxa"/>
            <w:tcBorders>
              <w:left w:val="single" w:sz="12" w:space="0" w:color="auto"/>
            </w:tcBorders>
            <w:shd w:val="clear" w:color="auto" w:fill="F7CAAC"/>
          </w:tcPr>
          <w:p w14:paraId="7B9EB182" w14:textId="76267BC1" w:rsidR="00E05AA8" w:rsidDel="0015232A" w:rsidRDefault="00E05AA8">
            <w:pPr>
              <w:rPr>
                <w:del w:id="11811" w:author="PS" w:date="2018-11-25T16:45:00Z"/>
              </w:rPr>
              <w:pPrChange w:id="11812" w:author="PS" w:date="2018-11-25T16:46:00Z">
                <w:pPr>
                  <w:jc w:val="both"/>
                </w:pPr>
              </w:pPrChange>
            </w:pPr>
            <w:del w:id="11813" w:author="PS" w:date="2018-11-25T16:45:00Z">
              <w:r w:rsidDel="0015232A">
                <w:rPr>
                  <w:b/>
                </w:rPr>
                <w:delText>WOS</w:delText>
              </w:r>
            </w:del>
          </w:p>
        </w:tc>
        <w:tc>
          <w:tcPr>
            <w:tcW w:w="693" w:type="dxa"/>
            <w:shd w:val="clear" w:color="auto" w:fill="F7CAAC"/>
          </w:tcPr>
          <w:p w14:paraId="120CBA32" w14:textId="22339D44" w:rsidR="00E05AA8" w:rsidDel="0015232A" w:rsidRDefault="00E05AA8">
            <w:pPr>
              <w:rPr>
                <w:del w:id="11814" w:author="PS" w:date="2018-11-25T16:45:00Z"/>
                <w:sz w:val="18"/>
              </w:rPr>
              <w:pPrChange w:id="11815" w:author="PS" w:date="2018-11-25T16:46:00Z">
                <w:pPr>
                  <w:jc w:val="both"/>
                </w:pPr>
              </w:pPrChange>
            </w:pPr>
            <w:del w:id="11816" w:author="PS" w:date="2018-11-25T16:45:00Z">
              <w:r w:rsidDel="0015232A">
                <w:rPr>
                  <w:b/>
                  <w:sz w:val="18"/>
                </w:rPr>
                <w:delText>Scopus</w:delText>
              </w:r>
            </w:del>
          </w:p>
        </w:tc>
        <w:tc>
          <w:tcPr>
            <w:tcW w:w="694" w:type="dxa"/>
            <w:shd w:val="clear" w:color="auto" w:fill="F7CAAC"/>
          </w:tcPr>
          <w:p w14:paraId="0D4FCE48" w14:textId="70BA2EBC" w:rsidR="00E05AA8" w:rsidDel="0015232A" w:rsidRDefault="00E05AA8">
            <w:pPr>
              <w:rPr>
                <w:del w:id="11817" w:author="PS" w:date="2018-11-25T16:45:00Z"/>
              </w:rPr>
              <w:pPrChange w:id="11818" w:author="PS" w:date="2018-11-25T16:46:00Z">
                <w:pPr>
                  <w:jc w:val="both"/>
                </w:pPr>
              </w:pPrChange>
            </w:pPr>
            <w:del w:id="11819" w:author="PS" w:date="2018-11-25T16:45:00Z">
              <w:r w:rsidDel="0015232A">
                <w:rPr>
                  <w:b/>
                  <w:sz w:val="18"/>
                </w:rPr>
                <w:delText>ostatní</w:delText>
              </w:r>
            </w:del>
          </w:p>
        </w:tc>
      </w:tr>
      <w:tr w:rsidR="00E05AA8" w:rsidDel="0015232A" w14:paraId="7256D41A" w14:textId="67703FB5" w:rsidTr="00495DC8">
        <w:trPr>
          <w:cantSplit/>
          <w:trHeight w:val="70"/>
          <w:del w:id="11820" w:author="PS" w:date="2018-11-25T16:45:00Z"/>
        </w:trPr>
        <w:tc>
          <w:tcPr>
            <w:tcW w:w="3347" w:type="dxa"/>
            <w:gridSpan w:val="2"/>
            <w:shd w:val="clear" w:color="auto" w:fill="F7CAAC"/>
          </w:tcPr>
          <w:p w14:paraId="034FF91E" w14:textId="48D167D7" w:rsidR="00E05AA8" w:rsidDel="0015232A" w:rsidRDefault="00E05AA8">
            <w:pPr>
              <w:rPr>
                <w:del w:id="11821" w:author="PS" w:date="2018-11-25T16:45:00Z"/>
              </w:rPr>
              <w:pPrChange w:id="11822" w:author="PS" w:date="2018-11-25T16:46:00Z">
                <w:pPr>
                  <w:jc w:val="both"/>
                </w:pPr>
              </w:pPrChange>
            </w:pPr>
            <w:del w:id="11823" w:author="PS" w:date="2018-11-25T16:45:00Z">
              <w:r w:rsidDel="0015232A">
                <w:rPr>
                  <w:b/>
                </w:rPr>
                <w:delText>Obor jmenovacího řízení</w:delText>
              </w:r>
            </w:del>
          </w:p>
        </w:tc>
        <w:tc>
          <w:tcPr>
            <w:tcW w:w="2245" w:type="dxa"/>
            <w:gridSpan w:val="2"/>
            <w:shd w:val="clear" w:color="auto" w:fill="F7CAAC"/>
          </w:tcPr>
          <w:p w14:paraId="2E14AA99" w14:textId="40B8E388" w:rsidR="00E05AA8" w:rsidDel="0015232A" w:rsidRDefault="00E05AA8">
            <w:pPr>
              <w:rPr>
                <w:del w:id="11824" w:author="PS" w:date="2018-11-25T16:45:00Z"/>
              </w:rPr>
              <w:pPrChange w:id="11825" w:author="PS" w:date="2018-11-25T16:46:00Z">
                <w:pPr>
                  <w:jc w:val="both"/>
                </w:pPr>
              </w:pPrChange>
            </w:pPr>
            <w:del w:id="11826" w:author="PS" w:date="2018-11-25T16:45:00Z">
              <w:r w:rsidDel="0015232A">
                <w:rPr>
                  <w:b/>
                </w:rPr>
                <w:delText>Rok udělení hodnosti</w:delText>
              </w:r>
            </w:del>
          </w:p>
        </w:tc>
        <w:tc>
          <w:tcPr>
            <w:tcW w:w="2248" w:type="dxa"/>
            <w:gridSpan w:val="4"/>
            <w:tcBorders>
              <w:right w:val="single" w:sz="12" w:space="0" w:color="auto"/>
            </w:tcBorders>
            <w:shd w:val="clear" w:color="auto" w:fill="F7CAAC"/>
          </w:tcPr>
          <w:p w14:paraId="69E179FC" w14:textId="14E7F2D3" w:rsidR="00E05AA8" w:rsidDel="0015232A" w:rsidRDefault="00E05AA8">
            <w:pPr>
              <w:rPr>
                <w:del w:id="11827" w:author="PS" w:date="2018-11-25T16:45:00Z"/>
              </w:rPr>
              <w:pPrChange w:id="11828" w:author="PS" w:date="2018-11-25T16:46:00Z">
                <w:pPr>
                  <w:jc w:val="both"/>
                </w:pPr>
              </w:pPrChange>
            </w:pPr>
            <w:del w:id="11829" w:author="PS" w:date="2018-11-25T16:45:00Z">
              <w:r w:rsidDel="0015232A">
                <w:rPr>
                  <w:b/>
                </w:rPr>
                <w:delText>Řízení konáno na VŠ</w:delText>
              </w:r>
            </w:del>
          </w:p>
        </w:tc>
        <w:tc>
          <w:tcPr>
            <w:tcW w:w="632" w:type="dxa"/>
            <w:vMerge w:val="restart"/>
            <w:tcBorders>
              <w:left w:val="single" w:sz="12" w:space="0" w:color="auto"/>
            </w:tcBorders>
          </w:tcPr>
          <w:p w14:paraId="0A11B78E" w14:textId="215B5395" w:rsidR="00E05AA8" w:rsidDel="0015232A" w:rsidRDefault="00E05AA8">
            <w:pPr>
              <w:rPr>
                <w:del w:id="11830" w:author="PS" w:date="2018-11-25T16:45:00Z"/>
                <w:b/>
              </w:rPr>
              <w:pPrChange w:id="11831" w:author="PS" w:date="2018-11-25T16:46:00Z">
                <w:pPr>
                  <w:jc w:val="both"/>
                </w:pPr>
              </w:pPrChange>
            </w:pPr>
            <w:del w:id="11832" w:author="PS" w:date="2018-11-25T16:45:00Z">
              <w:r w:rsidDel="0015232A">
                <w:rPr>
                  <w:b/>
                </w:rPr>
                <w:delText>19</w:delText>
              </w:r>
            </w:del>
          </w:p>
        </w:tc>
        <w:tc>
          <w:tcPr>
            <w:tcW w:w="693" w:type="dxa"/>
            <w:vMerge w:val="restart"/>
          </w:tcPr>
          <w:p w14:paraId="64BB717D" w14:textId="47A2472E" w:rsidR="00E05AA8" w:rsidDel="0015232A" w:rsidRDefault="00E05AA8">
            <w:pPr>
              <w:rPr>
                <w:del w:id="11833" w:author="PS" w:date="2018-11-25T16:45:00Z"/>
                <w:b/>
              </w:rPr>
              <w:pPrChange w:id="11834" w:author="PS" w:date="2018-11-25T16:46:00Z">
                <w:pPr>
                  <w:jc w:val="both"/>
                </w:pPr>
              </w:pPrChange>
            </w:pPr>
            <w:del w:id="11835" w:author="PS" w:date="2018-11-25T16:45:00Z">
              <w:r w:rsidDel="0015232A">
                <w:rPr>
                  <w:b/>
                </w:rPr>
                <w:delText>19</w:delText>
              </w:r>
            </w:del>
          </w:p>
        </w:tc>
        <w:tc>
          <w:tcPr>
            <w:tcW w:w="694" w:type="dxa"/>
            <w:vMerge w:val="restart"/>
          </w:tcPr>
          <w:p w14:paraId="05FDBD61" w14:textId="37919790" w:rsidR="00E05AA8" w:rsidDel="0015232A" w:rsidRDefault="00E05AA8">
            <w:pPr>
              <w:rPr>
                <w:del w:id="11836" w:author="PS" w:date="2018-11-25T16:45:00Z"/>
                <w:b/>
              </w:rPr>
              <w:pPrChange w:id="11837" w:author="PS" w:date="2018-11-25T16:46:00Z">
                <w:pPr>
                  <w:jc w:val="both"/>
                </w:pPr>
              </w:pPrChange>
            </w:pPr>
            <w:del w:id="11838" w:author="PS" w:date="2018-11-25T16:45:00Z">
              <w:r w:rsidDel="0015232A">
                <w:rPr>
                  <w:b/>
                </w:rPr>
                <w:delText>29</w:delText>
              </w:r>
            </w:del>
          </w:p>
        </w:tc>
      </w:tr>
      <w:tr w:rsidR="00E05AA8" w:rsidDel="0015232A" w14:paraId="1E0FBBCE" w14:textId="5D821A4B" w:rsidTr="00495DC8">
        <w:trPr>
          <w:trHeight w:val="205"/>
          <w:del w:id="11839" w:author="PS" w:date="2018-11-25T16:45:00Z"/>
        </w:trPr>
        <w:tc>
          <w:tcPr>
            <w:tcW w:w="3347" w:type="dxa"/>
            <w:gridSpan w:val="2"/>
          </w:tcPr>
          <w:p w14:paraId="0813ED8C" w14:textId="5848FF22" w:rsidR="00E05AA8" w:rsidDel="0015232A" w:rsidRDefault="00E05AA8">
            <w:pPr>
              <w:rPr>
                <w:del w:id="11840" w:author="PS" w:date="2018-11-25T16:45:00Z"/>
              </w:rPr>
              <w:pPrChange w:id="11841" w:author="PS" w:date="2018-11-25T16:46:00Z">
                <w:pPr>
                  <w:jc w:val="both"/>
                </w:pPr>
              </w:pPrChange>
            </w:pPr>
          </w:p>
        </w:tc>
        <w:tc>
          <w:tcPr>
            <w:tcW w:w="2245" w:type="dxa"/>
            <w:gridSpan w:val="2"/>
          </w:tcPr>
          <w:p w14:paraId="7F8CD053" w14:textId="0370A946" w:rsidR="00E05AA8" w:rsidDel="0015232A" w:rsidRDefault="00E05AA8">
            <w:pPr>
              <w:rPr>
                <w:del w:id="11842" w:author="PS" w:date="2018-11-25T16:45:00Z"/>
              </w:rPr>
              <w:pPrChange w:id="11843" w:author="PS" w:date="2018-11-25T16:46:00Z">
                <w:pPr>
                  <w:jc w:val="both"/>
                </w:pPr>
              </w:pPrChange>
            </w:pPr>
          </w:p>
        </w:tc>
        <w:tc>
          <w:tcPr>
            <w:tcW w:w="2248" w:type="dxa"/>
            <w:gridSpan w:val="4"/>
            <w:tcBorders>
              <w:right w:val="single" w:sz="12" w:space="0" w:color="auto"/>
            </w:tcBorders>
          </w:tcPr>
          <w:p w14:paraId="5820F065" w14:textId="141AA7D1" w:rsidR="00E05AA8" w:rsidDel="0015232A" w:rsidRDefault="00E05AA8">
            <w:pPr>
              <w:rPr>
                <w:del w:id="11844" w:author="PS" w:date="2018-11-25T16:45:00Z"/>
              </w:rPr>
              <w:pPrChange w:id="11845" w:author="PS" w:date="2018-11-25T16:46:00Z">
                <w:pPr>
                  <w:jc w:val="both"/>
                </w:pPr>
              </w:pPrChange>
            </w:pPr>
          </w:p>
        </w:tc>
        <w:tc>
          <w:tcPr>
            <w:tcW w:w="632" w:type="dxa"/>
            <w:vMerge/>
            <w:tcBorders>
              <w:left w:val="single" w:sz="12" w:space="0" w:color="auto"/>
            </w:tcBorders>
            <w:vAlign w:val="center"/>
          </w:tcPr>
          <w:p w14:paraId="02B3306E" w14:textId="5DA4B80B" w:rsidR="00E05AA8" w:rsidDel="0015232A" w:rsidRDefault="00E05AA8">
            <w:pPr>
              <w:rPr>
                <w:del w:id="11846" w:author="PS" w:date="2018-11-25T16:45:00Z"/>
                <w:b/>
              </w:rPr>
            </w:pPr>
          </w:p>
        </w:tc>
        <w:tc>
          <w:tcPr>
            <w:tcW w:w="693" w:type="dxa"/>
            <w:vMerge/>
            <w:vAlign w:val="center"/>
          </w:tcPr>
          <w:p w14:paraId="2F55A85B" w14:textId="133563E7" w:rsidR="00E05AA8" w:rsidDel="0015232A" w:rsidRDefault="00E05AA8">
            <w:pPr>
              <w:rPr>
                <w:del w:id="11847" w:author="PS" w:date="2018-11-25T16:45:00Z"/>
                <w:b/>
              </w:rPr>
            </w:pPr>
          </w:p>
        </w:tc>
        <w:tc>
          <w:tcPr>
            <w:tcW w:w="694" w:type="dxa"/>
            <w:vMerge/>
            <w:vAlign w:val="center"/>
          </w:tcPr>
          <w:p w14:paraId="04286DFA" w14:textId="02464999" w:rsidR="00E05AA8" w:rsidDel="0015232A" w:rsidRDefault="00E05AA8">
            <w:pPr>
              <w:rPr>
                <w:del w:id="11848" w:author="PS" w:date="2018-11-25T16:45:00Z"/>
                <w:b/>
              </w:rPr>
            </w:pPr>
          </w:p>
        </w:tc>
      </w:tr>
      <w:tr w:rsidR="00E05AA8" w:rsidDel="0015232A" w14:paraId="3196A27B" w14:textId="661FA7D1" w:rsidTr="00495DC8">
        <w:trPr>
          <w:del w:id="11849" w:author="PS" w:date="2018-11-25T16:45:00Z"/>
        </w:trPr>
        <w:tc>
          <w:tcPr>
            <w:tcW w:w="9859" w:type="dxa"/>
            <w:gridSpan w:val="11"/>
            <w:shd w:val="clear" w:color="auto" w:fill="F7CAAC"/>
          </w:tcPr>
          <w:p w14:paraId="5CA49936" w14:textId="6337936D" w:rsidR="00E05AA8" w:rsidDel="0015232A" w:rsidRDefault="00E05AA8">
            <w:pPr>
              <w:rPr>
                <w:del w:id="11850" w:author="PS" w:date="2018-11-25T16:45:00Z"/>
                <w:b/>
              </w:rPr>
              <w:pPrChange w:id="11851" w:author="PS" w:date="2018-11-25T16:46:00Z">
                <w:pPr>
                  <w:jc w:val="both"/>
                </w:pPr>
              </w:pPrChange>
            </w:pPr>
            <w:del w:id="11852" w:author="PS" w:date="2018-11-25T16:45:00Z">
              <w:r w:rsidDel="0015232A">
                <w:rPr>
                  <w:b/>
                </w:rPr>
                <w:delText xml:space="preserve">Přehled o nejvýznamnější publikační a další tvůrčí činnosti nebo další profesní činnosti u odborníků z praxe vztahující se k zabezpečovaným předmětům </w:delText>
              </w:r>
            </w:del>
          </w:p>
        </w:tc>
      </w:tr>
      <w:tr w:rsidR="00E05AA8" w:rsidDel="0015232A" w14:paraId="05CEC89E" w14:textId="798E05D7" w:rsidTr="00495DC8">
        <w:trPr>
          <w:trHeight w:val="2347"/>
          <w:del w:id="11853" w:author="PS" w:date="2018-11-25T16:45:00Z"/>
        </w:trPr>
        <w:tc>
          <w:tcPr>
            <w:tcW w:w="9859" w:type="dxa"/>
            <w:gridSpan w:val="11"/>
          </w:tcPr>
          <w:p w14:paraId="7AE417CE" w14:textId="77A4B692" w:rsidR="00E05AA8" w:rsidRPr="006E4660" w:rsidDel="0015232A" w:rsidRDefault="00E05AA8">
            <w:pPr>
              <w:rPr>
                <w:del w:id="11854" w:author="PS" w:date="2018-11-25T16:45:00Z"/>
                <w:color w:val="000000"/>
                <w:shd w:val="clear" w:color="auto" w:fill="FFFFFF"/>
              </w:rPr>
            </w:pPr>
            <w:del w:id="11855" w:author="PS" w:date="2018-11-25T16:45:00Z">
              <w:r w:rsidRPr="006E4660" w:rsidDel="0015232A">
                <w:rPr>
                  <w:b/>
                  <w:color w:val="000000"/>
                  <w:shd w:val="clear" w:color="auto" w:fill="FFFFFF"/>
                </w:rPr>
                <w:delText>Taraba, P. (75%),</w:delText>
              </w:r>
              <w:r w:rsidRPr="006E4660" w:rsidDel="0015232A">
                <w:rPr>
                  <w:color w:val="000000"/>
                  <w:shd w:val="clear" w:color="auto" w:fill="FFFFFF"/>
                </w:rPr>
                <w:delText xml:space="preserve"> Hart, M. &amp; Pitrová, K. 2016, "Risk management of projects in the Czech republic",</w:delText>
              </w:r>
              <w:r w:rsidRPr="006E4660" w:rsidDel="0015232A">
                <w:rPr>
                  <w:rStyle w:val="apple-converted-space"/>
                  <w:color w:val="000000"/>
                  <w:shd w:val="clear" w:color="auto" w:fill="FFFFFF"/>
                </w:rPr>
                <w:delText> </w:delText>
              </w:r>
              <w:r w:rsidRPr="006E4660" w:rsidDel="0015232A">
                <w:rPr>
                  <w:i/>
                  <w:iCs/>
                  <w:color w:val="000000"/>
                </w:rPr>
                <w:delText>Polish Journal of Management Studies,</w:delText>
              </w:r>
              <w:r w:rsidRPr="006E4660" w:rsidDel="0015232A">
                <w:rPr>
                  <w:rStyle w:val="apple-converted-space"/>
                  <w:i/>
                  <w:iCs/>
                  <w:color w:val="000000"/>
                </w:rPr>
                <w:delText> </w:delText>
              </w:r>
              <w:r w:rsidRPr="006E4660" w:rsidDel="0015232A">
                <w:rPr>
                  <w:color w:val="000000"/>
                  <w:shd w:val="clear" w:color="auto" w:fill="FFFFFF"/>
                </w:rPr>
                <w:delText>vol. 13, no. 1, pp. 181-191.</w:delText>
              </w:r>
            </w:del>
            <w:ins w:id="11856" w:author="Matyas Adam" w:date="2018-11-17T17:41:00Z">
              <w:del w:id="11857" w:author="PS" w:date="2018-11-25T16:45:00Z">
                <w:r w:rsidDel="0015232A">
                  <w:rPr>
                    <w:color w:val="000000"/>
                    <w:shd w:val="clear" w:color="auto" w:fill="FFFFFF"/>
                  </w:rPr>
                  <w:delText xml:space="preserve"> 2016</w:delText>
                </w:r>
              </w:del>
            </w:ins>
          </w:p>
          <w:p w14:paraId="1B7232D9" w14:textId="49691BE4" w:rsidR="00E05AA8" w:rsidRPr="006E4660" w:rsidDel="0015232A" w:rsidRDefault="00E05AA8">
            <w:pPr>
              <w:rPr>
                <w:del w:id="11858" w:author="PS" w:date="2018-11-25T16:45:00Z"/>
              </w:rPr>
              <w:pPrChange w:id="11859" w:author="PS" w:date="2018-11-25T16:46:00Z">
                <w:pPr>
                  <w:jc w:val="both"/>
                </w:pPr>
              </w:pPrChange>
            </w:pPr>
            <w:del w:id="11860" w:author="PS" w:date="2018-11-25T16:45:00Z">
              <w:r w:rsidRPr="006E4660" w:rsidDel="0015232A">
                <w:delText xml:space="preserve">Bartošíková, R., </w:delText>
              </w:r>
              <w:r w:rsidRPr="006E4660" w:rsidDel="0015232A">
                <w:rPr>
                  <w:b/>
                </w:rPr>
                <w:delText>Taraba, P. (40%),</w:delText>
              </w:r>
              <w:r w:rsidRPr="006E4660" w:rsidDel="0015232A">
                <w:delText xml:space="preserve"> Pitrová, K. 2013,“Application of project management in public sector.“ </w:delText>
              </w:r>
              <w:r w:rsidDel="0015232A">
                <w:rPr>
                  <w:i/>
                </w:rPr>
                <w:delText>Economics and M</w:delText>
              </w:r>
              <w:r w:rsidRPr="006E4660" w:rsidDel="0015232A">
                <w:rPr>
                  <w:i/>
                </w:rPr>
                <w:delText>anagement</w:delText>
              </w:r>
              <w:r w:rsidRPr="006E4660" w:rsidDel="0015232A">
                <w:delText xml:space="preserve">, vol. </w:delText>
              </w:r>
              <w:r w:rsidDel="0015232A">
                <w:delText xml:space="preserve">7, </w:delText>
              </w:r>
              <w:r w:rsidRPr="006E4660" w:rsidDel="0015232A">
                <w:delText xml:space="preserve">no. </w:delText>
              </w:r>
              <w:r w:rsidDel="0015232A">
                <w:delText xml:space="preserve">4, </w:delText>
              </w:r>
              <w:r w:rsidRPr="006E4660" w:rsidDel="0015232A">
                <w:delText>pp.</w:delText>
              </w:r>
              <w:r w:rsidDel="0015232A">
                <w:delText xml:space="preserve"> 15-19.</w:delText>
              </w:r>
            </w:del>
            <w:ins w:id="11861" w:author="Matyas Adam" w:date="2018-11-17T17:42:00Z">
              <w:del w:id="11862" w:author="PS" w:date="2018-11-25T16:45:00Z">
                <w:r w:rsidDel="0015232A">
                  <w:delText xml:space="preserve"> 2013</w:delText>
                </w:r>
              </w:del>
            </w:ins>
          </w:p>
          <w:p w14:paraId="07156FCC" w14:textId="08B5C1D6" w:rsidR="00E05AA8" w:rsidRPr="006E4660" w:rsidDel="0015232A" w:rsidRDefault="00E05AA8">
            <w:pPr>
              <w:rPr>
                <w:del w:id="11863" w:author="PS" w:date="2018-11-25T16:45:00Z"/>
                <w:color w:val="000000"/>
                <w:shd w:val="clear" w:color="auto" w:fill="FFFFFF"/>
              </w:rPr>
            </w:pPr>
            <w:del w:id="11864" w:author="PS" w:date="2018-11-25T16:45:00Z">
              <w:r w:rsidRPr="006E4660" w:rsidDel="0015232A">
                <w:rPr>
                  <w:b/>
                  <w:color w:val="000000"/>
                  <w:shd w:val="clear" w:color="auto" w:fill="FFFFFF"/>
                </w:rPr>
                <w:delText>Taraba, P. (50%)</w:delText>
              </w:r>
              <w:r w:rsidRPr="006E4660" w:rsidDel="0015232A">
                <w:rPr>
                  <w:color w:val="000000"/>
                  <w:shd w:val="clear" w:color="auto" w:fill="FFFFFF"/>
                </w:rPr>
                <w:delText>,</w:delText>
              </w:r>
              <w:r w:rsidDel="0015232A">
                <w:rPr>
                  <w:color w:val="000000"/>
                  <w:shd w:val="clear" w:color="auto" w:fill="FFFFFF"/>
                </w:rPr>
                <w:delText xml:space="preserve"> Hei</w:delText>
              </w:r>
              <w:r w:rsidRPr="006E4660" w:rsidDel="0015232A">
                <w:rPr>
                  <w:color w:val="000000"/>
                  <w:shd w:val="clear" w:color="auto" w:fill="FFFFFF"/>
                </w:rPr>
                <w:delText>zová, R., Pitrová, K., Hart, M. &amp; Trojan, J. 2015, "Project risks in enterprises in the Czech Republic",</w:delText>
              </w:r>
              <w:r w:rsidRPr="006E4660" w:rsidDel="0015232A">
                <w:rPr>
                  <w:rStyle w:val="apple-converted-space"/>
                  <w:color w:val="000000"/>
                  <w:shd w:val="clear" w:color="auto" w:fill="FFFFFF"/>
                </w:rPr>
                <w:delText> </w:delText>
              </w:r>
              <w:r w:rsidRPr="006E4660" w:rsidDel="0015232A">
                <w:rPr>
                  <w:i/>
                  <w:iCs/>
                  <w:color w:val="000000"/>
                </w:rPr>
                <w:delText>Proceedings of the 25th International Business Information Management Association Conference - Innovation Vision 2020: From Regional Development Sustainability to Global Economic Growth, IBIMA 2015</w:delText>
              </w:r>
              <w:r w:rsidRPr="006E4660" w:rsidDel="0015232A">
                <w:rPr>
                  <w:color w:val="000000"/>
                  <w:shd w:val="clear" w:color="auto" w:fill="FFFFFF"/>
                </w:rPr>
                <w:delText>, pp. 814</w:delText>
              </w:r>
              <w:r w:rsidDel="0015232A">
                <w:rPr>
                  <w:color w:val="000000"/>
                  <w:shd w:val="clear" w:color="auto" w:fill="FFFFFF"/>
                </w:rPr>
                <w:delText>-821</w:delText>
              </w:r>
              <w:r w:rsidRPr="006E4660" w:rsidDel="0015232A">
                <w:rPr>
                  <w:color w:val="000000"/>
                  <w:shd w:val="clear" w:color="auto" w:fill="FFFFFF"/>
                </w:rPr>
                <w:delText>.</w:delText>
              </w:r>
            </w:del>
            <w:ins w:id="11865" w:author="Matyas Adam" w:date="2018-11-17T17:42:00Z">
              <w:del w:id="11866" w:author="PS" w:date="2018-11-25T16:45:00Z">
                <w:r w:rsidDel="0015232A">
                  <w:rPr>
                    <w:color w:val="000000"/>
                    <w:shd w:val="clear" w:color="auto" w:fill="FFFFFF"/>
                  </w:rPr>
                  <w:delText xml:space="preserve"> 2015</w:delText>
                </w:r>
              </w:del>
            </w:ins>
          </w:p>
          <w:p w14:paraId="5C6EAB17" w14:textId="5F52F247" w:rsidR="00E05AA8" w:rsidRPr="006E4660" w:rsidDel="0015232A" w:rsidRDefault="00E05AA8">
            <w:pPr>
              <w:rPr>
                <w:del w:id="11867" w:author="PS" w:date="2018-11-25T16:45:00Z"/>
                <w:color w:val="000000"/>
                <w:shd w:val="clear" w:color="auto" w:fill="FFFFFF"/>
              </w:rPr>
            </w:pPr>
            <w:del w:id="11868" w:author="PS" w:date="2018-11-25T16:45:00Z">
              <w:r w:rsidRPr="006E4660" w:rsidDel="0015232A">
                <w:rPr>
                  <w:b/>
                  <w:color w:val="000000"/>
                  <w:shd w:val="clear" w:color="auto" w:fill="FFFFFF"/>
                </w:rPr>
                <w:delText>Taraba, P. (40%),</w:delText>
              </w:r>
              <w:r w:rsidRPr="006E4660" w:rsidDel="0015232A">
                <w:rPr>
                  <w:color w:val="000000"/>
                  <w:shd w:val="clear" w:color="auto" w:fill="FFFFFF"/>
                </w:rPr>
                <w:delText xml:space="preserve"> Bartošíková, R. &amp; Biliková, J. 2014, "</w:delText>
              </w:r>
            </w:del>
            <w:ins w:id="11869" w:author="Matyas Adam" w:date="2018-11-17T17:42:00Z">
              <w:del w:id="11870" w:author="PS" w:date="2018-11-25T16:45:00Z">
                <w:r w:rsidDel="0015232A">
                  <w:rPr>
                    <w:color w:val="000000"/>
                    <w:shd w:val="clear" w:color="auto" w:fill="FFFFFF"/>
                  </w:rPr>
                  <w:delText xml:space="preserve"> </w:delText>
                </w:r>
              </w:del>
            </w:ins>
            <w:del w:id="11871" w:author="PS" w:date="2018-11-25T16:45:00Z">
              <w:r w:rsidRPr="006E4660" w:rsidDel="0015232A">
                <w:rPr>
                  <w:color w:val="000000"/>
                  <w:shd w:val="clear" w:color="auto" w:fill="FFFFFF"/>
                </w:rPr>
                <w:delText>Application of knowledge of corporate governance in the Czech Republic",</w:delText>
              </w:r>
              <w:r w:rsidRPr="006E4660" w:rsidDel="0015232A">
                <w:rPr>
                  <w:rStyle w:val="apple-converted-space"/>
                  <w:color w:val="000000"/>
                  <w:shd w:val="clear" w:color="auto" w:fill="FFFFFF"/>
                </w:rPr>
                <w:delText> </w:delText>
              </w:r>
              <w:r w:rsidRPr="006E4660" w:rsidDel="0015232A">
                <w:rPr>
                  <w:i/>
                  <w:iCs/>
                  <w:color w:val="000000"/>
                </w:rPr>
                <w:delText>Vision 2020: Sustainable Growth, Economic Development, and Global Competitiveness - Proceedings of the 23rd International Business Information Management Association Conference, IBIMA 2014</w:delText>
              </w:r>
              <w:r w:rsidRPr="006E4660" w:rsidDel="0015232A">
                <w:rPr>
                  <w:color w:val="000000"/>
                  <w:shd w:val="clear" w:color="auto" w:fill="FFFFFF"/>
                </w:rPr>
                <w:delText>, pp. 1630</w:delText>
              </w:r>
              <w:r w:rsidDel="0015232A">
                <w:rPr>
                  <w:color w:val="000000"/>
                  <w:shd w:val="clear" w:color="auto" w:fill="FFFFFF"/>
                </w:rPr>
                <w:delText>-1642</w:delText>
              </w:r>
              <w:r w:rsidRPr="006E4660" w:rsidDel="0015232A">
                <w:rPr>
                  <w:color w:val="000000"/>
                  <w:shd w:val="clear" w:color="auto" w:fill="FFFFFF"/>
                </w:rPr>
                <w:delText>.</w:delText>
              </w:r>
            </w:del>
            <w:ins w:id="11872" w:author="Matyas Adam" w:date="2018-11-17T17:42:00Z">
              <w:del w:id="11873" w:author="PS" w:date="2018-11-25T16:45:00Z">
                <w:r w:rsidDel="0015232A">
                  <w:rPr>
                    <w:color w:val="000000"/>
                    <w:shd w:val="clear" w:color="auto" w:fill="FFFFFF"/>
                  </w:rPr>
                  <w:delText xml:space="preserve"> 2014</w:delText>
                </w:r>
              </w:del>
            </w:ins>
          </w:p>
          <w:p w14:paraId="1CA68439" w14:textId="21258857" w:rsidR="00E05AA8" w:rsidDel="0015232A" w:rsidRDefault="00E05AA8">
            <w:pPr>
              <w:rPr>
                <w:del w:id="11874" w:author="PS" w:date="2018-11-25T16:45:00Z"/>
              </w:rPr>
            </w:pPr>
            <w:del w:id="11875" w:author="PS" w:date="2018-11-25T16:45:00Z">
              <w:r w:rsidRPr="006E4660" w:rsidDel="0015232A">
                <w:rPr>
                  <w:color w:val="000000"/>
                  <w:shd w:val="clear" w:color="auto" w:fill="FFFFFF"/>
                </w:rPr>
                <w:delText xml:space="preserve">Bartošíková, R., Biliková, J. &amp; </w:delText>
              </w:r>
              <w:r w:rsidRPr="006E4660" w:rsidDel="0015232A">
                <w:rPr>
                  <w:b/>
                  <w:color w:val="000000"/>
                  <w:shd w:val="clear" w:color="auto" w:fill="FFFFFF"/>
                </w:rPr>
                <w:delText>Taraba, P. (40%)</w:delText>
              </w:r>
              <w:r w:rsidRPr="006E4660" w:rsidDel="0015232A">
                <w:rPr>
                  <w:color w:val="000000"/>
                  <w:shd w:val="clear" w:color="auto" w:fill="FFFFFF"/>
                </w:rPr>
                <w:delText xml:space="preserve"> 2014, "</w:delText>
              </w:r>
            </w:del>
            <w:ins w:id="11876" w:author="Matyas Adam" w:date="2018-11-17T17:42:00Z">
              <w:del w:id="11877" w:author="PS" w:date="2018-11-25T16:45:00Z">
                <w:r w:rsidDel="0015232A">
                  <w:rPr>
                    <w:color w:val="000000"/>
                    <w:shd w:val="clear" w:color="auto" w:fill="FFFFFF"/>
                  </w:rPr>
                  <w:delText xml:space="preserve"> </w:delText>
                </w:r>
              </w:del>
            </w:ins>
            <w:del w:id="11878" w:author="PS" w:date="2018-11-25T16:45:00Z">
              <w:r w:rsidRPr="006E4660" w:rsidDel="0015232A">
                <w:rPr>
                  <w:color w:val="000000"/>
                  <w:shd w:val="clear" w:color="auto" w:fill="FFFFFF"/>
                </w:rPr>
                <w:delText>Risk management in the business sector in the Czech Republic",</w:delText>
              </w:r>
              <w:r w:rsidRPr="006E4660" w:rsidDel="0015232A">
                <w:rPr>
                  <w:rStyle w:val="apple-converted-space"/>
                  <w:color w:val="000000"/>
                  <w:shd w:val="clear" w:color="auto" w:fill="FFFFFF"/>
                </w:rPr>
                <w:delText> </w:delText>
              </w:r>
              <w:r w:rsidRPr="006E4660" w:rsidDel="0015232A">
                <w:rPr>
                  <w:i/>
                  <w:iCs/>
                  <w:color w:val="000000"/>
                </w:rPr>
                <w:delText>Vision 2020: Sustainable Growth, Economic Development, and Global Competitiveness - Proceedings of the 23rd International Business Information Management Association Conference, IBIMA 2014</w:delText>
              </w:r>
              <w:r w:rsidRPr="006E4660" w:rsidDel="0015232A">
                <w:rPr>
                  <w:color w:val="000000"/>
                  <w:shd w:val="clear" w:color="auto" w:fill="FFFFFF"/>
                </w:rPr>
                <w:delText>, pp. 1643</w:delText>
              </w:r>
              <w:r w:rsidDel="0015232A">
                <w:rPr>
                  <w:color w:val="000000"/>
                  <w:shd w:val="clear" w:color="auto" w:fill="FFFFFF"/>
                </w:rPr>
                <w:delText>-1650</w:delText>
              </w:r>
              <w:r w:rsidDel="0015232A">
                <w:rPr>
                  <w:rFonts w:ascii="Verdana" w:hAnsi="Verdana"/>
                  <w:color w:val="000000"/>
                  <w:sz w:val="18"/>
                  <w:szCs w:val="18"/>
                  <w:shd w:val="clear" w:color="auto" w:fill="FFFFFF"/>
                </w:rPr>
                <w:delText>.</w:delText>
              </w:r>
            </w:del>
            <w:ins w:id="11879" w:author="Matyas Adam" w:date="2018-11-17T17:42:00Z">
              <w:del w:id="11880" w:author="PS" w:date="2018-11-25T16:45:00Z">
                <w:r w:rsidDel="0015232A">
                  <w:rPr>
                    <w:rFonts w:ascii="Verdana" w:hAnsi="Verdana"/>
                    <w:color w:val="000000"/>
                    <w:sz w:val="18"/>
                    <w:szCs w:val="18"/>
                    <w:shd w:val="clear" w:color="auto" w:fill="FFFFFF"/>
                  </w:rPr>
                  <w:delText xml:space="preserve"> 2014</w:delText>
                </w:r>
              </w:del>
            </w:ins>
          </w:p>
          <w:p w14:paraId="3B2B43A4" w14:textId="37EC2681" w:rsidR="00E05AA8" w:rsidRPr="00756C41" w:rsidDel="0015232A" w:rsidRDefault="00E05AA8">
            <w:pPr>
              <w:rPr>
                <w:del w:id="11881" w:author="PS" w:date="2018-11-25T16:45:00Z"/>
              </w:rPr>
            </w:pPr>
          </w:p>
        </w:tc>
      </w:tr>
      <w:tr w:rsidR="00E05AA8" w:rsidDel="0015232A" w14:paraId="4E6BEDC3" w14:textId="35BB50DD" w:rsidTr="00495DC8">
        <w:trPr>
          <w:trHeight w:val="218"/>
          <w:del w:id="11882" w:author="PS" w:date="2018-11-25T16:45:00Z"/>
        </w:trPr>
        <w:tc>
          <w:tcPr>
            <w:tcW w:w="9859" w:type="dxa"/>
            <w:gridSpan w:val="11"/>
            <w:shd w:val="clear" w:color="auto" w:fill="F7CAAC"/>
          </w:tcPr>
          <w:p w14:paraId="68F3074C" w14:textId="58830749" w:rsidR="00E05AA8" w:rsidDel="0015232A" w:rsidRDefault="00E05AA8">
            <w:pPr>
              <w:rPr>
                <w:del w:id="11883" w:author="PS" w:date="2018-11-25T16:45:00Z"/>
                <w:b/>
              </w:rPr>
            </w:pPr>
            <w:del w:id="11884" w:author="PS" w:date="2018-11-25T16:45:00Z">
              <w:r w:rsidDel="0015232A">
                <w:rPr>
                  <w:b/>
                </w:rPr>
                <w:delText>Působení v zahraničí</w:delText>
              </w:r>
            </w:del>
          </w:p>
        </w:tc>
      </w:tr>
      <w:tr w:rsidR="00E05AA8" w:rsidDel="0015232A" w14:paraId="77912228" w14:textId="286F8DFF" w:rsidTr="00495DC8">
        <w:trPr>
          <w:trHeight w:val="328"/>
          <w:del w:id="11885" w:author="PS" w:date="2018-11-25T16:45:00Z"/>
        </w:trPr>
        <w:tc>
          <w:tcPr>
            <w:tcW w:w="9859" w:type="dxa"/>
            <w:gridSpan w:val="11"/>
          </w:tcPr>
          <w:p w14:paraId="1D8D350C" w14:textId="6E1A03DA" w:rsidR="00E05AA8" w:rsidDel="0015232A" w:rsidRDefault="00E05AA8">
            <w:pPr>
              <w:rPr>
                <w:del w:id="11886" w:author="PS" w:date="2018-11-25T16:45:00Z"/>
                <w:b/>
              </w:rPr>
            </w:pPr>
            <w:del w:id="11887" w:author="PS" w:date="2018-11-25T16:45:00Z">
              <w:r w:rsidDel="0015232A">
                <w:rPr>
                  <w:b/>
                </w:rPr>
                <w:delText>Výukové pobyty v rámci programu ERASMUS a ERASMUS+</w:delText>
              </w:r>
            </w:del>
          </w:p>
          <w:p w14:paraId="4D38D3B7" w14:textId="0553268E" w:rsidR="00E05AA8" w:rsidDel="0015232A" w:rsidRDefault="00E05AA8">
            <w:pPr>
              <w:rPr>
                <w:del w:id="11888" w:author="PS" w:date="2018-11-25T16:45:00Z"/>
              </w:rPr>
              <w:pPrChange w:id="11889" w:author="PS" w:date="2018-11-25T16:46:00Z">
                <w:pPr>
                  <w:jc w:val="both"/>
                </w:pPr>
              </w:pPrChange>
            </w:pPr>
            <w:del w:id="11890" w:author="PS" w:date="2018-11-25T16:45:00Z">
              <w:r w:rsidRPr="00BB407E" w:rsidDel="0015232A">
                <w:delText>3/2011 - Sofia Universi</w:delText>
              </w:r>
              <w:r w:rsidDel="0015232A">
                <w:delText>t</w:delText>
              </w:r>
              <w:r w:rsidRPr="00BB407E" w:rsidDel="0015232A">
                <w:delText>y "St. Kliment Ohridski"</w:delText>
              </w:r>
              <w:r w:rsidDel="0015232A">
                <w:delText xml:space="preserve"> (BG)</w:delText>
              </w:r>
            </w:del>
          </w:p>
          <w:p w14:paraId="181F02D4" w14:textId="331E51B1" w:rsidR="00E05AA8" w:rsidDel="0015232A" w:rsidRDefault="00E05AA8">
            <w:pPr>
              <w:rPr>
                <w:del w:id="11891" w:author="PS" w:date="2018-11-25T16:45:00Z"/>
              </w:rPr>
              <w:pPrChange w:id="11892" w:author="PS" w:date="2018-11-25T16:46:00Z">
                <w:pPr>
                  <w:jc w:val="both"/>
                </w:pPr>
              </w:pPrChange>
            </w:pPr>
            <w:del w:id="11893" w:author="PS" w:date="2018-11-25T16:45:00Z">
              <w:r w:rsidDel="0015232A">
                <w:delText xml:space="preserve">3/2012 - </w:delText>
              </w:r>
              <w:r w:rsidRPr="00BB407E" w:rsidDel="0015232A">
                <w:delText>Akademia Obrony Narodowej</w:delText>
              </w:r>
              <w:r w:rsidDel="0015232A">
                <w:delText xml:space="preserve"> – (PL)</w:delText>
              </w:r>
            </w:del>
          </w:p>
          <w:p w14:paraId="78BC2F57" w14:textId="054B2B3A" w:rsidR="00E05AA8" w:rsidDel="0015232A" w:rsidRDefault="00E05AA8">
            <w:pPr>
              <w:rPr>
                <w:del w:id="11894" w:author="PS" w:date="2018-11-25T16:45:00Z"/>
              </w:rPr>
              <w:pPrChange w:id="11895" w:author="PS" w:date="2018-11-25T16:46:00Z">
                <w:pPr>
                  <w:jc w:val="both"/>
                </w:pPr>
              </w:pPrChange>
            </w:pPr>
            <w:del w:id="11896" w:author="PS" w:date="2018-11-25T16:45:00Z">
              <w:r w:rsidDel="0015232A">
                <w:delText xml:space="preserve">11/2012 - </w:delText>
              </w:r>
              <w:r w:rsidRPr="002746D6" w:rsidDel="0015232A">
                <w:delText>University of Kavala</w:delText>
              </w:r>
              <w:r w:rsidDel="0015232A">
                <w:delText xml:space="preserve"> (GR)</w:delText>
              </w:r>
            </w:del>
          </w:p>
          <w:p w14:paraId="667122E0" w14:textId="1C68A7AE" w:rsidR="00E05AA8" w:rsidDel="0015232A" w:rsidRDefault="00E05AA8">
            <w:pPr>
              <w:rPr>
                <w:del w:id="11897" w:author="PS" w:date="2018-11-25T16:45:00Z"/>
              </w:rPr>
              <w:pPrChange w:id="11898" w:author="PS" w:date="2018-11-25T16:46:00Z">
                <w:pPr>
                  <w:jc w:val="both"/>
                </w:pPr>
              </w:pPrChange>
            </w:pPr>
            <w:del w:id="11899" w:author="PS" w:date="2018-11-25T16:45:00Z">
              <w:r w:rsidDel="0015232A">
                <w:delText xml:space="preserve">5/2014 - </w:delText>
              </w:r>
              <w:r w:rsidRPr="002746D6" w:rsidDel="0015232A">
                <w:delText>University of Kavala</w:delText>
              </w:r>
              <w:r w:rsidDel="0015232A">
                <w:delText xml:space="preserve"> (GR)</w:delText>
              </w:r>
            </w:del>
          </w:p>
          <w:p w14:paraId="1D53D866" w14:textId="25E968DF" w:rsidR="00E05AA8" w:rsidDel="0015232A" w:rsidRDefault="00E05AA8">
            <w:pPr>
              <w:rPr>
                <w:del w:id="11900" w:author="PS" w:date="2018-11-25T16:45:00Z"/>
              </w:rPr>
              <w:pPrChange w:id="11901" w:author="PS" w:date="2018-11-25T16:46:00Z">
                <w:pPr>
                  <w:jc w:val="both"/>
                </w:pPr>
              </w:pPrChange>
            </w:pPr>
            <w:del w:id="11902" w:author="PS" w:date="2018-11-25T16:45:00Z">
              <w:r w:rsidDel="0015232A">
                <w:delText xml:space="preserve">4/2015 - </w:delText>
              </w:r>
              <w:r w:rsidRPr="003B379B" w:rsidDel="0015232A">
                <w:delText>European University Cyprus</w:delText>
              </w:r>
              <w:r w:rsidDel="0015232A">
                <w:delText xml:space="preserve"> (CY)</w:delText>
              </w:r>
            </w:del>
          </w:p>
          <w:p w14:paraId="34A17F8C" w14:textId="38033C7C" w:rsidR="00E05AA8" w:rsidDel="0015232A" w:rsidRDefault="00E05AA8">
            <w:pPr>
              <w:rPr>
                <w:del w:id="11903" w:author="PS" w:date="2018-11-25T16:45:00Z"/>
              </w:rPr>
              <w:pPrChange w:id="11904" w:author="PS" w:date="2018-11-25T16:46:00Z">
                <w:pPr>
                  <w:jc w:val="both"/>
                </w:pPr>
              </w:pPrChange>
            </w:pPr>
            <w:del w:id="11905" w:author="PS" w:date="2018-11-25T16:45:00Z">
              <w:r w:rsidDel="0015232A">
                <w:delText xml:space="preserve">11/2015 - </w:delText>
              </w:r>
              <w:r w:rsidRPr="00F72E66" w:rsidDel="0015232A">
                <w:delText>Silesian University of Technology</w:delText>
              </w:r>
              <w:r w:rsidDel="0015232A">
                <w:delText xml:space="preserve"> (PL)</w:delText>
              </w:r>
            </w:del>
          </w:p>
          <w:p w14:paraId="32A6E411" w14:textId="25861353" w:rsidR="00E05AA8" w:rsidDel="0015232A" w:rsidRDefault="00E05AA8">
            <w:pPr>
              <w:rPr>
                <w:del w:id="11906" w:author="PS" w:date="2018-11-25T16:45:00Z"/>
              </w:rPr>
              <w:pPrChange w:id="11907" w:author="PS" w:date="2018-11-25T16:46:00Z">
                <w:pPr>
                  <w:shd w:val="clear" w:color="auto" w:fill="FFFFFF"/>
                  <w:ind w:right="-993"/>
                </w:pPr>
              </w:pPrChange>
            </w:pPr>
            <w:del w:id="11908" w:author="PS" w:date="2018-11-25T16:45:00Z">
              <w:r w:rsidDel="0015232A">
                <w:delText xml:space="preserve">4/2016 - </w:delText>
              </w:r>
              <w:r w:rsidRPr="00F72E66" w:rsidDel="0015232A">
                <w:delText>University of Algarve</w:delText>
              </w:r>
              <w:r w:rsidDel="0015232A">
                <w:delText xml:space="preserve"> (PT)</w:delText>
              </w:r>
            </w:del>
          </w:p>
          <w:p w14:paraId="47884195" w14:textId="4E1230AB" w:rsidR="00E05AA8" w:rsidDel="0015232A" w:rsidRDefault="00E05AA8">
            <w:pPr>
              <w:rPr>
                <w:del w:id="11909" w:author="PS" w:date="2018-11-25T16:45:00Z"/>
              </w:rPr>
            </w:pPr>
            <w:del w:id="11910" w:author="PS" w:date="2018-11-25T16:45:00Z">
              <w:r w:rsidRPr="0082481A" w:rsidDel="0015232A">
                <w:delText>5/2017 - Vilnius Gediminas Technical University</w:delText>
              </w:r>
              <w:r w:rsidDel="0015232A">
                <w:delText xml:space="preserve"> (LT)</w:delText>
              </w:r>
            </w:del>
          </w:p>
          <w:p w14:paraId="5148D010" w14:textId="385AAE38" w:rsidR="00E05AA8" w:rsidDel="0015232A" w:rsidRDefault="00E05AA8">
            <w:pPr>
              <w:rPr>
                <w:del w:id="11911" w:author="PS" w:date="2018-11-25T16:45:00Z"/>
              </w:rPr>
            </w:pPr>
            <w:del w:id="11912" w:author="PS" w:date="2018-11-25T16:45:00Z">
              <w:r w:rsidRPr="0082481A" w:rsidDel="0015232A">
                <w:delText>9/2017 - Technical University of Varna (BG)</w:delText>
              </w:r>
            </w:del>
          </w:p>
          <w:p w14:paraId="7162D4F8" w14:textId="216E884C" w:rsidR="00E05AA8" w:rsidDel="0015232A" w:rsidRDefault="00E05AA8">
            <w:pPr>
              <w:rPr>
                <w:del w:id="11913" w:author="PS" w:date="2018-11-25T16:45:00Z"/>
                <w:b/>
              </w:rPr>
            </w:pPr>
            <w:del w:id="11914" w:author="PS" w:date="2018-11-25T16:45:00Z">
              <w:r w:rsidDel="0015232A">
                <w:delText xml:space="preserve">2/2018 - </w:delText>
              </w:r>
              <w:r w:rsidRPr="002C0658" w:rsidDel="0015232A">
                <w:delText>School of Technology and Management of Beja</w:delText>
              </w:r>
              <w:r w:rsidDel="0015232A">
                <w:delText xml:space="preserve"> (PT)</w:delText>
              </w:r>
            </w:del>
          </w:p>
        </w:tc>
      </w:tr>
      <w:tr w:rsidR="00E05AA8" w:rsidDel="0015232A" w14:paraId="29A27218" w14:textId="7187B021" w:rsidTr="00495DC8">
        <w:trPr>
          <w:cantSplit/>
          <w:trHeight w:val="470"/>
          <w:del w:id="11915" w:author="PS" w:date="2018-11-25T16:45:00Z"/>
        </w:trPr>
        <w:tc>
          <w:tcPr>
            <w:tcW w:w="2518" w:type="dxa"/>
            <w:shd w:val="clear" w:color="auto" w:fill="F7CAAC"/>
          </w:tcPr>
          <w:p w14:paraId="15D8404F" w14:textId="5AA746ED" w:rsidR="00E05AA8" w:rsidDel="0015232A" w:rsidRDefault="00E05AA8">
            <w:pPr>
              <w:rPr>
                <w:del w:id="11916" w:author="PS" w:date="2018-11-25T16:45:00Z"/>
                <w:b/>
              </w:rPr>
              <w:pPrChange w:id="11917" w:author="PS" w:date="2018-11-25T16:46:00Z">
                <w:pPr>
                  <w:jc w:val="both"/>
                </w:pPr>
              </w:pPrChange>
            </w:pPr>
            <w:del w:id="11918" w:author="PS" w:date="2018-11-25T16:45:00Z">
              <w:r w:rsidDel="0015232A">
                <w:rPr>
                  <w:b/>
                </w:rPr>
                <w:delText xml:space="preserve">Podpis </w:delText>
              </w:r>
            </w:del>
          </w:p>
        </w:tc>
        <w:tc>
          <w:tcPr>
            <w:tcW w:w="4536" w:type="dxa"/>
            <w:gridSpan w:val="5"/>
          </w:tcPr>
          <w:p w14:paraId="2427E035" w14:textId="5E58E363" w:rsidR="00E05AA8" w:rsidDel="0015232A" w:rsidRDefault="00E05AA8">
            <w:pPr>
              <w:rPr>
                <w:del w:id="11919" w:author="PS" w:date="2018-11-25T16:45:00Z"/>
              </w:rPr>
              <w:pPrChange w:id="11920" w:author="PS" w:date="2018-11-25T16:46:00Z">
                <w:pPr>
                  <w:jc w:val="both"/>
                </w:pPr>
              </w:pPrChange>
            </w:pPr>
          </w:p>
        </w:tc>
        <w:tc>
          <w:tcPr>
            <w:tcW w:w="786" w:type="dxa"/>
            <w:gridSpan w:val="2"/>
            <w:shd w:val="clear" w:color="auto" w:fill="F7CAAC"/>
          </w:tcPr>
          <w:p w14:paraId="28D10C00" w14:textId="24445417" w:rsidR="00E05AA8" w:rsidDel="0015232A" w:rsidRDefault="00E05AA8">
            <w:pPr>
              <w:rPr>
                <w:del w:id="11921" w:author="PS" w:date="2018-11-25T16:45:00Z"/>
              </w:rPr>
              <w:pPrChange w:id="11922" w:author="PS" w:date="2018-11-25T16:46:00Z">
                <w:pPr>
                  <w:jc w:val="both"/>
                </w:pPr>
              </w:pPrChange>
            </w:pPr>
            <w:del w:id="11923" w:author="PS" w:date="2018-11-25T16:45:00Z">
              <w:r w:rsidDel="0015232A">
                <w:rPr>
                  <w:b/>
                </w:rPr>
                <w:delText>datum</w:delText>
              </w:r>
            </w:del>
          </w:p>
        </w:tc>
        <w:tc>
          <w:tcPr>
            <w:tcW w:w="2019" w:type="dxa"/>
            <w:gridSpan w:val="3"/>
          </w:tcPr>
          <w:p w14:paraId="76C61F0F" w14:textId="6C5AC6C0" w:rsidR="00E05AA8" w:rsidDel="0015232A" w:rsidRDefault="00E05AA8">
            <w:pPr>
              <w:rPr>
                <w:del w:id="11924" w:author="PS" w:date="2018-11-25T16:45:00Z"/>
              </w:rPr>
              <w:pPrChange w:id="11925" w:author="PS" w:date="2018-11-25T16:46:00Z">
                <w:pPr>
                  <w:jc w:val="both"/>
                </w:pPr>
              </w:pPrChange>
            </w:pPr>
            <w:del w:id="11926" w:author="PS" w:date="2018-11-25T16:45:00Z">
              <w:r w:rsidDel="0015232A">
                <w:delText>23. dubna 2018</w:delText>
              </w:r>
            </w:del>
          </w:p>
        </w:tc>
      </w:tr>
    </w:tbl>
    <w:p w14:paraId="57FFCF12" w14:textId="7D7CCFE8" w:rsidR="00E05AA8" w:rsidDel="0015232A" w:rsidRDefault="00E05AA8">
      <w:pPr>
        <w:rPr>
          <w:del w:id="11927" w:author="PS" w:date="2018-11-25T16:45:00Z"/>
        </w:rPr>
      </w:pPr>
    </w:p>
    <w:p w14:paraId="0BB7C2E7" w14:textId="4139A617" w:rsidR="00E05AA8" w:rsidDel="0015232A" w:rsidRDefault="00E05AA8" w:rsidP="0015232A">
      <w:pPr>
        <w:rPr>
          <w:del w:id="11928" w:author="PS" w:date="2018-11-25T16:46:00Z"/>
        </w:rPr>
      </w:pPr>
    </w:p>
    <w:p w14:paraId="23BCD7D5" w14:textId="5BA58D3B" w:rsidR="00E05AA8" w:rsidDel="0015232A" w:rsidRDefault="00E05AA8" w:rsidP="00495DC8">
      <w:pPr>
        <w:rPr>
          <w:del w:id="11929" w:author="PS" w:date="2018-11-25T16:46:00Z"/>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05AA8" w:rsidDel="00100A63" w14:paraId="023D7A07" w14:textId="71FA3F22" w:rsidTr="00495DC8">
        <w:trPr>
          <w:del w:id="11930" w:author="PS" w:date="2018-11-25T16:28:00Z"/>
        </w:trPr>
        <w:tc>
          <w:tcPr>
            <w:tcW w:w="9859" w:type="dxa"/>
            <w:gridSpan w:val="11"/>
            <w:tcBorders>
              <w:bottom w:val="double" w:sz="4" w:space="0" w:color="auto"/>
            </w:tcBorders>
            <w:shd w:val="clear" w:color="auto" w:fill="BDD6EE"/>
          </w:tcPr>
          <w:p w14:paraId="1EB0DDE6" w14:textId="2322328E" w:rsidR="00E05AA8" w:rsidDel="00100A63" w:rsidRDefault="00E05AA8" w:rsidP="00495DC8">
            <w:pPr>
              <w:jc w:val="both"/>
              <w:rPr>
                <w:del w:id="11931" w:author="PS" w:date="2018-11-25T16:28:00Z"/>
                <w:b/>
                <w:sz w:val="28"/>
              </w:rPr>
            </w:pPr>
            <w:del w:id="11932" w:author="PS" w:date="2018-11-25T16:28:00Z">
              <w:r w:rsidDel="00100A63">
                <w:rPr>
                  <w:b/>
                  <w:sz w:val="28"/>
                </w:rPr>
                <w:delText>C-I – Personální zabezpečení</w:delText>
              </w:r>
            </w:del>
          </w:p>
        </w:tc>
      </w:tr>
      <w:tr w:rsidR="00E05AA8" w:rsidDel="00100A63" w14:paraId="6E77E6F8" w14:textId="44F73B37" w:rsidTr="00495DC8">
        <w:trPr>
          <w:del w:id="11933" w:author="PS" w:date="2018-11-25T16:28:00Z"/>
        </w:trPr>
        <w:tc>
          <w:tcPr>
            <w:tcW w:w="2518" w:type="dxa"/>
            <w:tcBorders>
              <w:top w:val="double" w:sz="4" w:space="0" w:color="auto"/>
            </w:tcBorders>
            <w:shd w:val="clear" w:color="auto" w:fill="F7CAAC"/>
          </w:tcPr>
          <w:p w14:paraId="0B7F1E3C" w14:textId="2854FB7B" w:rsidR="00E05AA8" w:rsidDel="00100A63" w:rsidRDefault="00E05AA8" w:rsidP="00495DC8">
            <w:pPr>
              <w:jc w:val="both"/>
              <w:rPr>
                <w:del w:id="11934" w:author="PS" w:date="2018-11-25T16:28:00Z"/>
                <w:b/>
              </w:rPr>
            </w:pPr>
            <w:del w:id="11935" w:author="PS" w:date="2018-11-25T16:28:00Z">
              <w:r w:rsidDel="00100A63">
                <w:rPr>
                  <w:b/>
                </w:rPr>
                <w:delText>Vysoká škola</w:delText>
              </w:r>
            </w:del>
          </w:p>
        </w:tc>
        <w:tc>
          <w:tcPr>
            <w:tcW w:w="7341" w:type="dxa"/>
            <w:gridSpan w:val="10"/>
          </w:tcPr>
          <w:p w14:paraId="26B7A66A" w14:textId="5F406889" w:rsidR="00E05AA8" w:rsidDel="00100A63" w:rsidRDefault="00E05AA8" w:rsidP="00495DC8">
            <w:pPr>
              <w:jc w:val="both"/>
              <w:rPr>
                <w:del w:id="11936" w:author="PS" w:date="2018-11-25T16:28:00Z"/>
              </w:rPr>
            </w:pPr>
            <w:del w:id="11937" w:author="PS" w:date="2018-11-25T16:28:00Z">
              <w:r w:rsidDel="00100A63">
                <w:delText>Univerzita Tomáše Bati ve Zlíně</w:delText>
              </w:r>
            </w:del>
          </w:p>
        </w:tc>
      </w:tr>
      <w:tr w:rsidR="00E05AA8" w:rsidDel="00100A63" w14:paraId="22A5AAA7" w14:textId="6A248B4B" w:rsidTr="00495DC8">
        <w:trPr>
          <w:del w:id="11938" w:author="PS" w:date="2018-11-25T16:28:00Z"/>
        </w:trPr>
        <w:tc>
          <w:tcPr>
            <w:tcW w:w="2518" w:type="dxa"/>
            <w:shd w:val="clear" w:color="auto" w:fill="F7CAAC"/>
          </w:tcPr>
          <w:p w14:paraId="08E4AB13" w14:textId="5BA798F3" w:rsidR="00E05AA8" w:rsidDel="00100A63" w:rsidRDefault="00E05AA8" w:rsidP="00495DC8">
            <w:pPr>
              <w:jc w:val="both"/>
              <w:rPr>
                <w:del w:id="11939" w:author="PS" w:date="2018-11-25T16:28:00Z"/>
                <w:b/>
              </w:rPr>
            </w:pPr>
            <w:del w:id="11940" w:author="PS" w:date="2018-11-25T16:28:00Z">
              <w:r w:rsidDel="00100A63">
                <w:rPr>
                  <w:b/>
                </w:rPr>
                <w:delText>Součást vysoké školy</w:delText>
              </w:r>
            </w:del>
          </w:p>
        </w:tc>
        <w:tc>
          <w:tcPr>
            <w:tcW w:w="7341" w:type="dxa"/>
            <w:gridSpan w:val="10"/>
          </w:tcPr>
          <w:p w14:paraId="4783B438" w14:textId="47A398AA" w:rsidR="00E05AA8" w:rsidDel="00100A63" w:rsidRDefault="00E05AA8" w:rsidP="00495DC8">
            <w:pPr>
              <w:jc w:val="both"/>
              <w:rPr>
                <w:del w:id="11941" w:author="PS" w:date="2018-11-25T16:28:00Z"/>
              </w:rPr>
            </w:pPr>
            <w:del w:id="11942" w:author="PS" w:date="2018-11-25T16:28:00Z">
              <w:r w:rsidDel="00100A63">
                <w:delText>Fakulta logistiky a krizového řízení</w:delText>
              </w:r>
            </w:del>
          </w:p>
        </w:tc>
      </w:tr>
      <w:tr w:rsidR="00E05AA8" w:rsidDel="00100A63" w14:paraId="3F8A856E" w14:textId="23DD3CC8" w:rsidTr="00495DC8">
        <w:trPr>
          <w:del w:id="11943" w:author="PS" w:date="2018-11-25T16:28:00Z"/>
        </w:trPr>
        <w:tc>
          <w:tcPr>
            <w:tcW w:w="2518" w:type="dxa"/>
            <w:shd w:val="clear" w:color="auto" w:fill="F7CAAC"/>
          </w:tcPr>
          <w:p w14:paraId="48908822" w14:textId="1700BEC6" w:rsidR="00E05AA8" w:rsidDel="00100A63" w:rsidRDefault="00E05AA8" w:rsidP="00495DC8">
            <w:pPr>
              <w:jc w:val="both"/>
              <w:rPr>
                <w:del w:id="11944" w:author="PS" w:date="2018-11-25T16:28:00Z"/>
                <w:b/>
              </w:rPr>
            </w:pPr>
            <w:del w:id="11945" w:author="PS" w:date="2018-11-25T16:28:00Z">
              <w:r w:rsidDel="00100A63">
                <w:rPr>
                  <w:b/>
                </w:rPr>
                <w:delText>Název studijního programu</w:delText>
              </w:r>
            </w:del>
          </w:p>
        </w:tc>
        <w:tc>
          <w:tcPr>
            <w:tcW w:w="7341" w:type="dxa"/>
            <w:gridSpan w:val="10"/>
          </w:tcPr>
          <w:p w14:paraId="6BC3546B" w14:textId="12A37571" w:rsidR="00E05AA8" w:rsidDel="00100A63" w:rsidRDefault="00E05AA8" w:rsidP="00495DC8">
            <w:pPr>
              <w:jc w:val="both"/>
              <w:rPr>
                <w:del w:id="11946" w:author="PS" w:date="2018-11-25T16:28:00Z"/>
              </w:rPr>
            </w:pPr>
            <w:del w:id="11947" w:author="PS" w:date="2018-11-25T16:28:00Z">
              <w:r w:rsidDel="00100A63">
                <w:delText>Environmentální bezpečnost</w:delText>
              </w:r>
            </w:del>
          </w:p>
        </w:tc>
      </w:tr>
      <w:tr w:rsidR="00E05AA8" w:rsidDel="00100A63" w14:paraId="5406B281" w14:textId="6F55C4F6" w:rsidTr="00495DC8">
        <w:trPr>
          <w:del w:id="11948" w:author="PS" w:date="2018-11-25T16:28:00Z"/>
        </w:trPr>
        <w:tc>
          <w:tcPr>
            <w:tcW w:w="2518" w:type="dxa"/>
            <w:shd w:val="clear" w:color="auto" w:fill="F7CAAC"/>
          </w:tcPr>
          <w:p w14:paraId="402DB0D7" w14:textId="79717821" w:rsidR="00E05AA8" w:rsidDel="00100A63" w:rsidRDefault="00E05AA8" w:rsidP="00495DC8">
            <w:pPr>
              <w:jc w:val="both"/>
              <w:rPr>
                <w:del w:id="11949" w:author="PS" w:date="2018-11-25T16:28:00Z"/>
                <w:b/>
              </w:rPr>
            </w:pPr>
            <w:del w:id="11950" w:author="PS" w:date="2018-11-25T16:28:00Z">
              <w:r w:rsidDel="00100A63">
                <w:rPr>
                  <w:b/>
                </w:rPr>
                <w:delText>Jméno a příjmení</w:delText>
              </w:r>
            </w:del>
          </w:p>
        </w:tc>
        <w:tc>
          <w:tcPr>
            <w:tcW w:w="4536" w:type="dxa"/>
            <w:gridSpan w:val="5"/>
          </w:tcPr>
          <w:p w14:paraId="33E606D1" w14:textId="111A8207" w:rsidR="00E05AA8" w:rsidDel="00100A63" w:rsidRDefault="00E05AA8" w:rsidP="00495DC8">
            <w:pPr>
              <w:jc w:val="both"/>
              <w:rPr>
                <w:del w:id="11951" w:author="PS" w:date="2018-11-25T16:28:00Z"/>
              </w:rPr>
            </w:pPr>
            <w:del w:id="11952" w:author="PS" w:date="2018-11-25T16:28:00Z">
              <w:r w:rsidDel="00100A63">
                <w:delText>Jiří Lehejček</w:delText>
              </w:r>
            </w:del>
          </w:p>
        </w:tc>
        <w:tc>
          <w:tcPr>
            <w:tcW w:w="709" w:type="dxa"/>
            <w:shd w:val="clear" w:color="auto" w:fill="F7CAAC"/>
          </w:tcPr>
          <w:p w14:paraId="1AA04A2F" w14:textId="40FAF9B8" w:rsidR="00E05AA8" w:rsidDel="00100A63" w:rsidRDefault="00E05AA8" w:rsidP="00495DC8">
            <w:pPr>
              <w:jc w:val="both"/>
              <w:rPr>
                <w:del w:id="11953" w:author="PS" w:date="2018-11-25T16:28:00Z"/>
                <w:b/>
              </w:rPr>
            </w:pPr>
            <w:del w:id="11954" w:author="PS" w:date="2018-11-25T16:28:00Z">
              <w:r w:rsidDel="00100A63">
                <w:rPr>
                  <w:b/>
                </w:rPr>
                <w:delText>Tituly</w:delText>
              </w:r>
            </w:del>
          </w:p>
        </w:tc>
        <w:tc>
          <w:tcPr>
            <w:tcW w:w="2096" w:type="dxa"/>
            <w:gridSpan w:val="4"/>
          </w:tcPr>
          <w:p w14:paraId="124AA0C7" w14:textId="0F19E43E" w:rsidR="00E05AA8" w:rsidDel="00100A63" w:rsidRDefault="00E05AA8" w:rsidP="00495DC8">
            <w:pPr>
              <w:jc w:val="both"/>
              <w:rPr>
                <w:del w:id="11955" w:author="PS" w:date="2018-11-25T16:28:00Z"/>
              </w:rPr>
            </w:pPr>
            <w:del w:id="11956" w:author="PS" w:date="2018-11-25T16:28:00Z">
              <w:r w:rsidDel="00100A63">
                <w:delText>Mgr. Ing, Ph.D.</w:delText>
              </w:r>
            </w:del>
          </w:p>
        </w:tc>
      </w:tr>
      <w:tr w:rsidR="00E05AA8" w:rsidDel="00100A63" w14:paraId="58C38C80" w14:textId="0EE00C5F" w:rsidTr="00495DC8">
        <w:trPr>
          <w:del w:id="11957" w:author="PS" w:date="2018-11-25T16:28:00Z"/>
        </w:trPr>
        <w:tc>
          <w:tcPr>
            <w:tcW w:w="2518" w:type="dxa"/>
            <w:shd w:val="clear" w:color="auto" w:fill="F7CAAC"/>
          </w:tcPr>
          <w:p w14:paraId="1FFAF241" w14:textId="4871F22D" w:rsidR="00E05AA8" w:rsidDel="00100A63" w:rsidRDefault="00E05AA8" w:rsidP="00495DC8">
            <w:pPr>
              <w:jc w:val="both"/>
              <w:rPr>
                <w:del w:id="11958" w:author="PS" w:date="2018-11-25T16:28:00Z"/>
                <w:b/>
              </w:rPr>
            </w:pPr>
            <w:del w:id="11959" w:author="PS" w:date="2018-11-25T16:28:00Z">
              <w:r w:rsidDel="00100A63">
                <w:rPr>
                  <w:b/>
                </w:rPr>
                <w:delText>Rok narození</w:delText>
              </w:r>
            </w:del>
          </w:p>
        </w:tc>
        <w:tc>
          <w:tcPr>
            <w:tcW w:w="829" w:type="dxa"/>
          </w:tcPr>
          <w:p w14:paraId="792C76F6" w14:textId="566475E6" w:rsidR="00E05AA8" w:rsidDel="00100A63" w:rsidRDefault="00E05AA8" w:rsidP="00495DC8">
            <w:pPr>
              <w:jc w:val="both"/>
              <w:rPr>
                <w:del w:id="11960" w:author="PS" w:date="2018-11-25T16:28:00Z"/>
              </w:rPr>
            </w:pPr>
            <w:del w:id="11961" w:author="PS" w:date="2018-11-25T16:28:00Z">
              <w:r w:rsidDel="00100A63">
                <w:delText>1986</w:delText>
              </w:r>
            </w:del>
          </w:p>
        </w:tc>
        <w:tc>
          <w:tcPr>
            <w:tcW w:w="1721" w:type="dxa"/>
            <w:shd w:val="clear" w:color="auto" w:fill="F7CAAC"/>
          </w:tcPr>
          <w:p w14:paraId="39DCA2EB" w14:textId="670BD251" w:rsidR="00E05AA8" w:rsidDel="00100A63" w:rsidRDefault="00E05AA8" w:rsidP="00495DC8">
            <w:pPr>
              <w:jc w:val="both"/>
              <w:rPr>
                <w:del w:id="11962" w:author="PS" w:date="2018-11-25T16:28:00Z"/>
                <w:b/>
              </w:rPr>
            </w:pPr>
            <w:del w:id="11963" w:author="PS" w:date="2018-11-25T16:28:00Z">
              <w:r w:rsidDel="00100A63">
                <w:rPr>
                  <w:b/>
                </w:rPr>
                <w:delText>typ vztahu k VŠ</w:delText>
              </w:r>
            </w:del>
          </w:p>
        </w:tc>
        <w:tc>
          <w:tcPr>
            <w:tcW w:w="992" w:type="dxa"/>
            <w:gridSpan w:val="2"/>
          </w:tcPr>
          <w:p w14:paraId="6062EC68" w14:textId="37B9EF5F" w:rsidR="00E05AA8" w:rsidDel="00100A63" w:rsidRDefault="00E05AA8" w:rsidP="00495DC8">
            <w:pPr>
              <w:jc w:val="both"/>
              <w:rPr>
                <w:del w:id="11964" w:author="PS" w:date="2018-11-25T16:28:00Z"/>
              </w:rPr>
            </w:pPr>
            <w:ins w:id="11965" w:author="Matyas Adam" w:date="2018-11-17T00:58:00Z">
              <w:del w:id="11966" w:author="PS" w:date="2018-11-25T16:28:00Z">
                <w:r w:rsidDel="00100A63">
                  <w:delText>Pracovní poměr</w:delText>
                </w:r>
              </w:del>
            </w:ins>
            <w:del w:id="11967" w:author="PS" w:date="2018-11-25T16:28:00Z">
              <w:r w:rsidDel="00100A63">
                <w:delText>Odborný asistent</w:delText>
              </w:r>
            </w:del>
          </w:p>
        </w:tc>
        <w:tc>
          <w:tcPr>
            <w:tcW w:w="994" w:type="dxa"/>
            <w:shd w:val="clear" w:color="auto" w:fill="F7CAAC"/>
          </w:tcPr>
          <w:p w14:paraId="4E144638" w14:textId="7320DEDC" w:rsidR="00E05AA8" w:rsidDel="00100A63" w:rsidRDefault="00E05AA8" w:rsidP="00495DC8">
            <w:pPr>
              <w:jc w:val="both"/>
              <w:rPr>
                <w:del w:id="11968" w:author="PS" w:date="2018-11-25T16:28:00Z"/>
                <w:b/>
              </w:rPr>
            </w:pPr>
            <w:del w:id="11969" w:author="PS" w:date="2018-11-25T16:28:00Z">
              <w:r w:rsidDel="00100A63">
                <w:rPr>
                  <w:b/>
                </w:rPr>
                <w:delText>rozsah</w:delText>
              </w:r>
            </w:del>
          </w:p>
        </w:tc>
        <w:tc>
          <w:tcPr>
            <w:tcW w:w="709" w:type="dxa"/>
          </w:tcPr>
          <w:p w14:paraId="7AD6B685" w14:textId="14974DFF" w:rsidR="00E05AA8" w:rsidDel="00100A63" w:rsidRDefault="00E05AA8" w:rsidP="00495DC8">
            <w:pPr>
              <w:jc w:val="both"/>
              <w:rPr>
                <w:del w:id="11970" w:author="PS" w:date="2018-11-25T16:28:00Z"/>
              </w:rPr>
            </w:pPr>
            <w:del w:id="11971" w:author="PS" w:date="2018-11-25T16:28:00Z">
              <w:r w:rsidDel="00100A63">
                <w:delText>1,0</w:delText>
              </w:r>
            </w:del>
          </w:p>
        </w:tc>
        <w:tc>
          <w:tcPr>
            <w:tcW w:w="709" w:type="dxa"/>
            <w:gridSpan w:val="2"/>
            <w:shd w:val="clear" w:color="auto" w:fill="F7CAAC"/>
          </w:tcPr>
          <w:p w14:paraId="1A2506E7" w14:textId="0B97FDB7" w:rsidR="00E05AA8" w:rsidDel="00100A63" w:rsidRDefault="00E05AA8" w:rsidP="00495DC8">
            <w:pPr>
              <w:jc w:val="both"/>
              <w:rPr>
                <w:del w:id="11972" w:author="PS" w:date="2018-11-25T16:28:00Z"/>
                <w:b/>
              </w:rPr>
            </w:pPr>
            <w:del w:id="11973" w:author="PS" w:date="2018-11-25T16:28:00Z">
              <w:r w:rsidDel="00100A63">
                <w:rPr>
                  <w:b/>
                </w:rPr>
                <w:delText>do kdy</w:delText>
              </w:r>
            </w:del>
          </w:p>
        </w:tc>
        <w:tc>
          <w:tcPr>
            <w:tcW w:w="1387" w:type="dxa"/>
            <w:gridSpan w:val="2"/>
          </w:tcPr>
          <w:p w14:paraId="198685B1" w14:textId="594D8B26" w:rsidR="00E05AA8" w:rsidDel="00100A63" w:rsidRDefault="00E05AA8" w:rsidP="00495DC8">
            <w:pPr>
              <w:jc w:val="both"/>
              <w:rPr>
                <w:del w:id="11974" w:author="PS" w:date="2018-11-25T16:28:00Z"/>
              </w:rPr>
            </w:pPr>
            <w:del w:id="11975" w:author="PS" w:date="2018-11-25T16:28:00Z">
              <w:r w:rsidDel="00100A63">
                <w:delText>6.8.2018</w:delText>
              </w:r>
            </w:del>
            <w:ins w:id="11976" w:author="Matyas Adam" w:date="2018-11-17T17:43:00Z">
              <w:del w:id="11977" w:author="PS" w:date="2018-11-25T16:28:00Z">
                <w:r w:rsidDel="00100A63">
                  <w:delText>2020</w:delText>
                </w:r>
              </w:del>
            </w:ins>
          </w:p>
        </w:tc>
      </w:tr>
      <w:tr w:rsidR="00E05AA8" w:rsidDel="00100A63" w14:paraId="7AB681F5" w14:textId="0563DDDB" w:rsidTr="00495DC8">
        <w:trPr>
          <w:del w:id="11978" w:author="PS" w:date="2018-11-25T16:28:00Z"/>
        </w:trPr>
        <w:tc>
          <w:tcPr>
            <w:tcW w:w="5068" w:type="dxa"/>
            <w:gridSpan w:val="3"/>
            <w:shd w:val="clear" w:color="auto" w:fill="F7CAAC"/>
          </w:tcPr>
          <w:p w14:paraId="60F1E2FD" w14:textId="444761A4" w:rsidR="00E05AA8" w:rsidDel="00100A63" w:rsidRDefault="00E05AA8" w:rsidP="00495DC8">
            <w:pPr>
              <w:jc w:val="both"/>
              <w:rPr>
                <w:del w:id="11979" w:author="PS" w:date="2018-11-25T16:28:00Z"/>
                <w:b/>
              </w:rPr>
            </w:pPr>
            <w:del w:id="11980" w:author="PS" w:date="2018-11-25T16:28:00Z">
              <w:r w:rsidDel="00100A63">
                <w:rPr>
                  <w:b/>
                </w:rPr>
                <w:delText>Typ vztahu na součásti VŠ, která uskutečňuje st. program</w:delText>
              </w:r>
            </w:del>
          </w:p>
        </w:tc>
        <w:tc>
          <w:tcPr>
            <w:tcW w:w="992" w:type="dxa"/>
            <w:gridSpan w:val="2"/>
          </w:tcPr>
          <w:p w14:paraId="3A9DF19B" w14:textId="159CEA25" w:rsidR="00E05AA8" w:rsidDel="00100A63" w:rsidRDefault="00E05AA8" w:rsidP="00495DC8">
            <w:pPr>
              <w:jc w:val="both"/>
              <w:rPr>
                <w:del w:id="11981" w:author="PS" w:date="2018-11-25T16:28:00Z"/>
              </w:rPr>
            </w:pPr>
            <w:ins w:id="11982" w:author="Matyas Adam" w:date="2018-11-17T00:58:00Z">
              <w:del w:id="11983" w:author="PS" w:date="2018-11-25T16:28:00Z">
                <w:r w:rsidDel="00100A63">
                  <w:delText>Pracovní poměr</w:delText>
                </w:r>
              </w:del>
            </w:ins>
            <w:del w:id="11984" w:author="PS" w:date="2018-11-25T16:28:00Z">
              <w:r w:rsidDel="00100A63">
                <w:delText>Odborný asistent</w:delText>
              </w:r>
            </w:del>
          </w:p>
        </w:tc>
        <w:tc>
          <w:tcPr>
            <w:tcW w:w="994" w:type="dxa"/>
            <w:shd w:val="clear" w:color="auto" w:fill="F7CAAC"/>
          </w:tcPr>
          <w:p w14:paraId="584A9E26" w14:textId="3FCF5064" w:rsidR="00E05AA8" w:rsidDel="00100A63" w:rsidRDefault="00E05AA8" w:rsidP="00495DC8">
            <w:pPr>
              <w:jc w:val="both"/>
              <w:rPr>
                <w:del w:id="11985" w:author="PS" w:date="2018-11-25T16:28:00Z"/>
                <w:b/>
              </w:rPr>
            </w:pPr>
            <w:del w:id="11986" w:author="PS" w:date="2018-11-25T16:28:00Z">
              <w:r w:rsidDel="00100A63">
                <w:rPr>
                  <w:b/>
                </w:rPr>
                <w:delText>rozsah</w:delText>
              </w:r>
            </w:del>
          </w:p>
        </w:tc>
        <w:tc>
          <w:tcPr>
            <w:tcW w:w="709" w:type="dxa"/>
          </w:tcPr>
          <w:p w14:paraId="41A205A6" w14:textId="6C9D6ED8" w:rsidR="00E05AA8" w:rsidDel="00100A63" w:rsidRDefault="00E05AA8" w:rsidP="00495DC8">
            <w:pPr>
              <w:jc w:val="both"/>
              <w:rPr>
                <w:del w:id="11987" w:author="PS" w:date="2018-11-25T16:28:00Z"/>
              </w:rPr>
            </w:pPr>
            <w:del w:id="11988" w:author="PS" w:date="2018-11-25T16:28:00Z">
              <w:r w:rsidDel="00100A63">
                <w:delText>1,0</w:delText>
              </w:r>
            </w:del>
          </w:p>
        </w:tc>
        <w:tc>
          <w:tcPr>
            <w:tcW w:w="709" w:type="dxa"/>
            <w:gridSpan w:val="2"/>
            <w:shd w:val="clear" w:color="auto" w:fill="F7CAAC"/>
          </w:tcPr>
          <w:p w14:paraId="7FBF9614" w14:textId="6EB239FE" w:rsidR="00E05AA8" w:rsidDel="00100A63" w:rsidRDefault="00E05AA8" w:rsidP="00495DC8">
            <w:pPr>
              <w:jc w:val="both"/>
              <w:rPr>
                <w:del w:id="11989" w:author="PS" w:date="2018-11-25T16:28:00Z"/>
                <w:b/>
              </w:rPr>
            </w:pPr>
            <w:del w:id="11990" w:author="PS" w:date="2018-11-25T16:28:00Z">
              <w:r w:rsidDel="00100A63">
                <w:rPr>
                  <w:b/>
                </w:rPr>
                <w:delText>do kdy</w:delText>
              </w:r>
            </w:del>
          </w:p>
        </w:tc>
        <w:tc>
          <w:tcPr>
            <w:tcW w:w="1387" w:type="dxa"/>
            <w:gridSpan w:val="2"/>
          </w:tcPr>
          <w:p w14:paraId="73ED893B" w14:textId="03BD048A" w:rsidR="00E05AA8" w:rsidDel="00100A63" w:rsidRDefault="00E05AA8" w:rsidP="00495DC8">
            <w:pPr>
              <w:jc w:val="both"/>
              <w:rPr>
                <w:del w:id="11991" w:author="PS" w:date="2018-11-25T16:28:00Z"/>
              </w:rPr>
            </w:pPr>
            <w:del w:id="11992" w:author="PS" w:date="2018-11-25T16:28:00Z">
              <w:r w:rsidDel="00100A63">
                <w:delText>6.8.2018</w:delText>
              </w:r>
            </w:del>
            <w:ins w:id="11993" w:author="Matyas Adam" w:date="2018-11-17T17:43:00Z">
              <w:del w:id="11994" w:author="PS" w:date="2018-11-25T16:28:00Z">
                <w:r w:rsidDel="00100A63">
                  <w:delText>2020</w:delText>
                </w:r>
              </w:del>
            </w:ins>
          </w:p>
        </w:tc>
      </w:tr>
      <w:tr w:rsidR="00E05AA8" w:rsidDel="00100A63" w14:paraId="3036FF81" w14:textId="7D183578" w:rsidTr="00495DC8">
        <w:trPr>
          <w:del w:id="11995" w:author="PS" w:date="2018-11-25T16:28:00Z"/>
        </w:trPr>
        <w:tc>
          <w:tcPr>
            <w:tcW w:w="6060" w:type="dxa"/>
            <w:gridSpan w:val="5"/>
            <w:shd w:val="clear" w:color="auto" w:fill="F7CAAC"/>
          </w:tcPr>
          <w:p w14:paraId="46A49900" w14:textId="3A60BDF4" w:rsidR="00E05AA8" w:rsidDel="00100A63" w:rsidRDefault="00E05AA8" w:rsidP="00495DC8">
            <w:pPr>
              <w:jc w:val="both"/>
              <w:rPr>
                <w:del w:id="11996" w:author="PS" w:date="2018-11-25T16:28:00Z"/>
              </w:rPr>
            </w:pPr>
            <w:del w:id="11997" w:author="PS" w:date="2018-11-25T16:28:00Z">
              <w:r w:rsidDel="00100A63">
                <w:rPr>
                  <w:b/>
                </w:rPr>
                <w:delText>Další současná působení jako akademický pracovník na jiných VŠ</w:delText>
              </w:r>
            </w:del>
          </w:p>
        </w:tc>
        <w:tc>
          <w:tcPr>
            <w:tcW w:w="1703" w:type="dxa"/>
            <w:gridSpan w:val="2"/>
            <w:shd w:val="clear" w:color="auto" w:fill="F7CAAC"/>
          </w:tcPr>
          <w:p w14:paraId="338E7EBA" w14:textId="2C6401A6" w:rsidR="00E05AA8" w:rsidDel="00100A63" w:rsidRDefault="00E05AA8" w:rsidP="00495DC8">
            <w:pPr>
              <w:jc w:val="both"/>
              <w:rPr>
                <w:del w:id="11998" w:author="PS" w:date="2018-11-25T16:28:00Z"/>
                <w:b/>
              </w:rPr>
            </w:pPr>
            <w:del w:id="11999" w:author="PS" w:date="2018-11-25T16:28:00Z">
              <w:r w:rsidDel="00100A63">
                <w:rPr>
                  <w:b/>
                </w:rPr>
                <w:delText>typ prac. vztahu</w:delText>
              </w:r>
            </w:del>
          </w:p>
        </w:tc>
        <w:tc>
          <w:tcPr>
            <w:tcW w:w="2096" w:type="dxa"/>
            <w:gridSpan w:val="4"/>
            <w:shd w:val="clear" w:color="auto" w:fill="F7CAAC"/>
          </w:tcPr>
          <w:p w14:paraId="7CA0645B" w14:textId="13A00623" w:rsidR="00E05AA8" w:rsidDel="00100A63" w:rsidRDefault="00E05AA8" w:rsidP="00495DC8">
            <w:pPr>
              <w:jc w:val="both"/>
              <w:rPr>
                <w:del w:id="12000" w:author="PS" w:date="2018-11-25T16:28:00Z"/>
                <w:b/>
              </w:rPr>
            </w:pPr>
            <w:del w:id="12001" w:author="PS" w:date="2018-11-25T16:28:00Z">
              <w:r w:rsidDel="00100A63">
                <w:rPr>
                  <w:b/>
                </w:rPr>
                <w:delText>rozsah</w:delText>
              </w:r>
            </w:del>
          </w:p>
        </w:tc>
      </w:tr>
      <w:tr w:rsidR="00E05AA8" w:rsidDel="00100A63" w14:paraId="48F8FC44" w14:textId="63960E47" w:rsidTr="00495DC8">
        <w:trPr>
          <w:del w:id="12002" w:author="PS" w:date="2018-11-25T16:28:00Z"/>
        </w:trPr>
        <w:tc>
          <w:tcPr>
            <w:tcW w:w="6060" w:type="dxa"/>
            <w:gridSpan w:val="5"/>
          </w:tcPr>
          <w:p w14:paraId="48F4C8DC" w14:textId="24C824BF" w:rsidR="00E05AA8" w:rsidDel="00100A63" w:rsidRDefault="00E05AA8" w:rsidP="00495DC8">
            <w:pPr>
              <w:jc w:val="both"/>
              <w:rPr>
                <w:del w:id="12003" w:author="PS" w:date="2018-11-25T16:28:00Z"/>
              </w:rPr>
            </w:pPr>
          </w:p>
        </w:tc>
        <w:tc>
          <w:tcPr>
            <w:tcW w:w="1703" w:type="dxa"/>
            <w:gridSpan w:val="2"/>
          </w:tcPr>
          <w:p w14:paraId="71CA8752" w14:textId="2D367972" w:rsidR="00E05AA8" w:rsidDel="00100A63" w:rsidRDefault="00E05AA8" w:rsidP="00495DC8">
            <w:pPr>
              <w:jc w:val="both"/>
              <w:rPr>
                <w:del w:id="12004" w:author="PS" w:date="2018-11-25T16:28:00Z"/>
              </w:rPr>
            </w:pPr>
          </w:p>
        </w:tc>
        <w:tc>
          <w:tcPr>
            <w:tcW w:w="2096" w:type="dxa"/>
            <w:gridSpan w:val="4"/>
          </w:tcPr>
          <w:p w14:paraId="01B6481C" w14:textId="1DDDDDE3" w:rsidR="00E05AA8" w:rsidDel="00100A63" w:rsidRDefault="00E05AA8" w:rsidP="00495DC8">
            <w:pPr>
              <w:jc w:val="both"/>
              <w:rPr>
                <w:del w:id="12005" w:author="PS" w:date="2018-11-25T16:28:00Z"/>
              </w:rPr>
            </w:pPr>
          </w:p>
        </w:tc>
      </w:tr>
      <w:tr w:rsidR="00E05AA8" w:rsidDel="00100A63" w14:paraId="3C940C20" w14:textId="12A1CA23" w:rsidTr="00495DC8">
        <w:trPr>
          <w:del w:id="12006" w:author="PS" w:date="2018-11-25T16:28:00Z"/>
        </w:trPr>
        <w:tc>
          <w:tcPr>
            <w:tcW w:w="6060" w:type="dxa"/>
            <w:gridSpan w:val="5"/>
          </w:tcPr>
          <w:p w14:paraId="12F288FC" w14:textId="0EAE9835" w:rsidR="00E05AA8" w:rsidDel="00100A63" w:rsidRDefault="00E05AA8" w:rsidP="00495DC8">
            <w:pPr>
              <w:jc w:val="both"/>
              <w:rPr>
                <w:del w:id="12007" w:author="PS" w:date="2018-11-25T16:28:00Z"/>
              </w:rPr>
            </w:pPr>
          </w:p>
        </w:tc>
        <w:tc>
          <w:tcPr>
            <w:tcW w:w="1703" w:type="dxa"/>
            <w:gridSpan w:val="2"/>
          </w:tcPr>
          <w:p w14:paraId="7D7DF293" w14:textId="5B11D7A2" w:rsidR="00E05AA8" w:rsidDel="00100A63" w:rsidRDefault="00E05AA8" w:rsidP="00495DC8">
            <w:pPr>
              <w:jc w:val="both"/>
              <w:rPr>
                <w:del w:id="12008" w:author="PS" w:date="2018-11-25T16:28:00Z"/>
              </w:rPr>
            </w:pPr>
          </w:p>
        </w:tc>
        <w:tc>
          <w:tcPr>
            <w:tcW w:w="2096" w:type="dxa"/>
            <w:gridSpan w:val="4"/>
          </w:tcPr>
          <w:p w14:paraId="63CFF918" w14:textId="568A4C66" w:rsidR="00E05AA8" w:rsidDel="00100A63" w:rsidRDefault="00E05AA8" w:rsidP="00495DC8">
            <w:pPr>
              <w:jc w:val="both"/>
              <w:rPr>
                <w:del w:id="12009" w:author="PS" w:date="2018-11-25T16:28:00Z"/>
              </w:rPr>
            </w:pPr>
          </w:p>
        </w:tc>
      </w:tr>
      <w:tr w:rsidR="00E05AA8" w:rsidDel="00100A63" w14:paraId="5B396F83" w14:textId="138D7C02" w:rsidTr="00495DC8">
        <w:trPr>
          <w:del w:id="12010" w:author="PS" w:date="2018-11-25T16:28:00Z"/>
        </w:trPr>
        <w:tc>
          <w:tcPr>
            <w:tcW w:w="6060" w:type="dxa"/>
            <w:gridSpan w:val="5"/>
          </w:tcPr>
          <w:p w14:paraId="16A1EB83" w14:textId="63D45576" w:rsidR="00E05AA8" w:rsidDel="00100A63" w:rsidRDefault="00E05AA8" w:rsidP="00495DC8">
            <w:pPr>
              <w:jc w:val="both"/>
              <w:rPr>
                <w:del w:id="12011" w:author="PS" w:date="2018-11-25T16:28:00Z"/>
              </w:rPr>
            </w:pPr>
          </w:p>
        </w:tc>
        <w:tc>
          <w:tcPr>
            <w:tcW w:w="1703" w:type="dxa"/>
            <w:gridSpan w:val="2"/>
          </w:tcPr>
          <w:p w14:paraId="5CD4C9CB" w14:textId="63DF8B46" w:rsidR="00E05AA8" w:rsidDel="00100A63" w:rsidRDefault="00E05AA8" w:rsidP="00495DC8">
            <w:pPr>
              <w:jc w:val="both"/>
              <w:rPr>
                <w:del w:id="12012" w:author="PS" w:date="2018-11-25T16:28:00Z"/>
              </w:rPr>
            </w:pPr>
          </w:p>
        </w:tc>
        <w:tc>
          <w:tcPr>
            <w:tcW w:w="2096" w:type="dxa"/>
            <w:gridSpan w:val="4"/>
          </w:tcPr>
          <w:p w14:paraId="6A4E5C57" w14:textId="11EEDC7E" w:rsidR="00E05AA8" w:rsidDel="00100A63" w:rsidRDefault="00E05AA8" w:rsidP="00495DC8">
            <w:pPr>
              <w:jc w:val="both"/>
              <w:rPr>
                <w:del w:id="12013" w:author="PS" w:date="2018-11-25T16:28:00Z"/>
              </w:rPr>
            </w:pPr>
          </w:p>
        </w:tc>
      </w:tr>
      <w:tr w:rsidR="00E05AA8" w:rsidDel="00100A63" w14:paraId="153D1AB4" w14:textId="7DE0B01D" w:rsidTr="00495DC8">
        <w:trPr>
          <w:del w:id="12014" w:author="PS" w:date="2018-11-25T16:28:00Z"/>
        </w:trPr>
        <w:tc>
          <w:tcPr>
            <w:tcW w:w="6060" w:type="dxa"/>
            <w:gridSpan w:val="5"/>
          </w:tcPr>
          <w:p w14:paraId="4577E2BC" w14:textId="35DB0EFA" w:rsidR="00E05AA8" w:rsidDel="00100A63" w:rsidRDefault="00E05AA8" w:rsidP="00495DC8">
            <w:pPr>
              <w:jc w:val="both"/>
              <w:rPr>
                <w:del w:id="12015" w:author="PS" w:date="2018-11-25T16:28:00Z"/>
              </w:rPr>
            </w:pPr>
          </w:p>
        </w:tc>
        <w:tc>
          <w:tcPr>
            <w:tcW w:w="1703" w:type="dxa"/>
            <w:gridSpan w:val="2"/>
          </w:tcPr>
          <w:p w14:paraId="23422096" w14:textId="2FDA53C7" w:rsidR="00E05AA8" w:rsidDel="00100A63" w:rsidRDefault="00E05AA8" w:rsidP="00495DC8">
            <w:pPr>
              <w:jc w:val="both"/>
              <w:rPr>
                <w:del w:id="12016" w:author="PS" w:date="2018-11-25T16:28:00Z"/>
              </w:rPr>
            </w:pPr>
          </w:p>
        </w:tc>
        <w:tc>
          <w:tcPr>
            <w:tcW w:w="2096" w:type="dxa"/>
            <w:gridSpan w:val="4"/>
          </w:tcPr>
          <w:p w14:paraId="3AE8EF9D" w14:textId="65CCD3A8" w:rsidR="00E05AA8" w:rsidDel="00100A63" w:rsidRDefault="00E05AA8" w:rsidP="00495DC8">
            <w:pPr>
              <w:jc w:val="both"/>
              <w:rPr>
                <w:del w:id="12017" w:author="PS" w:date="2018-11-25T16:28:00Z"/>
              </w:rPr>
            </w:pPr>
          </w:p>
        </w:tc>
      </w:tr>
      <w:tr w:rsidR="00E05AA8" w:rsidDel="00100A63" w14:paraId="09E3AC7D" w14:textId="79253F09" w:rsidTr="00495DC8">
        <w:trPr>
          <w:del w:id="12018" w:author="PS" w:date="2018-11-25T16:28:00Z"/>
        </w:trPr>
        <w:tc>
          <w:tcPr>
            <w:tcW w:w="9859" w:type="dxa"/>
            <w:gridSpan w:val="11"/>
            <w:shd w:val="clear" w:color="auto" w:fill="F7CAAC"/>
          </w:tcPr>
          <w:p w14:paraId="64361580" w14:textId="0C3C1CB0" w:rsidR="00E05AA8" w:rsidDel="00100A63" w:rsidRDefault="00E05AA8" w:rsidP="00495DC8">
            <w:pPr>
              <w:jc w:val="both"/>
              <w:rPr>
                <w:del w:id="12019" w:author="PS" w:date="2018-11-25T16:28:00Z"/>
              </w:rPr>
            </w:pPr>
            <w:del w:id="12020" w:author="PS" w:date="2018-11-25T16:28:00Z">
              <w:r w:rsidDel="00100A63">
                <w:rPr>
                  <w:b/>
                </w:rPr>
                <w:delText>Předměty příslušného studijního programu a způsob zapojení do jejich výuky, příp. další zapojení do uskutečňování studijního programu</w:delText>
              </w:r>
            </w:del>
          </w:p>
        </w:tc>
      </w:tr>
      <w:tr w:rsidR="00E05AA8" w:rsidDel="00100A63" w14:paraId="73FB8E1A" w14:textId="63D87FCF" w:rsidTr="00495DC8">
        <w:trPr>
          <w:trHeight w:val="1118"/>
          <w:del w:id="12021" w:author="PS" w:date="2018-11-25T16:28:00Z"/>
        </w:trPr>
        <w:tc>
          <w:tcPr>
            <w:tcW w:w="9859" w:type="dxa"/>
            <w:gridSpan w:val="11"/>
            <w:tcBorders>
              <w:top w:val="nil"/>
            </w:tcBorders>
          </w:tcPr>
          <w:p w14:paraId="7E5CFAD8" w14:textId="2E9A87B9" w:rsidR="00E05AA8" w:rsidDel="00100A63" w:rsidRDefault="00E05AA8" w:rsidP="00495DC8">
            <w:pPr>
              <w:jc w:val="both"/>
              <w:rPr>
                <w:del w:id="12022" w:author="PS" w:date="2018-11-25T16:28:00Z"/>
              </w:rPr>
            </w:pPr>
            <w:del w:id="12023" w:author="PS" w:date="2018-11-25T16:28:00Z">
              <w:r w:rsidDel="00100A63">
                <w:delText>Fyzická geografie I. - garant, přednášející, cvičící</w:delText>
              </w:r>
            </w:del>
          </w:p>
          <w:p w14:paraId="50101C97" w14:textId="79559786" w:rsidR="00E05AA8" w:rsidDel="00100A63" w:rsidRDefault="00E05AA8" w:rsidP="00495DC8">
            <w:pPr>
              <w:jc w:val="both"/>
              <w:rPr>
                <w:del w:id="12024" w:author="PS" w:date="2018-11-25T16:28:00Z"/>
              </w:rPr>
            </w:pPr>
            <w:del w:id="12025" w:author="PS" w:date="2018-11-25T16:28:00Z">
              <w:r w:rsidDel="00100A63">
                <w:delText>Fyzická geografie II. - garant, přednášející, cvičící</w:delText>
              </w:r>
            </w:del>
          </w:p>
          <w:p w14:paraId="1525AAE5" w14:textId="63A2EF48" w:rsidR="00E05AA8" w:rsidDel="00100A63" w:rsidRDefault="00E05AA8" w:rsidP="00495DC8">
            <w:pPr>
              <w:jc w:val="both"/>
              <w:rPr>
                <w:del w:id="12026" w:author="PS" w:date="2018-11-25T16:28:00Z"/>
              </w:rPr>
            </w:pPr>
            <w:del w:id="12027" w:author="PS" w:date="2018-11-25T16:28:00Z">
              <w:r w:rsidDel="00100A63">
                <w:delText>Ochrana životního prostředí - garant, přednášející, cvičící</w:delText>
              </w:r>
            </w:del>
          </w:p>
          <w:p w14:paraId="6119C518" w14:textId="7CC283E1" w:rsidR="00E05AA8" w:rsidDel="00100A63" w:rsidRDefault="00E05AA8" w:rsidP="00495DC8">
            <w:pPr>
              <w:jc w:val="both"/>
              <w:rPr>
                <w:del w:id="12028" w:author="PS" w:date="2018-11-25T16:28:00Z"/>
              </w:rPr>
            </w:pPr>
            <w:del w:id="12029" w:author="PS" w:date="2018-11-25T16:28:00Z">
              <w:r w:rsidDel="00100A63">
                <w:delText>Bakalářská práce - garant, přednášející, cvičící</w:delText>
              </w:r>
            </w:del>
          </w:p>
          <w:p w14:paraId="34AB0283" w14:textId="4D4A5010" w:rsidR="00E05AA8" w:rsidDel="00100A63" w:rsidRDefault="00E05AA8" w:rsidP="00495DC8">
            <w:pPr>
              <w:jc w:val="both"/>
              <w:rPr>
                <w:del w:id="12030" w:author="PS" w:date="2018-11-25T16:28:00Z"/>
              </w:rPr>
            </w:pPr>
            <w:del w:id="12031" w:author="PS" w:date="2018-11-25T16:28:00Z">
              <w:r w:rsidDel="00100A63">
                <w:delText>Environment and population - garant, přednášející, cvičící</w:delText>
              </w:r>
            </w:del>
          </w:p>
          <w:p w14:paraId="1F8C186F" w14:textId="50F59521" w:rsidR="00E05AA8" w:rsidDel="00100A63" w:rsidRDefault="00E05AA8" w:rsidP="00495DC8">
            <w:pPr>
              <w:jc w:val="both"/>
              <w:rPr>
                <w:ins w:id="12032" w:author="Matyas Adam" w:date="2018-11-17T17:45:00Z"/>
                <w:del w:id="12033" w:author="PS" w:date="2018-11-25T16:28:00Z"/>
              </w:rPr>
            </w:pPr>
            <w:del w:id="12034" w:author="PS" w:date="2018-11-25T16:28:00Z">
              <w:r w:rsidDel="00100A63">
                <w:delText>Quaternary ekology, climate change, and human adaptation - garant, přednášející, cvičící</w:delText>
              </w:r>
            </w:del>
          </w:p>
          <w:p w14:paraId="5C9220AE" w14:textId="1045F889" w:rsidR="00E05AA8" w:rsidDel="00100A63" w:rsidRDefault="00E05AA8" w:rsidP="00495DC8">
            <w:pPr>
              <w:jc w:val="both"/>
              <w:rPr>
                <w:ins w:id="12035" w:author="Matyas Adam" w:date="2018-11-17T17:46:00Z"/>
                <w:del w:id="12036" w:author="PS" w:date="2018-11-25T16:28:00Z"/>
              </w:rPr>
            </w:pPr>
            <w:ins w:id="12037" w:author="Matyas Adam" w:date="2018-11-17T17:45:00Z">
              <w:del w:id="12038" w:author="PS" w:date="2018-11-25T16:28:00Z">
                <w:r w:rsidDel="00100A63">
                  <w:delText xml:space="preserve">Exkurze </w:delText>
                </w:r>
              </w:del>
            </w:ins>
            <w:ins w:id="12039" w:author="Matyas Adam" w:date="2018-11-17T17:46:00Z">
              <w:del w:id="12040" w:author="PS" w:date="2018-11-25T16:28:00Z">
                <w:r w:rsidDel="00100A63">
                  <w:delText>–</w:delText>
                </w:r>
              </w:del>
            </w:ins>
            <w:ins w:id="12041" w:author="Matyas Adam" w:date="2018-11-17T17:45:00Z">
              <w:del w:id="12042" w:author="PS" w:date="2018-11-25T16:28:00Z">
                <w:r w:rsidDel="00100A63">
                  <w:delText xml:space="preserve"> garant</w:delText>
                </w:r>
              </w:del>
            </w:ins>
          </w:p>
          <w:p w14:paraId="6CFCA28D" w14:textId="5F6201FC" w:rsidR="00E05AA8" w:rsidDel="00100A63" w:rsidRDefault="00E05AA8" w:rsidP="00495DC8">
            <w:pPr>
              <w:jc w:val="both"/>
              <w:rPr>
                <w:del w:id="12043" w:author="PS" w:date="2018-11-25T16:28:00Z"/>
              </w:rPr>
            </w:pPr>
            <w:ins w:id="12044" w:author="Matyas Adam" w:date="2018-11-17T17:46:00Z">
              <w:del w:id="12045" w:author="PS" w:date="2018-11-25T16:28:00Z">
                <w:r w:rsidDel="00100A63">
                  <w:delText>Odborná praxe - garant</w:delText>
                </w:r>
              </w:del>
            </w:ins>
          </w:p>
          <w:p w14:paraId="32F4F847" w14:textId="7E28F1E0" w:rsidR="00E05AA8" w:rsidDel="00100A63" w:rsidRDefault="00E05AA8" w:rsidP="00495DC8">
            <w:pPr>
              <w:jc w:val="both"/>
              <w:rPr>
                <w:ins w:id="12046" w:author="Matyas Adam" w:date="2018-11-17T17:44:00Z"/>
                <w:del w:id="12047" w:author="PS" w:date="2018-11-25T16:28:00Z"/>
              </w:rPr>
            </w:pPr>
            <w:del w:id="12048" w:author="PS" w:date="2018-11-25T16:28:00Z">
              <w:r w:rsidDel="00100A63">
                <w:delText>Regionální geografie ČR – cvičící (50%)</w:delText>
              </w:r>
            </w:del>
          </w:p>
          <w:p w14:paraId="7AE59BC6" w14:textId="2FB68EEF" w:rsidR="00E05AA8" w:rsidDel="00100A63" w:rsidRDefault="00E05AA8" w:rsidP="00495DC8">
            <w:pPr>
              <w:jc w:val="both"/>
              <w:rPr>
                <w:ins w:id="12049" w:author="Matyas Adam" w:date="2018-11-17T17:45:00Z"/>
                <w:del w:id="12050" w:author="PS" w:date="2018-11-25T16:28:00Z"/>
              </w:rPr>
            </w:pPr>
            <w:ins w:id="12051" w:author="Matyas Adam" w:date="2018-11-17T17:44:00Z">
              <w:del w:id="12052" w:author="PS" w:date="2018-11-25T16:28:00Z">
                <w:r w:rsidDel="00100A63">
                  <w:delText xml:space="preserve">Recentní suroviny a jejich specifika – cvičící </w:delText>
                </w:r>
              </w:del>
            </w:ins>
            <w:ins w:id="12053" w:author="Matyas Adam" w:date="2018-11-17T17:45:00Z">
              <w:del w:id="12054" w:author="PS" w:date="2018-11-25T16:28:00Z">
                <w:r w:rsidDel="00100A63">
                  <w:delText>(100</w:delText>
                </w:r>
                <w:r w:rsidDel="00100A63">
                  <w:rPr>
                    <w:lang w:val="en-GB"/>
                  </w:rPr>
                  <w:delText xml:space="preserve"> %</w:delText>
                </w:r>
                <w:r w:rsidDel="00100A63">
                  <w:delText>)</w:delText>
                </w:r>
              </w:del>
            </w:ins>
          </w:p>
          <w:p w14:paraId="5595EEEB" w14:textId="7C870BB1" w:rsidR="00E05AA8" w:rsidRPr="001A765A" w:rsidDel="00100A63" w:rsidRDefault="00E05AA8" w:rsidP="00495DC8">
            <w:pPr>
              <w:jc w:val="both"/>
              <w:rPr>
                <w:del w:id="12055" w:author="PS" w:date="2018-11-25T16:28:00Z"/>
              </w:rPr>
            </w:pPr>
            <w:ins w:id="12056" w:author="Matyas Adam" w:date="2018-11-17T17:45:00Z">
              <w:del w:id="12057" w:author="PS" w:date="2018-11-25T16:28:00Z">
                <w:r w:rsidDel="00100A63">
                  <w:delText xml:space="preserve">Biochemie – cvičící (100 </w:delText>
                </w:r>
                <w:r w:rsidDel="00100A63">
                  <w:rPr>
                    <w:lang w:val="en-GB"/>
                  </w:rPr>
                  <w:delText>%</w:delText>
                </w:r>
                <w:r w:rsidDel="00100A63">
                  <w:delText>)</w:delText>
                </w:r>
              </w:del>
            </w:ins>
          </w:p>
        </w:tc>
      </w:tr>
      <w:tr w:rsidR="00E05AA8" w:rsidDel="00100A63" w14:paraId="29BCA25D" w14:textId="7AA63999" w:rsidTr="00495DC8">
        <w:trPr>
          <w:del w:id="12058" w:author="PS" w:date="2018-11-25T16:28:00Z"/>
        </w:trPr>
        <w:tc>
          <w:tcPr>
            <w:tcW w:w="9859" w:type="dxa"/>
            <w:gridSpan w:val="11"/>
            <w:shd w:val="clear" w:color="auto" w:fill="F7CAAC"/>
          </w:tcPr>
          <w:p w14:paraId="14876865" w14:textId="78C00C56" w:rsidR="00E05AA8" w:rsidDel="00100A63" w:rsidRDefault="00E05AA8" w:rsidP="00495DC8">
            <w:pPr>
              <w:jc w:val="both"/>
              <w:rPr>
                <w:del w:id="12059" w:author="PS" w:date="2018-11-25T16:28:00Z"/>
              </w:rPr>
            </w:pPr>
            <w:del w:id="12060" w:author="PS" w:date="2018-11-25T16:28:00Z">
              <w:r w:rsidDel="00100A63">
                <w:rPr>
                  <w:b/>
                </w:rPr>
                <w:delText xml:space="preserve">Údaje o vzdělání na VŠ </w:delText>
              </w:r>
            </w:del>
          </w:p>
        </w:tc>
      </w:tr>
      <w:tr w:rsidR="00E05AA8" w:rsidDel="00100A63" w14:paraId="6AE772B3" w14:textId="37DB1240" w:rsidTr="00495DC8">
        <w:trPr>
          <w:trHeight w:val="1055"/>
          <w:del w:id="12061" w:author="PS" w:date="2018-11-25T16:28:00Z"/>
        </w:trPr>
        <w:tc>
          <w:tcPr>
            <w:tcW w:w="9859" w:type="dxa"/>
            <w:gridSpan w:val="11"/>
          </w:tcPr>
          <w:p w14:paraId="44ADA20D" w14:textId="6D501A63" w:rsidR="00E05AA8" w:rsidRPr="00516D4A" w:rsidDel="00100A63" w:rsidRDefault="00E05AA8">
            <w:pPr>
              <w:ind w:left="322" w:hanging="322"/>
              <w:rPr>
                <w:del w:id="12062" w:author="PS" w:date="2018-11-25T16:28:00Z"/>
              </w:rPr>
              <w:pPrChange w:id="12063" w:author="Matyas Adam" w:date="2018-11-17T17:54:00Z">
                <w:pPr>
                  <w:jc w:val="both"/>
                </w:pPr>
              </w:pPrChange>
            </w:pPr>
            <w:del w:id="12064" w:author="PS" w:date="2018-11-25T16:28:00Z">
              <w:r w:rsidRPr="00516D4A" w:rsidDel="00100A63">
                <w:delText>10. 2012 – 12.</w:delText>
              </w:r>
            </w:del>
            <w:ins w:id="12065" w:author="Matyas Adam" w:date="2018-11-17T17:47:00Z">
              <w:del w:id="12066" w:author="PS" w:date="2018-11-25T16:28:00Z">
                <w:r w:rsidDel="00100A63">
                  <w:delText xml:space="preserve"> </w:delText>
                </w:r>
              </w:del>
            </w:ins>
            <w:del w:id="12067" w:author="PS" w:date="2018-11-25T16:28:00Z">
              <w:r w:rsidRPr="00516D4A" w:rsidDel="00100A63">
                <w:delText>2016</w:delText>
              </w:r>
            </w:del>
            <w:ins w:id="12068" w:author="Matyas Adam" w:date="2018-11-17T17:47:00Z">
              <w:del w:id="12069" w:author="PS" w:date="2018-11-25T16:28:00Z">
                <w:r w:rsidDel="00100A63">
                  <w:delText xml:space="preserve">: </w:delText>
                </w:r>
              </w:del>
            </w:ins>
            <w:del w:id="12070" w:author="PS" w:date="2018-11-25T16:28:00Z">
              <w:r w:rsidRPr="00516D4A" w:rsidDel="00100A63">
                <w:tab/>
              </w:r>
              <w:r w:rsidRPr="00516D4A" w:rsidDel="00100A63">
                <w:tab/>
                <w:delText>Česká zemědělská univerzita, Fakulta lesnická a dřevařská</w:delText>
              </w:r>
            </w:del>
            <w:ins w:id="12071" w:author="Matyas Adam" w:date="2018-11-17T17:47:00Z">
              <w:del w:id="12072" w:author="PS" w:date="2018-11-25T16:28:00Z">
                <w:r w:rsidDel="00100A63">
                  <w:delText xml:space="preserve">, </w:delText>
                </w:r>
              </w:del>
            </w:ins>
          </w:p>
          <w:p w14:paraId="542EA583" w14:textId="45EECEC6" w:rsidR="00E05AA8" w:rsidRPr="00516D4A" w:rsidDel="00100A63" w:rsidRDefault="00E05AA8">
            <w:pPr>
              <w:ind w:left="322" w:hanging="322"/>
              <w:rPr>
                <w:del w:id="12073" w:author="PS" w:date="2018-11-25T16:28:00Z"/>
              </w:rPr>
              <w:pPrChange w:id="12074" w:author="Matyas Adam" w:date="2018-11-17T17:54:00Z">
                <w:pPr>
                  <w:jc w:val="both"/>
                </w:pPr>
              </w:pPrChange>
            </w:pPr>
            <w:del w:id="12075" w:author="PS" w:date="2018-11-25T16:28:00Z">
              <w:r w:rsidRPr="00516D4A" w:rsidDel="00100A63">
                <w:delText>- doktorské studium Pěstování lesa; diz. práce: Arctic tundra dendrochronology</w:delText>
              </w:r>
            </w:del>
            <w:ins w:id="12076" w:author="Matyas Adam" w:date="2018-11-17T17:47:00Z">
              <w:del w:id="12077" w:author="PS" w:date="2018-11-25T16:28:00Z">
                <w:r w:rsidDel="00100A63">
                  <w:delText>, Ph.D.</w:delText>
                </w:r>
              </w:del>
            </w:ins>
          </w:p>
          <w:p w14:paraId="1C9075CC" w14:textId="757F53E6" w:rsidR="00E05AA8" w:rsidRPr="00516D4A" w:rsidDel="00100A63" w:rsidRDefault="00E05AA8">
            <w:pPr>
              <w:ind w:left="322" w:hanging="322"/>
              <w:rPr>
                <w:del w:id="12078" w:author="PS" w:date="2018-11-25T16:28:00Z"/>
              </w:rPr>
              <w:pPrChange w:id="12079" w:author="Matyas Adam" w:date="2018-11-17T17:54:00Z">
                <w:pPr>
                  <w:jc w:val="both"/>
                </w:pPr>
              </w:pPrChange>
            </w:pPr>
          </w:p>
          <w:p w14:paraId="6D03D977" w14:textId="52EB97FC" w:rsidR="00E05AA8" w:rsidRPr="00516D4A" w:rsidDel="00100A63" w:rsidRDefault="00E05AA8">
            <w:pPr>
              <w:ind w:left="322" w:hanging="322"/>
              <w:rPr>
                <w:del w:id="12080" w:author="PS" w:date="2018-11-25T16:28:00Z"/>
              </w:rPr>
              <w:pPrChange w:id="12081" w:author="Matyas Adam" w:date="2018-11-17T17:54:00Z">
                <w:pPr>
                  <w:jc w:val="both"/>
                </w:pPr>
              </w:pPrChange>
            </w:pPr>
            <w:del w:id="12082" w:author="PS" w:date="2018-11-25T16:28:00Z">
              <w:r w:rsidRPr="00516D4A" w:rsidDel="00100A63">
                <w:delText>10. 2009 –</w:delText>
              </w:r>
            </w:del>
            <w:ins w:id="12083" w:author="Matyas Adam" w:date="2018-11-17T17:47:00Z">
              <w:del w:id="12084" w:author="PS" w:date="2018-11-25T16:28:00Z">
                <w:r w:rsidDel="00100A63">
                  <w:delText xml:space="preserve"> </w:delText>
                </w:r>
              </w:del>
            </w:ins>
            <w:del w:id="12085" w:author="PS" w:date="2018-11-25T16:28:00Z">
              <w:r w:rsidRPr="00516D4A" w:rsidDel="00100A63">
                <w:delText xml:space="preserve"> 09. 2012</w:delText>
              </w:r>
            </w:del>
            <w:ins w:id="12086" w:author="Matyas Adam" w:date="2018-11-17T17:47:00Z">
              <w:del w:id="12087" w:author="PS" w:date="2018-11-25T16:28:00Z">
                <w:r w:rsidDel="00100A63">
                  <w:delText>:</w:delText>
                </w:r>
              </w:del>
            </w:ins>
            <w:del w:id="12088" w:author="PS" w:date="2018-11-25T16:28:00Z">
              <w:r w:rsidRPr="00516D4A" w:rsidDel="00100A63">
                <w:tab/>
              </w:r>
              <w:r w:rsidRPr="00516D4A" w:rsidDel="00100A63">
                <w:tab/>
              </w:r>
            </w:del>
            <w:ins w:id="12089" w:author="Matyas Adam" w:date="2018-11-17T17:47:00Z">
              <w:del w:id="12090" w:author="PS" w:date="2018-11-25T16:28:00Z">
                <w:r w:rsidDel="00100A63">
                  <w:delText xml:space="preserve"> </w:delText>
                </w:r>
              </w:del>
            </w:ins>
            <w:del w:id="12091" w:author="PS" w:date="2018-11-25T16:28:00Z">
              <w:r w:rsidRPr="00516D4A" w:rsidDel="00100A63">
                <w:delText>Univerzita Karlova, Přírodovědecká fakulta</w:delText>
              </w:r>
            </w:del>
            <w:ins w:id="12092" w:author="Matyas Adam" w:date="2018-11-17T17:47:00Z">
              <w:del w:id="12093" w:author="PS" w:date="2018-11-25T16:28:00Z">
                <w:r w:rsidDel="00100A63">
                  <w:delText>,</w:delText>
                </w:r>
              </w:del>
            </w:ins>
          </w:p>
          <w:p w14:paraId="47BA9993" w14:textId="6A47FA87" w:rsidR="00E05AA8" w:rsidRPr="00516D4A" w:rsidDel="00100A63" w:rsidRDefault="00E05AA8">
            <w:pPr>
              <w:ind w:left="322" w:hanging="322"/>
              <w:rPr>
                <w:del w:id="12094" w:author="PS" w:date="2018-11-25T16:28:00Z"/>
              </w:rPr>
              <w:pPrChange w:id="12095" w:author="Matyas Adam" w:date="2018-11-17T17:54:00Z">
                <w:pPr>
                  <w:jc w:val="both"/>
                </w:pPr>
              </w:pPrChange>
            </w:pPr>
            <w:del w:id="12096" w:author="PS" w:date="2018-11-25T16:28:00Z">
              <w:r w:rsidRPr="00516D4A" w:rsidDel="00100A63">
                <w:delText xml:space="preserve">- </w:delText>
              </w:r>
            </w:del>
            <w:ins w:id="12097" w:author="Matyas Adam" w:date="2018-11-17T17:47:00Z">
              <w:del w:id="12098" w:author="PS" w:date="2018-11-25T16:28:00Z">
                <w:r w:rsidDel="00100A63">
                  <w:delText xml:space="preserve"> </w:delText>
                </w:r>
              </w:del>
            </w:ins>
            <w:del w:id="12099" w:author="PS" w:date="2018-11-25T16:28:00Z">
              <w:r w:rsidRPr="00516D4A" w:rsidDel="00100A63">
                <w:delText>Fyzická geografie a geoekologie, navazující magisterské</w:delText>
              </w:r>
              <w:r w:rsidRPr="00516D4A" w:rsidDel="00100A63">
                <w:tab/>
                <w:delText>studium, dipl. práce: Kontinentální zalednění SV části Frýdlantského výběžku</w:delText>
              </w:r>
            </w:del>
            <w:ins w:id="12100" w:author="Matyas Adam" w:date="2018-11-17T17:47:00Z">
              <w:del w:id="12101" w:author="PS" w:date="2018-11-25T16:28:00Z">
                <w:r w:rsidDel="00100A63">
                  <w:delText>, Mgr.</w:delText>
                </w:r>
              </w:del>
            </w:ins>
          </w:p>
          <w:p w14:paraId="5CA2733E" w14:textId="66630B25" w:rsidR="00E05AA8" w:rsidRPr="00516D4A" w:rsidDel="00100A63" w:rsidRDefault="00E05AA8">
            <w:pPr>
              <w:ind w:left="322" w:hanging="322"/>
              <w:rPr>
                <w:del w:id="12102" w:author="PS" w:date="2018-11-25T16:28:00Z"/>
              </w:rPr>
              <w:pPrChange w:id="12103" w:author="Matyas Adam" w:date="2018-11-17T17:54:00Z">
                <w:pPr>
                  <w:jc w:val="both"/>
                </w:pPr>
              </w:pPrChange>
            </w:pPr>
          </w:p>
          <w:p w14:paraId="5F2BFF5E" w14:textId="13A0429F" w:rsidR="00E05AA8" w:rsidRPr="00516D4A" w:rsidDel="00100A63" w:rsidRDefault="00E05AA8">
            <w:pPr>
              <w:ind w:left="322" w:hanging="322"/>
              <w:rPr>
                <w:del w:id="12104" w:author="PS" w:date="2018-11-25T16:28:00Z"/>
              </w:rPr>
              <w:pPrChange w:id="12105" w:author="Matyas Adam" w:date="2018-11-17T17:54:00Z">
                <w:pPr>
                  <w:jc w:val="both"/>
                </w:pPr>
              </w:pPrChange>
            </w:pPr>
            <w:del w:id="12106" w:author="PS" w:date="2018-11-25T16:28:00Z">
              <w:r w:rsidRPr="00516D4A" w:rsidDel="00100A63">
                <w:delText>10. 2010 – 06. 2012</w:delText>
              </w:r>
            </w:del>
            <w:ins w:id="12107" w:author="Matyas Adam" w:date="2018-11-17T17:47:00Z">
              <w:del w:id="12108" w:author="PS" w:date="2018-11-25T16:28:00Z">
                <w:r w:rsidDel="00100A63">
                  <w:delText>:</w:delText>
                </w:r>
              </w:del>
            </w:ins>
            <w:del w:id="12109" w:author="PS" w:date="2018-11-25T16:28:00Z">
              <w:r w:rsidRPr="00516D4A" w:rsidDel="00100A63">
                <w:tab/>
              </w:r>
              <w:r w:rsidRPr="00516D4A" w:rsidDel="00100A63">
                <w:tab/>
              </w:r>
            </w:del>
            <w:ins w:id="12110" w:author="Matyas Adam" w:date="2018-11-17T17:47:00Z">
              <w:del w:id="12111" w:author="PS" w:date="2018-11-25T16:28:00Z">
                <w:r w:rsidDel="00100A63">
                  <w:delText xml:space="preserve"> </w:delText>
                </w:r>
              </w:del>
            </w:ins>
            <w:del w:id="12112" w:author="PS" w:date="2018-11-25T16:28:00Z">
              <w:r w:rsidRPr="00516D4A" w:rsidDel="00100A63">
                <w:delText>Česká zemědělská univerzita, Fakulta lesnická a dřevařská</w:delText>
              </w:r>
            </w:del>
            <w:ins w:id="12113" w:author="Matyas Adam" w:date="2018-11-17T17:47:00Z">
              <w:del w:id="12114" w:author="PS" w:date="2018-11-25T16:28:00Z">
                <w:r w:rsidDel="00100A63">
                  <w:delText xml:space="preserve">, </w:delText>
                </w:r>
              </w:del>
            </w:ins>
          </w:p>
          <w:p w14:paraId="35F09DEE" w14:textId="1F7A74AF" w:rsidR="00E05AA8" w:rsidDel="00100A63" w:rsidRDefault="00E05AA8">
            <w:pPr>
              <w:ind w:left="322" w:hanging="322"/>
              <w:rPr>
                <w:del w:id="12115" w:author="PS" w:date="2018-11-25T16:28:00Z"/>
                <w:b/>
              </w:rPr>
              <w:pPrChange w:id="12116" w:author="Matyas Adam" w:date="2018-11-17T17:54:00Z">
                <w:pPr>
                  <w:jc w:val="both"/>
                </w:pPr>
              </w:pPrChange>
            </w:pPr>
            <w:del w:id="12117" w:author="PS" w:date="2018-11-25T16:28:00Z">
              <w:r w:rsidRPr="00516D4A" w:rsidDel="00100A63">
                <w:delText>- Forestry, Water, and Landscape Management, inženýrské studium v AJ, dipl. práce: Disturbance History of the Spruce Mountain Forest in Romania; obhájeno s vyznamenáním a čestným uznáním děkana</w:delText>
              </w:r>
            </w:del>
            <w:ins w:id="12118" w:author="Matyas Adam" w:date="2018-11-17T17:48:00Z">
              <w:del w:id="12119" w:author="PS" w:date="2018-11-25T16:28:00Z">
                <w:r w:rsidDel="00100A63">
                  <w:delText>, Ing.</w:delText>
                </w:r>
              </w:del>
            </w:ins>
          </w:p>
        </w:tc>
      </w:tr>
      <w:tr w:rsidR="00E05AA8" w:rsidDel="00100A63" w14:paraId="3AC28039" w14:textId="4A852755" w:rsidTr="00495DC8">
        <w:trPr>
          <w:del w:id="12120" w:author="PS" w:date="2018-11-25T16:28:00Z"/>
        </w:trPr>
        <w:tc>
          <w:tcPr>
            <w:tcW w:w="9859" w:type="dxa"/>
            <w:gridSpan w:val="11"/>
            <w:shd w:val="clear" w:color="auto" w:fill="F7CAAC"/>
          </w:tcPr>
          <w:p w14:paraId="4C28228E" w14:textId="6A57EF53" w:rsidR="00E05AA8" w:rsidDel="00100A63" w:rsidRDefault="00E05AA8" w:rsidP="00495DC8">
            <w:pPr>
              <w:jc w:val="both"/>
              <w:rPr>
                <w:del w:id="12121" w:author="PS" w:date="2018-11-25T16:28:00Z"/>
                <w:b/>
              </w:rPr>
            </w:pPr>
            <w:del w:id="12122" w:author="PS" w:date="2018-11-25T16:28:00Z">
              <w:r w:rsidDel="00100A63">
                <w:rPr>
                  <w:b/>
                </w:rPr>
                <w:delText>Údaje o odborném působení od absolvování VŠ</w:delText>
              </w:r>
            </w:del>
          </w:p>
        </w:tc>
      </w:tr>
      <w:tr w:rsidR="00E05AA8" w:rsidDel="00100A63" w14:paraId="56946775" w14:textId="5DEA789E" w:rsidTr="00495DC8">
        <w:trPr>
          <w:trHeight w:val="1090"/>
          <w:del w:id="12123" w:author="PS" w:date="2018-11-25T16:28:00Z"/>
        </w:trPr>
        <w:tc>
          <w:tcPr>
            <w:tcW w:w="9859" w:type="dxa"/>
            <w:gridSpan w:val="11"/>
          </w:tcPr>
          <w:p w14:paraId="52BDCDFE" w14:textId="2836EB38" w:rsidR="00E05AA8" w:rsidDel="00100A63" w:rsidRDefault="00E05AA8" w:rsidP="00495DC8">
            <w:pPr>
              <w:jc w:val="both"/>
              <w:rPr>
                <w:del w:id="12124" w:author="PS" w:date="2018-11-25T16:28:00Z"/>
              </w:rPr>
            </w:pPr>
            <w:del w:id="12125" w:author="PS" w:date="2018-11-25T16:28:00Z">
              <w:r w:rsidDel="00100A63">
                <w:delText>08. 2017 – dosud: odborný asistent, FLKŘ, UTB ve Zlíně</w:delText>
              </w:r>
            </w:del>
          </w:p>
        </w:tc>
      </w:tr>
      <w:tr w:rsidR="00E05AA8" w:rsidDel="00100A63" w14:paraId="5D19C54D" w14:textId="34E1FF00" w:rsidTr="00495DC8">
        <w:trPr>
          <w:trHeight w:val="250"/>
          <w:del w:id="12126" w:author="PS" w:date="2018-11-25T16:28:00Z"/>
        </w:trPr>
        <w:tc>
          <w:tcPr>
            <w:tcW w:w="9859" w:type="dxa"/>
            <w:gridSpan w:val="11"/>
            <w:shd w:val="clear" w:color="auto" w:fill="F7CAAC"/>
          </w:tcPr>
          <w:p w14:paraId="1651D9B5" w14:textId="6ED32291" w:rsidR="00E05AA8" w:rsidDel="00100A63" w:rsidRDefault="00E05AA8" w:rsidP="00495DC8">
            <w:pPr>
              <w:jc w:val="both"/>
              <w:rPr>
                <w:del w:id="12127" w:author="PS" w:date="2018-11-25T16:28:00Z"/>
              </w:rPr>
            </w:pPr>
            <w:del w:id="12128" w:author="PS" w:date="2018-11-25T16:28:00Z">
              <w:r w:rsidDel="00100A63">
                <w:rPr>
                  <w:b/>
                </w:rPr>
                <w:delText>Zkušenosti s vedením kvalifikačních a rigorózních prací</w:delText>
              </w:r>
            </w:del>
          </w:p>
        </w:tc>
      </w:tr>
      <w:tr w:rsidR="00E05AA8" w:rsidDel="00100A63" w14:paraId="2D9CCF0A" w14:textId="7EC741C8" w:rsidTr="00495DC8">
        <w:trPr>
          <w:trHeight w:val="1105"/>
          <w:del w:id="12129" w:author="PS" w:date="2018-11-25T16:28:00Z"/>
        </w:trPr>
        <w:tc>
          <w:tcPr>
            <w:tcW w:w="9859" w:type="dxa"/>
            <w:gridSpan w:val="11"/>
          </w:tcPr>
          <w:p w14:paraId="40B2FEED" w14:textId="5D00733F" w:rsidR="00E05AA8" w:rsidDel="00100A63" w:rsidRDefault="00E05AA8" w:rsidP="00495DC8">
            <w:pPr>
              <w:jc w:val="both"/>
              <w:rPr>
                <w:ins w:id="12130" w:author="Matyas Adam" w:date="2018-11-17T17:49:00Z"/>
                <w:del w:id="12131" w:author="PS" w:date="2018-11-25T16:28:00Z"/>
              </w:rPr>
            </w:pPr>
            <w:ins w:id="12132" w:author="Matyas Adam" w:date="2018-11-17T17:49:00Z">
              <w:del w:id="12133" w:author="PS" w:date="2018-11-25T16:28:00Z">
                <w:r w:rsidDel="00100A63">
                  <w:delText>Bakalářské práce: 1</w:delText>
                </w:r>
              </w:del>
            </w:ins>
          </w:p>
          <w:p w14:paraId="2DEAAFC7" w14:textId="6B955AAD" w:rsidR="00E05AA8" w:rsidDel="00100A63" w:rsidRDefault="00E05AA8" w:rsidP="00495DC8">
            <w:pPr>
              <w:jc w:val="both"/>
              <w:rPr>
                <w:del w:id="12134" w:author="PS" w:date="2018-11-25T16:28:00Z"/>
              </w:rPr>
            </w:pPr>
            <w:ins w:id="12135" w:author="Matyas Adam" w:date="2018-11-17T17:49:00Z">
              <w:del w:id="12136" w:author="PS" w:date="2018-11-25T16:28:00Z">
                <w:r w:rsidDel="00100A63">
                  <w:delText>Diplomové práce: 1</w:delText>
                </w:r>
              </w:del>
            </w:ins>
            <w:del w:id="12137" w:author="PS" w:date="2018-11-25T16:28:00Z">
              <w:r w:rsidDel="00100A63">
                <w:delText>1x vedoucí/konzultant BP</w:delText>
              </w:r>
            </w:del>
          </w:p>
          <w:p w14:paraId="1F662B6E" w14:textId="1DEBEBF1" w:rsidR="00E05AA8" w:rsidDel="00100A63" w:rsidRDefault="00E05AA8" w:rsidP="00495DC8">
            <w:pPr>
              <w:jc w:val="both"/>
              <w:rPr>
                <w:del w:id="12138" w:author="PS" w:date="2018-11-25T16:28:00Z"/>
              </w:rPr>
            </w:pPr>
            <w:del w:id="12139" w:author="PS" w:date="2018-11-25T16:28:00Z">
              <w:r w:rsidDel="00100A63">
                <w:delText>1x vedoucí/konzultant DP</w:delText>
              </w:r>
            </w:del>
          </w:p>
        </w:tc>
      </w:tr>
      <w:tr w:rsidR="00E05AA8" w:rsidDel="00100A63" w14:paraId="30B9D3D6" w14:textId="5F0E861A" w:rsidTr="00495DC8">
        <w:trPr>
          <w:cantSplit/>
          <w:del w:id="12140" w:author="PS" w:date="2018-11-25T16:28:00Z"/>
        </w:trPr>
        <w:tc>
          <w:tcPr>
            <w:tcW w:w="3347" w:type="dxa"/>
            <w:gridSpan w:val="2"/>
            <w:tcBorders>
              <w:top w:val="single" w:sz="12" w:space="0" w:color="auto"/>
            </w:tcBorders>
            <w:shd w:val="clear" w:color="auto" w:fill="F7CAAC"/>
          </w:tcPr>
          <w:p w14:paraId="73BF6F52" w14:textId="7E177587" w:rsidR="00E05AA8" w:rsidDel="00100A63" w:rsidRDefault="00E05AA8" w:rsidP="00495DC8">
            <w:pPr>
              <w:jc w:val="both"/>
              <w:rPr>
                <w:del w:id="12141" w:author="PS" w:date="2018-11-25T16:28:00Z"/>
              </w:rPr>
            </w:pPr>
            <w:del w:id="12142" w:author="PS" w:date="2018-11-25T16:28:00Z">
              <w:r w:rsidDel="00100A63">
                <w:rPr>
                  <w:b/>
                </w:rPr>
                <w:delText xml:space="preserve">Obor habilitačního řízení </w:delText>
              </w:r>
            </w:del>
          </w:p>
        </w:tc>
        <w:tc>
          <w:tcPr>
            <w:tcW w:w="2245" w:type="dxa"/>
            <w:gridSpan w:val="2"/>
            <w:tcBorders>
              <w:top w:val="single" w:sz="12" w:space="0" w:color="auto"/>
            </w:tcBorders>
            <w:shd w:val="clear" w:color="auto" w:fill="F7CAAC"/>
          </w:tcPr>
          <w:p w14:paraId="121EA1F1" w14:textId="02D321E9" w:rsidR="00E05AA8" w:rsidDel="00100A63" w:rsidRDefault="00E05AA8" w:rsidP="00495DC8">
            <w:pPr>
              <w:jc w:val="both"/>
              <w:rPr>
                <w:del w:id="12143" w:author="PS" w:date="2018-11-25T16:28:00Z"/>
              </w:rPr>
            </w:pPr>
            <w:del w:id="12144" w:author="PS" w:date="2018-11-25T16:28:00Z">
              <w:r w:rsidDel="00100A63">
                <w:rPr>
                  <w:b/>
                </w:rPr>
                <w:delText>Rok udělení hodnosti</w:delText>
              </w:r>
            </w:del>
          </w:p>
        </w:tc>
        <w:tc>
          <w:tcPr>
            <w:tcW w:w="2248" w:type="dxa"/>
            <w:gridSpan w:val="4"/>
            <w:tcBorders>
              <w:top w:val="single" w:sz="12" w:space="0" w:color="auto"/>
              <w:right w:val="single" w:sz="12" w:space="0" w:color="auto"/>
            </w:tcBorders>
            <w:shd w:val="clear" w:color="auto" w:fill="F7CAAC"/>
          </w:tcPr>
          <w:p w14:paraId="3C37457C" w14:textId="4152F8B0" w:rsidR="00E05AA8" w:rsidDel="00100A63" w:rsidRDefault="00E05AA8" w:rsidP="00495DC8">
            <w:pPr>
              <w:jc w:val="both"/>
              <w:rPr>
                <w:del w:id="12145" w:author="PS" w:date="2018-11-25T16:28:00Z"/>
              </w:rPr>
            </w:pPr>
            <w:del w:id="12146" w:author="PS" w:date="2018-11-25T16:28:00Z">
              <w:r w:rsidDel="00100A63">
                <w:rPr>
                  <w:b/>
                </w:rPr>
                <w:delText>Řízení konáno na VŠ</w:delText>
              </w:r>
            </w:del>
          </w:p>
        </w:tc>
        <w:tc>
          <w:tcPr>
            <w:tcW w:w="2019" w:type="dxa"/>
            <w:gridSpan w:val="3"/>
            <w:tcBorders>
              <w:top w:val="single" w:sz="12" w:space="0" w:color="auto"/>
              <w:left w:val="single" w:sz="12" w:space="0" w:color="auto"/>
            </w:tcBorders>
            <w:shd w:val="clear" w:color="auto" w:fill="F7CAAC"/>
          </w:tcPr>
          <w:p w14:paraId="2F7182F6" w14:textId="271B5813" w:rsidR="00E05AA8" w:rsidDel="00100A63" w:rsidRDefault="00E05AA8" w:rsidP="00495DC8">
            <w:pPr>
              <w:jc w:val="both"/>
              <w:rPr>
                <w:del w:id="12147" w:author="PS" w:date="2018-11-25T16:28:00Z"/>
                <w:b/>
              </w:rPr>
            </w:pPr>
            <w:del w:id="12148" w:author="PS" w:date="2018-11-25T16:28:00Z">
              <w:r w:rsidDel="00100A63">
                <w:rPr>
                  <w:b/>
                </w:rPr>
                <w:delText>Ohlasy publikací</w:delText>
              </w:r>
            </w:del>
          </w:p>
        </w:tc>
      </w:tr>
      <w:tr w:rsidR="00E05AA8" w:rsidDel="00100A63" w14:paraId="20908455" w14:textId="2EE4E5D1" w:rsidTr="00495DC8">
        <w:trPr>
          <w:cantSplit/>
          <w:del w:id="12149" w:author="PS" w:date="2018-11-25T16:28:00Z"/>
        </w:trPr>
        <w:tc>
          <w:tcPr>
            <w:tcW w:w="3347" w:type="dxa"/>
            <w:gridSpan w:val="2"/>
          </w:tcPr>
          <w:p w14:paraId="6400829F" w14:textId="4B3B6BEF" w:rsidR="00E05AA8" w:rsidDel="00100A63" w:rsidRDefault="00E05AA8" w:rsidP="00495DC8">
            <w:pPr>
              <w:jc w:val="both"/>
              <w:rPr>
                <w:del w:id="12150" w:author="PS" w:date="2018-11-25T16:28:00Z"/>
              </w:rPr>
            </w:pPr>
          </w:p>
        </w:tc>
        <w:tc>
          <w:tcPr>
            <w:tcW w:w="2245" w:type="dxa"/>
            <w:gridSpan w:val="2"/>
          </w:tcPr>
          <w:p w14:paraId="029FEB5A" w14:textId="41A89D85" w:rsidR="00E05AA8" w:rsidDel="00100A63" w:rsidRDefault="00E05AA8" w:rsidP="00495DC8">
            <w:pPr>
              <w:jc w:val="both"/>
              <w:rPr>
                <w:del w:id="12151" w:author="PS" w:date="2018-11-25T16:28:00Z"/>
              </w:rPr>
            </w:pPr>
          </w:p>
        </w:tc>
        <w:tc>
          <w:tcPr>
            <w:tcW w:w="2248" w:type="dxa"/>
            <w:gridSpan w:val="4"/>
            <w:tcBorders>
              <w:right w:val="single" w:sz="12" w:space="0" w:color="auto"/>
            </w:tcBorders>
          </w:tcPr>
          <w:p w14:paraId="4C148A27" w14:textId="7CAFCE28" w:rsidR="00E05AA8" w:rsidDel="00100A63" w:rsidRDefault="00E05AA8" w:rsidP="00495DC8">
            <w:pPr>
              <w:jc w:val="both"/>
              <w:rPr>
                <w:del w:id="12152" w:author="PS" w:date="2018-11-25T16:28:00Z"/>
              </w:rPr>
            </w:pPr>
          </w:p>
        </w:tc>
        <w:tc>
          <w:tcPr>
            <w:tcW w:w="632" w:type="dxa"/>
            <w:tcBorders>
              <w:left w:val="single" w:sz="12" w:space="0" w:color="auto"/>
            </w:tcBorders>
            <w:shd w:val="clear" w:color="auto" w:fill="F7CAAC"/>
          </w:tcPr>
          <w:p w14:paraId="4B04C553" w14:textId="2321C1CE" w:rsidR="00E05AA8" w:rsidDel="00100A63" w:rsidRDefault="00E05AA8" w:rsidP="00495DC8">
            <w:pPr>
              <w:jc w:val="both"/>
              <w:rPr>
                <w:del w:id="12153" w:author="PS" w:date="2018-11-25T16:28:00Z"/>
              </w:rPr>
            </w:pPr>
            <w:del w:id="12154" w:author="PS" w:date="2018-11-25T16:28:00Z">
              <w:r w:rsidDel="00100A63">
                <w:rPr>
                  <w:b/>
                </w:rPr>
                <w:delText>WOS</w:delText>
              </w:r>
            </w:del>
          </w:p>
        </w:tc>
        <w:tc>
          <w:tcPr>
            <w:tcW w:w="693" w:type="dxa"/>
            <w:shd w:val="clear" w:color="auto" w:fill="F7CAAC"/>
          </w:tcPr>
          <w:p w14:paraId="1112D2C1" w14:textId="7573353E" w:rsidR="00E05AA8" w:rsidDel="00100A63" w:rsidRDefault="00E05AA8" w:rsidP="00495DC8">
            <w:pPr>
              <w:jc w:val="both"/>
              <w:rPr>
                <w:del w:id="12155" w:author="PS" w:date="2018-11-25T16:28:00Z"/>
                <w:sz w:val="18"/>
              </w:rPr>
            </w:pPr>
            <w:del w:id="12156" w:author="PS" w:date="2018-11-25T16:28:00Z">
              <w:r w:rsidDel="00100A63">
                <w:rPr>
                  <w:b/>
                  <w:sz w:val="18"/>
                </w:rPr>
                <w:delText>Scopus</w:delText>
              </w:r>
            </w:del>
          </w:p>
        </w:tc>
        <w:tc>
          <w:tcPr>
            <w:tcW w:w="694" w:type="dxa"/>
            <w:shd w:val="clear" w:color="auto" w:fill="F7CAAC"/>
          </w:tcPr>
          <w:p w14:paraId="1A2BE22C" w14:textId="1206EDFE" w:rsidR="00E05AA8" w:rsidDel="00100A63" w:rsidRDefault="00E05AA8" w:rsidP="00495DC8">
            <w:pPr>
              <w:jc w:val="both"/>
              <w:rPr>
                <w:del w:id="12157" w:author="PS" w:date="2018-11-25T16:28:00Z"/>
              </w:rPr>
            </w:pPr>
            <w:del w:id="12158" w:author="PS" w:date="2018-11-25T16:28:00Z">
              <w:r w:rsidDel="00100A63">
                <w:rPr>
                  <w:b/>
                  <w:sz w:val="18"/>
                </w:rPr>
                <w:delText>ostatní</w:delText>
              </w:r>
            </w:del>
          </w:p>
        </w:tc>
      </w:tr>
      <w:tr w:rsidR="00E05AA8" w:rsidDel="00100A63" w14:paraId="0357F639" w14:textId="575EAA7D" w:rsidTr="00495DC8">
        <w:trPr>
          <w:cantSplit/>
          <w:trHeight w:val="70"/>
          <w:del w:id="12159" w:author="PS" w:date="2018-11-25T16:28:00Z"/>
        </w:trPr>
        <w:tc>
          <w:tcPr>
            <w:tcW w:w="3347" w:type="dxa"/>
            <w:gridSpan w:val="2"/>
            <w:shd w:val="clear" w:color="auto" w:fill="F7CAAC"/>
          </w:tcPr>
          <w:p w14:paraId="63317C41" w14:textId="0E6D73E3" w:rsidR="00E05AA8" w:rsidDel="00100A63" w:rsidRDefault="00E05AA8" w:rsidP="00495DC8">
            <w:pPr>
              <w:jc w:val="both"/>
              <w:rPr>
                <w:del w:id="12160" w:author="PS" w:date="2018-11-25T16:28:00Z"/>
              </w:rPr>
            </w:pPr>
            <w:del w:id="12161" w:author="PS" w:date="2018-11-25T16:28:00Z">
              <w:r w:rsidDel="00100A63">
                <w:rPr>
                  <w:b/>
                </w:rPr>
                <w:delText>Obor jmenovacího řízení</w:delText>
              </w:r>
            </w:del>
          </w:p>
        </w:tc>
        <w:tc>
          <w:tcPr>
            <w:tcW w:w="2245" w:type="dxa"/>
            <w:gridSpan w:val="2"/>
            <w:shd w:val="clear" w:color="auto" w:fill="F7CAAC"/>
          </w:tcPr>
          <w:p w14:paraId="7C78BF79" w14:textId="5C2EF26F" w:rsidR="00E05AA8" w:rsidDel="00100A63" w:rsidRDefault="00E05AA8" w:rsidP="00495DC8">
            <w:pPr>
              <w:jc w:val="both"/>
              <w:rPr>
                <w:del w:id="12162" w:author="PS" w:date="2018-11-25T16:28:00Z"/>
              </w:rPr>
            </w:pPr>
            <w:del w:id="12163" w:author="PS" w:date="2018-11-25T16:28:00Z">
              <w:r w:rsidDel="00100A63">
                <w:rPr>
                  <w:b/>
                </w:rPr>
                <w:delText>Rok udělení hodnosti</w:delText>
              </w:r>
            </w:del>
          </w:p>
        </w:tc>
        <w:tc>
          <w:tcPr>
            <w:tcW w:w="2248" w:type="dxa"/>
            <w:gridSpan w:val="4"/>
            <w:tcBorders>
              <w:right w:val="single" w:sz="12" w:space="0" w:color="auto"/>
            </w:tcBorders>
            <w:shd w:val="clear" w:color="auto" w:fill="F7CAAC"/>
          </w:tcPr>
          <w:p w14:paraId="3F567A72" w14:textId="6D3E44D9" w:rsidR="00E05AA8" w:rsidDel="00100A63" w:rsidRDefault="00E05AA8" w:rsidP="00495DC8">
            <w:pPr>
              <w:jc w:val="both"/>
              <w:rPr>
                <w:del w:id="12164" w:author="PS" w:date="2018-11-25T16:28:00Z"/>
              </w:rPr>
            </w:pPr>
            <w:del w:id="12165" w:author="PS" w:date="2018-11-25T16:28:00Z">
              <w:r w:rsidDel="00100A63">
                <w:rPr>
                  <w:b/>
                </w:rPr>
                <w:delText>Řízení konáno na VŠ</w:delText>
              </w:r>
            </w:del>
          </w:p>
        </w:tc>
        <w:tc>
          <w:tcPr>
            <w:tcW w:w="632" w:type="dxa"/>
            <w:vMerge w:val="restart"/>
            <w:tcBorders>
              <w:left w:val="single" w:sz="12" w:space="0" w:color="auto"/>
            </w:tcBorders>
          </w:tcPr>
          <w:p w14:paraId="73A43A0F" w14:textId="08E436B7" w:rsidR="00E05AA8" w:rsidDel="00100A63" w:rsidRDefault="00E05AA8" w:rsidP="00495DC8">
            <w:pPr>
              <w:jc w:val="both"/>
              <w:rPr>
                <w:del w:id="12166" w:author="PS" w:date="2018-11-25T16:28:00Z"/>
                <w:b/>
              </w:rPr>
            </w:pPr>
            <w:del w:id="12167" w:author="PS" w:date="2018-11-25T16:28:00Z">
              <w:r w:rsidDel="00100A63">
                <w:rPr>
                  <w:b/>
                </w:rPr>
                <w:delText>36</w:delText>
              </w:r>
            </w:del>
          </w:p>
        </w:tc>
        <w:tc>
          <w:tcPr>
            <w:tcW w:w="693" w:type="dxa"/>
            <w:vMerge w:val="restart"/>
          </w:tcPr>
          <w:p w14:paraId="7E5438B2" w14:textId="3613C3F4" w:rsidR="00E05AA8" w:rsidDel="00100A63" w:rsidRDefault="00E05AA8" w:rsidP="00495DC8">
            <w:pPr>
              <w:jc w:val="both"/>
              <w:rPr>
                <w:del w:id="12168" w:author="PS" w:date="2018-11-25T16:28:00Z"/>
                <w:b/>
              </w:rPr>
            </w:pPr>
            <w:del w:id="12169" w:author="PS" w:date="2018-11-25T16:28:00Z">
              <w:r w:rsidDel="00100A63">
                <w:rPr>
                  <w:b/>
                </w:rPr>
                <w:delText>37</w:delText>
              </w:r>
            </w:del>
          </w:p>
        </w:tc>
        <w:tc>
          <w:tcPr>
            <w:tcW w:w="694" w:type="dxa"/>
            <w:vMerge w:val="restart"/>
          </w:tcPr>
          <w:p w14:paraId="0010108F" w14:textId="2F512755" w:rsidR="00E05AA8" w:rsidDel="00100A63" w:rsidRDefault="00E05AA8" w:rsidP="00495DC8">
            <w:pPr>
              <w:jc w:val="both"/>
              <w:rPr>
                <w:del w:id="12170" w:author="PS" w:date="2018-11-25T16:28:00Z"/>
                <w:b/>
              </w:rPr>
            </w:pPr>
          </w:p>
        </w:tc>
      </w:tr>
      <w:tr w:rsidR="00E05AA8" w:rsidDel="00100A63" w14:paraId="3C37DC49" w14:textId="381B13BE" w:rsidTr="00495DC8">
        <w:trPr>
          <w:trHeight w:val="205"/>
          <w:del w:id="12171" w:author="PS" w:date="2018-11-25T16:28:00Z"/>
        </w:trPr>
        <w:tc>
          <w:tcPr>
            <w:tcW w:w="3347" w:type="dxa"/>
            <w:gridSpan w:val="2"/>
          </w:tcPr>
          <w:p w14:paraId="608DABFE" w14:textId="65BF699B" w:rsidR="00E05AA8" w:rsidDel="00100A63" w:rsidRDefault="00E05AA8" w:rsidP="00495DC8">
            <w:pPr>
              <w:jc w:val="both"/>
              <w:rPr>
                <w:del w:id="12172" w:author="PS" w:date="2018-11-25T16:28:00Z"/>
              </w:rPr>
            </w:pPr>
          </w:p>
        </w:tc>
        <w:tc>
          <w:tcPr>
            <w:tcW w:w="2245" w:type="dxa"/>
            <w:gridSpan w:val="2"/>
          </w:tcPr>
          <w:p w14:paraId="360C1B1D" w14:textId="7B43443C" w:rsidR="00E05AA8" w:rsidDel="00100A63" w:rsidRDefault="00E05AA8" w:rsidP="00495DC8">
            <w:pPr>
              <w:jc w:val="both"/>
              <w:rPr>
                <w:del w:id="12173" w:author="PS" w:date="2018-11-25T16:28:00Z"/>
              </w:rPr>
            </w:pPr>
          </w:p>
        </w:tc>
        <w:tc>
          <w:tcPr>
            <w:tcW w:w="2248" w:type="dxa"/>
            <w:gridSpan w:val="4"/>
            <w:tcBorders>
              <w:right w:val="single" w:sz="12" w:space="0" w:color="auto"/>
            </w:tcBorders>
          </w:tcPr>
          <w:p w14:paraId="0979081F" w14:textId="5E9DA556" w:rsidR="00E05AA8" w:rsidDel="00100A63" w:rsidRDefault="00E05AA8" w:rsidP="00495DC8">
            <w:pPr>
              <w:jc w:val="both"/>
              <w:rPr>
                <w:del w:id="12174" w:author="PS" w:date="2018-11-25T16:28:00Z"/>
              </w:rPr>
            </w:pPr>
          </w:p>
        </w:tc>
        <w:tc>
          <w:tcPr>
            <w:tcW w:w="632" w:type="dxa"/>
            <w:vMerge/>
            <w:tcBorders>
              <w:left w:val="single" w:sz="12" w:space="0" w:color="auto"/>
            </w:tcBorders>
            <w:vAlign w:val="center"/>
          </w:tcPr>
          <w:p w14:paraId="033945E9" w14:textId="60DCB1AD" w:rsidR="00E05AA8" w:rsidDel="00100A63" w:rsidRDefault="00E05AA8" w:rsidP="00495DC8">
            <w:pPr>
              <w:rPr>
                <w:del w:id="12175" w:author="PS" w:date="2018-11-25T16:28:00Z"/>
                <w:b/>
              </w:rPr>
            </w:pPr>
          </w:p>
        </w:tc>
        <w:tc>
          <w:tcPr>
            <w:tcW w:w="693" w:type="dxa"/>
            <w:vMerge/>
            <w:vAlign w:val="center"/>
          </w:tcPr>
          <w:p w14:paraId="473BBB69" w14:textId="0D992719" w:rsidR="00E05AA8" w:rsidDel="00100A63" w:rsidRDefault="00E05AA8" w:rsidP="00495DC8">
            <w:pPr>
              <w:rPr>
                <w:del w:id="12176" w:author="PS" w:date="2018-11-25T16:28:00Z"/>
                <w:b/>
              </w:rPr>
            </w:pPr>
          </w:p>
        </w:tc>
        <w:tc>
          <w:tcPr>
            <w:tcW w:w="694" w:type="dxa"/>
            <w:vMerge/>
            <w:vAlign w:val="center"/>
          </w:tcPr>
          <w:p w14:paraId="599174BA" w14:textId="477D971D" w:rsidR="00E05AA8" w:rsidDel="00100A63" w:rsidRDefault="00E05AA8" w:rsidP="00495DC8">
            <w:pPr>
              <w:rPr>
                <w:del w:id="12177" w:author="PS" w:date="2018-11-25T16:28:00Z"/>
                <w:b/>
              </w:rPr>
            </w:pPr>
          </w:p>
        </w:tc>
      </w:tr>
      <w:tr w:rsidR="00E05AA8" w:rsidDel="00100A63" w14:paraId="245EB4F5" w14:textId="53F315F4" w:rsidTr="00495DC8">
        <w:trPr>
          <w:del w:id="12178" w:author="PS" w:date="2018-11-25T16:28:00Z"/>
        </w:trPr>
        <w:tc>
          <w:tcPr>
            <w:tcW w:w="9859" w:type="dxa"/>
            <w:gridSpan w:val="11"/>
            <w:shd w:val="clear" w:color="auto" w:fill="F7CAAC"/>
          </w:tcPr>
          <w:p w14:paraId="460AB8C2" w14:textId="01D1428F" w:rsidR="00E05AA8" w:rsidDel="00100A63" w:rsidRDefault="00E05AA8" w:rsidP="00495DC8">
            <w:pPr>
              <w:jc w:val="both"/>
              <w:rPr>
                <w:del w:id="12179" w:author="PS" w:date="2018-11-25T16:28:00Z"/>
                <w:b/>
              </w:rPr>
            </w:pPr>
            <w:del w:id="12180" w:author="PS" w:date="2018-11-25T16:28:00Z">
              <w:r w:rsidDel="00100A63">
                <w:rPr>
                  <w:b/>
                </w:rPr>
                <w:delText xml:space="preserve">Přehled o nejvýznamnější publikační a další tvůrčí činnosti nebo další profesní činnosti u odborníků z praxe vztahující se k zabezpečovaným předmětům </w:delText>
              </w:r>
            </w:del>
          </w:p>
        </w:tc>
      </w:tr>
      <w:tr w:rsidR="00E05AA8" w:rsidDel="00100A63" w14:paraId="7C54B266" w14:textId="4C74A208" w:rsidTr="00495DC8">
        <w:trPr>
          <w:trHeight w:val="2347"/>
          <w:del w:id="12181" w:author="PS" w:date="2018-11-25T16:28:00Z"/>
        </w:trPr>
        <w:tc>
          <w:tcPr>
            <w:tcW w:w="9859" w:type="dxa"/>
            <w:gridSpan w:val="11"/>
          </w:tcPr>
          <w:p w14:paraId="6050E39C" w14:textId="6892691E" w:rsidR="00E05AA8" w:rsidRPr="008D7FC4" w:rsidDel="00100A63" w:rsidRDefault="00E05AA8">
            <w:pPr>
              <w:ind w:left="322" w:hanging="284"/>
              <w:rPr>
                <w:del w:id="12182" w:author="PS" w:date="2018-11-25T16:28:00Z"/>
              </w:rPr>
              <w:pPrChange w:id="12183" w:author="Matyas Adam" w:date="2018-11-17T17:54:00Z">
                <w:pPr>
                  <w:numPr>
                    <w:numId w:val="4"/>
                  </w:numPr>
                  <w:tabs>
                    <w:tab w:val="num" w:pos="720"/>
                  </w:tabs>
                  <w:ind w:left="720" w:hanging="360"/>
                  <w:jc w:val="both"/>
                </w:pPr>
              </w:pPrChange>
            </w:pPr>
            <w:del w:id="12184" w:author="PS" w:date="2018-11-25T16:28:00Z">
              <w:r w:rsidDel="00100A63">
                <w:delText>WILMKING, Martin</w:delText>
              </w:r>
            </w:del>
            <w:ins w:id="12185" w:author="Matyas Adam" w:date="2018-11-17T17:49:00Z">
              <w:del w:id="12186" w:author="PS" w:date="2018-11-25T16:28:00Z">
                <w:r w:rsidDel="00100A63">
                  <w:delText>M.</w:delText>
                </w:r>
              </w:del>
            </w:ins>
            <w:del w:id="12187" w:author="PS" w:date="2018-11-25T16:28:00Z">
              <w:r w:rsidDel="00100A63">
                <w:delText>, BURAS</w:delText>
              </w:r>
              <w:r w:rsidRPr="008D7FC4" w:rsidDel="00100A63">
                <w:delText>,</w:delText>
              </w:r>
              <w:r w:rsidDel="00100A63">
                <w:delText xml:space="preserve"> Allan</w:delText>
              </w:r>
            </w:del>
            <w:ins w:id="12188" w:author="Matyas Adam" w:date="2018-11-17T17:49:00Z">
              <w:del w:id="12189" w:author="PS" w:date="2018-11-25T16:28:00Z">
                <w:r w:rsidDel="00100A63">
                  <w:delText>A.</w:delText>
                </w:r>
              </w:del>
            </w:ins>
            <w:del w:id="12190" w:author="PS" w:date="2018-11-25T16:28:00Z">
              <w:r w:rsidDel="00100A63">
                <w:delText>,</w:delText>
              </w:r>
              <w:r w:rsidRPr="008D7FC4" w:rsidDel="00100A63">
                <w:delText xml:space="preserve"> </w:delText>
              </w:r>
              <w:r w:rsidRPr="005564DC" w:rsidDel="00100A63">
                <w:rPr>
                  <w:b/>
                </w:rPr>
                <w:delText>L</w:delText>
              </w:r>
              <w:r w:rsidDel="00100A63">
                <w:rPr>
                  <w:b/>
                </w:rPr>
                <w:delText>EHEJČEK</w:delText>
              </w:r>
              <w:r w:rsidRPr="005564DC" w:rsidDel="00100A63">
                <w:rPr>
                  <w:b/>
                </w:rPr>
                <w:delText>, J.</w:delText>
              </w:r>
              <w:r w:rsidDel="00100A63">
                <w:delText>, VAN DER MAATEN</w:delText>
              </w:r>
              <w:r w:rsidRPr="008D7FC4" w:rsidDel="00100A63">
                <w:delText>,</w:delText>
              </w:r>
              <w:r w:rsidDel="00100A63">
                <w:delText xml:space="preserve"> Ernst</w:delText>
              </w:r>
            </w:del>
            <w:ins w:id="12191" w:author="Matyas Adam" w:date="2018-11-17T17:49:00Z">
              <w:del w:id="12192" w:author="PS" w:date="2018-11-25T16:28:00Z">
                <w:r w:rsidDel="00100A63">
                  <w:delText>E.</w:delText>
                </w:r>
              </w:del>
            </w:ins>
            <w:del w:id="12193" w:author="PS" w:date="2018-11-25T16:28:00Z">
              <w:r w:rsidDel="00100A63">
                <w:delText>,</w:delText>
              </w:r>
              <w:r w:rsidRPr="008D7FC4" w:rsidDel="00100A63">
                <w:delText xml:space="preserve"> </w:delText>
              </w:r>
              <w:r w:rsidDel="00100A63">
                <w:delText>LANGE</w:delText>
              </w:r>
              <w:r w:rsidRPr="008D7FC4" w:rsidDel="00100A63">
                <w:delText>,</w:delText>
              </w:r>
              <w:r w:rsidDel="00100A63">
                <w:delText xml:space="preserve"> Jelena</w:delText>
              </w:r>
            </w:del>
            <w:ins w:id="12194" w:author="Matyas Adam" w:date="2018-11-17T17:50:00Z">
              <w:del w:id="12195" w:author="PS" w:date="2018-11-25T16:28:00Z">
                <w:r w:rsidDel="00100A63">
                  <w:delText>J.</w:delText>
                </w:r>
              </w:del>
            </w:ins>
            <w:del w:id="12196" w:author="PS" w:date="2018-11-25T16:28:00Z">
              <w:r w:rsidDel="00100A63">
                <w:delText>, SHETTI, Rohan</w:delText>
              </w:r>
            </w:del>
            <w:ins w:id="12197" w:author="Matyas Adam" w:date="2018-11-17T17:50:00Z">
              <w:del w:id="12198" w:author="PS" w:date="2018-11-25T16:28:00Z">
                <w:r w:rsidDel="00100A63">
                  <w:delText>R.</w:delText>
                </w:r>
              </w:del>
            </w:ins>
            <w:del w:id="12199" w:author="PS" w:date="2018-11-25T16:28:00Z">
              <w:r w:rsidDel="00100A63">
                <w:delText xml:space="preserve">, 2018. </w:delText>
              </w:r>
              <w:r w:rsidRPr="008D7FC4" w:rsidDel="00100A63">
                <w:delText>Influence of larval outbreaks on the climate reconstruction potential of an Arctic shrub</w:delText>
              </w:r>
              <w:r w:rsidDel="00100A63">
                <w:delText xml:space="preserve">. </w:delText>
              </w:r>
              <w:r w:rsidDel="00100A63">
                <w:rPr>
                  <w:i/>
                </w:rPr>
                <w:delText xml:space="preserve">Dendrochronologia. </w:delText>
              </w:r>
              <w:r w:rsidRPr="00885489" w:rsidDel="00100A63">
                <w:rPr>
                  <w:b/>
                </w:rPr>
                <w:delText>49</w:delText>
              </w:r>
              <w:r w:rsidDel="00100A63">
                <w:delText xml:space="preserve">, 36-43. </w:delText>
              </w:r>
            </w:del>
            <w:ins w:id="12200" w:author="Matyas Adam" w:date="2018-11-17T17:50:00Z">
              <w:del w:id="12201" w:author="PS" w:date="2018-11-25T16:28:00Z">
                <w:r w:rsidDel="00100A63">
                  <w:delText xml:space="preserve">2018. </w:delText>
                </w:r>
              </w:del>
            </w:ins>
            <w:del w:id="12202" w:author="PS" w:date="2018-11-25T16:28:00Z">
              <w:r w:rsidDel="00100A63">
                <w:delText xml:space="preserve">ISSN </w:delText>
              </w:r>
              <w:r w:rsidRPr="00885489" w:rsidDel="00100A63">
                <w:delText>1125-7865</w:delText>
              </w:r>
              <w:r w:rsidDel="00100A63">
                <w:delText>.</w:delText>
              </w:r>
              <w:r w:rsidDel="00100A63">
                <w:rPr>
                  <w:i/>
                </w:rPr>
                <w:delText xml:space="preserve"> </w:delText>
              </w:r>
              <w:r w:rsidDel="00100A63">
                <w:delText>(20 %)</w:delText>
              </w:r>
            </w:del>
          </w:p>
          <w:p w14:paraId="1A38B1E3" w14:textId="53D79052" w:rsidR="00E05AA8" w:rsidRPr="00EC1EA7" w:rsidDel="00100A63" w:rsidRDefault="00E05AA8">
            <w:pPr>
              <w:ind w:left="322" w:hanging="284"/>
              <w:rPr>
                <w:del w:id="12203" w:author="PS" w:date="2018-11-25T16:28:00Z"/>
              </w:rPr>
              <w:pPrChange w:id="12204" w:author="Matyas Adam" w:date="2018-11-17T17:54:00Z">
                <w:pPr>
                  <w:ind w:left="720"/>
                  <w:jc w:val="both"/>
                </w:pPr>
              </w:pPrChange>
            </w:pPr>
          </w:p>
          <w:p w14:paraId="0C0D1F9E" w14:textId="63FBDFFD" w:rsidR="00E05AA8" w:rsidDel="00100A63" w:rsidRDefault="00E05AA8">
            <w:pPr>
              <w:ind w:left="322" w:hanging="284"/>
              <w:rPr>
                <w:del w:id="12205" w:author="PS" w:date="2018-11-25T16:28:00Z"/>
              </w:rPr>
              <w:pPrChange w:id="12206" w:author="Matyas Adam" w:date="2018-11-17T17:54:00Z">
                <w:pPr>
                  <w:numPr>
                    <w:numId w:val="4"/>
                  </w:numPr>
                  <w:tabs>
                    <w:tab w:val="num" w:pos="720"/>
                  </w:tabs>
                  <w:ind w:left="720" w:hanging="360"/>
                  <w:jc w:val="both"/>
                </w:pPr>
              </w:pPrChange>
            </w:pPr>
            <w:del w:id="12207" w:author="PS" w:date="2018-11-25T16:28:00Z">
              <w:r w:rsidRPr="005564DC" w:rsidDel="00100A63">
                <w:rPr>
                  <w:b/>
                </w:rPr>
                <w:delText>L</w:delText>
              </w:r>
              <w:r w:rsidDel="00100A63">
                <w:rPr>
                  <w:b/>
                </w:rPr>
                <w:delText>EHEJČEK</w:delText>
              </w:r>
              <w:r w:rsidRPr="005564DC" w:rsidDel="00100A63">
                <w:rPr>
                  <w:b/>
                </w:rPr>
                <w:delText>, J</w:delText>
              </w:r>
              <w:r w:rsidDel="00100A63">
                <w:rPr>
                  <w:b/>
                </w:rPr>
                <w:delText>iří</w:delText>
              </w:r>
              <w:r w:rsidRPr="005564DC" w:rsidDel="00100A63">
                <w:rPr>
                  <w:b/>
                </w:rPr>
                <w:delText>.</w:delText>
              </w:r>
              <w:r w:rsidRPr="008D7FC4" w:rsidDel="00100A63">
                <w:delText xml:space="preserve">, </w:delText>
              </w:r>
            </w:del>
            <w:ins w:id="12208" w:author="Matyas Adam" w:date="2018-11-17T17:50:00Z">
              <w:del w:id="12209" w:author="PS" w:date="2018-11-25T16:28:00Z">
                <w:r w:rsidDel="00100A63">
                  <w:rPr>
                    <w:b/>
                  </w:rPr>
                  <w:delText xml:space="preserve">., </w:delText>
                </w:r>
              </w:del>
            </w:ins>
            <w:del w:id="12210" w:author="PS" w:date="2018-11-25T16:28:00Z">
              <w:r w:rsidDel="00100A63">
                <w:delText>BURAS</w:delText>
              </w:r>
              <w:r w:rsidRPr="008D7FC4" w:rsidDel="00100A63">
                <w:delText>, A</w:delText>
              </w:r>
              <w:r w:rsidDel="00100A63">
                <w:delText>llan</w:delText>
              </w:r>
            </w:del>
            <w:ins w:id="12211" w:author="Matyas Adam" w:date="2018-11-17T17:50:00Z">
              <w:del w:id="12212" w:author="PS" w:date="2018-11-25T16:28:00Z">
                <w:r w:rsidRPr="008D7FC4" w:rsidDel="00100A63">
                  <w:delText>A</w:delText>
                </w:r>
                <w:r w:rsidDel="00100A63">
                  <w:delText>.</w:delText>
                </w:r>
              </w:del>
            </w:ins>
            <w:del w:id="12213" w:author="PS" w:date="2018-11-25T16:28:00Z">
              <w:r w:rsidRPr="008D7FC4" w:rsidDel="00100A63">
                <w:delText xml:space="preserve">, </w:delText>
              </w:r>
              <w:r w:rsidDel="00100A63">
                <w:delText>SVOBODA</w:delText>
              </w:r>
              <w:r w:rsidRPr="008D7FC4" w:rsidDel="00100A63">
                <w:delText>, M</w:delText>
              </w:r>
              <w:r w:rsidDel="00100A63">
                <w:delText>iroslav</w:delText>
              </w:r>
            </w:del>
            <w:ins w:id="12214" w:author="Matyas Adam" w:date="2018-11-17T17:50:00Z">
              <w:del w:id="12215" w:author="PS" w:date="2018-11-25T16:28:00Z">
                <w:r w:rsidRPr="008D7FC4" w:rsidDel="00100A63">
                  <w:delText>M</w:delText>
                </w:r>
                <w:r w:rsidDel="00100A63">
                  <w:delText>.</w:delText>
                </w:r>
              </w:del>
            </w:ins>
            <w:del w:id="12216" w:author="PS" w:date="2018-11-25T16:28:00Z">
              <w:r w:rsidRPr="008D7FC4" w:rsidDel="00100A63">
                <w:delText xml:space="preserve">, </w:delText>
              </w:r>
              <w:r w:rsidDel="00100A63">
                <w:delText>WILMKING</w:delText>
              </w:r>
              <w:r w:rsidRPr="008D7FC4" w:rsidDel="00100A63">
                <w:delText>, M</w:delText>
              </w:r>
              <w:r w:rsidDel="00100A63">
                <w:delText>artin</w:delText>
              </w:r>
            </w:del>
            <w:ins w:id="12217" w:author="Matyas Adam" w:date="2018-11-17T17:50:00Z">
              <w:del w:id="12218" w:author="PS" w:date="2018-11-25T16:28:00Z">
                <w:r w:rsidRPr="008D7FC4" w:rsidDel="00100A63">
                  <w:delText>M</w:delText>
                </w:r>
                <w:r w:rsidDel="00100A63">
                  <w:delText>.</w:delText>
                </w:r>
              </w:del>
            </w:ins>
            <w:del w:id="12219" w:author="PS" w:date="2018-11-25T16:28:00Z">
              <w:r w:rsidDel="00100A63">
                <w:delText>, 2017.</w:delText>
              </w:r>
              <w:r w:rsidRPr="008D7FC4" w:rsidDel="00100A63">
                <w:delText xml:space="preserve"> Wood-anatomy of Juniperus communis: a promising proxy for paleoclimate reconstructions in the Arctic. </w:delText>
              </w:r>
              <w:r w:rsidRPr="008D7FC4" w:rsidDel="00100A63">
                <w:rPr>
                  <w:i/>
                </w:rPr>
                <w:delText>Polar Biology</w:delText>
              </w:r>
              <w:r w:rsidRPr="00DF7DE5" w:rsidDel="00100A63">
                <w:delText>.</w:delText>
              </w:r>
              <w:r w:rsidDel="00100A63">
                <w:delText xml:space="preserve"> </w:delText>
              </w:r>
              <w:r w:rsidRPr="00DF7DE5" w:rsidDel="00100A63">
                <w:rPr>
                  <w:b/>
                </w:rPr>
                <w:delText>40</w:delText>
              </w:r>
              <w:r w:rsidRPr="00DF7DE5" w:rsidDel="00100A63">
                <w:delText>(5)</w:delText>
              </w:r>
              <w:r w:rsidDel="00100A63">
                <w:delText>,</w:delText>
              </w:r>
              <w:r w:rsidRPr="00DF7DE5" w:rsidDel="00100A63">
                <w:delText xml:space="preserve"> </w:delText>
              </w:r>
              <w:r w:rsidDel="00100A63">
                <w:delText xml:space="preserve"> </w:delText>
              </w:r>
              <w:r w:rsidRPr="00DF7DE5" w:rsidDel="00100A63">
                <w:delText>977 - 988.</w:delText>
              </w:r>
              <w:r w:rsidRPr="008D7FC4" w:rsidDel="00100A63">
                <w:delText xml:space="preserve"> </w:delText>
              </w:r>
            </w:del>
            <w:ins w:id="12220" w:author="Matyas Adam" w:date="2018-11-17T17:50:00Z">
              <w:del w:id="12221" w:author="PS" w:date="2018-11-25T16:28:00Z">
                <w:r w:rsidDel="00100A63">
                  <w:delText xml:space="preserve">2017. </w:delText>
                </w:r>
              </w:del>
            </w:ins>
            <w:del w:id="12222" w:author="PS" w:date="2018-11-25T16:28:00Z">
              <w:r w:rsidDel="00100A63">
                <w:delText xml:space="preserve">ISSN: </w:delText>
              </w:r>
              <w:r w:rsidRPr="00F65DEF" w:rsidDel="00100A63">
                <w:delText>0722-4060</w:delText>
              </w:r>
              <w:r w:rsidDel="00100A63">
                <w:delText>.</w:delText>
              </w:r>
              <w:r w:rsidRPr="00F65DEF" w:rsidDel="00100A63">
                <w:delText xml:space="preserve"> </w:delText>
              </w:r>
              <w:r w:rsidDel="00100A63">
                <w:delText>(70 %)</w:delText>
              </w:r>
            </w:del>
          </w:p>
          <w:p w14:paraId="6E82B52E" w14:textId="50CCDA14" w:rsidR="00E05AA8" w:rsidDel="00100A63" w:rsidRDefault="00E05AA8">
            <w:pPr>
              <w:ind w:left="322" w:hanging="284"/>
              <w:rPr>
                <w:del w:id="12223" w:author="PS" w:date="2018-11-25T16:28:00Z"/>
              </w:rPr>
              <w:pPrChange w:id="12224" w:author="Matyas Adam" w:date="2018-11-17T17:54:00Z">
                <w:pPr>
                  <w:ind w:left="720"/>
                  <w:jc w:val="both"/>
                </w:pPr>
              </w:pPrChange>
            </w:pPr>
          </w:p>
          <w:p w14:paraId="276D9C2D" w14:textId="096F2AFC" w:rsidR="00E05AA8" w:rsidDel="00100A63" w:rsidRDefault="00E05AA8">
            <w:pPr>
              <w:ind w:left="322" w:hanging="284"/>
              <w:rPr>
                <w:del w:id="12225" w:author="PS" w:date="2018-11-25T16:28:00Z"/>
              </w:rPr>
              <w:pPrChange w:id="12226" w:author="Matyas Adam" w:date="2018-11-17T17:54:00Z">
                <w:pPr>
                  <w:numPr>
                    <w:numId w:val="4"/>
                  </w:numPr>
                  <w:tabs>
                    <w:tab w:val="num" w:pos="720"/>
                  </w:tabs>
                  <w:ind w:left="720" w:hanging="360"/>
                  <w:jc w:val="both"/>
                </w:pPr>
              </w:pPrChange>
            </w:pPr>
            <w:del w:id="12227" w:author="PS" w:date="2018-11-25T16:28:00Z">
              <w:r w:rsidDel="00100A63">
                <w:delText xml:space="preserve">BURAS, </w:delText>
              </w:r>
            </w:del>
            <w:ins w:id="12228" w:author="Matyas Adam" w:date="2018-11-17T17:50:00Z">
              <w:del w:id="12229" w:author="PS" w:date="2018-11-25T16:28:00Z">
                <w:r w:rsidDel="00100A63">
                  <w:delText>A.</w:delText>
                </w:r>
              </w:del>
            </w:ins>
            <w:del w:id="12230" w:author="PS" w:date="2018-11-25T16:28:00Z">
              <w:r w:rsidDel="00100A63">
                <w:delText>Allan</w:delText>
              </w:r>
              <w:r w:rsidRPr="008D7FC4" w:rsidDel="00100A63">
                <w:delText xml:space="preserve">, </w:delText>
              </w:r>
              <w:r w:rsidRPr="005564DC" w:rsidDel="00100A63">
                <w:rPr>
                  <w:b/>
                </w:rPr>
                <w:delText>L</w:delText>
              </w:r>
              <w:r w:rsidDel="00100A63">
                <w:rPr>
                  <w:b/>
                </w:rPr>
                <w:delText>EHEJČEK</w:delText>
              </w:r>
              <w:r w:rsidRPr="005564DC" w:rsidDel="00100A63">
                <w:rPr>
                  <w:b/>
                </w:rPr>
                <w:delText>, J</w:delText>
              </w:r>
              <w:r w:rsidDel="00100A63">
                <w:rPr>
                  <w:b/>
                </w:rPr>
                <w:delText>iří</w:delText>
              </w:r>
              <w:r w:rsidRPr="008D7FC4" w:rsidDel="00100A63">
                <w:delText xml:space="preserve">, </w:delText>
              </w:r>
            </w:del>
            <w:ins w:id="12231" w:author="Matyas Adam" w:date="2018-11-17T17:50:00Z">
              <w:del w:id="12232" w:author="PS" w:date="2018-11-25T16:28:00Z">
                <w:r w:rsidDel="00100A63">
                  <w:rPr>
                    <w:b/>
                  </w:rPr>
                  <w:delText xml:space="preserve">., </w:delText>
                </w:r>
              </w:del>
            </w:ins>
            <w:del w:id="12233" w:author="PS" w:date="2018-11-25T16:28:00Z">
              <w:r w:rsidDel="00100A63">
                <w:delText>MICHALOVÁ</w:delText>
              </w:r>
              <w:r w:rsidRPr="008D7FC4" w:rsidDel="00100A63">
                <w:delText>, Z</w:delText>
              </w:r>
              <w:r w:rsidDel="00100A63">
                <w:delText>uzana</w:delText>
              </w:r>
            </w:del>
            <w:ins w:id="12234" w:author="Matyas Adam" w:date="2018-11-17T17:50:00Z">
              <w:del w:id="12235" w:author="PS" w:date="2018-11-25T16:28:00Z">
                <w:r w:rsidRPr="008D7FC4" w:rsidDel="00100A63">
                  <w:delText>Z</w:delText>
                </w:r>
                <w:r w:rsidDel="00100A63">
                  <w:delText>.</w:delText>
                </w:r>
              </w:del>
            </w:ins>
            <w:del w:id="12236" w:author="PS" w:date="2018-11-25T16:28:00Z">
              <w:r w:rsidRPr="008D7FC4" w:rsidDel="00100A63">
                <w:delText xml:space="preserve">, </w:delText>
              </w:r>
              <w:r w:rsidDel="00100A63">
                <w:delText>MORRISEY</w:delText>
              </w:r>
              <w:r w:rsidRPr="008D7FC4" w:rsidDel="00100A63">
                <w:delText>, R</w:delText>
              </w:r>
              <w:r w:rsidDel="00100A63">
                <w:delText>obert</w:delText>
              </w:r>
            </w:del>
            <w:ins w:id="12237" w:author="Matyas Adam" w:date="2018-11-17T17:50:00Z">
              <w:del w:id="12238" w:author="PS" w:date="2018-11-25T16:28:00Z">
                <w:r w:rsidRPr="008D7FC4" w:rsidDel="00100A63">
                  <w:delText>R</w:delText>
                </w:r>
                <w:r w:rsidDel="00100A63">
                  <w:delText>.</w:delText>
                </w:r>
              </w:del>
            </w:ins>
            <w:del w:id="12239" w:author="PS" w:date="2018-11-25T16:28:00Z">
              <w:r w:rsidRPr="008D7FC4" w:rsidDel="00100A63">
                <w:delText xml:space="preserve">, </w:delText>
              </w:r>
              <w:r w:rsidDel="00100A63">
                <w:delText>SVOBODA, Miroslav</w:delText>
              </w:r>
            </w:del>
            <w:ins w:id="12240" w:author="Matyas Adam" w:date="2018-11-17T17:50:00Z">
              <w:del w:id="12241" w:author="PS" w:date="2018-11-25T16:28:00Z">
                <w:r w:rsidDel="00100A63">
                  <w:delText>M.</w:delText>
                </w:r>
              </w:del>
            </w:ins>
            <w:del w:id="12242" w:author="PS" w:date="2018-11-25T16:28:00Z">
              <w:r w:rsidRPr="008D7FC4" w:rsidDel="00100A63">
                <w:delText xml:space="preserve">, </w:delText>
              </w:r>
              <w:r w:rsidDel="00100A63">
                <w:delText>WILMKING, Martin</w:delText>
              </w:r>
            </w:del>
            <w:ins w:id="12243" w:author="Matyas Adam" w:date="2018-11-17T17:50:00Z">
              <w:del w:id="12244" w:author="PS" w:date="2018-11-25T16:28:00Z">
                <w:r w:rsidDel="00100A63">
                  <w:delText>M</w:delText>
                </w:r>
              </w:del>
            </w:ins>
            <w:del w:id="12245" w:author="PS" w:date="2018-11-25T16:28:00Z">
              <w:r w:rsidDel="00100A63">
                <w:delText>, 2017.</w:delText>
              </w:r>
              <w:r w:rsidRPr="008D7FC4" w:rsidDel="00100A63">
                <w:delText xml:space="preserve"> Shrubs shed light on 20th century Greenland Ice Sheet melting. </w:delText>
              </w:r>
              <w:r w:rsidRPr="008D7FC4" w:rsidDel="00100A63">
                <w:rPr>
                  <w:i/>
                </w:rPr>
                <w:delText>Boreas</w:delText>
              </w:r>
              <w:r w:rsidDel="00100A63">
                <w:rPr>
                  <w:i/>
                </w:rPr>
                <w:delText>.</w:delText>
              </w:r>
              <w:r w:rsidRPr="008D7FC4" w:rsidDel="00100A63">
                <w:rPr>
                  <w:i/>
                </w:rPr>
                <w:delText xml:space="preserve"> </w:delText>
              </w:r>
              <w:r w:rsidRPr="00DF7DE5" w:rsidDel="00100A63">
                <w:rPr>
                  <w:b/>
                </w:rPr>
                <w:delText>46</w:delText>
              </w:r>
              <w:r w:rsidDel="00100A63">
                <w:delText>(4),</w:delText>
              </w:r>
              <w:r w:rsidRPr="008D7FC4" w:rsidDel="00100A63">
                <w:delText xml:space="preserve"> 667-677.</w:delText>
              </w:r>
            </w:del>
            <w:ins w:id="12246" w:author="Matyas Adam" w:date="2018-11-17T17:51:00Z">
              <w:del w:id="12247" w:author="PS" w:date="2018-11-25T16:28:00Z">
                <w:r w:rsidDel="00100A63">
                  <w:delText xml:space="preserve"> 2017.</w:delText>
                </w:r>
              </w:del>
            </w:ins>
            <w:del w:id="12248" w:author="PS" w:date="2018-11-25T16:28:00Z">
              <w:r w:rsidDel="00100A63">
                <w:delText xml:space="preserve"> </w:delText>
              </w:r>
              <w:r w:rsidRPr="00F65DEF" w:rsidDel="00100A63">
                <w:delText>ISSN: 1502-3885.</w:delText>
              </w:r>
              <w:r w:rsidDel="00100A63">
                <w:delText xml:space="preserve"> (40 %)</w:delText>
              </w:r>
            </w:del>
          </w:p>
          <w:p w14:paraId="330D2491" w14:textId="08D0AFF6" w:rsidR="00E05AA8" w:rsidDel="00100A63" w:rsidRDefault="00E05AA8">
            <w:pPr>
              <w:ind w:left="322" w:hanging="284"/>
              <w:rPr>
                <w:del w:id="12249" w:author="PS" w:date="2018-11-25T16:28:00Z"/>
              </w:rPr>
              <w:pPrChange w:id="12250" w:author="Matyas Adam" w:date="2018-11-17T17:54:00Z">
                <w:pPr>
                  <w:pStyle w:val="Odstavecseseznamem"/>
                </w:pPr>
              </w:pPrChange>
            </w:pPr>
          </w:p>
          <w:p w14:paraId="1A40ADB0" w14:textId="69EDDA91" w:rsidR="00E05AA8" w:rsidRPr="008D7FC4" w:rsidDel="00100A63" w:rsidRDefault="00E05AA8">
            <w:pPr>
              <w:ind w:left="322" w:hanging="284"/>
              <w:rPr>
                <w:del w:id="12251" w:author="PS" w:date="2018-11-25T16:28:00Z"/>
              </w:rPr>
              <w:pPrChange w:id="12252" w:author="Matyas Adam" w:date="2018-11-17T17:54:00Z">
                <w:pPr>
                  <w:numPr>
                    <w:numId w:val="4"/>
                  </w:numPr>
                  <w:tabs>
                    <w:tab w:val="num" w:pos="720"/>
                  </w:tabs>
                  <w:ind w:left="720" w:hanging="360"/>
                  <w:jc w:val="both"/>
                </w:pPr>
              </w:pPrChange>
            </w:pPr>
            <w:del w:id="12253" w:author="PS" w:date="2018-11-25T16:28:00Z">
              <w:r w:rsidRPr="005564DC" w:rsidDel="00100A63">
                <w:rPr>
                  <w:b/>
                </w:rPr>
                <w:delText>L</w:delText>
              </w:r>
              <w:r w:rsidDel="00100A63">
                <w:rPr>
                  <w:b/>
                </w:rPr>
                <w:delText>EHEJČEK</w:delText>
              </w:r>
              <w:r w:rsidRPr="005564DC" w:rsidDel="00100A63">
                <w:rPr>
                  <w:b/>
                </w:rPr>
                <w:delText>, J</w:delText>
              </w:r>
              <w:r w:rsidDel="00100A63">
                <w:rPr>
                  <w:b/>
                </w:rPr>
                <w:delText>iří</w:delText>
              </w:r>
            </w:del>
            <w:ins w:id="12254" w:author="Matyas Adam" w:date="2018-11-17T17:51:00Z">
              <w:del w:id="12255" w:author="PS" w:date="2018-11-25T16:28:00Z">
                <w:r w:rsidRPr="005564DC" w:rsidDel="00100A63">
                  <w:rPr>
                    <w:b/>
                  </w:rPr>
                  <w:delText>J</w:delText>
                </w:r>
                <w:r w:rsidDel="00100A63">
                  <w:rPr>
                    <w:b/>
                  </w:rPr>
                  <w:delText>.</w:delText>
                </w:r>
              </w:del>
            </w:ins>
            <w:del w:id="12256" w:author="PS" w:date="2018-11-25T16:28:00Z">
              <w:r w:rsidRPr="008D7FC4" w:rsidDel="00100A63">
                <w:delText xml:space="preserve">, </w:delText>
              </w:r>
              <w:r w:rsidDel="00100A63">
                <w:delText>SVOBODA</w:delText>
              </w:r>
              <w:r w:rsidRPr="008D7FC4" w:rsidDel="00100A63">
                <w:delText>, M</w:delText>
              </w:r>
              <w:r w:rsidDel="00100A63">
                <w:delText>iroslav</w:delText>
              </w:r>
            </w:del>
            <w:ins w:id="12257" w:author="Matyas Adam" w:date="2018-11-17T17:51:00Z">
              <w:del w:id="12258" w:author="PS" w:date="2018-11-25T16:28:00Z">
                <w:r w:rsidRPr="008D7FC4" w:rsidDel="00100A63">
                  <w:delText>M</w:delText>
                </w:r>
                <w:r w:rsidDel="00100A63">
                  <w:delText>.</w:delText>
                </w:r>
              </w:del>
            </w:ins>
            <w:del w:id="12259" w:author="PS" w:date="2018-11-25T16:28:00Z">
              <w:r w:rsidDel="00100A63">
                <w:delText xml:space="preserve">, </w:delText>
              </w:r>
              <w:r w:rsidRPr="00DC45C7" w:rsidDel="00100A63">
                <w:delText>2017</w:delText>
              </w:r>
              <w:r w:rsidDel="00100A63">
                <w:delText>.</w:delText>
              </w:r>
              <w:r w:rsidRPr="008D7FC4" w:rsidDel="00100A63">
                <w:delText xml:space="preserve"> The annual growth rings beyond the tree line – a case study from Greenland. </w:delText>
              </w:r>
              <w:r w:rsidRPr="008D7FC4" w:rsidDel="00100A63">
                <w:rPr>
                  <w:i/>
                </w:rPr>
                <w:delText>Reports of Forestry Research</w:delText>
              </w:r>
              <w:r w:rsidDel="00100A63">
                <w:rPr>
                  <w:i/>
                </w:rPr>
                <w:delText>.</w:delText>
              </w:r>
              <w:r w:rsidRPr="008D7FC4" w:rsidDel="00100A63">
                <w:rPr>
                  <w:i/>
                </w:rPr>
                <w:delText xml:space="preserve"> </w:delText>
              </w:r>
              <w:r w:rsidRPr="00DF7DE5" w:rsidDel="00100A63">
                <w:rPr>
                  <w:b/>
                </w:rPr>
                <w:delText>62</w:delText>
              </w:r>
              <w:r w:rsidRPr="00DF7DE5" w:rsidDel="00100A63">
                <w:delText>(2), 101-108.</w:delText>
              </w:r>
              <w:r w:rsidDel="00100A63">
                <w:delText xml:space="preserve"> </w:delText>
              </w:r>
            </w:del>
            <w:ins w:id="12260" w:author="Matyas Adam" w:date="2018-11-17T17:51:00Z">
              <w:del w:id="12261" w:author="PS" w:date="2018-11-25T16:28:00Z">
                <w:r w:rsidDel="00100A63">
                  <w:delText xml:space="preserve">2017. </w:delText>
                </w:r>
              </w:del>
            </w:ins>
            <w:del w:id="12262" w:author="PS" w:date="2018-11-25T16:28:00Z">
              <w:r w:rsidRPr="00F65DEF" w:rsidDel="00100A63">
                <w:delText>ISSN:</w:delText>
              </w:r>
              <w:r w:rsidRPr="00F65DEF" w:rsidDel="00100A63">
                <w:tab/>
                <w:delText>1805</w:delText>
              </w:r>
              <w:r w:rsidDel="00100A63">
                <w:delText>-</w:delText>
              </w:r>
              <w:r w:rsidRPr="00F65DEF" w:rsidDel="00100A63">
                <w:delText>9872</w:delText>
              </w:r>
              <w:r w:rsidRPr="008D7FC4" w:rsidDel="00100A63">
                <w:delText xml:space="preserve"> </w:delText>
              </w:r>
              <w:r w:rsidDel="00100A63">
                <w:delText>(95 %)</w:delText>
              </w:r>
            </w:del>
          </w:p>
          <w:p w14:paraId="3E53F8B4" w14:textId="64E6E276" w:rsidR="00E05AA8" w:rsidRPr="008D7FC4" w:rsidDel="00100A63" w:rsidRDefault="00E05AA8">
            <w:pPr>
              <w:ind w:left="322" w:hanging="284"/>
              <w:rPr>
                <w:del w:id="12263" w:author="PS" w:date="2018-11-25T16:28:00Z"/>
              </w:rPr>
              <w:pPrChange w:id="12264" w:author="Matyas Adam" w:date="2018-11-17T17:54:00Z">
                <w:pPr>
                  <w:jc w:val="both"/>
                </w:pPr>
              </w:pPrChange>
            </w:pPr>
          </w:p>
          <w:p w14:paraId="3678DAF9" w14:textId="76D2E6CE" w:rsidR="00E05AA8" w:rsidRPr="008D7FC4" w:rsidDel="00100A63" w:rsidRDefault="00E05AA8">
            <w:pPr>
              <w:ind w:left="322" w:hanging="284"/>
              <w:rPr>
                <w:del w:id="12265" w:author="PS" w:date="2018-11-25T16:28:00Z"/>
              </w:rPr>
              <w:pPrChange w:id="12266" w:author="Matyas Adam" w:date="2018-11-17T17:54:00Z">
                <w:pPr>
                  <w:numPr>
                    <w:numId w:val="4"/>
                  </w:numPr>
                  <w:tabs>
                    <w:tab w:val="num" w:pos="720"/>
                  </w:tabs>
                  <w:ind w:left="720" w:hanging="360"/>
                  <w:jc w:val="both"/>
                </w:pPr>
              </w:pPrChange>
            </w:pPr>
            <w:del w:id="12267" w:author="PS" w:date="2018-11-25T16:28:00Z">
              <w:r w:rsidRPr="005564DC" w:rsidDel="00100A63">
                <w:rPr>
                  <w:b/>
                </w:rPr>
                <w:delText>L</w:delText>
              </w:r>
              <w:r w:rsidDel="00100A63">
                <w:rPr>
                  <w:b/>
                </w:rPr>
                <w:delText>EHEJČEK</w:delText>
              </w:r>
              <w:r w:rsidRPr="005564DC" w:rsidDel="00100A63">
                <w:rPr>
                  <w:b/>
                </w:rPr>
                <w:delText>, J</w:delText>
              </w:r>
              <w:r w:rsidDel="00100A63">
                <w:rPr>
                  <w:b/>
                </w:rPr>
                <w:delText>iří</w:delText>
              </w:r>
            </w:del>
            <w:ins w:id="12268" w:author="Matyas Adam" w:date="2018-11-17T17:51:00Z">
              <w:del w:id="12269" w:author="PS" w:date="2018-11-25T16:28:00Z">
                <w:r w:rsidRPr="005564DC" w:rsidDel="00100A63">
                  <w:rPr>
                    <w:b/>
                  </w:rPr>
                  <w:delText>J</w:delText>
                </w:r>
                <w:r w:rsidDel="00100A63">
                  <w:rPr>
                    <w:b/>
                  </w:rPr>
                  <w:delText>.</w:delText>
                </w:r>
              </w:del>
            </w:ins>
            <w:del w:id="12270" w:author="PS" w:date="2018-11-25T16:28:00Z">
              <w:r w:rsidRPr="008D7FC4" w:rsidDel="00100A63">
                <w:delText xml:space="preserve">, </w:delText>
              </w:r>
              <w:r w:rsidDel="00100A63">
                <w:delText>KAVAN, Jan</w:delText>
              </w:r>
            </w:del>
            <w:ins w:id="12271" w:author="Matyas Adam" w:date="2018-11-17T17:51:00Z">
              <w:del w:id="12272" w:author="PS" w:date="2018-11-25T16:28:00Z">
                <w:r w:rsidDel="00100A63">
                  <w:delText>J.</w:delText>
                </w:r>
              </w:del>
            </w:ins>
            <w:del w:id="12273" w:author="PS" w:date="2018-11-25T16:28:00Z">
              <w:r w:rsidRPr="008D7FC4" w:rsidDel="00100A63">
                <w:delText xml:space="preserve">, </w:delText>
              </w:r>
              <w:r w:rsidDel="00100A63">
                <w:delText>OTČENÁŠEK, Jakub</w:delText>
              </w:r>
            </w:del>
            <w:ins w:id="12274" w:author="Matyas Adam" w:date="2018-11-17T17:51:00Z">
              <w:del w:id="12275" w:author="PS" w:date="2018-11-25T16:28:00Z">
                <w:r w:rsidDel="00100A63">
                  <w:delText xml:space="preserve">J. </w:delText>
                </w:r>
              </w:del>
            </w:ins>
            <w:del w:id="12276" w:author="PS" w:date="2018-11-25T16:28:00Z">
              <w:r w:rsidDel="00100A63">
                <w:delText xml:space="preserve">, </w:delText>
              </w:r>
              <w:r w:rsidRPr="008D7FC4" w:rsidDel="00100A63">
                <w:delText>2016</w:delText>
              </w:r>
              <w:r w:rsidDel="00100A63">
                <w:delText>.</w:delText>
              </w:r>
              <w:r w:rsidRPr="008D7FC4" w:rsidDel="00100A63">
                <w:delText xml:space="preserve"> Antarktický poloostrov, aspekty mezinárodní spolupráce při rozvoji environmentální ochrany a vědecko-technologické kooperace. </w:delText>
              </w:r>
              <w:r w:rsidRPr="00DF7DE5" w:rsidDel="00100A63">
                <w:rPr>
                  <w:i/>
                </w:rPr>
                <w:delText>Výzkumná zpráva vypracovaná pro Ministerstvo zahraničních věcí ČR v rámci projektu TAČR BETA TB050MZV014.</w:delText>
              </w:r>
              <w:r w:rsidDel="00100A63">
                <w:delText xml:space="preserve"> </w:delText>
              </w:r>
            </w:del>
            <w:ins w:id="12277" w:author="Matyas Adam" w:date="2018-11-17T17:51:00Z">
              <w:del w:id="12278" w:author="PS" w:date="2018-11-25T16:28:00Z">
                <w:r w:rsidDel="00100A63">
                  <w:delText xml:space="preserve">2016 </w:delText>
                </w:r>
              </w:del>
            </w:ins>
            <w:del w:id="12279" w:author="PS" w:date="2018-11-25T16:28:00Z">
              <w:r w:rsidDel="00100A63">
                <w:delText>(60 %)</w:delText>
              </w:r>
            </w:del>
          </w:p>
          <w:p w14:paraId="5575442B" w14:textId="13ED7402" w:rsidR="00E05AA8" w:rsidRPr="008D7FC4" w:rsidDel="00100A63" w:rsidRDefault="00E05AA8">
            <w:pPr>
              <w:ind w:left="322" w:hanging="284"/>
              <w:rPr>
                <w:del w:id="12280" w:author="PS" w:date="2018-11-25T16:28:00Z"/>
              </w:rPr>
              <w:pPrChange w:id="12281" w:author="Matyas Adam" w:date="2018-11-17T17:54:00Z">
                <w:pPr>
                  <w:jc w:val="both"/>
                </w:pPr>
              </w:pPrChange>
            </w:pPr>
          </w:p>
          <w:p w14:paraId="0EC50AED" w14:textId="3EEFE74E" w:rsidR="00E05AA8" w:rsidRPr="008D7FC4" w:rsidDel="00100A63" w:rsidRDefault="00E05AA8">
            <w:pPr>
              <w:ind w:left="322" w:hanging="284"/>
              <w:rPr>
                <w:del w:id="12282" w:author="PS" w:date="2018-11-25T16:28:00Z"/>
              </w:rPr>
              <w:pPrChange w:id="12283" w:author="Matyas Adam" w:date="2018-11-17T17:54:00Z">
                <w:pPr>
                  <w:numPr>
                    <w:numId w:val="4"/>
                  </w:numPr>
                  <w:tabs>
                    <w:tab w:val="num" w:pos="720"/>
                  </w:tabs>
                  <w:ind w:left="720" w:hanging="360"/>
                  <w:jc w:val="both"/>
                </w:pPr>
              </w:pPrChange>
            </w:pPr>
            <w:del w:id="12284" w:author="PS" w:date="2018-11-25T16:28:00Z">
              <w:r w:rsidRPr="005564DC" w:rsidDel="00100A63">
                <w:rPr>
                  <w:b/>
                </w:rPr>
                <w:delText>L</w:delText>
              </w:r>
              <w:r w:rsidDel="00100A63">
                <w:rPr>
                  <w:b/>
                </w:rPr>
                <w:delText>EHEJČEK, Jiří</w:delText>
              </w:r>
              <w:r w:rsidDel="00100A63">
                <w:delText xml:space="preserve">, </w:delText>
              </w:r>
              <w:r w:rsidRPr="008D7FC4" w:rsidDel="00100A63">
                <w:delText>2015</w:delText>
              </w:r>
              <w:r w:rsidDel="00100A63">
                <w:delText>.</w:delText>
              </w:r>
              <w:r w:rsidRPr="008D7FC4" w:rsidDel="00100A63">
                <w:delText xml:space="preserve"> Dwarf tundra shrubs growth as a proxy for late Holocene climate change. </w:delText>
              </w:r>
              <w:r w:rsidRPr="008D7FC4" w:rsidDel="00100A63">
                <w:rPr>
                  <w:i/>
                </w:rPr>
                <w:delText>Czech Polar Reports</w:delText>
              </w:r>
              <w:r w:rsidDel="00100A63">
                <w:rPr>
                  <w:i/>
                </w:rPr>
                <w:delText>.</w:delText>
              </w:r>
              <w:r w:rsidRPr="008D7FC4" w:rsidDel="00100A63">
                <w:delText xml:space="preserve"> </w:delText>
              </w:r>
              <w:r w:rsidRPr="00DF7DE5" w:rsidDel="00100A63">
                <w:rPr>
                  <w:b/>
                </w:rPr>
                <w:delText>5</w:delText>
              </w:r>
              <w:r w:rsidDel="00100A63">
                <w:delText>(2),</w:delText>
              </w:r>
              <w:r w:rsidRPr="008D7FC4" w:rsidDel="00100A63">
                <w:delText xml:space="preserve"> 185-199.</w:delText>
              </w:r>
              <w:r w:rsidDel="00100A63">
                <w:delText xml:space="preserve"> </w:delText>
              </w:r>
            </w:del>
            <w:ins w:id="12285" w:author="Matyas Adam" w:date="2018-11-17T17:52:00Z">
              <w:del w:id="12286" w:author="PS" w:date="2018-11-25T16:28:00Z">
                <w:r w:rsidDel="00100A63">
                  <w:delText xml:space="preserve">2015. </w:delText>
                </w:r>
              </w:del>
            </w:ins>
            <w:del w:id="12287" w:author="PS" w:date="2018-11-25T16:28:00Z">
              <w:r w:rsidRPr="00F65DEF" w:rsidDel="00100A63">
                <w:delText>ISSN: 1805-0689</w:delText>
              </w:r>
              <w:r w:rsidDel="00100A63">
                <w:delText>. (100 %)</w:delText>
              </w:r>
            </w:del>
          </w:p>
          <w:p w14:paraId="3840EFC1" w14:textId="148973FB" w:rsidR="00E05AA8" w:rsidRPr="008D7FC4" w:rsidDel="00100A63" w:rsidRDefault="00E05AA8">
            <w:pPr>
              <w:ind w:left="322" w:hanging="284"/>
              <w:rPr>
                <w:del w:id="12288" w:author="PS" w:date="2018-11-25T16:28:00Z"/>
              </w:rPr>
              <w:pPrChange w:id="12289" w:author="Matyas Adam" w:date="2018-11-17T17:54:00Z">
                <w:pPr>
                  <w:jc w:val="both"/>
                </w:pPr>
              </w:pPrChange>
            </w:pPr>
          </w:p>
          <w:p w14:paraId="2E3A87CC" w14:textId="0DFD9C3D" w:rsidR="00E05AA8" w:rsidRPr="008D7FC4" w:rsidDel="00100A63" w:rsidRDefault="00E05AA8">
            <w:pPr>
              <w:ind w:left="322" w:hanging="284"/>
              <w:rPr>
                <w:del w:id="12290" w:author="PS" w:date="2018-11-25T16:28:00Z"/>
              </w:rPr>
              <w:pPrChange w:id="12291" w:author="Matyas Adam" w:date="2018-11-17T17:54:00Z">
                <w:pPr>
                  <w:numPr>
                    <w:numId w:val="4"/>
                  </w:numPr>
                  <w:tabs>
                    <w:tab w:val="num" w:pos="720"/>
                  </w:tabs>
                  <w:ind w:left="720" w:hanging="360"/>
                  <w:jc w:val="both"/>
                </w:pPr>
              </w:pPrChange>
            </w:pPr>
            <w:del w:id="12292" w:author="PS" w:date="2018-11-25T16:28:00Z">
              <w:r w:rsidDel="00100A63">
                <w:delText>SVOBODA, Miroslav</w:delText>
              </w:r>
            </w:del>
            <w:ins w:id="12293" w:author="Matyas Adam" w:date="2018-11-17T17:52:00Z">
              <w:del w:id="12294" w:author="PS" w:date="2018-11-25T16:28:00Z">
                <w:r w:rsidDel="00100A63">
                  <w:delText>M.</w:delText>
                </w:r>
              </w:del>
            </w:ins>
            <w:del w:id="12295" w:author="PS" w:date="2018-11-25T16:28:00Z">
              <w:r w:rsidRPr="008D7FC4" w:rsidDel="00100A63">
                <w:delText xml:space="preserve">, </w:delText>
              </w:r>
              <w:r w:rsidDel="00100A63">
                <w:delText>JANDA, Pavel</w:delText>
              </w:r>
            </w:del>
            <w:ins w:id="12296" w:author="Matyas Adam" w:date="2018-11-17T17:52:00Z">
              <w:del w:id="12297" w:author="PS" w:date="2018-11-25T16:28:00Z">
                <w:r w:rsidDel="00100A63">
                  <w:delText>P.</w:delText>
                </w:r>
              </w:del>
            </w:ins>
            <w:del w:id="12298" w:author="PS" w:date="2018-11-25T16:28:00Z">
              <w:r w:rsidRPr="008D7FC4" w:rsidDel="00100A63">
                <w:delText xml:space="preserve">, </w:delText>
              </w:r>
              <w:r w:rsidDel="00100A63">
                <w:delText>BAČE</w:delText>
              </w:r>
              <w:r w:rsidRPr="008D7FC4" w:rsidDel="00100A63">
                <w:delText>, R</w:delText>
              </w:r>
              <w:r w:rsidDel="00100A63">
                <w:delText>adek</w:delText>
              </w:r>
            </w:del>
            <w:ins w:id="12299" w:author="Matyas Adam" w:date="2018-11-17T17:52:00Z">
              <w:del w:id="12300" w:author="PS" w:date="2018-11-25T16:28:00Z">
                <w:r w:rsidRPr="008D7FC4" w:rsidDel="00100A63">
                  <w:delText>R</w:delText>
                </w:r>
                <w:r w:rsidDel="00100A63">
                  <w:delText>.</w:delText>
                </w:r>
              </w:del>
            </w:ins>
            <w:del w:id="12301" w:author="PS" w:date="2018-11-25T16:28:00Z">
              <w:r w:rsidRPr="008D7FC4" w:rsidDel="00100A63">
                <w:delText xml:space="preserve">, </w:delText>
              </w:r>
              <w:r w:rsidDel="00100A63">
                <w:delText>FRAVER, Shawn</w:delText>
              </w:r>
            </w:del>
            <w:ins w:id="12302" w:author="Matyas Adam" w:date="2018-11-17T17:52:00Z">
              <w:del w:id="12303" w:author="PS" w:date="2018-11-25T16:28:00Z">
                <w:r w:rsidDel="00100A63">
                  <w:delText>S.</w:delText>
                </w:r>
              </w:del>
            </w:ins>
            <w:del w:id="12304" w:author="PS" w:date="2018-11-25T16:28:00Z">
              <w:r w:rsidRPr="008D7FC4" w:rsidDel="00100A63">
                <w:delText xml:space="preserve">, </w:delText>
              </w:r>
              <w:r w:rsidDel="00100A63">
                <w:delText>NAGEL, Tom</w:delText>
              </w:r>
            </w:del>
            <w:ins w:id="12305" w:author="Matyas Adam" w:date="2018-11-17T17:52:00Z">
              <w:del w:id="12306" w:author="PS" w:date="2018-11-25T16:28:00Z">
                <w:r w:rsidDel="00100A63">
                  <w:delText>T.</w:delText>
                </w:r>
              </w:del>
            </w:ins>
            <w:del w:id="12307" w:author="PS" w:date="2018-11-25T16:28:00Z">
              <w:r w:rsidRPr="008D7FC4" w:rsidDel="00100A63">
                <w:delText xml:space="preserve">, </w:delText>
              </w:r>
              <w:r w:rsidDel="00100A63">
                <w:delText>REJZEK, Jan</w:delText>
              </w:r>
            </w:del>
            <w:ins w:id="12308" w:author="Matyas Adam" w:date="2018-11-17T17:52:00Z">
              <w:del w:id="12309" w:author="PS" w:date="2018-11-25T16:28:00Z">
                <w:r w:rsidDel="00100A63">
                  <w:delText>J.</w:delText>
                </w:r>
              </w:del>
            </w:ins>
            <w:del w:id="12310" w:author="PS" w:date="2018-11-25T16:28:00Z">
              <w:r w:rsidRPr="008D7FC4" w:rsidDel="00100A63">
                <w:delText xml:space="preserve">, </w:delText>
              </w:r>
              <w:r w:rsidDel="00100A63">
                <w:delText>MIKOLÁŠ, Martin</w:delText>
              </w:r>
            </w:del>
            <w:ins w:id="12311" w:author="Matyas Adam" w:date="2018-11-17T17:52:00Z">
              <w:del w:id="12312" w:author="PS" w:date="2018-11-25T16:28:00Z">
                <w:r w:rsidDel="00100A63">
                  <w:delText>M.</w:delText>
                </w:r>
              </w:del>
            </w:ins>
            <w:del w:id="12313" w:author="PS" w:date="2018-11-25T16:28:00Z">
              <w:r w:rsidRPr="008D7FC4" w:rsidDel="00100A63">
                <w:delText xml:space="preserve">, </w:delText>
              </w:r>
              <w:r w:rsidDel="00100A63">
                <w:delText>DOUDA, Jan</w:delText>
              </w:r>
            </w:del>
            <w:ins w:id="12314" w:author="Matyas Adam" w:date="2018-11-17T17:52:00Z">
              <w:del w:id="12315" w:author="PS" w:date="2018-11-25T16:28:00Z">
                <w:r w:rsidDel="00100A63">
                  <w:delText>J.</w:delText>
                </w:r>
              </w:del>
            </w:ins>
            <w:del w:id="12316" w:author="PS" w:date="2018-11-25T16:28:00Z">
              <w:r w:rsidRPr="008D7FC4" w:rsidDel="00100A63">
                <w:delText xml:space="preserve">, </w:delText>
              </w:r>
              <w:r w:rsidDel="00100A63">
                <w:delText>BOUBLÍK</w:delText>
              </w:r>
              <w:r w:rsidRPr="008D7FC4" w:rsidDel="00100A63">
                <w:delText>, K</w:delText>
              </w:r>
              <w:r w:rsidDel="00100A63">
                <w:delText>arel</w:delText>
              </w:r>
            </w:del>
            <w:ins w:id="12317" w:author="Matyas Adam" w:date="2018-11-17T17:52:00Z">
              <w:del w:id="12318" w:author="PS" w:date="2018-11-25T16:28:00Z">
                <w:r w:rsidRPr="008D7FC4" w:rsidDel="00100A63">
                  <w:delText>K</w:delText>
                </w:r>
                <w:r w:rsidDel="00100A63">
                  <w:delText>.</w:delText>
                </w:r>
              </w:del>
            </w:ins>
            <w:del w:id="12319" w:author="PS" w:date="2018-11-25T16:28:00Z">
              <w:r w:rsidRPr="008D7FC4" w:rsidDel="00100A63">
                <w:delText xml:space="preserve">, </w:delText>
              </w:r>
              <w:r w:rsidDel="00100A63">
                <w:delText>ŠAMONIL, Pavel</w:delText>
              </w:r>
            </w:del>
            <w:ins w:id="12320" w:author="Matyas Adam" w:date="2018-11-17T17:52:00Z">
              <w:del w:id="12321" w:author="PS" w:date="2018-11-25T16:28:00Z">
                <w:r w:rsidDel="00100A63">
                  <w:delText>P.</w:delText>
                </w:r>
              </w:del>
            </w:ins>
            <w:del w:id="12322" w:author="PS" w:date="2018-11-25T16:28:00Z">
              <w:r w:rsidRPr="008D7FC4" w:rsidDel="00100A63">
                <w:delText xml:space="preserve">, </w:delText>
              </w:r>
              <w:r w:rsidDel="00100A63">
                <w:delText>ČADA, Vojtěch</w:delText>
              </w:r>
            </w:del>
            <w:ins w:id="12323" w:author="Matyas Adam" w:date="2018-11-17T17:52:00Z">
              <w:del w:id="12324" w:author="PS" w:date="2018-11-25T16:28:00Z">
                <w:r w:rsidDel="00100A63">
                  <w:delText>V.</w:delText>
                </w:r>
              </w:del>
            </w:ins>
            <w:del w:id="12325" w:author="PS" w:date="2018-11-25T16:28:00Z">
              <w:r w:rsidRPr="008D7FC4" w:rsidDel="00100A63">
                <w:delText xml:space="preserve">, </w:delText>
              </w:r>
              <w:r w:rsidDel="00100A63">
                <w:delText>TROTSIUK, Volodmyr</w:delText>
              </w:r>
            </w:del>
            <w:ins w:id="12326" w:author="Matyas Adam" w:date="2018-11-17T17:52:00Z">
              <w:del w:id="12327" w:author="PS" w:date="2018-11-25T16:28:00Z">
                <w:r w:rsidDel="00100A63">
                  <w:delText>V.</w:delText>
                </w:r>
              </w:del>
            </w:ins>
            <w:del w:id="12328" w:author="PS" w:date="2018-11-25T16:28:00Z">
              <w:r w:rsidRPr="008D7FC4" w:rsidDel="00100A63">
                <w:delText xml:space="preserve">, </w:delText>
              </w:r>
              <w:r w:rsidDel="00100A63">
                <w:delText>TEODOSIU, Marius</w:delText>
              </w:r>
            </w:del>
            <w:ins w:id="12329" w:author="Matyas Adam" w:date="2018-11-17T17:52:00Z">
              <w:del w:id="12330" w:author="PS" w:date="2018-11-25T16:28:00Z">
                <w:r w:rsidDel="00100A63">
                  <w:delText>M.</w:delText>
                </w:r>
              </w:del>
            </w:ins>
            <w:del w:id="12331" w:author="PS" w:date="2018-11-25T16:28:00Z">
              <w:r w:rsidRPr="008D7FC4" w:rsidDel="00100A63">
                <w:delText xml:space="preserve">, </w:delText>
              </w:r>
              <w:r w:rsidDel="00100A63">
                <w:delText>BOURIAUD</w:delText>
              </w:r>
              <w:r w:rsidRPr="008D7FC4" w:rsidDel="00100A63">
                <w:delText>, O</w:delText>
              </w:r>
              <w:r w:rsidDel="00100A63">
                <w:delText>livier</w:delText>
              </w:r>
            </w:del>
            <w:ins w:id="12332" w:author="Matyas Adam" w:date="2018-11-17T17:52:00Z">
              <w:del w:id="12333" w:author="PS" w:date="2018-11-25T16:28:00Z">
                <w:r w:rsidRPr="008D7FC4" w:rsidDel="00100A63">
                  <w:delText>O</w:delText>
                </w:r>
                <w:r w:rsidDel="00100A63">
                  <w:delText>.</w:delText>
                </w:r>
              </w:del>
            </w:ins>
            <w:del w:id="12334" w:author="PS" w:date="2018-11-25T16:28:00Z">
              <w:r w:rsidRPr="008D7FC4" w:rsidDel="00100A63">
                <w:delText xml:space="preserve">, </w:delText>
              </w:r>
              <w:r w:rsidDel="00100A63">
                <w:delText>BIRIS</w:delText>
              </w:r>
              <w:r w:rsidRPr="008D7FC4" w:rsidDel="00100A63">
                <w:delText>, A</w:delText>
              </w:r>
              <w:r w:rsidDel="00100A63">
                <w:delText>drian</w:delText>
              </w:r>
            </w:del>
            <w:ins w:id="12335" w:author="Matyas Adam" w:date="2018-11-17T17:52:00Z">
              <w:del w:id="12336" w:author="PS" w:date="2018-11-25T16:28:00Z">
                <w:r w:rsidRPr="008D7FC4" w:rsidDel="00100A63">
                  <w:delText>A</w:delText>
                </w:r>
                <w:r w:rsidDel="00100A63">
                  <w:delText>.</w:delText>
                </w:r>
              </w:del>
            </w:ins>
            <w:del w:id="12337" w:author="PS" w:date="2018-11-25T16:28:00Z">
              <w:r w:rsidRPr="008D7FC4" w:rsidDel="00100A63">
                <w:delText xml:space="preserve">, </w:delText>
              </w:r>
              <w:r w:rsidDel="00100A63">
                <w:delText>SÝKORA, Ondřej</w:delText>
              </w:r>
            </w:del>
            <w:ins w:id="12338" w:author="Matyas Adam" w:date="2018-11-17T17:52:00Z">
              <w:del w:id="12339" w:author="PS" w:date="2018-11-25T16:28:00Z">
                <w:r w:rsidDel="00100A63">
                  <w:delText>O.</w:delText>
                </w:r>
              </w:del>
            </w:ins>
            <w:del w:id="12340" w:author="PS" w:date="2018-11-25T16:28:00Z">
              <w:r w:rsidRPr="008D7FC4" w:rsidDel="00100A63">
                <w:delText xml:space="preserve">, </w:delText>
              </w:r>
              <w:r w:rsidDel="00100A63">
                <w:delText>UZEL, Petr</w:delText>
              </w:r>
            </w:del>
            <w:ins w:id="12341" w:author="Matyas Adam" w:date="2018-11-17T17:52:00Z">
              <w:del w:id="12342" w:author="PS" w:date="2018-11-25T16:28:00Z">
                <w:r w:rsidDel="00100A63">
                  <w:delText>P.</w:delText>
                </w:r>
              </w:del>
            </w:ins>
            <w:del w:id="12343" w:author="PS" w:date="2018-11-25T16:28:00Z">
              <w:r w:rsidRPr="008D7FC4" w:rsidDel="00100A63">
                <w:delText xml:space="preserve">, </w:delText>
              </w:r>
              <w:r w:rsidDel="00100A63">
                <w:delText>ZELENKA, Jiří</w:delText>
              </w:r>
            </w:del>
            <w:ins w:id="12344" w:author="Matyas Adam" w:date="2018-11-17T17:52:00Z">
              <w:del w:id="12345" w:author="PS" w:date="2018-11-25T16:28:00Z">
                <w:r w:rsidDel="00100A63">
                  <w:delText>J.</w:delText>
                </w:r>
              </w:del>
            </w:ins>
            <w:del w:id="12346" w:author="PS" w:date="2018-11-25T16:28:00Z">
              <w:r w:rsidRPr="008D7FC4" w:rsidDel="00100A63">
                <w:delText xml:space="preserve">, </w:delText>
              </w:r>
              <w:r w:rsidDel="00100A63">
                <w:delText>SEDLÁK, Vít</w:delText>
              </w:r>
            </w:del>
            <w:ins w:id="12347" w:author="Matyas Adam" w:date="2018-11-17T17:52:00Z">
              <w:del w:id="12348" w:author="PS" w:date="2018-11-25T16:28:00Z">
                <w:r w:rsidDel="00100A63">
                  <w:delText>V.</w:delText>
                </w:r>
              </w:del>
            </w:ins>
            <w:del w:id="12349" w:author="PS" w:date="2018-11-25T16:28:00Z">
              <w:r w:rsidRPr="008D7FC4" w:rsidDel="00100A63">
                <w:delText xml:space="preserve">, </w:delText>
              </w:r>
              <w:r w:rsidRPr="005564DC" w:rsidDel="00100A63">
                <w:rPr>
                  <w:b/>
                </w:rPr>
                <w:delText>L</w:delText>
              </w:r>
              <w:r w:rsidDel="00100A63">
                <w:rPr>
                  <w:b/>
                </w:rPr>
                <w:delText>EHEJČEK, Jiří</w:delText>
              </w:r>
            </w:del>
            <w:ins w:id="12350" w:author="Matyas Adam" w:date="2018-11-17T17:53:00Z">
              <w:del w:id="12351" w:author="PS" w:date="2018-11-25T16:28:00Z">
                <w:r w:rsidDel="00100A63">
                  <w:rPr>
                    <w:b/>
                  </w:rPr>
                  <w:delText>J</w:delText>
                </w:r>
              </w:del>
            </w:ins>
            <w:del w:id="12352" w:author="PS" w:date="2018-11-25T16:28:00Z">
              <w:r w:rsidDel="00100A63">
                <w:delText xml:space="preserve">, </w:delText>
              </w:r>
              <w:r w:rsidRPr="008D7FC4" w:rsidDel="00100A63">
                <w:delText>2013</w:delText>
              </w:r>
              <w:r w:rsidDel="00100A63">
                <w:delText>.</w:delText>
              </w:r>
              <w:r w:rsidRPr="008D7FC4" w:rsidDel="00100A63">
                <w:delText xml:space="preserve"> Landscape-level variability in historical disturbance in primary </w:delText>
              </w:r>
              <w:r w:rsidRPr="008D7FC4" w:rsidDel="00100A63">
                <w:rPr>
                  <w:i/>
                </w:rPr>
                <w:delText>Picea abies</w:delText>
              </w:r>
              <w:r w:rsidRPr="008D7FC4" w:rsidDel="00100A63">
                <w:delText xml:space="preserve"> mountain forests of the Eastern Carpathians, Romania. </w:delText>
              </w:r>
              <w:r w:rsidRPr="008D7FC4" w:rsidDel="00100A63">
                <w:rPr>
                  <w:i/>
                </w:rPr>
                <w:delText>Journal of Vegetation Science</w:delText>
              </w:r>
              <w:r w:rsidDel="00100A63">
                <w:rPr>
                  <w:i/>
                </w:rPr>
                <w:delText>.</w:delText>
              </w:r>
              <w:r w:rsidRPr="008D7FC4" w:rsidDel="00100A63">
                <w:delText xml:space="preserve"> </w:delText>
              </w:r>
              <w:r w:rsidRPr="00DF7DE5" w:rsidDel="00100A63">
                <w:rPr>
                  <w:b/>
                </w:rPr>
                <w:delText>25</w:delText>
              </w:r>
              <w:r w:rsidRPr="00DF7DE5" w:rsidDel="00100A63">
                <w:delText>(</w:delText>
              </w:r>
              <w:r w:rsidRPr="008D7FC4" w:rsidDel="00100A63">
                <w:delText>2</w:delText>
              </w:r>
              <w:r w:rsidDel="00100A63">
                <w:delText>),</w:delText>
              </w:r>
              <w:r w:rsidRPr="008D7FC4" w:rsidDel="00100A63">
                <w:delText xml:space="preserve"> 386-401.</w:delText>
              </w:r>
              <w:r w:rsidDel="00100A63">
                <w:delText xml:space="preserve"> </w:delText>
              </w:r>
            </w:del>
            <w:ins w:id="12353" w:author="Matyas Adam" w:date="2018-11-17T17:53:00Z">
              <w:del w:id="12354" w:author="PS" w:date="2018-11-25T16:28:00Z">
                <w:r w:rsidDel="00100A63">
                  <w:delText xml:space="preserve">2013. </w:delText>
                </w:r>
              </w:del>
            </w:ins>
            <w:del w:id="12355" w:author="PS" w:date="2018-11-25T16:28:00Z">
              <w:r w:rsidRPr="00F65DEF" w:rsidDel="00100A63">
                <w:delText>ISSN: 1100-9233.</w:delText>
              </w:r>
              <w:r w:rsidDel="00100A63">
                <w:delText xml:space="preserve"> (5 %)</w:delText>
              </w:r>
            </w:del>
          </w:p>
          <w:p w14:paraId="167857EE" w14:textId="555F9073" w:rsidR="00E05AA8" w:rsidRPr="008D7FC4" w:rsidDel="00100A63" w:rsidRDefault="00E05AA8">
            <w:pPr>
              <w:ind w:left="322" w:hanging="284"/>
              <w:rPr>
                <w:del w:id="12356" w:author="PS" w:date="2018-11-25T16:28:00Z"/>
              </w:rPr>
              <w:pPrChange w:id="12357" w:author="Matyas Adam" w:date="2018-11-17T17:54:00Z">
                <w:pPr>
                  <w:jc w:val="both"/>
                </w:pPr>
              </w:pPrChange>
            </w:pPr>
          </w:p>
          <w:p w14:paraId="21D20F7E" w14:textId="0DF3BE24" w:rsidR="00E05AA8" w:rsidRPr="008D7FC4" w:rsidDel="00100A63" w:rsidRDefault="00E05AA8">
            <w:pPr>
              <w:ind w:left="322" w:hanging="284"/>
              <w:rPr>
                <w:del w:id="12358" w:author="PS" w:date="2018-11-25T16:28:00Z"/>
              </w:rPr>
              <w:pPrChange w:id="12359" w:author="Matyas Adam" w:date="2018-11-17T17:54:00Z">
                <w:pPr>
                  <w:numPr>
                    <w:numId w:val="4"/>
                  </w:numPr>
                  <w:tabs>
                    <w:tab w:val="num" w:pos="720"/>
                  </w:tabs>
                  <w:ind w:left="720" w:hanging="360"/>
                  <w:jc w:val="both"/>
                </w:pPr>
              </w:pPrChange>
            </w:pPr>
            <w:del w:id="12360" w:author="PS" w:date="2018-11-25T16:28:00Z">
              <w:r w:rsidDel="00100A63">
                <w:delText>HANÁČEK, Martin</w:delText>
              </w:r>
            </w:del>
            <w:ins w:id="12361" w:author="Matyas Adam" w:date="2018-11-17T17:53:00Z">
              <w:del w:id="12362" w:author="PS" w:date="2018-11-25T16:28:00Z">
                <w:r w:rsidDel="00100A63">
                  <w:delText>M.</w:delText>
                </w:r>
              </w:del>
            </w:ins>
            <w:del w:id="12363" w:author="PS" w:date="2018-11-25T16:28:00Z">
              <w:r w:rsidRPr="008D7FC4" w:rsidDel="00100A63">
                <w:delText xml:space="preserve">, </w:delText>
              </w:r>
              <w:r w:rsidDel="00100A63">
                <w:delText>NÝVLT, Daniel</w:delText>
              </w:r>
            </w:del>
            <w:ins w:id="12364" w:author="Matyas Adam" w:date="2018-11-17T17:53:00Z">
              <w:del w:id="12365" w:author="PS" w:date="2018-11-25T16:28:00Z">
                <w:r w:rsidDel="00100A63">
                  <w:delText>D.</w:delText>
                </w:r>
              </w:del>
            </w:ins>
            <w:del w:id="12366" w:author="PS" w:date="2018-11-25T16:28:00Z">
              <w:r w:rsidRPr="008D7FC4" w:rsidDel="00100A63">
                <w:delText xml:space="preserve">, </w:delText>
              </w:r>
              <w:r w:rsidDel="00100A63">
                <w:delText>FLAŠAR, Jan</w:delText>
              </w:r>
            </w:del>
            <w:ins w:id="12367" w:author="Matyas Adam" w:date="2018-11-17T17:53:00Z">
              <w:del w:id="12368" w:author="PS" w:date="2018-11-25T16:28:00Z">
                <w:r w:rsidDel="00100A63">
                  <w:delText>J.</w:delText>
                </w:r>
              </w:del>
            </w:ins>
            <w:del w:id="12369" w:author="PS" w:date="2018-11-25T16:28:00Z">
              <w:r w:rsidDel="00100A63">
                <w:delText>,</w:delText>
              </w:r>
              <w:r w:rsidRPr="008D7FC4" w:rsidDel="00100A63">
                <w:delText xml:space="preserve"> </w:delText>
              </w:r>
              <w:r w:rsidDel="00100A63">
                <w:delText>STACKE, Václav</w:delText>
              </w:r>
            </w:del>
            <w:ins w:id="12370" w:author="Matyas Adam" w:date="2018-11-17T17:53:00Z">
              <w:del w:id="12371" w:author="PS" w:date="2018-11-25T16:28:00Z">
                <w:r w:rsidDel="00100A63">
                  <w:delText>V.</w:delText>
                </w:r>
              </w:del>
            </w:ins>
            <w:del w:id="12372" w:author="PS" w:date="2018-11-25T16:28:00Z">
              <w:r w:rsidRPr="008D7FC4" w:rsidDel="00100A63">
                <w:delText xml:space="preserve">, </w:delText>
              </w:r>
              <w:r w:rsidRPr="005564DC" w:rsidDel="00100A63">
                <w:rPr>
                  <w:b/>
                </w:rPr>
                <w:delText>L</w:delText>
              </w:r>
              <w:r w:rsidDel="00100A63">
                <w:rPr>
                  <w:b/>
                </w:rPr>
                <w:delText>EHEJČEK, Jiří</w:delText>
              </w:r>
            </w:del>
            <w:ins w:id="12373" w:author="Matyas Adam" w:date="2018-11-17T17:53:00Z">
              <w:del w:id="12374" w:author="PS" w:date="2018-11-25T16:28:00Z">
                <w:r w:rsidDel="00100A63">
                  <w:rPr>
                    <w:b/>
                  </w:rPr>
                  <w:delText>J.</w:delText>
                </w:r>
              </w:del>
            </w:ins>
            <w:del w:id="12375" w:author="PS" w:date="2018-11-25T16:28:00Z">
              <w:r w:rsidRPr="008D7FC4" w:rsidDel="00100A63">
                <w:delText xml:space="preserve">, </w:delText>
              </w:r>
              <w:r w:rsidDel="00100A63">
                <w:delText>TÓTHOVÁ Gabriela</w:delText>
              </w:r>
            </w:del>
            <w:ins w:id="12376" w:author="Matyas Adam" w:date="2018-11-17T17:53:00Z">
              <w:del w:id="12377" w:author="PS" w:date="2018-11-25T16:28:00Z">
                <w:r w:rsidDel="00100A63">
                  <w:delText>G.</w:delText>
                </w:r>
              </w:del>
            </w:ins>
            <w:del w:id="12378" w:author="PS" w:date="2018-11-25T16:28:00Z">
              <w:r w:rsidRPr="008D7FC4" w:rsidDel="00100A63">
                <w:delText xml:space="preserve">, </w:delText>
              </w:r>
              <w:r w:rsidDel="00100A63">
                <w:delText>BŘEŽNÝ, Martin</w:delText>
              </w:r>
            </w:del>
            <w:ins w:id="12379" w:author="Matyas Adam" w:date="2018-11-17T17:53:00Z">
              <w:del w:id="12380" w:author="PS" w:date="2018-11-25T16:28:00Z">
                <w:r w:rsidDel="00100A63">
                  <w:delText>M.</w:delText>
                </w:r>
              </w:del>
            </w:ins>
            <w:del w:id="12381" w:author="PS" w:date="2018-11-25T16:28:00Z">
              <w:r w:rsidRPr="008D7FC4" w:rsidDel="00100A63">
                <w:delText xml:space="preserve">, </w:delText>
              </w:r>
              <w:r w:rsidDel="00100A63">
                <w:delText>PROCHÁZKOVÁ, Barbora</w:delText>
              </w:r>
            </w:del>
            <w:ins w:id="12382" w:author="Matyas Adam" w:date="2018-11-17T17:53:00Z">
              <w:del w:id="12383" w:author="PS" w:date="2018-11-25T16:28:00Z">
                <w:r w:rsidDel="00100A63">
                  <w:delText>B.</w:delText>
                </w:r>
              </w:del>
            </w:ins>
            <w:del w:id="12384" w:author="PS" w:date="2018-11-25T16:28:00Z">
              <w:r w:rsidRPr="008D7FC4" w:rsidDel="00100A63">
                <w:delText xml:space="preserve">, </w:delText>
              </w:r>
              <w:r w:rsidDel="00100A63">
                <w:delText>UXA</w:delText>
              </w:r>
              <w:r w:rsidRPr="008D7FC4" w:rsidDel="00100A63">
                <w:delText>, T</w:delText>
              </w:r>
              <w:r w:rsidDel="00100A63">
                <w:delText>omáš</w:delText>
              </w:r>
            </w:del>
            <w:ins w:id="12385" w:author="Matyas Adam" w:date="2018-11-17T17:53:00Z">
              <w:del w:id="12386" w:author="PS" w:date="2018-11-25T16:28:00Z">
                <w:r w:rsidRPr="008D7FC4" w:rsidDel="00100A63">
                  <w:delText>T</w:delText>
                </w:r>
                <w:r w:rsidDel="00100A63">
                  <w:delText>.</w:delText>
                </w:r>
              </w:del>
            </w:ins>
            <w:del w:id="12387" w:author="PS" w:date="2018-11-25T16:28:00Z">
              <w:r w:rsidRPr="008D7FC4" w:rsidDel="00100A63">
                <w:delText xml:space="preserve">, </w:delText>
              </w:r>
              <w:r w:rsidDel="00100A63">
                <w:delText>KŘENOVSKÁ</w:delText>
              </w:r>
              <w:r w:rsidRPr="008D7FC4" w:rsidDel="00100A63">
                <w:delText>, I</w:delText>
              </w:r>
              <w:r w:rsidDel="00100A63">
                <w:delText>va</w:delText>
              </w:r>
            </w:del>
            <w:ins w:id="12388" w:author="Matyas Adam" w:date="2018-11-17T17:53:00Z">
              <w:del w:id="12389" w:author="PS" w:date="2018-11-25T16:28:00Z">
                <w:r w:rsidRPr="008D7FC4" w:rsidDel="00100A63">
                  <w:delText>I</w:delText>
                </w:r>
                <w:r w:rsidDel="00100A63">
                  <w:delText>.</w:delText>
                </w:r>
              </w:del>
            </w:ins>
            <w:del w:id="12390" w:author="PS" w:date="2018-11-25T16:28:00Z">
              <w:r w:rsidDel="00100A63">
                <w:delText xml:space="preserve">, </w:delText>
              </w:r>
              <w:r w:rsidRPr="008D7FC4" w:rsidDel="00100A63">
                <w:delText>2013</w:delText>
              </w:r>
              <w:r w:rsidDel="00100A63">
                <w:delText>.</w:delText>
              </w:r>
              <w:r w:rsidRPr="008D7FC4" w:rsidDel="00100A63">
                <w:delText xml:space="preserve"> New methods to reconstruct clast transport history in different glacial sedimentary environments: Case study for Old Red sandstone clasts from polythermal Hørbyebreen and Bertilbreen valley glaciers, Central Svalbard. </w:delText>
              </w:r>
              <w:r w:rsidRPr="008D7FC4" w:rsidDel="00100A63">
                <w:rPr>
                  <w:i/>
                </w:rPr>
                <w:delText>Czech Polar Reports</w:delText>
              </w:r>
              <w:r w:rsidDel="00100A63">
                <w:delText>.</w:delText>
              </w:r>
              <w:r w:rsidRPr="008D7FC4" w:rsidDel="00100A63">
                <w:delText xml:space="preserve"> </w:delText>
              </w:r>
              <w:r w:rsidRPr="00DF7DE5" w:rsidDel="00100A63">
                <w:rPr>
                  <w:b/>
                </w:rPr>
                <w:delText>3</w:delText>
              </w:r>
              <w:r w:rsidDel="00100A63">
                <w:delText>,</w:delText>
              </w:r>
              <w:r w:rsidRPr="008D7FC4" w:rsidDel="00100A63">
                <w:delText xml:space="preserve"> 107-129.</w:delText>
              </w:r>
              <w:r w:rsidDel="00100A63">
                <w:delText xml:space="preserve"> </w:delText>
              </w:r>
            </w:del>
            <w:ins w:id="12391" w:author="Matyas Adam" w:date="2018-11-17T17:53:00Z">
              <w:del w:id="12392" w:author="PS" w:date="2018-11-25T16:28:00Z">
                <w:r w:rsidRPr="008D7FC4" w:rsidDel="00100A63">
                  <w:delText>.</w:delText>
                </w:r>
                <w:r w:rsidDel="00100A63">
                  <w:delText xml:space="preserve"> 2013. </w:delText>
                </w:r>
              </w:del>
            </w:ins>
            <w:del w:id="12393" w:author="PS" w:date="2018-11-25T16:28:00Z">
              <w:r w:rsidRPr="00F65DEF" w:rsidDel="00100A63">
                <w:delText>ISSN 1805-0689</w:delText>
              </w:r>
              <w:r w:rsidDel="00100A63">
                <w:delText>. (10 %)</w:delText>
              </w:r>
            </w:del>
          </w:p>
          <w:p w14:paraId="12A919EF" w14:textId="5AD22F7D" w:rsidR="00E05AA8" w:rsidDel="00100A63" w:rsidRDefault="00E05AA8" w:rsidP="00495DC8">
            <w:pPr>
              <w:jc w:val="both"/>
              <w:rPr>
                <w:del w:id="12394" w:author="PS" w:date="2018-11-25T16:28:00Z"/>
                <w:b/>
              </w:rPr>
            </w:pPr>
          </w:p>
        </w:tc>
      </w:tr>
      <w:tr w:rsidR="00E05AA8" w:rsidDel="00100A63" w14:paraId="190654C8" w14:textId="048F9234" w:rsidTr="00495DC8">
        <w:trPr>
          <w:trHeight w:val="218"/>
          <w:del w:id="12395" w:author="PS" w:date="2018-11-25T16:28:00Z"/>
        </w:trPr>
        <w:tc>
          <w:tcPr>
            <w:tcW w:w="9859" w:type="dxa"/>
            <w:gridSpan w:val="11"/>
            <w:shd w:val="clear" w:color="auto" w:fill="F7CAAC"/>
          </w:tcPr>
          <w:p w14:paraId="584CE552" w14:textId="3178DBA8" w:rsidR="00E05AA8" w:rsidDel="00100A63" w:rsidRDefault="00E05AA8" w:rsidP="00495DC8">
            <w:pPr>
              <w:rPr>
                <w:del w:id="12396" w:author="PS" w:date="2018-11-25T16:28:00Z"/>
                <w:b/>
              </w:rPr>
            </w:pPr>
            <w:del w:id="12397" w:author="PS" w:date="2018-11-25T16:28:00Z">
              <w:r w:rsidDel="00100A63">
                <w:rPr>
                  <w:b/>
                </w:rPr>
                <w:delText>Působení v zahraničí</w:delText>
              </w:r>
            </w:del>
          </w:p>
        </w:tc>
      </w:tr>
      <w:tr w:rsidR="00E05AA8" w:rsidDel="00100A63" w14:paraId="4806392D" w14:textId="733D3654" w:rsidTr="00495DC8">
        <w:trPr>
          <w:trHeight w:val="328"/>
          <w:del w:id="12398" w:author="PS" w:date="2018-11-25T16:28:00Z"/>
        </w:trPr>
        <w:tc>
          <w:tcPr>
            <w:tcW w:w="9859" w:type="dxa"/>
            <w:gridSpan w:val="11"/>
          </w:tcPr>
          <w:p w14:paraId="22EF35E7" w14:textId="2E2CF905" w:rsidR="00E05AA8" w:rsidRPr="008D7FC4" w:rsidDel="00100A63" w:rsidRDefault="00E05AA8">
            <w:pPr>
              <w:ind w:left="322" w:hanging="284"/>
              <w:rPr>
                <w:del w:id="12399" w:author="PS" w:date="2018-11-25T16:28:00Z"/>
              </w:rPr>
              <w:pPrChange w:id="12400" w:author="Matyas Adam" w:date="2018-11-17T17:55:00Z">
                <w:pPr/>
              </w:pPrChange>
            </w:pPr>
            <w:del w:id="12401" w:author="PS" w:date="2018-11-25T16:28:00Z">
              <w:r w:rsidDel="00100A63">
                <w:delText>07. 2015</w:delText>
              </w:r>
            </w:del>
            <w:ins w:id="12402" w:author="Matyas Adam" w:date="2018-11-17T17:55:00Z">
              <w:del w:id="12403" w:author="PS" w:date="2018-11-25T16:28:00Z">
                <w:r w:rsidDel="00100A63">
                  <w:delText xml:space="preserve"> </w:delText>
                </w:r>
              </w:del>
            </w:ins>
            <w:del w:id="12404" w:author="PS" w:date="2018-11-25T16:28:00Z">
              <w:r w:rsidDel="00100A63">
                <w:tab/>
                <w:delText xml:space="preserve"> + 09.2016</w:delText>
              </w:r>
            </w:del>
            <w:ins w:id="12405" w:author="Matyas Adam" w:date="2018-11-17T17:54:00Z">
              <w:del w:id="12406" w:author="PS" w:date="2018-11-25T16:28:00Z">
                <w:r w:rsidDel="00100A63">
                  <w:delText xml:space="preserve">: </w:delText>
                </w:r>
              </w:del>
            </w:ins>
            <w:del w:id="12407" w:author="PS" w:date="2018-11-25T16:28:00Z">
              <w:r w:rsidDel="00100A63">
                <w:tab/>
              </w:r>
              <w:r w:rsidRPr="008D7FC4" w:rsidDel="00100A63">
                <w:delText>Universtity of Greifswald, Landscape Ecol. Res. Group, Německo</w:delText>
              </w:r>
            </w:del>
            <w:ins w:id="12408" w:author="Matyas Adam" w:date="2018-11-17T17:54:00Z">
              <w:del w:id="12409" w:author="PS" w:date="2018-11-25T16:28:00Z">
                <w:r w:rsidDel="00100A63">
                  <w:delText xml:space="preserve"> - </w:delText>
                </w:r>
              </w:del>
            </w:ins>
          </w:p>
          <w:p w14:paraId="4DF3B011" w14:textId="2773226F" w:rsidR="00E05AA8" w:rsidDel="00100A63" w:rsidRDefault="00E05AA8">
            <w:pPr>
              <w:ind w:left="322" w:hanging="284"/>
              <w:rPr>
                <w:del w:id="12410" w:author="PS" w:date="2018-11-25T16:28:00Z"/>
              </w:rPr>
              <w:pPrChange w:id="12411" w:author="Matyas Adam" w:date="2018-11-17T17:55:00Z">
                <w:pPr/>
              </w:pPrChange>
            </w:pPr>
            <w:del w:id="12412" w:author="PS" w:date="2018-11-25T16:28:00Z">
              <w:r w:rsidRPr="008D7FC4" w:rsidDel="00100A63">
                <w:tab/>
              </w:r>
              <w:r w:rsidRPr="008D7FC4" w:rsidDel="00100A63">
                <w:tab/>
              </w:r>
              <w:r w:rsidRPr="008D7FC4" w:rsidDel="00100A63">
                <w:tab/>
              </w:r>
              <w:r w:rsidRPr="008D7FC4" w:rsidDel="00100A63">
                <w:tab/>
                <w:delText>- vědecko-výzkumná stáž</w:delText>
              </w:r>
            </w:del>
          </w:p>
          <w:p w14:paraId="18B64B27" w14:textId="06FCD6B1" w:rsidR="00E05AA8" w:rsidRPr="008D7FC4" w:rsidDel="00100A63" w:rsidRDefault="00E05AA8">
            <w:pPr>
              <w:ind w:left="322" w:hanging="284"/>
              <w:rPr>
                <w:del w:id="12413" w:author="PS" w:date="2018-11-25T16:28:00Z"/>
              </w:rPr>
              <w:pPrChange w:id="12414" w:author="Matyas Adam" w:date="2018-11-17T17:55:00Z">
                <w:pPr/>
              </w:pPrChange>
            </w:pPr>
          </w:p>
          <w:p w14:paraId="246DDBE1" w14:textId="5F0C6E83" w:rsidR="00E05AA8" w:rsidRPr="008D7FC4" w:rsidDel="00100A63" w:rsidRDefault="00E05AA8">
            <w:pPr>
              <w:ind w:left="322" w:hanging="284"/>
              <w:rPr>
                <w:del w:id="12415" w:author="PS" w:date="2018-11-25T16:28:00Z"/>
              </w:rPr>
              <w:pPrChange w:id="12416" w:author="Matyas Adam" w:date="2018-11-17T17:55:00Z">
                <w:pPr/>
              </w:pPrChange>
            </w:pPr>
            <w:del w:id="12417" w:author="PS" w:date="2018-11-25T16:28:00Z">
              <w:r w:rsidDel="00100A63">
                <w:delText>08. 2014</w:delText>
              </w:r>
              <w:r w:rsidDel="00100A63">
                <w:tab/>
              </w:r>
            </w:del>
            <w:ins w:id="12418" w:author="Matyas Adam" w:date="2018-11-17T17:54:00Z">
              <w:del w:id="12419" w:author="PS" w:date="2018-11-25T16:28:00Z">
                <w:r w:rsidDel="00100A63">
                  <w:delText xml:space="preserve">: </w:delText>
                </w:r>
              </w:del>
            </w:ins>
            <w:del w:id="12420" w:author="PS" w:date="2018-11-25T16:28:00Z">
              <w:r w:rsidDel="00100A63">
                <w:tab/>
              </w:r>
              <w:r w:rsidDel="00100A63">
                <w:tab/>
              </w:r>
              <w:r w:rsidRPr="008D7FC4" w:rsidDel="00100A63">
                <w:delText>Výzkumná stanice Bioforsk Svanhovd, Norsko</w:delText>
              </w:r>
            </w:del>
            <w:ins w:id="12421" w:author="Matyas Adam" w:date="2018-11-17T17:54:00Z">
              <w:del w:id="12422" w:author="PS" w:date="2018-11-25T16:28:00Z">
                <w:r w:rsidDel="00100A63">
                  <w:delText xml:space="preserve"> - </w:delText>
                </w:r>
              </w:del>
            </w:ins>
          </w:p>
          <w:p w14:paraId="25990FDF" w14:textId="3B2EFFB5" w:rsidR="00E05AA8" w:rsidDel="00100A63" w:rsidRDefault="00E05AA8">
            <w:pPr>
              <w:ind w:left="322" w:hanging="284"/>
              <w:rPr>
                <w:del w:id="12423" w:author="PS" w:date="2018-11-25T16:28:00Z"/>
              </w:rPr>
              <w:pPrChange w:id="12424" w:author="Matyas Adam" w:date="2018-11-17T17:55:00Z">
                <w:pPr/>
              </w:pPrChange>
            </w:pPr>
            <w:del w:id="12425" w:author="PS" w:date="2018-11-25T16:28:00Z">
              <w:r w:rsidRPr="008D7FC4" w:rsidDel="00100A63">
                <w:tab/>
              </w:r>
              <w:r w:rsidRPr="008D7FC4" w:rsidDel="00100A63">
                <w:tab/>
              </w:r>
              <w:r w:rsidRPr="008D7FC4" w:rsidDel="00100A63">
                <w:tab/>
              </w:r>
              <w:r w:rsidRPr="008D7FC4" w:rsidDel="00100A63">
                <w:tab/>
                <w:delText>- vědecko-výzkumný pobyt</w:delText>
              </w:r>
            </w:del>
          </w:p>
          <w:p w14:paraId="7C029C46" w14:textId="15148C56" w:rsidR="00E05AA8" w:rsidRPr="008D7FC4" w:rsidDel="00100A63" w:rsidRDefault="00E05AA8">
            <w:pPr>
              <w:ind w:left="322" w:hanging="284"/>
              <w:rPr>
                <w:del w:id="12426" w:author="PS" w:date="2018-11-25T16:28:00Z"/>
              </w:rPr>
              <w:pPrChange w:id="12427" w:author="Matyas Adam" w:date="2018-11-17T17:55:00Z">
                <w:pPr/>
              </w:pPrChange>
            </w:pPr>
          </w:p>
          <w:p w14:paraId="0B322776" w14:textId="30608563" w:rsidR="00E05AA8" w:rsidRPr="008D7FC4" w:rsidDel="00100A63" w:rsidRDefault="00E05AA8">
            <w:pPr>
              <w:ind w:left="322" w:hanging="284"/>
              <w:rPr>
                <w:del w:id="12428" w:author="PS" w:date="2018-11-25T16:28:00Z"/>
              </w:rPr>
              <w:pPrChange w:id="12429" w:author="Matyas Adam" w:date="2018-11-17T17:55:00Z">
                <w:pPr/>
              </w:pPrChange>
            </w:pPr>
            <w:del w:id="12430" w:author="PS" w:date="2018-11-25T16:28:00Z">
              <w:r w:rsidRPr="008D7FC4" w:rsidDel="00100A63">
                <w:delText>11.</w:delText>
              </w:r>
            </w:del>
            <w:ins w:id="12431" w:author="Matyas Adam" w:date="2018-11-17T17:56:00Z">
              <w:del w:id="12432" w:author="PS" w:date="2018-11-25T16:28:00Z">
                <w:r w:rsidDel="00100A63">
                  <w:delText>2013</w:delText>
                </w:r>
              </w:del>
            </w:ins>
            <w:del w:id="12433" w:author="PS" w:date="2018-11-25T16:28:00Z">
              <w:r w:rsidRPr="008D7FC4" w:rsidDel="00100A63">
                <w:delText xml:space="preserve"> – 12. 2013</w:delText>
              </w:r>
            </w:del>
            <w:ins w:id="12434" w:author="Matyas Adam" w:date="2018-11-17T17:54:00Z">
              <w:del w:id="12435" w:author="PS" w:date="2018-11-25T16:28:00Z">
                <w:r w:rsidDel="00100A63">
                  <w:delText xml:space="preserve">: </w:delText>
                </w:r>
              </w:del>
            </w:ins>
            <w:del w:id="12436" w:author="PS" w:date="2018-11-25T16:28:00Z">
              <w:r w:rsidRPr="008D7FC4" w:rsidDel="00100A63">
                <w:tab/>
              </w:r>
              <w:r w:rsidDel="00100A63">
                <w:tab/>
              </w:r>
              <w:r w:rsidRPr="008D7FC4" w:rsidDel="00100A63">
                <w:delText xml:space="preserve">Swiss Federal Institute for Forest, Snow and Landscape Research WSL, ETH Zürich, </w:delText>
              </w:r>
              <w:r w:rsidDel="00100A63">
                <w:tab/>
              </w:r>
              <w:r w:rsidDel="00100A63">
                <w:tab/>
              </w:r>
              <w:r w:rsidDel="00100A63">
                <w:tab/>
              </w:r>
              <w:r w:rsidDel="00100A63">
                <w:tab/>
              </w:r>
              <w:r w:rsidRPr="008D7FC4" w:rsidDel="00100A63">
                <w:delText>Švýcarsko</w:delText>
              </w:r>
            </w:del>
            <w:ins w:id="12437" w:author="Matyas Adam" w:date="2018-11-17T17:54:00Z">
              <w:del w:id="12438" w:author="PS" w:date="2018-11-25T16:28:00Z">
                <w:r w:rsidDel="00100A63">
                  <w:delText xml:space="preserve"> </w:delText>
                </w:r>
              </w:del>
            </w:ins>
          </w:p>
          <w:p w14:paraId="1E20A16D" w14:textId="58BCE2EC" w:rsidR="00E05AA8" w:rsidDel="00100A63" w:rsidRDefault="00E05AA8">
            <w:pPr>
              <w:ind w:left="322" w:hanging="284"/>
              <w:rPr>
                <w:del w:id="12439" w:author="PS" w:date="2018-11-25T16:28:00Z"/>
              </w:rPr>
              <w:pPrChange w:id="12440" w:author="Matyas Adam" w:date="2018-11-17T17:55:00Z">
                <w:pPr/>
              </w:pPrChange>
            </w:pPr>
            <w:del w:id="12441" w:author="PS" w:date="2018-11-25T16:28:00Z">
              <w:r w:rsidRPr="008D7FC4" w:rsidDel="00100A63">
                <w:tab/>
              </w:r>
              <w:r w:rsidRPr="008D7FC4" w:rsidDel="00100A63">
                <w:tab/>
              </w:r>
              <w:r w:rsidRPr="008D7FC4" w:rsidDel="00100A63">
                <w:tab/>
              </w:r>
              <w:r w:rsidRPr="008D7FC4" w:rsidDel="00100A63">
                <w:tab/>
                <w:delText>- vědecko-výzkumná stáž</w:delText>
              </w:r>
            </w:del>
          </w:p>
          <w:p w14:paraId="64DD97FB" w14:textId="615A5D40" w:rsidR="00E05AA8" w:rsidRPr="008D7FC4" w:rsidDel="00100A63" w:rsidRDefault="00E05AA8">
            <w:pPr>
              <w:ind w:left="322" w:hanging="284"/>
              <w:rPr>
                <w:del w:id="12442" w:author="PS" w:date="2018-11-25T16:28:00Z"/>
              </w:rPr>
              <w:pPrChange w:id="12443" w:author="Matyas Adam" w:date="2018-11-17T17:55:00Z">
                <w:pPr/>
              </w:pPrChange>
            </w:pPr>
          </w:p>
          <w:p w14:paraId="241C59AB" w14:textId="4E52278E" w:rsidR="00E05AA8" w:rsidRPr="008D7FC4" w:rsidDel="00100A63" w:rsidRDefault="00E05AA8">
            <w:pPr>
              <w:ind w:left="322" w:hanging="284"/>
              <w:rPr>
                <w:del w:id="12444" w:author="PS" w:date="2018-11-25T16:28:00Z"/>
              </w:rPr>
              <w:pPrChange w:id="12445" w:author="Matyas Adam" w:date="2018-11-17T17:55:00Z">
                <w:pPr/>
              </w:pPrChange>
            </w:pPr>
            <w:del w:id="12446" w:author="PS" w:date="2018-11-25T16:28:00Z">
              <w:r w:rsidRPr="008D7FC4" w:rsidDel="00100A63">
                <w:delText>08.2013</w:delText>
              </w:r>
            </w:del>
            <w:ins w:id="12447" w:author="Matyas Adam" w:date="2018-11-17T17:54:00Z">
              <w:del w:id="12448" w:author="PS" w:date="2018-11-25T16:28:00Z">
                <w:r w:rsidDel="00100A63">
                  <w:delText xml:space="preserve">: </w:delText>
                </w:r>
              </w:del>
            </w:ins>
            <w:del w:id="12449" w:author="PS" w:date="2018-11-25T16:28:00Z">
              <w:r w:rsidDel="00100A63">
                <w:tab/>
              </w:r>
              <w:r w:rsidDel="00100A63">
                <w:tab/>
              </w:r>
              <w:r w:rsidDel="00100A63">
                <w:tab/>
              </w:r>
              <w:r w:rsidRPr="008D7FC4" w:rsidDel="00100A63">
                <w:delText>Výzkumná stanice GINR, Kobbefjord, JZ Grónsko</w:delText>
              </w:r>
            </w:del>
            <w:ins w:id="12450" w:author="Matyas Adam" w:date="2018-11-17T17:54:00Z">
              <w:del w:id="12451" w:author="PS" w:date="2018-11-25T16:28:00Z">
                <w:r w:rsidDel="00100A63">
                  <w:delText xml:space="preserve"> </w:delText>
                </w:r>
              </w:del>
            </w:ins>
          </w:p>
          <w:p w14:paraId="6EA8B4A8" w14:textId="3A5DC88F" w:rsidR="00E05AA8" w:rsidDel="00100A63" w:rsidRDefault="00E05AA8">
            <w:pPr>
              <w:ind w:left="322" w:hanging="284"/>
              <w:rPr>
                <w:del w:id="12452" w:author="PS" w:date="2018-11-25T16:28:00Z"/>
              </w:rPr>
              <w:pPrChange w:id="12453" w:author="Matyas Adam" w:date="2018-11-17T17:55:00Z">
                <w:pPr/>
              </w:pPrChange>
            </w:pPr>
            <w:del w:id="12454" w:author="PS" w:date="2018-11-25T16:28:00Z">
              <w:r w:rsidRPr="008D7FC4" w:rsidDel="00100A63">
                <w:tab/>
              </w:r>
              <w:r w:rsidRPr="008D7FC4" w:rsidDel="00100A63">
                <w:tab/>
              </w:r>
              <w:r w:rsidRPr="008D7FC4" w:rsidDel="00100A63">
                <w:tab/>
              </w:r>
              <w:r w:rsidRPr="008D7FC4" w:rsidDel="00100A63">
                <w:tab/>
                <w:delText>- vědecko-výzkumný pobyt</w:delText>
              </w:r>
            </w:del>
          </w:p>
          <w:p w14:paraId="5927926E" w14:textId="3AE3F39C" w:rsidR="00E05AA8" w:rsidRPr="008D7FC4" w:rsidDel="00100A63" w:rsidRDefault="00E05AA8">
            <w:pPr>
              <w:ind w:left="322" w:hanging="284"/>
              <w:rPr>
                <w:del w:id="12455" w:author="PS" w:date="2018-11-25T16:28:00Z"/>
              </w:rPr>
              <w:pPrChange w:id="12456" w:author="Matyas Adam" w:date="2018-11-17T17:55:00Z">
                <w:pPr/>
              </w:pPrChange>
            </w:pPr>
          </w:p>
          <w:p w14:paraId="5E297A79" w14:textId="2FFDDADA" w:rsidR="00E05AA8" w:rsidRPr="008D7FC4" w:rsidDel="00100A63" w:rsidRDefault="00E05AA8">
            <w:pPr>
              <w:ind w:left="322" w:hanging="284"/>
              <w:rPr>
                <w:del w:id="12457" w:author="PS" w:date="2018-11-25T16:28:00Z"/>
              </w:rPr>
              <w:pPrChange w:id="12458" w:author="Matyas Adam" w:date="2018-11-17T17:55:00Z">
                <w:pPr/>
              </w:pPrChange>
            </w:pPr>
            <w:del w:id="12459" w:author="PS" w:date="2018-11-25T16:28:00Z">
              <w:r w:rsidDel="00100A63">
                <w:delText>07.2012 + 07.2015</w:delText>
              </w:r>
            </w:del>
            <w:ins w:id="12460" w:author="Matyas Adam" w:date="2018-11-17T17:55:00Z">
              <w:del w:id="12461" w:author="PS" w:date="2018-11-25T16:28:00Z">
                <w:r w:rsidDel="00100A63">
                  <w:delText xml:space="preserve">: </w:delText>
                </w:r>
              </w:del>
            </w:ins>
            <w:del w:id="12462" w:author="PS" w:date="2018-11-25T16:28:00Z">
              <w:r w:rsidDel="00100A63">
                <w:tab/>
              </w:r>
              <w:r w:rsidRPr="008D7FC4" w:rsidDel="00100A63">
                <w:delText>Česká polární stanice, Svalbard, Norsko</w:delText>
              </w:r>
            </w:del>
            <w:ins w:id="12463" w:author="Matyas Adam" w:date="2018-11-17T17:55:00Z">
              <w:del w:id="12464" w:author="PS" w:date="2018-11-25T16:28:00Z">
                <w:r w:rsidDel="00100A63">
                  <w:delText xml:space="preserve"> </w:delText>
                </w:r>
              </w:del>
            </w:ins>
          </w:p>
          <w:p w14:paraId="784C5F1A" w14:textId="09C2168F" w:rsidR="00E05AA8" w:rsidDel="00100A63" w:rsidRDefault="00E05AA8">
            <w:pPr>
              <w:ind w:left="322" w:hanging="284"/>
              <w:rPr>
                <w:del w:id="12465" w:author="PS" w:date="2018-11-25T16:28:00Z"/>
              </w:rPr>
              <w:pPrChange w:id="12466" w:author="Matyas Adam" w:date="2018-11-17T17:55:00Z">
                <w:pPr/>
              </w:pPrChange>
            </w:pPr>
            <w:del w:id="12467" w:author="PS" w:date="2018-11-25T16:28:00Z">
              <w:r w:rsidDel="00100A63">
                <w:tab/>
              </w:r>
              <w:r w:rsidDel="00100A63">
                <w:tab/>
              </w:r>
              <w:r w:rsidDel="00100A63">
                <w:tab/>
              </w:r>
              <w:r w:rsidDel="00100A63">
                <w:tab/>
              </w:r>
              <w:r w:rsidRPr="008D7FC4" w:rsidDel="00100A63">
                <w:delText>- geologicko-geomorfologická pracovní skupina</w:delText>
              </w:r>
            </w:del>
          </w:p>
          <w:p w14:paraId="24E95EE9" w14:textId="75E81E13" w:rsidR="00E05AA8" w:rsidRPr="008D7FC4" w:rsidDel="00100A63" w:rsidRDefault="00E05AA8">
            <w:pPr>
              <w:ind w:left="322" w:hanging="284"/>
              <w:rPr>
                <w:del w:id="12468" w:author="PS" w:date="2018-11-25T16:28:00Z"/>
              </w:rPr>
              <w:pPrChange w:id="12469" w:author="Matyas Adam" w:date="2018-11-17T17:55:00Z">
                <w:pPr/>
              </w:pPrChange>
            </w:pPr>
          </w:p>
          <w:p w14:paraId="27EACADE" w14:textId="5132271C" w:rsidR="00E05AA8" w:rsidRPr="008D7FC4" w:rsidDel="00100A63" w:rsidRDefault="00E05AA8">
            <w:pPr>
              <w:ind w:left="322" w:hanging="284"/>
              <w:rPr>
                <w:del w:id="12470" w:author="PS" w:date="2018-11-25T16:28:00Z"/>
              </w:rPr>
              <w:pPrChange w:id="12471" w:author="Matyas Adam" w:date="2018-11-17T17:55:00Z">
                <w:pPr/>
              </w:pPrChange>
            </w:pPr>
            <w:del w:id="12472" w:author="PS" w:date="2018-11-25T16:28:00Z">
              <w:r w:rsidDel="00100A63">
                <w:delText>09.2011 – 12.2011</w:delText>
              </w:r>
              <w:r w:rsidDel="00100A63">
                <w:tab/>
              </w:r>
            </w:del>
            <w:ins w:id="12473" w:author="Matyas Adam" w:date="2018-11-17T17:55:00Z">
              <w:del w:id="12474" w:author="PS" w:date="2018-11-25T16:28:00Z">
                <w:r w:rsidDel="00100A63">
                  <w:delText xml:space="preserve">: </w:delText>
                </w:r>
              </w:del>
            </w:ins>
            <w:del w:id="12475" w:author="PS" w:date="2018-11-25T16:28:00Z">
              <w:r w:rsidRPr="008D7FC4" w:rsidDel="00100A63">
                <w:delText>Vancouver Island University, Faculty of Science, Kanada</w:delText>
              </w:r>
            </w:del>
            <w:ins w:id="12476" w:author="Matyas Adam" w:date="2018-11-17T17:55:00Z">
              <w:del w:id="12477" w:author="PS" w:date="2018-11-25T16:28:00Z">
                <w:r w:rsidDel="00100A63">
                  <w:delText xml:space="preserve"> </w:delText>
                </w:r>
              </w:del>
            </w:ins>
          </w:p>
          <w:p w14:paraId="75755F4B" w14:textId="6826D0CB" w:rsidR="00E05AA8" w:rsidRPr="008D7FC4" w:rsidDel="00100A63" w:rsidRDefault="00E05AA8">
            <w:pPr>
              <w:ind w:left="322" w:hanging="284"/>
              <w:rPr>
                <w:del w:id="12478" w:author="PS" w:date="2018-11-25T16:28:00Z"/>
              </w:rPr>
              <w:pPrChange w:id="12479" w:author="Matyas Adam" w:date="2018-11-17T17:55:00Z">
                <w:pPr/>
              </w:pPrChange>
            </w:pPr>
            <w:del w:id="12480" w:author="PS" w:date="2018-11-25T16:28:00Z">
              <w:r w:rsidDel="00100A63">
                <w:tab/>
              </w:r>
              <w:r w:rsidDel="00100A63">
                <w:tab/>
              </w:r>
              <w:r w:rsidDel="00100A63">
                <w:tab/>
              </w:r>
              <w:r w:rsidDel="00100A63">
                <w:tab/>
              </w:r>
              <w:r w:rsidRPr="008D7FC4" w:rsidDel="00100A63">
                <w:delText xml:space="preserve">- semestrální studium v rámci programu „Transatlantic Exchange Partnerships: EU - </w:delText>
              </w:r>
              <w:r w:rsidDel="00100A63">
                <w:tab/>
              </w:r>
              <w:r w:rsidDel="00100A63">
                <w:tab/>
              </w:r>
              <w:r w:rsidDel="00100A63">
                <w:tab/>
              </w:r>
              <w:r w:rsidDel="00100A63">
                <w:tab/>
              </w:r>
              <w:r w:rsidRPr="008D7FC4" w:rsidDel="00100A63">
                <w:delText>Canada“</w:delText>
              </w:r>
            </w:del>
          </w:p>
          <w:p w14:paraId="32D5A660" w14:textId="3424E16D" w:rsidR="00E05AA8" w:rsidRPr="008D7FC4" w:rsidDel="00100A63" w:rsidRDefault="00E05AA8">
            <w:pPr>
              <w:ind w:left="322" w:hanging="284"/>
              <w:rPr>
                <w:del w:id="12481" w:author="PS" w:date="2018-11-25T16:28:00Z"/>
              </w:rPr>
              <w:pPrChange w:id="12482" w:author="Matyas Adam" w:date="2018-11-17T17:55:00Z">
                <w:pPr/>
              </w:pPrChange>
            </w:pPr>
          </w:p>
          <w:p w14:paraId="495C7A87" w14:textId="26B25C4D" w:rsidR="00E05AA8" w:rsidRPr="008D7FC4" w:rsidDel="00100A63" w:rsidRDefault="00E05AA8">
            <w:pPr>
              <w:ind w:left="322" w:hanging="284"/>
              <w:rPr>
                <w:del w:id="12483" w:author="PS" w:date="2018-11-25T16:28:00Z"/>
              </w:rPr>
              <w:pPrChange w:id="12484" w:author="Matyas Adam" w:date="2018-11-17T17:55:00Z">
                <w:pPr/>
              </w:pPrChange>
            </w:pPr>
            <w:del w:id="12485" w:author="PS" w:date="2018-11-25T16:28:00Z">
              <w:r w:rsidDel="00100A63">
                <w:delText>01.2009 – 06.2009</w:delText>
              </w:r>
              <w:r w:rsidDel="00100A63">
                <w:tab/>
              </w:r>
            </w:del>
            <w:ins w:id="12486" w:author="Matyas Adam" w:date="2018-11-17T17:55:00Z">
              <w:del w:id="12487" w:author="PS" w:date="2018-11-25T16:28:00Z">
                <w:r w:rsidDel="00100A63">
                  <w:delText xml:space="preserve">: </w:delText>
                </w:r>
              </w:del>
            </w:ins>
            <w:del w:id="12488" w:author="PS" w:date="2018-11-25T16:28:00Z">
              <w:r w:rsidRPr="008D7FC4" w:rsidDel="00100A63">
                <w:delText>University of Iceland, Faculty of Science, Island</w:delText>
              </w:r>
            </w:del>
            <w:ins w:id="12489" w:author="Matyas Adam" w:date="2018-11-17T17:55:00Z">
              <w:del w:id="12490" w:author="PS" w:date="2018-11-25T16:28:00Z">
                <w:r w:rsidDel="00100A63">
                  <w:delText xml:space="preserve"> </w:delText>
                </w:r>
              </w:del>
            </w:ins>
          </w:p>
          <w:p w14:paraId="7BD57C15" w14:textId="6885E208" w:rsidR="00E05AA8" w:rsidDel="00100A63" w:rsidRDefault="00E05AA8">
            <w:pPr>
              <w:ind w:left="322" w:hanging="284"/>
              <w:rPr>
                <w:del w:id="12491" w:author="PS" w:date="2018-11-25T16:28:00Z"/>
                <w:b/>
              </w:rPr>
              <w:pPrChange w:id="12492" w:author="Matyas Adam" w:date="2018-11-17T17:55:00Z">
                <w:pPr/>
              </w:pPrChange>
            </w:pPr>
            <w:del w:id="12493" w:author="PS" w:date="2018-11-25T16:28:00Z">
              <w:r w:rsidRPr="008D7FC4" w:rsidDel="00100A63">
                <w:tab/>
              </w:r>
              <w:r w:rsidRPr="008D7FC4" w:rsidDel="00100A63">
                <w:tab/>
              </w:r>
              <w:r w:rsidRPr="008D7FC4" w:rsidDel="00100A63">
                <w:tab/>
              </w:r>
              <w:r w:rsidRPr="008D7FC4" w:rsidDel="00100A63">
                <w:tab/>
                <w:delText>- semestrální studium v rámci programu NAEP („Norské fondy“)</w:delText>
              </w:r>
            </w:del>
          </w:p>
        </w:tc>
      </w:tr>
      <w:tr w:rsidR="00E05AA8" w:rsidDel="00100A63" w14:paraId="493CF765" w14:textId="1F38BBC9" w:rsidTr="00495DC8">
        <w:trPr>
          <w:cantSplit/>
          <w:trHeight w:val="470"/>
          <w:del w:id="12494" w:author="PS" w:date="2018-11-25T16:28:00Z"/>
        </w:trPr>
        <w:tc>
          <w:tcPr>
            <w:tcW w:w="2518" w:type="dxa"/>
            <w:shd w:val="clear" w:color="auto" w:fill="F7CAAC"/>
          </w:tcPr>
          <w:p w14:paraId="31CC3D74" w14:textId="0E5A242A" w:rsidR="00E05AA8" w:rsidDel="00100A63" w:rsidRDefault="00E05AA8" w:rsidP="00495DC8">
            <w:pPr>
              <w:jc w:val="both"/>
              <w:rPr>
                <w:del w:id="12495" w:author="PS" w:date="2018-11-25T16:28:00Z"/>
                <w:b/>
              </w:rPr>
            </w:pPr>
            <w:del w:id="12496" w:author="PS" w:date="2018-11-25T16:28:00Z">
              <w:r w:rsidDel="00100A63">
                <w:rPr>
                  <w:b/>
                </w:rPr>
                <w:delText xml:space="preserve">Podpis </w:delText>
              </w:r>
            </w:del>
          </w:p>
        </w:tc>
        <w:tc>
          <w:tcPr>
            <w:tcW w:w="4536" w:type="dxa"/>
            <w:gridSpan w:val="5"/>
          </w:tcPr>
          <w:p w14:paraId="035E5746" w14:textId="332A053F" w:rsidR="00E05AA8" w:rsidDel="00100A63" w:rsidRDefault="00E05AA8" w:rsidP="00495DC8">
            <w:pPr>
              <w:jc w:val="both"/>
              <w:rPr>
                <w:del w:id="12497" w:author="PS" w:date="2018-11-25T16:28:00Z"/>
              </w:rPr>
            </w:pPr>
          </w:p>
        </w:tc>
        <w:tc>
          <w:tcPr>
            <w:tcW w:w="786" w:type="dxa"/>
            <w:gridSpan w:val="2"/>
            <w:shd w:val="clear" w:color="auto" w:fill="F7CAAC"/>
          </w:tcPr>
          <w:p w14:paraId="5546BA85" w14:textId="2E739A2A" w:rsidR="00E05AA8" w:rsidDel="00100A63" w:rsidRDefault="00E05AA8" w:rsidP="00495DC8">
            <w:pPr>
              <w:jc w:val="both"/>
              <w:rPr>
                <w:del w:id="12498" w:author="PS" w:date="2018-11-25T16:28:00Z"/>
              </w:rPr>
            </w:pPr>
            <w:del w:id="12499" w:author="PS" w:date="2018-11-25T16:28:00Z">
              <w:r w:rsidDel="00100A63">
                <w:rPr>
                  <w:b/>
                </w:rPr>
                <w:delText>datum</w:delText>
              </w:r>
            </w:del>
          </w:p>
        </w:tc>
        <w:tc>
          <w:tcPr>
            <w:tcW w:w="2019" w:type="dxa"/>
            <w:gridSpan w:val="3"/>
          </w:tcPr>
          <w:p w14:paraId="156E72F6" w14:textId="7FA2AFA1" w:rsidR="00E05AA8" w:rsidDel="00100A63" w:rsidRDefault="00E05AA8" w:rsidP="00495DC8">
            <w:pPr>
              <w:jc w:val="both"/>
              <w:rPr>
                <w:del w:id="12500" w:author="PS" w:date="2018-11-25T16:28:00Z"/>
              </w:rPr>
            </w:pPr>
            <w:del w:id="12501" w:author="PS" w:date="2018-11-25T16:28:00Z">
              <w:r w:rsidDel="00100A63">
                <w:delText>9.5.2018</w:delText>
              </w:r>
            </w:del>
          </w:p>
        </w:tc>
      </w:tr>
    </w:tbl>
    <w:p w14:paraId="42EBC817" w14:textId="039F68F5" w:rsidR="00E05AA8" w:rsidDel="0015232A" w:rsidRDefault="00E05AA8" w:rsidP="00495DC8">
      <w:pPr>
        <w:rPr>
          <w:del w:id="12502" w:author="PS" w:date="2018-11-25T16:47:00Z"/>
        </w:rPr>
      </w:pPr>
    </w:p>
    <w:p w14:paraId="6A67F17F" w14:textId="158A42AB" w:rsidR="00E05AA8" w:rsidDel="0015232A" w:rsidRDefault="00E05AA8" w:rsidP="00495DC8">
      <w:pPr>
        <w:rPr>
          <w:del w:id="12503" w:author="PS" w:date="2018-11-25T16:47:00Z"/>
        </w:rPr>
      </w:pPr>
    </w:p>
    <w:p w14:paraId="30A8787E" w14:textId="742C4E6B" w:rsidR="00E05AA8" w:rsidDel="0015232A" w:rsidRDefault="00E05AA8">
      <w:pPr>
        <w:rPr>
          <w:del w:id="12504" w:author="PS" w:date="2018-11-25T16:47:00Z"/>
        </w:rPr>
      </w:pPr>
      <w:del w:id="12505" w:author="PS" w:date="2018-11-25T16:47:00Z">
        <w:r w:rsidDel="0015232A">
          <w:br w:type="page"/>
        </w:r>
      </w:del>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297"/>
        <w:gridCol w:w="424"/>
        <w:gridCol w:w="285"/>
        <w:gridCol w:w="239"/>
        <w:gridCol w:w="468"/>
        <w:gridCol w:w="144"/>
        <w:gridCol w:w="708"/>
        <w:gridCol w:w="142"/>
        <w:gridCol w:w="709"/>
        <w:gridCol w:w="77"/>
        <w:gridCol w:w="65"/>
        <w:gridCol w:w="141"/>
        <w:gridCol w:w="426"/>
        <w:gridCol w:w="425"/>
        <w:gridCol w:w="268"/>
        <w:gridCol w:w="694"/>
        <w:tblGridChange w:id="12506">
          <w:tblGrid>
            <w:gridCol w:w="38"/>
            <w:gridCol w:w="2480"/>
            <w:gridCol w:w="38"/>
            <w:gridCol w:w="791"/>
            <w:gridCol w:w="38"/>
            <w:gridCol w:w="1259"/>
            <w:gridCol w:w="424"/>
            <w:gridCol w:w="465"/>
            <w:gridCol w:w="59"/>
            <w:gridCol w:w="468"/>
            <w:gridCol w:w="144"/>
            <w:gridCol w:w="38"/>
            <w:gridCol w:w="670"/>
            <w:gridCol w:w="142"/>
            <w:gridCol w:w="38"/>
            <w:gridCol w:w="671"/>
            <w:gridCol w:w="77"/>
            <w:gridCol w:w="65"/>
            <w:gridCol w:w="141"/>
            <w:gridCol w:w="38"/>
            <w:gridCol w:w="388"/>
            <w:gridCol w:w="463"/>
            <w:gridCol w:w="230"/>
            <w:gridCol w:w="694"/>
            <w:gridCol w:w="38"/>
          </w:tblGrid>
        </w:tblGridChange>
      </w:tblGrid>
      <w:tr w:rsidR="00E05AA8" w:rsidDel="00907F78" w14:paraId="4776C947" w14:textId="7E0FBD5D" w:rsidTr="00495DC8">
        <w:trPr>
          <w:del w:id="12507" w:author="PS" w:date="2018-11-25T16:08:00Z"/>
        </w:trPr>
        <w:tc>
          <w:tcPr>
            <w:tcW w:w="9859" w:type="dxa"/>
            <w:gridSpan w:val="18"/>
            <w:tcBorders>
              <w:bottom w:val="double" w:sz="4" w:space="0" w:color="auto"/>
            </w:tcBorders>
            <w:shd w:val="clear" w:color="auto" w:fill="BDD6EE"/>
          </w:tcPr>
          <w:p w14:paraId="4A234E11" w14:textId="25F9DFE9" w:rsidR="00E05AA8" w:rsidDel="00907F78" w:rsidRDefault="00E05AA8" w:rsidP="00495DC8">
            <w:pPr>
              <w:jc w:val="both"/>
              <w:rPr>
                <w:del w:id="12508" w:author="PS" w:date="2018-11-25T16:08:00Z"/>
                <w:b/>
                <w:sz w:val="28"/>
              </w:rPr>
            </w:pPr>
            <w:del w:id="12509" w:author="PS" w:date="2018-11-25T16:08:00Z">
              <w:r w:rsidDel="00907F78">
                <w:rPr>
                  <w:b/>
                  <w:sz w:val="28"/>
                </w:rPr>
                <w:delText>C-I – Personální zabezpečení</w:delText>
              </w:r>
            </w:del>
          </w:p>
        </w:tc>
      </w:tr>
      <w:tr w:rsidR="00E05AA8" w:rsidDel="00907F78" w14:paraId="6D717B91" w14:textId="1E4D9586" w:rsidTr="00495DC8">
        <w:trPr>
          <w:del w:id="12510" w:author="PS" w:date="2018-11-25T16:08:00Z"/>
        </w:trPr>
        <w:tc>
          <w:tcPr>
            <w:tcW w:w="2518" w:type="dxa"/>
            <w:tcBorders>
              <w:top w:val="double" w:sz="4" w:space="0" w:color="auto"/>
            </w:tcBorders>
            <w:shd w:val="clear" w:color="auto" w:fill="F7CAAC"/>
          </w:tcPr>
          <w:p w14:paraId="3314803C" w14:textId="3CE0A32E" w:rsidR="00E05AA8" w:rsidDel="00907F78" w:rsidRDefault="00E05AA8" w:rsidP="00495DC8">
            <w:pPr>
              <w:jc w:val="both"/>
              <w:rPr>
                <w:del w:id="12511" w:author="PS" w:date="2018-11-25T16:08:00Z"/>
                <w:b/>
              </w:rPr>
            </w:pPr>
            <w:del w:id="12512" w:author="PS" w:date="2018-11-25T16:08:00Z">
              <w:r w:rsidDel="00907F78">
                <w:rPr>
                  <w:b/>
                </w:rPr>
                <w:delText>Vysoká škola</w:delText>
              </w:r>
            </w:del>
          </w:p>
        </w:tc>
        <w:tc>
          <w:tcPr>
            <w:tcW w:w="7341" w:type="dxa"/>
            <w:gridSpan w:val="17"/>
          </w:tcPr>
          <w:p w14:paraId="348856AA" w14:textId="10E0E212" w:rsidR="00E05AA8" w:rsidDel="00907F78" w:rsidRDefault="00E05AA8" w:rsidP="00495DC8">
            <w:pPr>
              <w:jc w:val="both"/>
              <w:rPr>
                <w:del w:id="12513" w:author="PS" w:date="2018-11-25T16:08:00Z"/>
              </w:rPr>
            </w:pPr>
            <w:del w:id="12514" w:author="PS" w:date="2018-11-25T16:08:00Z">
              <w:r w:rsidDel="00907F78">
                <w:delText>Univerzita Tomáše Bati ve Zlíně</w:delText>
              </w:r>
            </w:del>
          </w:p>
        </w:tc>
      </w:tr>
      <w:tr w:rsidR="00E05AA8" w:rsidDel="00907F78" w14:paraId="169B7FFA" w14:textId="5F8DC5DF" w:rsidTr="00495DC8">
        <w:trPr>
          <w:del w:id="12515" w:author="PS" w:date="2018-11-25T16:08:00Z"/>
        </w:trPr>
        <w:tc>
          <w:tcPr>
            <w:tcW w:w="2518" w:type="dxa"/>
            <w:shd w:val="clear" w:color="auto" w:fill="F7CAAC"/>
          </w:tcPr>
          <w:p w14:paraId="359E5247" w14:textId="216DE603" w:rsidR="00E05AA8" w:rsidDel="00907F78" w:rsidRDefault="00E05AA8" w:rsidP="00495DC8">
            <w:pPr>
              <w:jc w:val="both"/>
              <w:rPr>
                <w:del w:id="12516" w:author="PS" w:date="2018-11-25T16:08:00Z"/>
                <w:b/>
              </w:rPr>
            </w:pPr>
            <w:del w:id="12517" w:author="PS" w:date="2018-11-25T16:08:00Z">
              <w:r w:rsidDel="00907F78">
                <w:rPr>
                  <w:b/>
                </w:rPr>
                <w:delText>Součást vysoké školy</w:delText>
              </w:r>
            </w:del>
          </w:p>
        </w:tc>
        <w:tc>
          <w:tcPr>
            <w:tcW w:w="7341" w:type="dxa"/>
            <w:gridSpan w:val="17"/>
          </w:tcPr>
          <w:p w14:paraId="15C73727" w14:textId="101DBAA3" w:rsidR="00E05AA8" w:rsidDel="00907F78" w:rsidRDefault="00E05AA8" w:rsidP="00495DC8">
            <w:pPr>
              <w:jc w:val="both"/>
              <w:rPr>
                <w:del w:id="12518" w:author="PS" w:date="2018-11-25T16:08:00Z"/>
              </w:rPr>
            </w:pPr>
            <w:del w:id="12519" w:author="PS" w:date="2018-11-25T16:08:00Z">
              <w:r w:rsidDel="00907F78">
                <w:delText>Fakulta logistiky a krizového řízení</w:delText>
              </w:r>
            </w:del>
          </w:p>
        </w:tc>
      </w:tr>
      <w:tr w:rsidR="00E05AA8" w:rsidDel="00907F78" w14:paraId="58DEE2C7" w14:textId="0D5FC6AB" w:rsidTr="00495DC8">
        <w:trPr>
          <w:del w:id="12520" w:author="PS" w:date="2018-11-25T16:08:00Z"/>
        </w:trPr>
        <w:tc>
          <w:tcPr>
            <w:tcW w:w="2518" w:type="dxa"/>
            <w:shd w:val="clear" w:color="auto" w:fill="F7CAAC"/>
          </w:tcPr>
          <w:p w14:paraId="6689651F" w14:textId="5CECE0DD" w:rsidR="00E05AA8" w:rsidDel="00907F78" w:rsidRDefault="00E05AA8" w:rsidP="00495DC8">
            <w:pPr>
              <w:jc w:val="both"/>
              <w:rPr>
                <w:del w:id="12521" w:author="PS" w:date="2018-11-25T16:08:00Z"/>
                <w:b/>
              </w:rPr>
            </w:pPr>
            <w:del w:id="12522" w:author="PS" w:date="2018-11-25T16:08:00Z">
              <w:r w:rsidDel="00907F78">
                <w:rPr>
                  <w:b/>
                </w:rPr>
                <w:delText>Název studijního programu</w:delText>
              </w:r>
            </w:del>
          </w:p>
        </w:tc>
        <w:tc>
          <w:tcPr>
            <w:tcW w:w="7341" w:type="dxa"/>
            <w:gridSpan w:val="17"/>
          </w:tcPr>
          <w:p w14:paraId="3FF94528" w14:textId="47BF34F7" w:rsidR="00E05AA8" w:rsidDel="00907F78" w:rsidRDefault="00E05AA8" w:rsidP="00495DC8">
            <w:pPr>
              <w:jc w:val="both"/>
              <w:rPr>
                <w:del w:id="12523" w:author="PS" w:date="2018-11-25T16:08:00Z"/>
              </w:rPr>
            </w:pPr>
            <w:del w:id="12524" w:author="PS" w:date="2018-11-25T16:08:00Z">
              <w:r w:rsidDel="00907F78">
                <w:delText>Environmentální bezpečnost</w:delText>
              </w:r>
            </w:del>
          </w:p>
        </w:tc>
      </w:tr>
      <w:tr w:rsidR="00E05AA8" w:rsidDel="00907F78" w14:paraId="1FCD3014" w14:textId="6F8F26CE" w:rsidTr="00495DC8">
        <w:trPr>
          <w:del w:id="12525" w:author="PS" w:date="2018-11-25T16:08:00Z"/>
        </w:trPr>
        <w:tc>
          <w:tcPr>
            <w:tcW w:w="2518" w:type="dxa"/>
            <w:shd w:val="clear" w:color="auto" w:fill="F7CAAC"/>
          </w:tcPr>
          <w:p w14:paraId="79AEBE90" w14:textId="2E5546EB" w:rsidR="00E05AA8" w:rsidDel="00907F78" w:rsidRDefault="00E05AA8" w:rsidP="00495DC8">
            <w:pPr>
              <w:jc w:val="both"/>
              <w:rPr>
                <w:del w:id="12526" w:author="PS" w:date="2018-11-25T16:08:00Z"/>
                <w:b/>
              </w:rPr>
            </w:pPr>
            <w:del w:id="12527" w:author="PS" w:date="2018-11-25T16:08:00Z">
              <w:r w:rsidDel="00907F78">
                <w:rPr>
                  <w:b/>
                </w:rPr>
                <w:delText>Jméno a příjmení</w:delText>
              </w:r>
            </w:del>
          </w:p>
        </w:tc>
        <w:tc>
          <w:tcPr>
            <w:tcW w:w="4536" w:type="dxa"/>
            <w:gridSpan w:val="9"/>
          </w:tcPr>
          <w:p w14:paraId="3FD18516" w14:textId="188E7313" w:rsidR="00E05AA8" w:rsidRPr="00A50022" w:rsidDel="00907F78" w:rsidRDefault="00E05AA8" w:rsidP="00495DC8">
            <w:pPr>
              <w:jc w:val="both"/>
              <w:rPr>
                <w:del w:id="12528" w:author="PS" w:date="2018-11-25T16:08:00Z"/>
                <w:b/>
              </w:rPr>
            </w:pPr>
            <w:del w:id="12529" w:author="PS" w:date="2018-11-25T16:08:00Z">
              <w:r w:rsidRPr="00A50022" w:rsidDel="00907F78">
                <w:rPr>
                  <w:b/>
                </w:rPr>
                <w:delText>Martin Fajkus</w:delText>
              </w:r>
            </w:del>
          </w:p>
        </w:tc>
        <w:tc>
          <w:tcPr>
            <w:tcW w:w="992" w:type="dxa"/>
            <w:gridSpan w:val="4"/>
            <w:shd w:val="clear" w:color="auto" w:fill="F7CAAC"/>
          </w:tcPr>
          <w:p w14:paraId="63EB70AF" w14:textId="2BE1613E" w:rsidR="00E05AA8" w:rsidDel="00907F78" w:rsidRDefault="00E05AA8" w:rsidP="00495DC8">
            <w:pPr>
              <w:jc w:val="both"/>
              <w:rPr>
                <w:del w:id="12530" w:author="PS" w:date="2018-11-25T16:08:00Z"/>
                <w:b/>
              </w:rPr>
            </w:pPr>
            <w:del w:id="12531" w:author="PS" w:date="2018-11-25T16:08:00Z">
              <w:r w:rsidDel="00907F78">
                <w:rPr>
                  <w:b/>
                </w:rPr>
                <w:delText>Tituly</w:delText>
              </w:r>
            </w:del>
          </w:p>
        </w:tc>
        <w:tc>
          <w:tcPr>
            <w:tcW w:w="1813" w:type="dxa"/>
            <w:gridSpan w:val="4"/>
          </w:tcPr>
          <w:p w14:paraId="5A4EE5A7" w14:textId="005C49FD" w:rsidR="00E05AA8" w:rsidDel="00907F78" w:rsidRDefault="00E05AA8" w:rsidP="00495DC8">
            <w:pPr>
              <w:jc w:val="both"/>
              <w:rPr>
                <w:del w:id="12532" w:author="PS" w:date="2018-11-25T16:08:00Z"/>
              </w:rPr>
            </w:pPr>
            <w:del w:id="12533" w:author="PS" w:date="2018-11-25T16:08:00Z">
              <w:r w:rsidDel="00907F78">
                <w:delText>RNDr. Ph.D.</w:delText>
              </w:r>
            </w:del>
          </w:p>
        </w:tc>
      </w:tr>
      <w:tr w:rsidR="00E05AA8" w:rsidDel="00907F78" w14:paraId="78A9CA7C" w14:textId="1A85F9AC" w:rsidTr="00495DC8">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534" w:author="Matyas Adam" w:date="2018-11-17T00:58: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del w:id="12535" w:author="PS" w:date="2018-11-25T16:08:00Z"/>
          <w:trPrChange w:id="12536" w:author="Matyas Adam" w:date="2018-11-17T00:58:00Z">
            <w:trPr>
              <w:gridBefore w:val="1"/>
            </w:trPr>
          </w:trPrChange>
        </w:trPr>
        <w:tc>
          <w:tcPr>
            <w:tcW w:w="2518" w:type="dxa"/>
            <w:shd w:val="clear" w:color="auto" w:fill="F7CAAC"/>
            <w:tcPrChange w:id="12537" w:author="Matyas Adam" w:date="2018-11-17T00:58:00Z">
              <w:tcPr>
                <w:tcW w:w="2518" w:type="dxa"/>
                <w:gridSpan w:val="2"/>
                <w:shd w:val="clear" w:color="auto" w:fill="F7CAAC"/>
              </w:tcPr>
            </w:tcPrChange>
          </w:tcPr>
          <w:p w14:paraId="1DBA4523" w14:textId="61D09A02" w:rsidR="00E05AA8" w:rsidDel="00907F78" w:rsidRDefault="00E05AA8" w:rsidP="00495DC8">
            <w:pPr>
              <w:jc w:val="both"/>
              <w:rPr>
                <w:del w:id="12538" w:author="PS" w:date="2018-11-25T16:08:00Z"/>
                <w:b/>
              </w:rPr>
            </w:pPr>
            <w:del w:id="12539" w:author="PS" w:date="2018-11-25T16:08:00Z">
              <w:r w:rsidDel="00907F78">
                <w:rPr>
                  <w:b/>
                </w:rPr>
                <w:delText>Rok narození</w:delText>
              </w:r>
            </w:del>
          </w:p>
        </w:tc>
        <w:tc>
          <w:tcPr>
            <w:tcW w:w="829" w:type="dxa"/>
            <w:tcPrChange w:id="12540" w:author="Matyas Adam" w:date="2018-11-17T00:58:00Z">
              <w:tcPr>
                <w:tcW w:w="829" w:type="dxa"/>
                <w:gridSpan w:val="2"/>
              </w:tcPr>
            </w:tcPrChange>
          </w:tcPr>
          <w:p w14:paraId="0DFB0957" w14:textId="1AB1199E" w:rsidR="00E05AA8" w:rsidDel="00907F78" w:rsidRDefault="00E05AA8" w:rsidP="00495DC8">
            <w:pPr>
              <w:jc w:val="both"/>
              <w:rPr>
                <w:del w:id="12541" w:author="PS" w:date="2018-11-25T16:08:00Z"/>
              </w:rPr>
            </w:pPr>
            <w:del w:id="12542" w:author="PS" w:date="2018-11-25T16:08:00Z">
              <w:r w:rsidDel="00907F78">
                <w:delText>1973</w:delText>
              </w:r>
            </w:del>
          </w:p>
        </w:tc>
        <w:tc>
          <w:tcPr>
            <w:tcW w:w="2006" w:type="dxa"/>
            <w:gridSpan w:val="3"/>
            <w:shd w:val="clear" w:color="auto" w:fill="F7CAAC"/>
            <w:tcPrChange w:id="12543" w:author="Matyas Adam" w:date="2018-11-17T00:58:00Z">
              <w:tcPr>
                <w:tcW w:w="2148" w:type="dxa"/>
                <w:gridSpan w:val="3"/>
                <w:shd w:val="clear" w:color="auto" w:fill="F7CAAC"/>
              </w:tcPr>
            </w:tcPrChange>
          </w:tcPr>
          <w:p w14:paraId="72A1F5DD" w14:textId="1730828A" w:rsidR="00E05AA8" w:rsidDel="00907F78" w:rsidRDefault="00E05AA8" w:rsidP="00495DC8">
            <w:pPr>
              <w:jc w:val="both"/>
              <w:rPr>
                <w:del w:id="12544" w:author="PS" w:date="2018-11-25T16:08:00Z"/>
                <w:b/>
              </w:rPr>
            </w:pPr>
            <w:del w:id="12545" w:author="PS" w:date="2018-11-25T16:08:00Z">
              <w:r w:rsidDel="00907F78">
                <w:rPr>
                  <w:b/>
                </w:rPr>
                <w:delText>typ vztahu k VŠ</w:delText>
              </w:r>
            </w:del>
          </w:p>
        </w:tc>
        <w:tc>
          <w:tcPr>
            <w:tcW w:w="851" w:type="dxa"/>
            <w:gridSpan w:val="3"/>
            <w:tcPrChange w:id="12546" w:author="Matyas Adam" w:date="2018-11-17T00:58:00Z">
              <w:tcPr>
                <w:tcW w:w="709" w:type="dxa"/>
                <w:gridSpan w:val="4"/>
              </w:tcPr>
            </w:tcPrChange>
          </w:tcPr>
          <w:p w14:paraId="4A622661" w14:textId="7B377B3D" w:rsidR="00E05AA8" w:rsidRPr="002B3547" w:rsidDel="00907F78" w:rsidRDefault="00E05AA8" w:rsidP="00495DC8">
            <w:pPr>
              <w:jc w:val="both"/>
              <w:rPr>
                <w:del w:id="12547" w:author="PS" w:date="2018-11-25T16:08:00Z"/>
                <w:i/>
              </w:rPr>
            </w:pPr>
            <w:ins w:id="12548" w:author="Matyas Adam" w:date="2018-11-17T00:58:00Z">
              <w:del w:id="12549" w:author="PS" w:date="2018-11-25T16:08:00Z">
                <w:r w:rsidDel="00907F78">
                  <w:delText>Pracovní poměr</w:delText>
                </w:r>
              </w:del>
            </w:ins>
            <w:del w:id="12550" w:author="PS" w:date="2018-11-25T16:08:00Z">
              <w:r w:rsidRPr="002B3547" w:rsidDel="00907F78">
                <w:rPr>
                  <w:i/>
                </w:rPr>
                <w:delText>pp</w:delText>
              </w:r>
            </w:del>
          </w:p>
        </w:tc>
        <w:tc>
          <w:tcPr>
            <w:tcW w:w="850" w:type="dxa"/>
            <w:gridSpan w:val="2"/>
            <w:shd w:val="clear" w:color="auto" w:fill="F7CAAC"/>
            <w:tcPrChange w:id="12551" w:author="Matyas Adam" w:date="2018-11-17T00:58:00Z">
              <w:tcPr>
                <w:tcW w:w="850" w:type="dxa"/>
                <w:gridSpan w:val="3"/>
                <w:shd w:val="clear" w:color="auto" w:fill="F7CAAC"/>
              </w:tcPr>
            </w:tcPrChange>
          </w:tcPr>
          <w:p w14:paraId="32674443" w14:textId="1A7FD803" w:rsidR="00E05AA8" w:rsidDel="00907F78" w:rsidRDefault="00E05AA8" w:rsidP="00495DC8">
            <w:pPr>
              <w:jc w:val="both"/>
              <w:rPr>
                <w:del w:id="12552" w:author="PS" w:date="2018-11-25T16:08:00Z"/>
                <w:b/>
              </w:rPr>
            </w:pPr>
            <w:del w:id="12553" w:author="PS" w:date="2018-11-25T16:08:00Z">
              <w:r w:rsidDel="00907F78">
                <w:rPr>
                  <w:b/>
                </w:rPr>
                <w:delText>rozsah</w:delText>
              </w:r>
            </w:del>
          </w:p>
        </w:tc>
        <w:tc>
          <w:tcPr>
            <w:tcW w:w="992" w:type="dxa"/>
            <w:gridSpan w:val="4"/>
            <w:tcPrChange w:id="12554" w:author="Matyas Adam" w:date="2018-11-17T00:58:00Z">
              <w:tcPr>
                <w:tcW w:w="992" w:type="dxa"/>
                <w:gridSpan w:val="5"/>
              </w:tcPr>
            </w:tcPrChange>
          </w:tcPr>
          <w:p w14:paraId="3EB27CD5" w14:textId="3BB0AEFC" w:rsidR="00E05AA8" w:rsidDel="00907F78" w:rsidRDefault="00E05AA8" w:rsidP="00495DC8">
            <w:pPr>
              <w:jc w:val="both"/>
              <w:rPr>
                <w:del w:id="12555" w:author="PS" w:date="2018-11-25T16:08:00Z"/>
              </w:rPr>
            </w:pPr>
            <w:del w:id="12556" w:author="PS" w:date="2018-11-25T16:08:00Z">
              <w:r w:rsidDel="00907F78">
                <w:delText>40</w:delText>
              </w:r>
            </w:del>
          </w:p>
        </w:tc>
        <w:tc>
          <w:tcPr>
            <w:tcW w:w="851" w:type="dxa"/>
            <w:gridSpan w:val="2"/>
            <w:shd w:val="clear" w:color="auto" w:fill="F7CAAC"/>
            <w:tcPrChange w:id="12557" w:author="Matyas Adam" w:date="2018-11-17T00:58:00Z">
              <w:tcPr>
                <w:tcW w:w="851" w:type="dxa"/>
                <w:gridSpan w:val="2"/>
                <w:shd w:val="clear" w:color="auto" w:fill="F7CAAC"/>
              </w:tcPr>
            </w:tcPrChange>
          </w:tcPr>
          <w:p w14:paraId="606BBD96" w14:textId="0435DAE2" w:rsidR="00E05AA8" w:rsidDel="00907F78" w:rsidRDefault="00E05AA8" w:rsidP="00495DC8">
            <w:pPr>
              <w:jc w:val="both"/>
              <w:rPr>
                <w:del w:id="12558" w:author="PS" w:date="2018-11-25T16:08:00Z"/>
                <w:b/>
              </w:rPr>
            </w:pPr>
            <w:del w:id="12559" w:author="PS" w:date="2018-11-25T16:08:00Z">
              <w:r w:rsidDel="00907F78">
                <w:rPr>
                  <w:b/>
                </w:rPr>
                <w:delText>do kdy</w:delText>
              </w:r>
            </w:del>
          </w:p>
        </w:tc>
        <w:tc>
          <w:tcPr>
            <w:tcW w:w="962" w:type="dxa"/>
            <w:gridSpan w:val="2"/>
            <w:tcPrChange w:id="12560" w:author="Matyas Adam" w:date="2018-11-17T00:58:00Z">
              <w:tcPr>
                <w:tcW w:w="962" w:type="dxa"/>
                <w:gridSpan w:val="3"/>
              </w:tcPr>
            </w:tcPrChange>
          </w:tcPr>
          <w:p w14:paraId="205504E7" w14:textId="211AC1B5" w:rsidR="00E05AA8" w:rsidDel="00907F78" w:rsidRDefault="00E05AA8" w:rsidP="00495DC8">
            <w:pPr>
              <w:jc w:val="both"/>
              <w:rPr>
                <w:del w:id="12561" w:author="PS" w:date="2018-11-25T16:08:00Z"/>
              </w:rPr>
            </w:pPr>
            <w:del w:id="12562" w:author="PS" w:date="2018-11-25T16:08:00Z">
              <w:r w:rsidDel="00907F78">
                <w:delText>0719</w:delText>
              </w:r>
            </w:del>
          </w:p>
        </w:tc>
      </w:tr>
      <w:tr w:rsidR="00E05AA8" w:rsidDel="00907F78" w14:paraId="0AD69EAF" w14:textId="4634BC35" w:rsidTr="00495DC8">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563" w:author="Matyas Adam" w:date="2018-11-17T00:58: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del w:id="12564" w:author="PS" w:date="2018-11-25T16:08:00Z"/>
          <w:trPrChange w:id="12565" w:author="Matyas Adam" w:date="2018-11-17T00:58:00Z">
            <w:trPr>
              <w:gridBefore w:val="1"/>
            </w:trPr>
          </w:trPrChange>
        </w:trPr>
        <w:tc>
          <w:tcPr>
            <w:tcW w:w="5353" w:type="dxa"/>
            <w:gridSpan w:val="5"/>
            <w:shd w:val="clear" w:color="auto" w:fill="F7CAAC"/>
            <w:tcPrChange w:id="12566" w:author="Matyas Adam" w:date="2018-11-17T00:58:00Z">
              <w:tcPr>
                <w:tcW w:w="5495" w:type="dxa"/>
                <w:gridSpan w:val="7"/>
                <w:shd w:val="clear" w:color="auto" w:fill="F7CAAC"/>
              </w:tcPr>
            </w:tcPrChange>
          </w:tcPr>
          <w:p w14:paraId="24C9FC92" w14:textId="20C808D0" w:rsidR="00E05AA8" w:rsidDel="00907F78" w:rsidRDefault="00E05AA8" w:rsidP="00495DC8">
            <w:pPr>
              <w:jc w:val="both"/>
              <w:rPr>
                <w:del w:id="12567" w:author="PS" w:date="2018-11-25T16:08:00Z"/>
                <w:b/>
              </w:rPr>
            </w:pPr>
            <w:del w:id="12568" w:author="PS" w:date="2018-11-25T16:08:00Z">
              <w:r w:rsidDel="00907F78">
                <w:rPr>
                  <w:b/>
                </w:rPr>
                <w:delText>Typ vztahu na součásti VŠ, která uskutečňuje st. program</w:delText>
              </w:r>
            </w:del>
          </w:p>
        </w:tc>
        <w:tc>
          <w:tcPr>
            <w:tcW w:w="851" w:type="dxa"/>
            <w:gridSpan w:val="3"/>
            <w:tcPrChange w:id="12569" w:author="Matyas Adam" w:date="2018-11-17T00:58:00Z">
              <w:tcPr>
                <w:tcW w:w="709" w:type="dxa"/>
                <w:gridSpan w:val="4"/>
              </w:tcPr>
            </w:tcPrChange>
          </w:tcPr>
          <w:p w14:paraId="73EB3AE3" w14:textId="62A97E4D" w:rsidR="00E05AA8" w:rsidRPr="0026701D" w:rsidDel="00907F78" w:rsidRDefault="00E05AA8" w:rsidP="00495DC8">
            <w:pPr>
              <w:jc w:val="both"/>
              <w:rPr>
                <w:del w:id="12570" w:author="PS" w:date="2018-11-25T16:08:00Z"/>
                <w:i/>
              </w:rPr>
            </w:pPr>
            <w:ins w:id="12571" w:author="Matyas Adam" w:date="2018-11-17T00:58:00Z">
              <w:del w:id="12572" w:author="PS" w:date="2018-11-25T16:08:00Z">
                <w:r w:rsidDel="00907F78">
                  <w:delText>Pracovní poměr</w:delText>
                </w:r>
              </w:del>
            </w:ins>
          </w:p>
        </w:tc>
        <w:tc>
          <w:tcPr>
            <w:tcW w:w="850" w:type="dxa"/>
            <w:gridSpan w:val="2"/>
            <w:shd w:val="clear" w:color="auto" w:fill="F7CAAC"/>
            <w:tcPrChange w:id="12573" w:author="Matyas Adam" w:date="2018-11-17T00:58:00Z">
              <w:tcPr>
                <w:tcW w:w="850" w:type="dxa"/>
                <w:gridSpan w:val="3"/>
                <w:shd w:val="clear" w:color="auto" w:fill="F7CAAC"/>
              </w:tcPr>
            </w:tcPrChange>
          </w:tcPr>
          <w:p w14:paraId="223F0C1B" w14:textId="1B5F2C5D" w:rsidR="00E05AA8" w:rsidDel="00907F78" w:rsidRDefault="00E05AA8" w:rsidP="00495DC8">
            <w:pPr>
              <w:jc w:val="both"/>
              <w:rPr>
                <w:del w:id="12574" w:author="PS" w:date="2018-11-25T16:08:00Z"/>
                <w:b/>
              </w:rPr>
            </w:pPr>
            <w:del w:id="12575" w:author="PS" w:date="2018-11-25T16:08:00Z">
              <w:r w:rsidDel="00907F78">
                <w:rPr>
                  <w:b/>
                </w:rPr>
                <w:delText>rozsah</w:delText>
              </w:r>
            </w:del>
          </w:p>
        </w:tc>
        <w:tc>
          <w:tcPr>
            <w:tcW w:w="992" w:type="dxa"/>
            <w:gridSpan w:val="4"/>
            <w:tcPrChange w:id="12576" w:author="Matyas Adam" w:date="2018-11-17T00:58:00Z">
              <w:tcPr>
                <w:tcW w:w="992" w:type="dxa"/>
                <w:gridSpan w:val="5"/>
              </w:tcPr>
            </w:tcPrChange>
          </w:tcPr>
          <w:p w14:paraId="67C0222D" w14:textId="2D359DD7" w:rsidR="00E05AA8" w:rsidDel="00907F78" w:rsidRDefault="00E05AA8" w:rsidP="00495DC8">
            <w:pPr>
              <w:jc w:val="both"/>
              <w:rPr>
                <w:del w:id="12577" w:author="PS" w:date="2018-11-25T16:08:00Z"/>
              </w:rPr>
            </w:pPr>
          </w:p>
        </w:tc>
        <w:tc>
          <w:tcPr>
            <w:tcW w:w="851" w:type="dxa"/>
            <w:gridSpan w:val="2"/>
            <w:shd w:val="clear" w:color="auto" w:fill="F7CAAC"/>
            <w:tcPrChange w:id="12578" w:author="Matyas Adam" w:date="2018-11-17T00:58:00Z">
              <w:tcPr>
                <w:tcW w:w="851" w:type="dxa"/>
                <w:gridSpan w:val="2"/>
                <w:shd w:val="clear" w:color="auto" w:fill="F7CAAC"/>
              </w:tcPr>
            </w:tcPrChange>
          </w:tcPr>
          <w:p w14:paraId="50EC054B" w14:textId="7CF50177" w:rsidR="00E05AA8" w:rsidDel="00907F78" w:rsidRDefault="00E05AA8" w:rsidP="00495DC8">
            <w:pPr>
              <w:jc w:val="both"/>
              <w:rPr>
                <w:del w:id="12579" w:author="PS" w:date="2018-11-25T16:08:00Z"/>
                <w:b/>
              </w:rPr>
            </w:pPr>
            <w:del w:id="12580" w:author="PS" w:date="2018-11-25T16:08:00Z">
              <w:r w:rsidDel="00907F78">
                <w:rPr>
                  <w:b/>
                </w:rPr>
                <w:delText>do kdy</w:delText>
              </w:r>
            </w:del>
          </w:p>
        </w:tc>
        <w:tc>
          <w:tcPr>
            <w:tcW w:w="962" w:type="dxa"/>
            <w:gridSpan w:val="2"/>
            <w:tcPrChange w:id="12581" w:author="Matyas Adam" w:date="2018-11-17T00:58:00Z">
              <w:tcPr>
                <w:tcW w:w="962" w:type="dxa"/>
                <w:gridSpan w:val="3"/>
              </w:tcPr>
            </w:tcPrChange>
          </w:tcPr>
          <w:p w14:paraId="0993EC23" w14:textId="5E46338E" w:rsidR="00E05AA8" w:rsidDel="00907F78" w:rsidRDefault="00E05AA8" w:rsidP="00495DC8">
            <w:pPr>
              <w:jc w:val="both"/>
              <w:rPr>
                <w:del w:id="12582" w:author="PS" w:date="2018-11-25T16:08:00Z"/>
              </w:rPr>
            </w:pPr>
            <w:del w:id="12583" w:author="PS" w:date="2018-11-25T16:08:00Z">
              <w:r w:rsidDel="00907F78">
                <w:delText>0719</w:delText>
              </w:r>
            </w:del>
          </w:p>
        </w:tc>
      </w:tr>
      <w:tr w:rsidR="00E05AA8" w:rsidDel="00907F78" w14:paraId="74401651" w14:textId="1D2383F2" w:rsidTr="00495DC8">
        <w:trPr>
          <w:del w:id="12584" w:author="PS" w:date="2018-11-25T16:08:00Z"/>
        </w:trPr>
        <w:tc>
          <w:tcPr>
            <w:tcW w:w="6204" w:type="dxa"/>
            <w:gridSpan w:val="8"/>
            <w:shd w:val="clear" w:color="auto" w:fill="F7CAAC"/>
          </w:tcPr>
          <w:p w14:paraId="66925A3E" w14:textId="2D536356" w:rsidR="00E05AA8" w:rsidDel="00907F78" w:rsidRDefault="00E05AA8" w:rsidP="00495DC8">
            <w:pPr>
              <w:jc w:val="both"/>
              <w:rPr>
                <w:del w:id="12585" w:author="PS" w:date="2018-11-25T16:08:00Z"/>
              </w:rPr>
            </w:pPr>
            <w:del w:id="12586" w:author="PS" w:date="2018-11-25T16:08:00Z">
              <w:r w:rsidDel="00907F78">
                <w:rPr>
                  <w:b/>
                </w:rPr>
                <w:delText>Další současná působení jako akademický pracovník na jiných VŠ</w:delText>
              </w:r>
            </w:del>
          </w:p>
        </w:tc>
        <w:tc>
          <w:tcPr>
            <w:tcW w:w="1842" w:type="dxa"/>
            <w:gridSpan w:val="6"/>
            <w:shd w:val="clear" w:color="auto" w:fill="F7CAAC"/>
          </w:tcPr>
          <w:p w14:paraId="179CDEFB" w14:textId="7316A3F8" w:rsidR="00E05AA8" w:rsidDel="00907F78" w:rsidRDefault="00E05AA8" w:rsidP="00495DC8">
            <w:pPr>
              <w:jc w:val="both"/>
              <w:rPr>
                <w:del w:id="12587" w:author="PS" w:date="2018-11-25T16:08:00Z"/>
                <w:b/>
              </w:rPr>
            </w:pPr>
            <w:del w:id="12588" w:author="PS" w:date="2018-11-25T16:08:00Z">
              <w:r w:rsidDel="00907F78">
                <w:rPr>
                  <w:b/>
                </w:rPr>
                <w:delText>typ prac. vztahu</w:delText>
              </w:r>
            </w:del>
          </w:p>
        </w:tc>
        <w:tc>
          <w:tcPr>
            <w:tcW w:w="1813" w:type="dxa"/>
            <w:gridSpan w:val="4"/>
            <w:shd w:val="clear" w:color="auto" w:fill="F7CAAC"/>
          </w:tcPr>
          <w:p w14:paraId="78231095" w14:textId="469D571B" w:rsidR="00E05AA8" w:rsidDel="00907F78" w:rsidRDefault="00E05AA8" w:rsidP="00495DC8">
            <w:pPr>
              <w:jc w:val="both"/>
              <w:rPr>
                <w:del w:id="12589" w:author="PS" w:date="2018-11-25T16:08:00Z"/>
                <w:b/>
              </w:rPr>
            </w:pPr>
            <w:del w:id="12590" w:author="PS" w:date="2018-11-25T16:08:00Z">
              <w:r w:rsidDel="00907F78">
                <w:rPr>
                  <w:b/>
                </w:rPr>
                <w:delText>rozsah</w:delText>
              </w:r>
            </w:del>
          </w:p>
        </w:tc>
      </w:tr>
      <w:tr w:rsidR="00E05AA8" w:rsidDel="00907F78" w14:paraId="1B3942FC" w14:textId="4E7B0454" w:rsidTr="00495DC8">
        <w:trPr>
          <w:del w:id="12591" w:author="PS" w:date="2018-11-25T16:08:00Z"/>
        </w:trPr>
        <w:tc>
          <w:tcPr>
            <w:tcW w:w="6204" w:type="dxa"/>
            <w:gridSpan w:val="8"/>
          </w:tcPr>
          <w:p w14:paraId="59A51ABC" w14:textId="7689AC48" w:rsidR="00E05AA8" w:rsidDel="00907F78" w:rsidRDefault="00E05AA8" w:rsidP="00495DC8">
            <w:pPr>
              <w:jc w:val="both"/>
              <w:rPr>
                <w:del w:id="12592" w:author="PS" w:date="2018-11-25T16:08:00Z"/>
              </w:rPr>
            </w:pPr>
            <w:del w:id="12593" w:author="PS" w:date="2018-11-25T16:08:00Z">
              <w:r w:rsidDel="00907F78">
                <w:delText>---</w:delText>
              </w:r>
            </w:del>
          </w:p>
        </w:tc>
        <w:tc>
          <w:tcPr>
            <w:tcW w:w="1842" w:type="dxa"/>
            <w:gridSpan w:val="6"/>
          </w:tcPr>
          <w:p w14:paraId="2DFF7B22" w14:textId="1AA35067" w:rsidR="00E05AA8" w:rsidDel="00907F78" w:rsidRDefault="00E05AA8" w:rsidP="00495DC8">
            <w:pPr>
              <w:jc w:val="both"/>
              <w:rPr>
                <w:del w:id="12594" w:author="PS" w:date="2018-11-25T16:08:00Z"/>
              </w:rPr>
            </w:pPr>
          </w:p>
        </w:tc>
        <w:tc>
          <w:tcPr>
            <w:tcW w:w="1813" w:type="dxa"/>
            <w:gridSpan w:val="4"/>
          </w:tcPr>
          <w:p w14:paraId="3D23A337" w14:textId="065037D8" w:rsidR="00E05AA8" w:rsidDel="00907F78" w:rsidRDefault="00E05AA8" w:rsidP="00495DC8">
            <w:pPr>
              <w:jc w:val="both"/>
              <w:rPr>
                <w:del w:id="12595" w:author="PS" w:date="2018-11-25T16:08:00Z"/>
              </w:rPr>
            </w:pPr>
          </w:p>
        </w:tc>
      </w:tr>
      <w:tr w:rsidR="00E05AA8" w:rsidDel="00907F78" w14:paraId="44D219B6" w14:textId="01FE7ED6" w:rsidTr="00495DC8">
        <w:trPr>
          <w:del w:id="12596" w:author="PS" w:date="2018-11-25T16:08:00Z"/>
        </w:trPr>
        <w:tc>
          <w:tcPr>
            <w:tcW w:w="6204" w:type="dxa"/>
            <w:gridSpan w:val="8"/>
          </w:tcPr>
          <w:p w14:paraId="7ECB7464" w14:textId="6061E075" w:rsidR="00E05AA8" w:rsidDel="00907F78" w:rsidRDefault="00E05AA8" w:rsidP="00495DC8">
            <w:pPr>
              <w:jc w:val="both"/>
              <w:rPr>
                <w:del w:id="12597" w:author="PS" w:date="2018-11-25T16:08:00Z"/>
              </w:rPr>
            </w:pPr>
          </w:p>
        </w:tc>
        <w:tc>
          <w:tcPr>
            <w:tcW w:w="1842" w:type="dxa"/>
            <w:gridSpan w:val="6"/>
          </w:tcPr>
          <w:p w14:paraId="5E3D1F08" w14:textId="25ECCF75" w:rsidR="00E05AA8" w:rsidDel="00907F78" w:rsidRDefault="00E05AA8" w:rsidP="00495DC8">
            <w:pPr>
              <w:jc w:val="both"/>
              <w:rPr>
                <w:del w:id="12598" w:author="PS" w:date="2018-11-25T16:08:00Z"/>
              </w:rPr>
            </w:pPr>
          </w:p>
        </w:tc>
        <w:tc>
          <w:tcPr>
            <w:tcW w:w="1813" w:type="dxa"/>
            <w:gridSpan w:val="4"/>
          </w:tcPr>
          <w:p w14:paraId="69DC55BD" w14:textId="08DF8503" w:rsidR="00E05AA8" w:rsidDel="00907F78" w:rsidRDefault="00E05AA8" w:rsidP="00495DC8">
            <w:pPr>
              <w:jc w:val="both"/>
              <w:rPr>
                <w:del w:id="12599" w:author="PS" w:date="2018-11-25T16:08:00Z"/>
              </w:rPr>
            </w:pPr>
          </w:p>
        </w:tc>
      </w:tr>
      <w:tr w:rsidR="00E05AA8" w:rsidDel="00907F78" w14:paraId="7BA8F557" w14:textId="7C33562A" w:rsidTr="00495DC8">
        <w:trPr>
          <w:del w:id="12600" w:author="PS" w:date="2018-11-25T16:08:00Z"/>
        </w:trPr>
        <w:tc>
          <w:tcPr>
            <w:tcW w:w="6204" w:type="dxa"/>
            <w:gridSpan w:val="8"/>
          </w:tcPr>
          <w:p w14:paraId="4B314417" w14:textId="1B549ACE" w:rsidR="00E05AA8" w:rsidDel="00907F78" w:rsidRDefault="00E05AA8" w:rsidP="00495DC8">
            <w:pPr>
              <w:jc w:val="both"/>
              <w:rPr>
                <w:del w:id="12601" w:author="PS" w:date="2018-11-25T16:08:00Z"/>
              </w:rPr>
            </w:pPr>
          </w:p>
        </w:tc>
        <w:tc>
          <w:tcPr>
            <w:tcW w:w="1842" w:type="dxa"/>
            <w:gridSpan w:val="6"/>
          </w:tcPr>
          <w:p w14:paraId="3C0E128D" w14:textId="17C39A1F" w:rsidR="00E05AA8" w:rsidDel="00907F78" w:rsidRDefault="00E05AA8" w:rsidP="00495DC8">
            <w:pPr>
              <w:jc w:val="both"/>
              <w:rPr>
                <w:del w:id="12602" w:author="PS" w:date="2018-11-25T16:08:00Z"/>
              </w:rPr>
            </w:pPr>
          </w:p>
        </w:tc>
        <w:tc>
          <w:tcPr>
            <w:tcW w:w="1813" w:type="dxa"/>
            <w:gridSpan w:val="4"/>
          </w:tcPr>
          <w:p w14:paraId="02EA9028" w14:textId="45FC541A" w:rsidR="00E05AA8" w:rsidDel="00907F78" w:rsidRDefault="00E05AA8" w:rsidP="00495DC8">
            <w:pPr>
              <w:jc w:val="both"/>
              <w:rPr>
                <w:del w:id="12603" w:author="PS" w:date="2018-11-25T16:08:00Z"/>
              </w:rPr>
            </w:pPr>
          </w:p>
        </w:tc>
      </w:tr>
      <w:tr w:rsidR="00E05AA8" w:rsidDel="00907F78" w14:paraId="64A08F8D" w14:textId="6EC17110" w:rsidTr="00495DC8">
        <w:trPr>
          <w:del w:id="12604" w:author="PS" w:date="2018-11-25T16:08:00Z"/>
        </w:trPr>
        <w:tc>
          <w:tcPr>
            <w:tcW w:w="6204" w:type="dxa"/>
            <w:gridSpan w:val="8"/>
          </w:tcPr>
          <w:p w14:paraId="1BD90E42" w14:textId="587D789A" w:rsidR="00E05AA8" w:rsidDel="00907F78" w:rsidRDefault="00E05AA8" w:rsidP="00495DC8">
            <w:pPr>
              <w:jc w:val="both"/>
              <w:rPr>
                <w:del w:id="12605" w:author="PS" w:date="2018-11-25T16:08:00Z"/>
              </w:rPr>
            </w:pPr>
          </w:p>
        </w:tc>
        <w:tc>
          <w:tcPr>
            <w:tcW w:w="1842" w:type="dxa"/>
            <w:gridSpan w:val="6"/>
          </w:tcPr>
          <w:p w14:paraId="7104C9EC" w14:textId="608882C9" w:rsidR="00E05AA8" w:rsidDel="00907F78" w:rsidRDefault="00E05AA8" w:rsidP="00495DC8">
            <w:pPr>
              <w:jc w:val="both"/>
              <w:rPr>
                <w:del w:id="12606" w:author="PS" w:date="2018-11-25T16:08:00Z"/>
              </w:rPr>
            </w:pPr>
          </w:p>
        </w:tc>
        <w:tc>
          <w:tcPr>
            <w:tcW w:w="1813" w:type="dxa"/>
            <w:gridSpan w:val="4"/>
          </w:tcPr>
          <w:p w14:paraId="5FC35BAB" w14:textId="700E46DD" w:rsidR="00E05AA8" w:rsidDel="00907F78" w:rsidRDefault="00E05AA8" w:rsidP="00495DC8">
            <w:pPr>
              <w:jc w:val="both"/>
              <w:rPr>
                <w:del w:id="12607" w:author="PS" w:date="2018-11-25T16:08:00Z"/>
              </w:rPr>
            </w:pPr>
          </w:p>
        </w:tc>
      </w:tr>
      <w:tr w:rsidR="00E05AA8" w:rsidDel="00907F78" w14:paraId="42BC1A67" w14:textId="13EC4198" w:rsidTr="00495DC8">
        <w:trPr>
          <w:del w:id="12608" w:author="PS" w:date="2018-11-25T16:08:00Z"/>
        </w:trPr>
        <w:tc>
          <w:tcPr>
            <w:tcW w:w="9859" w:type="dxa"/>
            <w:gridSpan w:val="18"/>
            <w:shd w:val="clear" w:color="auto" w:fill="F7CAAC"/>
          </w:tcPr>
          <w:p w14:paraId="7EB00BA8" w14:textId="4A1E9FFB" w:rsidR="00E05AA8" w:rsidDel="00907F78" w:rsidRDefault="00E05AA8" w:rsidP="00495DC8">
            <w:pPr>
              <w:jc w:val="both"/>
              <w:rPr>
                <w:del w:id="12609" w:author="PS" w:date="2018-11-25T16:08:00Z"/>
              </w:rPr>
            </w:pPr>
            <w:del w:id="12610" w:author="PS" w:date="2018-11-25T16:08:00Z">
              <w:r w:rsidDel="00907F78">
                <w:rPr>
                  <w:b/>
                </w:rPr>
                <w:delText>Předměty příslušného studijního programu a způsob zapojení do jejich výuky, příp. další zapojení do uskutečňování studijního programu</w:delText>
              </w:r>
            </w:del>
          </w:p>
        </w:tc>
      </w:tr>
      <w:tr w:rsidR="00E05AA8" w:rsidDel="00907F78" w14:paraId="4930D267" w14:textId="0957626F" w:rsidTr="00495DC8">
        <w:trPr>
          <w:trHeight w:val="647"/>
          <w:del w:id="12611" w:author="PS" w:date="2018-11-25T16:08:00Z"/>
        </w:trPr>
        <w:tc>
          <w:tcPr>
            <w:tcW w:w="9859" w:type="dxa"/>
            <w:gridSpan w:val="18"/>
            <w:tcBorders>
              <w:top w:val="nil"/>
            </w:tcBorders>
          </w:tcPr>
          <w:p w14:paraId="454DAA53" w14:textId="60BD0FDD" w:rsidR="00E05AA8" w:rsidDel="00907F78" w:rsidRDefault="00E05AA8" w:rsidP="00495DC8">
            <w:pPr>
              <w:jc w:val="both"/>
              <w:rPr>
                <w:del w:id="12612" w:author="PS" w:date="2018-11-25T16:08:00Z"/>
              </w:rPr>
            </w:pPr>
            <w:del w:id="12613" w:author="PS" w:date="2018-11-25T16:08:00Z">
              <w:r w:rsidDel="00907F78">
                <w:delText>Sběr a zpracování dat – - garant, přednášející, cvičící</w:delText>
              </w:r>
            </w:del>
          </w:p>
          <w:p w14:paraId="4F8C01E0" w14:textId="50167A1C" w:rsidR="00E05AA8" w:rsidDel="00907F78" w:rsidRDefault="00E05AA8" w:rsidP="00495DC8">
            <w:pPr>
              <w:jc w:val="both"/>
              <w:rPr>
                <w:del w:id="12614" w:author="PS" w:date="2018-11-25T16:08:00Z"/>
              </w:rPr>
            </w:pPr>
          </w:p>
        </w:tc>
      </w:tr>
      <w:tr w:rsidR="00E05AA8" w:rsidDel="00907F78" w14:paraId="5A639C30" w14:textId="2963E5A0" w:rsidTr="00495DC8">
        <w:trPr>
          <w:del w:id="12615" w:author="PS" w:date="2018-11-25T16:08:00Z"/>
        </w:trPr>
        <w:tc>
          <w:tcPr>
            <w:tcW w:w="9859" w:type="dxa"/>
            <w:gridSpan w:val="18"/>
            <w:shd w:val="clear" w:color="auto" w:fill="F7CAAC"/>
          </w:tcPr>
          <w:p w14:paraId="7104A610" w14:textId="494CFBC7" w:rsidR="00E05AA8" w:rsidDel="00907F78" w:rsidRDefault="00E05AA8" w:rsidP="00495DC8">
            <w:pPr>
              <w:jc w:val="both"/>
              <w:rPr>
                <w:del w:id="12616" w:author="PS" w:date="2018-11-25T16:08:00Z"/>
              </w:rPr>
            </w:pPr>
            <w:del w:id="12617" w:author="PS" w:date="2018-11-25T16:08:00Z">
              <w:r w:rsidDel="00907F78">
                <w:rPr>
                  <w:b/>
                </w:rPr>
                <w:delText xml:space="preserve">Údaje o vzdělání na VŠ </w:delText>
              </w:r>
            </w:del>
          </w:p>
        </w:tc>
      </w:tr>
      <w:tr w:rsidR="00E05AA8" w:rsidDel="00907F78" w14:paraId="3A2E47D4" w14:textId="7C015088" w:rsidTr="00495DC8">
        <w:trPr>
          <w:trHeight w:val="681"/>
          <w:del w:id="12618" w:author="PS" w:date="2018-11-25T16:08:00Z"/>
        </w:trPr>
        <w:tc>
          <w:tcPr>
            <w:tcW w:w="9859" w:type="dxa"/>
            <w:gridSpan w:val="18"/>
          </w:tcPr>
          <w:p w14:paraId="3A6BB854" w14:textId="1BEE7465" w:rsidR="00E05AA8" w:rsidDel="00907F78" w:rsidRDefault="00E05AA8" w:rsidP="00495DC8">
            <w:pPr>
              <w:ind w:left="-22"/>
              <w:rPr>
                <w:ins w:id="12619" w:author="Matyas Adam" w:date="2018-11-17T20:12:00Z"/>
                <w:del w:id="12620" w:author="PS" w:date="2018-11-25T16:08:00Z"/>
                <w:color w:val="000000"/>
                <w:lang w:eastAsia="zh-TW" w:bidi="he-IL"/>
              </w:rPr>
            </w:pPr>
            <w:ins w:id="12621" w:author="Matyas Adam" w:date="2018-11-17T20:12:00Z">
              <w:del w:id="12622" w:author="PS" w:date="2018-11-25T16:08:00Z">
                <w:r w:rsidRPr="00832FBF" w:rsidDel="00907F78">
                  <w:rPr>
                    <w:color w:val="000000"/>
                    <w:lang w:eastAsia="zh-TW" w:bidi="he-IL"/>
                  </w:rPr>
                  <w:delText>1996-1999</w:delText>
                </w:r>
                <w:r w:rsidDel="00907F78">
                  <w:rPr>
                    <w:color w:val="000000"/>
                    <w:lang w:eastAsia="zh-TW" w:bidi="he-IL"/>
                  </w:rPr>
                  <w:delText xml:space="preserve">: </w:delText>
                </w:r>
                <w:r w:rsidRPr="00832FBF" w:rsidDel="00907F78">
                  <w:rPr>
                    <w:color w:val="000000"/>
                    <w:lang w:eastAsia="zh-TW" w:bidi="he-IL"/>
                  </w:rPr>
                  <w:delText>Katedra biofyziky a chemickej fyziky FMFI UK</w:delText>
                </w:r>
                <w:r w:rsidDel="00907F78">
                  <w:rPr>
                    <w:color w:val="000000"/>
                    <w:lang w:eastAsia="zh-TW" w:bidi="he-IL"/>
                  </w:rPr>
                  <w:delText xml:space="preserve"> Bratislava, </w:delText>
                </w:r>
                <w:r w:rsidRPr="00832FBF" w:rsidDel="00907F78">
                  <w:rPr>
                    <w:color w:val="000000"/>
                    <w:lang w:eastAsia="zh-TW" w:bidi="he-IL"/>
                  </w:rPr>
                  <w:delText>po</w:delText>
                </w:r>
                <w:r w:rsidDel="00907F78">
                  <w:rPr>
                    <w:color w:val="000000"/>
                    <w:lang w:eastAsia="zh-TW" w:bidi="he-IL"/>
                  </w:rPr>
                  <w:delText>stgraduální a doktorské studium, Ph.D.</w:delText>
                </w:r>
              </w:del>
            </w:ins>
          </w:p>
          <w:p w14:paraId="518B2EA7" w14:textId="38D49C4D" w:rsidR="00E05AA8" w:rsidRPr="00832FBF" w:rsidDel="00907F78" w:rsidRDefault="00E05AA8" w:rsidP="00495DC8">
            <w:pPr>
              <w:ind w:left="-22"/>
              <w:rPr>
                <w:del w:id="12623" w:author="PS" w:date="2018-11-25T16:08:00Z"/>
                <w:color w:val="000000"/>
                <w:lang w:eastAsia="zh-TW" w:bidi="he-IL"/>
              </w:rPr>
            </w:pPr>
            <w:del w:id="12624" w:author="PS" w:date="2018-11-25T16:08:00Z">
              <w:r w:rsidRPr="00832FBF" w:rsidDel="00907F78">
                <w:rPr>
                  <w:color w:val="000000"/>
                  <w:lang w:eastAsia="zh-TW" w:bidi="he-IL"/>
                </w:rPr>
                <w:delText>1991-1996</w:delText>
              </w:r>
            </w:del>
            <w:ins w:id="12625" w:author="Matyas Adam" w:date="2018-11-17T17:56:00Z">
              <w:del w:id="12626" w:author="PS" w:date="2018-11-25T16:08:00Z">
                <w:r w:rsidDel="00907F78">
                  <w:rPr>
                    <w:color w:val="000000"/>
                    <w:lang w:eastAsia="zh-TW" w:bidi="he-IL"/>
                  </w:rPr>
                  <w:delText xml:space="preserve">: </w:delText>
                </w:r>
              </w:del>
            </w:ins>
            <w:del w:id="12627" w:author="PS" w:date="2018-11-25T16:08:00Z">
              <w:r w:rsidDel="00907F78">
                <w:rPr>
                  <w:color w:val="000000"/>
                  <w:lang w:eastAsia="zh-TW" w:bidi="he-IL"/>
                </w:rPr>
                <w:tab/>
              </w:r>
              <w:r w:rsidRPr="00832FBF" w:rsidDel="00907F78">
                <w:rPr>
                  <w:color w:val="000000"/>
                  <w:lang w:eastAsia="zh-TW" w:bidi="he-IL"/>
                </w:rPr>
                <w:delText>Matematicko-fyzikálna fakulta UK, Bratislava</w:delText>
              </w:r>
              <w:r w:rsidDel="00907F78">
                <w:rPr>
                  <w:color w:val="000000"/>
                  <w:lang w:eastAsia="zh-TW" w:bidi="he-IL"/>
                </w:rPr>
                <w:delText>, RNDr.</w:delText>
              </w:r>
            </w:del>
          </w:p>
          <w:p w14:paraId="6389A916" w14:textId="3DF991B4" w:rsidR="00E05AA8" w:rsidDel="00907F78" w:rsidRDefault="00E05AA8" w:rsidP="00495DC8">
            <w:pPr>
              <w:ind w:left="-22"/>
              <w:rPr>
                <w:del w:id="12628" w:author="PS" w:date="2018-11-25T16:08:00Z"/>
                <w:color w:val="000000"/>
                <w:lang w:eastAsia="zh-TW" w:bidi="he-IL"/>
              </w:rPr>
            </w:pPr>
            <w:del w:id="12629" w:author="PS" w:date="2018-11-25T16:08:00Z">
              <w:r w:rsidRPr="00832FBF" w:rsidDel="00907F78">
                <w:rPr>
                  <w:color w:val="000000"/>
                  <w:lang w:eastAsia="zh-TW" w:bidi="he-IL"/>
                </w:rPr>
                <w:delText>1996-1999</w:delText>
              </w:r>
              <w:r w:rsidDel="00907F78">
                <w:rPr>
                  <w:color w:val="000000"/>
                  <w:lang w:eastAsia="zh-TW" w:bidi="he-IL"/>
                </w:rPr>
                <w:tab/>
              </w:r>
              <w:r w:rsidRPr="00832FBF" w:rsidDel="00907F78">
                <w:rPr>
                  <w:color w:val="000000"/>
                  <w:lang w:eastAsia="zh-TW" w:bidi="he-IL"/>
                </w:rPr>
                <w:delText>Katedra biofyziky a chemickej fyziky FMFI UK</w:delText>
              </w:r>
              <w:r w:rsidDel="00907F78">
                <w:rPr>
                  <w:color w:val="000000"/>
                  <w:lang w:eastAsia="zh-TW" w:bidi="he-IL"/>
                </w:rPr>
                <w:delText xml:space="preserve"> Bratislava, </w:delText>
              </w:r>
              <w:r w:rsidRPr="00832FBF" w:rsidDel="00907F78">
                <w:rPr>
                  <w:color w:val="000000"/>
                  <w:lang w:eastAsia="zh-TW" w:bidi="he-IL"/>
                </w:rPr>
                <w:delText>po</w:delText>
              </w:r>
              <w:r w:rsidDel="00907F78">
                <w:rPr>
                  <w:color w:val="000000"/>
                  <w:lang w:eastAsia="zh-TW" w:bidi="he-IL"/>
                </w:rPr>
                <w:delText>stgraduální a doktorské studium, Ph.D.</w:delText>
              </w:r>
            </w:del>
          </w:p>
          <w:p w14:paraId="3328AAD4" w14:textId="2A578E78" w:rsidR="00E05AA8" w:rsidRPr="00EA6069" w:rsidDel="00907F78" w:rsidRDefault="00E05AA8">
            <w:pPr>
              <w:ind w:left="-22"/>
              <w:rPr>
                <w:del w:id="12630" w:author="PS" w:date="2018-11-25T16:08:00Z"/>
                <w:color w:val="000000"/>
                <w:lang w:eastAsia="zh-TW" w:bidi="he-IL"/>
              </w:rPr>
              <w:pPrChange w:id="12631" w:author="Matyas Adam" w:date="2018-11-17T20:12:00Z">
                <w:pPr/>
              </w:pPrChange>
            </w:pPr>
          </w:p>
        </w:tc>
      </w:tr>
      <w:tr w:rsidR="00E05AA8" w:rsidDel="00907F78" w14:paraId="6C472057" w14:textId="6D555B5A" w:rsidTr="00495DC8">
        <w:trPr>
          <w:del w:id="12632" w:author="PS" w:date="2018-11-25T16:08:00Z"/>
        </w:trPr>
        <w:tc>
          <w:tcPr>
            <w:tcW w:w="9859" w:type="dxa"/>
            <w:gridSpan w:val="18"/>
            <w:shd w:val="clear" w:color="auto" w:fill="F7CAAC"/>
          </w:tcPr>
          <w:p w14:paraId="1C866E6E" w14:textId="597B616C" w:rsidR="00E05AA8" w:rsidDel="00907F78" w:rsidRDefault="00E05AA8" w:rsidP="00495DC8">
            <w:pPr>
              <w:jc w:val="both"/>
              <w:rPr>
                <w:del w:id="12633" w:author="PS" w:date="2018-11-25T16:08:00Z"/>
                <w:b/>
              </w:rPr>
            </w:pPr>
            <w:del w:id="12634" w:author="PS" w:date="2018-11-25T16:08:00Z">
              <w:r w:rsidDel="00907F78">
                <w:rPr>
                  <w:b/>
                </w:rPr>
                <w:delText>Údaje o odborném působení od absolvování VŠ</w:delText>
              </w:r>
            </w:del>
          </w:p>
        </w:tc>
      </w:tr>
      <w:tr w:rsidR="00E05AA8" w:rsidDel="00907F78" w14:paraId="320F0F07" w14:textId="352C7DCC" w:rsidTr="00495DC8">
        <w:trPr>
          <w:trHeight w:val="1753"/>
          <w:del w:id="12635" w:author="PS" w:date="2018-11-25T16:08:00Z"/>
        </w:trPr>
        <w:tc>
          <w:tcPr>
            <w:tcW w:w="9859" w:type="dxa"/>
            <w:gridSpan w:val="18"/>
          </w:tcPr>
          <w:p w14:paraId="7FB09426" w14:textId="49887AFB" w:rsidR="00E05AA8" w:rsidDel="00907F78" w:rsidRDefault="00E05AA8" w:rsidP="00495DC8">
            <w:pPr>
              <w:ind w:left="-22"/>
              <w:rPr>
                <w:ins w:id="12636" w:author="Matyas Adam" w:date="2018-11-17T18:00:00Z"/>
                <w:del w:id="12637" w:author="PS" w:date="2018-11-25T16:08:00Z"/>
                <w:color w:val="000000"/>
                <w:lang w:eastAsia="zh-TW" w:bidi="he-IL"/>
              </w:rPr>
            </w:pPr>
            <w:ins w:id="12638" w:author="Matyas Adam" w:date="2018-11-17T18:00:00Z">
              <w:del w:id="12639" w:author="PS" w:date="2018-11-25T16:08:00Z">
                <w:r w:rsidRPr="00BA57D0" w:rsidDel="00907F78">
                  <w:rPr>
                    <w:color w:val="000000"/>
                    <w:lang w:eastAsia="zh-TW" w:bidi="he-IL"/>
                  </w:rPr>
                  <w:delText>2008-</w:delText>
                </w:r>
                <w:r w:rsidDel="00907F78">
                  <w:rPr>
                    <w:color w:val="000000"/>
                    <w:lang w:eastAsia="zh-TW" w:bidi="he-IL"/>
                  </w:rPr>
                  <w:delText xml:space="preserve">dosud: </w:delText>
                </w:r>
                <w:r w:rsidRPr="00BA57D0" w:rsidDel="00907F78">
                  <w:rPr>
                    <w:color w:val="000000"/>
                    <w:lang w:eastAsia="zh-TW" w:bidi="he-IL"/>
                  </w:rPr>
                  <w:delText>UTB ve Zlíně, Fakulta aplikované informatiky, Ústav matematiky</w:delText>
                </w:r>
                <w:r w:rsidDel="00907F78">
                  <w:rPr>
                    <w:color w:val="000000"/>
                    <w:lang w:eastAsia="zh-TW" w:bidi="he-IL"/>
                  </w:rPr>
                  <w:delText>,</w:delText>
                </w:r>
                <w:r w:rsidRPr="00BA57D0" w:rsidDel="00907F78">
                  <w:rPr>
                    <w:color w:val="000000"/>
                    <w:lang w:eastAsia="zh-TW" w:bidi="he-IL"/>
                  </w:rPr>
                  <w:delText xml:space="preserve"> odborný asistent</w:delText>
                </w:r>
              </w:del>
            </w:ins>
          </w:p>
          <w:p w14:paraId="34308166" w14:textId="59166F77" w:rsidR="00E05AA8" w:rsidDel="00907F78" w:rsidRDefault="00E05AA8" w:rsidP="00495DC8">
            <w:pPr>
              <w:ind w:left="-22"/>
              <w:rPr>
                <w:ins w:id="12640" w:author="Matyas Adam" w:date="2018-11-17T18:00:00Z"/>
                <w:del w:id="12641" w:author="PS" w:date="2018-11-25T16:08:00Z"/>
                <w:color w:val="000000"/>
                <w:lang w:eastAsia="zh-TW" w:bidi="he-IL"/>
              </w:rPr>
            </w:pPr>
            <w:ins w:id="12642" w:author="Matyas Adam" w:date="2018-11-17T18:00:00Z">
              <w:del w:id="12643" w:author="PS" w:date="2018-11-25T16:08:00Z">
                <w:r w:rsidRPr="00832FBF" w:rsidDel="00907F78">
                  <w:rPr>
                    <w:color w:val="000000"/>
                    <w:lang w:eastAsia="zh-TW" w:bidi="he-IL"/>
                  </w:rPr>
                  <w:delText>2006-2008</w:delText>
                </w:r>
                <w:r w:rsidDel="00907F78">
                  <w:rPr>
                    <w:color w:val="000000"/>
                    <w:lang w:eastAsia="zh-TW" w:bidi="he-IL"/>
                  </w:rPr>
                  <w:delText xml:space="preserve">: </w:delText>
                </w:r>
                <w:r w:rsidRPr="00832FBF" w:rsidDel="00907F78">
                  <w:rPr>
                    <w:color w:val="000000"/>
                    <w:lang w:eastAsia="zh-TW" w:bidi="he-IL"/>
                  </w:rPr>
                  <w:delText>Obchodní akademie T. Bati a VOŠE Zl</w:delText>
                </w:r>
                <w:r w:rsidDel="00907F78">
                  <w:rPr>
                    <w:color w:val="000000"/>
                    <w:lang w:eastAsia="zh-TW" w:bidi="he-IL"/>
                  </w:rPr>
                  <w:delText>ín, učitel</w:delText>
                </w:r>
              </w:del>
            </w:ins>
          </w:p>
          <w:p w14:paraId="43E0E8D1" w14:textId="0E795612" w:rsidR="00E05AA8" w:rsidDel="00907F78" w:rsidRDefault="00E05AA8" w:rsidP="00495DC8">
            <w:pPr>
              <w:ind w:left="-22"/>
              <w:rPr>
                <w:ins w:id="12644" w:author="Matyas Adam" w:date="2018-11-17T18:00:00Z"/>
                <w:del w:id="12645" w:author="PS" w:date="2018-11-25T16:08:00Z"/>
                <w:color w:val="000000"/>
                <w:lang w:eastAsia="zh-TW" w:bidi="he-IL"/>
              </w:rPr>
            </w:pPr>
            <w:ins w:id="12646" w:author="Matyas Adam" w:date="2018-11-17T18:00:00Z">
              <w:del w:id="12647" w:author="PS" w:date="2018-11-25T16:08:00Z">
                <w:r w:rsidRPr="00832FBF" w:rsidDel="00907F78">
                  <w:rPr>
                    <w:color w:val="000000"/>
                    <w:lang w:eastAsia="zh-TW" w:bidi="he-IL"/>
                  </w:rPr>
                  <w:delText>2005-2006</w:delText>
                </w:r>
                <w:r w:rsidDel="00907F78">
                  <w:rPr>
                    <w:color w:val="000000"/>
                    <w:lang w:eastAsia="zh-TW" w:bidi="he-IL"/>
                  </w:rPr>
                  <w:delText xml:space="preserve">: </w:delText>
                </w:r>
                <w:r w:rsidRPr="00832FBF" w:rsidDel="00907F78">
                  <w:rPr>
                    <w:color w:val="000000"/>
                    <w:lang w:eastAsia="zh-TW" w:bidi="he-IL"/>
                  </w:rPr>
                  <w:delText xml:space="preserve">Gymnázium </w:delText>
                </w:r>
                <w:r w:rsidDel="00907F78">
                  <w:rPr>
                    <w:color w:val="000000"/>
                    <w:lang w:eastAsia="zh-TW" w:bidi="he-IL"/>
                  </w:rPr>
                  <w:delText>Jura Hronca; Bratislava, učitel</w:delText>
                </w:r>
              </w:del>
            </w:ins>
          </w:p>
          <w:p w14:paraId="26506DB3" w14:textId="65639494" w:rsidR="00E05AA8" w:rsidDel="00907F78" w:rsidRDefault="00E05AA8" w:rsidP="00495DC8">
            <w:pPr>
              <w:ind w:left="-22"/>
              <w:rPr>
                <w:ins w:id="12648" w:author="Matyas Adam" w:date="2018-11-17T18:00:00Z"/>
                <w:del w:id="12649" w:author="PS" w:date="2018-11-25T16:08:00Z"/>
                <w:color w:val="000000"/>
                <w:lang w:eastAsia="zh-TW" w:bidi="he-IL"/>
              </w:rPr>
            </w:pPr>
            <w:ins w:id="12650" w:author="Matyas Adam" w:date="2018-11-17T18:00:00Z">
              <w:del w:id="12651" w:author="PS" w:date="2018-11-25T16:08:00Z">
                <w:r w:rsidRPr="00832FBF" w:rsidDel="00907F78">
                  <w:rPr>
                    <w:color w:val="000000"/>
                    <w:lang w:eastAsia="zh-TW" w:bidi="he-IL"/>
                  </w:rPr>
                  <w:delText>2004-2005</w:delText>
                </w:r>
                <w:r w:rsidDel="00907F78">
                  <w:rPr>
                    <w:color w:val="000000"/>
                    <w:lang w:eastAsia="zh-TW" w:bidi="he-IL"/>
                  </w:rPr>
                  <w:delText xml:space="preserve">: </w:delText>
                </w:r>
                <w:r w:rsidRPr="00832FBF" w:rsidDel="00907F78">
                  <w:rPr>
                    <w:color w:val="000000"/>
                    <w:lang w:eastAsia="zh-TW" w:bidi="he-IL"/>
                  </w:rPr>
                  <w:delText xml:space="preserve">Annie Wright School; </w:delText>
                </w:r>
                <w:r w:rsidDel="00907F78">
                  <w:rPr>
                    <w:color w:val="000000"/>
                    <w:lang w:eastAsia="zh-TW" w:bidi="he-IL"/>
                  </w:rPr>
                  <w:delText>Tacoma, Washington, USA, učitel</w:delText>
                </w:r>
              </w:del>
            </w:ins>
          </w:p>
          <w:p w14:paraId="768D2259" w14:textId="11CD58E3" w:rsidR="00E05AA8" w:rsidRPr="00832FBF" w:rsidDel="00907F78" w:rsidRDefault="00E05AA8" w:rsidP="00495DC8">
            <w:pPr>
              <w:ind w:left="-22"/>
              <w:rPr>
                <w:ins w:id="12652" w:author="Matyas Adam" w:date="2018-11-17T18:00:00Z"/>
                <w:del w:id="12653" w:author="PS" w:date="2018-11-25T16:08:00Z"/>
                <w:color w:val="000000"/>
                <w:lang w:eastAsia="zh-TW" w:bidi="he-IL"/>
              </w:rPr>
            </w:pPr>
            <w:ins w:id="12654" w:author="Matyas Adam" w:date="2018-11-17T18:00:00Z">
              <w:del w:id="12655" w:author="PS" w:date="2018-11-25T16:08:00Z">
                <w:r w:rsidRPr="00832FBF" w:rsidDel="00907F78">
                  <w:rPr>
                    <w:color w:val="000000"/>
                    <w:lang w:eastAsia="zh-TW" w:bidi="he-IL"/>
                  </w:rPr>
                  <w:delText>2003-2004</w:delText>
                </w:r>
                <w:r w:rsidDel="00907F78">
                  <w:rPr>
                    <w:color w:val="000000"/>
                    <w:lang w:eastAsia="zh-TW" w:bidi="he-IL"/>
                  </w:rPr>
                  <w:delText xml:space="preserve">: </w:delText>
                </w:r>
                <w:r w:rsidRPr="00832FBF" w:rsidDel="00907F78">
                  <w:rPr>
                    <w:color w:val="000000"/>
                    <w:lang w:eastAsia="zh-TW" w:bidi="he-IL"/>
                  </w:rPr>
                  <w:delText xml:space="preserve">Gymnázium </w:delText>
                </w:r>
                <w:r w:rsidDel="00907F78">
                  <w:rPr>
                    <w:color w:val="000000"/>
                    <w:lang w:eastAsia="zh-TW" w:bidi="he-IL"/>
                  </w:rPr>
                  <w:delText>Jura Hronca; Bratislava, učitel</w:delText>
                </w:r>
              </w:del>
            </w:ins>
          </w:p>
          <w:p w14:paraId="1F6BA4A0" w14:textId="608C3FEF" w:rsidR="00E05AA8" w:rsidRPr="00832FBF" w:rsidDel="00907F78" w:rsidRDefault="00E05AA8" w:rsidP="00495DC8">
            <w:pPr>
              <w:ind w:left="-22"/>
              <w:rPr>
                <w:ins w:id="12656" w:author="Matyas Adam" w:date="2018-11-17T18:00:00Z"/>
                <w:del w:id="12657" w:author="PS" w:date="2018-11-25T16:08:00Z"/>
                <w:color w:val="000000"/>
                <w:lang w:eastAsia="zh-TW" w:bidi="he-IL"/>
              </w:rPr>
            </w:pPr>
            <w:ins w:id="12658" w:author="Matyas Adam" w:date="2018-11-17T18:00:00Z">
              <w:del w:id="12659" w:author="PS" w:date="2018-11-25T16:08:00Z">
                <w:r w:rsidRPr="00832FBF" w:rsidDel="00907F78">
                  <w:rPr>
                    <w:color w:val="000000"/>
                    <w:lang w:eastAsia="zh-TW" w:bidi="he-IL"/>
                  </w:rPr>
                  <w:delText>2002</w:delText>
                </w:r>
                <w:r w:rsidDel="00907F78">
                  <w:rPr>
                    <w:color w:val="000000"/>
                    <w:lang w:eastAsia="zh-TW" w:bidi="he-IL"/>
                  </w:rPr>
                  <w:delText xml:space="preserve">:  </w:delText>
                </w:r>
                <w:r w:rsidRPr="00832FBF" w:rsidDel="00907F78">
                  <w:rPr>
                    <w:color w:val="000000"/>
                    <w:lang w:eastAsia="zh-TW" w:bidi="he-IL"/>
                  </w:rPr>
                  <w:delText xml:space="preserve">Ministerstvo </w:delText>
                </w:r>
                <w:r w:rsidDel="00907F78">
                  <w:rPr>
                    <w:color w:val="000000"/>
                    <w:lang w:eastAsia="zh-TW" w:bidi="he-IL"/>
                  </w:rPr>
                  <w:delText>obrany SR, tlumočení a překlady</w:delText>
                </w:r>
              </w:del>
            </w:ins>
          </w:p>
          <w:p w14:paraId="7F973E00" w14:textId="3B48E24E" w:rsidR="00E05AA8" w:rsidRPr="00832FBF" w:rsidDel="00907F78" w:rsidRDefault="00E05AA8" w:rsidP="00495DC8">
            <w:pPr>
              <w:ind w:left="-22"/>
              <w:rPr>
                <w:del w:id="12660" w:author="PS" w:date="2018-11-25T16:08:00Z"/>
                <w:color w:val="000000"/>
                <w:lang w:eastAsia="zh-TW" w:bidi="he-IL"/>
              </w:rPr>
            </w:pPr>
            <w:del w:id="12661" w:author="PS" w:date="2018-11-25T16:08:00Z">
              <w:r w:rsidRPr="00832FBF" w:rsidDel="00907F78">
                <w:rPr>
                  <w:color w:val="000000"/>
                  <w:lang w:eastAsia="zh-TW" w:bidi="he-IL"/>
                </w:rPr>
                <w:delText>1999</w:delText>
              </w:r>
              <w:r w:rsidDel="00907F78">
                <w:rPr>
                  <w:color w:val="000000"/>
                  <w:lang w:eastAsia="zh-TW" w:bidi="he-IL"/>
                </w:rPr>
                <w:delText>-</w:delText>
              </w:r>
              <w:r w:rsidRPr="00832FBF" w:rsidDel="00907F78">
                <w:rPr>
                  <w:color w:val="000000"/>
                  <w:lang w:eastAsia="zh-TW" w:bidi="he-IL"/>
                </w:rPr>
                <w:delText>2002</w:delText>
              </w:r>
            </w:del>
            <w:ins w:id="12662" w:author="Matyas Adam" w:date="2018-11-17T17:56:00Z">
              <w:del w:id="12663" w:author="PS" w:date="2018-11-25T16:08:00Z">
                <w:r w:rsidDel="00907F78">
                  <w:rPr>
                    <w:color w:val="000000"/>
                    <w:lang w:eastAsia="zh-TW" w:bidi="he-IL"/>
                  </w:rPr>
                  <w:delText>:</w:delText>
                </w:r>
              </w:del>
            </w:ins>
            <w:del w:id="12664" w:author="PS" w:date="2018-11-25T16:08:00Z">
              <w:r w:rsidDel="00907F78">
                <w:rPr>
                  <w:color w:val="000000"/>
                  <w:lang w:eastAsia="zh-TW" w:bidi="he-IL"/>
                </w:rPr>
                <w:tab/>
              </w:r>
            </w:del>
            <w:ins w:id="12665" w:author="Matyas Adam" w:date="2018-11-17T17:56:00Z">
              <w:del w:id="12666" w:author="PS" w:date="2018-11-25T16:08:00Z">
                <w:r w:rsidDel="00907F78">
                  <w:rPr>
                    <w:color w:val="000000"/>
                    <w:lang w:eastAsia="zh-TW" w:bidi="he-IL"/>
                  </w:rPr>
                  <w:delText xml:space="preserve"> </w:delText>
                </w:r>
              </w:del>
            </w:ins>
            <w:del w:id="12667" w:author="PS" w:date="2018-11-25T16:08:00Z">
              <w:r w:rsidRPr="00832FBF" w:rsidDel="00907F78">
                <w:rPr>
                  <w:color w:val="000000"/>
                  <w:lang w:eastAsia="zh-TW" w:bidi="he-IL"/>
                </w:rPr>
                <w:delText>Gy</w:delText>
              </w:r>
              <w:r w:rsidDel="00907F78">
                <w:rPr>
                  <w:color w:val="000000"/>
                  <w:lang w:eastAsia="zh-TW" w:bidi="he-IL"/>
                </w:rPr>
                <w:delText>mnázium Tilgnerova; Bratislava, učitel</w:delText>
              </w:r>
            </w:del>
          </w:p>
          <w:p w14:paraId="683288D3" w14:textId="393D40A1" w:rsidR="00E05AA8" w:rsidRPr="00832FBF" w:rsidDel="00907F78" w:rsidRDefault="00E05AA8" w:rsidP="00495DC8">
            <w:pPr>
              <w:ind w:left="-22"/>
              <w:rPr>
                <w:del w:id="12668" w:author="PS" w:date="2018-11-25T16:08:00Z"/>
                <w:color w:val="000000"/>
                <w:lang w:eastAsia="zh-TW" w:bidi="he-IL"/>
              </w:rPr>
            </w:pPr>
            <w:del w:id="12669" w:author="PS" w:date="2018-11-25T16:08:00Z">
              <w:r w:rsidDel="00907F78">
                <w:rPr>
                  <w:color w:val="000000"/>
                  <w:lang w:eastAsia="zh-TW" w:bidi="he-IL"/>
                </w:rPr>
                <w:delText xml:space="preserve">    </w:delText>
              </w:r>
              <w:r w:rsidRPr="00832FBF" w:rsidDel="00907F78">
                <w:rPr>
                  <w:color w:val="000000"/>
                  <w:lang w:eastAsia="zh-TW" w:bidi="he-IL"/>
                </w:rPr>
                <w:delText>2002</w:delText>
              </w:r>
              <w:r w:rsidDel="00907F78">
                <w:rPr>
                  <w:color w:val="000000"/>
                  <w:lang w:eastAsia="zh-TW" w:bidi="he-IL"/>
                </w:rPr>
                <w:tab/>
              </w:r>
              <w:r w:rsidDel="00907F78">
                <w:rPr>
                  <w:color w:val="000000"/>
                  <w:lang w:eastAsia="zh-TW" w:bidi="he-IL"/>
                </w:rPr>
                <w:tab/>
              </w:r>
              <w:r w:rsidRPr="00832FBF" w:rsidDel="00907F78">
                <w:rPr>
                  <w:color w:val="000000"/>
                  <w:lang w:eastAsia="zh-TW" w:bidi="he-IL"/>
                </w:rPr>
                <w:delText xml:space="preserve">Ministerstvo </w:delText>
              </w:r>
              <w:r w:rsidDel="00907F78">
                <w:rPr>
                  <w:color w:val="000000"/>
                  <w:lang w:eastAsia="zh-TW" w:bidi="he-IL"/>
                </w:rPr>
                <w:delText>obrany SR, tlumočení a překlady</w:delText>
              </w:r>
            </w:del>
          </w:p>
          <w:p w14:paraId="75B7E62F" w14:textId="639C162A" w:rsidR="00E05AA8" w:rsidRPr="00832FBF" w:rsidDel="00907F78" w:rsidRDefault="00E05AA8" w:rsidP="00495DC8">
            <w:pPr>
              <w:ind w:left="-22"/>
              <w:rPr>
                <w:del w:id="12670" w:author="PS" w:date="2018-11-25T16:08:00Z"/>
                <w:color w:val="000000"/>
                <w:lang w:eastAsia="zh-TW" w:bidi="he-IL"/>
              </w:rPr>
            </w:pPr>
            <w:del w:id="12671" w:author="PS" w:date="2018-11-25T16:08:00Z">
              <w:r w:rsidRPr="00832FBF" w:rsidDel="00907F78">
                <w:rPr>
                  <w:color w:val="000000"/>
                  <w:lang w:eastAsia="zh-TW" w:bidi="he-IL"/>
                </w:rPr>
                <w:delText>2003-2004</w:delText>
              </w:r>
              <w:r w:rsidDel="00907F78">
                <w:rPr>
                  <w:color w:val="000000"/>
                  <w:lang w:eastAsia="zh-TW" w:bidi="he-IL"/>
                </w:rPr>
                <w:tab/>
              </w:r>
              <w:r w:rsidRPr="00832FBF" w:rsidDel="00907F78">
                <w:rPr>
                  <w:color w:val="000000"/>
                  <w:lang w:eastAsia="zh-TW" w:bidi="he-IL"/>
                </w:rPr>
                <w:delText xml:space="preserve">Gymnázium </w:delText>
              </w:r>
              <w:r w:rsidDel="00907F78">
                <w:rPr>
                  <w:color w:val="000000"/>
                  <w:lang w:eastAsia="zh-TW" w:bidi="he-IL"/>
                </w:rPr>
                <w:delText>Jura Hronca; Bratislava, učitel</w:delText>
              </w:r>
            </w:del>
          </w:p>
          <w:p w14:paraId="2B06899E" w14:textId="48EFD1A5" w:rsidR="00E05AA8" w:rsidRPr="00832FBF" w:rsidDel="00907F78" w:rsidRDefault="00E05AA8" w:rsidP="00495DC8">
            <w:pPr>
              <w:ind w:left="-22"/>
              <w:rPr>
                <w:del w:id="12672" w:author="PS" w:date="2018-11-25T16:08:00Z"/>
                <w:color w:val="000000"/>
                <w:lang w:eastAsia="zh-TW" w:bidi="he-IL"/>
              </w:rPr>
            </w:pPr>
            <w:del w:id="12673" w:author="PS" w:date="2018-11-25T16:08:00Z">
              <w:r w:rsidRPr="00832FBF" w:rsidDel="00907F78">
                <w:rPr>
                  <w:color w:val="000000"/>
                  <w:lang w:eastAsia="zh-TW" w:bidi="he-IL"/>
                </w:rPr>
                <w:delText>2004-2005</w:delText>
              </w:r>
              <w:r w:rsidDel="00907F78">
                <w:rPr>
                  <w:color w:val="000000"/>
                  <w:lang w:eastAsia="zh-TW" w:bidi="he-IL"/>
                </w:rPr>
                <w:tab/>
              </w:r>
              <w:r w:rsidRPr="00832FBF" w:rsidDel="00907F78">
                <w:rPr>
                  <w:color w:val="000000"/>
                  <w:lang w:eastAsia="zh-TW" w:bidi="he-IL"/>
                </w:rPr>
                <w:delText xml:space="preserve">Annie Wright School; </w:delText>
              </w:r>
              <w:r w:rsidDel="00907F78">
                <w:rPr>
                  <w:color w:val="000000"/>
                  <w:lang w:eastAsia="zh-TW" w:bidi="he-IL"/>
                </w:rPr>
                <w:delText>Tacoma, Washington, USA, učitel</w:delText>
              </w:r>
            </w:del>
          </w:p>
          <w:p w14:paraId="34DA45A5" w14:textId="57CF4871" w:rsidR="00E05AA8" w:rsidRPr="00832FBF" w:rsidDel="00907F78" w:rsidRDefault="00E05AA8" w:rsidP="00495DC8">
            <w:pPr>
              <w:ind w:left="-22"/>
              <w:rPr>
                <w:del w:id="12674" w:author="PS" w:date="2018-11-25T16:08:00Z"/>
                <w:color w:val="000000"/>
                <w:lang w:eastAsia="zh-TW" w:bidi="he-IL"/>
              </w:rPr>
            </w:pPr>
            <w:del w:id="12675" w:author="PS" w:date="2018-11-25T16:08:00Z">
              <w:r w:rsidRPr="00832FBF" w:rsidDel="00907F78">
                <w:rPr>
                  <w:color w:val="000000"/>
                  <w:lang w:eastAsia="zh-TW" w:bidi="he-IL"/>
                </w:rPr>
                <w:delText>2005-2006</w:delText>
              </w:r>
              <w:r w:rsidDel="00907F78">
                <w:rPr>
                  <w:color w:val="000000"/>
                  <w:lang w:eastAsia="zh-TW" w:bidi="he-IL"/>
                </w:rPr>
                <w:tab/>
              </w:r>
              <w:r w:rsidRPr="00832FBF" w:rsidDel="00907F78">
                <w:rPr>
                  <w:color w:val="000000"/>
                  <w:lang w:eastAsia="zh-TW" w:bidi="he-IL"/>
                </w:rPr>
                <w:delText xml:space="preserve">Gymnázium </w:delText>
              </w:r>
              <w:r w:rsidDel="00907F78">
                <w:rPr>
                  <w:color w:val="000000"/>
                  <w:lang w:eastAsia="zh-TW" w:bidi="he-IL"/>
                </w:rPr>
                <w:delText>Jura Hronca; Bratislava, učitel</w:delText>
              </w:r>
            </w:del>
          </w:p>
          <w:p w14:paraId="34AE9D37" w14:textId="785A7009" w:rsidR="00E05AA8" w:rsidDel="00907F78" w:rsidRDefault="00E05AA8" w:rsidP="00495DC8">
            <w:pPr>
              <w:ind w:left="-22"/>
              <w:rPr>
                <w:del w:id="12676" w:author="PS" w:date="2018-11-25T16:08:00Z"/>
                <w:color w:val="000000"/>
                <w:lang w:eastAsia="zh-TW" w:bidi="he-IL"/>
              </w:rPr>
            </w:pPr>
            <w:del w:id="12677" w:author="PS" w:date="2018-11-25T16:08:00Z">
              <w:r w:rsidRPr="00832FBF" w:rsidDel="00907F78">
                <w:rPr>
                  <w:color w:val="000000"/>
                  <w:lang w:eastAsia="zh-TW" w:bidi="he-IL"/>
                </w:rPr>
                <w:delText>2006-2008</w:delText>
              </w:r>
              <w:r w:rsidDel="00907F78">
                <w:rPr>
                  <w:color w:val="000000"/>
                  <w:lang w:eastAsia="zh-TW" w:bidi="he-IL"/>
                </w:rPr>
                <w:tab/>
              </w:r>
              <w:r w:rsidRPr="00832FBF" w:rsidDel="00907F78">
                <w:rPr>
                  <w:color w:val="000000"/>
                  <w:lang w:eastAsia="zh-TW" w:bidi="he-IL"/>
                </w:rPr>
                <w:delText>Obchodní akademie T. Bati a VOŠE Zl</w:delText>
              </w:r>
              <w:r w:rsidDel="00907F78">
                <w:rPr>
                  <w:color w:val="000000"/>
                  <w:lang w:eastAsia="zh-TW" w:bidi="he-IL"/>
                </w:rPr>
                <w:delText>ín, učitel</w:delText>
              </w:r>
            </w:del>
          </w:p>
          <w:p w14:paraId="29D20B64" w14:textId="5293E0BC" w:rsidR="00E05AA8" w:rsidDel="00907F78" w:rsidRDefault="00E05AA8" w:rsidP="00495DC8">
            <w:pPr>
              <w:jc w:val="both"/>
              <w:rPr>
                <w:del w:id="12678" w:author="PS" w:date="2018-11-25T16:08:00Z"/>
                <w:color w:val="000000"/>
                <w:lang w:eastAsia="zh-TW" w:bidi="he-IL"/>
              </w:rPr>
            </w:pPr>
            <w:del w:id="12679" w:author="PS" w:date="2018-11-25T16:08:00Z">
              <w:r w:rsidRPr="00BA57D0" w:rsidDel="00907F78">
                <w:rPr>
                  <w:color w:val="000000"/>
                  <w:lang w:eastAsia="zh-TW" w:bidi="he-IL"/>
                </w:rPr>
                <w:delText>2008-</w:delText>
              </w:r>
              <w:r w:rsidDel="00907F78">
                <w:rPr>
                  <w:color w:val="000000"/>
                  <w:lang w:eastAsia="zh-TW" w:bidi="he-IL"/>
                </w:rPr>
                <w:delText>dosud</w:delText>
              </w:r>
              <w:r w:rsidDel="00907F78">
                <w:rPr>
                  <w:color w:val="000000"/>
                  <w:lang w:eastAsia="zh-TW" w:bidi="he-IL"/>
                </w:rPr>
                <w:tab/>
              </w:r>
              <w:r w:rsidRPr="00BA57D0" w:rsidDel="00907F78">
                <w:rPr>
                  <w:color w:val="000000"/>
                  <w:lang w:eastAsia="zh-TW" w:bidi="he-IL"/>
                </w:rPr>
                <w:delText>UTB ve Zlíně, Fakulta aplikované informatiky, Ústav matematiky</w:delText>
              </w:r>
              <w:r w:rsidDel="00907F78">
                <w:rPr>
                  <w:color w:val="000000"/>
                  <w:lang w:eastAsia="zh-TW" w:bidi="he-IL"/>
                </w:rPr>
                <w:delText>,</w:delText>
              </w:r>
              <w:r w:rsidRPr="00BA57D0" w:rsidDel="00907F78">
                <w:rPr>
                  <w:color w:val="000000"/>
                  <w:lang w:eastAsia="zh-TW" w:bidi="he-IL"/>
                </w:rPr>
                <w:delText xml:space="preserve"> odborný asistent</w:delText>
              </w:r>
            </w:del>
          </w:p>
          <w:p w14:paraId="7A0BCEF2" w14:textId="0E217905" w:rsidR="00E05AA8" w:rsidDel="00907F78" w:rsidRDefault="00E05AA8" w:rsidP="00495DC8">
            <w:pPr>
              <w:jc w:val="both"/>
              <w:rPr>
                <w:del w:id="12680" w:author="PS" w:date="2018-11-25T16:08:00Z"/>
              </w:rPr>
            </w:pPr>
          </w:p>
        </w:tc>
      </w:tr>
      <w:tr w:rsidR="00E05AA8" w:rsidDel="00907F78" w14:paraId="1BA7DC7C" w14:textId="3DE4C742" w:rsidTr="00495DC8">
        <w:trPr>
          <w:trHeight w:val="250"/>
          <w:del w:id="12681" w:author="PS" w:date="2018-11-25T16:08:00Z"/>
        </w:trPr>
        <w:tc>
          <w:tcPr>
            <w:tcW w:w="9859" w:type="dxa"/>
            <w:gridSpan w:val="18"/>
            <w:shd w:val="clear" w:color="auto" w:fill="F7CAAC"/>
          </w:tcPr>
          <w:p w14:paraId="06C055CA" w14:textId="46978561" w:rsidR="00E05AA8" w:rsidDel="00907F78" w:rsidRDefault="00E05AA8" w:rsidP="00495DC8">
            <w:pPr>
              <w:jc w:val="both"/>
              <w:rPr>
                <w:del w:id="12682" w:author="PS" w:date="2018-11-25T16:08:00Z"/>
              </w:rPr>
            </w:pPr>
            <w:del w:id="12683" w:author="PS" w:date="2018-11-25T16:08:00Z">
              <w:r w:rsidDel="00907F78">
                <w:rPr>
                  <w:b/>
                </w:rPr>
                <w:delText>Zkušenosti s vedením kvalifikačních a rigorózních prací</w:delText>
              </w:r>
            </w:del>
          </w:p>
        </w:tc>
      </w:tr>
      <w:tr w:rsidR="00E05AA8" w:rsidDel="00907F78" w14:paraId="633A80C8" w14:textId="39D6BD7D" w:rsidTr="00495DC8">
        <w:trPr>
          <w:trHeight w:val="260"/>
          <w:del w:id="12684" w:author="PS" w:date="2018-11-25T16:08:00Z"/>
        </w:trPr>
        <w:tc>
          <w:tcPr>
            <w:tcW w:w="9859" w:type="dxa"/>
            <w:gridSpan w:val="18"/>
          </w:tcPr>
          <w:p w14:paraId="11C23A12" w14:textId="612093E6" w:rsidR="00E05AA8" w:rsidDel="00907F78" w:rsidRDefault="00E05AA8" w:rsidP="00495DC8">
            <w:pPr>
              <w:jc w:val="both"/>
              <w:rPr>
                <w:del w:id="12685" w:author="PS" w:date="2018-11-25T16:08:00Z"/>
              </w:rPr>
            </w:pPr>
            <w:ins w:id="12686" w:author="Matyas Adam" w:date="2018-11-17T17:57:00Z">
              <w:del w:id="12687" w:author="PS" w:date="2018-11-25T16:08:00Z">
                <w:r w:rsidDel="00907F78">
                  <w:delText>Bakalářské práce: 6</w:delText>
                </w:r>
              </w:del>
            </w:ins>
            <w:del w:id="12688" w:author="PS" w:date="2018-11-25T16:08:00Z">
              <w:r w:rsidDel="00907F78">
                <w:delText>6 bakalářských prací</w:delText>
              </w:r>
            </w:del>
          </w:p>
        </w:tc>
      </w:tr>
      <w:tr w:rsidR="00E05AA8" w:rsidDel="00907F78" w14:paraId="581774A1" w14:textId="2000667A" w:rsidTr="00495DC8">
        <w:trPr>
          <w:cantSplit/>
          <w:del w:id="12689" w:author="PS" w:date="2018-11-25T16:08:00Z"/>
        </w:trPr>
        <w:tc>
          <w:tcPr>
            <w:tcW w:w="2518" w:type="dxa"/>
            <w:tcBorders>
              <w:top w:val="single" w:sz="12" w:space="0" w:color="auto"/>
            </w:tcBorders>
            <w:shd w:val="clear" w:color="auto" w:fill="F7CAAC"/>
          </w:tcPr>
          <w:p w14:paraId="566B53FE" w14:textId="4EF20B6F" w:rsidR="00E05AA8" w:rsidDel="00907F78" w:rsidRDefault="00E05AA8" w:rsidP="00495DC8">
            <w:pPr>
              <w:jc w:val="both"/>
              <w:rPr>
                <w:del w:id="12690" w:author="PS" w:date="2018-11-25T16:08:00Z"/>
              </w:rPr>
            </w:pPr>
            <w:del w:id="12691" w:author="PS" w:date="2018-11-25T16:08:00Z">
              <w:r w:rsidDel="00907F78">
                <w:rPr>
                  <w:b/>
                </w:rPr>
                <w:delText xml:space="preserve">Obor habilitačního řízení </w:delText>
              </w:r>
            </w:del>
          </w:p>
        </w:tc>
        <w:tc>
          <w:tcPr>
            <w:tcW w:w="2126" w:type="dxa"/>
            <w:gridSpan w:val="2"/>
            <w:tcBorders>
              <w:top w:val="single" w:sz="12" w:space="0" w:color="auto"/>
            </w:tcBorders>
            <w:shd w:val="clear" w:color="auto" w:fill="F7CAAC"/>
          </w:tcPr>
          <w:p w14:paraId="6E822138" w14:textId="3BA5060A" w:rsidR="00E05AA8" w:rsidDel="00907F78" w:rsidRDefault="00E05AA8" w:rsidP="00495DC8">
            <w:pPr>
              <w:jc w:val="both"/>
              <w:rPr>
                <w:del w:id="12692" w:author="PS" w:date="2018-11-25T16:08:00Z"/>
              </w:rPr>
            </w:pPr>
            <w:del w:id="12693" w:author="PS" w:date="2018-11-25T16:08:00Z">
              <w:r w:rsidDel="00907F78">
                <w:rPr>
                  <w:b/>
                </w:rPr>
                <w:delText>Rok udělení hodnosti</w:delText>
              </w:r>
            </w:del>
          </w:p>
        </w:tc>
        <w:tc>
          <w:tcPr>
            <w:tcW w:w="2268" w:type="dxa"/>
            <w:gridSpan w:val="6"/>
            <w:tcBorders>
              <w:top w:val="single" w:sz="12" w:space="0" w:color="auto"/>
              <w:right w:val="single" w:sz="12" w:space="0" w:color="auto"/>
            </w:tcBorders>
            <w:shd w:val="clear" w:color="auto" w:fill="F7CAAC"/>
          </w:tcPr>
          <w:p w14:paraId="11415B68" w14:textId="31BF3ED5" w:rsidR="00E05AA8" w:rsidDel="00907F78" w:rsidRDefault="00E05AA8" w:rsidP="00495DC8">
            <w:pPr>
              <w:jc w:val="both"/>
              <w:rPr>
                <w:del w:id="12694" w:author="PS" w:date="2018-11-25T16:08:00Z"/>
              </w:rPr>
            </w:pPr>
            <w:del w:id="12695" w:author="PS" w:date="2018-11-25T16:08:00Z">
              <w:r w:rsidDel="00907F78">
                <w:rPr>
                  <w:b/>
                </w:rPr>
                <w:delText>Řízení konáno na VŠ</w:delText>
              </w:r>
            </w:del>
          </w:p>
        </w:tc>
        <w:tc>
          <w:tcPr>
            <w:tcW w:w="2947" w:type="dxa"/>
            <w:gridSpan w:val="9"/>
            <w:tcBorders>
              <w:top w:val="single" w:sz="12" w:space="0" w:color="auto"/>
              <w:left w:val="single" w:sz="12" w:space="0" w:color="auto"/>
            </w:tcBorders>
            <w:shd w:val="clear" w:color="auto" w:fill="F7CAAC"/>
          </w:tcPr>
          <w:p w14:paraId="135C5437" w14:textId="10DA411B" w:rsidR="00E05AA8" w:rsidDel="00907F78" w:rsidRDefault="00E05AA8" w:rsidP="00495DC8">
            <w:pPr>
              <w:jc w:val="both"/>
              <w:rPr>
                <w:del w:id="12696" w:author="PS" w:date="2018-11-25T16:08:00Z"/>
                <w:b/>
              </w:rPr>
            </w:pPr>
            <w:del w:id="12697" w:author="PS" w:date="2018-11-25T16:08:00Z">
              <w:r w:rsidDel="00907F78">
                <w:rPr>
                  <w:b/>
                </w:rPr>
                <w:delText>Ohlasy publikací</w:delText>
              </w:r>
            </w:del>
          </w:p>
        </w:tc>
      </w:tr>
      <w:tr w:rsidR="00E05AA8" w:rsidDel="00907F78" w14:paraId="35F6769B" w14:textId="74552317" w:rsidTr="00495DC8">
        <w:trPr>
          <w:cantSplit/>
          <w:del w:id="12698" w:author="PS" w:date="2018-11-25T16:08:00Z"/>
        </w:trPr>
        <w:tc>
          <w:tcPr>
            <w:tcW w:w="2518" w:type="dxa"/>
          </w:tcPr>
          <w:p w14:paraId="16E23C9A" w14:textId="4A681C9A" w:rsidR="00E05AA8" w:rsidDel="00907F78" w:rsidRDefault="00E05AA8" w:rsidP="00495DC8">
            <w:pPr>
              <w:jc w:val="both"/>
              <w:rPr>
                <w:del w:id="12699" w:author="PS" w:date="2018-11-25T16:08:00Z"/>
              </w:rPr>
            </w:pPr>
          </w:p>
        </w:tc>
        <w:tc>
          <w:tcPr>
            <w:tcW w:w="2126" w:type="dxa"/>
            <w:gridSpan w:val="2"/>
          </w:tcPr>
          <w:p w14:paraId="003B99F2" w14:textId="171E2853" w:rsidR="00E05AA8" w:rsidDel="00907F78" w:rsidRDefault="00E05AA8" w:rsidP="00495DC8">
            <w:pPr>
              <w:jc w:val="both"/>
              <w:rPr>
                <w:del w:id="12700" w:author="PS" w:date="2018-11-25T16:08:00Z"/>
              </w:rPr>
            </w:pPr>
          </w:p>
        </w:tc>
        <w:tc>
          <w:tcPr>
            <w:tcW w:w="2268" w:type="dxa"/>
            <w:gridSpan w:val="6"/>
            <w:tcBorders>
              <w:right w:val="single" w:sz="12" w:space="0" w:color="auto"/>
            </w:tcBorders>
          </w:tcPr>
          <w:p w14:paraId="098D7CA9" w14:textId="7AFDAC99" w:rsidR="00E05AA8" w:rsidDel="00907F78" w:rsidRDefault="00E05AA8" w:rsidP="00495DC8">
            <w:pPr>
              <w:jc w:val="both"/>
              <w:rPr>
                <w:del w:id="12701" w:author="PS" w:date="2018-11-25T16:08:00Z"/>
              </w:rPr>
            </w:pPr>
          </w:p>
        </w:tc>
        <w:tc>
          <w:tcPr>
            <w:tcW w:w="993" w:type="dxa"/>
            <w:gridSpan w:val="4"/>
            <w:tcBorders>
              <w:left w:val="single" w:sz="12" w:space="0" w:color="auto"/>
            </w:tcBorders>
            <w:shd w:val="clear" w:color="auto" w:fill="F7CAAC"/>
          </w:tcPr>
          <w:p w14:paraId="13F4052A" w14:textId="7A688BEF" w:rsidR="00E05AA8" w:rsidDel="00907F78" w:rsidRDefault="00E05AA8" w:rsidP="00495DC8">
            <w:pPr>
              <w:jc w:val="both"/>
              <w:rPr>
                <w:del w:id="12702" w:author="PS" w:date="2018-11-25T16:08:00Z"/>
              </w:rPr>
            </w:pPr>
            <w:del w:id="12703" w:author="PS" w:date="2018-11-25T16:08:00Z">
              <w:r w:rsidDel="00907F78">
                <w:rPr>
                  <w:b/>
                </w:rPr>
                <w:delText>WOS</w:delText>
              </w:r>
            </w:del>
          </w:p>
        </w:tc>
        <w:tc>
          <w:tcPr>
            <w:tcW w:w="1260" w:type="dxa"/>
            <w:gridSpan w:val="4"/>
            <w:shd w:val="clear" w:color="auto" w:fill="F7CAAC"/>
          </w:tcPr>
          <w:p w14:paraId="1376CCBB" w14:textId="3A8F6DC6" w:rsidR="00E05AA8" w:rsidDel="00907F78" w:rsidRDefault="00E05AA8" w:rsidP="00495DC8">
            <w:pPr>
              <w:jc w:val="both"/>
              <w:rPr>
                <w:del w:id="12704" w:author="PS" w:date="2018-11-25T16:08:00Z"/>
                <w:sz w:val="18"/>
              </w:rPr>
            </w:pPr>
            <w:del w:id="12705" w:author="PS" w:date="2018-11-25T16:08:00Z">
              <w:r w:rsidDel="00907F78">
                <w:rPr>
                  <w:b/>
                  <w:sz w:val="18"/>
                </w:rPr>
                <w:delText>Scopus</w:delText>
              </w:r>
            </w:del>
          </w:p>
        </w:tc>
        <w:tc>
          <w:tcPr>
            <w:tcW w:w="694" w:type="dxa"/>
            <w:shd w:val="clear" w:color="auto" w:fill="F7CAAC"/>
          </w:tcPr>
          <w:p w14:paraId="4F98DA2B" w14:textId="78F1EE6F" w:rsidR="00E05AA8" w:rsidDel="00907F78" w:rsidRDefault="00E05AA8" w:rsidP="00495DC8">
            <w:pPr>
              <w:jc w:val="both"/>
              <w:rPr>
                <w:del w:id="12706" w:author="PS" w:date="2018-11-25T16:08:00Z"/>
              </w:rPr>
            </w:pPr>
            <w:del w:id="12707" w:author="PS" w:date="2018-11-25T16:08:00Z">
              <w:r w:rsidDel="00907F78">
                <w:rPr>
                  <w:b/>
                  <w:sz w:val="18"/>
                </w:rPr>
                <w:delText>ostatní</w:delText>
              </w:r>
            </w:del>
          </w:p>
        </w:tc>
      </w:tr>
      <w:tr w:rsidR="00E05AA8" w:rsidDel="00907F78" w14:paraId="273B338C" w14:textId="427070D5" w:rsidTr="00495DC8">
        <w:trPr>
          <w:cantSplit/>
          <w:trHeight w:val="70"/>
          <w:del w:id="12708" w:author="PS" w:date="2018-11-25T16:08:00Z"/>
        </w:trPr>
        <w:tc>
          <w:tcPr>
            <w:tcW w:w="2518" w:type="dxa"/>
            <w:shd w:val="clear" w:color="auto" w:fill="F7CAAC"/>
          </w:tcPr>
          <w:p w14:paraId="4B30E556" w14:textId="2C41CC88" w:rsidR="00E05AA8" w:rsidDel="00907F78" w:rsidRDefault="00E05AA8" w:rsidP="00495DC8">
            <w:pPr>
              <w:jc w:val="both"/>
              <w:rPr>
                <w:del w:id="12709" w:author="PS" w:date="2018-11-25T16:08:00Z"/>
              </w:rPr>
            </w:pPr>
            <w:del w:id="12710" w:author="PS" w:date="2018-11-25T16:08:00Z">
              <w:r w:rsidDel="00907F78">
                <w:rPr>
                  <w:b/>
                </w:rPr>
                <w:delText>Obor jmenovacího řízení</w:delText>
              </w:r>
            </w:del>
          </w:p>
        </w:tc>
        <w:tc>
          <w:tcPr>
            <w:tcW w:w="2126" w:type="dxa"/>
            <w:gridSpan w:val="2"/>
            <w:shd w:val="clear" w:color="auto" w:fill="F7CAAC"/>
          </w:tcPr>
          <w:p w14:paraId="2DDAE398" w14:textId="67E8BA55" w:rsidR="00E05AA8" w:rsidDel="00907F78" w:rsidRDefault="00E05AA8" w:rsidP="00495DC8">
            <w:pPr>
              <w:jc w:val="both"/>
              <w:rPr>
                <w:del w:id="12711" w:author="PS" w:date="2018-11-25T16:08:00Z"/>
              </w:rPr>
            </w:pPr>
            <w:del w:id="12712" w:author="PS" w:date="2018-11-25T16:08:00Z">
              <w:r w:rsidDel="00907F78">
                <w:rPr>
                  <w:b/>
                </w:rPr>
                <w:delText>Rok udělení hodnosti</w:delText>
              </w:r>
            </w:del>
          </w:p>
        </w:tc>
        <w:tc>
          <w:tcPr>
            <w:tcW w:w="2268" w:type="dxa"/>
            <w:gridSpan w:val="6"/>
            <w:tcBorders>
              <w:right w:val="single" w:sz="12" w:space="0" w:color="auto"/>
            </w:tcBorders>
            <w:shd w:val="clear" w:color="auto" w:fill="F7CAAC"/>
          </w:tcPr>
          <w:p w14:paraId="4159FF68" w14:textId="6E7E9899" w:rsidR="00E05AA8" w:rsidDel="00907F78" w:rsidRDefault="00E05AA8" w:rsidP="00495DC8">
            <w:pPr>
              <w:jc w:val="both"/>
              <w:rPr>
                <w:del w:id="12713" w:author="PS" w:date="2018-11-25T16:08:00Z"/>
              </w:rPr>
            </w:pPr>
            <w:del w:id="12714" w:author="PS" w:date="2018-11-25T16:08:00Z">
              <w:r w:rsidDel="00907F78">
                <w:rPr>
                  <w:b/>
                </w:rPr>
                <w:delText>Řízení konáno na VŠ</w:delText>
              </w:r>
            </w:del>
          </w:p>
        </w:tc>
        <w:tc>
          <w:tcPr>
            <w:tcW w:w="993" w:type="dxa"/>
            <w:gridSpan w:val="4"/>
            <w:vMerge w:val="restart"/>
            <w:tcBorders>
              <w:left w:val="single" w:sz="12" w:space="0" w:color="auto"/>
            </w:tcBorders>
          </w:tcPr>
          <w:p w14:paraId="34A813AC" w14:textId="09B11082" w:rsidR="00E05AA8" w:rsidDel="00907F78" w:rsidRDefault="00E05AA8" w:rsidP="00495DC8">
            <w:pPr>
              <w:jc w:val="both"/>
              <w:rPr>
                <w:del w:id="12715" w:author="PS" w:date="2018-11-25T16:08:00Z"/>
                <w:b/>
              </w:rPr>
            </w:pPr>
            <w:del w:id="12716" w:author="PS" w:date="2018-11-25T16:08:00Z">
              <w:r w:rsidDel="00907F78">
                <w:rPr>
                  <w:b/>
                </w:rPr>
                <w:delText>62</w:delText>
              </w:r>
            </w:del>
          </w:p>
        </w:tc>
        <w:tc>
          <w:tcPr>
            <w:tcW w:w="1260" w:type="dxa"/>
            <w:gridSpan w:val="4"/>
            <w:vMerge w:val="restart"/>
          </w:tcPr>
          <w:p w14:paraId="2F076DA0" w14:textId="68D3067E" w:rsidR="00E05AA8" w:rsidDel="00907F78" w:rsidRDefault="00E05AA8" w:rsidP="00495DC8">
            <w:pPr>
              <w:jc w:val="both"/>
              <w:rPr>
                <w:del w:id="12717" w:author="PS" w:date="2018-11-25T16:08:00Z"/>
                <w:b/>
              </w:rPr>
            </w:pPr>
            <w:del w:id="12718" w:author="PS" w:date="2018-11-25T16:08:00Z">
              <w:r w:rsidDel="00907F78">
                <w:rPr>
                  <w:b/>
                </w:rPr>
                <w:delText>65</w:delText>
              </w:r>
            </w:del>
          </w:p>
        </w:tc>
        <w:tc>
          <w:tcPr>
            <w:tcW w:w="694" w:type="dxa"/>
            <w:vMerge w:val="restart"/>
          </w:tcPr>
          <w:p w14:paraId="4B05592F" w14:textId="02AD039E" w:rsidR="00E05AA8" w:rsidDel="00907F78" w:rsidRDefault="00E05AA8" w:rsidP="00495DC8">
            <w:pPr>
              <w:jc w:val="both"/>
              <w:rPr>
                <w:del w:id="12719" w:author="PS" w:date="2018-11-25T16:08:00Z"/>
                <w:b/>
              </w:rPr>
            </w:pPr>
          </w:p>
        </w:tc>
      </w:tr>
      <w:tr w:rsidR="00E05AA8" w:rsidDel="00907F78" w14:paraId="38066CDD" w14:textId="224A8F07" w:rsidTr="00495DC8">
        <w:trPr>
          <w:trHeight w:val="205"/>
          <w:del w:id="12720" w:author="PS" w:date="2018-11-25T16:08:00Z"/>
        </w:trPr>
        <w:tc>
          <w:tcPr>
            <w:tcW w:w="2518" w:type="dxa"/>
          </w:tcPr>
          <w:p w14:paraId="253542AD" w14:textId="6EA56A34" w:rsidR="00E05AA8" w:rsidDel="00907F78" w:rsidRDefault="00E05AA8" w:rsidP="00495DC8">
            <w:pPr>
              <w:jc w:val="both"/>
              <w:rPr>
                <w:del w:id="12721" w:author="PS" w:date="2018-11-25T16:08:00Z"/>
              </w:rPr>
            </w:pPr>
          </w:p>
        </w:tc>
        <w:tc>
          <w:tcPr>
            <w:tcW w:w="2126" w:type="dxa"/>
            <w:gridSpan w:val="2"/>
          </w:tcPr>
          <w:p w14:paraId="074B9EE6" w14:textId="5AE84107" w:rsidR="00E05AA8" w:rsidDel="00907F78" w:rsidRDefault="00E05AA8" w:rsidP="00495DC8">
            <w:pPr>
              <w:jc w:val="both"/>
              <w:rPr>
                <w:del w:id="12722" w:author="PS" w:date="2018-11-25T16:08:00Z"/>
              </w:rPr>
            </w:pPr>
          </w:p>
        </w:tc>
        <w:tc>
          <w:tcPr>
            <w:tcW w:w="2268" w:type="dxa"/>
            <w:gridSpan w:val="6"/>
            <w:tcBorders>
              <w:right w:val="single" w:sz="12" w:space="0" w:color="auto"/>
            </w:tcBorders>
          </w:tcPr>
          <w:p w14:paraId="7B1B8BEF" w14:textId="1B13985D" w:rsidR="00E05AA8" w:rsidDel="00907F78" w:rsidRDefault="00E05AA8" w:rsidP="00495DC8">
            <w:pPr>
              <w:jc w:val="both"/>
              <w:rPr>
                <w:del w:id="12723" w:author="PS" w:date="2018-11-25T16:08:00Z"/>
              </w:rPr>
            </w:pPr>
          </w:p>
        </w:tc>
        <w:tc>
          <w:tcPr>
            <w:tcW w:w="993" w:type="dxa"/>
            <w:gridSpan w:val="4"/>
            <w:vMerge/>
            <w:tcBorders>
              <w:left w:val="single" w:sz="12" w:space="0" w:color="auto"/>
            </w:tcBorders>
            <w:vAlign w:val="center"/>
          </w:tcPr>
          <w:p w14:paraId="6AD43A5F" w14:textId="59C8F410" w:rsidR="00E05AA8" w:rsidDel="00907F78" w:rsidRDefault="00E05AA8" w:rsidP="00495DC8">
            <w:pPr>
              <w:rPr>
                <w:del w:id="12724" w:author="PS" w:date="2018-11-25T16:08:00Z"/>
                <w:b/>
              </w:rPr>
            </w:pPr>
          </w:p>
        </w:tc>
        <w:tc>
          <w:tcPr>
            <w:tcW w:w="1260" w:type="dxa"/>
            <w:gridSpan w:val="4"/>
            <w:vMerge/>
            <w:vAlign w:val="center"/>
          </w:tcPr>
          <w:p w14:paraId="6AD033BD" w14:textId="0D47E035" w:rsidR="00E05AA8" w:rsidDel="00907F78" w:rsidRDefault="00E05AA8" w:rsidP="00495DC8">
            <w:pPr>
              <w:rPr>
                <w:del w:id="12725" w:author="PS" w:date="2018-11-25T16:08:00Z"/>
                <w:b/>
              </w:rPr>
            </w:pPr>
          </w:p>
        </w:tc>
        <w:tc>
          <w:tcPr>
            <w:tcW w:w="694" w:type="dxa"/>
            <w:vMerge/>
            <w:vAlign w:val="center"/>
          </w:tcPr>
          <w:p w14:paraId="505DC2C9" w14:textId="1971154B" w:rsidR="00E05AA8" w:rsidDel="00907F78" w:rsidRDefault="00E05AA8" w:rsidP="00495DC8">
            <w:pPr>
              <w:rPr>
                <w:del w:id="12726" w:author="PS" w:date="2018-11-25T16:08:00Z"/>
                <w:b/>
              </w:rPr>
            </w:pPr>
          </w:p>
        </w:tc>
      </w:tr>
      <w:tr w:rsidR="00E05AA8" w:rsidDel="00907F78" w14:paraId="1DD4105C" w14:textId="143A54EB" w:rsidTr="00495DC8">
        <w:trPr>
          <w:del w:id="12727" w:author="PS" w:date="2018-11-25T16:08:00Z"/>
        </w:trPr>
        <w:tc>
          <w:tcPr>
            <w:tcW w:w="9859" w:type="dxa"/>
            <w:gridSpan w:val="18"/>
            <w:shd w:val="clear" w:color="auto" w:fill="F7CAAC"/>
          </w:tcPr>
          <w:p w14:paraId="698B3DF0" w14:textId="2416A811" w:rsidR="00E05AA8" w:rsidDel="00907F78" w:rsidRDefault="00E05AA8" w:rsidP="00495DC8">
            <w:pPr>
              <w:jc w:val="both"/>
              <w:rPr>
                <w:del w:id="12728" w:author="PS" w:date="2018-11-25T16:08:00Z"/>
                <w:b/>
              </w:rPr>
            </w:pPr>
            <w:del w:id="12729" w:author="PS" w:date="2018-11-25T16:08:00Z">
              <w:r w:rsidDel="00907F78">
                <w:rPr>
                  <w:b/>
                </w:rPr>
                <w:delText xml:space="preserve">Přehled o nejvýznamnější publikační a další tvůrčí činnosti nebo další profesní činnosti u odborníků z praxe vztahující se k zabezpečovaným předmětům </w:delText>
              </w:r>
            </w:del>
          </w:p>
        </w:tc>
      </w:tr>
      <w:tr w:rsidR="00E05AA8" w:rsidDel="00907F78" w14:paraId="3FDBFB6F" w14:textId="260FCAAA" w:rsidTr="00495DC8">
        <w:trPr>
          <w:trHeight w:val="3314"/>
          <w:del w:id="12730" w:author="PS" w:date="2018-11-25T16:08:00Z"/>
        </w:trPr>
        <w:tc>
          <w:tcPr>
            <w:tcW w:w="9859" w:type="dxa"/>
            <w:gridSpan w:val="18"/>
          </w:tcPr>
          <w:p w14:paraId="6B8449AC" w14:textId="67470852" w:rsidR="00E05AA8" w:rsidDel="00907F78" w:rsidRDefault="00E05AA8">
            <w:pPr>
              <w:pStyle w:val="Odstavecseseznamem2"/>
              <w:spacing w:after="40"/>
              <w:ind w:left="322" w:hanging="284"/>
              <w:rPr>
                <w:del w:id="12731" w:author="PS" w:date="2018-11-25T16:08:00Z"/>
              </w:rPr>
              <w:pPrChange w:id="12732" w:author="Matyas Adam" w:date="2018-11-17T17:57:00Z">
                <w:pPr>
                  <w:pStyle w:val="Odstavecseseznamem2"/>
                  <w:spacing w:after="40"/>
                  <w:ind w:left="0"/>
                </w:pPr>
              </w:pPrChange>
            </w:pPr>
            <w:del w:id="12733" w:author="PS" w:date="2018-11-25T16:08:00Z">
              <w:r w:rsidRPr="0026701D" w:rsidDel="00907F78">
                <w:rPr>
                  <w:b/>
                  <w:bCs/>
                </w:rPr>
                <w:delText>FAJKUS</w:delText>
              </w:r>
              <w:r w:rsidRPr="0026701D" w:rsidDel="00907F78">
                <w:rPr>
                  <w:b/>
                </w:rPr>
                <w:delText xml:space="preserve">, </w:delText>
              </w:r>
              <w:r w:rsidRPr="0026701D" w:rsidDel="00907F78">
                <w:rPr>
                  <w:b/>
                  <w:bCs/>
                </w:rPr>
                <w:delText>M</w:delText>
              </w:r>
              <w:r w:rsidDel="00907F78">
                <w:rPr>
                  <w:b/>
                  <w:bCs/>
                </w:rPr>
                <w:delText xml:space="preserve">artin </w:delText>
              </w:r>
            </w:del>
            <w:ins w:id="12734" w:author="Matyas Adam" w:date="2018-11-17T17:57:00Z">
              <w:del w:id="12735" w:author="PS" w:date="2018-11-25T16:08:00Z">
                <w:r w:rsidRPr="0026701D" w:rsidDel="00907F78">
                  <w:rPr>
                    <w:b/>
                    <w:bCs/>
                  </w:rPr>
                  <w:delText>M</w:delText>
                </w:r>
                <w:r w:rsidDel="00907F78">
                  <w:rPr>
                    <w:b/>
                    <w:bCs/>
                  </w:rPr>
                  <w:delText xml:space="preserve">. </w:delText>
                </w:r>
              </w:del>
            </w:ins>
            <w:del w:id="12736" w:author="PS" w:date="2018-11-25T16:08:00Z">
              <w:r w:rsidDel="00907F78">
                <w:rPr>
                  <w:b/>
                  <w:bCs/>
                </w:rPr>
                <w:delText>(100 %)</w:delText>
              </w:r>
              <w:r w:rsidDel="00907F78">
                <w:rPr>
                  <w:bCs/>
                </w:rPr>
                <w:delText>.</w:delText>
              </w:r>
              <w:r w:rsidRPr="005B767A" w:rsidDel="00907F78">
                <w:delText xml:space="preserve"> Visualization of Graphs of Functions of One and Two Variables.</w:delText>
              </w:r>
              <w:r w:rsidDel="00907F78">
                <w:delText xml:space="preserve"> </w:delText>
              </w:r>
              <w:r w:rsidRPr="005B767A" w:rsidDel="00907F78">
                <w:rPr>
                  <w:i/>
                  <w:iCs/>
                </w:rPr>
                <w:delText>International Journal of</w:delText>
              </w:r>
              <w:r w:rsidDel="00907F78">
                <w:rPr>
                  <w:i/>
                  <w:iCs/>
                </w:rPr>
                <w:delText xml:space="preserve"> Education and Learning Systems</w:delText>
              </w:r>
              <w:r w:rsidDel="00907F78">
                <w:rPr>
                  <w:iCs/>
                </w:rPr>
                <w:delText xml:space="preserve">. 2017. </w:delText>
              </w:r>
              <w:r w:rsidRPr="005B767A" w:rsidDel="00907F78">
                <w:rPr>
                  <w:b/>
                  <w:bCs/>
                </w:rPr>
                <w:delText>2</w:delText>
              </w:r>
              <w:r w:rsidDel="00907F78">
                <w:delText xml:space="preserve"> </w:delText>
              </w:r>
              <w:r w:rsidRPr="005B767A" w:rsidDel="00907F78">
                <w:delText>282-286</w:delText>
              </w:r>
              <w:r w:rsidDel="00907F78">
                <w:delText>. ISSN 2367-8933</w:delText>
              </w:r>
            </w:del>
          </w:p>
          <w:p w14:paraId="4D0B4AC9" w14:textId="1A30F326" w:rsidR="00E05AA8" w:rsidRPr="00672F20" w:rsidDel="00907F78" w:rsidRDefault="00E05AA8">
            <w:pPr>
              <w:pStyle w:val="Odstavecseseznamem2"/>
              <w:spacing w:after="40"/>
              <w:ind w:left="322" w:hanging="284"/>
              <w:rPr>
                <w:del w:id="12737" w:author="PS" w:date="2018-11-25T16:08:00Z"/>
                <w:bCs/>
              </w:rPr>
              <w:pPrChange w:id="12738" w:author="Matyas Adam" w:date="2018-11-17T17:57:00Z">
                <w:pPr>
                  <w:pStyle w:val="Odstavecseseznamem2"/>
                  <w:spacing w:after="40"/>
                  <w:ind w:left="0"/>
                </w:pPr>
              </w:pPrChange>
            </w:pPr>
            <w:del w:id="12739" w:author="PS" w:date="2018-11-25T16:08:00Z">
              <w:r w:rsidRPr="0026701D" w:rsidDel="00907F78">
                <w:rPr>
                  <w:b/>
                  <w:bCs/>
                </w:rPr>
                <w:delText>FAJKUS</w:delText>
              </w:r>
              <w:r w:rsidRPr="0026701D" w:rsidDel="00907F78">
                <w:rPr>
                  <w:b/>
                </w:rPr>
                <w:delText xml:space="preserve">, </w:delText>
              </w:r>
              <w:r w:rsidRPr="0026701D" w:rsidDel="00907F78">
                <w:rPr>
                  <w:b/>
                  <w:bCs/>
                </w:rPr>
                <w:delText>M</w:delText>
              </w:r>
              <w:r w:rsidDel="00907F78">
                <w:rPr>
                  <w:b/>
                  <w:bCs/>
                </w:rPr>
                <w:delText xml:space="preserve">artin </w:delText>
              </w:r>
            </w:del>
            <w:ins w:id="12740" w:author="Matyas Adam" w:date="2018-11-17T17:57:00Z">
              <w:del w:id="12741" w:author="PS" w:date="2018-11-25T16:08:00Z">
                <w:r w:rsidRPr="0026701D" w:rsidDel="00907F78">
                  <w:rPr>
                    <w:b/>
                    <w:bCs/>
                  </w:rPr>
                  <w:delText>M</w:delText>
                </w:r>
                <w:r w:rsidDel="00907F78">
                  <w:rPr>
                    <w:b/>
                    <w:bCs/>
                  </w:rPr>
                  <w:delText xml:space="preserve">. </w:delText>
                </w:r>
              </w:del>
            </w:ins>
            <w:del w:id="12742" w:author="PS" w:date="2018-11-25T16:08:00Z">
              <w:r w:rsidDel="00907F78">
                <w:rPr>
                  <w:b/>
                  <w:bCs/>
                </w:rPr>
                <w:delText>(100 %)</w:delText>
              </w:r>
              <w:r w:rsidDel="00907F78">
                <w:rPr>
                  <w:bCs/>
                </w:rPr>
                <w:delText>.</w:delText>
              </w:r>
              <w:r w:rsidRPr="005479DC" w:rsidDel="00907F78">
                <w:delText xml:space="preserve"> A simple model of an economical problem in the Mathematica environment. </w:delText>
              </w:r>
              <w:r w:rsidRPr="005479DC" w:rsidDel="00907F78">
                <w:rPr>
                  <w:i/>
                  <w:iCs/>
                </w:rPr>
                <w:delText>Trendy ve vzdělávání</w:delText>
              </w:r>
              <w:r w:rsidDel="00907F78">
                <w:delText>.</w:delText>
              </w:r>
              <w:r w:rsidRPr="005479DC" w:rsidDel="00907F78">
                <w:delText xml:space="preserve"> </w:delText>
              </w:r>
              <w:r w:rsidDel="00907F78">
                <w:delText xml:space="preserve">2016, </w:delText>
              </w:r>
              <w:r w:rsidRPr="00054685" w:rsidDel="00907F78">
                <w:rPr>
                  <w:b/>
                </w:rPr>
                <w:delText>9</w:delText>
              </w:r>
              <w:r w:rsidDel="00907F78">
                <w:delText xml:space="preserve">(1), </w:delText>
              </w:r>
              <w:r w:rsidRPr="005479DC" w:rsidDel="00907F78">
                <w:delText>56-62. ISSN 1805-8949</w:delText>
              </w:r>
              <w:r w:rsidDel="00907F78">
                <w:delText xml:space="preserve"> (100 %)</w:delText>
              </w:r>
            </w:del>
          </w:p>
          <w:p w14:paraId="4540F23C" w14:textId="0203F1BD" w:rsidR="00E05AA8" w:rsidRPr="005479DC" w:rsidDel="00907F78" w:rsidRDefault="00E05AA8">
            <w:pPr>
              <w:pStyle w:val="Odstavecseseznamem2"/>
              <w:spacing w:after="40"/>
              <w:ind w:left="322" w:hanging="284"/>
              <w:rPr>
                <w:del w:id="12743" w:author="PS" w:date="2018-11-25T16:08:00Z"/>
                <w:bCs/>
              </w:rPr>
              <w:pPrChange w:id="12744" w:author="Matyas Adam" w:date="2018-11-17T17:57:00Z">
                <w:pPr>
                  <w:pStyle w:val="Odstavecseseznamem2"/>
                  <w:spacing w:after="40"/>
                  <w:ind w:left="0"/>
                </w:pPr>
              </w:pPrChange>
            </w:pPr>
            <w:del w:id="12745" w:author="PS" w:date="2018-11-25T16:08:00Z">
              <w:r w:rsidRPr="0026701D" w:rsidDel="00907F78">
                <w:rPr>
                  <w:b/>
                  <w:bCs/>
                </w:rPr>
                <w:delText>FAJKUS</w:delText>
              </w:r>
              <w:r w:rsidRPr="0026701D" w:rsidDel="00907F78">
                <w:rPr>
                  <w:b/>
                </w:rPr>
                <w:delText xml:space="preserve">, </w:delText>
              </w:r>
              <w:r w:rsidRPr="0026701D" w:rsidDel="00907F78">
                <w:rPr>
                  <w:b/>
                  <w:bCs/>
                </w:rPr>
                <w:delText>M</w:delText>
              </w:r>
              <w:r w:rsidDel="00907F78">
                <w:rPr>
                  <w:b/>
                  <w:bCs/>
                </w:rPr>
                <w:delText xml:space="preserve">artin </w:delText>
              </w:r>
            </w:del>
            <w:ins w:id="12746" w:author="Matyas Adam" w:date="2018-11-17T17:57:00Z">
              <w:del w:id="12747" w:author="PS" w:date="2018-11-25T16:08:00Z">
                <w:r w:rsidRPr="0026701D" w:rsidDel="00907F78">
                  <w:rPr>
                    <w:b/>
                    <w:bCs/>
                  </w:rPr>
                  <w:delText>M</w:delText>
                </w:r>
                <w:r w:rsidDel="00907F78">
                  <w:rPr>
                    <w:b/>
                    <w:bCs/>
                  </w:rPr>
                  <w:delText xml:space="preserve">. </w:delText>
                </w:r>
              </w:del>
            </w:ins>
            <w:del w:id="12748" w:author="PS" w:date="2018-11-25T16:08:00Z">
              <w:r w:rsidDel="00907F78">
                <w:rPr>
                  <w:b/>
                  <w:bCs/>
                </w:rPr>
                <w:delText>(100 %)</w:delText>
              </w:r>
              <w:r w:rsidDel="00907F78">
                <w:rPr>
                  <w:bCs/>
                </w:rPr>
                <w:delText>.</w:delText>
              </w:r>
              <w:r w:rsidRPr="005479DC" w:rsidDel="00907F78">
                <w:delText xml:space="preserve"> IT-supported teaching of Microeconomics. In </w:delText>
              </w:r>
              <w:r w:rsidRPr="005479DC" w:rsidDel="00907F78">
                <w:rPr>
                  <w:i/>
                  <w:iCs/>
                </w:rPr>
                <w:delText>Proceedings from IX. International Conference on Applied Business Research ICABR 2014</w:delText>
              </w:r>
              <w:r w:rsidDel="00907F78">
                <w:delText>. Brno</w:delText>
              </w:r>
              <w:r w:rsidRPr="005479DC" w:rsidDel="00907F78">
                <w:delText>: Mendelova univerzita v</w:delText>
              </w:r>
              <w:r w:rsidDel="00907F78">
                <w:delText> </w:delText>
              </w:r>
              <w:r w:rsidRPr="005479DC" w:rsidDel="00907F78">
                <w:delText>Brně</w:delText>
              </w:r>
              <w:r w:rsidDel="00907F78">
                <w:delText>, 2014. s. nečísl</w:delText>
              </w:r>
              <w:r w:rsidRPr="005479DC" w:rsidDel="00907F78">
                <w:delText>. ISBN 978-80-7509-223-6</w:delText>
              </w:r>
            </w:del>
          </w:p>
          <w:p w14:paraId="6799D33E" w14:textId="1D26C760" w:rsidR="00E05AA8" w:rsidRPr="005479DC" w:rsidDel="00907F78" w:rsidRDefault="00E05AA8">
            <w:pPr>
              <w:pStyle w:val="Odstavecseseznamem2"/>
              <w:spacing w:after="40"/>
              <w:ind w:left="322" w:hanging="284"/>
              <w:rPr>
                <w:del w:id="12749" w:author="PS" w:date="2018-11-25T16:08:00Z"/>
                <w:bCs/>
              </w:rPr>
              <w:pPrChange w:id="12750" w:author="Matyas Adam" w:date="2018-11-17T17:57:00Z">
                <w:pPr>
                  <w:pStyle w:val="Odstavecseseznamem2"/>
                  <w:spacing w:after="40"/>
                  <w:ind w:left="0"/>
                </w:pPr>
              </w:pPrChange>
            </w:pPr>
            <w:del w:id="12751" w:author="PS" w:date="2018-11-25T16:08:00Z">
              <w:r w:rsidRPr="0026701D" w:rsidDel="00907F78">
                <w:rPr>
                  <w:b/>
                  <w:bCs/>
                </w:rPr>
                <w:delText>FAJKUS</w:delText>
              </w:r>
              <w:r w:rsidRPr="0026701D" w:rsidDel="00907F78">
                <w:rPr>
                  <w:b/>
                </w:rPr>
                <w:delText xml:space="preserve">, </w:delText>
              </w:r>
              <w:r w:rsidRPr="0026701D" w:rsidDel="00907F78">
                <w:rPr>
                  <w:b/>
                  <w:bCs/>
                </w:rPr>
                <w:delText>M</w:delText>
              </w:r>
              <w:r w:rsidDel="00907F78">
                <w:rPr>
                  <w:b/>
                  <w:bCs/>
                </w:rPr>
                <w:delText xml:space="preserve">artin </w:delText>
              </w:r>
            </w:del>
            <w:ins w:id="12752" w:author="Matyas Adam" w:date="2018-11-17T17:57:00Z">
              <w:del w:id="12753" w:author="PS" w:date="2018-11-25T16:08:00Z">
                <w:r w:rsidRPr="0026701D" w:rsidDel="00907F78">
                  <w:rPr>
                    <w:b/>
                    <w:bCs/>
                  </w:rPr>
                  <w:delText>M</w:delText>
                </w:r>
                <w:r w:rsidDel="00907F78">
                  <w:rPr>
                    <w:b/>
                    <w:bCs/>
                  </w:rPr>
                  <w:delText xml:space="preserve">. </w:delText>
                </w:r>
              </w:del>
            </w:ins>
            <w:del w:id="12754" w:author="PS" w:date="2018-11-25T16:08:00Z">
              <w:r w:rsidDel="00907F78">
                <w:rPr>
                  <w:b/>
                  <w:bCs/>
                </w:rPr>
                <w:delText>(100 %)</w:delText>
              </w:r>
              <w:r w:rsidDel="00907F78">
                <w:rPr>
                  <w:bCs/>
                </w:rPr>
                <w:delText>.</w:delText>
              </w:r>
              <w:r w:rsidRPr="005479DC" w:rsidDel="00907F78">
                <w:delText xml:space="preserve"> Visualisation of a tangent plane of a function of two variables. In </w:delText>
              </w:r>
              <w:r w:rsidRPr="003D1FC0" w:rsidDel="00907F78">
                <w:rPr>
                  <w:i/>
                </w:rPr>
                <w:delText>Hrubý, Miroslav; Mayerová, Šárka.</w:delText>
              </w:r>
              <w:r w:rsidRPr="005479DC" w:rsidDel="00907F78">
                <w:delText xml:space="preserve"> </w:delText>
              </w:r>
              <w:r w:rsidRPr="005479DC" w:rsidDel="00907F78">
                <w:rPr>
                  <w:i/>
                  <w:iCs/>
                </w:rPr>
                <w:delText>Konference MITAV 2014</w:delText>
              </w:r>
              <w:r w:rsidDel="00907F78">
                <w:delText>. Brno</w:delText>
              </w:r>
              <w:r w:rsidRPr="005479DC" w:rsidDel="00907F78">
                <w:delText>: Klub Univerzity obrany</w:delText>
              </w:r>
              <w:r w:rsidDel="00907F78">
                <w:delText>, 2014.</w:delText>
              </w:r>
              <w:r w:rsidRPr="005479DC" w:rsidDel="00907F78">
                <w:delText xml:space="preserve"> </w:delText>
              </w:r>
              <w:r w:rsidDel="00907F78">
                <w:delText>s. nečísl</w:delText>
              </w:r>
              <w:r w:rsidRPr="005479DC" w:rsidDel="00907F78">
                <w:delText>. ISBN 978-80-7231-961-9</w:delText>
              </w:r>
              <w:r w:rsidDel="00907F78">
                <w:delText xml:space="preserve"> (100 %)</w:delText>
              </w:r>
            </w:del>
          </w:p>
          <w:p w14:paraId="1349DD80" w14:textId="74C27C70" w:rsidR="00E05AA8" w:rsidDel="00907F78" w:rsidRDefault="00E05AA8">
            <w:pPr>
              <w:pStyle w:val="Odstavecseseznamem2"/>
              <w:spacing w:after="40"/>
              <w:ind w:left="322" w:hanging="284"/>
              <w:rPr>
                <w:del w:id="12755" w:author="PS" w:date="2018-11-25T16:08:00Z"/>
              </w:rPr>
              <w:pPrChange w:id="12756" w:author="Matyas Adam" w:date="2018-11-17T17:57:00Z">
                <w:pPr>
                  <w:pStyle w:val="Odstavecseseznamem2"/>
                  <w:spacing w:after="40"/>
                  <w:ind w:left="0"/>
                </w:pPr>
              </w:pPrChange>
            </w:pPr>
            <w:del w:id="12757" w:author="PS" w:date="2018-11-25T16:08:00Z">
              <w:r w:rsidRPr="0026701D" w:rsidDel="00907F78">
                <w:rPr>
                  <w:b/>
                  <w:bCs/>
                </w:rPr>
                <w:delText>FAJKUS</w:delText>
              </w:r>
              <w:r w:rsidRPr="0026701D" w:rsidDel="00907F78">
                <w:rPr>
                  <w:b/>
                </w:rPr>
                <w:delText xml:space="preserve">, </w:delText>
              </w:r>
              <w:r w:rsidRPr="0026701D" w:rsidDel="00907F78">
                <w:rPr>
                  <w:b/>
                  <w:bCs/>
                </w:rPr>
                <w:delText>M</w:delText>
              </w:r>
              <w:r w:rsidDel="00907F78">
                <w:rPr>
                  <w:b/>
                  <w:bCs/>
                </w:rPr>
                <w:delText xml:space="preserve">artin </w:delText>
              </w:r>
            </w:del>
            <w:ins w:id="12758" w:author="Matyas Adam" w:date="2018-11-17T17:57:00Z">
              <w:del w:id="12759" w:author="PS" w:date="2018-11-25T16:08:00Z">
                <w:r w:rsidRPr="0026701D" w:rsidDel="00907F78">
                  <w:rPr>
                    <w:b/>
                    <w:bCs/>
                  </w:rPr>
                  <w:delText>M</w:delText>
                </w:r>
                <w:r w:rsidDel="00907F78">
                  <w:rPr>
                    <w:b/>
                    <w:bCs/>
                  </w:rPr>
                  <w:delText xml:space="preserve">. </w:delText>
                </w:r>
              </w:del>
            </w:ins>
            <w:del w:id="12760" w:author="PS" w:date="2018-11-25T16:08:00Z">
              <w:r w:rsidDel="00907F78">
                <w:rPr>
                  <w:b/>
                  <w:bCs/>
                </w:rPr>
                <w:delText>(100 %)</w:delText>
              </w:r>
              <w:r w:rsidDel="00907F78">
                <w:rPr>
                  <w:bCs/>
                </w:rPr>
                <w:delText>.</w:delText>
              </w:r>
              <w:r w:rsidDel="00907F78">
                <w:delText xml:space="preserve"> Flexe, torze a Frenetův repér v programovém prostředí Mathematica. In Sborník příspěvků z mezinárodní konference TVV 2013. Olomouc: Pedagogická fakulta Univerzita Palackého v Olomouci, 2013. s. 60-63. ISBN 978-80-86768-52-6 </w:delText>
              </w:r>
            </w:del>
          </w:p>
          <w:p w14:paraId="13C3212A" w14:textId="642CCF0B" w:rsidR="00E05AA8" w:rsidRPr="00672F20" w:rsidDel="00907F78" w:rsidRDefault="00E05AA8">
            <w:pPr>
              <w:pStyle w:val="Odstavecseseznamem2"/>
              <w:spacing w:after="40"/>
              <w:ind w:left="322" w:hanging="284"/>
              <w:rPr>
                <w:del w:id="12761" w:author="PS" w:date="2018-11-25T16:08:00Z"/>
                <w:bCs/>
              </w:rPr>
              <w:pPrChange w:id="12762" w:author="Matyas Adam" w:date="2018-11-17T17:58:00Z">
                <w:pPr>
                  <w:pStyle w:val="Odstavecseseznamem2"/>
                  <w:spacing w:after="40"/>
                  <w:ind w:left="0"/>
                </w:pPr>
              </w:pPrChange>
            </w:pPr>
          </w:p>
        </w:tc>
      </w:tr>
      <w:tr w:rsidR="00E05AA8" w:rsidDel="00907F78" w14:paraId="269157EC" w14:textId="66517E20" w:rsidTr="00495DC8">
        <w:trPr>
          <w:trHeight w:val="218"/>
          <w:del w:id="12763" w:author="PS" w:date="2018-11-25T16:08:00Z"/>
        </w:trPr>
        <w:tc>
          <w:tcPr>
            <w:tcW w:w="9859" w:type="dxa"/>
            <w:gridSpan w:val="18"/>
            <w:shd w:val="clear" w:color="auto" w:fill="F7CAAC"/>
          </w:tcPr>
          <w:p w14:paraId="7549AD7C" w14:textId="46DEA44A" w:rsidR="00E05AA8" w:rsidDel="00907F78" w:rsidRDefault="00E05AA8" w:rsidP="00495DC8">
            <w:pPr>
              <w:rPr>
                <w:del w:id="12764" w:author="PS" w:date="2018-11-25T16:08:00Z"/>
                <w:b/>
              </w:rPr>
            </w:pPr>
            <w:del w:id="12765" w:author="PS" w:date="2018-11-25T16:08:00Z">
              <w:r w:rsidDel="00907F78">
                <w:rPr>
                  <w:b/>
                </w:rPr>
                <w:delText>Působení v zahraničí</w:delText>
              </w:r>
            </w:del>
          </w:p>
        </w:tc>
      </w:tr>
      <w:tr w:rsidR="00E05AA8" w:rsidDel="00907F78" w14:paraId="2B577051" w14:textId="2C4010CF" w:rsidTr="00495DC8">
        <w:trPr>
          <w:trHeight w:val="328"/>
          <w:del w:id="12766" w:author="PS" w:date="2018-11-25T16:08:00Z"/>
        </w:trPr>
        <w:tc>
          <w:tcPr>
            <w:tcW w:w="9859" w:type="dxa"/>
            <w:gridSpan w:val="18"/>
          </w:tcPr>
          <w:p w14:paraId="30E6C58A" w14:textId="769D20AA" w:rsidR="00E05AA8" w:rsidDel="00907F78" w:rsidRDefault="00E05AA8" w:rsidP="00495DC8">
            <w:pPr>
              <w:jc w:val="both"/>
              <w:rPr>
                <w:del w:id="12767" w:author="PS" w:date="2018-11-25T16:08:00Z"/>
                <w:iCs/>
              </w:rPr>
            </w:pPr>
            <w:del w:id="12768" w:author="PS" w:date="2018-11-25T16:08:00Z">
              <w:r w:rsidRPr="00DC5FB2" w:rsidDel="00907F78">
                <w:rPr>
                  <w:iCs/>
                </w:rPr>
                <w:delText>2004-2005</w:delText>
              </w:r>
            </w:del>
            <w:ins w:id="12769" w:author="Matyas Adam" w:date="2018-11-17T17:58:00Z">
              <w:del w:id="12770" w:author="PS" w:date="2018-11-25T16:08:00Z">
                <w:r w:rsidDel="00907F78">
                  <w:rPr>
                    <w:iCs/>
                  </w:rPr>
                  <w:delText>:</w:delText>
                </w:r>
              </w:del>
            </w:ins>
            <w:del w:id="12771" w:author="PS" w:date="2018-11-25T16:08:00Z">
              <w:r w:rsidRPr="00DC5FB2" w:rsidDel="00907F78">
                <w:rPr>
                  <w:iCs/>
                </w:rPr>
                <w:delText xml:space="preserve"> </w:delText>
              </w:r>
              <w:r w:rsidDel="00907F78">
                <w:rPr>
                  <w:iCs/>
                </w:rPr>
                <w:delText>–</w:delText>
              </w:r>
              <w:r w:rsidRPr="00DC5FB2" w:rsidDel="00907F78">
                <w:rPr>
                  <w:iCs/>
                </w:rPr>
                <w:delText xml:space="preserve"> Annie Wright School; Tacoma, Washington, USA</w:delText>
              </w:r>
              <w:r w:rsidDel="00907F78">
                <w:rPr>
                  <w:iCs/>
                </w:rPr>
                <w:delText>, roční výukový pobyt v rámci Fulbrightova programu</w:delText>
              </w:r>
            </w:del>
          </w:p>
          <w:p w14:paraId="2034F994" w14:textId="04FB001D" w:rsidR="00E05AA8" w:rsidRPr="0060289D" w:rsidDel="00907F78" w:rsidRDefault="00E05AA8" w:rsidP="00495DC8">
            <w:pPr>
              <w:jc w:val="both"/>
              <w:rPr>
                <w:del w:id="12772" w:author="PS" w:date="2018-11-25T16:08:00Z"/>
                <w:iCs/>
              </w:rPr>
            </w:pPr>
          </w:p>
        </w:tc>
      </w:tr>
      <w:tr w:rsidR="00E05AA8" w:rsidDel="00907F78" w14:paraId="67B347D8" w14:textId="6E95AE92" w:rsidTr="00495DC8">
        <w:trPr>
          <w:cantSplit/>
          <w:trHeight w:val="416"/>
          <w:del w:id="12773" w:author="PS" w:date="2018-11-25T16:08:00Z"/>
        </w:trPr>
        <w:tc>
          <w:tcPr>
            <w:tcW w:w="2518" w:type="dxa"/>
            <w:shd w:val="clear" w:color="auto" w:fill="F7CAAC"/>
          </w:tcPr>
          <w:p w14:paraId="547CAD30" w14:textId="30D1987C" w:rsidR="00E05AA8" w:rsidDel="00907F78" w:rsidRDefault="00E05AA8" w:rsidP="00495DC8">
            <w:pPr>
              <w:jc w:val="both"/>
              <w:rPr>
                <w:del w:id="12774" w:author="PS" w:date="2018-11-25T16:08:00Z"/>
                <w:b/>
              </w:rPr>
            </w:pPr>
            <w:del w:id="12775" w:author="PS" w:date="2018-11-25T16:08:00Z">
              <w:r w:rsidDel="00907F78">
                <w:rPr>
                  <w:b/>
                </w:rPr>
                <w:delText xml:space="preserve">Podpis </w:delText>
              </w:r>
            </w:del>
          </w:p>
        </w:tc>
        <w:tc>
          <w:tcPr>
            <w:tcW w:w="4536" w:type="dxa"/>
            <w:gridSpan w:val="9"/>
          </w:tcPr>
          <w:p w14:paraId="4E0CFB81" w14:textId="73D3AB3B" w:rsidR="00E05AA8" w:rsidDel="00907F78" w:rsidRDefault="00E05AA8" w:rsidP="00495DC8">
            <w:pPr>
              <w:jc w:val="both"/>
              <w:rPr>
                <w:del w:id="12776" w:author="PS" w:date="2018-11-25T16:08:00Z"/>
              </w:rPr>
            </w:pPr>
          </w:p>
        </w:tc>
        <w:tc>
          <w:tcPr>
            <w:tcW w:w="851" w:type="dxa"/>
            <w:gridSpan w:val="3"/>
            <w:shd w:val="clear" w:color="auto" w:fill="F7CAAC"/>
          </w:tcPr>
          <w:p w14:paraId="6319615F" w14:textId="778929C2" w:rsidR="00E05AA8" w:rsidDel="00907F78" w:rsidRDefault="00E05AA8" w:rsidP="00495DC8">
            <w:pPr>
              <w:jc w:val="both"/>
              <w:rPr>
                <w:del w:id="12777" w:author="PS" w:date="2018-11-25T16:08:00Z"/>
              </w:rPr>
            </w:pPr>
            <w:del w:id="12778" w:author="PS" w:date="2018-11-25T16:08:00Z">
              <w:r w:rsidDel="00907F78">
                <w:rPr>
                  <w:b/>
                </w:rPr>
                <w:delText>datum</w:delText>
              </w:r>
            </w:del>
          </w:p>
        </w:tc>
        <w:tc>
          <w:tcPr>
            <w:tcW w:w="1954" w:type="dxa"/>
            <w:gridSpan w:val="5"/>
          </w:tcPr>
          <w:p w14:paraId="5FB96DB9" w14:textId="641401CB" w:rsidR="00E05AA8" w:rsidDel="00907F78" w:rsidRDefault="00E05AA8" w:rsidP="00495DC8">
            <w:pPr>
              <w:jc w:val="both"/>
              <w:rPr>
                <w:del w:id="12779" w:author="PS" w:date="2018-11-25T16:08:00Z"/>
              </w:rPr>
            </w:pPr>
            <w:del w:id="12780" w:author="PS" w:date="2018-11-25T16:08:00Z">
              <w:r w:rsidDel="00907F78">
                <w:delText>19.1.2018</w:delText>
              </w:r>
            </w:del>
          </w:p>
        </w:tc>
      </w:tr>
      <w:tr w:rsidR="00E05AA8" w:rsidDel="00907F78" w14:paraId="720673BB" w14:textId="540814B7" w:rsidTr="00495DC8">
        <w:trPr>
          <w:del w:id="12781" w:author="PS" w:date="2018-11-25T16:10:00Z"/>
        </w:trPr>
        <w:tc>
          <w:tcPr>
            <w:tcW w:w="9859" w:type="dxa"/>
            <w:gridSpan w:val="18"/>
            <w:tcBorders>
              <w:bottom w:val="double" w:sz="4" w:space="0" w:color="auto"/>
            </w:tcBorders>
            <w:shd w:val="clear" w:color="auto" w:fill="BDD6EE"/>
          </w:tcPr>
          <w:p w14:paraId="63D80A0D" w14:textId="52885A96" w:rsidR="00E05AA8" w:rsidDel="00907F78" w:rsidRDefault="00E05AA8" w:rsidP="00495DC8">
            <w:pPr>
              <w:jc w:val="both"/>
              <w:rPr>
                <w:del w:id="12782" w:author="PS" w:date="2018-11-25T16:10:00Z"/>
                <w:b/>
                <w:sz w:val="28"/>
              </w:rPr>
            </w:pPr>
            <w:del w:id="12783" w:author="PS" w:date="2018-11-25T16:10:00Z">
              <w:r w:rsidDel="00907F78">
                <w:rPr>
                  <w:b/>
                  <w:sz w:val="28"/>
                </w:rPr>
                <w:delText>C-I – Personální zabezpečení</w:delText>
              </w:r>
            </w:del>
          </w:p>
        </w:tc>
      </w:tr>
      <w:tr w:rsidR="00E05AA8" w:rsidDel="00907F78" w14:paraId="5AF26259" w14:textId="6C92EA30" w:rsidTr="00495DC8">
        <w:trPr>
          <w:del w:id="12784" w:author="PS" w:date="2018-11-25T16:10:00Z"/>
        </w:trPr>
        <w:tc>
          <w:tcPr>
            <w:tcW w:w="2518" w:type="dxa"/>
            <w:tcBorders>
              <w:top w:val="double" w:sz="4" w:space="0" w:color="auto"/>
            </w:tcBorders>
            <w:shd w:val="clear" w:color="auto" w:fill="F7CAAC"/>
          </w:tcPr>
          <w:p w14:paraId="7C92B30F" w14:textId="550FA3B8" w:rsidR="00E05AA8" w:rsidDel="00907F78" w:rsidRDefault="00E05AA8" w:rsidP="00495DC8">
            <w:pPr>
              <w:jc w:val="both"/>
              <w:rPr>
                <w:del w:id="12785" w:author="PS" w:date="2018-11-25T16:10:00Z"/>
                <w:b/>
              </w:rPr>
            </w:pPr>
            <w:del w:id="12786" w:author="PS" w:date="2018-11-25T16:10:00Z">
              <w:r w:rsidDel="00907F78">
                <w:rPr>
                  <w:b/>
                </w:rPr>
                <w:delText>Vysoká škola</w:delText>
              </w:r>
            </w:del>
          </w:p>
        </w:tc>
        <w:tc>
          <w:tcPr>
            <w:tcW w:w="7341" w:type="dxa"/>
            <w:gridSpan w:val="17"/>
          </w:tcPr>
          <w:p w14:paraId="22EC3678" w14:textId="5408B19E" w:rsidR="00E05AA8" w:rsidDel="00907F78" w:rsidRDefault="00E05AA8" w:rsidP="00495DC8">
            <w:pPr>
              <w:jc w:val="both"/>
              <w:rPr>
                <w:del w:id="12787" w:author="PS" w:date="2018-11-25T16:10:00Z"/>
              </w:rPr>
            </w:pPr>
            <w:del w:id="12788" w:author="PS" w:date="2018-11-25T16:10:00Z">
              <w:r w:rsidDel="00907F78">
                <w:delText>Univerzita Tomáše Bati ve Zlíně</w:delText>
              </w:r>
            </w:del>
          </w:p>
        </w:tc>
      </w:tr>
      <w:tr w:rsidR="00E05AA8" w:rsidDel="00907F78" w14:paraId="6F9DC689" w14:textId="3B7CB413" w:rsidTr="00495DC8">
        <w:trPr>
          <w:del w:id="12789" w:author="PS" w:date="2018-11-25T16:10:00Z"/>
        </w:trPr>
        <w:tc>
          <w:tcPr>
            <w:tcW w:w="2518" w:type="dxa"/>
            <w:shd w:val="clear" w:color="auto" w:fill="F7CAAC"/>
          </w:tcPr>
          <w:p w14:paraId="1FB3D87C" w14:textId="5B2F33F0" w:rsidR="00E05AA8" w:rsidDel="00907F78" w:rsidRDefault="00E05AA8" w:rsidP="00495DC8">
            <w:pPr>
              <w:jc w:val="both"/>
              <w:rPr>
                <w:del w:id="12790" w:author="PS" w:date="2018-11-25T16:10:00Z"/>
                <w:b/>
              </w:rPr>
            </w:pPr>
            <w:del w:id="12791" w:author="PS" w:date="2018-11-25T16:10:00Z">
              <w:r w:rsidDel="00907F78">
                <w:rPr>
                  <w:b/>
                </w:rPr>
                <w:delText>Součást vysoké školy</w:delText>
              </w:r>
            </w:del>
          </w:p>
        </w:tc>
        <w:tc>
          <w:tcPr>
            <w:tcW w:w="7341" w:type="dxa"/>
            <w:gridSpan w:val="17"/>
          </w:tcPr>
          <w:p w14:paraId="5184D2F4" w14:textId="3CE86BCF" w:rsidR="00E05AA8" w:rsidDel="00907F78" w:rsidRDefault="00E05AA8" w:rsidP="00495DC8">
            <w:pPr>
              <w:jc w:val="both"/>
              <w:rPr>
                <w:del w:id="12792" w:author="PS" w:date="2018-11-25T16:10:00Z"/>
              </w:rPr>
            </w:pPr>
            <w:del w:id="12793" w:author="PS" w:date="2018-11-25T16:10:00Z">
              <w:r w:rsidDel="00907F78">
                <w:delText>Fakulta logistiky a krizového řízení</w:delText>
              </w:r>
            </w:del>
          </w:p>
        </w:tc>
      </w:tr>
      <w:tr w:rsidR="00E05AA8" w:rsidDel="00907F78" w14:paraId="597D3ABD" w14:textId="57AD16D4" w:rsidTr="00495DC8">
        <w:trPr>
          <w:del w:id="12794" w:author="PS" w:date="2018-11-25T16:10:00Z"/>
        </w:trPr>
        <w:tc>
          <w:tcPr>
            <w:tcW w:w="2518" w:type="dxa"/>
            <w:shd w:val="clear" w:color="auto" w:fill="F7CAAC"/>
          </w:tcPr>
          <w:p w14:paraId="12D66531" w14:textId="3A150881" w:rsidR="00E05AA8" w:rsidDel="00907F78" w:rsidRDefault="00E05AA8" w:rsidP="00495DC8">
            <w:pPr>
              <w:jc w:val="both"/>
              <w:rPr>
                <w:del w:id="12795" w:author="PS" w:date="2018-11-25T16:10:00Z"/>
                <w:b/>
              </w:rPr>
            </w:pPr>
            <w:del w:id="12796" w:author="PS" w:date="2018-11-25T16:10:00Z">
              <w:r w:rsidDel="00907F78">
                <w:rPr>
                  <w:b/>
                </w:rPr>
                <w:delText>Název studijního programu</w:delText>
              </w:r>
            </w:del>
          </w:p>
        </w:tc>
        <w:tc>
          <w:tcPr>
            <w:tcW w:w="7341" w:type="dxa"/>
            <w:gridSpan w:val="17"/>
          </w:tcPr>
          <w:p w14:paraId="45F4C02C" w14:textId="53F42144" w:rsidR="00E05AA8" w:rsidDel="00907F78" w:rsidRDefault="00E05AA8" w:rsidP="00495DC8">
            <w:pPr>
              <w:jc w:val="both"/>
              <w:rPr>
                <w:del w:id="12797" w:author="PS" w:date="2018-11-25T16:10:00Z"/>
              </w:rPr>
            </w:pPr>
          </w:p>
        </w:tc>
      </w:tr>
      <w:tr w:rsidR="00E05AA8" w:rsidDel="00907F78" w14:paraId="3ECD2336" w14:textId="370D559A" w:rsidTr="00495DC8">
        <w:trPr>
          <w:del w:id="12798" w:author="PS" w:date="2018-11-25T16:10:00Z"/>
        </w:trPr>
        <w:tc>
          <w:tcPr>
            <w:tcW w:w="2518" w:type="dxa"/>
            <w:shd w:val="clear" w:color="auto" w:fill="F7CAAC"/>
          </w:tcPr>
          <w:p w14:paraId="34434DEF" w14:textId="265196CA" w:rsidR="00E05AA8" w:rsidDel="00907F78" w:rsidRDefault="00E05AA8" w:rsidP="00495DC8">
            <w:pPr>
              <w:jc w:val="both"/>
              <w:rPr>
                <w:del w:id="12799" w:author="PS" w:date="2018-11-25T16:10:00Z"/>
                <w:b/>
              </w:rPr>
            </w:pPr>
            <w:del w:id="12800" w:author="PS" w:date="2018-11-25T16:10:00Z">
              <w:r w:rsidDel="00907F78">
                <w:rPr>
                  <w:b/>
                </w:rPr>
                <w:delText>Jméno a příjmení</w:delText>
              </w:r>
            </w:del>
          </w:p>
        </w:tc>
        <w:tc>
          <w:tcPr>
            <w:tcW w:w="4536" w:type="dxa"/>
            <w:gridSpan w:val="9"/>
          </w:tcPr>
          <w:p w14:paraId="1511AB89" w14:textId="231279B5" w:rsidR="00E05AA8" w:rsidRPr="00A50022" w:rsidDel="00907F78" w:rsidRDefault="00E05AA8" w:rsidP="00495DC8">
            <w:pPr>
              <w:jc w:val="both"/>
              <w:rPr>
                <w:del w:id="12801" w:author="PS" w:date="2018-11-25T16:10:00Z"/>
                <w:b/>
              </w:rPr>
            </w:pPr>
            <w:del w:id="12802" w:author="PS" w:date="2018-11-25T16:10:00Z">
              <w:r w:rsidRPr="00A50022" w:rsidDel="00907F78">
                <w:rPr>
                  <w:b/>
                </w:rPr>
                <w:delText>Martin Hart</w:delText>
              </w:r>
            </w:del>
          </w:p>
        </w:tc>
        <w:tc>
          <w:tcPr>
            <w:tcW w:w="709" w:type="dxa"/>
            <w:shd w:val="clear" w:color="auto" w:fill="F7CAAC"/>
          </w:tcPr>
          <w:p w14:paraId="61EE54D9" w14:textId="16D3E2AF" w:rsidR="00E05AA8" w:rsidDel="00907F78" w:rsidRDefault="00E05AA8" w:rsidP="00495DC8">
            <w:pPr>
              <w:jc w:val="both"/>
              <w:rPr>
                <w:del w:id="12803" w:author="PS" w:date="2018-11-25T16:10:00Z"/>
                <w:b/>
              </w:rPr>
            </w:pPr>
            <w:del w:id="12804" w:author="PS" w:date="2018-11-25T16:10:00Z">
              <w:r w:rsidDel="00907F78">
                <w:rPr>
                  <w:b/>
                </w:rPr>
                <w:delText>Tituly</w:delText>
              </w:r>
            </w:del>
          </w:p>
        </w:tc>
        <w:tc>
          <w:tcPr>
            <w:tcW w:w="2096" w:type="dxa"/>
            <w:gridSpan w:val="7"/>
          </w:tcPr>
          <w:p w14:paraId="0F39FDE0" w14:textId="59AC0374" w:rsidR="00E05AA8" w:rsidDel="00907F78" w:rsidRDefault="00E05AA8" w:rsidP="00495DC8">
            <w:pPr>
              <w:jc w:val="both"/>
              <w:rPr>
                <w:del w:id="12805" w:author="PS" w:date="2018-11-25T16:10:00Z"/>
              </w:rPr>
            </w:pPr>
            <w:del w:id="12806" w:author="PS" w:date="2018-11-25T16:10:00Z">
              <w:r w:rsidDel="00907F78">
                <w:delText>Ing., Ph.D.</w:delText>
              </w:r>
            </w:del>
          </w:p>
        </w:tc>
      </w:tr>
      <w:tr w:rsidR="00E05AA8" w:rsidDel="00907F78" w14:paraId="286F28D7" w14:textId="7DAEA067" w:rsidTr="00495DC8">
        <w:trPr>
          <w:del w:id="12807" w:author="PS" w:date="2018-11-25T16:10:00Z"/>
        </w:trPr>
        <w:tc>
          <w:tcPr>
            <w:tcW w:w="2518" w:type="dxa"/>
            <w:shd w:val="clear" w:color="auto" w:fill="F7CAAC"/>
          </w:tcPr>
          <w:p w14:paraId="5ECCA83B" w14:textId="1599D455" w:rsidR="00E05AA8" w:rsidDel="00907F78" w:rsidRDefault="00E05AA8" w:rsidP="00495DC8">
            <w:pPr>
              <w:jc w:val="both"/>
              <w:rPr>
                <w:del w:id="12808" w:author="PS" w:date="2018-11-25T16:10:00Z"/>
                <w:b/>
              </w:rPr>
            </w:pPr>
            <w:del w:id="12809" w:author="PS" w:date="2018-11-25T16:10:00Z">
              <w:r w:rsidDel="00907F78">
                <w:rPr>
                  <w:b/>
                </w:rPr>
                <w:delText>Rok narození</w:delText>
              </w:r>
            </w:del>
          </w:p>
        </w:tc>
        <w:tc>
          <w:tcPr>
            <w:tcW w:w="829" w:type="dxa"/>
          </w:tcPr>
          <w:p w14:paraId="6C5EC290" w14:textId="49737D1F" w:rsidR="00E05AA8" w:rsidDel="00907F78" w:rsidRDefault="00E05AA8" w:rsidP="00495DC8">
            <w:pPr>
              <w:jc w:val="both"/>
              <w:rPr>
                <w:del w:id="12810" w:author="PS" w:date="2018-11-25T16:10:00Z"/>
              </w:rPr>
            </w:pPr>
            <w:del w:id="12811" w:author="PS" w:date="2018-11-25T16:10:00Z">
              <w:r w:rsidDel="00907F78">
                <w:delText>1981</w:delText>
              </w:r>
            </w:del>
          </w:p>
        </w:tc>
        <w:tc>
          <w:tcPr>
            <w:tcW w:w="1721" w:type="dxa"/>
            <w:gridSpan w:val="2"/>
            <w:shd w:val="clear" w:color="auto" w:fill="F7CAAC"/>
          </w:tcPr>
          <w:p w14:paraId="0A5AF412" w14:textId="6E93E999" w:rsidR="00E05AA8" w:rsidDel="00907F78" w:rsidRDefault="00E05AA8" w:rsidP="00495DC8">
            <w:pPr>
              <w:jc w:val="both"/>
              <w:rPr>
                <w:del w:id="12812" w:author="PS" w:date="2018-11-25T16:10:00Z"/>
                <w:b/>
              </w:rPr>
            </w:pPr>
            <w:del w:id="12813" w:author="PS" w:date="2018-11-25T16:10:00Z">
              <w:r w:rsidDel="00907F78">
                <w:rPr>
                  <w:b/>
                </w:rPr>
                <w:delText>typ vztahu k VŠ</w:delText>
              </w:r>
            </w:del>
          </w:p>
        </w:tc>
        <w:tc>
          <w:tcPr>
            <w:tcW w:w="992" w:type="dxa"/>
            <w:gridSpan w:val="3"/>
          </w:tcPr>
          <w:p w14:paraId="5E51FD6D" w14:textId="4AD4E916" w:rsidR="00E05AA8" w:rsidRPr="00645BB3" w:rsidDel="00907F78" w:rsidRDefault="00E05AA8" w:rsidP="00495DC8">
            <w:pPr>
              <w:jc w:val="both"/>
              <w:rPr>
                <w:del w:id="12814" w:author="PS" w:date="2018-11-25T16:10:00Z"/>
                <w:i/>
              </w:rPr>
            </w:pPr>
            <w:ins w:id="12815" w:author="Matyas Adam" w:date="2018-11-17T00:58:00Z">
              <w:del w:id="12816" w:author="PS" w:date="2018-11-25T16:10:00Z">
                <w:r w:rsidDel="00907F78">
                  <w:delText>Pracovní poměr</w:delText>
                </w:r>
              </w:del>
            </w:ins>
            <w:del w:id="12817" w:author="PS" w:date="2018-11-25T16:10:00Z">
              <w:r w:rsidRPr="00645BB3" w:rsidDel="00907F78">
                <w:rPr>
                  <w:i/>
                </w:rPr>
                <w:delText>pp.</w:delText>
              </w:r>
            </w:del>
          </w:p>
        </w:tc>
        <w:tc>
          <w:tcPr>
            <w:tcW w:w="994" w:type="dxa"/>
            <w:gridSpan w:val="3"/>
            <w:shd w:val="clear" w:color="auto" w:fill="F7CAAC"/>
          </w:tcPr>
          <w:p w14:paraId="0A7422DB" w14:textId="64FEC79B" w:rsidR="00E05AA8" w:rsidDel="00907F78" w:rsidRDefault="00E05AA8" w:rsidP="00495DC8">
            <w:pPr>
              <w:jc w:val="both"/>
              <w:rPr>
                <w:del w:id="12818" w:author="PS" w:date="2018-11-25T16:10:00Z"/>
                <w:b/>
              </w:rPr>
            </w:pPr>
            <w:del w:id="12819" w:author="PS" w:date="2018-11-25T16:10:00Z">
              <w:r w:rsidDel="00907F78">
                <w:rPr>
                  <w:b/>
                </w:rPr>
                <w:delText>rozsah</w:delText>
              </w:r>
            </w:del>
          </w:p>
        </w:tc>
        <w:tc>
          <w:tcPr>
            <w:tcW w:w="709" w:type="dxa"/>
          </w:tcPr>
          <w:p w14:paraId="2469E063" w14:textId="35B845D1" w:rsidR="00E05AA8" w:rsidDel="00907F78" w:rsidRDefault="00E05AA8" w:rsidP="00495DC8">
            <w:pPr>
              <w:jc w:val="both"/>
              <w:rPr>
                <w:del w:id="12820" w:author="PS" w:date="2018-11-25T16:10:00Z"/>
              </w:rPr>
            </w:pPr>
            <w:del w:id="12821" w:author="PS" w:date="2018-11-25T16:10:00Z">
              <w:r w:rsidDel="00907F78">
                <w:delText xml:space="preserve">40 </w:delText>
              </w:r>
            </w:del>
          </w:p>
        </w:tc>
        <w:tc>
          <w:tcPr>
            <w:tcW w:w="709" w:type="dxa"/>
            <w:gridSpan w:val="4"/>
            <w:shd w:val="clear" w:color="auto" w:fill="F7CAAC"/>
          </w:tcPr>
          <w:p w14:paraId="0CD1EB9E" w14:textId="795B210A" w:rsidR="00E05AA8" w:rsidDel="00907F78" w:rsidRDefault="00E05AA8" w:rsidP="00495DC8">
            <w:pPr>
              <w:jc w:val="both"/>
              <w:rPr>
                <w:del w:id="12822" w:author="PS" w:date="2018-11-25T16:10:00Z"/>
                <w:b/>
              </w:rPr>
            </w:pPr>
            <w:del w:id="12823" w:author="PS" w:date="2018-11-25T16:10:00Z">
              <w:r w:rsidDel="00907F78">
                <w:rPr>
                  <w:b/>
                </w:rPr>
                <w:delText>do kdy</w:delText>
              </w:r>
            </w:del>
          </w:p>
        </w:tc>
        <w:tc>
          <w:tcPr>
            <w:tcW w:w="1387" w:type="dxa"/>
            <w:gridSpan w:val="3"/>
          </w:tcPr>
          <w:p w14:paraId="6C48C1F8" w14:textId="380F6CBA" w:rsidR="00E05AA8" w:rsidDel="00907F78" w:rsidRDefault="00E05AA8" w:rsidP="00495DC8">
            <w:pPr>
              <w:jc w:val="both"/>
              <w:rPr>
                <w:del w:id="12824" w:author="PS" w:date="2018-11-25T16:10:00Z"/>
              </w:rPr>
            </w:pPr>
            <w:del w:id="12825" w:author="PS" w:date="2018-11-25T16:10:00Z">
              <w:r w:rsidDel="00907F78">
                <w:delText>N</w:delText>
              </w:r>
            </w:del>
          </w:p>
          <w:p w14:paraId="3E46426D" w14:textId="42CAEB38" w:rsidR="00E05AA8" w:rsidRPr="003E5C06" w:rsidDel="00907F78" w:rsidRDefault="00E05AA8" w:rsidP="00495DC8">
            <w:pPr>
              <w:jc w:val="center"/>
              <w:rPr>
                <w:del w:id="12826" w:author="PS" w:date="2018-11-25T16:10:00Z"/>
              </w:rPr>
            </w:pPr>
          </w:p>
        </w:tc>
      </w:tr>
      <w:tr w:rsidR="00E05AA8" w:rsidDel="00907F78" w14:paraId="5BF3257A" w14:textId="77504D42" w:rsidTr="00495DC8">
        <w:trPr>
          <w:del w:id="12827" w:author="PS" w:date="2018-11-25T16:10:00Z"/>
        </w:trPr>
        <w:tc>
          <w:tcPr>
            <w:tcW w:w="5068" w:type="dxa"/>
            <w:gridSpan w:val="4"/>
            <w:shd w:val="clear" w:color="auto" w:fill="F7CAAC"/>
          </w:tcPr>
          <w:p w14:paraId="4B7E8065" w14:textId="2F4C8030" w:rsidR="00E05AA8" w:rsidDel="00907F78" w:rsidRDefault="00E05AA8" w:rsidP="00495DC8">
            <w:pPr>
              <w:jc w:val="both"/>
              <w:rPr>
                <w:del w:id="12828" w:author="PS" w:date="2018-11-25T16:10:00Z"/>
                <w:b/>
              </w:rPr>
            </w:pPr>
            <w:del w:id="12829" w:author="PS" w:date="2018-11-25T16:10:00Z">
              <w:r w:rsidDel="00907F78">
                <w:rPr>
                  <w:b/>
                </w:rPr>
                <w:delText>Typ vztahu na součásti VŠ, která uskutečňuje st. program</w:delText>
              </w:r>
            </w:del>
          </w:p>
        </w:tc>
        <w:tc>
          <w:tcPr>
            <w:tcW w:w="992" w:type="dxa"/>
            <w:gridSpan w:val="3"/>
          </w:tcPr>
          <w:p w14:paraId="4F1076AF" w14:textId="2DCB21D4" w:rsidR="00E05AA8" w:rsidRPr="00645BB3" w:rsidDel="00907F78" w:rsidRDefault="00E05AA8" w:rsidP="00495DC8">
            <w:pPr>
              <w:jc w:val="both"/>
              <w:rPr>
                <w:del w:id="12830" w:author="PS" w:date="2018-11-25T16:10:00Z"/>
                <w:i/>
              </w:rPr>
            </w:pPr>
            <w:ins w:id="12831" w:author="Matyas Adam" w:date="2018-11-17T00:58:00Z">
              <w:del w:id="12832" w:author="PS" w:date="2018-11-25T16:10:00Z">
                <w:r w:rsidDel="00907F78">
                  <w:delText>Pracovní poměr</w:delText>
                </w:r>
              </w:del>
            </w:ins>
            <w:del w:id="12833" w:author="PS" w:date="2018-11-25T16:10:00Z">
              <w:r w:rsidRPr="00645BB3" w:rsidDel="00907F78">
                <w:rPr>
                  <w:i/>
                </w:rPr>
                <w:delText>pp.</w:delText>
              </w:r>
            </w:del>
          </w:p>
        </w:tc>
        <w:tc>
          <w:tcPr>
            <w:tcW w:w="994" w:type="dxa"/>
            <w:gridSpan w:val="3"/>
            <w:shd w:val="clear" w:color="auto" w:fill="F7CAAC"/>
          </w:tcPr>
          <w:p w14:paraId="45A6092A" w14:textId="64DD8AB2" w:rsidR="00E05AA8" w:rsidDel="00907F78" w:rsidRDefault="00E05AA8" w:rsidP="00495DC8">
            <w:pPr>
              <w:jc w:val="both"/>
              <w:rPr>
                <w:del w:id="12834" w:author="PS" w:date="2018-11-25T16:10:00Z"/>
                <w:b/>
              </w:rPr>
            </w:pPr>
            <w:del w:id="12835" w:author="PS" w:date="2018-11-25T16:10:00Z">
              <w:r w:rsidDel="00907F78">
                <w:rPr>
                  <w:b/>
                </w:rPr>
                <w:delText>rozsah</w:delText>
              </w:r>
            </w:del>
          </w:p>
        </w:tc>
        <w:tc>
          <w:tcPr>
            <w:tcW w:w="709" w:type="dxa"/>
          </w:tcPr>
          <w:p w14:paraId="0DBA7830" w14:textId="0E4CE1DD" w:rsidR="00E05AA8" w:rsidDel="00907F78" w:rsidRDefault="00E05AA8" w:rsidP="00495DC8">
            <w:pPr>
              <w:jc w:val="both"/>
              <w:rPr>
                <w:del w:id="12836" w:author="PS" w:date="2018-11-25T16:10:00Z"/>
              </w:rPr>
            </w:pPr>
            <w:del w:id="12837" w:author="PS" w:date="2018-11-25T16:10:00Z">
              <w:r w:rsidDel="00907F78">
                <w:delText xml:space="preserve">40 </w:delText>
              </w:r>
            </w:del>
          </w:p>
        </w:tc>
        <w:tc>
          <w:tcPr>
            <w:tcW w:w="709" w:type="dxa"/>
            <w:gridSpan w:val="4"/>
            <w:shd w:val="clear" w:color="auto" w:fill="F7CAAC"/>
          </w:tcPr>
          <w:p w14:paraId="45A17A71" w14:textId="3681A072" w:rsidR="00E05AA8" w:rsidDel="00907F78" w:rsidRDefault="00E05AA8" w:rsidP="00495DC8">
            <w:pPr>
              <w:jc w:val="both"/>
              <w:rPr>
                <w:del w:id="12838" w:author="PS" w:date="2018-11-25T16:10:00Z"/>
                <w:b/>
              </w:rPr>
            </w:pPr>
            <w:del w:id="12839" w:author="PS" w:date="2018-11-25T16:10:00Z">
              <w:r w:rsidDel="00907F78">
                <w:rPr>
                  <w:b/>
                </w:rPr>
                <w:delText>do kdy</w:delText>
              </w:r>
            </w:del>
          </w:p>
        </w:tc>
        <w:tc>
          <w:tcPr>
            <w:tcW w:w="1387" w:type="dxa"/>
            <w:gridSpan w:val="3"/>
          </w:tcPr>
          <w:p w14:paraId="5EE312F2" w14:textId="25F501FE" w:rsidR="00E05AA8" w:rsidDel="00907F78" w:rsidRDefault="00E05AA8" w:rsidP="00495DC8">
            <w:pPr>
              <w:jc w:val="both"/>
              <w:rPr>
                <w:del w:id="12840" w:author="PS" w:date="2018-11-25T16:10:00Z"/>
              </w:rPr>
            </w:pPr>
            <w:del w:id="12841" w:author="PS" w:date="2018-11-25T16:10:00Z">
              <w:r w:rsidDel="00907F78">
                <w:delText>N</w:delText>
              </w:r>
            </w:del>
          </w:p>
          <w:p w14:paraId="485ABC35" w14:textId="435A392D" w:rsidR="00E05AA8" w:rsidDel="00907F78" w:rsidRDefault="00E05AA8" w:rsidP="00495DC8">
            <w:pPr>
              <w:jc w:val="both"/>
              <w:rPr>
                <w:del w:id="12842" w:author="PS" w:date="2018-11-25T16:10:00Z"/>
              </w:rPr>
            </w:pPr>
          </w:p>
        </w:tc>
      </w:tr>
      <w:tr w:rsidR="00E05AA8" w:rsidDel="00907F78" w14:paraId="27B65824" w14:textId="3DB53D8D" w:rsidTr="00495DC8">
        <w:trPr>
          <w:del w:id="12843" w:author="PS" w:date="2018-11-25T16:10:00Z"/>
        </w:trPr>
        <w:tc>
          <w:tcPr>
            <w:tcW w:w="6060" w:type="dxa"/>
            <w:gridSpan w:val="7"/>
            <w:shd w:val="clear" w:color="auto" w:fill="F7CAAC"/>
          </w:tcPr>
          <w:p w14:paraId="19F1AC90" w14:textId="41F40187" w:rsidR="00E05AA8" w:rsidDel="00907F78" w:rsidRDefault="00E05AA8" w:rsidP="00495DC8">
            <w:pPr>
              <w:jc w:val="both"/>
              <w:rPr>
                <w:del w:id="12844" w:author="PS" w:date="2018-11-25T16:10:00Z"/>
              </w:rPr>
            </w:pPr>
            <w:del w:id="12845" w:author="PS" w:date="2018-11-25T16:10:00Z">
              <w:r w:rsidDel="00907F78">
                <w:rPr>
                  <w:b/>
                </w:rPr>
                <w:delText>Další současná působení jako akademický pracovník na jiných VŠ</w:delText>
              </w:r>
            </w:del>
          </w:p>
        </w:tc>
        <w:tc>
          <w:tcPr>
            <w:tcW w:w="1703" w:type="dxa"/>
            <w:gridSpan w:val="4"/>
            <w:shd w:val="clear" w:color="auto" w:fill="F7CAAC"/>
          </w:tcPr>
          <w:p w14:paraId="6775D1B9" w14:textId="48EB6D9C" w:rsidR="00E05AA8" w:rsidDel="00907F78" w:rsidRDefault="00E05AA8" w:rsidP="00495DC8">
            <w:pPr>
              <w:jc w:val="both"/>
              <w:rPr>
                <w:del w:id="12846" w:author="PS" w:date="2018-11-25T16:10:00Z"/>
                <w:b/>
              </w:rPr>
            </w:pPr>
            <w:del w:id="12847" w:author="PS" w:date="2018-11-25T16:10:00Z">
              <w:r w:rsidDel="00907F78">
                <w:rPr>
                  <w:b/>
                </w:rPr>
                <w:delText>typ prac. vztahu</w:delText>
              </w:r>
            </w:del>
          </w:p>
        </w:tc>
        <w:tc>
          <w:tcPr>
            <w:tcW w:w="2096" w:type="dxa"/>
            <w:gridSpan w:val="7"/>
            <w:shd w:val="clear" w:color="auto" w:fill="F7CAAC"/>
          </w:tcPr>
          <w:p w14:paraId="2DFB9600" w14:textId="0AD8E426" w:rsidR="00E05AA8" w:rsidDel="00907F78" w:rsidRDefault="00E05AA8" w:rsidP="00495DC8">
            <w:pPr>
              <w:jc w:val="both"/>
              <w:rPr>
                <w:del w:id="12848" w:author="PS" w:date="2018-11-25T16:10:00Z"/>
                <w:b/>
              </w:rPr>
            </w:pPr>
            <w:del w:id="12849" w:author="PS" w:date="2018-11-25T16:10:00Z">
              <w:r w:rsidDel="00907F78">
                <w:rPr>
                  <w:b/>
                </w:rPr>
                <w:delText>rozsah</w:delText>
              </w:r>
            </w:del>
          </w:p>
        </w:tc>
      </w:tr>
      <w:tr w:rsidR="00E05AA8" w:rsidDel="00907F78" w14:paraId="126CE3B4" w14:textId="7229BE40" w:rsidTr="00495DC8">
        <w:trPr>
          <w:del w:id="12850" w:author="PS" w:date="2018-11-25T16:10:00Z"/>
        </w:trPr>
        <w:tc>
          <w:tcPr>
            <w:tcW w:w="6060" w:type="dxa"/>
            <w:gridSpan w:val="7"/>
          </w:tcPr>
          <w:p w14:paraId="19602443" w14:textId="6D072974" w:rsidR="00E05AA8" w:rsidDel="00907F78" w:rsidRDefault="00E05AA8" w:rsidP="00495DC8">
            <w:pPr>
              <w:jc w:val="both"/>
              <w:rPr>
                <w:del w:id="12851" w:author="PS" w:date="2018-11-25T16:10:00Z"/>
              </w:rPr>
            </w:pPr>
            <w:del w:id="12852" w:author="PS" w:date="2018-11-25T16:10:00Z">
              <w:r w:rsidDel="00907F78">
                <w:delText>---</w:delText>
              </w:r>
            </w:del>
          </w:p>
        </w:tc>
        <w:tc>
          <w:tcPr>
            <w:tcW w:w="1703" w:type="dxa"/>
            <w:gridSpan w:val="4"/>
          </w:tcPr>
          <w:p w14:paraId="185BE73F" w14:textId="46CE422C" w:rsidR="00E05AA8" w:rsidDel="00907F78" w:rsidRDefault="00E05AA8" w:rsidP="00495DC8">
            <w:pPr>
              <w:jc w:val="both"/>
              <w:rPr>
                <w:del w:id="12853" w:author="PS" w:date="2018-11-25T16:10:00Z"/>
              </w:rPr>
            </w:pPr>
          </w:p>
        </w:tc>
        <w:tc>
          <w:tcPr>
            <w:tcW w:w="2096" w:type="dxa"/>
            <w:gridSpan w:val="7"/>
          </w:tcPr>
          <w:p w14:paraId="18C32B9D" w14:textId="71CD75B6" w:rsidR="00E05AA8" w:rsidDel="00907F78" w:rsidRDefault="00E05AA8" w:rsidP="00495DC8">
            <w:pPr>
              <w:jc w:val="both"/>
              <w:rPr>
                <w:del w:id="12854" w:author="PS" w:date="2018-11-25T16:10:00Z"/>
              </w:rPr>
            </w:pPr>
          </w:p>
        </w:tc>
      </w:tr>
      <w:tr w:rsidR="00E05AA8" w:rsidDel="00907F78" w14:paraId="360AE1B4" w14:textId="39BB454B" w:rsidTr="00495DC8">
        <w:trPr>
          <w:del w:id="12855" w:author="PS" w:date="2018-11-25T16:10:00Z"/>
        </w:trPr>
        <w:tc>
          <w:tcPr>
            <w:tcW w:w="6060" w:type="dxa"/>
            <w:gridSpan w:val="7"/>
          </w:tcPr>
          <w:p w14:paraId="766836AC" w14:textId="46749642" w:rsidR="00E05AA8" w:rsidDel="00907F78" w:rsidRDefault="00E05AA8" w:rsidP="00495DC8">
            <w:pPr>
              <w:jc w:val="both"/>
              <w:rPr>
                <w:del w:id="12856" w:author="PS" w:date="2018-11-25T16:10:00Z"/>
              </w:rPr>
            </w:pPr>
          </w:p>
        </w:tc>
        <w:tc>
          <w:tcPr>
            <w:tcW w:w="1703" w:type="dxa"/>
            <w:gridSpan w:val="4"/>
          </w:tcPr>
          <w:p w14:paraId="17064CDD" w14:textId="01B5494F" w:rsidR="00E05AA8" w:rsidDel="00907F78" w:rsidRDefault="00E05AA8" w:rsidP="00495DC8">
            <w:pPr>
              <w:jc w:val="both"/>
              <w:rPr>
                <w:del w:id="12857" w:author="PS" w:date="2018-11-25T16:10:00Z"/>
              </w:rPr>
            </w:pPr>
          </w:p>
        </w:tc>
        <w:tc>
          <w:tcPr>
            <w:tcW w:w="2096" w:type="dxa"/>
            <w:gridSpan w:val="7"/>
          </w:tcPr>
          <w:p w14:paraId="67BF6ECF" w14:textId="22C9FB52" w:rsidR="00E05AA8" w:rsidDel="00907F78" w:rsidRDefault="00E05AA8" w:rsidP="00495DC8">
            <w:pPr>
              <w:jc w:val="both"/>
              <w:rPr>
                <w:del w:id="12858" w:author="PS" w:date="2018-11-25T16:10:00Z"/>
              </w:rPr>
            </w:pPr>
          </w:p>
        </w:tc>
      </w:tr>
      <w:tr w:rsidR="00E05AA8" w:rsidDel="00907F78" w14:paraId="11516F3A" w14:textId="35CFF9B5" w:rsidTr="00495DC8">
        <w:trPr>
          <w:del w:id="12859" w:author="PS" w:date="2018-11-25T16:10:00Z"/>
        </w:trPr>
        <w:tc>
          <w:tcPr>
            <w:tcW w:w="6060" w:type="dxa"/>
            <w:gridSpan w:val="7"/>
          </w:tcPr>
          <w:p w14:paraId="5A817C73" w14:textId="605E2A2E" w:rsidR="00E05AA8" w:rsidDel="00907F78" w:rsidRDefault="00E05AA8" w:rsidP="00495DC8">
            <w:pPr>
              <w:jc w:val="both"/>
              <w:rPr>
                <w:del w:id="12860" w:author="PS" w:date="2018-11-25T16:10:00Z"/>
              </w:rPr>
            </w:pPr>
          </w:p>
        </w:tc>
        <w:tc>
          <w:tcPr>
            <w:tcW w:w="1703" w:type="dxa"/>
            <w:gridSpan w:val="4"/>
          </w:tcPr>
          <w:p w14:paraId="34901B40" w14:textId="1785220C" w:rsidR="00E05AA8" w:rsidDel="00907F78" w:rsidRDefault="00E05AA8" w:rsidP="00495DC8">
            <w:pPr>
              <w:jc w:val="both"/>
              <w:rPr>
                <w:del w:id="12861" w:author="PS" w:date="2018-11-25T16:10:00Z"/>
              </w:rPr>
            </w:pPr>
          </w:p>
        </w:tc>
        <w:tc>
          <w:tcPr>
            <w:tcW w:w="2096" w:type="dxa"/>
            <w:gridSpan w:val="7"/>
          </w:tcPr>
          <w:p w14:paraId="17722711" w14:textId="6977D915" w:rsidR="00E05AA8" w:rsidDel="00907F78" w:rsidRDefault="00E05AA8" w:rsidP="00495DC8">
            <w:pPr>
              <w:jc w:val="both"/>
              <w:rPr>
                <w:del w:id="12862" w:author="PS" w:date="2018-11-25T16:10:00Z"/>
              </w:rPr>
            </w:pPr>
          </w:p>
        </w:tc>
      </w:tr>
      <w:tr w:rsidR="00E05AA8" w:rsidDel="00907F78" w14:paraId="6A6EA349" w14:textId="16BF2B23" w:rsidTr="00495DC8">
        <w:trPr>
          <w:del w:id="12863" w:author="PS" w:date="2018-11-25T16:10:00Z"/>
        </w:trPr>
        <w:tc>
          <w:tcPr>
            <w:tcW w:w="6060" w:type="dxa"/>
            <w:gridSpan w:val="7"/>
          </w:tcPr>
          <w:p w14:paraId="7C24B273" w14:textId="06AB70FF" w:rsidR="00E05AA8" w:rsidDel="00907F78" w:rsidRDefault="00E05AA8" w:rsidP="00495DC8">
            <w:pPr>
              <w:jc w:val="both"/>
              <w:rPr>
                <w:del w:id="12864" w:author="PS" w:date="2018-11-25T16:10:00Z"/>
              </w:rPr>
            </w:pPr>
          </w:p>
        </w:tc>
        <w:tc>
          <w:tcPr>
            <w:tcW w:w="1703" w:type="dxa"/>
            <w:gridSpan w:val="4"/>
          </w:tcPr>
          <w:p w14:paraId="26DED054" w14:textId="7A1A8AC0" w:rsidR="00E05AA8" w:rsidDel="00907F78" w:rsidRDefault="00E05AA8" w:rsidP="00495DC8">
            <w:pPr>
              <w:jc w:val="both"/>
              <w:rPr>
                <w:del w:id="12865" w:author="PS" w:date="2018-11-25T16:10:00Z"/>
              </w:rPr>
            </w:pPr>
          </w:p>
        </w:tc>
        <w:tc>
          <w:tcPr>
            <w:tcW w:w="2096" w:type="dxa"/>
            <w:gridSpan w:val="7"/>
          </w:tcPr>
          <w:p w14:paraId="4CEAE561" w14:textId="6749D6B7" w:rsidR="00E05AA8" w:rsidDel="00907F78" w:rsidRDefault="00E05AA8" w:rsidP="00495DC8">
            <w:pPr>
              <w:jc w:val="both"/>
              <w:rPr>
                <w:del w:id="12866" w:author="PS" w:date="2018-11-25T16:10:00Z"/>
              </w:rPr>
            </w:pPr>
          </w:p>
        </w:tc>
      </w:tr>
      <w:tr w:rsidR="00E05AA8" w:rsidDel="00907F78" w14:paraId="5ABB8C61" w14:textId="59B79CC8" w:rsidTr="00495DC8">
        <w:trPr>
          <w:del w:id="12867" w:author="PS" w:date="2018-11-25T16:10:00Z"/>
        </w:trPr>
        <w:tc>
          <w:tcPr>
            <w:tcW w:w="9859" w:type="dxa"/>
            <w:gridSpan w:val="18"/>
            <w:shd w:val="clear" w:color="auto" w:fill="F7CAAC"/>
          </w:tcPr>
          <w:p w14:paraId="317B1AAF" w14:textId="1748AA3D" w:rsidR="00E05AA8" w:rsidDel="00907F78" w:rsidRDefault="00E05AA8" w:rsidP="00495DC8">
            <w:pPr>
              <w:jc w:val="both"/>
              <w:rPr>
                <w:del w:id="12868" w:author="PS" w:date="2018-11-25T16:10:00Z"/>
              </w:rPr>
            </w:pPr>
            <w:del w:id="12869" w:author="PS" w:date="2018-11-25T16:10:00Z">
              <w:r w:rsidDel="00907F78">
                <w:rPr>
                  <w:b/>
                </w:rPr>
                <w:delText>Předměty příslušného studijního programu a způsob zapojení do jejich výuky, příp. další zapojení do uskutečňování studijního programu</w:delText>
              </w:r>
            </w:del>
          </w:p>
        </w:tc>
      </w:tr>
      <w:tr w:rsidR="00E05AA8" w:rsidDel="00907F78" w14:paraId="3D28C987" w14:textId="600048DE" w:rsidTr="00495DC8">
        <w:trPr>
          <w:trHeight w:val="1118"/>
          <w:del w:id="12870" w:author="PS" w:date="2018-11-25T16:10:00Z"/>
        </w:trPr>
        <w:tc>
          <w:tcPr>
            <w:tcW w:w="9859" w:type="dxa"/>
            <w:gridSpan w:val="18"/>
            <w:tcBorders>
              <w:top w:val="nil"/>
            </w:tcBorders>
          </w:tcPr>
          <w:p w14:paraId="68055926" w14:textId="56A8BC60" w:rsidR="00E05AA8" w:rsidDel="00907F78" w:rsidRDefault="00E05AA8" w:rsidP="00495DC8">
            <w:pPr>
              <w:jc w:val="both"/>
              <w:rPr>
                <w:del w:id="12871" w:author="PS" w:date="2018-11-25T16:10:00Z"/>
              </w:rPr>
            </w:pPr>
            <w:del w:id="12872" w:author="PS" w:date="2018-11-25T16:10:00Z">
              <w:r w:rsidDel="00907F78">
                <w:delText>Základy logistiky – - garant, přednášející, cvičící</w:delText>
              </w:r>
            </w:del>
          </w:p>
          <w:p w14:paraId="303A06EF" w14:textId="224F8725" w:rsidR="00E05AA8" w:rsidDel="00907F78" w:rsidRDefault="00E05AA8" w:rsidP="00495DC8">
            <w:pPr>
              <w:jc w:val="both"/>
              <w:rPr>
                <w:del w:id="12873" w:author="PS" w:date="2018-11-25T16:10:00Z"/>
              </w:rPr>
            </w:pPr>
          </w:p>
        </w:tc>
      </w:tr>
      <w:tr w:rsidR="00E05AA8" w:rsidDel="00907F78" w14:paraId="78229E6F" w14:textId="3272E25A" w:rsidTr="00495DC8">
        <w:trPr>
          <w:del w:id="12874" w:author="PS" w:date="2018-11-25T16:10:00Z"/>
        </w:trPr>
        <w:tc>
          <w:tcPr>
            <w:tcW w:w="9859" w:type="dxa"/>
            <w:gridSpan w:val="18"/>
            <w:shd w:val="clear" w:color="auto" w:fill="F7CAAC"/>
          </w:tcPr>
          <w:p w14:paraId="60C81D8D" w14:textId="221C4AEB" w:rsidR="00E05AA8" w:rsidDel="00907F78" w:rsidRDefault="00E05AA8" w:rsidP="00495DC8">
            <w:pPr>
              <w:jc w:val="both"/>
              <w:rPr>
                <w:del w:id="12875" w:author="PS" w:date="2018-11-25T16:10:00Z"/>
              </w:rPr>
            </w:pPr>
            <w:del w:id="12876" w:author="PS" w:date="2018-11-25T16:10:00Z">
              <w:r w:rsidDel="00907F78">
                <w:rPr>
                  <w:b/>
                </w:rPr>
                <w:delText xml:space="preserve">Údaje o vzdělání na VŠ </w:delText>
              </w:r>
            </w:del>
          </w:p>
        </w:tc>
      </w:tr>
      <w:tr w:rsidR="00E05AA8" w:rsidDel="00907F78" w14:paraId="56FAD328" w14:textId="732248A4" w:rsidTr="00495DC8">
        <w:trPr>
          <w:trHeight w:val="1055"/>
          <w:del w:id="12877" w:author="PS" w:date="2018-11-25T16:10:00Z"/>
        </w:trPr>
        <w:tc>
          <w:tcPr>
            <w:tcW w:w="9859" w:type="dxa"/>
            <w:gridSpan w:val="18"/>
          </w:tcPr>
          <w:p w14:paraId="6324FDF6" w14:textId="3479C5C4" w:rsidR="00E05AA8" w:rsidDel="00907F78" w:rsidRDefault="00E05AA8">
            <w:pPr>
              <w:ind w:left="322" w:hanging="284"/>
              <w:rPr>
                <w:ins w:id="12878" w:author="Matyas Adam" w:date="2018-11-17T15:40:00Z"/>
                <w:del w:id="12879" w:author="PS" w:date="2018-11-25T16:10:00Z"/>
              </w:rPr>
              <w:pPrChange w:id="12880" w:author="Matyas Adam" w:date="2018-11-17T17:59:00Z">
                <w:pPr/>
              </w:pPrChange>
            </w:pPr>
            <w:ins w:id="12881" w:author="Matyas Adam" w:date="2018-11-17T15:40:00Z">
              <w:del w:id="12882" w:author="PS" w:date="2018-11-25T16:10:00Z">
                <w:r w:rsidDel="00907F78">
                  <w:delText>2004 – 2010</w:delText>
                </w:r>
              </w:del>
            </w:ins>
            <w:ins w:id="12883" w:author="Matyas Adam" w:date="2018-11-17T17:58:00Z">
              <w:del w:id="12884" w:author="PS" w:date="2018-11-25T16:10:00Z">
                <w:r w:rsidDel="00907F78">
                  <w:delText>:</w:delText>
                </w:r>
              </w:del>
            </w:ins>
            <w:ins w:id="12885" w:author="Matyas Adam" w:date="2018-11-17T15:40:00Z">
              <w:del w:id="12886" w:author="PS" w:date="2018-11-25T16:10:00Z">
                <w:r w:rsidDel="00907F78">
                  <w:delText xml:space="preserve"> VŠB – Technická Univerzita Ostrava, Fakulta Metalurgie a Materiálového Inženýrství, Katedra Ekonomiky</w:delText>
                </w:r>
              </w:del>
            </w:ins>
            <w:ins w:id="12887" w:author="Matyas Adam" w:date="2018-11-17T17:59:00Z">
              <w:del w:id="12888" w:author="PS" w:date="2018-11-25T16:10:00Z">
                <w:r w:rsidDel="00907F78">
                  <w:delText xml:space="preserve"> </w:delText>
                </w:r>
              </w:del>
            </w:ins>
            <w:ins w:id="12889" w:author="Matyas Adam" w:date="2018-11-17T15:40:00Z">
              <w:del w:id="12890" w:author="PS" w:date="2018-11-25T16:10:00Z">
                <w:r w:rsidDel="00907F78">
                  <w:delText>a Managementu v Metalurgii - Řízení průmyslových systémů, Ph.D.</w:delText>
                </w:r>
              </w:del>
            </w:ins>
          </w:p>
          <w:p w14:paraId="1D2FA71A" w14:textId="4CA6D460" w:rsidR="00E05AA8" w:rsidRPr="001A765A" w:rsidDel="00907F78" w:rsidRDefault="00E05AA8">
            <w:pPr>
              <w:ind w:left="322" w:hanging="284"/>
              <w:rPr>
                <w:ins w:id="12891" w:author="Matyas Adam" w:date="2018-11-17T15:40:00Z"/>
                <w:del w:id="12892" w:author="PS" w:date="2018-11-25T16:10:00Z"/>
              </w:rPr>
              <w:pPrChange w:id="12893" w:author="Matyas Adam" w:date="2018-11-17T17:59:00Z">
                <w:pPr/>
              </w:pPrChange>
            </w:pPr>
            <w:ins w:id="12894" w:author="Matyas Adam" w:date="2018-11-17T15:40:00Z">
              <w:del w:id="12895" w:author="PS" w:date="2018-11-25T16:10:00Z">
                <w:r w:rsidDel="00907F78">
                  <w:delText>2006 – 2007</w:delText>
                </w:r>
              </w:del>
            </w:ins>
            <w:ins w:id="12896" w:author="Matyas Adam" w:date="2018-11-17T17:58:00Z">
              <w:del w:id="12897" w:author="PS" w:date="2018-11-25T16:10:00Z">
                <w:r w:rsidDel="00907F78">
                  <w:delText>:</w:delText>
                </w:r>
              </w:del>
            </w:ins>
            <w:ins w:id="12898" w:author="Matyas Adam" w:date="2018-11-17T15:40:00Z">
              <w:del w:id="12899" w:author="PS" w:date="2018-11-25T16:10:00Z">
                <w:r w:rsidDel="00907F78">
                  <w:delText xml:space="preserve"> </w:delText>
                </w:r>
                <w:r w:rsidRPr="006B0052" w:rsidDel="00907F78">
                  <w:delText>University of Oulu, Faculty of Economics and Business Administratio</w:delText>
                </w:r>
                <w:r w:rsidDel="00907F78">
                  <w:delText>n, Department of Management and</w:delText>
                </w:r>
              </w:del>
            </w:ins>
            <w:ins w:id="12900" w:author="Matyas Adam" w:date="2018-11-17T17:59:00Z">
              <w:del w:id="12901" w:author="PS" w:date="2018-11-25T16:10:00Z">
                <w:r w:rsidDel="00907F78">
                  <w:delText xml:space="preserve"> </w:delText>
                </w:r>
              </w:del>
            </w:ins>
            <w:ins w:id="12902" w:author="Matyas Adam" w:date="2018-11-17T15:40:00Z">
              <w:del w:id="12903" w:author="PS" w:date="2018-11-25T16:10:00Z">
                <w:r w:rsidRPr="006B0052" w:rsidDel="00907F78">
                  <w:delText xml:space="preserve">Entrepreneurship, Logistics Unit, Finland, </w:delText>
                </w:r>
                <w:r w:rsidDel="00907F78">
                  <w:rPr>
                    <w:lang w:val="en-US"/>
                  </w:rPr>
                  <w:delText>Business Logistics.</w:delText>
                </w:r>
              </w:del>
            </w:ins>
          </w:p>
          <w:p w14:paraId="482A5707" w14:textId="383505D3" w:rsidR="00E05AA8" w:rsidDel="00907F78" w:rsidRDefault="00E05AA8">
            <w:pPr>
              <w:ind w:left="322" w:hanging="284"/>
              <w:rPr>
                <w:del w:id="12904" w:author="PS" w:date="2018-11-25T16:10:00Z"/>
              </w:rPr>
              <w:pPrChange w:id="12905" w:author="Matyas Adam" w:date="2018-11-17T17:59:00Z">
                <w:pPr/>
              </w:pPrChange>
            </w:pPr>
            <w:del w:id="12906" w:author="PS" w:date="2018-11-25T16:10:00Z">
              <w:r w:rsidDel="00907F78">
                <w:delText>1999 – 2004</w:delText>
              </w:r>
            </w:del>
            <w:ins w:id="12907" w:author="Matyas Adam" w:date="2018-11-17T17:58:00Z">
              <w:del w:id="12908" w:author="PS" w:date="2018-11-25T16:10:00Z">
                <w:r w:rsidDel="00907F78">
                  <w:delText>:</w:delText>
                </w:r>
              </w:del>
            </w:ins>
            <w:del w:id="12909" w:author="PS" w:date="2018-11-25T16:10:00Z">
              <w:r w:rsidDel="00907F78">
                <w:delText xml:space="preserve"> VŠB</w:delText>
              </w:r>
            </w:del>
            <w:ins w:id="12910" w:author="Matyas Adam" w:date="2018-11-17T15:39:00Z">
              <w:del w:id="12911" w:author="PS" w:date="2018-11-25T16:10:00Z">
                <w:r w:rsidDel="00907F78">
                  <w:delText xml:space="preserve">, </w:delText>
                </w:r>
              </w:del>
            </w:ins>
            <w:del w:id="12912" w:author="PS" w:date="2018-11-25T16:10:00Z">
              <w:r w:rsidDel="00907F78">
                <w:delText xml:space="preserve"> – Technická Univerzita Ostrava, Fakulta Metalurgie a Materiálového Inženýrství, Katedra Ekonomiky</w:delText>
              </w:r>
            </w:del>
            <w:ins w:id="12913" w:author="Matyas Adam" w:date="2018-11-17T17:59:00Z">
              <w:del w:id="12914" w:author="PS" w:date="2018-11-25T16:10:00Z">
                <w:r w:rsidDel="00907F78">
                  <w:delText xml:space="preserve"> </w:delText>
                </w:r>
              </w:del>
            </w:ins>
          </w:p>
          <w:p w14:paraId="1B59856E" w14:textId="1EA4010C" w:rsidR="00E05AA8" w:rsidDel="00907F78" w:rsidRDefault="00E05AA8">
            <w:pPr>
              <w:ind w:left="322" w:hanging="284"/>
              <w:rPr>
                <w:del w:id="12915" w:author="PS" w:date="2018-11-25T16:10:00Z"/>
              </w:rPr>
              <w:pPrChange w:id="12916" w:author="Matyas Adam" w:date="2018-11-17T17:59:00Z">
                <w:pPr/>
              </w:pPrChange>
            </w:pPr>
            <w:del w:id="12917" w:author="PS" w:date="2018-11-25T16:10:00Z">
              <w:r w:rsidDel="00907F78">
                <w:delText xml:space="preserve">                     a Managementu v Metalurgii – Ekonomika a management v metalurgii, Ing.</w:delText>
              </w:r>
            </w:del>
          </w:p>
          <w:p w14:paraId="5460974A" w14:textId="5C06CD1B" w:rsidR="00E05AA8" w:rsidRPr="006B0052" w:rsidDel="00907F78" w:rsidRDefault="00E05AA8">
            <w:pPr>
              <w:ind w:left="322" w:hanging="284"/>
              <w:rPr>
                <w:del w:id="12918" w:author="PS" w:date="2018-11-25T16:10:00Z"/>
              </w:rPr>
              <w:pPrChange w:id="12919" w:author="Matyas Adam" w:date="2018-11-17T17:59:00Z">
                <w:pPr/>
              </w:pPrChange>
            </w:pPr>
            <w:del w:id="12920" w:author="PS" w:date="2018-11-25T16:10:00Z">
              <w:r w:rsidDel="00907F78">
                <w:delText xml:space="preserve">2006 – 2007 </w:delText>
              </w:r>
              <w:r w:rsidRPr="006B0052" w:rsidDel="00907F78">
                <w:delText xml:space="preserve">University of Oulu, Faculty of Economics and Business Administration, Department of Management and </w:delText>
              </w:r>
            </w:del>
          </w:p>
          <w:p w14:paraId="1898D2EB" w14:textId="19CBB0F9" w:rsidR="00E05AA8" w:rsidDel="00907F78" w:rsidRDefault="00E05AA8">
            <w:pPr>
              <w:ind w:left="322" w:hanging="284"/>
              <w:rPr>
                <w:del w:id="12921" w:author="PS" w:date="2018-11-25T16:10:00Z"/>
                <w:b/>
              </w:rPr>
              <w:pPrChange w:id="12922" w:author="Matyas Adam" w:date="2018-11-17T17:59:00Z">
                <w:pPr/>
              </w:pPrChange>
            </w:pPr>
            <w:del w:id="12923" w:author="PS" w:date="2018-11-25T16:10:00Z">
              <w:r w:rsidRPr="006B0052" w:rsidDel="00907F78">
                <w:delText xml:space="preserve">                     Entrepreneurship, Logistics Unit, Finland, </w:delText>
              </w:r>
              <w:r w:rsidDel="00907F78">
                <w:rPr>
                  <w:lang w:val="en-US"/>
                </w:rPr>
                <w:delText>Business Logistics.</w:delText>
              </w:r>
            </w:del>
          </w:p>
          <w:p w14:paraId="39E03D77" w14:textId="5AE746C7" w:rsidR="00E05AA8" w:rsidDel="00907F78" w:rsidRDefault="00E05AA8">
            <w:pPr>
              <w:ind w:left="322" w:hanging="284"/>
              <w:rPr>
                <w:del w:id="12924" w:author="PS" w:date="2018-11-25T16:10:00Z"/>
              </w:rPr>
              <w:pPrChange w:id="12925" w:author="Matyas Adam" w:date="2018-11-17T17:59:00Z">
                <w:pPr/>
              </w:pPrChange>
            </w:pPr>
            <w:del w:id="12926" w:author="PS" w:date="2018-11-25T16:10:00Z">
              <w:r w:rsidDel="00907F78">
                <w:delText>2004 – 2010 VŠB – Technická Univerzita Ostrava, Fakulta Metalurgie a Materiálového Inženýrství, Katedra Ekonomiky</w:delText>
              </w:r>
            </w:del>
          </w:p>
          <w:p w14:paraId="6AA2CBA1" w14:textId="7593363A" w:rsidR="00E05AA8" w:rsidDel="00907F78" w:rsidRDefault="00E05AA8">
            <w:pPr>
              <w:ind w:left="322" w:hanging="284"/>
              <w:rPr>
                <w:del w:id="12927" w:author="PS" w:date="2018-11-25T16:10:00Z"/>
              </w:rPr>
              <w:pPrChange w:id="12928" w:author="Matyas Adam" w:date="2018-11-17T17:59:00Z">
                <w:pPr/>
              </w:pPrChange>
            </w:pPr>
            <w:del w:id="12929" w:author="PS" w:date="2018-11-25T16:10:00Z">
              <w:r w:rsidDel="00907F78">
                <w:delText xml:space="preserve">                     a Managementu v Metalurgii - Řízení průmyslových systémů, Ph.D.</w:delText>
              </w:r>
            </w:del>
          </w:p>
          <w:p w14:paraId="026AD1AF" w14:textId="2B944B87" w:rsidR="00E05AA8" w:rsidDel="00907F78" w:rsidRDefault="00E05AA8">
            <w:pPr>
              <w:ind w:left="322" w:hanging="284"/>
              <w:rPr>
                <w:del w:id="12930" w:author="PS" w:date="2018-11-25T16:10:00Z"/>
                <w:b/>
              </w:rPr>
              <w:pPrChange w:id="12931" w:author="Matyas Adam" w:date="2018-11-17T17:59:00Z">
                <w:pPr>
                  <w:jc w:val="both"/>
                </w:pPr>
              </w:pPrChange>
            </w:pPr>
          </w:p>
        </w:tc>
      </w:tr>
      <w:tr w:rsidR="00E05AA8" w:rsidDel="00907F78" w14:paraId="232A6325" w14:textId="761237B7" w:rsidTr="00495DC8">
        <w:trPr>
          <w:del w:id="12932" w:author="PS" w:date="2018-11-25T16:10:00Z"/>
        </w:trPr>
        <w:tc>
          <w:tcPr>
            <w:tcW w:w="9859" w:type="dxa"/>
            <w:gridSpan w:val="18"/>
            <w:shd w:val="clear" w:color="auto" w:fill="F7CAAC"/>
          </w:tcPr>
          <w:p w14:paraId="6F83824B" w14:textId="0549AA2D" w:rsidR="00E05AA8" w:rsidDel="00907F78" w:rsidRDefault="00E05AA8" w:rsidP="00495DC8">
            <w:pPr>
              <w:jc w:val="both"/>
              <w:rPr>
                <w:del w:id="12933" w:author="PS" w:date="2018-11-25T16:10:00Z"/>
                <w:b/>
              </w:rPr>
            </w:pPr>
            <w:del w:id="12934" w:author="PS" w:date="2018-11-25T16:10:00Z">
              <w:r w:rsidDel="00907F78">
                <w:rPr>
                  <w:b/>
                </w:rPr>
                <w:delText>Údaje o odborném působení od absolvování VŠ</w:delText>
              </w:r>
            </w:del>
          </w:p>
        </w:tc>
      </w:tr>
      <w:tr w:rsidR="00E05AA8" w:rsidDel="00907F78" w14:paraId="00F265CD" w14:textId="452EE144" w:rsidTr="00495DC8">
        <w:trPr>
          <w:trHeight w:val="1090"/>
          <w:del w:id="12935" w:author="PS" w:date="2018-11-25T16:10:00Z"/>
        </w:trPr>
        <w:tc>
          <w:tcPr>
            <w:tcW w:w="9859" w:type="dxa"/>
            <w:gridSpan w:val="18"/>
          </w:tcPr>
          <w:p w14:paraId="2C2A4B7F" w14:textId="2A1C8702" w:rsidR="00E05AA8" w:rsidDel="00907F78" w:rsidRDefault="00E05AA8" w:rsidP="00495DC8">
            <w:pPr>
              <w:rPr>
                <w:ins w:id="12936" w:author="Matyas Adam" w:date="2018-11-17T18:01:00Z"/>
                <w:del w:id="12937" w:author="PS" w:date="2018-11-25T16:10:00Z"/>
                <w:bCs/>
              </w:rPr>
            </w:pPr>
            <w:ins w:id="12938" w:author="Matyas Adam" w:date="2018-11-17T18:01:00Z">
              <w:del w:id="12939" w:author="PS" w:date="2018-11-25T16:10:00Z">
                <w:r w:rsidDel="00907F78">
                  <w:rPr>
                    <w:bCs/>
                  </w:rPr>
                  <w:delText>2010 – dosud: Univerzita T. Bati ve Zlíně, Fakulta logistiky a krizového řízení, Ústav logistiky, Uherské Hradiště</w:delText>
                </w:r>
              </w:del>
            </w:ins>
          </w:p>
          <w:p w14:paraId="6D9F24CB" w14:textId="23742102" w:rsidR="00E05AA8" w:rsidDel="00907F78" w:rsidRDefault="00E05AA8" w:rsidP="00495DC8">
            <w:pPr>
              <w:pStyle w:val="Zkladntext"/>
              <w:rPr>
                <w:ins w:id="12940" w:author="Matyas Adam" w:date="2018-11-17T18:01:00Z"/>
                <w:del w:id="12941" w:author="PS" w:date="2018-11-25T16:10:00Z"/>
                <w:b w:val="0"/>
                <w:bCs/>
                <w:sz w:val="20"/>
              </w:rPr>
            </w:pPr>
            <w:ins w:id="12942" w:author="Matyas Adam" w:date="2018-11-17T18:01:00Z">
              <w:del w:id="12943" w:author="PS" w:date="2018-11-25T16:10:00Z">
                <w:r w:rsidDel="00907F78">
                  <w:rPr>
                    <w:b w:val="0"/>
                    <w:bCs/>
                    <w:sz w:val="20"/>
                  </w:rPr>
                  <w:delText>2008 – 2009: Continental Corporation, Inc. – plánovač výroby elektronických komponent osobních vozů.</w:delText>
                </w:r>
              </w:del>
            </w:ins>
          </w:p>
          <w:p w14:paraId="0D5381E6" w14:textId="120D1AE3" w:rsidR="00E05AA8" w:rsidRPr="00495DC8" w:rsidDel="00907F78" w:rsidRDefault="00E05AA8">
            <w:pPr>
              <w:pStyle w:val="Odstavecseseznamem"/>
              <w:rPr>
                <w:ins w:id="12944" w:author="Matyas Adam" w:date="2018-11-17T18:01:00Z"/>
                <w:del w:id="12945" w:author="PS" w:date="2018-11-25T16:10:00Z"/>
                <w:bCs/>
              </w:rPr>
              <w:pPrChange w:id="12946" w:author="Matyas Adam" w:date="2018-11-17T18:01:00Z">
                <w:pPr/>
              </w:pPrChange>
            </w:pPr>
            <w:ins w:id="12947" w:author="Matyas Adam" w:date="2018-11-17T18:01:00Z">
              <w:del w:id="12948" w:author="PS" w:date="2018-11-25T16:10:00Z">
                <w:r w:rsidDel="00907F78">
                  <w:rPr>
                    <w:b/>
                    <w:bCs/>
                  </w:rPr>
                  <w:delText>2007 – 2008: Hyundai Motor Manufacturing Czech, Ltd. – nákupčí dílů pro interiér osobních vozů.</w:delText>
                </w:r>
              </w:del>
            </w:ins>
          </w:p>
          <w:p w14:paraId="57AB1BA9" w14:textId="15DCCD46" w:rsidR="00E05AA8" w:rsidDel="00907F78" w:rsidRDefault="00E05AA8" w:rsidP="00495DC8">
            <w:pPr>
              <w:rPr>
                <w:del w:id="12949" w:author="PS" w:date="2018-11-25T16:10:00Z"/>
              </w:rPr>
            </w:pPr>
            <w:del w:id="12950" w:author="PS" w:date="2018-11-25T16:10:00Z">
              <w:r w:rsidDel="00907F78">
                <w:rPr>
                  <w:bCs/>
                </w:rPr>
                <w:delText xml:space="preserve">2005             </w:delText>
              </w:r>
              <w:r w:rsidDel="00907F78">
                <w:delText>REKVAL, spol. s r.o. – externí lektor.</w:delText>
              </w:r>
            </w:del>
          </w:p>
          <w:p w14:paraId="5A510AB2" w14:textId="1D841B6A" w:rsidR="00E05AA8" w:rsidDel="00907F78" w:rsidRDefault="00E05AA8" w:rsidP="00495DC8">
            <w:pPr>
              <w:jc w:val="both"/>
              <w:rPr>
                <w:del w:id="12951" w:author="PS" w:date="2018-11-25T16:10:00Z"/>
              </w:rPr>
            </w:pPr>
            <w:del w:id="12952" w:author="PS" w:date="2018-11-25T16:10:00Z">
              <w:r w:rsidDel="00907F78">
                <w:delText xml:space="preserve">2005             Opole University of Technology – výuka předmětů Řízení výrobních procesů, Podnikový management </w:delText>
              </w:r>
            </w:del>
          </w:p>
          <w:p w14:paraId="72142282" w14:textId="0D663D32" w:rsidR="00E05AA8" w:rsidDel="00907F78" w:rsidRDefault="00E05AA8" w:rsidP="00495DC8">
            <w:pPr>
              <w:rPr>
                <w:del w:id="12953" w:author="PS" w:date="2018-11-25T16:10:00Z"/>
                <w:b/>
                <w:bCs/>
              </w:rPr>
            </w:pPr>
            <w:del w:id="12954" w:author="PS" w:date="2018-11-25T16:10:00Z">
              <w:r w:rsidDel="00907F78">
                <w:delText xml:space="preserve">                     v rámci interního doktorského studia.</w:delText>
              </w:r>
            </w:del>
          </w:p>
          <w:p w14:paraId="097CB8E3" w14:textId="718920E0" w:rsidR="00E05AA8" w:rsidDel="00907F78" w:rsidRDefault="00E05AA8" w:rsidP="00495DC8">
            <w:pPr>
              <w:rPr>
                <w:del w:id="12955" w:author="PS" w:date="2018-11-25T16:10:00Z"/>
              </w:rPr>
            </w:pPr>
            <w:del w:id="12956" w:author="PS" w:date="2018-11-25T16:10:00Z">
              <w:r w:rsidDel="00907F78">
                <w:rPr>
                  <w:bCs/>
                </w:rPr>
                <w:delText>2004 – 2006</w:delText>
              </w:r>
            </w:del>
            <w:ins w:id="12957" w:author="Matyas Adam" w:date="2018-11-17T17:59:00Z">
              <w:del w:id="12958" w:author="PS" w:date="2018-11-25T16:10:00Z">
                <w:r w:rsidDel="00907F78">
                  <w:rPr>
                    <w:bCs/>
                  </w:rPr>
                  <w:delText>:</w:delText>
                </w:r>
              </w:del>
            </w:ins>
            <w:del w:id="12959" w:author="PS" w:date="2018-11-25T16:10:00Z">
              <w:r w:rsidDel="00907F78">
                <w:delText xml:space="preserve"> VŠB Technická Univerzita Ostrava, Fakulta Metalurgie a Materiálového Inženýrství, Katedra Ekonomiky</w:delText>
              </w:r>
            </w:del>
          </w:p>
          <w:p w14:paraId="10CD800F" w14:textId="34BF2A76" w:rsidR="00E05AA8" w:rsidDel="00907F78" w:rsidRDefault="00E05AA8" w:rsidP="00495DC8">
            <w:pPr>
              <w:rPr>
                <w:del w:id="12960" w:author="PS" w:date="2018-11-25T16:10:00Z"/>
              </w:rPr>
            </w:pPr>
            <w:del w:id="12961" w:author="PS" w:date="2018-11-25T16:10:00Z">
              <w:r w:rsidDel="00907F78">
                <w:delText xml:space="preserve">                     a Managementu v Metalurgii – Ekonomika a management v metalurgii – výuka předmětů Marketing,</w:delText>
              </w:r>
            </w:del>
          </w:p>
          <w:p w14:paraId="36B67DA4" w14:textId="504F103A" w:rsidR="00E05AA8" w:rsidDel="00907F78" w:rsidRDefault="00E05AA8" w:rsidP="00495DC8">
            <w:pPr>
              <w:rPr>
                <w:ins w:id="12962" w:author="Matyas Adam" w:date="2018-11-17T18:01:00Z"/>
                <w:del w:id="12963" w:author="PS" w:date="2018-11-25T16:10:00Z"/>
              </w:rPr>
            </w:pPr>
            <w:del w:id="12964" w:author="PS" w:date="2018-11-25T16:10:00Z">
              <w:r w:rsidDel="00907F78">
                <w:delText xml:space="preserve">                     Průmyslová logistika, Řízení výrobních procesů, v rámci interního doktorského studia.</w:delText>
              </w:r>
            </w:del>
          </w:p>
          <w:p w14:paraId="11FECD47" w14:textId="042E687A" w:rsidR="00E05AA8" w:rsidDel="00907F78" w:rsidRDefault="00E05AA8" w:rsidP="00495DC8">
            <w:pPr>
              <w:jc w:val="both"/>
              <w:rPr>
                <w:ins w:id="12965" w:author="Matyas Adam" w:date="2018-11-17T18:01:00Z"/>
                <w:del w:id="12966" w:author="PS" w:date="2018-11-25T16:10:00Z"/>
              </w:rPr>
            </w:pPr>
            <w:ins w:id="12967" w:author="Matyas Adam" w:date="2018-11-17T18:01:00Z">
              <w:del w:id="12968" w:author="PS" w:date="2018-11-25T16:10:00Z">
                <w:r w:rsidDel="00907F78">
                  <w:delText xml:space="preserve">2005: Opole University of Technology – výuka předmětů Řízení výrobních procesů, Podnikový management </w:delText>
                </w:r>
              </w:del>
            </w:ins>
          </w:p>
          <w:p w14:paraId="7715E851" w14:textId="2FF7D107" w:rsidR="00E05AA8" w:rsidDel="00907F78" w:rsidRDefault="00E05AA8" w:rsidP="00495DC8">
            <w:pPr>
              <w:rPr>
                <w:del w:id="12969" w:author="PS" w:date="2018-11-25T16:10:00Z"/>
                <w:b/>
                <w:bCs/>
              </w:rPr>
            </w:pPr>
            <w:ins w:id="12970" w:author="Matyas Adam" w:date="2018-11-17T18:01:00Z">
              <w:del w:id="12971" w:author="PS" w:date="2018-11-25T16:10:00Z">
                <w:r w:rsidDel="00907F78">
                  <w:delText xml:space="preserve">                     v rámci interního doktorského studia.</w:delText>
                </w:r>
              </w:del>
            </w:ins>
          </w:p>
          <w:p w14:paraId="1E7E6F3A" w14:textId="2AF014F5" w:rsidR="00E05AA8" w:rsidDel="00907F78" w:rsidRDefault="00E05AA8" w:rsidP="00495DC8">
            <w:pPr>
              <w:rPr>
                <w:ins w:id="12972" w:author="Matyas Adam" w:date="2018-11-17T18:01:00Z"/>
                <w:del w:id="12973" w:author="PS" w:date="2018-11-25T16:10:00Z"/>
              </w:rPr>
            </w:pPr>
            <w:del w:id="12974" w:author="PS" w:date="2018-11-25T16:10:00Z">
              <w:r w:rsidDel="00907F78">
                <w:rPr>
                  <w:b/>
                  <w:bCs/>
                </w:rPr>
                <w:delText>2007 – 2008 Hyundai Motor Manufacturing Czech, Ltd. – nákupčí dílů pro interiér osobních vozů.</w:delText>
              </w:r>
            </w:del>
            <w:ins w:id="12975" w:author="Matyas Adam" w:date="2018-11-17T18:01:00Z">
              <w:del w:id="12976" w:author="PS" w:date="2018-11-25T16:10:00Z">
                <w:r w:rsidDel="00907F78">
                  <w:rPr>
                    <w:bCs/>
                  </w:rPr>
                  <w:delText xml:space="preserve">2005: </w:delText>
                </w:r>
                <w:r w:rsidDel="00907F78">
                  <w:delText>REKVAL, spol. s r.o. – externí lektor.</w:delText>
                </w:r>
              </w:del>
            </w:ins>
          </w:p>
          <w:p w14:paraId="737DCB06" w14:textId="5760CC9A" w:rsidR="00E05AA8" w:rsidDel="00907F78" w:rsidRDefault="00E05AA8" w:rsidP="00495DC8">
            <w:pPr>
              <w:pStyle w:val="Zkladntext"/>
              <w:rPr>
                <w:del w:id="12977" w:author="PS" w:date="2018-11-25T16:10:00Z"/>
                <w:b w:val="0"/>
                <w:bCs/>
                <w:sz w:val="20"/>
              </w:rPr>
            </w:pPr>
          </w:p>
          <w:p w14:paraId="3BE2A5E8" w14:textId="3796025E" w:rsidR="00E05AA8" w:rsidDel="00907F78" w:rsidRDefault="00E05AA8" w:rsidP="00495DC8">
            <w:pPr>
              <w:pStyle w:val="Zkladntext"/>
              <w:rPr>
                <w:del w:id="12978" w:author="PS" w:date="2018-11-25T16:10:00Z"/>
                <w:b w:val="0"/>
                <w:bCs/>
                <w:sz w:val="20"/>
              </w:rPr>
            </w:pPr>
            <w:del w:id="12979" w:author="PS" w:date="2018-11-25T16:10:00Z">
              <w:r w:rsidDel="00907F78">
                <w:rPr>
                  <w:b w:val="0"/>
                  <w:bCs/>
                  <w:sz w:val="20"/>
                </w:rPr>
                <w:delText>2008 – 2009 Continental Corporation, Inc. – plánovač výroby elektronických komponent osobních vozů.</w:delText>
              </w:r>
            </w:del>
          </w:p>
          <w:p w14:paraId="01039186" w14:textId="59E87073" w:rsidR="00E05AA8" w:rsidDel="00907F78" w:rsidRDefault="00E05AA8" w:rsidP="00495DC8">
            <w:pPr>
              <w:jc w:val="both"/>
              <w:rPr>
                <w:del w:id="12980" w:author="PS" w:date="2018-11-25T16:10:00Z"/>
              </w:rPr>
            </w:pPr>
            <w:del w:id="12981" w:author="PS" w:date="2018-11-25T16:10:00Z">
              <w:r w:rsidDel="00907F78">
                <w:rPr>
                  <w:bCs/>
                </w:rPr>
                <w:delText>2010 – dosud Univerzita T. Bati ve Zlíně, Fakulta logistiky a krizového řízení, Ústav logistiky, Uherské Hradiště</w:delText>
              </w:r>
            </w:del>
          </w:p>
        </w:tc>
      </w:tr>
      <w:tr w:rsidR="00E05AA8" w:rsidDel="00907F78" w14:paraId="77265131" w14:textId="44B42282" w:rsidTr="00495DC8">
        <w:trPr>
          <w:trHeight w:val="250"/>
          <w:del w:id="12982" w:author="PS" w:date="2018-11-25T16:10:00Z"/>
        </w:trPr>
        <w:tc>
          <w:tcPr>
            <w:tcW w:w="9859" w:type="dxa"/>
            <w:gridSpan w:val="18"/>
            <w:shd w:val="clear" w:color="auto" w:fill="F7CAAC"/>
          </w:tcPr>
          <w:p w14:paraId="6E380BB7" w14:textId="29D3FD96" w:rsidR="00E05AA8" w:rsidDel="00907F78" w:rsidRDefault="00E05AA8">
            <w:pPr>
              <w:rPr>
                <w:del w:id="12983" w:author="PS" w:date="2018-11-25T16:10:00Z"/>
              </w:rPr>
              <w:pPrChange w:id="12984" w:author="Matyas Adam" w:date="2018-11-17T18:02:00Z">
                <w:pPr>
                  <w:jc w:val="both"/>
                </w:pPr>
              </w:pPrChange>
            </w:pPr>
            <w:del w:id="12985" w:author="PS" w:date="2018-11-25T16:10:00Z">
              <w:r w:rsidDel="00907F78">
                <w:rPr>
                  <w:b/>
                </w:rPr>
                <w:delText>Zkušenosti s vedením kvalifikačních a rigorózních prací</w:delText>
              </w:r>
            </w:del>
          </w:p>
        </w:tc>
      </w:tr>
      <w:tr w:rsidR="00E05AA8" w:rsidDel="00907F78" w14:paraId="241A1391" w14:textId="6B3A9DE8" w:rsidTr="00495DC8">
        <w:trPr>
          <w:trHeight w:val="1105"/>
          <w:del w:id="12986" w:author="PS" w:date="2018-11-25T16:10:00Z"/>
        </w:trPr>
        <w:tc>
          <w:tcPr>
            <w:tcW w:w="9859" w:type="dxa"/>
            <w:gridSpan w:val="18"/>
          </w:tcPr>
          <w:p w14:paraId="1405B113" w14:textId="4D9CA5D9" w:rsidR="00E05AA8" w:rsidDel="00907F78" w:rsidRDefault="00E05AA8">
            <w:pPr>
              <w:ind w:left="38"/>
              <w:rPr>
                <w:ins w:id="12987" w:author="Matyas Adam" w:date="2018-11-17T18:02:00Z"/>
                <w:del w:id="12988" w:author="PS" w:date="2018-11-25T16:10:00Z"/>
              </w:rPr>
              <w:pPrChange w:id="12989" w:author="Matyas Adam" w:date="2018-11-17T18:02:00Z">
                <w:pPr>
                  <w:numPr>
                    <w:numId w:val="1"/>
                  </w:numPr>
                  <w:tabs>
                    <w:tab w:val="num" w:pos="924"/>
                  </w:tabs>
                  <w:ind w:left="924" w:hanging="360"/>
                  <w:jc w:val="both"/>
                </w:pPr>
              </w:pPrChange>
            </w:pPr>
            <w:ins w:id="12990" w:author="Matyas Adam" w:date="2018-11-17T18:02:00Z">
              <w:del w:id="12991" w:author="PS" w:date="2018-11-25T16:10:00Z">
                <w:r w:rsidDel="00907F78">
                  <w:delText>Bakalářské práce: 96</w:delText>
                </w:r>
              </w:del>
            </w:ins>
          </w:p>
          <w:p w14:paraId="3966EB83" w14:textId="69F3ADAB" w:rsidR="00E05AA8" w:rsidDel="00907F78" w:rsidRDefault="00E05AA8">
            <w:pPr>
              <w:rPr>
                <w:del w:id="12992" w:author="PS" w:date="2018-11-25T16:10:00Z"/>
              </w:rPr>
              <w:pPrChange w:id="12993" w:author="Matyas Adam" w:date="2018-11-17T18:02:00Z">
                <w:pPr>
                  <w:jc w:val="both"/>
                </w:pPr>
              </w:pPrChange>
            </w:pPr>
            <w:ins w:id="12994" w:author="Matyas Adam" w:date="2018-11-17T18:02:00Z">
              <w:del w:id="12995" w:author="PS" w:date="2018-11-25T16:10:00Z">
                <w:r w:rsidDel="00907F78">
                  <w:delText>Diplomové práce: 19</w:delText>
                </w:r>
              </w:del>
            </w:ins>
            <w:del w:id="12996" w:author="PS" w:date="2018-11-25T16:10:00Z">
              <w:r w:rsidDel="00907F78">
                <w:delText>Vedené kvalifikační práce na UTB ve Zlíně:</w:delText>
              </w:r>
            </w:del>
          </w:p>
          <w:p w14:paraId="3C65D09D" w14:textId="445A65FE" w:rsidR="00E05AA8" w:rsidDel="00907F78" w:rsidRDefault="00E05AA8">
            <w:pPr>
              <w:ind w:left="38"/>
              <w:rPr>
                <w:del w:id="12997" w:author="PS" w:date="2018-11-25T16:10:00Z"/>
              </w:rPr>
              <w:pPrChange w:id="12998" w:author="Matyas Adam" w:date="2018-11-17T18:02:00Z">
                <w:pPr>
                  <w:numPr>
                    <w:numId w:val="1"/>
                  </w:numPr>
                  <w:tabs>
                    <w:tab w:val="num" w:pos="924"/>
                  </w:tabs>
                  <w:ind w:left="924" w:hanging="360"/>
                  <w:jc w:val="both"/>
                </w:pPr>
              </w:pPrChange>
            </w:pPr>
            <w:del w:id="12999" w:author="PS" w:date="2018-11-25T16:10:00Z">
              <w:r w:rsidDel="00907F78">
                <w:delText xml:space="preserve">Bakalářské práce: 96 </w:delText>
              </w:r>
            </w:del>
          </w:p>
          <w:p w14:paraId="2900F094" w14:textId="4D665E40" w:rsidR="00E05AA8" w:rsidDel="00907F78" w:rsidRDefault="00E05AA8">
            <w:pPr>
              <w:ind w:left="38"/>
              <w:rPr>
                <w:del w:id="13000" w:author="PS" w:date="2018-11-25T16:10:00Z"/>
              </w:rPr>
              <w:pPrChange w:id="13001" w:author="Matyas Adam" w:date="2018-11-17T18:02:00Z">
                <w:pPr>
                  <w:numPr>
                    <w:numId w:val="1"/>
                  </w:numPr>
                  <w:tabs>
                    <w:tab w:val="num" w:pos="924"/>
                  </w:tabs>
                  <w:ind w:left="924" w:hanging="360"/>
                  <w:jc w:val="both"/>
                </w:pPr>
              </w:pPrChange>
            </w:pPr>
            <w:del w:id="13002" w:author="PS" w:date="2018-11-25T16:10:00Z">
              <w:r w:rsidDel="00907F78">
                <w:delText xml:space="preserve">Magisterské práce: 19 </w:delText>
              </w:r>
            </w:del>
          </w:p>
        </w:tc>
      </w:tr>
      <w:tr w:rsidR="00E05AA8" w:rsidDel="00907F78" w14:paraId="28AD8DA8" w14:textId="2F0BCA3E" w:rsidTr="00495DC8">
        <w:trPr>
          <w:cantSplit/>
          <w:del w:id="13003" w:author="PS" w:date="2018-11-25T16:10:00Z"/>
        </w:trPr>
        <w:tc>
          <w:tcPr>
            <w:tcW w:w="3347" w:type="dxa"/>
            <w:gridSpan w:val="2"/>
            <w:tcBorders>
              <w:top w:val="single" w:sz="12" w:space="0" w:color="auto"/>
            </w:tcBorders>
            <w:shd w:val="clear" w:color="auto" w:fill="F7CAAC"/>
          </w:tcPr>
          <w:p w14:paraId="176D6530" w14:textId="2891CD0F" w:rsidR="00E05AA8" w:rsidDel="00907F78" w:rsidRDefault="00E05AA8" w:rsidP="00495DC8">
            <w:pPr>
              <w:jc w:val="both"/>
              <w:rPr>
                <w:del w:id="13004" w:author="PS" w:date="2018-11-25T16:10:00Z"/>
              </w:rPr>
            </w:pPr>
            <w:del w:id="13005" w:author="PS" w:date="2018-11-25T16:10:00Z">
              <w:r w:rsidDel="00907F78">
                <w:rPr>
                  <w:b/>
                </w:rPr>
                <w:delText xml:space="preserve">Obor habilitačního řízení </w:delText>
              </w:r>
            </w:del>
          </w:p>
        </w:tc>
        <w:tc>
          <w:tcPr>
            <w:tcW w:w="2245" w:type="dxa"/>
            <w:gridSpan w:val="4"/>
            <w:tcBorders>
              <w:top w:val="single" w:sz="12" w:space="0" w:color="auto"/>
            </w:tcBorders>
            <w:shd w:val="clear" w:color="auto" w:fill="F7CAAC"/>
          </w:tcPr>
          <w:p w14:paraId="5ACFAF2A" w14:textId="71D6D20F" w:rsidR="00E05AA8" w:rsidDel="00907F78" w:rsidRDefault="00E05AA8" w:rsidP="00495DC8">
            <w:pPr>
              <w:jc w:val="both"/>
              <w:rPr>
                <w:del w:id="13006" w:author="PS" w:date="2018-11-25T16:10:00Z"/>
              </w:rPr>
            </w:pPr>
            <w:del w:id="13007" w:author="PS" w:date="2018-11-25T16:10:00Z">
              <w:r w:rsidDel="00907F78">
                <w:rPr>
                  <w:b/>
                </w:rPr>
                <w:delText>Rok udělení hodnosti</w:delText>
              </w:r>
            </w:del>
          </w:p>
        </w:tc>
        <w:tc>
          <w:tcPr>
            <w:tcW w:w="2248" w:type="dxa"/>
            <w:gridSpan w:val="6"/>
            <w:tcBorders>
              <w:top w:val="single" w:sz="12" w:space="0" w:color="auto"/>
              <w:right w:val="single" w:sz="12" w:space="0" w:color="auto"/>
            </w:tcBorders>
            <w:shd w:val="clear" w:color="auto" w:fill="F7CAAC"/>
          </w:tcPr>
          <w:p w14:paraId="6C7FB818" w14:textId="5A1DD03E" w:rsidR="00E05AA8" w:rsidDel="00907F78" w:rsidRDefault="00E05AA8" w:rsidP="00495DC8">
            <w:pPr>
              <w:jc w:val="both"/>
              <w:rPr>
                <w:del w:id="13008" w:author="PS" w:date="2018-11-25T16:10:00Z"/>
              </w:rPr>
            </w:pPr>
            <w:del w:id="13009" w:author="PS" w:date="2018-11-25T16:10:00Z">
              <w:r w:rsidDel="00907F78">
                <w:rPr>
                  <w:b/>
                </w:rPr>
                <w:delText>Řízení konáno na VŠ</w:delText>
              </w:r>
            </w:del>
          </w:p>
        </w:tc>
        <w:tc>
          <w:tcPr>
            <w:tcW w:w="2019" w:type="dxa"/>
            <w:gridSpan w:val="6"/>
            <w:tcBorders>
              <w:top w:val="single" w:sz="12" w:space="0" w:color="auto"/>
              <w:left w:val="single" w:sz="12" w:space="0" w:color="auto"/>
            </w:tcBorders>
            <w:shd w:val="clear" w:color="auto" w:fill="F7CAAC"/>
          </w:tcPr>
          <w:p w14:paraId="7AC668C0" w14:textId="44CAB197" w:rsidR="00E05AA8" w:rsidDel="00907F78" w:rsidRDefault="00E05AA8" w:rsidP="00495DC8">
            <w:pPr>
              <w:jc w:val="both"/>
              <w:rPr>
                <w:del w:id="13010" w:author="PS" w:date="2018-11-25T16:10:00Z"/>
                <w:b/>
              </w:rPr>
            </w:pPr>
            <w:del w:id="13011" w:author="PS" w:date="2018-11-25T16:10:00Z">
              <w:r w:rsidDel="00907F78">
                <w:rPr>
                  <w:b/>
                </w:rPr>
                <w:delText>Ohlasy publikací</w:delText>
              </w:r>
            </w:del>
          </w:p>
        </w:tc>
      </w:tr>
      <w:tr w:rsidR="00E05AA8" w:rsidDel="00907F78" w14:paraId="1BD12AE3" w14:textId="2697A80E" w:rsidTr="00495DC8">
        <w:trPr>
          <w:cantSplit/>
          <w:del w:id="13012" w:author="PS" w:date="2018-11-25T16:10:00Z"/>
        </w:trPr>
        <w:tc>
          <w:tcPr>
            <w:tcW w:w="3347" w:type="dxa"/>
            <w:gridSpan w:val="2"/>
          </w:tcPr>
          <w:p w14:paraId="25201BE8" w14:textId="725A84F0" w:rsidR="00E05AA8" w:rsidDel="00907F78" w:rsidRDefault="00E05AA8" w:rsidP="00495DC8">
            <w:pPr>
              <w:jc w:val="both"/>
              <w:rPr>
                <w:del w:id="13013" w:author="PS" w:date="2018-11-25T16:10:00Z"/>
              </w:rPr>
            </w:pPr>
          </w:p>
        </w:tc>
        <w:tc>
          <w:tcPr>
            <w:tcW w:w="2245" w:type="dxa"/>
            <w:gridSpan w:val="4"/>
          </w:tcPr>
          <w:p w14:paraId="5BDB5DC2" w14:textId="15AAD1EB" w:rsidR="00E05AA8" w:rsidDel="00907F78" w:rsidRDefault="00E05AA8" w:rsidP="00495DC8">
            <w:pPr>
              <w:jc w:val="both"/>
              <w:rPr>
                <w:del w:id="13014" w:author="PS" w:date="2018-11-25T16:10:00Z"/>
              </w:rPr>
            </w:pPr>
          </w:p>
        </w:tc>
        <w:tc>
          <w:tcPr>
            <w:tcW w:w="2248" w:type="dxa"/>
            <w:gridSpan w:val="6"/>
            <w:tcBorders>
              <w:right w:val="single" w:sz="12" w:space="0" w:color="auto"/>
            </w:tcBorders>
          </w:tcPr>
          <w:p w14:paraId="09A8CA73" w14:textId="5543D90B" w:rsidR="00E05AA8" w:rsidDel="00907F78" w:rsidRDefault="00E05AA8" w:rsidP="00495DC8">
            <w:pPr>
              <w:jc w:val="both"/>
              <w:rPr>
                <w:del w:id="13015" w:author="PS" w:date="2018-11-25T16:10:00Z"/>
              </w:rPr>
            </w:pPr>
          </w:p>
        </w:tc>
        <w:tc>
          <w:tcPr>
            <w:tcW w:w="632" w:type="dxa"/>
            <w:gridSpan w:val="3"/>
            <w:tcBorders>
              <w:left w:val="single" w:sz="12" w:space="0" w:color="auto"/>
            </w:tcBorders>
            <w:shd w:val="clear" w:color="auto" w:fill="F7CAAC"/>
          </w:tcPr>
          <w:p w14:paraId="2B6B51A1" w14:textId="0AC1D982" w:rsidR="00E05AA8" w:rsidDel="00907F78" w:rsidRDefault="00E05AA8" w:rsidP="00495DC8">
            <w:pPr>
              <w:jc w:val="both"/>
              <w:rPr>
                <w:del w:id="13016" w:author="PS" w:date="2018-11-25T16:10:00Z"/>
              </w:rPr>
            </w:pPr>
            <w:del w:id="13017" w:author="PS" w:date="2018-11-25T16:10:00Z">
              <w:r w:rsidDel="00907F78">
                <w:rPr>
                  <w:b/>
                </w:rPr>
                <w:delText>WOS</w:delText>
              </w:r>
            </w:del>
          </w:p>
        </w:tc>
        <w:tc>
          <w:tcPr>
            <w:tcW w:w="693" w:type="dxa"/>
            <w:gridSpan w:val="2"/>
            <w:shd w:val="clear" w:color="auto" w:fill="F7CAAC"/>
          </w:tcPr>
          <w:p w14:paraId="4F275BA3" w14:textId="323D4BC3" w:rsidR="00E05AA8" w:rsidDel="00907F78" w:rsidRDefault="00E05AA8" w:rsidP="00495DC8">
            <w:pPr>
              <w:jc w:val="both"/>
              <w:rPr>
                <w:del w:id="13018" w:author="PS" w:date="2018-11-25T16:10:00Z"/>
                <w:sz w:val="18"/>
              </w:rPr>
            </w:pPr>
            <w:del w:id="13019" w:author="PS" w:date="2018-11-25T16:10:00Z">
              <w:r w:rsidDel="00907F78">
                <w:rPr>
                  <w:b/>
                  <w:sz w:val="18"/>
                </w:rPr>
                <w:delText>Scopus</w:delText>
              </w:r>
            </w:del>
          </w:p>
        </w:tc>
        <w:tc>
          <w:tcPr>
            <w:tcW w:w="694" w:type="dxa"/>
            <w:shd w:val="clear" w:color="auto" w:fill="F7CAAC"/>
          </w:tcPr>
          <w:p w14:paraId="33F3675D" w14:textId="5FDC6EE8" w:rsidR="00E05AA8" w:rsidDel="00907F78" w:rsidRDefault="00E05AA8" w:rsidP="00495DC8">
            <w:pPr>
              <w:jc w:val="both"/>
              <w:rPr>
                <w:del w:id="13020" w:author="PS" w:date="2018-11-25T16:10:00Z"/>
              </w:rPr>
            </w:pPr>
            <w:del w:id="13021" w:author="PS" w:date="2018-11-25T16:10:00Z">
              <w:r w:rsidDel="00907F78">
                <w:rPr>
                  <w:b/>
                  <w:sz w:val="18"/>
                </w:rPr>
                <w:delText>ostatní</w:delText>
              </w:r>
            </w:del>
          </w:p>
        </w:tc>
      </w:tr>
      <w:tr w:rsidR="00E05AA8" w:rsidDel="00907F78" w14:paraId="03610E88" w14:textId="38320E76" w:rsidTr="00495DC8">
        <w:trPr>
          <w:cantSplit/>
          <w:trHeight w:val="70"/>
          <w:del w:id="13022" w:author="PS" w:date="2018-11-25T16:10:00Z"/>
        </w:trPr>
        <w:tc>
          <w:tcPr>
            <w:tcW w:w="3347" w:type="dxa"/>
            <w:gridSpan w:val="2"/>
            <w:shd w:val="clear" w:color="auto" w:fill="F7CAAC"/>
          </w:tcPr>
          <w:p w14:paraId="4267009C" w14:textId="3E7DC321" w:rsidR="00E05AA8" w:rsidDel="00907F78" w:rsidRDefault="00E05AA8" w:rsidP="00495DC8">
            <w:pPr>
              <w:jc w:val="both"/>
              <w:rPr>
                <w:del w:id="13023" w:author="PS" w:date="2018-11-25T16:10:00Z"/>
              </w:rPr>
            </w:pPr>
            <w:del w:id="13024" w:author="PS" w:date="2018-11-25T16:10:00Z">
              <w:r w:rsidDel="00907F78">
                <w:rPr>
                  <w:b/>
                </w:rPr>
                <w:delText>Obor jmenovacího řízení</w:delText>
              </w:r>
            </w:del>
          </w:p>
        </w:tc>
        <w:tc>
          <w:tcPr>
            <w:tcW w:w="2245" w:type="dxa"/>
            <w:gridSpan w:val="4"/>
            <w:shd w:val="clear" w:color="auto" w:fill="F7CAAC"/>
          </w:tcPr>
          <w:p w14:paraId="048F38B7" w14:textId="7D2C7D28" w:rsidR="00E05AA8" w:rsidDel="00907F78" w:rsidRDefault="00E05AA8" w:rsidP="00495DC8">
            <w:pPr>
              <w:jc w:val="both"/>
              <w:rPr>
                <w:del w:id="13025" w:author="PS" w:date="2018-11-25T16:10:00Z"/>
              </w:rPr>
            </w:pPr>
            <w:del w:id="13026" w:author="PS" w:date="2018-11-25T16:10:00Z">
              <w:r w:rsidDel="00907F78">
                <w:rPr>
                  <w:b/>
                </w:rPr>
                <w:delText>Rok udělení hodnosti</w:delText>
              </w:r>
            </w:del>
          </w:p>
        </w:tc>
        <w:tc>
          <w:tcPr>
            <w:tcW w:w="2248" w:type="dxa"/>
            <w:gridSpan w:val="6"/>
            <w:tcBorders>
              <w:right w:val="single" w:sz="12" w:space="0" w:color="auto"/>
            </w:tcBorders>
            <w:shd w:val="clear" w:color="auto" w:fill="F7CAAC"/>
          </w:tcPr>
          <w:p w14:paraId="057F885F" w14:textId="24A7384E" w:rsidR="00E05AA8" w:rsidDel="00907F78" w:rsidRDefault="00E05AA8" w:rsidP="00495DC8">
            <w:pPr>
              <w:jc w:val="both"/>
              <w:rPr>
                <w:del w:id="13027" w:author="PS" w:date="2018-11-25T16:10:00Z"/>
              </w:rPr>
            </w:pPr>
            <w:del w:id="13028" w:author="PS" w:date="2018-11-25T16:10:00Z">
              <w:r w:rsidDel="00907F78">
                <w:rPr>
                  <w:b/>
                </w:rPr>
                <w:delText>Řízení konáno na VŠ</w:delText>
              </w:r>
            </w:del>
          </w:p>
        </w:tc>
        <w:tc>
          <w:tcPr>
            <w:tcW w:w="632" w:type="dxa"/>
            <w:gridSpan w:val="3"/>
            <w:vMerge w:val="restart"/>
            <w:tcBorders>
              <w:left w:val="single" w:sz="12" w:space="0" w:color="auto"/>
            </w:tcBorders>
          </w:tcPr>
          <w:p w14:paraId="089F475B" w14:textId="3E27DC42" w:rsidR="00E05AA8" w:rsidDel="00907F78" w:rsidRDefault="00E05AA8" w:rsidP="00495DC8">
            <w:pPr>
              <w:jc w:val="center"/>
              <w:rPr>
                <w:del w:id="13029" w:author="PS" w:date="2018-11-25T16:10:00Z"/>
                <w:b/>
              </w:rPr>
            </w:pPr>
            <w:del w:id="13030" w:author="PS" w:date="2018-11-25T16:10:00Z">
              <w:r w:rsidDel="00907F78">
                <w:rPr>
                  <w:b/>
                </w:rPr>
                <w:delText>4</w:delText>
              </w:r>
            </w:del>
          </w:p>
        </w:tc>
        <w:tc>
          <w:tcPr>
            <w:tcW w:w="693" w:type="dxa"/>
            <w:gridSpan w:val="2"/>
            <w:vMerge w:val="restart"/>
          </w:tcPr>
          <w:p w14:paraId="6181334A" w14:textId="1A39943D" w:rsidR="00E05AA8" w:rsidDel="00907F78" w:rsidRDefault="00E05AA8" w:rsidP="00495DC8">
            <w:pPr>
              <w:jc w:val="center"/>
              <w:rPr>
                <w:del w:id="13031" w:author="PS" w:date="2018-11-25T16:10:00Z"/>
                <w:b/>
              </w:rPr>
            </w:pPr>
            <w:del w:id="13032" w:author="PS" w:date="2018-11-25T16:10:00Z">
              <w:r w:rsidDel="00907F78">
                <w:rPr>
                  <w:b/>
                </w:rPr>
                <w:delText>13</w:delText>
              </w:r>
            </w:del>
          </w:p>
        </w:tc>
        <w:tc>
          <w:tcPr>
            <w:tcW w:w="694" w:type="dxa"/>
            <w:vMerge w:val="restart"/>
          </w:tcPr>
          <w:p w14:paraId="349997CB" w14:textId="2DF8ADD8" w:rsidR="00E05AA8" w:rsidDel="00907F78" w:rsidRDefault="00E05AA8" w:rsidP="00495DC8">
            <w:pPr>
              <w:jc w:val="both"/>
              <w:rPr>
                <w:del w:id="13033" w:author="PS" w:date="2018-11-25T16:10:00Z"/>
                <w:b/>
              </w:rPr>
            </w:pPr>
          </w:p>
        </w:tc>
      </w:tr>
      <w:tr w:rsidR="00E05AA8" w:rsidDel="00907F78" w14:paraId="4134593E" w14:textId="4AD7416C" w:rsidTr="00495DC8">
        <w:trPr>
          <w:trHeight w:val="205"/>
          <w:del w:id="13034" w:author="PS" w:date="2018-11-25T16:10:00Z"/>
        </w:trPr>
        <w:tc>
          <w:tcPr>
            <w:tcW w:w="3347" w:type="dxa"/>
            <w:gridSpan w:val="2"/>
          </w:tcPr>
          <w:p w14:paraId="3D772B55" w14:textId="73619A48" w:rsidR="00E05AA8" w:rsidDel="00907F78" w:rsidRDefault="00E05AA8" w:rsidP="00495DC8">
            <w:pPr>
              <w:jc w:val="both"/>
              <w:rPr>
                <w:del w:id="13035" w:author="PS" w:date="2018-11-25T16:10:00Z"/>
              </w:rPr>
            </w:pPr>
          </w:p>
        </w:tc>
        <w:tc>
          <w:tcPr>
            <w:tcW w:w="2245" w:type="dxa"/>
            <w:gridSpan w:val="4"/>
          </w:tcPr>
          <w:p w14:paraId="1FC63100" w14:textId="0268BF0F" w:rsidR="00E05AA8" w:rsidDel="00907F78" w:rsidRDefault="00E05AA8" w:rsidP="00495DC8">
            <w:pPr>
              <w:jc w:val="both"/>
              <w:rPr>
                <w:del w:id="13036" w:author="PS" w:date="2018-11-25T16:10:00Z"/>
              </w:rPr>
            </w:pPr>
          </w:p>
        </w:tc>
        <w:tc>
          <w:tcPr>
            <w:tcW w:w="2248" w:type="dxa"/>
            <w:gridSpan w:val="6"/>
            <w:tcBorders>
              <w:right w:val="single" w:sz="12" w:space="0" w:color="auto"/>
            </w:tcBorders>
          </w:tcPr>
          <w:p w14:paraId="11528DAB" w14:textId="07766284" w:rsidR="00E05AA8" w:rsidDel="00907F78" w:rsidRDefault="00E05AA8" w:rsidP="00495DC8">
            <w:pPr>
              <w:jc w:val="both"/>
              <w:rPr>
                <w:del w:id="13037" w:author="PS" w:date="2018-11-25T16:10:00Z"/>
              </w:rPr>
            </w:pPr>
          </w:p>
        </w:tc>
        <w:tc>
          <w:tcPr>
            <w:tcW w:w="632" w:type="dxa"/>
            <w:gridSpan w:val="3"/>
            <w:vMerge/>
            <w:tcBorders>
              <w:left w:val="single" w:sz="12" w:space="0" w:color="auto"/>
            </w:tcBorders>
            <w:vAlign w:val="center"/>
          </w:tcPr>
          <w:p w14:paraId="2711833C" w14:textId="63AE210B" w:rsidR="00E05AA8" w:rsidDel="00907F78" w:rsidRDefault="00E05AA8" w:rsidP="00495DC8">
            <w:pPr>
              <w:rPr>
                <w:del w:id="13038" w:author="PS" w:date="2018-11-25T16:10:00Z"/>
                <w:b/>
              </w:rPr>
            </w:pPr>
          </w:p>
        </w:tc>
        <w:tc>
          <w:tcPr>
            <w:tcW w:w="693" w:type="dxa"/>
            <w:gridSpan w:val="2"/>
            <w:vMerge/>
            <w:vAlign w:val="center"/>
          </w:tcPr>
          <w:p w14:paraId="65E44B6B" w14:textId="2A369195" w:rsidR="00E05AA8" w:rsidDel="00907F78" w:rsidRDefault="00E05AA8" w:rsidP="00495DC8">
            <w:pPr>
              <w:rPr>
                <w:del w:id="13039" w:author="PS" w:date="2018-11-25T16:10:00Z"/>
                <w:b/>
              </w:rPr>
            </w:pPr>
          </w:p>
        </w:tc>
        <w:tc>
          <w:tcPr>
            <w:tcW w:w="694" w:type="dxa"/>
            <w:vMerge/>
            <w:vAlign w:val="center"/>
          </w:tcPr>
          <w:p w14:paraId="022E31AD" w14:textId="0A7BCF95" w:rsidR="00E05AA8" w:rsidDel="00907F78" w:rsidRDefault="00E05AA8" w:rsidP="00495DC8">
            <w:pPr>
              <w:rPr>
                <w:del w:id="13040" w:author="PS" w:date="2018-11-25T16:10:00Z"/>
                <w:b/>
              </w:rPr>
            </w:pPr>
          </w:p>
        </w:tc>
      </w:tr>
      <w:tr w:rsidR="00E05AA8" w:rsidDel="00907F78" w14:paraId="7AEAE658" w14:textId="300BFB15" w:rsidTr="00495DC8">
        <w:trPr>
          <w:del w:id="13041" w:author="PS" w:date="2018-11-25T16:10:00Z"/>
        </w:trPr>
        <w:tc>
          <w:tcPr>
            <w:tcW w:w="9859" w:type="dxa"/>
            <w:gridSpan w:val="18"/>
            <w:shd w:val="clear" w:color="auto" w:fill="F7CAAC"/>
          </w:tcPr>
          <w:p w14:paraId="10507D7D" w14:textId="72C2A39F" w:rsidR="00E05AA8" w:rsidDel="00907F78" w:rsidRDefault="00E05AA8" w:rsidP="00495DC8">
            <w:pPr>
              <w:jc w:val="both"/>
              <w:rPr>
                <w:del w:id="13042" w:author="PS" w:date="2018-11-25T16:10:00Z"/>
                <w:b/>
              </w:rPr>
            </w:pPr>
            <w:del w:id="13043" w:author="PS" w:date="2018-11-25T16:10:00Z">
              <w:r w:rsidDel="00907F78">
                <w:rPr>
                  <w:b/>
                </w:rPr>
                <w:delText xml:space="preserve">Přehled o nejvýznamnější publikační a další tvůrčí činnosti nebo další profesní činnosti u odborníků z praxe vztahující se k zabezpečovaným předmětům </w:delText>
              </w:r>
            </w:del>
          </w:p>
        </w:tc>
      </w:tr>
      <w:tr w:rsidR="00E05AA8" w:rsidDel="00907F78" w14:paraId="5A5F4297" w14:textId="7C9EAA49" w:rsidTr="00495DC8">
        <w:trPr>
          <w:trHeight w:val="2347"/>
          <w:del w:id="13044" w:author="PS" w:date="2018-11-25T16:10:00Z"/>
        </w:trPr>
        <w:tc>
          <w:tcPr>
            <w:tcW w:w="9859" w:type="dxa"/>
            <w:gridSpan w:val="18"/>
          </w:tcPr>
          <w:p w14:paraId="2093B82E" w14:textId="3CA493C1" w:rsidR="00E05AA8" w:rsidRPr="00755AC4" w:rsidDel="00907F78" w:rsidRDefault="00E05AA8" w:rsidP="00495DC8">
            <w:pPr>
              <w:pStyle w:val="referenceitem"/>
              <w:numPr>
                <w:ilvl w:val="0"/>
                <w:numId w:val="0"/>
              </w:numPr>
              <w:spacing w:afterLines="40" w:after="96"/>
              <w:ind w:left="322" w:hanging="284"/>
              <w:rPr>
                <w:del w:id="13045" w:author="PS" w:date="2018-11-25T16:10:00Z"/>
                <w:rFonts w:cs="Arial"/>
                <w:sz w:val="20"/>
              </w:rPr>
            </w:pPr>
            <w:del w:id="13046" w:author="PS" w:date="2018-11-25T16:10:00Z">
              <w:r w:rsidRPr="00492664" w:rsidDel="00907F78">
                <w:rPr>
                  <w:rFonts w:cs="Arial"/>
                  <w:b/>
                  <w:sz w:val="20"/>
                </w:rPr>
                <w:delText xml:space="preserve">HART, Martin </w:delText>
              </w:r>
            </w:del>
            <w:ins w:id="13047" w:author="Matyas Adam" w:date="2018-11-17T18:03:00Z">
              <w:del w:id="13048" w:author="PS" w:date="2018-11-25T16:10:00Z">
                <w:r w:rsidRPr="00492664" w:rsidDel="00907F78">
                  <w:rPr>
                    <w:rFonts w:cs="Arial"/>
                    <w:b/>
                    <w:sz w:val="20"/>
                  </w:rPr>
                  <w:delText>M</w:delText>
                </w:r>
                <w:r w:rsidDel="00907F78">
                  <w:rPr>
                    <w:rFonts w:cs="Arial"/>
                    <w:b/>
                    <w:sz w:val="20"/>
                  </w:rPr>
                  <w:delText>.</w:delText>
                </w:r>
                <w:r w:rsidRPr="00492664" w:rsidDel="00907F78">
                  <w:rPr>
                    <w:rFonts w:cs="Arial"/>
                    <w:b/>
                    <w:sz w:val="20"/>
                  </w:rPr>
                  <w:delText xml:space="preserve"> </w:delText>
                </w:r>
              </w:del>
            </w:ins>
            <w:del w:id="13049" w:author="PS" w:date="2018-11-25T16:10:00Z">
              <w:r w:rsidRPr="00492664" w:rsidDel="00907F78">
                <w:rPr>
                  <w:rFonts w:cs="Arial"/>
                  <w:b/>
                  <w:sz w:val="20"/>
                </w:rPr>
                <w:delText>(100%</w:delText>
              </w:r>
              <w:r w:rsidDel="00907F78">
                <w:rPr>
                  <w:rFonts w:cs="Arial"/>
                  <w:sz w:val="20"/>
                </w:rPr>
                <w:delText>).</w:delText>
              </w:r>
              <w:r w:rsidRPr="00755AC4" w:rsidDel="00907F78">
                <w:rPr>
                  <w:rFonts w:cs="Arial"/>
                  <w:sz w:val="20"/>
                </w:rPr>
                <w:delText xml:space="preserve"> </w:delText>
              </w:r>
              <w:r w:rsidRPr="00755AC4" w:rsidDel="00907F78">
                <w:rPr>
                  <w:rFonts w:cs="Arial"/>
                  <w:i/>
                  <w:sz w:val="20"/>
                </w:rPr>
                <w:delText>The Design of Integrated Logistics Management System of an Industrial Company.</w:delText>
              </w:r>
              <w:r w:rsidRPr="00755AC4" w:rsidDel="00907F78">
                <w:rPr>
                  <w:rFonts w:cs="Arial"/>
                  <w:sz w:val="20"/>
                </w:rPr>
                <w:delText xml:space="preserve"> MATEC Web Conf., 134-00018.</w:delText>
              </w:r>
              <w:r w:rsidDel="00907F78">
                <w:rPr>
                  <w:rFonts w:cs="Arial"/>
                  <w:sz w:val="20"/>
                </w:rPr>
                <w:delText xml:space="preserve"> 2017.</w:delText>
              </w:r>
              <w:r w:rsidRPr="00755AC4" w:rsidDel="00907F78">
                <w:rPr>
                  <w:rFonts w:cs="Arial"/>
                  <w:sz w:val="20"/>
                </w:rPr>
                <w:delText xml:space="preserve"> DOI: http//doi.org/10.1051/matecconf/201713400018.  </w:delText>
              </w:r>
            </w:del>
          </w:p>
          <w:p w14:paraId="5E0D7A13" w14:textId="20E8713D" w:rsidR="00E05AA8" w:rsidRPr="00755AC4" w:rsidDel="00907F78" w:rsidRDefault="00E05AA8" w:rsidP="00495DC8">
            <w:pPr>
              <w:pStyle w:val="referenceitem"/>
              <w:numPr>
                <w:ilvl w:val="0"/>
                <w:numId w:val="0"/>
              </w:numPr>
              <w:spacing w:afterLines="40" w:after="96"/>
              <w:ind w:left="322" w:hanging="284"/>
              <w:rPr>
                <w:del w:id="13050" w:author="PS" w:date="2018-11-25T16:10:00Z"/>
                <w:sz w:val="20"/>
              </w:rPr>
            </w:pPr>
            <w:del w:id="13051" w:author="PS" w:date="2018-11-25T16:10:00Z">
              <w:r w:rsidRPr="00492664" w:rsidDel="00907F78">
                <w:rPr>
                  <w:b/>
                  <w:sz w:val="20"/>
                </w:rPr>
                <w:delText xml:space="preserve">HART, Martin </w:delText>
              </w:r>
            </w:del>
            <w:ins w:id="13052" w:author="Matyas Adam" w:date="2018-11-17T18:03:00Z">
              <w:del w:id="13053" w:author="PS" w:date="2018-11-25T16:10:00Z">
                <w:r w:rsidRPr="00492664" w:rsidDel="00907F78">
                  <w:rPr>
                    <w:b/>
                    <w:sz w:val="20"/>
                  </w:rPr>
                  <w:delText>M</w:delText>
                </w:r>
                <w:r w:rsidDel="00907F78">
                  <w:rPr>
                    <w:b/>
                    <w:sz w:val="20"/>
                  </w:rPr>
                  <w:delText>.</w:delText>
                </w:r>
                <w:r w:rsidRPr="00492664" w:rsidDel="00907F78">
                  <w:rPr>
                    <w:b/>
                    <w:sz w:val="20"/>
                  </w:rPr>
                  <w:delText xml:space="preserve"> </w:delText>
                </w:r>
              </w:del>
            </w:ins>
            <w:del w:id="13054" w:author="PS" w:date="2018-11-25T16:10:00Z">
              <w:r w:rsidRPr="00492664" w:rsidDel="00907F78">
                <w:rPr>
                  <w:b/>
                  <w:sz w:val="20"/>
                </w:rPr>
                <w:delText>(90%)</w:delText>
              </w:r>
              <w:r w:rsidRPr="00755AC4" w:rsidDel="00907F78">
                <w:rPr>
                  <w:sz w:val="20"/>
                </w:rPr>
                <w:delText>, TARABA, Pavel</w:delText>
              </w:r>
            </w:del>
            <w:ins w:id="13055" w:author="Matyas Adam" w:date="2018-11-17T18:03:00Z">
              <w:del w:id="13056" w:author="PS" w:date="2018-11-25T16:10:00Z">
                <w:r w:rsidRPr="00755AC4" w:rsidDel="00907F78">
                  <w:rPr>
                    <w:sz w:val="20"/>
                  </w:rPr>
                  <w:delText>P</w:delText>
                </w:r>
                <w:r w:rsidDel="00907F78">
                  <w:rPr>
                    <w:sz w:val="20"/>
                  </w:rPr>
                  <w:delText>.</w:delText>
                </w:r>
              </w:del>
            </w:ins>
            <w:del w:id="13057" w:author="PS" w:date="2018-11-25T16:10:00Z">
              <w:r w:rsidDel="00907F78">
                <w:rPr>
                  <w:sz w:val="20"/>
                </w:rPr>
                <w:delText xml:space="preserve">, </w:delText>
              </w:r>
              <w:r w:rsidRPr="00755AC4" w:rsidDel="00907F78">
                <w:rPr>
                  <w:sz w:val="20"/>
                </w:rPr>
                <w:delText>TOMAŠTÍK, Marek</w:delText>
              </w:r>
            </w:del>
            <w:ins w:id="13058" w:author="Matyas Adam" w:date="2018-11-17T18:03:00Z">
              <w:del w:id="13059" w:author="PS" w:date="2018-11-25T16:10:00Z">
                <w:r w:rsidRPr="00755AC4" w:rsidDel="00907F78">
                  <w:rPr>
                    <w:sz w:val="20"/>
                  </w:rPr>
                  <w:delText>M</w:delText>
                </w:r>
                <w:r w:rsidDel="00907F78">
                  <w:rPr>
                    <w:sz w:val="20"/>
                  </w:rPr>
                  <w:delText>.</w:delText>
                </w:r>
              </w:del>
            </w:ins>
            <w:del w:id="13060" w:author="PS" w:date="2018-11-25T16:10:00Z">
              <w:r w:rsidDel="00907F78">
                <w:rPr>
                  <w:sz w:val="20"/>
                </w:rPr>
                <w:delText>.</w:delText>
              </w:r>
              <w:r w:rsidRPr="00755AC4" w:rsidDel="00907F78">
                <w:rPr>
                  <w:sz w:val="20"/>
                </w:rPr>
                <w:delText xml:space="preserve"> </w:delText>
              </w:r>
              <w:r w:rsidRPr="00492664" w:rsidDel="00907F78">
                <w:rPr>
                  <w:sz w:val="20"/>
                </w:rPr>
                <w:delText>Sustainable Purchasing Systems Based on Demand Forecasting – Supply Chain Sustainable Growth a Challenge Nowadays</w:delText>
              </w:r>
              <w:r w:rsidRPr="00755AC4" w:rsidDel="00907F78">
                <w:rPr>
                  <w:i/>
                  <w:sz w:val="20"/>
                </w:rPr>
                <w:delText>.</w:delText>
              </w:r>
              <w:r w:rsidRPr="00755AC4" w:rsidDel="00907F78">
                <w:rPr>
                  <w:sz w:val="20"/>
                </w:rPr>
                <w:delText xml:space="preserve"> In</w:delText>
              </w:r>
              <w:r w:rsidDel="00907F78">
                <w:rPr>
                  <w:sz w:val="20"/>
                </w:rPr>
                <w:delText>:</w:delText>
              </w:r>
              <w:r w:rsidRPr="00755AC4" w:rsidDel="00907F78">
                <w:rPr>
                  <w:sz w:val="20"/>
                </w:rPr>
                <w:delText xml:space="preserve"> </w:delText>
              </w:r>
              <w:r w:rsidRPr="00492664" w:rsidDel="00907F78">
                <w:rPr>
                  <w:i/>
                  <w:sz w:val="20"/>
                </w:rPr>
                <w:delText xml:space="preserve">Proceedings of the 6th Carpathian Logistics Congress. </w:delText>
              </w:r>
              <w:r w:rsidRPr="00755AC4" w:rsidDel="00907F78">
                <w:rPr>
                  <w:sz w:val="20"/>
                </w:rPr>
                <w:delText>Zakopane, Poland</w:delText>
              </w:r>
              <w:r w:rsidDel="00907F78">
                <w:rPr>
                  <w:sz w:val="20"/>
                </w:rPr>
                <w:delText xml:space="preserve">. 2016.  </w:delText>
              </w:r>
              <w:r w:rsidRPr="00755AC4" w:rsidDel="00907F78">
                <w:rPr>
                  <w:sz w:val="20"/>
                </w:rPr>
                <w:delText>ISBN 978-80-87294-70-3.</w:delText>
              </w:r>
            </w:del>
          </w:p>
          <w:p w14:paraId="4611220A" w14:textId="7C1ED5B1" w:rsidR="00E05AA8" w:rsidRPr="00755AC4" w:rsidDel="00907F78" w:rsidRDefault="00E05AA8">
            <w:pPr>
              <w:pStyle w:val="referenceitem"/>
              <w:numPr>
                <w:ilvl w:val="0"/>
                <w:numId w:val="0"/>
              </w:numPr>
              <w:spacing w:afterLines="40" w:after="96"/>
              <w:ind w:left="322" w:hanging="284"/>
              <w:rPr>
                <w:del w:id="13061" w:author="PS" w:date="2018-11-25T16:10:00Z"/>
                <w:sz w:val="20"/>
              </w:rPr>
            </w:pPr>
            <w:del w:id="13062" w:author="PS" w:date="2018-11-25T16:10:00Z">
              <w:r w:rsidRPr="00492664" w:rsidDel="00907F78">
                <w:rPr>
                  <w:b/>
                  <w:sz w:val="20"/>
                </w:rPr>
                <w:delText xml:space="preserve">HART, Martin </w:delText>
              </w:r>
            </w:del>
            <w:ins w:id="13063" w:author="Matyas Adam" w:date="2018-11-17T18:03:00Z">
              <w:del w:id="13064" w:author="PS" w:date="2018-11-25T16:10:00Z">
                <w:r w:rsidRPr="00492664" w:rsidDel="00907F78">
                  <w:rPr>
                    <w:b/>
                    <w:sz w:val="20"/>
                  </w:rPr>
                  <w:delText>M</w:delText>
                </w:r>
                <w:r w:rsidDel="00907F78">
                  <w:rPr>
                    <w:b/>
                    <w:sz w:val="20"/>
                  </w:rPr>
                  <w:delText>.</w:delText>
                </w:r>
                <w:r w:rsidRPr="00492664" w:rsidDel="00907F78">
                  <w:rPr>
                    <w:b/>
                    <w:sz w:val="20"/>
                  </w:rPr>
                  <w:delText xml:space="preserve"> </w:delText>
                </w:r>
              </w:del>
            </w:ins>
            <w:del w:id="13065" w:author="PS" w:date="2018-11-25T16:10:00Z">
              <w:r w:rsidRPr="00492664" w:rsidDel="00907F78">
                <w:rPr>
                  <w:b/>
                  <w:sz w:val="20"/>
                </w:rPr>
                <w:delText>(90%),</w:delText>
              </w:r>
              <w:r w:rsidRPr="00755AC4" w:rsidDel="00907F78">
                <w:rPr>
                  <w:sz w:val="20"/>
                </w:rPr>
                <w:delText xml:space="preserve"> TARABA, Pavel</w:delText>
              </w:r>
            </w:del>
            <w:ins w:id="13066" w:author="Matyas Adam" w:date="2018-11-17T18:03:00Z">
              <w:del w:id="13067" w:author="PS" w:date="2018-11-25T16:10:00Z">
                <w:r w:rsidRPr="00755AC4" w:rsidDel="00907F78">
                  <w:rPr>
                    <w:sz w:val="20"/>
                  </w:rPr>
                  <w:delText>P</w:delText>
                </w:r>
                <w:r w:rsidDel="00907F78">
                  <w:rPr>
                    <w:sz w:val="20"/>
                  </w:rPr>
                  <w:delText>.</w:delText>
                </w:r>
              </w:del>
            </w:ins>
            <w:del w:id="13068" w:author="PS" w:date="2018-11-25T16:10:00Z">
              <w:r w:rsidDel="00907F78">
                <w:rPr>
                  <w:sz w:val="20"/>
                </w:rPr>
                <w:delText>,</w:delText>
              </w:r>
              <w:r w:rsidRPr="00755AC4" w:rsidDel="00907F78">
                <w:rPr>
                  <w:sz w:val="20"/>
                </w:rPr>
                <w:delText xml:space="preserve"> KONEČNÝ, Jiří</w:delText>
              </w:r>
            </w:del>
            <w:ins w:id="13069" w:author="Matyas Adam" w:date="2018-11-17T18:03:00Z">
              <w:del w:id="13070" w:author="PS" w:date="2018-11-25T16:10:00Z">
                <w:r w:rsidRPr="00755AC4" w:rsidDel="00907F78">
                  <w:rPr>
                    <w:sz w:val="20"/>
                  </w:rPr>
                  <w:delText>J</w:delText>
                </w:r>
                <w:r w:rsidDel="00907F78">
                  <w:rPr>
                    <w:sz w:val="20"/>
                  </w:rPr>
                  <w:delText>.</w:delText>
                </w:r>
              </w:del>
            </w:ins>
            <w:del w:id="13071" w:author="PS" w:date="2018-11-25T16:10:00Z">
              <w:r w:rsidRPr="00755AC4" w:rsidDel="00907F78">
                <w:rPr>
                  <w:sz w:val="20"/>
                </w:rPr>
                <w:delText xml:space="preserve">. </w:delText>
              </w:r>
              <w:r w:rsidRPr="00492664" w:rsidDel="00907F78">
                <w:rPr>
                  <w:sz w:val="20"/>
                </w:rPr>
                <w:delText>Sustainable Manufacturing Systems Based on Demand Forecasting – Supply Chain Sustainable Growth</w:delText>
              </w:r>
              <w:r w:rsidRPr="00755AC4" w:rsidDel="00907F78">
                <w:rPr>
                  <w:i/>
                  <w:sz w:val="20"/>
                </w:rPr>
                <w:delText>.</w:delText>
              </w:r>
              <w:r w:rsidRPr="00755AC4" w:rsidDel="00907F78">
                <w:rPr>
                  <w:sz w:val="20"/>
                </w:rPr>
                <w:delText xml:space="preserve"> In</w:delText>
              </w:r>
              <w:r w:rsidDel="00907F78">
                <w:rPr>
                  <w:sz w:val="20"/>
                </w:rPr>
                <w:delText>:</w:delText>
              </w:r>
              <w:r w:rsidRPr="00755AC4" w:rsidDel="00907F78">
                <w:rPr>
                  <w:sz w:val="20"/>
                </w:rPr>
                <w:delText xml:space="preserve"> </w:delText>
              </w:r>
              <w:r w:rsidRPr="00492664" w:rsidDel="00907F78">
                <w:rPr>
                  <w:i/>
                  <w:sz w:val="20"/>
                </w:rPr>
                <w:delText>Proceedings of the 3rd International Conference on Sustainable Design and Manufacturing.</w:delText>
              </w:r>
              <w:r w:rsidRPr="00755AC4" w:rsidDel="00907F78">
                <w:rPr>
                  <w:sz w:val="20"/>
                </w:rPr>
                <w:delText xml:space="preserve"> pp. 191-202. Greece</w:delText>
              </w:r>
              <w:r w:rsidDel="00907F78">
                <w:rPr>
                  <w:sz w:val="20"/>
                </w:rPr>
                <w:delText xml:space="preserve">: </w:delText>
              </w:r>
              <w:r w:rsidRPr="00755AC4" w:rsidDel="00907F78">
                <w:rPr>
                  <w:sz w:val="20"/>
                </w:rPr>
                <w:delText>Chania, Crete</w:delText>
              </w:r>
              <w:r w:rsidDel="00907F78">
                <w:rPr>
                  <w:sz w:val="20"/>
                </w:rPr>
                <w:delText>.</w:delText>
              </w:r>
              <w:r w:rsidRPr="00755AC4" w:rsidDel="00907F78">
                <w:rPr>
                  <w:sz w:val="20"/>
                </w:rPr>
                <w:delText xml:space="preserve"> </w:delText>
              </w:r>
              <w:r w:rsidDel="00907F78">
                <w:rPr>
                  <w:sz w:val="20"/>
                </w:rPr>
                <w:delText>2016.  ISBN 978-3-319-32096-0, 978-3-319-32089-4.</w:delText>
              </w:r>
            </w:del>
          </w:p>
          <w:p w14:paraId="1A53AC22" w14:textId="41BF269E" w:rsidR="00E05AA8" w:rsidRPr="00755AC4" w:rsidDel="00907F78" w:rsidRDefault="00E05AA8">
            <w:pPr>
              <w:pStyle w:val="referenceitem"/>
              <w:numPr>
                <w:ilvl w:val="0"/>
                <w:numId w:val="0"/>
              </w:numPr>
              <w:spacing w:afterLines="40" w:after="96"/>
              <w:ind w:left="322" w:hanging="284"/>
              <w:rPr>
                <w:del w:id="13072" w:author="PS" w:date="2018-11-25T16:10:00Z"/>
                <w:sz w:val="20"/>
                <w:lang w:val="en-GB"/>
              </w:rPr>
            </w:pPr>
            <w:del w:id="13073" w:author="PS" w:date="2018-11-25T16:10:00Z">
              <w:r w:rsidRPr="00492664" w:rsidDel="00907F78">
                <w:rPr>
                  <w:b/>
                  <w:sz w:val="20"/>
                </w:rPr>
                <w:delText xml:space="preserve">HART, Martin </w:delText>
              </w:r>
            </w:del>
            <w:ins w:id="13074" w:author="Matyas Adam" w:date="2018-11-17T18:03:00Z">
              <w:del w:id="13075" w:author="PS" w:date="2018-11-25T16:10:00Z">
                <w:r w:rsidRPr="00492664" w:rsidDel="00907F78">
                  <w:rPr>
                    <w:b/>
                    <w:sz w:val="20"/>
                  </w:rPr>
                  <w:delText>M</w:delText>
                </w:r>
                <w:r w:rsidDel="00907F78">
                  <w:rPr>
                    <w:b/>
                    <w:sz w:val="20"/>
                  </w:rPr>
                  <w:delText>.</w:delText>
                </w:r>
                <w:r w:rsidRPr="00492664" w:rsidDel="00907F78">
                  <w:rPr>
                    <w:b/>
                    <w:sz w:val="20"/>
                  </w:rPr>
                  <w:delText xml:space="preserve"> </w:delText>
                </w:r>
              </w:del>
            </w:ins>
            <w:del w:id="13076" w:author="PS" w:date="2018-11-25T16:10:00Z">
              <w:r w:rsidRPr="00492664" w:rsidDel="00907F78">
                <w:rPr>
                  <w:b/>
                  <w:sz w:val="20"/>
                </w:rPr>
                <w:delText>(90%),</w:delText>
              </w:r>
              <w:r w:rsidRPr="00755AC4" w:rsidDel="00907F78">
                <w:rPr>
                  <w:sz w:val="20"/>
                </w:rPr>
                <w:delText xml:space="preserve"> TOMAŠTÍK, Marek</w:delText>
              </w:r>
            </w:del>
            <w:ins w:id="13077" w:author="Matyas Adam" w:date="2018-11-17T18:03:00Z">
              <w:del w:id="13078" w:author="PS" w:date="2018-11-25T16:10:00Z">
                <w:r w:rsidRPr="00755AC4" w:rsidDel="00907F78">
                  <w:rPr>
                    <w:sz w:val="20"/>
                  </w:rPr>
                  <w:delText>M</w:delText>
                </w:r>
                <w:r w:rsidDel="00907F78">
                  <w:rPr>
                    <w:sz w:val="20"/>
                  </w:rPr>
                  <w:delText>.</w:delText>
                </w:r>
              </w:del>
            </w:ins>
            <w:del w:id="13079" w:author="PS" w:date="2018-11-25T16:10:00Z">
              <w:r w:rsidDel="00907F78">
                <w:rPr>
                  <w:sz w:val="20"/>
                </w:rPr>
                <w:delText>,</w:delText>
              </w:r>
              <w:r w:rsidRPr="00755AC4" w:rsidDel="00907F78">
                <w:rPr>
                  <w:sz w:val="20"/>
                </w:rPr>
                <w:delText xml:space="preserve"> HEINZOVÁ, Romana</w:delText>
              </w:r>
            </w:del>
            <w:ins w:id="13080" w:author="Matyas Adam" w:date="2018-11-17T18:03:00Z">
              <w:del w:id="13081" w:author="PS" w:date="2018-11-25T16:10:00Z">
                <w:r w:rsidRPr="00755AC4" w:rsidDel="00907F78">
                  <w:rPr>
                    <w:sz w:val="20"/>
                  </w:rPr>
                  <w:delText>R</w:delText>
                </w:r>
              </w:del>
            </w:ins>
            <w:del w:id="13082" w:author="PS" w:date="2018-11-25T16:10:00Z">
              <w:r w:rsidRPr="00755AC4" w:rsidDel="00907F78">
                <w:rPr>
                  <w:sz w:val="20"/>
                </w:rPr>
                <w:delText xml:space="preserve">. </w:delText>
              </w:r>
              <w:r w:rsidRPr="00492664" w:rsidDel="00907F78">
                <w:rPr>
                  <w:sz w:val="20"/>
                </w:rPr>
                <w:delText>The Methodology of Demand Forecasting System Creation in an Industrial Company – The Foundation to Logistics Management.</w:delText>
              </w:r>
              <w:r w:rsidRPr="00755AC4" w:rsidDel="00907F78">
                <w:rPr>
                  <w:sz w:val="20"/>
                </w:rPr>
                <w:delText xml:space="preserve"> In: </w:delText>
              </w:r>
              <w:r w:rsidRPr="00492664" w:rsidDel="00907F78">
                <w:rPr>
                  <w:i/>
                  <w:sz w:val="20"/>
                </w:rPr>
                <w:delText>Proceedings of the 4</w:delText>
              </w:r>
              <w:r w:rsidRPr="00492664" w:rsidDel="00907F78">
                <w:rPr>
                  <w:i/>
                  <w:sz w:val="20"/>
                  <w:vertAlign w:val="superscript"/>
                </w:rPr>
                <w:delText>th</w:delText>
              </w:r>
              <w:r w:rsidRPr="00492664" w:rsidDel="00907F78">
                <w:rPr>
                  <w:i/>
                  <w:sz w:val="20"/>
                </w:rPr>
                <w:delText xml:space="preserve"> International Conference on Advanced Logistics and Transport. </w:delText>
              </w:r>
              <w:r w:rsidDel="00907F78">
                <w:rPr>
                  <w:sz w:val="20"/>
                </w:rPr>
                <w:delText>France: Valenciennes. 2015.</w:delText>
              </w:r>
              <w:r w:rsidRPr="00755AC4" w:rsidDel="00907F78">
                <w:rPr>
                  <w:sz w:val="20"/>
                </w:rPr>
                <w:delText xml:space="preserve"> pp. 12-17</w:delText>
              </w:r>
              <w:r w:rsidDel="00907F78">
                <w:rPr>
                  <w:sz w:val="20"/>
                </w:rPr>
                <w:delText xml:space="preserve">. </w:delText>
              </w:r>
              <w:r w:rsidRPr="00755AC4" w:rsidDel="00907F78">
                <w:rPr>
                  <w:sz w:val="20"/>
                  <w:lang w:eastAsia="cs-CZ"/>
                </w:rPr>
                <w:delText>ISBN 978-1-4799-8400-8</w:delText>
              </w:r>
              <w:r w:rsidRPr="00755AC4" w:rsidDel="00907F78">
                <w:rPr>
                  <w:sz w:val="20"/>
                </w:rPr>
                <w:delText>.</w:delText>
              </w:r>
            </w:del>
          </w:p>
          <w:p w14:paraId="16FF474E" w14:textId="5D395C81" w:rsidR="00E05AA8" w:rsidDel="00907F78" w:rsidRDefault="00E05AA8">
            <w:pPr>
              <w:spacing w:afterLines="40" w:after="96"/>
              <w:ind w:left="322" w:hanging="284"/>
              <w:rPr>
                <w:del w:id="13083" w:author="PS" w:date="2018-11-25T16:10:00Z"/>
              </w:rPr>
              <w:pPrChange w:id="13084" w:author="Matyas Adam" w:date="2018-11-17T18:03:00Z">
                <w:pPr>
                  <w:spacing w:afterLines="40" w:after="96"/>
                  <w:jc w:val="both"/>
                </w:pPr>
              </w:pPrChange>
            </w:pPr>
          </w:p>
        </w:tc>
      </w:tr>
      <w:tr w:rsidR="00E05AA8" w:rsidDel="00907F78" w14:paraId="45ED1152" w14:textId="5014F19C" w:rsidTr="00495DC8">
        <w:trPr>
          <w:trHeight w:val="218"/>
          <w:del w:id="13085" w:author="PS" w:date="2018-11-25T16:10:00Z"/>
        </w:trPr>
        <w:tc>
          <w:tcPr>
            <w:tcW w:w="9859" w:type="dxa"/>
            <w:gridSpan w:val="18"/>
            <w:shd w:val="clear" w:color="auto" w:fill="F7CAAC"/>
          </w:tcPr>
          <w:p w14:paraId="138A9118" w14:textId="6DF7A229" w:rsidR="00E05AA8" w:rsidDel="00907F78" w:rsidRDefault="00E05AA8" w:rsidP="00495DC8">
            <w:pPr>
              <w:rPr>
                <w:del w:id="13086" w:author="PS" w:date="2018-11-25T16:10:00Z"/>
                <w:b/>
              </w:rPr>
            </w:pPr>
            <w:del w:id="13087" w:author="PS" w:date="2018-11-25T16:10:00Z">
              <w:r w:rsidDel="00907F78">
                <w:rPr>
                  <w:b/>
                </w:rPr>
                <w:delText>Působení v zahraničí</w:delText>
              </w:r>
            </w:del>
          </w:p>
        </w:tc>
      </w:tr>
      <w:tr w:rsidR="00E05AA8" w:rsidDel="00907F78" w14:paraId="4BBD4FED" w14:textId="2D36D2AF" w:rsidTr="00495DC8">
        <w:trPr>
          <w:trHeight w:val="328"/>
          <w:del w:id="13088" w:author="PS" w:date="2018-11-25T16:10:00Z"/>
        </w:trPr>
        <w:tc>
          <w:tcPr>
            <w:tcW w:w="9859" w:type="dxa"/>
            <w:gridSpan w:val="18"/>
          </w:tcPr>
          <w:p w14:paraId="32BE5B32" w14:textId="46DD273B" w:rsidR="00E05AA8" w:rsidDel="00907F78" w:rsidRDefault="00E05AA8" w:rsidP="00495DC8">
            <w:pPr>
              <w:rPr>
                <w:del w:id="13089" w:author="PS" w:date="2018-11-25T16:10:00Z"/>
                <w:b/>
              </w:rPr>
            </w:pPr>
            <w:del w:id="13090" w:author="PS" w:date="2018-11-25T16:10:00Z">
              <w:r w:rsidDel="00907F78">
                <w:rPr>
                  <w:b/>
                </w:rPr>
                <w:delText xml:space="preserve">2006 – 2007 </w:delText>
              </w:r>
              <w:r w:rsidRPr="00FD5F98" w:rsidDel="00907F78">
                <w:rPr>
                  <w:b/>
                  <w:lang w:val="en-US"/>
                </w:rPr>
                <w:delText>University of Oulu, Finland</w:delText>
              </w:r>
              <w:r w:rsidDel="00907F78">
                <w:rPr>
                  <w:b/>
                  <w:lang w:val="en-US"/>
                </w:rPr>
                <w:delText xml:space="preserve">, </w:delText>
              </w:r>
              <w:r w:rsidRPr="00921E7B" w:rsidDel="00907F78">
                <w:delText>9 měsíců</w:delText>
              </w:r>
            </w:del>
          </w:p>
        </w:tc>
      </w:tr>
      <w:tr w:rsidR="00E05AA8" w:rsidDel="00907F78" w14:paraId="3BFE8DBF" w14:textId="4E9362FD" w:rsidTr="00495DC8">
        <w:trPr>
          <w:cantSplit/>
          <w:trHeight w:val="470"/>
          <w:del w:id="13091" w:author="PS" w:date="2018-11-25T16:10:00Z"/>
        </w:trPr>
        <w:tc>
          <w:tcPr>
            <w:tcW w:w="2518" w:type="dxa"/>
            <w:shd w:val="clear" w:color="auto" w:fill="F7CAAC"/>
          </w:tcPr>
          <w:p w14:paraId="38B00ADE" w14:textId="2B3D4BA8" w:rsidR="00E05AA8" w:rsidDel="00907F78" w:rsidRDefault="00E05AA8" w:rsidP="00495DC8">
            <w:pPr>
              <w:jc w:val="both"/>
              <w:rPr>
                <w:del w:id="13092" w:author="PS" w:date="2018-11-25T16:10:00Z"/>
                <w:b/>
              </w:rPr>
            </w:pPr>
            <w:del w:id="13093" w:author="PS" w:date="2018-11-25T16:10:00Z">
              <w:r w:rsidDel="00907F78">
                <w:rPr>
                  <w:b/>
                </w:rPr>
                <w:delText xml:space="preserve">Podpis </w:delText>
              </w:r>
            </w:del>
          </w:p>
        </w:tc>
        <w:tc>
          <w:tcPr>
            <w:tcW w:w="4536" w:type="dxa"/>
            <w:gridSpan w:val="9"/>
          </w:tcPr>
          <w:p w14:paraId="549DC355" w14:textId="698C3BD4" w:rsidR="00E05AA8" w:rsidDel="00907F78" w:rsidRDefault="00E05AA8" w:rsidP="00495DC8">
            <w:pPr>
              <w:jc w:val="both"/>
              <w:rPr>
                <w:del w:id="13094" w:author="PS" w:date="2018-11-25T16:10:00Z"/>
              </w:rPr>
            </w:pPr>
          </w:p>
        </w:tc>
        <w:tc>
          <w:tcPr>
            <w:tcW w:w="786" w:type="dxa"/>
            <w:gridSpan w:val="2"/>
            <w:shd w:val="clear" w:color="auto" w:fill="F7CAAC"/>
          </w:tcPr>
          <w:p w14:paraId="435B882B" w14:textId="08129E9E" w:rsidR="00E05AA8" w:rsidDel="00907F78" w:rsidRDefault="00E05AA8" w:rsidP="00495DC8">
            <w:pPr>
              <w:jc w:val="both"/>
              <w:rPr>
                <w:del w:id="13095" w:author="PS" w:date="2018-11-25T16:10:00Z"/>
              </w:rPr>
            </w:pPr>
            <w:del w:id="13096" w:author="PS" w:date="2018-11-25T16:10:00Z">
              <w:r w:rsidDel="00907F78">
                <w:rPr>
                  <w:b/>
                </w:rPr>
                <w:delText>datum</w:delText>
              </w:r>
            </w:del>
          </w:p>
        </w:tc>
        <w:tc>
          <w:tcPr>
            <w:tcW w:w="2019" w:type="dxa"/>
            <w:gridSpan w:val="6"/>
          </w:tcPr>
          <w:p w14:paraId="2983AFDE" w14:textId="5725574F" w:rsidR="00E05AA8" w:rsidDel="00907F78" w:rsidRDefault="00E05AA8" w:rsidP="00495DC8">
            <w:pPr>
              <w:jc w:val="center"/>
              <w:rPr>
                <w:del w:id="13097" w:author="PS" w:date="2018-11-25T16:10:00Z"/>
              </w:rPr>
            </w:pPr>
            <w:del w:id="13098" w:author="PS" w:date="2018-11-25T16:10:00Z">
              <w:r w:rsidDel="00907F78">
                <w:delText>16. 1. 2018</w:delText>
              </w:r>
            </w:del>
          </w:p>
        </w:tc>
      </w:tr>
    </w:tbl>
    <w:p w14:paraId="2F90B7C6" w14:textId="25484662" w:rsidR="00E05AA8" w:rsidDel="0015232A" w:rsidRDefault="00E05AA8" w:rsidP="00495DC8">
      <w:pPr>
        <w:rPr>
          <w:del w:id="13099" w:author="PS" w:date="2018-11-25T16:47:00Z"/>
        </w:rPr>
      </w:pPr>
    </w:p>
    <w:p w14:paraId="5DE6E32C" w14:textId="36CA33D2" w:rsidR="00E05AA8" w:rsidDel="0015232A" w:rsidRDefault="00E05AA8">
      <w:pPr>
        <w:rPr>
          <w:del w:id="13100" w:author="PS" w:date="2018-11-25T16:47:00Z"/>
        </w:rPr>
      </w:pPr>
      <w:del w:id="13101" w:author="PS" w:date="2018-11-25T16:47:00Z">
        <w:r w:rsidDel="0015232A">
          <w:br w:type="page"/>
        </w:r>
      </w:del>
    </w:p>
    <w:p w14:paraId="7DA5EA52" w14:textId="66785990" w:rsidR="00E05AA8" w:rsidDel="0015232A" w:rsidRDefault="00E05AA8">
      <w:pPr>
        <w:rPr>
          <w:del w:id="13102" w:author="PS" w:date="2018-11-25T16:47:00Z"/>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05AA8" w:rsidDel="00EA2629" w14:paraId="6BE96781" w14:textId="24A46882" w:rsidTr="00495DC8">
        <w:trPr>
          <w:del w:id="13103" w:author="PS" w:date="2018-11-25T16:20:00Z"/>
        </w:trPr>
        <w:tc>
          <w:tcPr>
            <w:tcW w:w="9859" w:type="dxa"/>
            <w:gridSpan w:val="11"/>
            <w:tcBorders>
              <w:bottom w:val="double" w:sz="4" w:space="0" w:color="auto"/>
            </w:tcBorders>
            <w:shd w:val="clear" w:color="auto" w:fill="BDD6EE"/>
          </w:tcPr>
          <w:p w14:paraId="611B35BC" w14:textId="7174B082" w:rsidR="00E05AA8" w:rsidDel="00EA2629" w:rsidRDefault="00E05AA8" w:rsidP="00495DC8">
            <w:pPr>
              <w:jc w:val="both"/>
              <w:rPr>
                <w:del w:id="13104" w:author="PS" w:date="2018-11-25T16:20:00Z"/>
                <w:b/>
                <w:sz w:val="28"/>
              </w:rPr>
            </w:pPr>
            <w:del w:id="13105" w:author="PS" w:date="2018-11-25T16:20:00Z">
              <w:r w:rsidDel="00EA2629">
                <w:rPr>
                  <w:b/>
                  <w:sz w:val="28"/>
                </w:rPr>
                <w:delText>C-I – Personální zabezpečení</w:delText>
              </w:r>
            </w:del>
          </w:p>
        </w:tc>
      </w:tr>
      <w:tr w:rsidR="00E05AA8" w:rsidDel="00EA2629" w14:paraId="07F50EB3" w14:textId="24087630" w:rsidTr="00495DC8">
        <w:trPr>
          <w:del w:id="13106" w:author="PS" w:date="2018-11-25T16:20:00Z"/>
        </w:trPr>
        <w:tc>
          <w:tcPr>
            <w:tcW w:w="2518" w:type="dxa"/>
            <w:tcBorders>
              <w:top w:val="double" w:sz="4" w:space="0" w:color="auto"/>
            </w:tcBorders>
            <w:shd w:val="clear" w:color="auto" w:fill="F7CAAC"/>
          </w:tcPr>
          <w:p w14:paraId="7434A384" w14:textId="524A11AD" w:rsidR="00E05AA8" w:rsidDel="00EA2629" w:rsidRDefault="00E05AA8" w:rsidP="00495DC8">
            <w:pPr>
              <w:jc w:val="both"/>
              <w:rPr>
                <w:del w:id="13107" w:author="PS" w:date="2018-11-25T16:20:00Z"/>
                <w:b/>
              </w:rPr>
            </w:pPr>
            <w:del w:id="13108" w:author="PS" w:date="2018-11-25T16:20:00Z">
              <w:r w:rsidDel="00EA2629">
                <w:rPr>
                  <w:b/>
                </w:rPr>
                <w:delText>Vysoká škola</w:delText>
              </w:r>
            </w:del>
          </w:p>
        </w:tc>
        <w:tc>
          <w:tcPr>
            <w:tcW w:w="7341" w:type="dxa"/>
            <w:gridSpan w:val="10"/>
          </w:tcPr>
          <w:p w14:paraId="2271EF46" w14:textId="345B0CD7" w:rsidR="00E05AA8" w:rsidDel="00EA2629" w:rsidRDefault="00E05AA8" w:rsidP="00495DC8">
            <w:pPr>
              <w:jc w:val="both"/>
              <w:rPr>
                <w:del w:id="13109" w:author="PS" w:date="2018-11-25T16:20:00Z"/>
              </w:rPr>
            </w:pPr>
            <w:del w:id="13110" w:author="PS" w:date="2018-11-25T16:20:00Z">
              <w:r w:rsidDel="00EA2629">
                <w:delText>Univerzita Tomáše Bati ve Zlíně</w:delText>
              </w:r>
            </w:del>
          </w:p>
        </w:tc>
      </w:tr>
      <w:tr w:rsidR="00E05AA8" w:rsidDel="00EA2629" w14:paraId="5C28AC54" w14:textId="017CE7B6" w:rsidTr="00495DC8">
        <w:trPr>
          <w:del w:id="13111" w:author="PS" w:date="2018-11-25T16:20:00Z"/>
        </w:trPr>
        <w:tc>
          <w:tcPr>
            <w:tcW w:w="2518" w:type="dxa"/>
            <w:shd w:val="clear" w:color="auto" w:fill="F7CAAC"/>
          </w:tcPr>
          <w:p w14:paraId="5F419A54" w14:textId="73AAE05B" w:rsidR="00E05AA8" w:rsidDel="00EA2629" w:rsidRDefault="00E05AA8" w:rsidP="00495DC8">
            <w:pPr>
              <w:jc w:val="both"/>
              <w:rPr>
                <w:del w:id="13112" w:author="PS" w:date="2018-11-25T16:20:00Z"/>
                <w:b/>
              </w:rPr>
            </w:pPr>
            <w:del w:id="13113" w:author="PS" w:date="2018-11-25T16:20:00Z">
              <w:r w:rsidDel="00EA2629">
                <w:rPr>
                  <w:b/>
                </w:rPr>
                <w:delText>Součást vysoké školy</w:delText>
              </w:r>
            </w:del>
          </w:p>
        </w:tc>
        <w:tc>
          <w:tcPr>
            <w:tcW w:w="7341" w:type="dxa"/>
            <w:gridSpan w:val="10"/>
          </w:tcPr>
          <w:p w14:paraId="72CA7648" w14:textId="7D6E09DA" w:rsidR="00E05AA8" w:rsidDel="00EA2629" w:rsidRDefault="00E05AA8" w:rsidP="00495DC8">
            <w:pPr>
              <w:jc w:val="both"/>
              <w:rPr>
                <w:del w:id="13114" w:author="PS" w:date="2018-11-25T16:20:00Z"/>
              </w:rPr>
            </w:pPr>
            <w:del w:id="13115" w:author="PS" w:date="2018-11-25T16:20:00Z">
              <w:r w:rsidDel="00EA2629">
                <w:delText>Fakulta logistiky a krizového řízení</w:delText>
              </w:r>
            </w:del>
          </w:p>
        </w:tc>
      </w:tr>
      <w:tr w:rsidR="00E05AA8" w:rsidDel="00EA2629" w14:paraId="29210025" w14:textId="5531BB76" w:rsidTr="00495DC8">
        <w:trPr>
          <w:del w:id="13116" w:author="PS" w:date="2018-11-25T16:20:00Z"/>
        </w:trPr>
        <w:tc>
          <w:tcPr>
            <w:tcW w:w="2518" w:type="dxa"/>
            <w:shd w:val="clear" w:color="auto" w:fill="F7CAAC"/>
          </w:tcPr>
          <w:p w14:paraId="1F67FC3E" w14:textId="2FD1D9CE" w:rsidR="00E05AA8" w:rsidDel="00EA2629" w:rsidRDefault="00E05AA8" w:rsidP="00495DC8">
            <w:pPr>
              <w:jc w:val="both"/>
              <w:rPr>
                <w:del w:id="13117" w:author="PS" w:date="2018-11-25T16:20:00Z"/>
                <w:b/>
              </w:rPr>
            </w:pPr>
            <w:del w:id="13118" w:author="PS" w:date="2018-11-25T16:20:00Z">
              <w:r w:rsidDel="00EA2629">
                <w:rPr>
                  <w:b/>
                </w:rPr>
                <w:delText>Název studijního programu</w:delText>
              </w:r>
            </w:del>
          </w:p>
        </w:tc>
        <w:tc>
          <w:tcPr>
            <w:tcW w:w="7341" w:type="dxa"/>
            <w:gridSpan w:val="10"/>
          </w:tcPr>
          <w:p w14:paraId="7344954F" w14:textId="209D7F84" w:rsidR="00E05AA8" w:rsidDel="00EA2629" w:rsidRDefault="00E05AA8" w:rsidP="00495DC8">
            <w:pPr>
              <w:jc w:val="both"/>
              <w:rPr>
                <w:del w:id="13119" w:author="PS" w:date="2018-11-25T16:20:00Z"/>
              </w:rPr>
            </w:pPr>
            <w:del w:id="13120" w:author="PS" w:date="2018-11-25T16:20:00Z">
              <w:r w:rsidDel="00EA2629">
                <w:delText>Environmentální bezpečnost</w:delText>
              </w:r>
            </w:del>
          </w:p>
        </w:tc>
      </w:tr>
      <w:tr w:rsidR="00E05AA8" w:rsidDel="00EA2629" w14:paraId="6F82B0EF" w14:textId="1E8C86FD" w:rsidTr="00495DC8">
        <w:trPr>
          <w:del w:id="13121" w:author="PS" w:date="2018-11-25T16:20:00Z"/>
        </w:trPr>
        <w:tc>
          <w:tcPr>
            <w:tcW w:w="2518" w:type="dxa"/>
            <w:shd w:val="clear" w:color="auto" w:fill="F7CAAC"/>
          </w:tcPr>
          <w:p w14:paraId="720F5C70" w14:textId="6FF19184" w:rsidR="00E05AA8" w:rsidDel="00EA2629" w:rsidRDefault="00E05AA8" w:rsidP="00495DC8">
            <w:pPr>
              <w:jc w:val="both"/>
              <w:rPr>
                <w:del w:id="13122" w:author="PS" w:date="2018-11-25T16:20:00Z"/>
                <w:b/>
              </w:rPr>
            </w:pPr>
            <w:del w:id="13123" w:author="PS" w:date="2018-11-25T16:20:00Z">
              <w:r w:rsidDel="00EA2629">
                <w:rPr>
                  <w:b/>
                </w:rPr>
                <w:delText>Jméno a příjmení</w:delText>
              </w:r>
            </w:del>
          </w:p>
        </w:tc>
        <w:tc>
          <w:tcPr>
            <w:tcW w:w="4536" w:type="dxa"/>
            <w:gridSpan w:val="5"/>
          </w:tcPr>
          <w:p w14:paraId="525A1C16" w14:textId="21686FD6" w:rsidR="00E05AA8" w:rsidRPr="00A50022" w:rsidDel="00EA2629" w:rsidRDefault="00E05AA8" w:rsidP="00495DC8">
            <w:pPr>
              <w:jc w:val="both"/>
              <w:rPr>
                <w:del w:id="13124" w:author="PS" w:date="2018-11-25T16:20:00Z"/>
                <w:b/>
              </w:rPr>
            </w:pPr>
            <w:del w:id="13125" w:author="PS" w:date="2018-11-25T16:20:00Z">
              <w:r w:rsidRPr="00A50022" w:rsidDel="00EA2629">
                <w:rPr>
                  <w:b/>
                </w:rPr>
                <w:delText>Veronika Kavková</w:delText>
              </w:r>
            </w:del>
          </w:p>
        </w:tc>
        <w:tc>
          <w:tcPr>
            <w:tcW w:w="709" w:type="dxa"/>
            <w:shd w:val="clear" w:color="auto" w:fill="F7CAAC"/>
          </w:tcPr>
          <w:p w14:paraId="65F46B4E" w14:textId="3E973A63" w:rsidR="00E05AA8" w:rsidDel="00EA2629" w:rsidRDefault="00E05AA8" w:rsidP="00495DC8">
            <w:pPr>
              <w:jc w:val="both"/>
              <w:rPr>
                <w:del w:id="13126" w:author="PS" w:date="2018-11-25T16:20:00Z"/>
                <w:b/>
              </w:rPr>
            </w:pPr>
            <w:del w:id="13127" w:author="PS" w:date="2018-11-25T16:20:00Z">
              <w:r w:rsidDel="00EA2629">
                <w:rPr>
                  <w:b/>
                </w:rPr>
                <w:delText>Tituly</w:delText>
              </w:r>
            </w:del>
          </w:p>
        </w:tc>
        <w:tc>
          <w:tcPr>
            <w:tcW w:w="2096" w:type="dxa"/>
            <w:gridSpan w:val="4"/>
          </w:tcPr>
          <w:p w14:paraId="6CC57E14" w14:textId="4AA7B30B" w:rsidR="00E05AA8" w:rsidDel="00EA2629" w:rsidRDefault="00E05AA8" w:rsidP="00495DC8">
            <w:pPr>
              <w:jc w:val="both"/>
              <w:rPr>
                <w:del w:id="13128" w:author="PS" w:date="2018-11-25T16:20:00Z"/>
              </w:rPr>
            </w:pPr>
            <w:del w:id="13129" w:author="PS" w:date="2018-11-25T16:20:00Z">
              <w:r w:rsidDel="00EA2629">
                <w:delText>Mgr., Ph.D.</w:delText>
              </w:r>
            </w:del>
          </w:p>
        </w:tc>
      </w:tr>
      <w:tr w:rsidR="00E05AA8" w:rsidDel="00EA2629" w14:paraId="1D2C9019" w14:textId="3EC10219" w:rsidTr="00495DC8">
        <w:trPr>
          <w:del w:id="13130" w:author="PS" w:date="2018-11-25T16:20:00Z"/>
        </w:trPr>
        <w:tc>
          <w:tcPr>
            <w:tcW w:w="2518" w:type="dxa"/>
            <w:shd w:val="clear" w:color="auto" w:fill="F7CAAC"/>
          </w:tcPr>
          <w:p w14:paraId="03CAC1C8" w14:textId="10235129" w:rsidR="00E05AA8" w:rsidDel="00EA2629" w:rsidRDefault="00E05AA8" w:rsidP="00495DC8">
            <w:pPr>
              <w:jc w:val="both"/>
              <w:rPr>
                <w:del w:id="13131" w:author="PS" w:date="2018-11-25T16:20:00Z"/>
                <w:b/>
              </w:rPr>
            </w:pPr>
            <w:del w:id="13132" w:author="PS" w:date="2018-11-25T16:20:00Z">
              <w:r w:rsidDel="00EA2629">
                <w:rPr>
                  <w:b/>
                </w:rPr>
                <w:delText>Rok narození</w:delText>
              </w:r>
            </w:del>
          </w:p>
        </w:tc>
        <w:tc>
          <w:tcPr>
            <w:tcW w:w="829" w:type="dxa"/>
          </w:tcPr>
          <w:p w14:paraId="1478BA00" w14:textId="35ED3CAE" w:rsidR="00E05AA8" w:rsidDel="00EA2629" w:rsidRDefault="00E05AA8" w:rsidP="00495DC8">
            <w:pPr>
              <w:jc w:val="both"/>
              <w:rPr>
                <w:del w:id="13133" w:author="PS" w:date="2018-11-25T16:20:00Z"/>
              </w:rPr>
            </w:pPr>
            <w:del w:id="13134" w:author="PS" w:date="2018-11-25T16:20:00Z">
              <w:r w:rsidDel="00EA2629">
                <w:delText>1986</w:delText>
              </w:r>
            </w:del>
          </w:p>
        </w:tc>
        <w:tc>
          <w:tcPr>
            <w:tcW w:w="1721" w:type="dxa"/>
            <w:shd w:val="clear" w:color="auto" w:fill="F7CAAC"/>
          </w:tcPr>
          <w:p w14:paraId="76844925" w14:textId="693DAE2F" w:rsidR="00E05AA8" w:rsidDel="00EA2629" w:rsidRDefault="00E05AA8" w:rsidP="00495DC8">
            <w:pPr>
              <w:jc w:val="both"/>
              <w:rPr>
                <w:del w:id="13135" w:author="PS" w:date="2018-11-25T16:20:00Z"/>
                <w:b/>
              </w:rPr>
            </w:pPr>
            <w:del w:id="13136" w:author="PS" w:date="2018-11-25T16:20:00Z">
              <w:r w:rsidDel="00EA2629">
                <w:rPr>
                  <w:b/>
                </w:rPr>
                <w:delText>typ vztahu k VŠ</w:delText>
              </w:r>
            </w:del>
          </w:p>
        </w:tc>
        <w:tc>
          <w:tcPr>
            <w:tcW w:w="992" w:type="dxa"/>
            <w:gridSpan w:val="2"/>
          </w:tcPr>
          <w:p w14:paraId="4BF704A8" w14:textId="64BA76EF" w:rsidR="00E05AA8" w:rsidRPr="001E0CE3" w:rsidDel="00EA2629" w:rsidRDefault="00E05AA8" w:rsidP="00495DC8">
            <w:pPr>
              <w:jc w:val="both"/>
              <w:rPr>
                <w:del w:id="13137" w:author="PS" w:date="2018-11-25T16:20:00Z"/>
                <w:i/>
              </w:rPr>
            </w:pPr>
            <w:del w:id="13138" w:author="PS" w:date="2018-11-25T16:20:00Z">
              <w:r w:rsidRPr="001E0CE3" w:rsidDel="00EA2629">
                <w:rPr>
                  <w:i/>
                </w:rPr>
                <w:delText>pp.</w:delText>
              </w:r>
            </w:del>
          </w:p>
        </w:tc>
        <w:tc>
          <w:tcPr>
            <w:tcW w:w="994" w:type="dxa"/>
            <w:shd w:val="clear" w:color="auto" w:fill="F7CAAC"/>
          </w:tcPr>
          <w:p w14:paraId="5E7A7061" w14:textId="60719374" w:rsidR="00E05AA8" w:rsidDel="00EA2629" w:rsidRDefault="00E05AA8" w:rsidP="00495DC8">
            <w:pPr>
              <w:jc w:val="both"/>
              <w:rPr>
                <w:del w:id="13139" w:author="PS" w:date="2018-11-25T16:20:00Z"/>
                <w:b/>
              </w:rPr>
            </w:pPr>
            <w:del w:id="13140" w:author="PS" w:date="2018-11-25T16:20:00Z">
              <w:r w:rsidDel="00EA2629">
                <w:rPr>
                  <w:b/>
                </w:rPr>
                <w:delText>rozsah</w:delText>
              </w:r>
            </w:del>
          </w:p>
        </w:tc>
        <w:tc>
          <w:tcPr>
            <w:tcW w:w="709" w:type="dxa"/>
          </w:tcPr>
          <w:p w14:paraId="1A3620CB" w14:textId="314FEC9B" w:rsidR="00E05AA8" w:rsidDel="00EA2629" w:rsidRDefault="00E05AA8" w:rsidP="00495DC8">
            <w:pPr>
              <w:jc w:val="both"/>
              <w:rPr>
                <w:del w:id="13141" w:author="PS" w:date="2018-11-25T16:20:00Z"/>
              </w:rPr>
            </w:pPr>
            <w:del w:id="13142" w:author="PS" w:date="2018-11-25T16:20:00Z">
              <w:r w:rsidDel="00EA2629">
                <w:delText>40</w:delText>
              </w:r>
            </w:del>
          </w:p>
        </w:tc>
        <w:tc>
          <w:tcPr>
            <w:tcW w:w="709" w:type="dxa"/>
            <w:gridSpan w:val="2"/>
            <w:shd w:val="clear" w:color="auto" w:fill="F7CAAC"/>
          </w:tcPr>
          <w:p w14:paraId="2994C046" w14:textId="1FBA7B03" w:rsidR="00E05AA8" w:rsidDel="00EA2629" w:rsidRDefault="00E05AA8" w:rsidP="00495DC8">
            <w:pPr>
              <w:jc w:val="both"/>
              <w:rPr>
                <w:del w:id="13143" w:author="PS" w:date="2018-11-25T16:20:00Z"/>
                <w:b/>
              </w:rPr>
            </w:pPr>
            <w:del w:id="13144" w:author="PS" w:date="2018-11-25T16:20:00Z">
              <w:r w:rsidDel="00EA2629">
                <w:rPr>
                  <w:b/>
                </w:rPr>
                <w:delText>do kdy</w:delText>
              </w:r>
            </w:del>
          </w:p>
        </w:tc>
        <w:tc>
          <w:tcPr>
            <w:tcW w:w="1387" w:type="dxa"/>
            <w:gridSpan w:val="2"/>
          </w:tcPr>
          <w:p w14:paraId="4AA0FD91" w14:textId="500DDC15" w:rsidR="00E05AA8" w:rsidDel="00EA2629" w:rsidRDefault="00E05AA8" w:rsidP="00495DC8">
            <w:pPr>
              <w:jc w:val="both"/>
              <w:rPr>
                <w:del w:id="13145" w:author="PS" w:date="2018-11-25T16:20:00Z"/>
              </w:rPr>
            </w:pPr>
            <w:del w:id="13146" w:author="PS" w:date="2018-11-25T16:20:00Z">
              <w:r w:rsidDel="00EA2629">
                <w:delText>0819</w:delText>
              </w:r>
            </w:del>
          </w:p>
        </w:tc>
      </w:tr>
      <w:tr w:rsidR="00E05AA8" w:rsidDel="00EA2629" w14:paraId="04C8240F" w14:textId="1B93C5D9" w:rsidTr="00495DC8">
        <w:trPr>
          <w:del w:id="13147" w:author="PS" w:date="2018-11-25T16:20:00Z"/>
        </w:trPr>
        <w:tc>
          <w:tcPr>
            <w:tcW w:w="5068" w:type="dxa"/>
            <w:gridSpan w:val="3"/>
            <w:shd w:val="clear" w:color="auto" w:fill="F7CAAC"/>
          </w:tcPr>
          <w:p w14:paraId="51A0E28D" w14:textId="0D7A4536" w:rsidR="00E05AA8" w:rsidDel="00EA2629" w:rsidRDefault="00E05AA8" w:rsidP="00495DC8">
            <w:pPr>
              <w:jc w:val="both"/>
              <w:rPr>
                <w:del w:id="13148" w:author="PS" w:date="2018-11-25T16:20:00Z"/>
                <w:b/>
              </w:rPr>
            </w:pPr>
            <w:del w:id="13149" w:author="PS" w:date="2018-11-25T16:20:00Z">
              <w:r w:rsidDel="00EA2629">
                <w:rPr>
                  <w:b/>
                </w:rPr>
                <w:delText>Typ vztahu na součásti VŠ, která uskutečňuje st. program</w:delText>
              </w:r>
            </w:del>
          </w:p>
        </w:tc>
        <w:tc>
          <w:tcPr>
            <w:tcW w:w="992" w:type="dxa"/>
            <w:gridSpan w:val="2"/>
          </w:tcPr>
          <w:p w14:paraId="24202267" w14:textId="5FD6322D" w:rsidR="00E05AA8" w:rsidRPr="001E0CE3" w:rsidDel="00EA2629" w:rsidRDefault="00E05AA8" w:rsidP="00495DC8">
            <w:pPr>
              <w:jc w:val="both"/>
              <w:rPr>
                <w:del w:id="13150" w:author="PS" w:date="2018-11-25T16:20:00Z"/>
                <w:i/>
              </w:rPr>
            </w:pPr>
            <w:del w:id="13151" w:author="PS" w:date="2018-11-25T16:20:00Z">
              <w:r w:rsidRPr="001E0CE3" w:rsidDel="00EA2629">
                <w:rPr>
                  <w:i/>
                </w:rPr>
                <w:delText>pp.</w:delText>
              </w:r>
            </w:del>
          </w:p>
        </w:tc>
        <w:tc>
          <w:tcPr>
            <w:tcW w:w="994" w:type="dxa"/>
            <w:shd w:val="clear" w:color="auto" w:fill="F7CAAC"/>
          </w:tcPr>
          <w:p w14:paraId="7FD48176" w14:textId="374FE51B" w:rsidR="00E05AA8" w:rsidDel="00EA2629" w:rsidRDefault="00E05AA8" w:rsidP="00495DC8">
            <w:pPr>
              <w:jc w:val="both"/>
              <w:rPr>
                <w:del w:id="13152" w:author="PS" w:date="2018-11-25T16:20:00Z"/>
                <w:b/>
              </w:rPr>
            </w:pPr>
            <w:del w:id="13153" w:author="PS" w:date="2018-11-25T16:20:00Z">
              <w:r w:rsidDel="00EA2629">
                <w:rPr>
                  <w:b/>
                </w:rPr>
                <w:delText>rozsah</w:delText>
              </w:r>
            </w:del>
          </w:p>
        </w:tc>
        <w:tc>
          <w:tcPr>
            <w:tcW w:w="709" w:type="dxa"/>
          </w:tcPr>
          <w:p w14:paraId="167786FA" w14:textId="33CE359D" w:rsidR="00E05AA8" w:rsidDel="00EA2629" w:rsidRDefault="00E05AA8" w:rsidP="00495DC8">
            <w:pPr>
              <w:jc w:val="both"/>
              <w:rPr>
                <w:del w:id="13154" w:author="PS" w:date="2018-11-25T16:20:00Z"/>
              </w:rPr>
            </w:pPr>
            <w:del w:id="13155" w:author="PS" w:date="2018-11-25T16:20:00Z">
              <w:r w:rsidDel="00EA2629">
                <w:delText>40</w:delText>
              </w:r>
            </w:del>
          </w:p>
        </w:tc>
        <w:tc>
          <w:tcPr>
            <w:tcW w:w="709" w:type="dxa"/>
            <w:gridSpan w:val="2"/>
            <w:shd w:val="clear" w:color="auto" w:fill="F7CAAC"/>
          </w:tcPr>
          <w:p w14:paraId="0281E916" w14:textId="08EB8508" w:rsidR="00E05AA8" w:rsidDel="00EA2629" w:rsidRDefault="00E05AA8" w:rsidP="00495DC8">
            <w:pPr>
              <w:jc w:val="both"/>
              <w:rPr>
                <w:del w:id="13156" w:author="PS" w:date="2018-11-25T16:20:00Z"/>
                <w:b/>
              </w:rPr>
            </w:pPr>
            <w:del w:id="13157" w:author="PS" w:date="2018-11-25T16:20:00Z">
              <w:r w:rsidDel="00EA2629">
                <w:rPr>
                  <w:b/>
                </w:rPr>
                <w:delText>do kdy</w:delText>
              </w:r>
            </w:del>
          </w:p>
        </w:tc>
        <w:tc>
          <w:tcPr>
            <w:tcW w:w="1387" w:type="dxa"/>
            <w:gridSpan w:val="2"/>
          </w:tcPr>
          <w:p w14:paraId="4CD79050" w14:textId="4E5B31D6" w:rsidR="00E05AA8" w:rsidDel="00EA2629" w:rsidRDefault="00E05AA8" w:rsidP="00495DC8">
            <w:pPr>
              <w:jc w:val="both"/>
              <w:rPr>
                <w:del w:id="13158" w:author="PS" w:date="2018-11-25T16:20:00Z"/>
              </w:rPr>
            </w:pPr>
            <w:del w:id="13159" w:author="PS" w:date="2018-11-25T16:20:00Z">
              <w:r w:rsidDel="00EA2629">
                <w:delText>0819</w:delText>
              </w:r>
            </w:del>
          </w:p>
        </w:tc>
      </w:tr>
      <w:tr w:rsidR="00E05AA8" w:rsidDel="00EA2629" w14:paraId="00673885" w14:textId="39A86542" w:rsidTr="00495DC8">
        <w:trPr>
          <w:del w:id="13160" w:author="PS" w:date="2018-11-25T16:20:00Z"/>
        </w:trPr>
        <w:tc>
          <w:tcPr>
            <w:tcW w:w="6060" w:type="dxa"/>
            <w:gridSpan w:val="5"/>
            <w:shd w:val="clear" w:color="auto" w:fill="F7CAAC"/>
          </w:tcPr>
          <w:p w14:paraId="0D1C1983" w14:textId="6AF0B182" w:rsidR="00E05AA8" w:rsidDel="00EA2629" w:rsidRDefault="00E05AA8" w:rsidP="00495DC8">
            <w:pPr>
              <w:jc w:val="both"/>
              <w:rPr>
                <w:del w:id="13161" w:author="PS" w:date="2018-11-25T16:20:00Z"/>
              </w:rPr>
            </w:pPr>
            <w:del w:id="13162" w:author="PS" w:date="2018-11-25T16:20:00Z">
              <w:r w:rsidDel="00EA2629">
                <w:rPr>
                  <w:b/>
                </w:rPr>
                <w:delText>Další současná působení jako akademický pracovník na jiných VŠ</w:delText>
              </w:r>
            </w:del>
          </w:p>
        </w:tc>
        <w:tc>
          <w:tcPr>
            <w:tcW w:w="1703" w:type="dxa"/>
            <w:gridSpan w:val="2"/>
            <w:shd w:val="clear" w:color="auto" w:fill="F7CAAC"/>
          </w:tcPr>
          <w:p w14:paraId="0A0B63B3" w14:textId="2ED6B267" w:rsidR="00E05AA8" w:rsidDel="00EA2629" w:rsidRDefault="00E05AA8" w:rsidP="00495DC8">
            <w:pPr>
              <w:jc w:val="both"/>
              <w:rPr>
                <w:del w:id="13163" w:author="PS" w:date="2018-11-25T16:20:00Z"/>
                <w:b/>
              </w:rPr>
            </w:pPr>
            <w:del w:id="13164" w:author="PS" w:date="2018-11-25T16:20:00Z">
              <w:r w:rsidDel="00EA2629">
                <w:rPr>
                  <w:b/>
                </w:rPr>
                <w:delText>typ prac. vztahu</w:delText>
              </w:r>
            </w:del>
          </w:p>
        </w:tc>
        <w:tc>
          <w:tcPr>
            <w:tcW w:w="2096" w:type="dxa"/>
            <w:gridSpan w:val="4"/>
            <w:shd w:val="clear" w:color="auto" w:fill="F7CAAC"/>
          </w:tcPr>
          <w:p w14:paraId="71FC8AD6" w14:textId="7D86DBBA" w:rsidR="00E05AA8" w:rsidDel="00EA2629" w:rsidRDefault="00E05AA8" w:rsidP="00495DC8">
            <w:pPr>
              <w:jc w:val="both"/>
              <w:rPr>
                <w:del w:id="13165" w:author="PS" w:date="2018-11-25T16:20:00Z"/>
                <w:b/>
              </w:rPr>
            </w:pPr>
            <w:del w:id="13166" w:author="PS" w:date="2018-11-25T16:20:00Z">
              <w:r w:rsidDel="00EA2629">
                <w:rPr>
                  <w:b/>
                </w:rPr>
                <w:delText>rozsah</w:delText>
              </w:r>
            </w:del>
          </w:p>
        </w:tc>
      </w:tr>
      <w:tr w:rsidR="00E05AA8" w:rsidDel="00EA2629" w14:paraId="383695FB" w14:textId="795D907B" w:rsidTr="00495DC8">
        <w:trPr>
          <w:del w:id="13167" w:author="PS" w:date="2018-11-25T16:20:00Z"/>
        </w:trPr>
        <w:tc>
          <w:tcPr>
            <w:tcW w:w="6060" w:type="dxa"/>
            <w:gridSpan w:val="5"/>
          </w:tcPr>
          <w:p w14:paraId="12EFF4B3" w14:textId="0C416408" w:rsidR="00E05AA8" w:rsidDel="00EA2629" w:rsidRDefault="00E05AA8" w:rsidP="00495DC8">
            <w:pPr>
              <w:jc w:val="both"/>
              <w:rPr>
                <w:del w:id="13168" w:author="PS" w:date="2018-11-25T16:20:00Z"/>
              </w:rPr>
            </w:pPr>
            <w:del w:id="13169" w:author="PS" w:date="2018-11-25T16:20:00Z">
              <w:r w:rsidDel="00EA2629">
                <w:delText>--</w:delText>
              </w:r>
            </w:del>
          </w:p>
        </w:tc>
        <w:tc>
          <w:tcPr>
            <w:tcW w:w="1703" w:type="dxa"/>
            <w:gridSpan w:val="2"/>
          </w:tcPr>
          <w:p w14:paraId="1A8B3B37" w14:textId="43A72C38" w:rsidR="00E05AA8" w:rsidDel="00EA2629" w:rsidRDefault="00E05AA8" w:rsidP="00495DC8">
            <w:pPr>
              <w:jc w:val="both"/>
              <w:rPr>
                <w:del w:id="13170" w:author="PS" w:date="2018-11-25T16:20:00Z"/>
              </w:rPr>
            </w:pPr>
          </w:p>
        </w:tc>
        <w:tc>
          <w:tcPr>
            <w:tcW w:w="2096" w:type="dxa"/>
            <w:gridSpan w:val="4"/>
          </w:tcPr>
          <w:p w14:paraId="6A6B7A10" w14:textId="7F584BB6" w:rsidR="00E05AA8" w:rsidDel="00EA2629" w:rsidRDefault="00E05AA8" w:rsidP="00495DC8">
            <w:pPr>
              <w:jc w:val="both"/>
              <w:rPr>
                <w:del w:id="13171" w:author="PS" w:date="2018-11-25T16:20:00Z"/>
              </w:rPr>
            </w:pPr>
          </w:p>
        </w:tc>
      </w:tr>
      <w:tr w:rsidR="00E05AA8" w:rsidDel="00EA2629" w14:paraId="097712A7" w14:textId="2375E8AB" w:rsidTr="00495DC8">
        <w:trPr>
          <w:del w:id="13172" w:author="PS" w:date="2018-11-25T16:20:00Z"/>
        </w:trPr>
        <w:tc>
          <w:tcPr>
            <w:tcW w:w="6060" w:type="dxa"/>
            <w:gridSpan w:val="5"/>
          </w:tcPr>
          <w:p w14:paraId="212485E4" w14:textId="157CB932" w:rsidR="00E05AA8" w:rsidDel="00EA2629" w:rsidRDefault="00E05AA8" w:rsidP="00495DC8">
            <w:pPr>
              <w:jc w:val="both"/>
              <w:rPr>
                <w:del w:id="13173" w:author="PS" w:date="2018-11-25T16:20:00Z"/>
              </w:rPr>
            </w:pPr>
          </w:p>
        </w:tc>
        <w:tc>
          <w:tcPr>
            <w:tcW w:w="1703" w:type="dxa"/>
            <w:gridSpan w:val="2"/>
          </w:tcPr>
          <w:p w14:paraId="11314F27" w14:textId="6CD9660A" w:rsidR="00E05AA8" w:rsidDel="00EA2629" w:rsidRDefault="00E05AA8" w:rsidP="00495DC8">
            <w:pPr>
              <w:jc w:val="both"/>
              <w:rPr>
                <w:del w:id="13174" w:author="PS" w:date="2018-11-25T16:20:00Z"/>
              </w:rPr>
            </w:pPr>
          </w:p>
        </w:tc>
        <w:tc>
          <w:tcPr>
            <w:tcW w:w="2096" w:type="dxa"/>
            <w:gridSpan w:val="4"/>
          </w:tcPr>
          <w:p w14:paraId="2BB63E0C" w14:textId="6B2C7448" w:rsidR="00E05AA8" w:rsidDel="00EA2629" w:rsidRDefault="00E05AA8" w:rsidP="00495DC8">
            <w:pPr>
              <w:jc w:val="both"/>
              <w:rPr>
                <w:del w:id="13175" w:author="PS" w:date="2018-11-25T16:20:00Z"/>
              </w:rPr>
            </w:pPr>
          </w:p>
        </w:tc>
      </w:tr>
      <w:tr w:rsidR="00E05AA8" w:rsidDel="00EA2629" w14:paraId="61090881" w14:textId="2B950BB6" w:rsidTr="00495DC8">
        <w:trPr>
          <w:del w:id="13176" w:author="PS" w:date="2018-11-25T16:20:00Z"/>
        </w:trPr>
        <w:tc>
          <w:tcPr>
            <w:tcW w:w="6060" w:type="dxa"/>
            <w:gridSpan w:val="5"/>
          </w:tcPr>
          <w:p w14:paraId="38133E4D" w14:textId="7D6B9AFE" w:rsidR="00E05AA8" w:rsidDel="00EA2629" w:rsidRDefault="00E05AA8" w:rsidP="00495DC8">
            <w:pPr>
              <w:jc w:val="both"/>
              <w:rPr>
                <w:del w:id="13177" w:author="PS" w:date="2018-11-25T16:20:00Z"/>
              </w:rPr>
            </w:pPr>
          </w:p>
        </w:tc>
        <w:tc>
          <w:tcPr>
            <w:tcW w:w="1703" w:type="dxa"/>
            <w:gridSpan w:val="2"/>
          </w:tcPr>
          <w:p w14:paraId="5549DB33" w14:textId="24260F4A" w:rsidR="00E05AA8" w:rsidDel="00EA2629" w:rsidRDefault="00E05AA8" w:rsidP="00495DC8">
            <w:pPr>
              <w:jc w:val="both"/>
              <w:rPr>
                <w:del w:id="13178" w:author="PS" w:date="2018-11-25T16:20:00Z"/>
              </w:rPr>
            </w:pPr>
          </w:p>
        </w:tc>
        <w:tc>
          <w:tcPr>
            <w:tcW w:w="2096" w:type="dxa"/>
            <w:gridSpan w:val="4"/>
          </w:tcPr>
          <w:p w14:paraId="0D6B1B75" w14:textId="63255E07" w:rsidR="00E05AA8" w:rsidDel="00EA2629" w:rsidRDefault="00E05AA8" w:rsidP="00495DC8">
            <w:pPr>
              <w:jc w:val="both"/>
              <w:rPr>
                <w:del w:id="13179" w:author="PS" w:date="2018-11-25T16:20:00Z"/>
              </w:rPr>
            </w:pPr>
          </w:p>
        </w:tc>
      </w:tr>
      <w:tr w:rsidR="00E05AA8" w:rsidDel="00EA2629" w14:paraId="06457F71" w14:textId="5E974662" w:rsidTr="00495DC8">
        <w:trPr>
          <w:del w:id="13180" w:author="PS" w:date="2018-11-25T16:20:00Z"/>
        </w:trPr>
        <w:tc>
          <w:tcPr>
            <w:tcW w:w="6060" w:type="dxa"/>
            <w:gridSpan w:val="5"/>
          </w:tcPr>
          <w:p w14:paraId="32983520" w14:textId="0FEEFE71" w:rsidR="00E05AA8" w:rsidDel="00EA2629" w:rsidRDefault="00E05AA8" w:rsidP="00495DC8">
            <w:pPr>
              <w:jc w:val="both"/>
              <w:rPr>
                <w:del w:id="13181" w:author="PS" w:date="2018-11-25T16:20:00Z"/>
              </w:rPr>
            </w:pPr>
          </w:p>
        </w:tc>
        <w:tc>
          <w:tcPr>
            <w:tcW w:w="1703" w:type="dxa"/>
            <w:gridSpan w:val="2"/>
          </w:tcPr>
          <w:p w14:paraId="143AD48F" w14:textId="5EA3E6CD" w:rsidR="00E05AA8" w:rsidDel="00EA2629" w:rsidRDefault="00E05AA8" w:rsidP="00495DC8">
            <w:pPr>
              <w:jc w:val="both"/>
              <w:rPr>
                <w:del w:id="13182" w:author="PS" w:date="2018-11-25T16:20:00Z"/>
              </w:rPr>
            </w:pPr>
          </w:p>
        </w:tc>
        <w:tc>
          <w:tcPr>
            <w:tcW w:w="2096" w:type="dxa"/>
            <w:gridSpan w:val="4"/>
          </w:tcPr>
          <w:p w14:paraId="2FF933D0" w14:textId="50DA37B0" w:rsidR="00E05AA8" w:rsidDel="00EA2629" w:rsidRDefault="00E05AA8" w:rsidP="00495DC8">
            <w:pPr>
              <w:jc w:val="both"/>
              <w:rPr>
                <w:del w:id="13183" w:author="PS" w:date="2018-11-25T16:20:00Z"/>
              </w:rPr>
            </w:pPr>
          </w:p>
        </w:tc>
      </w:tr>
      <w:tr w:rsidR="00E05AA8" w:rsidDel="00EA2629" w14:paraId="595B45A9" w14:textId="6A0829E0" w:rsidTr="00495DC8">
        <w:trPr>
          <w:del w:id="13184" w:author="PS" w:date="2018-11-25T16:20:00Z"/>
        </w:trPr>
        <w:tc>
          <w:tcPr>
            <w:tcW w:w="9859" w:type="dxa"/>
            <w:gridSpan w:val="11"/>
            <w:shd w:val="clear" w:color="auto" w:fill="F7CAAC"/>
          </w:tcPr>
          <w:p w14:paraId="3336D377" w14:textId="2B6F5B23" w:rsidR="00E05AA8" w:rsidDel="00EA2629" w:rsidRDefault="00E05AA8" w:rsidP="00495DC8">
            <w:pPr>
              <w:jc w:val="both"/>
              <w:rPr>
                <w:del w:id="13185" w:author="PS" w:date="2018-11-25T16:20:00Z"/>
              </w:rPr>
            </w:pPr>
            <w:del w:id="13186" w:author="PS" w:date="2018-11-25T16:20:00Z">
              <w:r w:rsidDel="00EA2629">
                <w:rPr>
                  <w:b/>
                </w:rPr>
                <w:delText>Předměty příslušného studijního programu a způsob zapojení do jejich výuky, příp. další zapojení do uskutečňování studijního programu</w:delText>
              </w:r>
            </w:del>
          </w:p>
        </w:tc>
      </w:tr>
      <w:tr w:rsidR="00E05AA8" w:rsidDel="00EA2629" w14:paraId="66C15D8B" w14:textId="09430275" w:rsidTr="00495DC8">
        <w:trPr>
          <w:trHeight w:val="480"/>
          <w:del w:id="13187" w:author="PS" w:date="2018-11-25T16:20:00Z"/>
        </w:trPr>
        <w:tc>
          <w:tcPr>
            <w:tcW w:w="9859" w:type="dxa"/>
            <w:gridSpan w:val="11"/>
            <w:tcBorders>
              <w:top w:val="nil"/>
            </w:tcBorders>
          </w:tcPr>
          <w:p w14:paraId="1D8C3E89" w14:textId="3EE843FA" w:rsidR="00E05AA8" w:rsidDel="00EA2629" w:rsidRDefault="00E05AA8" w:rsidP="00495DC8">
            <w:pPr>
              <w:jc w:val="both"/>
              <w:rPr>
                <w:ins w:id="13188" w:author="Matyas Adam" w:date="2018-11-17T18:04:00Z"/>
                <w:del w:id="13189" w:author="PS" w:date="2018-11-25T16:20:00Z"/>
              </w:rPr>
            </w:pPr>
            <w:del w:id="13190" w:author="PS" w:date="2018-11-25T16:20:00Z">
              <w:r w:rsidDel="00EA2629">
                <w:delText>Komunikace v environmentální bezpečnosti - garant, cvičící</w:delText>
              </w:r>
            </w:del>
          </w:p>
          <w:p w14:paraId="2847D4F4" w14:textId="431149A4" w:rsidR="00E05AA8" w:rsidRPr="001A765A" w:rsidDel="00EA2629" w:rsidRDefault="00E05AA8" w:rsidP="00495DC8">
            <w:pPr>
              <w:jc w:val="both"/>
              <w:rPr>
                <w:del w:id="13191" w:author="PS" w:date="2018-11-25T16:20:00Z"/>
              </w:rPr>
            </w:pPr>
            <w:ins w:id="13192" w:author="Matyas Adam" w:date="2018-11-17T18:04:00Z">
              <w:del w:id="13193" w:author="PS" w:date="2018-11-25T16:20:00Z">
                <w:r w:rsidDel="00EA2629">
                  <w:delText xml:space="preserve">Komunikace s veřejností v ochraně přírody – garant, přednášející, cvičící (50 </w:delText>
                </w:r>
                <w:r w:rsidDel="00EA2629">
                  <w:rPr>
                    <w:lang w:val="en-GB"/>
                  </w:rPr>
                  <w:delText>%</w:delText>
                </w:r>
                <w:r w:rsidDel="00EA2629">
                  <w:delText>)</w:delText>
                </w:r>
              </w:del>
            </w:ins>
          </w:p>
        </w:tc>
      </w:tr>
      <w:tr w:rsidR="00E05AA8" w:rsidDel="00EA2629" w14:paraId="4CE09F28" w14:textId="65DB9B14" w:rsidTr="00495DC8">
        <w:trPr>
          <w:del w:id="13194" w:author="PS" w:date="2018-11-25T16:20:00Z"/>
        </w:trPr>
        <w:tc>
          <w:tcPr>
            <w:tcW w:w="9859" w:type="dxa"/>
            <w:gridSpan w:val="11"/>
            <w:shd w:val="clear" w:color="auto" w:fill="F7CAAC"/>
          </w:tcPr>
          <w:p w14:paraId="232E9396" w14:textId="2C0F667D" w:rsidR="00E05AA8" w:rsidDel="00EA2629" w:rsidRDefault="00E05AA8">
            <w:pPr>
              <w:rPr>
                <w:del w:id="13195" w:author="PS" w:date="2018-11-25T16:20:00Z"/>
              </w:rPr>
              <w:pPrChange w:id="13196" w:author="Matyas Adam" w:date="2018-11-17T18:06:00Z">
                <w:pPr>
                  <w:jc w:val="both"/>
                </w:pPr>
              </w:pPrChange>
            </w:pPr>
            <w:del w:id="13197" w:author="PS" w:date="2018-11-25T16:20:00Z">
              <w:r w:rsidDel="00EA2629">
                <w:rPr>
                  <w:b/>
                </w:rPr>
                <w:delText xml:space="preserve">Údaje o vzdělání na VŠ </w:delText>
              </w:r>
            </w:del>
          </w:p>
        </w:tc>
      </w:tr>
      <w:tr w:rsidR="00E05AA8" w:rsidDel="00EA2629" w14:paraId="258F89F4" w14:textId="3DDFA54D" w:rsidTr="00495DC8">
        <w:trPr>
          <w:trHeight w:val="1055"/>
          <w:del w:id="13198" w:author="PS" w:date="2018-11-25T16:20:00Z"/>
        </w:trPr>
        <w:tc>
          <w:tcPr>
            <w:tcW w:w="9859" w:type="dxa"/>
            <w:gridSpan w:val="11"/>
          </w:tcPr>
          <w:p w14:paraId="6046AE2D" w14:textId="578A9A74" w:rsidR="00E05AA8" w:rsidRPr="00234C6A" w:rsidDel="00EA2629" w:rsidRDefault="00E05AA8">
            <w:pPr>
              <w:ind w:left="322" w:hanging="284"/>
              <w:rPr>
                <w:del w:id="13199" w:author="PS" w:date="2018-11-25T16:20:00Z"/>
              </w:rPr>
              <w:pPrChange w:id="13200" w:author="Matyas Adam" w:date="2018-11-17T20:07:00Z">
                <w:pPr>
                  <w:jc w:val="both"/>
                </w:pPr>
              </w:pPrChange>
            </w:pPr>
            <w:ins w:id="13201" w:author="Matyas Adam" w:date="2018-11-17T18:05:00Z">
              <w:del w:id="13202" w:author="PS" w:date="2018-11-25T16:20:00Z">
                <w:r w:rsidDel="00EA2629">
                  <w:delText xml:space="preserve">2014: Univerzita Palackého v Olomouci, Fakulta tělesné kultury, </w:delText>
                </w:r>
              </w:del>
            </w:ins>
            <w:del w:id="13203" w:author="PS" w:date="2018-11-25T16:20:00Z">
              <w:r w:rsidDel="00EA2629">
                <w:delText>Mgr.:</w:delText>
              </w:r>
              <w:r w:rsidRPr="00234C6A" w:rsidDel="00EA2629">
                <w:delText xml:space="preserve"> </w:delText>
              </w:r>
              <w:r w:rsidDel="00EA2629">
                <w:delText>obor Psychologie, Univerzita Palackého v Olomouci, Filozofická fakulta, 2010.</w:delText>
              </w:r>
              <w:r w:rsidRPr="00234C6A" w:rsidDel="00EA2629">
                <w:delText xml:space="preserve"> </w:delText>
              </w:r>
            </w:del>
          </w:p>
          <w:p w14:paraId="1294DCBA" w14:textId="24754D38" w:rsidR="00E05AA8" w:rsidDel="00EA2629" w:rsidRDefault="00E05AA8">
            <w:pPr>
              <w:ind w:left="322" w:hanging="284"/>
              <w:rPr>
                <w:ins w:id="13204" w:author="Matyas Adam" w:date="2018-11-17T18:05:00Z"/>
                <w:del w:id="13205" w:author="PS" w:date="2018-11-25T16:20:00Z"/>
              </w:rPr>
              <w:pPrChange w:id="13206" w:author="Matyas Adam" w:date="2018-11-17T20:07:00Z">
                <w:pPr>
                  <w:jc w:val="both"/>
                </w:pPr>
              </w:pPrChange>
            </w:pPr>
            <w:del w:id="13207" w:author="PS" w:date="2018-11-25T16:20:00Z">
              <w:r w:rsidDel="00EA2629">
                <w:delText>Ph.D.:</w:delText>
              </w:r>
              <w:r w:rsidRPr="00234C6A" w:rsidDel="00EA2629">
                <w:delText xml:space="preserve"> </w:delText>
              </w:r>
              <w:r w:rsidDel="00EA2629">
                <w:delText>o</w:delText>
              </w:r>
              <w:r w:rsidRPr="00234C6A" w:rsidDel="00EA2629">
                <w:delText>bor: Kinantropologie se zaměřením na psychologii sportu</w:delText>
              </w:r>
              <w:r w:rsidDel="00EA2629">
                <w:delText>, Univerzita Palackého v Olomouci, Fakulta tělesné kultury, 2014</w:delText>
              </w:r>
            </w:del>
            <w:ins w:id="13208" w:author="Matyas Adam" w:date="2018-11-17T18:05:00Z">
              <w:del w:id="13209" w:author="PS" w:date="2018-11-25T16:20:00Z">
                <w:r w:rsidDel="00EA2629">
                  <w:delText>, Ph.D.</w:delText>
                </w:r>
              </w:del>
            </w:ins>
          </w:p>
          <w:p w14:paraId="73E48004" w14:textId="432A13DC" w:rsidR="00E05AA8" w:rsidRPr="00234C6A" w:rsidDel="00EA2629" w:rsidRDefault="00E05AA8">
            <w:pPr>
              <w:ind w:left="322" w:hanging="284"/>
              <w:rPr>
                <w:del w:id="13210" w:author="PS" w:date="2018-11-25T16:20:00Z"/>
              </w:rPr>
              <w:pPrChange w:id="13211" w:author="Matyas Adam" w:date="2018-11-17T20:07:00Z">
                <w:pPr>
                  <w:jc w:val="both"/>
                </w:pPr>
              </w:pPrChange>
            </w:pPr>
            <w:ins w:id="13212" w:author="Matyas Adam" w:date="2018-11-17T18:05:00Z">
              <w:del w:id="13213" w:author="PS" w:date="2018-11-25T16:20:00Z">
                <w:r w:rsidDel="00EA2629">
                  <w:delText>2010: Univerzita Palackého v Olomouci, Filozofická fakulta, obor Psychologie, Mgr.</w:delText>
                </w:r>
                <w:r w:rsidRPr="00234C6A" w:rsidDel="00EA2629">
                  <w:delText xml:space="preserve"> </w:delText>
                </w:r>
              </w:del>
            </w:ins>
          </w:p>
          <w:p w14:paraId="20101F5A" w14:textId="4048A49B" w:rsidR="00E05AA8" w:rsidDel="00EA2629" w:rsidRDefault="00E05AA8">
            <w:pPr>
              <w:ind w:left="322" w:hanging="284"/>
              <w:rPr>
                <w:del w:id="13214" w:author="PS" w:date="2018-11-25T16:20:00Z"/>
                <w:b/>
              </w:rPr>
              <w:pPrChange w:id="13215" w:author="Matyas Adam" w:date="2018-11-17T20:07:00Z">
                <w:pPr>
                  <w:jc w:val="both"/>
                </w:pPr>
              </w:pPrChange>
            </w:pPr>
          </w:p>
        </w:tc>
      </w:tr>
      <w:tr w:rsidR="00E05AA8" w:rsidDel="00EA2629" w14:paraId="78EF352E" w14:textId="5D79E8DD" w:rsidTr="00495DC8">
        <w:trPr>
          <w:del w:id="13216" w:author="PS" w:date="2018-11-25T16:20:00Z"/>
        </w:trPr>
        <w:tc>
          <w:tcPr>
            <w:tcW w:w="9859" w:type="dxa"/>
            <w:gridSpan w:val="11"/>
            <w:shd w:val="clear" w:color="auto" w:fill="F7CAAC"/>
          </w:tcPr>
          <w:p w14:paraId="0EAC0958" w14:textId="47D55064" w:rsidR="00E05AA8" w:rsidDel="00EA2629" w:rsidRDefault="00E05AA8" w:rsidP="00495DC8">
            <w:pPr>
              <w:jc w:val="both"/>
              <w:rPr>
                <w:del w:id="13217" w:author="PS" w:date="2018-11-25T16:20:00Z"/>
                <w:b/>
              </w:rPr>
            </w:pPr>
            <w:del w:id="13218" w:author="PS" w:date="2018-11-25T16:20:00Z">
              <w:r w:rsidDel="00EA2629">
                <w:rPr>
                  <w:b/>
                </w:rPr>
                <w:delText>Údaje o odborném působení od absolvování VŠ</w:delText>
              </w:r>
            </w:del>
          </w:p>
        </w:tc>
      </w:tr>
      <w:tr w:rsidR="00E05AA8" w:rsidDel="00EA2629" w14:paraId="3F990991" w14:textId="40955C41" w:rsidTr="00495DC8">
        <w:trPr>
          <w:trHeight w:val="1090"/>
          <w:del w:id="13219" w:author="PS" w:date="2018-11-25T16:20:00Z"/>
        </w:trPr>
        <w:tc>
          <w:tcPr>
            <w:tcW w:w="9859" w:type="dxa"/>
            <w:gridSpan w:val="11"/>
          </w:tcPr>
          <w:p w14:paraId="0BD8191B" w14:textId="4C73E7B3" w:rsidR="00E05AA8" w:rsidDel="00EA2629" w:rsidRDefault="00E05AA8">
            <w:pPr>
              <w:ind w:left="322" w:hanging="284"/>
              <w:rPr>
                <w:ins w:id="13220" w:author="Matyas Adam" w:date="2018-11-17T20:12:00Z"/>
                <w:del w:id="13221" w:author="PS" w:date="2018-11-25T16:20:00Z"/>
              </w:rPr>
              <w:pPrChange w:id="13222" w:author="Matyas Adam" w:date="2018-11-17T20:07:00Z">
                <w:pPr>
                  <w:jc w:val="both"/>
                </w:pPr>
              </w:pPrChange>
            </w:pPr>
            <w:ins w:id="13223" w:author="Matyas Adam" w:date="2018-11-17T20:12:00Z">
              <w:del w:id="13224" w:author="PS" w:date="2018-11-25T16:20:00Z">
                <w:r w:rsidDel="00EA2629">
                  <w:delText>2015 – dosud:  Odborný asistent na Univerzitě Tomáše Bati ve Zlíně, Fakulta logistiky a krizového řízení, Ústav krizového řízení</w:delText>
                </w:r>
              </w:del>
            </w:ins>
          </w:p>
          <w:p w14:paraId="7C47C9CB" w14:textId="29ABA53E" w:rsidR="00E05AA8" w:rsidDel="00EA2629" w:rsidRDefault="00E05AA8">
            <w:pPr>
              <w:ind w:left="322" w:hanging="284"/>
              <w:rPr>
                <w:ins w:id="13225" w:author="Matyas Adam" w:date="2018-11-17T20:12:00Z"/>
                <w:del w:id="13226" w:author="PS" w:date="2018-11-25T16:20:00Z"/>
              </w:rPr>
              <w:pPrChange w:id="13227" w:author="Matyas Adam" w:date="2018-11-17T20:07:00Z">
                <w:pPr>
                  <w:jc w:val="both"/>
                </w:pPr>
              </w:pPrChange>
            </w:pPr>
            <w:ins w:id="13228" w:author="Matyas Adam" w:date="2018-11-17T20:12:00Z">
              <w:del w:id="13229" w:author="PS" w:date="2018-11-25T16:20:00Z">
                <w:r w:rsidDel="00EA2629">
                  <w:delText xml:space="preserve">2014 – 2016: </w:delText>
                </w:r>
                <w:r w:rsidRPr="00234C6A" w:rsidDel="00EA2629">
                  <w:delText>Odborný asistent na Univerzitě Palackého v Olomouci, Fakulta tělesné kultury, Katedra společenských věd v</w:delText>
                </w:r>
                <w:r w:rsidDel="00EA2629">
                  <w:delText> </w:delText>
                </w:r>
                <w:r w:rsidRPr="00234C6A" w:rsidDel="00EA2629">
                  <w:delText>kinantropologii</w:delText>
                </w:r>
              </w:del>
            </w:ins>
          </w:p>
          <w:p w14:paraId="6915584B" w14:textId="69EB7254" w:rsidR="00E05AA8" w:rsidRPr="00234C6A" w:rsidDel="00EA2629" w:rsidRDefault="00E05AA8">
            <w:pPr>
              <w:ind w:left="322" w:hanging="284"/>
              <w:rPr>
                <w:del w:id="13230" w:author="PS" w:date="2018-11-25T16:20:00Z"/>
              </w:rPr>
              <w:pPrChange w:id="13231" w:author="Matyas Adam" w:date="2018-11-17T20:07:00Z">
                <w:pPr>
                  <w:jc w:val="both"/>
                </w:pPr>
              </w:pPrChange>
            </w:pPr>
            <w:del w:id="13232" w:author="PS" w:date="2018-11-25T16:20:00Z">
              <w:r w:rsidRPr="00234C6A" w:rsidDel="00EA2629">
                <w:delText>2014</w:delText>
              </w:r>
              <w:r w:rsidDel="00EA2629">
                <w:delText xml:space="preserve"> – </w:delText>
              </w:r>
              <w:r w:rsidRPr="00234C6A" w:rsidDel="00EA2629">
                <w:delText>2015</w:delText>
              </w:r>
            </w:del>
            <w:ins w:id="13233" w:author="Matyas Adam" w:date="2018-11-17T18:06:00Z">
              <w:del w:id="13234" w:author="PS" w:date="2018-11-25T16:20:00Z">
                <w:r w:rsidDel="00EA2629">
                  <w:delText>:</w:delText>
                </w:r>
              </w:del>
            </w:ins>
            <w:del w:id="13235" w:author="PS" w:date="2018-11-25T16:20:00Z">
              <w:r w:rsidDel="00EA2629">
                <w:delText xml:space="preserve">  </w:delText>
              </w:r>
              <w:r w:rsidRPr="00234C6A" w:rsidDel="00EA2629">
                <w:delText>Fak</w:delText>
              </w:r>
              <w:r w:rsidDel="00EA2629">
                <w:delText>ulta sportovních studií, Katedra</w:delText>
              </w:r>
              <w:r w:rsidRPr="00234C6A" w:rsidDel="00EA2629">
                <w:delText xml:space="preserve"> společenských věd a managementu</w:delText>
              </w:r>
              <w:r w:rsidDel="00EA2629">
                <w:delText xml:space="preserve">, MUNI Brno, </w:delText>
              </w:r>
              <w:r w:rsidRPr="001E0CE3" w:rsidDel="00EA2629">
                <w:rPr>
                  <w:i/>
                </w:rPr>
                <w:delText>jpp</w:delText>
              </w:r>
            </w:del>
          </w:p>
          <w:p w14:paraId="72E936A5" w14:textId="075B81FF" w:rsidR="00E05AA8" w:rsidDel="00EA2629" w:rsidRDefault="00E05AA8">
            <w:pPr>
              <w:ind w:left="322" w:hanging="284"/>
              <w:rPr>
                <w:del w:id="13236" w:author="PS" w:date="2018-11-25T16:20:00Z"/>
              </w:rPr>
              <w:pPrChange w:id="13237" w:author="Matyas Adam" w:date="2018-11-17T20:07:00Z">
                <w:pPr>
                  <w:jc w:val="both"/>
                </w:pPr>
              </w:pPrChange>
            </w:pPr>
            <w:del w:id="13238" w:author="PS" w:date="2018-11-25T16:20:00Z">
              <w:r w:rsidDel="00EA2629">
                <w:delText xml:space="preserve">2014 – 2016 </w:delText>
              </w:r>
              <w:r w:rsidRPr="00234C6A" w:rsidDel="00EA2629">
                <w:delText>Odborný asistent na Univerzitě Palackého v Olomouci, Fakulta tělesné kultury, Katedra společenských věd v</w:delText>
              </w:r>
              <w:r w:rsidDel="00EA2629">
                <w:delText> </w:delText>
              </w:r>
              <w:r w:rsidRPr="00234C6A" w:rsidDel="00EA2629">
                <w:delText>kinantropologii</w:delText>
              </w:r>
            </w:del>
          </w:p>
          <w:p w14:paraId="77E24C60" w14:textId="45755046" w:rsidR="00E05AA8" w:rsidDel="00EA2629" w:rsidRDefault="00E05AA8">
            <w:pPr>
              <w:ind w:left="322" w:hanging="284"/>
              <w:rPr>
                <w:del w:id="13239" w:author="PS" w:date="2018-11-25T16:20:00Z"/>
              </w:rPr>
              <w:pPrChange w:id="13240" w:author="Matyas Adam" w:date="2018-11-17T20:07:00Z">
                <w:pPr>
                  <w:jc w:val="both"/>
                </w:pPr>
              </w:pPrChange>
            </w:pPr>
            <w:del w:id="13241" w:author="PS" w:date="2018-11-25T16:20:00Z">
              <w:r w:rsidDel="00EA2629">
                <w:delText>2015 – dosud  Odborný asistent na Univerzitě Tomáše Bati ve Zlíně, Fakulta logistiky a krizového řízení, Ústav krizového řízení</w:delText>
              </w:r>
            </w:del>
          </w:p>
        </w:tc>
      </w:tr>
      <w:tr w:rsidR="00E05AA8" w:rsidDel="00EA2629" w14:paraId="3BB76024" w14:textId="46D31A24" w:rsidTr="00495DC8">
        <w:trPr>
          <w:trHeight w:val="250"/>
          <w:del w:id="13242" w:author="PS" w:date="2018-11-25T16:20:00Z"/>
        </w:trPr>
        <w:tc>
          <w:tcPr>
            <w:tcW w:w="9859" w:type="dxa"/>
            <w:gridSpan w:val="11"/>
            <w:shd w:val="clear" w:color="auto" w:fill="F7CAAC"/>
          </w:tcPr>
          <w:p w14:paraId="6D10E1E8" w14:textId="6B6CC51F" w:rsidR="00E05AA8" w:rsidDel="00EA2629" w:rsidRDefault="00E05AA8" w:rsidP="00495DC8">
            <w:pPr>
              <w:jc w:val="both"/>
              <w:rPr>
                <w:del w:id="13243" w:author="PS" w:date="2018-11-25T16:20:00Z"/>
              </w:rPr>
            </w:pPr>
            <w:del w:id="13244" w:author="PS" w:date="2018-11-25T16:20:00Z">
              <w:r w:rsidDel="00EA2629">
                <w:rPr>
                  <w:b/>
                </w:rPr>
                <w:delText>Zkušenosti s vedením kvalifikačních a rigorózních prací</w:delText>
              </w:r>
            </w:del>
          </w:p>
        </w:tc>
      </w:tr>
      <w:tr w:rsidR="00E05AA8" w:rsidDel="00EA2629" w14:paraId="08050C93" w14:textId="73A6D527" w:rsidTr="00495DC8">
        <w:trPr>
          <w:trHeight w:val="771"/>
          <w:del w:id="13245" w:author="PS" w:date="2018-11-25T16:20:00Z"/>
        </w:trPr>
        <w:tc>
          <w:tcPr>
            <w:tcW w:w="9859" w:type="dxa"/>
            <w:gridSpan w:val="11"/>
          </w:tcPr>
          <w:p w14:paraId="04F01D6C" w14:textId="59DBF593" w:rsidR="00E05AA8" w:rsidDel="00EA2629" w:rsidRDefault="00E05AA8" w:rsidP="00495DC8">
            <w:pPr>
              <w:jc w:val="both"/>
              <w:rPr>
                <w:del w:id="13246" w:author="PS" w:date="2018-11-25T16:20:00Z"/>
              </w:rPr>
            </w:pPr>
            <w:del w:id="13247" w:author="PS" w:date="2018-11-25T16:20:00Z">
              <w:r w:rsidDel="00EA2629">
                <w:delText>Bakalářské práce</w:delText>
              </w:r>
            </w:del>
            <w:ins w:id="13248" w:author="Matyas Adam" w:date="2018-11-17T18:06:00Z">
              <w:del w:id="13249" w:author="PS" w:date="2018-11-25T16:20:00Z">
                <w:r w:rsidDel="00EA2629">
                  <w:delText>:</w:delText>
                </w:r>
              </w:del>
            </w:ins>
            <w:del w:id="13250" w:author="PS" w:date="2018-11-25T16:20:00Z">
              <w:r w:rsidDel="00EA2629">
                <w:delText xml:space="preserve"> - 11</w:delText>
              </w:r>
            </w:del>
          </w:p>
          <w:p w14:paraId="0AA571A2" w14:textId="4D9BF8DB" w:rsidR="00E05AA8" w:rsidDel="00EA2629" w:rsidRDefault="00E05AA8" w:rsidP="00495DC8">
            <w:pPr>
              <w:jc w:val="both"/>
              <w:rPr>
                <w:del w:id="13251" w:author="PS" w:date="2018-11-25T16:20:00Z"/>
              </w:rPr>
            </w:pPr>
            <w:del w:id="13252" w:author="PS" w:date="2018-11-25T16:20:00Z">
              <w:r w:rsidDel="00EA2629">
                <w:delText>Diplomové práce</w:delText>
              </w:r>
            </w:del>
            <w:ins w:id="13253" w:author="Matyas Adam" w:date="2018-11-17T18:06:00Z">
              <w:del w:id="13254" w:author="PS" w:date="2018-11-25T16:20:00Z">
                <w:r w:rsidDel="00EA2629">
                  <w:delText>:</w:delText>
                </w:r>
              </w:del>
            </w:ins>
            <w:del w:id="13255" w:author="PS" w:date="2018-11-25T16:20:00Z">
              <w:r w:rsidDel="00EA2629">
                <w:delText xml:space="preserve"> - 2</w:delText>
              </w:r>
            </w:del>
          </w:p>
        </w:tc>
      </w:tr>
      <w:tr w:rsidR="00E05AA8" w:rsidDel="00EA2629" w14:paraId="1673B939" w14:textId="305535D0" w:rsidTr="00495DC8">
        <w:trPr>
          <w:cantSplit/>
          <w:del w:id="13256" w:author="PS" w:date="2018-11-25T16:20:00Z"/>
        </w:trPr>
        <w:tc>
          <w:tcPr>
            <w:tcW w:w="3347" w:type="dxa"/>
            <w:gridSpan w:val="2"/>
            <w:tcBorders>
              <w:top w:val="single" w:sz="12" w:space="0" w:color="auto"/>
            </w:tcBorders>
            <w:shd w:val="clear" w:color="auto" w:fill="F7CAAC"/>
          </w:tcPr>
          <w:p w14:paraId="44C02A22" w14:textId="20504E20" w:rsidR="00E05AA8" w:rsidDel="00EA2629" w:rsidRDefault="00E05AA8" w:rsidP="00495DC8">
            <w:pPr>
              <w:jc w:val="both"/>
              <w:rPr>
                <w:del w:id="13257" w:author="PS" w:date="2018-11-25T16:20:00Z"/>
              </w:rPr>
            </w:pPr>
            <w:del w:id="13258" w:author="PS" w:date="2018-11-25T16:20:00Z">
              <w:r w:rsidDel="00EA2629">
                <w:rPr>
                  <w:b/>
                </w:rPr>
                <w:delText xml:space="preserve">Obor habilitačního řízení </w:delText>
              </w:r>
            </w:del>
          </w:p>
        </w:tc>
        <w:tc>
          <w:tcPr>
            <w:tcW w:w="2245" w:type="dxa"/>
            <w:gridSpan w:val="2"/>
            <w:tcBorders>
              <w:top w:val="single" w:sz="12" w:space="0" w:color="auto"/>
            </w:tcBorders>
            <w:shd w:val="clear" w:color="auto" w:fill="F7CAAC"/>
          </w:tcPr>
          <w:p w14:paraId="1B1D462D" w14:textId="6505AB50" w:rsidR="00E05AA8" w:rsidDel="00EA2629" w:rsidRDefault="00E05AA8" w:rsidP="00495DC8">
            <w:pPr>
              <w:jc w:val="both"/>
              <w:rPr>
                <w:del w:id="13259" w:author="PS" w:date="2018-11-25T16:20:00Z"/>
              </w:rPr>
            </w:pPr>
            <w:del w:id="13260" w:author="PS" w:date="2018-11-25T16:20:00Z">
              <w:r w:rsidDel="00EA2629">
                <w:rPr>
                  <w:b/>
                </w:rPr>
                <w:delText>Rok udělení hodnosti</w:delText>
              </w:r>
            </w:del>
          </w:p>
        </w:tc>
        <w:tc>
          <w:tcPr>
            <w:tcW w:w="2248" w:type="dxa"/>
            <w:gridSpan w:val="4"/>
            <w:tcBorders>
              <w:top w:val="single" w:sz="12" w:space="0" w:color="auto"/>
              <w:right w:val="single" w:sz="12" w:space="0" w:color="auto"/>
            </w:tcBorders>
            <w:shd w:val="clear" w:color="auto" w:fill="F7CAAC"/>
          </w:tcPr>
          <w:p w14:paraId="4D19EE6F" w14:textId="3AB3B92F" w:rsidR="00E05AA8" w:rsidDel="00EA2629" w:rsidRDefault="00E05AA8" w:rsidP="00495DC8">
            <w:pPr>
              <w:jc w:val="both"/>
              <w:rPr>
                <w:del w:id="13261" w:author="PS" w:date="2018-11-25T16:20:00Z"/>
              </w:rPr>
            </w:pPr>
            <w:del w:id="13262" w:author="PS" w:date="2018-11-25T16:20:00Z">
              <w:r w:rsidDel="00EA2629">
                <w:rPr>
                  <w:b/>
                </w:rPr>
                <w:delText>Řízení konáno na VŠ</w:delText>
              </w:r>
            </w:del>
          </w:p>
        </w:tc>
        <w:tc>
          <w:tcPr>
            <w:tcW w:w="2019" w:type="dxa"/>
            <w:gridSpan w:val="3"/>
            <w:tcBorders>
              <w:top w:val="single" w:sz="12" w:space="0" w:color="auto"/>
              <w:left w:val="single" w:sz="12" w:space="0" w:color="auto"/>
            </w:tcBorders>
            <w:shd w:val="clear" w:color="auto" w:fill="F7CAAC"/>
          </w:tcPr>
          <w:p w14:paraId="76DCFA1A" w14:textId="1BD40875" w:rsidR="00E05AA8" w:rsidDel="00EA2629" w:rsidRDefault="00E05AA8" w:rsidP="00495DC8">
            <w:pPr>
              <w:jc w:val="both"/>
              <w:rPr>
                <w:del w:id="13263" w:author="PS" w:date="2018-11-25T16:20:00Z"/>
                <w:b/>
              </w:rPr>
            </w:pPr>
            <w:del w:id="13264" w:author="PS" w:date="2018-11-25T16:20:00Z">
              <w:r w:rsidDel="00EA2629">
                <w:rPr>
                  <w:b/>
                </w:rPr>
                <w:delText>Ohlasy publikací</w:delText>
              </w:r>
            </w:del>
          </w:p>
        </w:tc>
      </w:tr>
      <w:tr w:rsidR="00E05AA8" w:rsidDel="00EA2629" w14:paraId="05A55626" w14:textId="3C7B0D3F" w:rsidTr="00495DC8">
        <w:trPr>
          <w:cantSplit/>
          <w:del w:id="13265" w:author="PS" w:date="2018-11-25T16:20:00Z"/>
        </w:trPr>
        <w:tc>
          <w:tcPr>
            <w:tcW w:w="3347" w:type="dxa"/>
            <w:gridSpan w:val="2"/>
          </w:tcPr>
          <w:p w14:paraId="70958A42" w14:textId="4FFE4713" w:rsidR="00E05AA8" w:rsidDel="00EA2629" w:rsidRDefault="00E05AA8" w:rsidP="00495DC8">
            <w:pPr>
              <w:jc w:val="both"/>
              <w:rPr>
                <w:del w:id="13266" w:author="PS" w:date="2018-11-25T16:20:00Z"/>
              </w:rPr>
            </w:pPr>
          </w:p>
        </w:tc>
        <w:tc>
          <w:tcPr>
            <w:tcW w:w="2245" w:type="dxa"/>
            <w:gridSpan w:val="2"/>
          </w:tcPr>
          <w:p w14:paraId="33E5FBEA" w14:textId="68F98DEC" w:rsidR="00E05AA8" w:rsidDel="00EA2629" w:rsidRDefault="00E05AA8" w:rsidP="00495DC8">
            <w:pPr>
              <w:jc w:val="both"/>
              <w:rPr>
                <w:del w:id="13267" w:author="PS" w:date="2018-11-25T16:20:00Z"/>
              </w:rPr>
            </w:pPr>
          </w:p>
        </w:tc>
        <w:tc>
          <w:tcPr>
            <w:tcW w:w="2248" w:type="dxa"/>
            <w:gridSpan w:val="4"/>
            <w:tcBorders>
              <w:right w:val="single" w:sz="12" w:space="0" w:color="auto"/>
            </w:tcBorders>
          </w:tcPr>
          <w:p w14:paraId="18FE1641" w14:textId="48C697C3" w:rsidR="00E05AA8" w:rsidDel="00EA2629" w:rsidRDefault="00E05AA8" w:rsidP="00495DC8">
            <w:pPr>
              <w:jc w:val="both"/>
              <w:rPr>
                <w:del w:id="13268" w:author="PS" w:date="2018-11-25T16:20:00Z"/>
              </w:rPr>
            </w:pPr>
          </w:p>
        </w:tc>
        <w:tc>
          <w:tcPr>
            <w:tcW w:w="632" w:type="dxa"/>
            <w:tcBorders>
              <w:left w:val="single" w:sz="12" w:space="0" w:color="auto"/>
            </w:tcBorders>
            <w:shd w:val="clear" w:color="auto" w:fill="F7CAAC"/>
          </w:tcPr>
          <w:p w14:paraId="66A871B6" w14:textId="2146CC1C" w:rsidR="00E05AA8" w:rsidDel="00EA2629" w:rsidRDefault="00E05AA8" w:rsidP="00495DC8">
            <w:pPr>
              <w:jc w:val="both"/>
              <w:rPr>
                <w:del w:id="13269" w:author="PS" w:date="2018-11-25T16:20:00Z"/>
              </w:rPr>
            </w:pPr>
            <w:del w:id="13270" w:author="PS" w:date="2018-11-25T16:20:00Z">
              <w:r w:rsidDel="00EA2629">
                <w:rPr>
                  <w:b/>
                </w:rPr>
                <w:delText>WOS</w:delText>
              </w:r>
            </w:del>
          </w:p>
        </w:tc>
        <w:tc>
          <w:tcPr>
            <w:tcW w:w="693" w:type="dxa"/>
            <w:shd w:val="clear" w:color="auto" w:fill="F7CAAC"/>
          </w:tcPr>
          <w:p w14:paraId="671F3280" w14:textId="101959B3" w:rsidR="00E05AA8" w:rsidDel="00EA2629" w:rsidRDefault="00E05AA8" w:rsidP="00495DC8">
            <w:pPr>
              <w:jc w:val="both"/>
              <w:rPr>
                <w:del w:id="13271" w:author="PS" w:date="2018-11-25T16:20:00Z"/>
                <w:sz w:val="18"/>
              </w:rPr>
            </w:pPr>
            <w:del w:id="13272" w:author="PS" w:date="2018-11-25T16:20:00Z">
              <w:r w:rsidDel="00EA2629">
                <w:rPr>
                  <w:b/>
                  <w:sz w:val="18"/>
                </w:rPr>
                <w:delText>Scopus</w:delText>
              </w:r>
            </w:del>
          </w:p>
        </w:tc>
        <w:tc>
          <w:tcPr>
            <w:tcW w:w="694" w:type="dxa"/>
            <w:shd w:val="clear" w:color="auto" w:fill="F7CAAC"/>
          </w:tcPr>
          <w:p w14:paraId="32E13B1B" w14:textId="166F0763" w:rsidR="00E05AA8" w:rsidDel="00EA2629" w:rsidRDefault="00E05AA8" w:rsidP="00495DC8">
            <w:pPr>
              <w:jc w:val="both"/>
              <w:rPr>
                <w:del w:id="13273" w:author="PS" w:date="2018-11-25T16:20:00Z"/>
              </w:rPr>
            </w:pPr>
            <w:del w:id="13274" w:author="PS" w:date="2018-11-25T16:20:00Z">
              <w:r w:rsidDel="00EA2629">
                <w:rPr>
                  <w:b/>
                  <w:sz w:val="18"/>
                </w:rPr>
                <w:delText>ostatní</w:delText>
              </w:r>
            </w:del>
          </w:p>
        </w:tc>
      </w:tr>
      <w:tr w:rsidR="00E05AA8" w:rsidDel="00EA2629" w14:paraId="0A1F4561" w14:textId="0646E5FD" w:rsidTr="00495DC8">
        <w:trPr>
          <w:cantSplit/>
          <w:trHeight w:val="70"/>
          <w:del w:id="13275" w:author="PS" w:date="2018-11-25T16:20:00Z"/>
        </w:trPr>
        <w:tc>
          <w:tcPr>
            <w:tcW w:w="3347" w:type="dxa"/>
            <w:gridSpan w:val="2"/>
            <w:shd w:val="clear" w:color="auto" w:fill="F7CAAC"/>
          </w:tcPr>
          <w:p w14:paraId="32E6B364" w14:textId="4B765118" w:rsidR="00E05AA8" w:rsidDel="00EA2629" w:rsidRDefault="00E05AA8" w:rsidP="00495DC8">
            <w:pPr>
              <w:jc w:val="both"/>
              <w:rPr>
                <w:del w:id="13276" w:author="PS" w:date="2018-11-25T16:20:00Z"/>
              </w:rPr>
            </w:pPr>
            <w:del w:id="13277" w:author="PS" w:date="2018-11-25T16:20:00Z">
              <w:r w:rsidDel="00EA2629">
                <w:rPr>
                  <w:b/>
                </w:rPr>
                <w:delText>Obor jmenovacího řízení</w:delText>
              </w:r>
            </w:del>
          </w:p>
        </w:tc>
        <w:tc>
          <w:tcPr>
            <w:tcW w:w="2245" w:type="dxa"/>
            <w:gridSpan w:val="2"/>
            <w:shd w:val="clear" w:color="auto" w:fill="F7CAAC"/>
          </w:tcPr>
          <w:p w14:paraId="577CD706" w14:textId="2DC5C69A" w:rsidR="00E05AA8" w:rsidDel="00EA2629" w:rsidRDefault="00E05AA8" w:rsidP="00495DC8">
            <w:pPr>
              <w:jc w:val="both"/>
              <w:rPr>
                <w:del w:id="13278" w:author="PS" w:date="2018-11-25T16:20:00Z"/>
              </w:rPr>
            </w:pPr>
            <w:del w:id="13279" w:author="PS" w:date="2018-11-25T16:20:00Z">
              <w:r w:rsidDel="00EA2629">
                <w:rPr>
                  <w:b/>
                </w:rPr>
                <w:delText>Rok udělení hodnosti</w:delText>
              </w:r>
            </w:del>
          </w:p>
        </w:tc>
        <w:tc>
          <w:tcPr>
            <w:tcW w:w="2248" w:type="dxa"/>
            <w:gridSpan w:val="4"/>
            <w:tcBorders>
              <w:right w:val="single" w:sz="12" w:space="0" w:color="auto"/>
            </w:tcBorders>
            <w:shd w:val="clear" w:color="auto" w:fill="F7CAAC"/>
          </w:tcPr>
          <w:p w14:paraId="6B51D6E5" w14:textId="76F6E10E" w:rsidR="00E05AA8" w:rsidDel="00EA2629" w:rsidRDefault="00E05AA8" w:rsidP="00495DC8">
            <w:pPr>
              <w:jc w:val="both"/>
              <w:rPr>
                <w:del w:id="13280" w:author="PS" w:date="2018-11-25T16:20:00Z"/>
              </w:rPr>
            </w:pPr>
            <w:del w:id="13281" w:author="PS" w:date="2018-11-25T16:20:00Z">
              <w:r w:rsidDel="00EA2629">
                <w:rPr>
                  <w:b/>
                </w:rPr>
                <w:delText>Řízení konáno na VŠ</w:delText>
              </w:r>
            </w:del>
          </w:p>
        </w:tc>
        <w:tc>
          <w:tcPr>
            <w:tcW w:w="632" w:type="dxa"/>
            <w:vMerge w:val="restart"/>
            <w:tcBorders>
              <w:left w:val="single" w:sz="12" w:space="0" w:color="auto"/>
            </w:tcBorders>
          </w:tcPr>
          <w:p w14:paraId="3DAE079A" w14:textId="7824CAE5" w:rsidR="00E05AA8" w:rsidDel="00EA2629" w:rsidRDefault="00E05AA8" w:rsidP="00495DC8">
            <w:pPr>
              <w:jc w:val="both"/>
              <w:rPr>
                <w:del w:id="13282" w:author="PS" w:date="2018-11-25T16:20:00Z"/>
                <w:b/>
              </w:rPr>
            </w:pPr>
            <w:del w:id="13283" w:author="PS" w:date="2018-11-25T16:20:00Z">
              <w:r w:rsidDel="00EA2629">
                <w:rPr>
                  <w:b/>
                </w:rPr>
                <w:delText>2</w:delText>
              </w:r>
            </w:del>
          </w:p>
        </w:tc>
        <w:tc>
          <w:tcPr>
            <w:tcW w:w="693" w:type="dxa"/>
            <w:vMerge w:val="restart"/>
          </w:tcPr>
          <w:p w14:paraId="586674E3" w14:textId="3688BA4A" w:rsidR="00E05AA8" w:rsidDel="00EA2629" w:rsidRDefault="00E05AA8" w:rsidP="00495DC8">
            <w:pPr>
              <w:jc w:val="both"/>
              <w:rPr>
                <w:del w:id="13284" w:author="PS" w:date="2018-11-25T16:20:00Z"/>
                <w:b/>
              </w:rPr>
            </w:pPr>
            <w:del w:id="13285" w:author="PS" w:date="2018-11-25T16:20:00Z">
              <w:r w:rsidDel="00EA2629">
                <w:rPr>
                  <w:b/>
                </w:rPr>
                <w:delText>1</w:delText>
              </w:r>
            </w:del>
          </w:p>
        </w:tc>
        <w:tc>
          <w:tcPr>
            <w:tcW w:w="694" w:type="dxa"/>
            <w:vMerge w:val="restart"/>
          </w:tcPr>
          <w:p w14:paraId="6D9F0F6A" w14:textId="365F6F8B" w:rsidR="00E05AA8" w:rsidDel="00EA2629" w:rsidRDefault="00E05AA8" w:rsidP="00495DC8">
            <w:pPr>
              <w:jc w:val="both"/>
              <w:rPr>
                <w:del w:id="13286" w:author="PS" w:date="2018-11-25T16:20:00Z"/>
                <w:b/>
              </w:rPr>
            </w:pPr>
            <w:del w:id="13287" w:author="PS" w:date="2018-11-25T16:20:00Z">
              <w:r w:rsidDel="00EA2629">
                <w:rPr>
                  <w:b/>
                </w:rPr>
                <w:delText>16</w:delText>
              </w:r>
            </w:del>
          </w:p>
        </w:tc>
      </w:tr>
      <w:tr w:rsidR="00E05AA8" w:rsidDel="00EA2629" w14:paraId="6AB3BE1F" w14:textId="32D34687" w:rsidTr="00495DC8">
        <w:trPr>
          <w:trHeight w:val="205"/>
          <w:del w:id="13288" w:author="PS" w:date="2018-11-25T16:20:00Z"/>
        </w:trPr>
        <w:tc>
          <w:tcPr>
            <w:tcW w:w="3347" w:type="dxa"/>
            <w:gridSpan w:val="2"/>
          </w:tcPr>
          <w:p w14:paraId="6CB5550E" w14:textId="68F1E11E" w:rsidR="00E05AA8" w:rsidDel="00EA2629" w:rsidRDefault="00E05AA8" w:rsidP="00495DC8">
            <w:pPr>
              <w:jc w:val="both"/>
              <w:rPr>
                <w:del w:id="13289" w:author="PS" w:date="2018-11-25T16:20:00Z"/>
              </w:rPr>
            </w:pPr>
          </w:p>
        </w:tc>
        <w:tc>
          <w:tcPr>
            <w:tcW w:w="2245" w:type="dxa"/>
            <w:gridSpan w:val="2"/>
          </w:tcPr>
          <w:p w14:paraId="038CEA7B" w14:textId="22561D4F" w:rsidR="00E05AA8" w:rsidDel="00EA2629" w:rsidRDefault="00E05AA8" w:rsidP="00495DC8">
            <w:pPr>
              <w:jc w:val="both"/>
              <w:rPr>
                <w:del w:id="13290" w:author="PS" w:date="2018-11-25T16:20:00Z"/>
              </w:rPr>
            </w:pPr>
          </w:p>
        </w:tc>
        <w:tc>
          <w:tcPr>
            <w:tcW w:w="2248" w:type="dxa"/>
            <w:gridSpan w:val="4"/>
            <w:tcBorders>
              <w:right w:val="single" w:sz="12" w:space="0" w:color="auto"/>
            </w:tcBorders>
          </w:tcPr>
          <w:p w14:paraId="500C35D7" w14:textId="5CAF1845" w:rsidR="00E05AA8" w:rsidDel="00EA2629" w:rsidRDefault="00E05AA8" w:rsidP="00495DC8">
            <w:pPr>
              <w:jc w:val="both"/>
              <w:rPr>
                <w:del w:id="13291" w:author="PS" w:date="2018-11-25T16:20:00Z"/>
              </w:rPr>
            </w:pPr>
          </w:p>
        </w:tc>
        <w:tc>
          <w:tcPr>
            <w:tcW w:w="632" w:type="dxa"/>
            <w:vMerge/>
            <w:tcBorders>
              <w:left w:val="single" w:sz="12" w:space="0" w:color="auto"/>
            </w:tcBorders>
            <w:vAlign w:val="center"/>
          </w:tcPr>
          <w:p w14:paraId="7F7A6C0B" w14:textId="4442EE3A" w:rsidR="00E05AA8" w:rsidDel="00EA2629" w:rsidRDefault="00E05AA8" w:rsidP="00495DC8">
            <w:pPr>
              <w:rPr>
                <w:del w:id="13292" w:author="PS" w:date="2018-11-25T16:20:00Z"/>
                <w:b/>
              </w:rPr>
            </w:pPr>
          </w:p>
        </w:tc>
        <w:tc>
          <w:tcPr>
            <w:tcW w:w="693" w:type="dxa"/>
            <w:vMerge/>
            <w:vAlign w:val="center"/>
          </w:tcPr>
          <w:p w14:paraId="168FD444" w14:textId="56B9F4C5" w:rsidR="00E05AA8" w:rsidDel="00EA2629" w:rsidRDefault="00E05AA8" w:rsidP="00495DC8">
            <w:pPr>
              <w:rPr>
                <w:del w:id="13293" w:author="PS" w:date="2018-11-25T16:20:00Z"/>
                <w:b/>
              </w:rPr>
            </w:pPr>
          </w:p>
        </w:tc>
        <w:tc>
          <w:tcPr>
            <w:tcW w:w="694" w:type="dxa"/>
            <w:vMerge/>
            <w:vAlign w:val="center"/>
          </w:tcPr>
          <w:p w14:paraId="26CEE855" w14:textId="36F01145" w:rsidR="00E05AA8" w:rsidDel="00EA2629" w:rsidRDefault="00E05AA8" w:rsidP="00495DC8">
            <w:pPr>
              <w:rPr>
                <w:del w:id="13294" w:author="PS" w:date="2018-11-25T16:20:00Z"/>
                <w:b/>
              </w:rPr>
            </w:pPr>
          </w:p>
        </w:tc>
      </w:tr>
      <w:tr w:rsidR="00E05AA8" w:rsidDel="00EA2629" w14:paraId="4A1E54E7" w14:textId="7C648224" w:rsidTr="00495DC8">
        <w:trPr>
          <w:del w:id="13295" w:author="PS" w:date="2018-11-25T16:20:00Z"/>
        </w:trPr>
        <w:tc>
          <w:tcPr>
            <w:tcW w:w="9859" w:type="dxa"/>
            <w:gridSpan w:val="11"/>
            <w:shd w:val="clear" w:color="auto" w:fill="F7CAAC"/>
          </w:tcPr>
          <w:p w14:paraId="0C91A2C7" w14:textId="6E45874D" w:rsidR="00E05AA8" w:rsidDel="00EA2629" w:rsidRDefault="00E05AA8" w:rsidP="00495DC8">
            <w:pPr>
              <w:jc w:val="both"/>
              <w:rPr>
                <w:del w:id="13296" w:author="PS" w:date="2018-11-25T16:20:00Z"/>
                <w:b/>
              </w:rPr>
            </w:pPr>
            <w:del w:id="13297" w:author="PS" w:date="2018-11-25T16:20:00Z">
              <w:r w:rsidDel="00EA2629">
                <w:rPr>
                  <w:b/>
                </w:rPr>
                <w:delText xml:space="preserve">Přehled o nejvýznamnější publikační a další tvůrčí činnosti nebo další profesní činnosti u odborníků z praxe vztahující se k zabezpečovaným předmětům </w:delText>
              </w:r>
            </w:del>
          </w:p>
        </w:tc>
      </w:tr>
      <w:tr w:rsidR="00E05AA8" w:rsidDel="00EA2629" w14:paraId="399DC196" w14:textId="448A4F27" w:rsidTr="00495DC8">
        <w:trPr>
          <w:trHeight w:val="2347"/>
          <w:del w:id="13298" w:author="PS" w:date="2018-11-25T16:20:00Z"/>
        </w:trPr>
        <w:tc>
          <w:tcPr>
            <w:tcW w:w="9859" w:type="dxa"/>
            <w:gridSpan w:val="11"/>
          </w:tcPr>
          <w:p w14:paraId="08AC0CFF" w14:textId="3FFF3E9D" w:rsidR="00E05AA8" w:rsidDel="00EA2629" w:rsidRDefault="00E05AA8">
            <w:pPr>
              <w:spacing w:after="60"/>
              <w:ind w:left="322" w:hanging="284"/>
              <w:jc w:val="both"/>
              <w:rPr>
                <w:del w:id="13299" w:author="PS" w:date="2018-11-25T16:20:00Z"/>
              </w:rPr>
              <w:pPrChange w:id="13300" w:author="Matyas Adam" w:date="2018-11-17T20:08:00Z">
                <w:pPr>
                  <w:spacing w:after="60"/>
                  <w:jc w:val="both"/>
                </w:pPr>
              </w:pPrChange>
            </w:pPr>
            <w:del w:id="13301" w:author="PS" w:date="2018-11-25T16:20:00Z">
              <w:r w:rsidRPr="00F6691E" w:rsidDel="00EA2629">
                <w:delText>TARABA, Pavel</w:delText>
              </w:r>
            </w:del>
            <w:ins w:id="13302" w:author="Matyas Adam" w:date="2018-11-17T20:08:00Z">
              <w:del w:id="13303" w:author="PS" w:date="2018-11-25T16:20:00Z">
                <w:r w:rsidRPr="00F6691E" w:rsidDel="00EA2629">
                  <w:delText>P</w:delText>
                </w:r>
                <w:r w:rsidDel="00EA2629">
                  <w:delText>.</w:delText>
                </w:r>
              </w:del>
            </w:ins>
            <w:del w:id="13304" w:author="PS" w:date="2018-11-25T16:20:00Z">
              <w:r w:rsidDel="00EA2629">
                <w:delText>,</w:delText>
              </w:r>
              <w:r w:rsidRPr="00F6691E" w:rsidDel="00EA2629">
                <w:delText xml:space="preserve"> TROJAN, Jakub</w:delText>
              </w:r>
            </w:del>
            <w:ins w:id="13305" w:author="Matyas Adam" w:date="2018-11-17T20:08:00Z">
              <w:del w:id="13306" w:author="PS" w:date="2018-11-25T16:20:00Z">
                <w:r w:rsidRPr="00F6691E" w:rsidDel="00EA2629">
                  <w:delText>J</w:delText>
                </w:r>
                <w:r w:rsidDel="00EA2629">
                  <w:delText>.</w:delText>
                </w:r>
              </w:del>
            </w:ins>
            <w:del w:id="13307" w:author="PS" w:date="2018-11-25T16:20:00Z">
              <w:r w:rsidDel="00EA2629">
                <w:delText>,</w:delText>
              </w:r>
              <w:r w:rsidRPr="00F6691E" w:rsidDel="00EA2629">
                <w:delText xml:space="preserve"> </w:delText>
              </w:r>
              <w:r w:rsidRPr="000B7FCD" w:rsidDel="00EA2629">
                <w:rPr>
                  <w:b/>
                </w:rPr>
                <w:delText>KAVKOVA</w:delText>
              </w:r>
            </w:del>
            <w:ins w:id="13308" w:author="Matyas Adam" w:date="2018-11-17T20:09:00Z">
              <w:del w:id="13309" w:author="PS" w:date="2018-11-25T16:20:00Z">
                <w:r w:rsidRPr="000B7FCD" w:rsidDel="00EA2629">
                  <w:rPr>
                    <w:b/>
                  </w:rPr>
                  <w:delText>KAVKOV</w:delText>
                </w:r>
                <w:r w:rsidDel="00EA2629">
                  <w:rPr>
                    <w:b/>
                  </w:rPr>
                  <w:delText>Á</w:delText>
                </w:r>
              </w:del>
            </w:ins>
            <w:del w:id="13310" w:author="PS" w:date="2018-11-25T16:20:00Z">
              <w:r w:rsidRPr="000B7FCD" w:rsidDel="00EA2629">
                <w:rPr>
                  <w:b/>
                </w:rPr>
                <w:delText xml:space="preserve">, Veronika </w:delText>
              </w:r>
            </w:del>
            <w:ins w:id="13311" w:author="Matyas Adam" w:date="2018-11-17T20:08:00Z">
              <w:del w:id="13312" w:author="PS" w:date="2018-11-25T16:20:00Z">
                <w:r w:rsidRPr="000B7FCD" w:rsidDel="00EA2629">
                  <w:rPr>
                    <w:b/>
                  </w:rPr>
                  <w:delText>V</w:delText>
                </w:r>
                <w:r w:rsidDel="00EA2629">
                  <w:rPr>
                    <w:b/>
                  </w:rPr>
                  <w:delText>.</w:delText>
                </w:r>
                <w:r w:rsidRPr="000B7FCD" w:rsidDel="00EA2629">
                  <w:rPr>
                    <w:b/>
                  </w:rPr>
                  <w:delText xml:space="preserve"> </w:delText>
                </w:r>
              </w:del>
            </w:ins>
            <w:del w:id="13313" w:author="PS" w:date="2018-11-25T16:20:00Z">
              <w:r w:rsidRPr="000B7FCD" w:rsidDel="00EA2629">
                <w:rPr>
                  <w:b/>
                </w:rPr>
                <w:delText>(45%)</w:delText>
              </w:r>
              <w:r w:rsidDel="00EA2629">
                <w:rPr>
                  <w:b/>
                </w:rPr>
                <w:delText>.</w:delText>
              </w:r>
              <w:r w:rsidRPr="00F6691E" w:rsidDel="00EA2629">
                <w:delText xml:space="preserve"> Development of the knowledge system based on formation of holistic competence of project managers in the Czech Republic. In: </w:delText>
              </w:r>
              <w:r w:rsidRPr="00F6691E" w:rsidDel="00EA2629">
                <w:rPr>
                  <w:i/>
                  <w:iCs/>
                </w:rPr>
                <w:delText>Computer Sciences and Information Technologies (CSIT), 2017 12th International Scientific and Technical Conference on</w:delText>
              </w:r>
              <w:r w:rsidRPr="00F6691E" w:rsidDel="00EA2629">
                <w:delText>. IEEE,</w:delText>
              </w:r>
              <w:r w:rsidDel="00EA2629">
                <w:delText xml:space="preserve"> 2017.</w:delText>
              </w:r>
              <w:r w:rsidRPr="00F6691E" w:rsidDel="00EA2629">
                <w:delText xml:space="preserve"> p. 165-171.</w:delText>
              </w:r>
            </w:del>
          </w:p>
          <w:p w14:paraId="4B7B3567" w14:textId="22E608F8" w:rsidR="00E05AA8" w:rsidRPr="00F6691E" w:rsidDel="00EA2629" w:rsidRDefault="00E05AA8">
            <w:pPr>
              <w:spacing w:after="60"/>
              <w:ind w:left="322" w:hanging="284"/>
              <w:jc w:val="both"/>
              <w:rPr>
                <w:del w:id="13314" w:author="PS" w:date="2018-11-25T16:20:00Z"/>
              </w:rPr>
              <w:pPrChange w:id="13315" w:author="Matyas Adam" w:date="2018-11-17T20:08:00Z">
                <w:pPr>
                  <w:spacing w:after="60"/>
                  <w:jc w:val="both"/>
                </w:pPr>
              </w:pPrChange>
            </w:pPr>
            <w:del w:id="13316" w:author="PS" w:date="2018-11-25T16:20:00Z">
              <w:r w:rsidRPr="00F6691E" w:rsidDel="00EA2629">
                <w:delText>MALŮŠ, Marek</w:delText>
              </w:r>
            </w:del>
            <w:ins w:id="13317" w:author="Matyas Adam" w:date="2018-11-17T20:08:00Z">
              <w:del w:id="13318" w:author="PS" w:date="2018-11-25T16:20:00Z">
                <w:r w:rsidRPr="00F6691E" w:rsidDel="00EA2629">
                  <w:delText>M</w:delText>
                </w:r>
                <w:r w:rsidDel="00EA2629">
                  <w:delText>.</w:delText>
                </w:r>
              </w:del>
            </w:ins>
            <w:del w:id="13319" w:author="PS" w:date="2018-11-25T16:20:00Z">
              <w:r w:rsidDel="00EA2629">
                <w:delText>,</w:delText>
              </w:r>
              <w:r w:rsidRPr="00F6691E" w:rsidDel="00EA2629">
                <w:delText xml:space="preserve"> </w:delText>
              </w:r>
              <w:r w:rsidRPr="000B7FCD" w:rsidDel="00EA2629">
                <w:rPr>
                  <w:b/>
                </w:rPr>
                <w:delText xml:space="preserve">KAVKOVÁ, Veronika </w:delText>
              </w:r>
            </w:del>
            <w:ins w:id="13320" w:author="Matyas Adam" w:date="2018-11-17T20:08:00Z">
              <w:del w:id="13321" w:author="PS" w:date="2018-11-25T16:20:00Z">
                <w:r w:rsidRPr="000B7FCD" w:rsidDel="00EA2629">
                  <w:rPr>
                    <w:b/>
                  </w:rPr>
                  <w:delText>V</w:delText>
                </w:r>
                <w:r w:rsidDel="00EA2629">
                  <w:rPr>
                    <w:b/>
                  </w:rPr>
                  <w:delText>.</w:delText>
                </w:r>
                <w:r w:rsidRPr="000B7FCD" w:rsidDel="00EA2629">
                  <w:rPr>
                    <w:b/>
                  </w:rPr>
                  <w:delText xml:space="preserve"> </w:delText>
                </w:r>
              </w:del>
            </w:ins>
            <w:del w:id="13322" w:author="PS" w:date="2018-11-25T16:20:00Z">
              <w:r w:rsidRPr="000B7FCD" w:rsidDel="00EA2629">
                <w:rPr>
                  <w:b/>
                </w:rPr>
                <w:delText>(30 %)</w:delText>
              </w:r>
              <w:r w:rsidRPr="00AA7F71" w:rsidDel="00EA2629">
                <w:delText>,</w:delText>
              </w:r>
              <w:r w:rsidRPr="00F6691E" w:rsidDel="00EA2629">
                <w:delText xml:space="preserve"> DOSTÁL, Daniel</w:delText>
              </w:r>
            </w:del>
            <w:ins w:id="13323" w:author="Matyas Adam" w:date="2018-11-17T20:08:00Z">
              <w:del w:id="13324" w:author="PS" w:date="2018-11-25T16:20:00Z">
                <w:r w:rsidRPr="00F6691E" w:rsidDel="00EA2629">
                  <w:delText>D</w:delText>
                </w:r>
                <w:r w:rsidDel="00EA2629">
                  <w:delText>.</w:delText>
                </w:r>
              </w:del>
            </w:ins>
            <w:del w:id="13325" w:author="PS" w:date="2018-11-25T16:20:00Z">
              <w:r w:rsidDel="00EA2629">
                <w:delText>, KUPKA, Martin</w:delText>
              </w:r>
            </w:del>
            <w:ins w:id="13326" w:author="Matyas Adam" w:date="2018-11-17T20:08:00Z">
              <w:del w:id="13327" w:author="PS" w:date="2018-11-25T16:20:00Z">
                <w:r w:rsidDel="00EA2629">
                  <w:delText>M.</w:delText>
                </w:r>
              </w:del>
            </w:ins>
            <w:del w:id="13328" w:author="PS" w:date="2018-11-25T16:20:00Z">
              <w:r w:rsidDel="00EA2629">
                <w:delText>.</w:delText>
              </w:r>
              <w:r w:rsidRPr="00F6691E" w:rsidDel="00EA2629">
                <w:delText xml:space="preserve"> Chamber restricted environmental stimulation and heart rate variability. </w:delText>
              </w:r>
              <w:r w:rsidRPr="00B50A28" w:rsidDel="00EA2629">
                <w:rPr>
                  <w:i/>
                </w:rPr>
                <w:delText>Ad Alta : journal of interdisciplinar research</w:delText>
              </w:r>
              <w:r w:rsidDel="00EA2629">
                <w:rPr>
                  <w:i/>
                </w:rPr>
                <w:delText>.</w:delText>
              </w:r>
              <w:r w:rsidDel="00EA2629">
                <w:delText xml:space="preserve"> </w:delText>
              </w:r>
              <w:r w:rsidRPr="00F6691E" w:rsidDel="00EA2629">
                <w:delText>2015.</w:delText>
              </w:r>
              <w:r w:rsidDel="00EA2629">
                <w:delText xml:space="preserve"> </w:delText>
              </w:r>
              <w:r w:rsidRPr="00F6691E" w:rsidDel="00EA2629">
                <w:delText>5(1),</w:delText>
              </w:r>
              <w:r w:rsidDel="00EA2629">
                <w:delText xml:space="preserve"> p. </w:delText>
              </w:r>
              <w:r w:rsidRPr="00F6691E" w:rsidDel="00EA2629">
                <w:delText>51-54.</w:delText>
              </w:r>
            </w:del>
          </w:p>
          <w:p w14:paraId="50BC950C" w14:textId="78FB0FC2" w:rsidR="00E05AA8" w:rsidRPr="00F6691E" w:rsidDel="00EA2629" w:rsidRDefault="00E05AA8">
            <w:pPr>
              <w:spacing w:after="60"/>
              <w:ind w:left="322" w:hanging="284"/>
              <w:jc w:val="both"/>
              <w:rPr>
                <w:del w:id="13329" w:author="PS" w:date="2018-11-25T16:20:00Z"/>
              </w:rPr>
              <w:pPrChange w:id="13330" w:author="Matyas Adam" w:date="2018-11-17T20:08:00Z">
                <w:pPr>
                  <w:spacing w:after="60"/>
                  <w:jc w:val="both"/>
                </w:pPr>
              </w:pPrChange>
            </w:pPr>
            <w:del w:id="13331" w:author="PS" w:date="2018-11-25T16:20:00Z">
              <w:r w:rsidRPr="00F6691E" w:rsidDel="00EA2629">
                <w:delText>KUPKA, Mar</w:delText>
              </w:r>
              <w:r w:rsidDel="00EA2629">
                <w:delText>t</w:delText>
              </w:r>
              <w:r w:rsidRPr="00F6691E" w:rsidDel="00EA2629">
                <w:delText>in</w:delText>
              </w:r>
            </w:del>
            <w:ins w:id="13332" w:author="Matyas Adam" w:date="2018-11-17T20:09:00Z">
              <w:del w:id="13333" w:author="PS" w:date="2018-11-25T16:20:00Z">
                <w:r w:rsidRPr="00F6691E" w:rsidDel="00EA2629">
                  <w:delText>M</w:delText>
                </w:r>
                <w:r w:rsidDel="00EA2629">
                  <w:delText>.</w:delText>
                </w:r>
              </w:del>
            </w:ins>
            <w:del w:id="13334" w:author="PS" w:date="2018-11-25T16:20:00Z">
              <w:r w:rsidDel="00EA2629">
                <w:delText>,</w:delText>
              </w:r>
              <w:r w:rsidRPr="00F6691E" w:rsidDel="00EA2629">
                <w:delText xml:space="preserve"> MALŮŠ, Marek</w:delText>
              </w:r>
            </w:del>
            <w:ins w:id="13335" w:author="Matyas Adam" w:date="2018-11-17T20:09:00Z">
              <w:del w:id="13336" w:author="PS" w:date="2018-11-25T16:20:00Z">
                <w:r w:rsidRPr="00F6691E" w:rsidDel="00EA2629">
                  <w:delText>M</w:delText>
                </w:r>
                <w:r w:rsidDel="00EA2629">
                  <w:delText>.</w:delText>
                </w:r>
              </w:del>
            </w:ins>
            <w:del w:id="13337" w:author="PS" w:date="2018-11-25T16:20:00Z">
              <w:r w:rsidDel="00EA2629">
                <w:delText>,</w:delText>
              </w:r>
              <w:r w:rsidRPr="00F6691E" w:rsidDel="00EA2629">
                <w:delText xml:space="preserve"> </w:delText>
              </w:r>
              <w:r w:rsidRPr="000B7FCD" w:rsidDel="00EA2629">
                <w:rPr>
                  <w:b/>
                </w:rPr>
                <w:delText xml:space="preserve">KAVKOVÁ, Veronika </w:delText>
              </w:r>
            </w:del>
            <w:ins w:id="13338" w:author="Matyas Adam" w:date="2018-11-17T20:09:00Z">
              <w:del w:id="13339" w:author="PS" w:date="2018-11-25T16:20:00Z">
                <w:r w:rsidRPr="000B7FCD" w:rsidDel="00EA2629">
                  <w:rPr>
                    <w:b/>
                  </w:rPr>
                  <w:delText>V</w:delText>
                </w:r>
                <w:r w:rsidDel="00EA2629">
                  <w:rPr>
                    <w:b/>
                  </w:rPr>
                  <w:delText>.</w:delText>
                </w:r>
                <w:r w:rsidRPr="000B7FCD" w:rsidDel="00EA2629">
                  <w:rPr>
                    <w:b/>
                  </w:rPr>
                  <w:delText xml:space="preserve"> </w:delText>
                </w:r>
              </w:del>
            </w:ins>
            <w:del w:id="13340" w:author="PS" w:date="2018-11-25T16:20:00Z">
              <w:r w:rsidRPr="000B7FCD" w:rsidDel="00EA2629">
                <w:rPr>
                  <w:b/>
                </w:rPr>
                <w:delText xml:space="preserve">(20 %), </w:delText>
              </w:r>
              <w:r w:rsidRPr="00AA7F71" w:rsidDel="00EA2629">
                <w:delText>NĚMČÍK</w:delText>
              </w:r>
              <w:r w:rsidRPr="00F6691E" w:rsidDel="00EA2629">
                <w:delText>, Pavel</w:delText>
              </w:r>
            </w:del>
            <w:ins w:id="13341" w:author="Matyas Adam" w:date="2018-11-17T20:09:00Z">
              <w:del w:id="13342" w:author="PS" w:date="2018-11-25T16:20:00Z">
                <w:r w:rsidRPr="00F6691E" w:rsidDel="00EA2629">
                  <w:delText>P</w:delText>
                </w:r>
                <w:r w:rsidDel="00EA2629">
                  <w:delText>.</w:delText>
                </w:r>
              </w:del>
            </w:ins>
            <w:del w:id="13343" w:author="PS" w:date="2018-11-25T16:20:00Z">
              <w:r w:rsidRPr="00F6691E" w:rsidDel="00EA2629">
                <w:delText xml:space="preserve">, 2014. </w:delText>
              </w:r>
              <w:r w:rsidRPr="00B50A28" w:rsidDel="00EA2629">
                <w:rPr>
                  <w:i/>
                  <w:iCs/>
                </w:rPr>
                <w:delText>Terapeutické a osobní růstové možnosti techniky omezené zevní stimulace: léčebné využití terapie tmou a floatingu</w:delText>
              </w:r>
              <w:r w:rsidRPr="00B50A28" w:rsidDel="00EA2629">
                <w:delText>. 1. vydání. Olomouc: Univerzita Palackého v</w:delText>
              </w:r>
              <w:r w:rsidDel="00EA2629">
                <w:delText> </w:delText>
              </w:r>
              <w:r w:rsidRPr="00B50A28" w:rsidDel="00EA2629">
                <w:delText>Olomouc</w:delText>
              </w:r>
              <w:r w:rsidDel="00EA2629">
                <w:delText xml:space="preserve">i. 165 s. </w:delText>
              </w:r>
              <w:r w:rsidRPr="00B50A28" w:rsidDel="00EA2629">
                <w:delText>ISBN 978-80-244-4319-5</w:delText>
              </w:r>
            </w:del>
          </w:p>
          <w:p w14:paraId="6DAEC506" w14:textId="377C60AF" w:rsidR="00E05AA8" w:rsidRPr="00F6691E" w:rsidDel="00EA2629" w:rsidRDefault="00E05AA8">
            <w:pPr>
              <w:spacing w:after="60"/>
              <w:ind w:left="322" w:hanging="284"/>
              <w:jc w:val="both"/>
              <w:rPr>
                <w:del w:id="13344" w:author="PS" w:date="2018-11-25T16:20:00Z"/>
              </w:rPr>
              <w:pPrChange w:id="13345" w:author="Matyas Adam" w:date="2018-11-17T20:08:00Z">
                <w:pPr>
                  <w:spacing w:after="60"/>
                  <w:jc w:val="both"/>
                </w:pPr>
              </w:pPrChange>
            </w:pPr>
            <w:del w:id="13346" w:author="PS" w:date="2018-11-25T16:20:00Z">
              <w:r w:rsidRPr="00F6691E" w:rsidDel="00EA2629">
                <w:delText>MALŮŠ, Marek</w:delText>
              </w:r>
            </w:del>
            <w:ins w:id="13347" w:author="Matyas Adam" w:date="2018-11-17T20:09:00Z">
              <w:del w:id="13348" w:author="PS" w:date="2018-11-25T16:20:00Z">
                <w:r w:rsidRPr="00F6691E" w:rsidDel="00EA2629">
                  <w:delText>M</w:delText>
                </w:r>
                <w:r w:rsidDel="00EA2629">
                  <w:delText>.</w:delText>
                </w:r>
              </w:del>
            </w:ins>
            <w:del w:id="13349" w:author="PS" w:date="2018-11-25T16:20:00Z">
              <w:r w:rsidDel="00EA2629">
                <w:delText>,</w:delText>
              </w:r>
              <w:r w:rsidRPr="00F6691E" w:rsidDel="00EA2629">
                <w:delText xml:space="preserve"> KUPKA, Martin</w:delText>
              </w:r>
            </w:del>
            <w:ins w:id="13350" w:author="Matyas Adam" w:date="2018-11-17T20:08:00Z">
              <w:del w:id="13351" w:author="PS" w:date="2018-11-25T16:20:00Z">
                <w:r w:rsidRPr="00F6691E" w:rsidDel="00EA2629">
                  <w:delText>M</w:delText>
                </w:r>
                <w:r w:rsidDel="00EA2629">
                  <w:delText>.</w:delText>
                </w:r>
              </w:del>
            </w:ins>
            <w:del w:id="13352" w:author="PS" w:date="2018-11-25T16:20:00Z">
              <w:r w:rsidDel="00EA2629">
                <w:delText>,</w:delText>
              </w:r>
              <w:r w:rsidRPr="00F6691E" w:rsidDel="00EA2629">
                <w:delText xml:space="preserve"> </w:delText>
              </w:r>
              <w:r w:rsidRPr="000B7FCD" w:rsidDel="00EA2629">
                <w:rPr>
                  <w:b/>
                </w:rPr>
                <w:delText xml:space="preserve">KAVKOVÁ, Veronika </w:delText>
              </w:r>
            </w:del>
            <w:ins w:id="13353" w:author="Matyas Adam" w:date="2018-11-17T20:09:00Z">
              <w:del w:id="13354" w:author="PS" w:date="2018-11-25T16:20:00Z">
                <w:r w:rsidRPr="000B7FCD" w:rsidDel="00EA2629">
                  <w:rPr>
                    <w:b/>
                  </w:rPr>
                  <w:delText>V</w:delText>
                </w:r>
                <w:r w:rsidDel="00EA2629">
                  <w:rPr>
                    <w:b/>
                  </w:rPr>
                  <w:delText>.</w:delText>
                </w:r>
                <w:r w:rsidRPr="000B7FCD" w:rsidDel="00EA2629">
                  <w:rPr>
                    <w:b/>
                  </w:rPr>
                  <w:delText xml:space="preserve"> </w:delText>
                </w:r>
              </w:del>
            </w:ins>
            <w:del w:id="13355" w:author="PS" w:date="2018-11-25T16:20:00Z">
              <w:r w:rsidRPr="000B7FCD" w:rsidDel="00EA2629">
                <w:rPr>
                  <w:b/>
                </w:rPr>
                <w:delText>(20 %)</w:delText>
              </w:r>
              <w:r w:rsidRPr="00AA7F71" w:rsidDel="00EA2629">
                <w:delText xml:space="preserve">, </w:delText>
              </w:r>
              <w:r w:rsidRPr="00F6691E" w:rsidDel="00EA2629">
                <w:delText xml:space="preserve"> My first week in darkness-chamber rest experience. </w:delText>
              </w:r>
              <w:r w:rsidRPr="00F6691E" w:rsidDel="00EA2629">
                <w:rPr>
                  <w:i/>
                  <w:iCs/>
                </w:rPr>
                <w:delText>CER Comparative European Research,</w:delText>
              </w:r>
              <w:r w:rsidRPr="00F6691E" w:rsidDel="00EA2629">
                <w:delText xml:space="preserve"> London: Sciemcee Publishing. </w:delText>
              </w:r>
              <w:r w:rsidRPr="00AA7F71" w:rsidDel="00EA2629">
                <w:delText>2014</w:delText>
              </w:r>
              <w:r w:rsidRPr="00F6691E" w:rsidDel="00EA2629">
                <w:delText>.</w:delText>
              </w:r>
              <w:r w:rsidDel="00EA2629">
                <w:delText xml:space="preserve"> </w:delText>
              </w:r>
              <w:r w:rsidRPr="00F6691E" w:rsidDel="00EA2629">
                <w:delText>p.</w:delText>
              </w:r>
              <w:r w:rsidDel="00EA2629">
                <w:delText xml:space="preserve"> 183</w:delText>
              </w:r>
              <w:r w:rsidRPr="00F6691E" w:rsidDel="00EA2629">
                <w:delText>-186.</w:delText>
              </w:r>
            </w:del>
          </w:p>
          <w:p w14:paraId="64C964F3" w14:textId="1453F3A5" w:rsidR="00E05AA8" w:rsidRPr="00F6691E" w:rsidDel="00EA2629" w:rsidRDefault="00E05AA8">
            <w:pPr>
              <w:spacing w:after="60"/>
              <w:ind w:left="322" w:hanging="284"/>
              <w:jc w:val="both"/>
              <w:rPr>
                <w:del w:id="13356" w:author="PS" w:date="2018-11-25T16:20:00Z"/>
              </w:rPr>
              <w:pPrChange w:id="13357" w:author="Matyas Adam" w:date="2018-11-17T20:08:00Z">
                <w:pPr>
                  <w:spacing w:after="60"/>
                  <w:jc w:val="both"/>
                </w:pPr>
              </w:pPrChange>
            </w:pPr>
            <w:del w:id="13358" w:author="PS" w:date="2018-11-25T16:20:00Z">
              <w:r w:rsidRPr="000B7FCD" w:rsidDel="00EA2629">
                <w:rPr>
                  <w:b/>
                </w:rPr>
                <w:delText>KAVKOVÁ, Veronika</w:delText>
              </w:r>
            </w:del>
            <w:ins w:id="13359" w:author="Matyas Adam" w:date="2018-11-17T20:09:00Z">
              <w:del w:id="13360" w:author="PS" w:date="2018-11-25T16:20:00Z">
                <w:r w:rsidRPr="000B7FCD" w:rsidDel="00EA2629">
                  <w:rPr>
                    <w:b/>
                  </w:rPr>
                  <w:delText>V</w:delText>
                </w:r>
                <w:r w:rsidDel="00EA2629">
                  <w:rPr>
                    <w:b/>
                  </w:rPr>
                  <w:delText>.</w:delText>
                </w:r>
              </w:del>
            </w:ins>
            <w:del w:id="13361" w:author="PS" w:date="2018-11-25T16:20:00Z">
              <w:r w:rsidRPr="00B50A28" w:rsidDel="00EA2629">
                <w:delText>, et al. 2013</w:delText>
              </w:r>
              <w:r w:rsidDel="00EA2629">
                <w:delText xml:space="preserve">. </w:delText>
              </w:r>
              <w:r w:rsidRPr="00B50A28" w:rsidDel="00EA2629">
                <w:delText>Floating</w:delText>
              </w:r>
              <w:r w:rsidDel="00EA2629">
                <w:delText>-zapomenutá relaxační technika?</w:delText>
              </w:r>
              <w:r w:rsidRPr="00B50A28" w:rsidDel="00EA2629">
                <w:delText> </w:delText>
              </w:r>
              <w:r w:rsidRPr="00B50A28" w:rsidDel="00EA2629">
                <w:rPr>
                  <w:i/>
                  <w:iCs/>
                </w:rPr>
                <w:delText>E-psychologie</w:delText>
              </w:r>
              <w:r w:rsidRPr="00B50A28" w:rsidDel="00EA2629">
                <w:delText xml:space="preserve">, </w:delText>
              </w:r>
              <w:r w:rsidDel="00EA2629">
                <w:delText>7 (2), p. 12-21</w:delText>
              </w:r>
              <w:r w:rsidRPr="00F6691E" w:rsidDel="00EA2629">
                <w:delText xml:space="preserve">. </w:delText>
              </w:r>
            </w:del>
          </w:p>
          <w:p w14:paraId="1D329C2A" w14:textId="73B6BD55" w:rsidR="00E05AA8" w:rsidRPr="00F6691E" w:rsidDel="00EA2629" w:rsidRDefault="00E05AA8">
            <w:pPr>
              <w:spacing w:after="60"/>
              <w:ind w:left="322" w:hanging="284"/>
              <w:jc w:val="both"/>
              <w:rPr>
                <w:del w:id="13362" w:author="PS" w:date="2018-11-25T16:20:00Z"/>
              </w:rPr>
              <w:pPrChange w:id="13363" w:author="Matyas Adam" w:date="2018-11-17T20:09:00Z">
                <w:pPr>
                  <w:spacing w:after="60"/>
                  <w:jc w:val="both"/>
                </w:pPr>
              </w:pPrChange>
            </w:pPr>
          </w:p>
        </w:tc>
      </w:tr>
      <w:tr w:rsidR="00E05AA8" w:rsidDel="00EA2629" w14:paraId="69D48F22" w14:textId="165F81B1" w:rsidTr="00495DC8">
        <w:trPr>
          <w:trHeight w:val="218"/>
          <w:del w:id="13364" w:author="PS" w:date="2018-11-25T16:20:00Z"/>
        </w:trPr>
        <w:tc>
          <w:tcPr>
            <w:tcW w:w="9859" w:type="dxa"/>
            <w:gridSpan w:val="11"/>
            <w:shd w:val="clear" w:color="auto" w:fill="F7CAAC"/>
          </w:tcPr>
          <w:p w14:paraId="74187885" w14:textId="090B6CF4" w:rsidR="00E05AA8" w:rsidDel="00EA2629" w:rsidRDefault="00E05AA8" w:rsidP="00495DC8">
            <w:pPr>
              <w:rPr>
                <w:del w:id="13365" w:author="PS" w:date="2018-11-25T16:20:00Z"/>
                <w:b/>
              </w:rPr>
            </w:pPr>
            <w:del w:id="13366" w:author="PS" w:date="2018-11-25T16:20:00Z">
              <w:r w:rsidDel="00EA2629">
                <w:rPr>
                  <w:b/>
                </w:rPr>
                <w:delText>Působení v zahraničí</w:delText>
              </w:r>
            </w:del>
          </w:p>
        </w:tc>
      </w:tr>
      <w:tr w:rsidR="00E05AA8" w:rsidDel="00EA2629" w14:paraId="54E4AD77" w14:textId="208EFA22" w:rsidTr="00495DC8">
        <w:trPr>
          <w:trHeight w:val="328"/>
          <w:del w:id="13367" w:author="PS" w:date="2018-11-25T16:20:00Z"/>
        </w:trPr>
        <w:tc>
          <w:tcPr>
            <w:tcW w:w="9859" w:type="dxa"/>
            <w:gridSpan w:val="11"/>
          </w:tcPr>
          <w:p w14:paraId="1A83FF45" w14:textId="68FF2DDA" w:rsidR="00E05AA8" w:rsidDel="00EA2629" w:rsidRDefault="00E05AA8" w:rsidP="00495DC8">
            <w:pPr>
              <w:rPr>
                <w:del w:id="13368" w:author="PS" w:date="2018-11-25T16:20:00Z"/>
                <w:b/>
              </w:rPr>
            </w:pPr>
          </w:p>
        </w:tc>
      </w:tr>
      <w:tr w:rsidR="00E05AA8" w:rsidDel="00EA2629" w14:paraId="5B966FC8" w14:textId="2D982141" w:rsidTr="00495DC8">
        <w:trPr>
          <w:cantSplit/>
          <w:trHeight w:val="470"/>
          <w:del w:id="13369" w:author="PS" w:date="2018-11-25T16:20:00Z"/>
        </w:trPr>
        <w:tc>
          <w:tcPr>
            <w:tcW w:w="2518" w:type="dxa"/>
            <w:shd w:val="clear" w:color="auto" w:fill="F7CAAC"/>
          </w:tcPr>
          <w:p w14:paraId="63DF9F4C" w14:textId="281EC072" w:rsidR="00E05AA8" w:rsidDel="00EA2629" w:rsidRDefault="00E05AA8" w:rsidP="00495DC8">
            <w:pPr>
              <w:jc w:val="both"/>
              <w:rPr>
                <w:del w:id="13370" w:author="PS" w:date="2018-11-25T16:20:00Z"/>
                <w:b/>
              </w:rPr>
            </w:pPr>
          </w:p>
        </w:tc>
        <w:tc>
          <w:tcPr>
            <w:tcW w:w="4536" w:type="dxa"/>
            <w:gridSpan w:val="5"/>
          </w:tcPr>
          <w:p w14:paraId="14EF041F" w14:textId="3EC9A3F0" w:rsidR="00E05AA8" w:rsidDel="00EA2629" w:rsidRDefault="00E05AA8" w:rsidP="00495DC8">
            <w:pPr>
              <w:jc w:val="both"/>
              <w:rPr>
                <w:del w:id="13371" w:author="PS" w:date="2018-11-25T16:20:00Z"/>
              </w:rPr>
            </w:pPr>
          </w:p>
        </w:tc>
        <w:tc>
          <w:tcPr>
            <w:tcW w:w="786" w:type="dxa"/>
            <w:gridSpan w:val="2"/>
            <w:shd w:val="clear" w:color="auto" w:fill="F7CAAC"/>
          </w:tcPr>
          <w:p w14:paraId="307DE71D" w14:textId="58A315D0" w:rsidR="00E05AA8" w:rsidDel="00EA2629" w:rsidRDefault="00E05AA8" w:rsidP="00495DC8">
            <w:pPr>
              <w:jc w:val="both"/>
              <w:rPr>
                <w:del w:id="13372" w:author="PS" w:date="2018-11-25T16:20:00Z"/>
                <w:b/>
              </w:rPr>
            </w:pPr>
          </w:p>
        </w:tc>
        <w:tc>
          <w:tcPr>
            <w:tcW w:w="2019" w:type="dxa"/>
            <w:gridSpan w:val="3"/>
          </w:tcPr>
          <w:p w14:paraId="691812CF" w14:textId="0388AE6C" w:rsidR="00E05AA8" w:rsidDel="00EA2629" w:rsidRDefault="00E05AA8" w:rsidP="00495DC8">
            <w:pPr>
              <w:jc w:val="both"/>
              <w:rPr>
                <w:del w:id="13373" w:author="PS" w:date="2018-11-25T16:20:00Z"/>
              </w:rPr>
            </w:pPr>
          </w:p>
        </w:tc>
      </w:tr>
      <w:tr w:rsidR="00E05AA8" w:rsidDel="00EA2629" w14:paraId="7F7E10D7" w14:textId="048E48E9" w:rsidTr="00495DC8">
        <w:trPr>
          <w:cantSplit/>
          <w:trHeight w:val="470"/>
          <w:del w:id="13374" w:author="PS" w:date="2018-11-25T16:20:00Z"/>
        </w:trPr>
        <w:tc>
          <w:tcPr>
            <w:tcW w:w="2518" w:type="dxa"/>
            <w:shd w:val="clear" w:color="auto" w:fill="F7CAAC"/>
          </w:tcPr>
          <w:p w14:paraId="354B2AAB" w14:textId="4040810C" w:rsidR="00E05AA8" w:rsidDel="00EA2629" w:rsidRDefault="00E05AA8" w:rsidP="00495DC8">
            <w:pPr>
              <w:jc w:val="both"/>
              <w:rPr>
                <w:del w:id="13375" w:author="PS" w:date="2018-11-25T16:20:00Z"/>
                <w:b/>
              </w:rPr>
            </w:pPr>
          </w:p>
        </w:tc>
        <w:tc>
          <w:tcPr>
            <w:tcW w:w="4536" w:type="dxa"/>
            <w:gridSpan w:val="5"/>
          </w:tcPr>
          <w:p w14:paraId="1FB0A1E3" w14:textId="05A37950" w:rsidR="00E05AA8" w:rsidDel="00EA2629" w:rsidRDefault="00E05AA8" w:rsidP="00495DC8">
            <w:pPr>
              <w:jc w:val="both"/>
              <w:rPr>
                <w:del w:id="13376" w:author="PS" w:date="2018-11-25T16:20:00Z"/>
              </w:rPr>
            </w:pPr>
          </w:p>
        </w:tc>
        <w:tc>
          <w:tcPr>
            <w:tcW w:w="786" w:type="dxa"/>
            <w:gridSpan w:val="2"/>
            <w:shd w:val="clear" w:color="auto" w:fill="F7CAAC"/>
          </w:tcPr>
          <w:p w14:paraId="563F4B0B" w14:textId="6B719E45" w:rsidR="00E05AA8" w:rsidDel="00EA2629" w:rsidRDefault="00E05AA8" w:rsidP="00495DC8">
            <w:pPr>
              <w:jc w:val="both"/>
              <w:rPr>
                <w:del w:id="13377" w:author="PS" w:date="2018-11-25T16:20:00Z"/>
                <w:b/>
              </w:rPr>
            </w:pPr>
          </w:p>
        </w:tc>
        <w:tc>
          <w:tcPr>
            <w:tcW w:w="2019" w:type="dxa"/>
            <w:gridSpan w:val="3"/>
          </w:tcPr>
          <w:p w14:paraId="552ECD12" w14:textId="00D19D5A" w:rsidR="00E05AA8" w:rsidDel="00EA2629" w:rsidRDefault="00E05AA8" w:rsidP="00495DC8">
            <w:pPr>
              <w:jc w:val="both"/>
              <w:rPr>
                <w:del w:id="13378" w:author="PS" w:date="2018-11-25T16:20:00Z"/>
              </w:rPr>
            </w:pPr>
          </w:p>
        </w:tc>
      </w:tr>
      <w:tr w:rsidR="00E05AA8" w:rsidDel="00EA2629" w14:paraId="025278B3" w14:textId="391DCCAB" w:rsidTr="00495DC8">
        <w:trPr>
          <w:cantSplit/>
          <w:trHeight w:val="470"/>
          <w:del w:id="13379" w:author="PS" w:date="2018-11-25T16:20:00Z"/>
        </w:trPr>
        <w:tc>
          <w:tcPr>
            <w:tcW w:w="2518" w:type="dxa"/>
            <w:shd w:val="clear" w:color="auto" w:fill="F7CAAC"/>
          </w:tcPr>
          <w:p w14:paraId="2258F820" w14:textId="618FC37F" w:rsidR="00E05AA8" w:rsidDel="00EA2629" w:rsidRDefault="00E05AA8" w:rsidP="00495DC8">
            <w:pPr>
              <w:jc w:val="both"/>
              <w:rPr>
                <w:del w:id="13380" w:author="PS" w:date="2018-11-25T16:20:00Z"/>
                <w:b/>
              </w:rPr>
            </w:pPr>
            <w:del w:id="13381" w:author="PS" w:date="2018-11-25T16:20:00Z">
              <w:r w:rsidDel="00EA2629">
                <w:rPr>
                  <w:b/>
                </w:rPr>
                <w:delText xml:space="preserve">Podpis </w:delText>
              </w:r>
            </w:del>
          </w:p>
        </w:tc>
        <w:tc>
          <w:tcPr>
            <w:tcW w:w="4536" w:type="dxa"/>
            <w:gridSpan w:val="5"/>
          </w:tcPr>
          <w:p w14:paraId="4A33AC61" w14:textId="634BD4F4" w:rsidR="00E05AA8" w:rsidDel="00EA2629" w:rsidRDefault="00E05AA8" w:rsidP="00495DC8">
            <w:pPr>
              <w:jc w:val="both"/>
              <w:rPr>
                <w:del w:id="13382" w:author="PS" w:date="2018-11-25T16:20:00Z"/>
              </w:rPr>
            </w:pPr>
          </w:p>
        </w:tc>
        <w:tc>
          <w:tcPr>
            <w:tcW w:w="786" w:type="dxa"/>
            <w:gridSpan w:val="2"/>
            <w:shd w:val="clear" w:color="auto" w:fill="F7CAAC"/>
          </w:tcPr>
          <w:p w14:paraId="3B68ED64" w14:textId="753758AA" w:rsidR="00E05AA8" w:rsidDel="00EA2629" w:rsidRDefault="00E05AA8" w:rsidP="00495DC8">
            <w:pPr>
              <w:jc w:val="both"/>
              <w:rPr>
                <w:del w:id="13383" w:author="PS" w:date="2018-11-25T16:20:00Z"/>
              </w:rPr>
            </w:pPr>
            <w:del w:id="13384" w:author="PS" w:date="2018-11-25T16:20:00Z">
              <w:r w:rsidDel="00EA2629">
                <w:rPr>
                  <w:b/>
                </w:rPr>
                <w:delText>datum</w:delText>
              </w:r>
            </w:del>
          </w:p>
        </w:tc>
        <w:tc>
          <w:tcPr>
            <w:tcW w:w="2019" w:type="dxa"/>
            <w:gridSpan w:val="3"/>
          </w:tcPr>
          <w:p w14:paraId="4367DB3D" w14:textId="6751685E" w:rsidR="00E05AA8" w:rsidDel="00EA2629" w:rsidRDefault="00E05AA8" w:rsidP="00495DC8">
            <w:pPr>
              <w:jc w:val="both"/>
              <w:rPr>
                <w:del w:id="13385" w:author="PS" w:date="2018-11-25T16:20:00Z"/>
              </w:rPr>
            </w:pPr>
          </w:p>
        </w:tc>
      </w:tr>
    </w:tbl>
    <w:p w14:paraId="30ED0DB8" w14:textId="474192E3" w:rsidR="00E05AA8" w:rsidDel="00EA2629" w:rsidRDefault="00E05AA8">
      <w:pPr>
        <w:rPr>
          <w:del w:id="13386" w:author="PS" w:date="2018-11-25T16:20:00Z"/>
        </w:rPr>
      </w:pPr>
    </w:p>
    <w:p w14:paraId="11342982" w14:textId="3210C58D" w:rsidR="00E05AA8" w:rsidRDefault="00E05AA8">
      <w:del w:id="13387" w:author="PS" w:date="2018-11-25T16:47:00Z">
        <w:r w:rsidDel="0015232A">
          <w:br w:type="page"/>
        </w:r>
      </w:del>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05AA8" w14:paraId="5BA2E6FF" w14:textId="77777777" w:rsidTr="00495DC8">
        <w:tc>
          <w:tcPr>
            <w:tcW w:w="9859" w:type="dxa"/>
            <w:gridSpan w:val="11"/>
            <w:tcBorders>
              <w:bottom w:val="double" w:sz="4" w:space="0" w:color="auto"/>
            </w:tcBorders>
            <w:shd w:val="clear" w:color="auto" w:fill="BDD6EE"/>
          </w:tcPr>
          <w:p w14:paraId="19292CA8" w14:textId="77777777" w:rsidR="00E05AA8" w:rsidRDefault="00E05AA8" w:rsidP="00495DC8">
            <w:pPr>
              <w:jc w:val="both"/>
              <w:rPr>
                <w:b/>
                <w:sz w:val="28"/>
              </w:rPr>
            </w:pPr>
            <w:r>
              <w:rPr>
                <w:b/>
                <w:sz w:val="28"/>
              </w:rPr>
              <w:t>C-I – Personální zabezpečení</w:t>
            </w:r>
          </w:p>
        </w:tc>
      </w:tr>
      <w:tr w:rsidR="00E05AA8" w14:paraId="0182F688" w14:textId="77777777" w:rsidTr="00495DC8">
        <w:tc>
          <w:tcPr>
            <w:tcW w:w="2518" w:type="dxa"/>
            <w:tcBorders>
              <w:top w:val="double" w:sz="4" w:space="0" w:color="auto"/>
            </w:tcBorders>
            <w:shd w:val="clear" w:color="auto" w:fill="F7CAAC"/>
          </w:tcPr>
          <w:p w14:paraId="1384A6CC" w14:textId="77777777" w:rsidR="00E05AA8" w:rsidRDefault="00E05AA8" w:rsidP="00495DC8">
            <w:pPr>
              <w:jc w:val="both"/>
              <w:rPr>
                <w:b/>
              </w:rPr>
            </w:pPr>
            <w:r>
              <w:rPr>
                <w:b/>
              </w:rPr>
              <w:t>Vysoká škola</w:t>
            </w:r>
          </w:p>
        </w:tc>
        <w:tc>
          <w:tcPr>
            <w:tcW w:w="7341" w:type="dxa"/>
            <w:gridSpan w:val="10"/>
          </w:tcPr>
          <w:p w14:paraId="62FF91A3" w14:textId="77777777" w:rsidR="00E05AA8" w:rsidRDefault="00E05AA8" w:rsidP="00495DC8">
            <w:pPr>
              <w:jc w:val="both"/>
            </w:pPr>
            <w:r>
              <w:t>Univerzita Tomáše Bati ve Zlíně</w:t>
            </w:r>
          </w:p>
        </w:tc>
      </w:tr>
      <w:tr w:rsidR="00E05AA8" w14:paraId="68C75210" w14:textId="77777777" w:rsidTr="00495DC8">
        <w:tc>
          <w:tcPr>
            <w:tcW w:w="2518" w:type="dxa"/>
            <w:shd w:val="clear" w:color="auto" w:fill="F7CAAC"/>
          </w:tcPr>
          <w:p w14:paraId="18386A7E" w14:textId="77777777" w:rsidR="00E05AA8" w:rsidRDefault="00E05AA8" w:rsidP="00495DC8">
            <w:pPr>
              <w:jc w:val="both"/>
              <w:rPr>
                <w:b/>
              </w:rPr>
            </w:pPr>
            <w:r>
              <w:rPr>
                <w:b/>
              </w:rPr>
              <w:t>Součást vysoké školy</w:t>
            </w:r>
          </w:p>
        </w:tc>
        <w:tc>
          <w:tcPr>
            <w:tcW w:w="7341" w:type="dxa"/>
            <w:gridSpan w:val="10"/>
          </w:tcPr>
          <w:p w14:paraId="475A2842" w14:textId="77777777" w:rsidR="00E05AA8" w:rsidRDefault="00E05AA8" w:rsidP="00495DC8">
            <w:pPr>
              <w:jc w:val="both"/>
            </w:pPr>
            <w:r>
              <w:t>Fakulta logistiky a krizového řízení</w:t>
            </w:r>
          </w:p>
        </w:tc>
      </w:tr>
      <w:tr w:rsidR="00E05AA8" w14:paraId="7A404EC7" w14:textId="77777777" w:rsidTr="00495DC8">
        <w:tc>
          <w:tcPr>
            <w:tcW w:w="2518" w:type="dxa"/>
            <w:shd w:val="clear" w:color="auto" w:fill="F7CAAC"/>
          </w:tcPr>
          <w:p w14:paraId="41A42F7E" w14:textId="77777777" w:rsidR="00E05AA8" w:rsidRDefault="00E05AA8" w:rsidP="00495DC8">
            <w:pPr>
              <w:jc w:val="both"/>
              <w:rPr>
                <w:b/>
              </w:rPr>
            </w:pPr>
            <w:r>
              <w:rPr>
                <w:b/>
              </w:rPr>
              <w:t>Název studijního programu</w:t>
            </w:r>
          </w:p>
        </w:tc>
        <w:tc>
          <w:tcPr>
            <w:tcW w:w="7341" w:type="dxa"/>
            <w:gridSpan w:val="10"/>
          </w:tcPr>
          <w:p w14:paraId="52BEBC08" w14:textId="77777777" w:rsidR="00E05AA8" w:rsidRDefault="00E05AA8" w:rsidP="00495DC8">
            <w:pPr>
              <w:jc w:val="both"/>
            </w:pPr>
            <w:r>
              <w:t>Environmentální bezpečnost</w:t>
            </w:r>
          </w:p>
        </w:tc>
      </w:tr>
      <w:tr w:rsidR="00E05AA8" w14:paraId="0317EF7B" w14:textId="77777777" w:rsidTr="00495DC8">
        <w:tc>
          <w:tcPr>
            <w:tcW w:w="2518" w:type="dxa"/>
            <w:shd w:val="clear" w:color="auto" w:fill="F7CAAC"/>
          </w:tcPr>
          <w:p w14:paraId="101B1A43" w14:textId="77777777" w:rsidR="00E05AA8" w:rsidRDefault="00E05AA8" w:rsidP="00495DC8">
            <w:pPr>
              <w:jc w:val="both"/>
              <w:rPr>
                <w:b/>
              </w:rPr>
            </w:pPr>
            <w:r>
              <w:rPr>
                <w:b/>
              </w:rPr>
              <w:t>Jméno a příjmení</w:t>
            </w:r>
          </w:p>
        </w:tc>
        <w:tc>
          <w:tcPr>
            <w:tcW w:w="4536" w:type="dxa"/>
            <w:gridSpan w:val="5"/>
          </w:tcPr>
          <w:p w14:paraId="7ACB3A74" w14:textId="77777777" w:rsidR="00E05AA8" w:rsidRPr="007813FD" w:rsidRDefault="00E05AA8" w:rsidP="00495DC8">
            <w:pPr>
              <w:jc w:val="both"/>
              <w:rPr>
                <w:b/>
              </w:rPr>
            </w:pPr>
            <w:r w:rsidRPr="007813FD">
              <w:rPr>
                <w:b/>
              </w:rPr>
              <w:t>Kateřina Pitrová</w:t>
            </w:r>
          </w:p>
        </w:tc>
        <w:tc>
          <w:tcPr>
            <w:tcW w:w="709" w:type="dxa"/>
            <w:shd w:val="clear" w:color="auto" w:fill="F7CAAC"/>
          </w:tcPr>
          <w:p w14:paraId="618E643B" w14:textId="77777777" w:rsidR="00E05AA8" w:rsidRDefault="00E05AA8" w:rsidP="00495DC8">
            <w:pPr>
              <w:jc w:val="both"/>
              <w:rPr>
                <w:b/>
              </w:rPr>
            </w:pPr>
            <w:r>
              <w:rPr>
                <w:b/>
              </w:rPr>
              <w:t>Tituly</w:t>
            </w:r>
          </w:p>
        </w:tc>
        <w:tc>
          <w:tcPr>
            <w:tcW w:w="2096" w:type="dxa"/>
            <w:gridSpan w:val="4"/>
          </w:tcPr>
          <w:p w14:paraId="2EA82172" w14:textId="77777777" w:rsidR="00E05AA8" w:rsidRDefault="00E05AA8" w:rsidP="00495DC8">
            <w:pPr>
              <w:jc w:val="both"/>
            </w:pPr>
            <w:r>
              <w:t>Mgr. et Mgr., BBA, Ph.D.</w:t>
            </w:r>
          </w:p>
        </w:tc>
      </w:tr>
      <w:tr w:rsidR="00E05AA8" w14:paraId="66389616" w14:textId="77777777" w:rsidTr="00495DC8">
        <w:tc>
          <w:tcPr>
            <w:tcW w:w="2518" w:type="dxa"/>
            <w:shd w:val="clear" w:color="auto" w:fill="F7CAAC"/>
          </w:tcPr>
          <w:p w14:paraId="484AE5B9" w14:textId="77777777" w:rsidR="00E05AA8" w:rsidRDefault="00E05AA8" w:rsidP="00495DC8">
            <w:pPr>
              <w:jc w:val="both"/>
              <w:rPr>
                <w:b/>
              </w:rPr>
            </w:pPr>
            <w:r>
              <w:rPr>
                <w:b/>
              </w:rPr>
              <w:t>Rok narození</w:t>
            </w:r>
          </w:p>
        </w:tc>
        <w:tc>
          <w:tcPr>
            <w:tcW w:w="829" w:type="dxa"/>
          </w:tcPr>
          <w:p w14:paraId="7C5BD235" w14:textId="77777777" w:rsidR="00E05AA8" w:rsidRDefault="00E05AA8" w:rsidP="00495DC8">
            <w:pPr>
              <w:jc w:val="both"/>
            </w:pPr>
            <w:r>
              <w:t>1975</w:t>
            </w:r>
          </w:p>
        </w:tc>
        <w:tc>
          <w:tcPr>
            <w:tcW w:w="1721" w:type="dxa"/>
            <w:shd w:val="clear" w:color="auto" w:fill="F7CAAC"/>
          </w:tcPr>
          <w:p w14:paraId="699C3097" w14:textId="77777777" w:rsidR="00E05AA8" w:rsidRDefault="00E05AA8" w:rsidP="00495DC8">
            <w:pPr>
              <w:jc w:val="both"/>
              <w:rPr>
                <w:b/>
              </w:rPr>
            </w:pPr>
            <w:r>
              <w:rPr>
                <w:b/>
              </w:rPr>
              <w:t>typ vztahu k VŠ</w:t>
            </w:r>
          </w:p>
        </w:tc>
        <w:tc>
          <w:tcPr>
            <w:tcW w:w="992" w:type="dxa"/>
            <w:gridSpan w:val="2"/>
          </w:tcPr>
          <w:p w14:paraId="2800FC14" w14:textId="529EDA50" w:rsidR="00E05AA8" w:rsidRPr="003D18C2" w:rsidRDefault="00E05AA8" w:rsidP="00495DC8">
            <w:pPr>
              <w:jc w:val="both"/>
              <w:rPr>
                <w:i/>
              </w:rPr>
            </w:pPr>
            <w:r w:rsidRPr="003D18C2">
              <w:rPr>
                <w:i/>
              </w:rPr>
              <w:t>pp.</w:t>
            </w:r>
          </w:p>
        </w:tc>
        <w:tc>
          <w:tcPr>
            <w:tcW w:w="994" w:type="dxa"/>
            <w:shd w:val="clear" w:color="auto" w:fill="F7CAAC"/>
          </w:tcPr>
          <w:p w14:paraId="48D36255" w14:textId="77777777" w:rsidR="00E05AA8" w:rsidRDefault="00E05AA8" w:rsidP="00495DC8">
            <w:pPr>
              <w:jc w:val="both"/>
              <w:rPr>
                <w:b/>
              </w:rPr>
            </w:pPr>
            <w:r>
              <w:rPr>
                <w:b/>
              </w:rPr>
              <w:t>rozsah</w:t>
            </w:r>
          </w:p>
        </w:tc>
        <w:tc>
          <w:tcPr>
            <w:tcW w:w="709" w:type="dxa"/>
          </w:tcPr>
          <w:p w14:paraId="70703343" w14:textId="7E78757B" w:rsidR="00E05AA8" w:rsidRDefault="0015232A" w:rsidP="00495DC8">
            <w:pPr>
              <w:jc w:val="both"/>
            </w:pPr>
            <w:ins w:id="13388" w:author="PS" w:date="2018-11-25T16:47:00Z">
              <w:r>
                <w:t>40</w:t>
              </w:r>
            </w:ins>
          </w:p>
        </w:tc>
        <w:tc>
          <w:tcPr>
            <w:tcW w:w="709" w:type="dxa"/>
            <w:gridSpan w:val="2"/>
            <w:shd w:val="clear" w:color="auto" w:fill="F7CAAC"/>
          </w:tcPr>
          <w:p w14:paraId="1B6B901F" w14:textId="77777777" w:rsidR="00E05AA8" w:rsidRDefault="00E05AA8" w:rsidP="00495DC8">
            <w:pPr>
              <w:jc w:val="both"/>
              <w:rPr>
                <w:b/>
              </w:rPr>
            </w:pPr>
            <w:r>
              <w:rPr>
                <w:b/>
              </w:rPr>
              <w:t>do kdy</w:t>
            </w:r>
          </w:p>
        </w:tc>
        <w:tc>
          <w:tcPr>
            <w:tcW w:w="1387" w:type="dxa"/>
            <w:gridSpan w:val="2"/>
          </w:tcPr>
          <w:p w14:paraId="0884B5A1" w14:textId="77777777" w:rsidR="00E05AA8" w:rsidRDefault="00E05AA8" w:rsidP="00495DC8">
            <w:pPr>
              <w:jc w:val="both"/>
            </w:pPr>
            <w:r>
              <w:t>N</w:t>
            </w:r>
          </w:p>
        </w:tc>
      </w:tr>
      <w:tr w:rsidR="00E05AA8" w14:paraId="22FAA063" w14:textId="77777777" w:rsidTr="00495DC8">
        <w:tc>
          <w:tcPr>
            <w:tcW w:w="5068" w:type="dxa"/>
            <w:gridSpan w:val="3"/>
            <w:shd w:val="clear" w:color="auto" w:fill="F7CAAC"/>
          </w:tcPr>
          <w:p w14:paraId="23E2B777" w14:textId="77777777" w:rsidR="00E05AA8" w:rsidRDefault="00E05AA8" w:rsidP="00495DC8">
            <w:pPr>
              <w:jc w:val="both"/>
              <w:rPr>
                <w:b/>
              </w:rPr>
            </w:pPr>
            <w:r>
              <w:rPr>
                <w:b/>
              </w:rPr>
              <w:t>Typ vztahu na součásti VŠ, která uskutečňuje st. program</w:t>
            </w:r>
          </w:p>
        </w:tc>
        <w:tc>
          <w:tcPr>
            <w:tcW w:w="992" w:type="dxa"/>
            <w:gridSpan w:val="2"/>
          </w:tcPr>
          <w:p w14:paraId="4BA5122B" w14:textId="4CAD0E67" w:rsidR="00E05AA8" w:rsidRPr="003D18C2" w:rsidRDefault="00E05AA8" w:rsidP="00495DC8">
            <w:pPr>
              <w:jc w:val="both"/>
              <w:rPr>
                <w:i/>
              </w:rPr>
            </w:pPr>
            <w:r w:rsidRPr="003D18C2">
              <w:rPr>
                <w:i/>
              </w:rPr>
              <w:t>pp.</w:t>
            </w:r>
          </w:p>
        </w:tc>
        <w:tc>
          <w:tcPr>
            <w:tcW w:w="994" w:type="dxa"/>
            <w:shd w:val="clear" w:color="auto" w:fill="F7CAAC"/>
          </w:tcPr>
          <w:p w14:paraId="16B6CF78" w14:textId="77777777" w:rsidR="00E05AA8" w:rsidRDefault="00E05AA8" w:rsidP="00495DC8">
            <w:pPr>
              <w:jc w:val="both"/>
              <w:rPr>
                <w:b/>
              </w:rPr>
            </w:pPr>
            <w:r>
              <w:rPr>
                <w:b/>
              </w:rPr>
              <w:t>rozsah</w:t>
            </w:r>
          </w:p>
        </w:tc>
        <w:tc>
          <w:tcPr>
            <w:tcW w:w="709" w:type="dxa"/>
          </w:tcPr>
          <w:p w14:paraId="7E41EBE2" w14:textId="77777777" w:rsidR="00E05AA8" w:rsidRDefault="00E05AA8" w:rsidP="00495DC8">
            <w:pPr>
              <w:jc w:val="both"/>
            </w:pPr>
            <w:r>
              <w:t>40</w:t>
            </w:r>
          </w:p>
        </w:tc>
        <w:tc>
          <w:tcPr>
            <w:tcW w:w="709" w:type="dxa"/>
            <w:gridSpan w:val="2"/>
            <w:shd w:val="clear" w:color="auto" w:fill="F7CAAC"/>
          </w:tcPr>
          <w:p w14:paraId="42032D45" w14:textId="77777777" w:rsidR="00E05AA8" w:rsidRDefault="00E05AA8" w:rsidP="00495DC8">
            <w:pPr>
              <w:jc w:val="both"/>
              <w:rPr>
                <w:b/>
              </w:rPr>
            </w:pPr>
            <w:r>
              <w:rPr>
                <w:b/>
              </w:rPr>
              <w:t>do kdy</w:t>
            </w:r>
          </w:p>
        </w:tc>
        <w:tc>
          <w:tcPr>
            <w:tcW w:w="1387" w:type="dxa"/>
            <w:gridSpan w:val="2"/>
          </w:tcPr>
          <w:p w14:paraId="0EEC86C3" w14:textId="77777777" w:rsidR="00E05AA8" w:rsidRDefault="00E05AA8" w:rsidP="00495DC8">
            <w:pPr>
              <w:jc w:val="both"/>
            </w:pPr>
            <w:r>
              <w:t>N</w:t>
            </w:r>
          </w:p>
        </w:tc>
      </w:tr>
      <w:tr w:rsidR="00E05AA8" w14:paraId="268706CB" w14:textId="77777777" w:rsidTr="00495DC8">
        <w:tc>
          <w:tcPr>
            <w:tcW w:w="6060" w:type="dxa"/>
            <w:gridSpan w:val="5"/>
            <w:shd w:val="clear" w:color="auto" w:fill="F7CAAC"/>
          </w:tcPr>
          <w:p w14:paraId="03E7BCA0" w14:textId="77777777" w:rsidR="00E05AA8" w:rsidRDefault="00E05AA8" w:rsidP="00495DC8">
            <w:pPr>
              <w:jc w:val="both"/>
            </w:pPr>
            <w:r>
              <w:rPr>
                <w:b/>
              </w:rPr>
              <w:t>Další současná působení jako akademický pracovník na jiných VŠ</w:t>
            </w:r>
          </w:p>
        </w:tc>
        <w:tc>
          <w:tcPr>
            <w:tcW w:w="1703" w:type="dxa"/>
            <w:gridSpan w:val="2"/>
            <w:shd w:val="clear" w:color="auto" w:fill="F7CAAC"/>
          </w:tcPr>
          <w:p w14:paraId="6C3C049D" w14:textId="77777777" w:rsidR="00E05AA8" w:rsidRDefault="00E05AA8" w:rsidP="00495DC8">
            <w:pPr>
              <w:jc w:val="both"/>
              <w:rPr>
                <w:b/>
              </w:rPr>
            </w:pPr>
            <w:r>
              <w:rPr>
                <w:b/>
              </w:rPr>
              <w:t>typ prac. vztahu</w:t>
            </w:r>
          </w:p>
        </w:tc>
        <w:tc>
          <w:tcPr>
            <w:tcW w:w="2096" w:type="dxa"/>
            <w:gridSpan w:val="4"/>
            <w:shd w:val="clear" w:color="auto" w:fill="F7CAAC"/>
          </w:tcPr>
          <w:p w14:paraId="5589E79B" w14:textId="77777777" w:rsidR="00E05AA8" w:rsidRDefault="00E05AA8" w:rsidP="00495DC8">
            <w:pPr>
              <w:jc w:val="both"/>
              <w:rPr>
                <w:b/>
              </w:rPr>
            </w:pPr>
            <w:r>
              <w:rPr>
                <w:b/>
              </w:rPr>
              <w:t>rozsah</w:t>
            </w:r>
          </w:p>
        </w:tc>
      </w:tr>
      <w:tr w:rsidR="00E05AA8" w14:paraId="1108B65D" w14:textId="77777777" w:rsidTr="00495DC8">
        <w:tc>
          <w:tcPr>
            <w:tcW w:w="6060" w:type="dxa"/>
            <w:gridSpan w:val="5"/>
          </w:tcPr>
          <w:p w14:paraId="251C594A" w14:textId="77777777" w:rsidR="00E05AA8" w:rsidRDefault="00E05AA8" w:rsidP="00495DC8">
            <w:pPr>
              <w:jc w:val="both"/>
            </w:pPr>
            <w:r>
              <w:t>---</w:t>
            </w:r>
          </w:p>
        </w:tc>
        <w:tc>
          <w:tcPr>
            <w:tcW w:w="1703" w:type="dxa"/>
            <w:gridSpan w:val="2"/>
          </w:tcPr>
          <w:p w14:paraId="4B9A208F" w14:textId="77777777" w:rsidR="00E05AA8" w:rsidRDefault="00E05AA8" w:rsidP="00495DC8">
            <w:pPr>
              <w:jc w:val="both"/>
            </w:pPr>
          </w:p>
        </w:tc>
        <w:tc>
          <w:tcPr>
            <w:tcW w:w="2096" w:type="dxa"/>
            <w:gridSpan w:val="4"/>
          </w:tcPr>
          <w:p w14:paraId="72DFDC06" w14:textId="77777777" w:rsidR="00E05AA8" w:rsidRDefault="00E05AA8" w:rsidP="00495DC8">
            <w:pPr>
              <w:jc w:val="both"/>
            </w:pPr>
          </w:p>
        </w:tc>
      </w:tr>
      <w:tr w:rsidR="00E05AA8" w14:paraId="16BF2AFB" w14:textId="77777777" w:rsidTr="00495DC8">
        <w:tc>
          <w:tcPr>
            <w:tcW w:w="6060" w:type="dxa"/>
            <w:gridSpan w:val="5"/>
          </w:tcPr>
          <w:p w14:paraId="1648BBB8" w14:textId="77777777" w:rsidR="00E05AA8" w:rsidRDefault="00E05AA8" w:rsidP="00495DC8">
            <w:pPr>
              <w:jc w:val="both"/>
            </w:pPr>
          </w:p>
        </w:tc>
        <w:tc>
          <w:tcPr>
            <w:tcW w:w="1703" w:type="dxa"/>
            <w:gridSpan w:val="2"/>
          </w:tcPr>
          <w:p w14:paraId="7F564294" w14:textId="77777777" w:rsidR="00E05AA8" w:rsidRDefault="00E05AA8" w:rsidP="00495DC8">
            <w:pPr>
              <w:jc w:val="both"/>
            </w:pPr>
          </w:p>
        </w:tc>
        <w:tc>
          <w:tcPr>
            <w:tcW w:w="2096" w:type="dxa"/>
            <w:gridSpan w:val="4"/>
          </w:tcPr>
          <w:p w14:paraId="2B452592" w14:textId="77777777" w:rsidR="00E05AA8" w:rsidRDefault="00E05AA8" w:rsidP="00495DC8">
            <w:pPr>
              <w:jc w:val="both"/>
            </w:pPr>
          </w:p>
        </w:tc>
      </w:tr>
      <w:tr w:rsidR="00E05AA8" w14:paraId="52248FF6" w14:textId="77777777" w:rsidTr="00495DC8">
        <w:tc>
          <w:tcPr>
            <w:tcW w:w="6060" w:type="dxa"/>
            <w:gridSpan w:val="5"/>
          </w:tcPr>
          <w:p w14:paraId="3EE0A9F6" w14:textId="77777777" w:rsidR="00E05AA8" w:rsidRDefault="00E05AA8" w:rsidP="00495DC8">
            <w:pPr>
              <w:jc w:val="both"/>
            </w:pPr>
          </w:p>
        </w:tc>
        <w:tc>
          <w:tcPr>
            <w:tcW w:w="1703" w:type="dxa"/>
            <w:gridSpan w:val="2"/>
          </w:tcPr>
          <w:p w14:paraId="4BE526D8" w14:textId="77777777" w:rsidR="00E05AA8" w:rsidRDefault="00E05AA8" w:rsidP="00495DC8">
            <w:pPr>
              <w:jc w:val="both"/>
            </w:pPr>
          </w:p>
        </w:tc>
        <w:tc>
          <w:tcPr>
            <w:tcW w:w="2096" w:type="dxa"/>
            <w:gridSpan w:val="4"/>
          </w:tcPr>
          <w:p w14:paraId="31101C90" w14:textId="77777777" w:rsidR="00E05AA8" w:rsidRDefault="00E05AA8" w:rsidP="00495DC8">
            <w:pPr>
              <w:jc w:val="both"/>
            </w:pPr>
          </w:p>
        </w:tc>
      </w:tr>
      <w:tr w:rsidR="00E05AA8" w14:paraId="65296F5A" w14:textId="77777777" w:rsidTr="00495DC8">
        <w:tc>
          <w:tcPr>
            <w:tcW w:w="6060" w:type="dxa"/>
            <w:gridSpan w:val="5"/>
          </w:tcPr>
          <w:p w14:paraId="5FB3AD6D" w14:textId="77777777" w:rsidR="00E05AA8" w:rsidRDefault="00E05AA8" w:rsidP="00495DC8">
            <w:pPr>
              <w:jc w:val="both"/>
            </w:pPr>
          </w:p>
        </w:tc>
        <w:tc>
          <w:tcPr>
            <w:tcW w:w="1703" w:type="dxa"/>
            <w:gridSpan w:val="2"/>
          </w:tcPr>
          <w:p w14:paraId="0B111F5E" w14:textId="77777777" w:rsidR="00E05AA8" w:rsidRDefault="00E05AA8" w:rsidP="00495DC8">
            <w:pPr>
              <w:jc w:val="both"/>
            </w:pPr>
          </w:p>
        </w:tc>
        <w:tc>
          <w:tcPr>
            <w:tcW w:w="2096" w:type="dxa"/>
            <w:gridSpan w:val="4"/>
          </w:tcPr>
          <w:p w14:paraId="2AED1ACA" w14:textId="77777777" w:rsidR="00E05AA8" w:rsidRDefault="00E05AA8" w:rsidP="00495DC8">
            <w:pPr>
              <w:jc w:val="both"/>
            </w:pPr>
          </w:p>
        </w:tc>
      </w:tr>
      <w:tr w:rsidR="00E05AA8" w14:paraId="35E2B10D" w14:textId="77777777" w:rsidTr="00495DC8">
        <w:tc>
          <w:tcPr>
            <w:tcW w:w="9859" w:type="dxa"/>
            <w:gridSpan w:val="11"/>
            <w:shd w:val="clear" w:color="auto" w:fill="F7CAAC"/>
          </w:tcPr>
          <w:p w14:paraId="01A1C3D7" w14:textId="77777777" w:rsidR="00E05AA8" w:rsidRDefault="00E05AA8" w:rsidP="00495DC8">
            <w:pPr>
              <w:jc w:val="both"/>
            </w:pPr>
            <w:r>
              <w:rPr>
                <w:b/>
              </w:rPr>
              <w:t>Předměty příslušného studijního programu a způsob zapojení do jejich výuky, příp. další zapojení do uskutečňování studijního programu</w:t>
            </w:r>
          </w:p>
        </w:tc>
      </w:tr>
      <w:tr w:rsidR="00E05AA8" w14:paraId="28984BDD" w14:textId="77777777" w:rsidTr="00495DC8">
        <w:trPr>
          <w:trHeight w:val="1118"/>
        </w:trPr>
        <w:tc>
          <w:tcPr>
            <w:tcW w:w="9859" w:type="dxa"/>
            <w:gridSpan w:val="11"/>
            <w:tcBorders>
              <w:top w:val="nil"/>
            </w:tcBorders>
          </w:tcPr>
          <w:p w14:paraId="54AEFE10" w14:textId="77777777" w:rsidR="00E05AA8" w:rsidRDefault="00E05AA8" w:rsidP="00495DC8">
            <w:pPr>
              <w:jc w:val="both"/>
            </w:pPr>
            <w:r>
              <w:t>A</w:t>
            </w:r>
            <w:r w:rsidRPr="00334CE8">
              <w:t>nglický jazyk I</w:t>
            </w:r>
            <w:r>
              <w:t xml:space="preserve"> – garant, cvičící </w:t>
            </w:r>
          </w:p>
          <w:p w14:paraId="585595E9" w14:textId="77777777" w:rsidR="00E05AA8" w:rsidRDefault="00E05AA8" w:rsidP="00495DC8">
            <w:pPr>
              <w:jc w:val="both"/>
            </w:pPr>
            <w:r>
              <w:t xml:space="preserve">Anglický jazyk II – garant, cvičící </w:t>
            </w:r>
          </w:p>
          <w:p w14:paraId="6664ED46" w14:textId="77777777" w:rsidR="00E05AA8" w:rsidRDefault="00E05AA8" w:rsidP="00495DC8">
            <w:pPr>
              <w:jc w:val="both"/>
            </w:pPr>
            <w:r>
              <w:t xml:space="preserve">Anglický jazyk III – garant, cvičící </w:t>
            </w:r>
          </w:p>
          <w:p w14:paraId="48EF8A45" w14:textId="77777777" w:rsidR="00E05AA8" w:rsidRDefault="00E05AA8" w:rsidP="00495DC8">
            <w:pPr>
              <w:jc w:val="both"/>
            </w:pPr>
            <w:r>
              <w:t>Global Issues - garant, přednášející, cvičící</w:t>
            </w:r>
          </w:p>
        </w:tc>
      </w:tr>
      <w:tr w:rsidR="00E05AA8" w14:paraId="0FE00B50" w14:textId="77777777" w:rsidTr="00495DC8">
        <w:tc>
          <w:tcPr>
            <w:tcW w:w="9859" w:type="dxa"/>
            <w:gridSpan w:val="11"/>
            <w:shd w:val="clear" w:color="auto" w:fill="F7CAAC"/>
          </w:tcPr>
          <w:p w14:paraId="75A32C1B" w14:textId="77777777" w:rsidR="00E05AA8" w:rsidRDefault="00E05AA8" w:rsidP="00495DC8">
            <w:pPr>
              <w:jc w:val="both"/>
            </w:pPr>
            <w:r>
              <w:rPr>
                <w:b/>
              </w:rPr>
              <w:t xml:space="preserve">Údaje o vzdělání na VŠ </w:t>
            </w:r>
          </w:p>
        </w:tc>
      </w:tr>
      <w:tr w:rsidR="00E05AA8" w14:paraId="250C8AF5" w14:textId="77777777" w:rsidTr="00495DC8">
        <w:trPr>
          <w:trHeight w:val="1055"/>
        </w:trPr>
        <w:tc>
          <w:tcPr>
            <w:tcW w:w="9859" w:type="dxa"/>
            <w:gridSpan w:val="11"/>
          </w:tcPr>
          <w:p w14:paraId="211EA726" w14:textId="77777777" w:rsidR="00E05AA8" w:rsidRPr="003E0B29" w:rsidRDefault="00E05AA8" w:rsidP="00495DC8">
            <w:pPr>
              <w:jc w:val="both"/>
              <w:rPr>
                <w:ins w:id="13389" w:author="Matyas Adam" w:date="2018-11-17T20:11:00Z"/>
                <w:rPrChange w:id="13390" w:author="Matyas Adam" w:date="2018-11-17T20:13:00Z">
                  <w:rPr>
                    <w:ins w:id="13391" w:author="Matyas Adam" w:date="2018-11-17T20:11:00Z"/>
                    <w:b/>
                  </w:rPr>
                </w:rPrChange>
              </w:rPr>
            </w:pPr>
            <w:ins w:id="13392" w:author="Matyas Adam" w:date="2018-11-17T20:11:00Z">
              <w:r w:rsidRPr="003E0B29">
                <w:rPr>
                  <w:rPrChange w:id="13393" w:author="Matyas Adam" w:date="2018-11-17T20:13:00Z">
                    <w:rPr>
                      <w:b/>
                    </w:rPr>
                  </w:rPrChange>
                </w:rPr>
                <w:t>2016 – dosud: Univerzita Karlova v Praze, PedF, Dějepis a didaktika dějepisu – rozš. studium, učitelství pro 2. a 3. st.</w:t>
              </w:r>
            </w:ins>
          </w:p>
          <w:p w14:paraId="2FFF214A" w14:textId="77777777" w:rsidR="00E05AA8" w:rsidRDefault="00E05AA8" w:rsidP="00495DC8">
            <w:pPr>
              <w:jc w:val="both"/>
              <w:rPr>
                <w:ins w:id="13394" w:author="Matyas Adam" w:date="2018-11-17T20:10:00Z"/>
              </w:rPr>
            </w:pPr>
            <w:ins w:id="13395" w:author="Matyas Adam" w:date="2018-11-17T20:11:00Z">
              <w:r w:rsidRPr="00C07163">
                <w:t>2012 – 2016: Univerzita Jana Amose Komenského, Praha, Andragogika – do</w:t>
              </w:r>
              <w:r>
                <w:t>ktorský studijní program, Ph.D.</w:t>
              </w:r>
            </w:ins>
          </w:p>
          <w:p w14:paraId="69ACEE78" w14:textId="77777777" w:rsidR="00E05AA8" w:rsidRPr="003E0B29" w:rsidRDefault="00E05AA8" w:rsidP="00495DC8">
            <w:pPr>
              <w:jc w:val="both"/>
              <w:rPr>
                <w:ins w:id="13396" w:author="Matyas Adam" w:date="2018-11-17T20:10:00Z"/>
                <w:rPrChange w:id="13397" w:author="Matyas Adam" w:date="2018-11-17T20:11:00Z">
                  <w:rPr>
                    <w:ins w:id="13398" w:author="Matyas Adam" w:date="2018-11-17T20:10:00Z"/>
                    <w:b/>
                  </w:rPr>
                </w:rPrChange>
              </w:rPr>
            </w:pPr>
            <w:ins w:id="13399" w:author="Matyas Adam" w:date="2018-11-17T20:10:00Z">
              <w:r w:rsidRPr="00C07163">
                <w:t>2014: AZ Smart, Praha, profesní kurz BBA – Bachelor of Business Administration – specializace Economy and Law</w:t>
              </w:r>
            </w:ins>
          </w:p>
          <w:p w14:paraId="2A456296" w14:textId="77777777" w:rsidR="00E05AA8" w:rsidRDefault="00E05AA8" w:rsidP="00495DC8">
            <w:pPr>
              <w:jc w:val="both"/>
              <w:rPr>
                <w:ins w:id="13400" w:author="Matyas Adam" w:date="2018-11-17T20:11:00Z"/>
              </w:rPr>
            </w:pPr>
            <w:ins w:id="13401" w:author="Matyas Adam" w:date="2018-11-17T20:10:00Z">
              <w:r w:rsidRPr="00C07163">
                <w:t>2010 – 2013: Univerzita Palackého v Olomouci, Pedagogická fakulta, Anglický jazyk –</w:t>
              </w:r>
              <w:r>
                <w:t xml:space="preserve"> rozšiřující didaktické studium</w:t>
              </w:r>
            </w:ins>
          </w:p>
          <w:p w14:paraId="42E3EB09" w14:textId="77777777" w:rsidR="00E05AA8" w:rsidRDefault="00E05AA8" w:rsidP="00495DC8">
            <w:pPr>
              <w:jc w:val="both"/>
              <w:rPr>
                <w:ins w:id="13402" w:author="Matyas Adam" w:date="2018-11-17T20:11:00Z"/>
              </w:rPr>
            </w:pPr>
            <w:ins w:id="13403" w:author="Matyas Adam" w:date="2018-11-17T20:11:00Z">
              <w:r w:rsidRPr="00C07163">
                <w:t>2010 – 2012: UJAK, Praha, Andragogika – specializace Vzdělávání lidských zdrojů, Mgr.</w:t>
              </w:r>
            </w:ins>
          </w:p>
          <w:p w14:paraId="3CBC8A3E" w14:textId="77777777" w:rsidR="00E05AA8" w:rsidRPr="00495DC8" w:rsidRDefault="00E05AA8">
            <w:pPr>
              <w:pStyle w:val="Odstavecseseznamem"/>
              <w:jc w:val="both"/>
              <w:rPr>
                <w:ins w:id="13404" w:author="Matyas Adam" w:date="2018-11-17T20:10:00Z"/>
              </w:rPr>
              <w:pPrChange w:id="13405" w:author="Matyas Adam" w:date="2018-11-17T20:11:00Z">
                <w:pPr>
                  <w:jc w:val="both"/>
                </w:pPr>
              </w:pPrChange>
            </w:pPr>
            <w:ins w:id="13406" w:author="Matyas Adam" w:date="2018-11-17T20:11:00Z">
              <w:r w:rsidRPr="00C07163">
                <w:rPr>
                  <w:b/>
                </w:rPr>
                <w:t>2005 – 2008: Univerzita Karlova v Praze, PedF, Francouzský jazyk – rozš. studium, učitelství pro 2. a 3. st.</w:t>
              </w:r>
            </w:ins>
          </w:p>
          <w:p w14:paraId="28103B6D" w14:textId="77777777" w:rsidR="00E05AA8" w:rsidRPr="00C07163" w:rsidDel="003E0B29" w:rsidRDefault="00E05AA8" w:rsidP="00495DC8">
            <w:pPr>
              <w:jc w:val="both"/>
              <w:rPr>
                <w:del w:id="13407" w:author="Matyas Adam" w:date="2018-11-17T20:11:00Z"/>
              </w:rPr>
            </w:pPr>
            <w:del w:id="13408" w:author="Matyas Adam" w:date="2018-11-17T20:11:00Z">
              <w:r w:rsidRPr="00C07163" w:rsidDel="003E0B29">
                <w:delText>1994 – 1999: Univerzita Palackého v Olomouci, Pedagogická fakulta, Učitelství německého jazyka pro ZŠ, Mgr.</w:delText>
              </w:r>
            </w:del>
          </w:p>
          <w:p w14:paraId="11C48257" w14:textId="77777777" w:rsidR="00E05AA8" w:rsidRPr="00C07163" w:rsidDel="003E0B29" w:rsidRDefault="00E05AA8" w:rsidP="00495DC8">
            <w:pPr>
              <w:pStyle w:val="Zkladntext"/>
              <w:jc w:val="both"/>
              <w:rPr>
                <w:del w:id="13409" w:author="Matyas Adam" w:date="2018-11-17T20:11:00Z"/>
                <w:b w:val="0"/>
                <w:sz w:val="20"/>
              </w:rPr>
            </w:pPr>
            <w:del w:id="13410" w:author="Matyas Adam" w:date="2018-11-17T20:11:00Z">
              <w:r w:rsidRPr="00C07163" w:rsidDel="003E0B29">
                <w:rPr>
                  <w:b w:val="0"/>
                  <w:sz w:val="20"/>
                </w:rPr>
                <w:delText>2001: SVJZ z jazyka německého</w:delText>
              </w:r>
            </w:del>
          </w:p>
          <w:p w14:paraId="3AC910DB" w14:textId="77777777" w:rsidR="00E05AA8" w:rsidRPr="00C07163" w:rsidRDefault="00E05AA8" w:rsidP="00495DC8">
            <w:pPr>
              <w:pStyle w:val="Zkladntext"/>
              <w:jc w:val="both"/>
              <w:rPr>
                <w:b w:val="0"/>
                <w:sz w:val="20"/>
              </w:rPr>
            </w:pPr>
            <w:r w:rsidRPr="00C07163">
              <w:rPr>
                <w:b w:val="0"/>
                <w:sz w:val="20"/>
              </w:rPr>
              <w:t>2002: SVJZ z jazyka anglického</w:t>
            </w:r>
          </w:p>
          <w:p w14:paraId="4E9885D0" w14:textId="77777777" w:rsidR="00E05AA8" w:rsidRPr="00C07163" w:rsidRDefault="00E05AA8" w:rsidP="00495DC8">
            <w:pPr>
              <w:pStyle w:val="Zkladntext"/>
              <w:jc w:val="both"/>
              <w:rPr>
                <w:b w:val="0"/>
                <w:sz w:val="20"/>
              </w:rPr>
            </w:pPr>
            <w:del w:id="13411" w:author="Matyas Adam" w:date="2018-11-17T20:11:00Z">
              <w:r w:rsidRPr="00C07163" w:rsidDel="003E0B29">
                <w:rPr>
                  <w:b w:val="0"/>
                  <w:sz w:val="20"/>
                </w:rPr>
                <w:delText>2005 – 2008: Univerzita Karlova v Praze, PedF, Francouzský jazyk – rozš. studium, učitelství pro 2. a 3. st.</w:delText>
              </w:r>
            </w:del>
            <w:ins w:id="13412" w:author="Matyas Adam" w:date="2018-11-17T20:11:00Z">
              <w:r w:rsidRPr="00C07163">
                <w:rPr>
                  <w:b w:val="0"/>
                  <w:sz w:val="20"/>
                </w:rPr>
                <w:t>2001: SVJZ z jazyka německého</w:t>
              </w:r>
            </w:ins>
          </w:p>
          <w:p w14:paraId="4C5257C0" w14:textId="77777777" w:rsidR="00E05AA8" w:rsidRPr="00C07163" w:rsidRDefault="00E05AA8" w:rsidP="00495DC8">
            <w:pPr>
              <w:jc w:val="both"/>
              <w:rPr>
                <w:ins w:id="13413" w:author="Matyas Adam" w:date="2018-11-17T20:11:00Z"/>
              </w:rPr>
            </w:pPr>
            <w:del w:id="13414" w:author="Matyas Adam" w:date="2018-11-17T20:11:00Z">
              <w:r w:rsidRPr="00C07163" w:rsidDel="003E0B29">
                <w:delText>2010 – 2012: UJAK, Praha, Andragogika – specializace Vzdělávání lidských zdrojů, Mgr.</w:delText>
              </w:r>
            </w:del>
            <w:ins w:id="13415" w:author="Matyas Adam" w:date="2018-11-17T20:11:00Z">
              <w:r w:rsidRPr="00C07163">
                <w:t>1994 – 1999: Univerzita Palackého v Olomouci, Pedagogická fakulta, Učitelství německého jazyka pro ZŠ, Mgr.</w:t>
              </w:r>
            </w:ins>
          </w:p>
          <w:p w14:paraId="0DFD3CC4" w14:textId="77777777" w:rsidR="00E05AA8" w:rsidRPr="00C07163" w:rsidRDefault="00E05AA8" w:rsidP="00495DC8">
            <w:pPr>
              <w:jc w:val="both"/>
            </w:pPr>
          </w:p>
          <w:p w14:paraId="4710E0C7" w14:textId="77777777" w:rsidR="00E05AA8" w:rsidRPr="00C07163" w:rsidDel="003E0B29" w:rsidRDefault="00E05AA8" w:rsidP="00495DC8">
            <w:pPr>
              <w:jc w:val="both"/>
              <w:rPr>
                <w:del w:id="13416" w:author="Matyas Adam" w:date="2018-11-17T20:10:00Z"/>
              </w:rPr>
            </w:pPr>
            <w:del w:id="13417" w:author="Matyas Adam" w:date="2018-11-17T20:10:00Z">
              <w:r w:rsidRPr="00C07163" w:rsidDel="003E0B29">
                <w:delText>2010 – 2013: Univerzita Palackého v Olomouci, Pedagogická fakulta, Anglický jazyk – rozšiřující didaktické studium</w:delText>
              </w:r>
            </w:del>
          </w:p>
          <w:p w14:paraId="6D8C0742" w14:textId="77777777" w:rsidR="00E05AA8" w:rsidRPr="00C07163" w:rsidDel="003E0B29" w:rsidRDefault="00E05AA8" w:rsidP="00495DC8">
            <w:pPr>
              <w:jc w:val="both"/>
              <w:rPr>
                <w:del w:id="13418" w:author="Matyas Adam" w:date="2018-11-17T20:10:00Z"/>
              </w:rPr>
            </w:pPr>
            <w:del w:id="13419" w:author="Matyas Adam" w:date="2018-11-17T20:10:00Z">
              <w:r w:rsidRPr="00C07163" w:rsidDel="003E0B29">
                <w:delText>2014: AZ Smart, Praha, profesní kurz BBA – Bachelor of Business Administration – specializace Economy and Law</w:delText>
              </w:r>
            </w:del>
          </w:p>
          <w:p w14:paraId="2FFF6E6E" w14:textId="77777777" w:rsidR="00E05AA8" w:rsidRPr="00C07163" w:rsidDel="003E0B29" w:rsidRDefault="00E05AA8" w:rsidP="00495DC8">
            <w:pPr>
              <w:jc w:val="both"/>
              <w:rPr>
                <w:del w:id="13420" w:author="Matyas Adam" w:date="2018-11-17T20:10:00Z"/>
              </w:rPr>
            </w:pPr>
            <w:del w:id="13421" w:author="Matyas Adam" w:date="2018-11-17T20:10:00Z">
              <w:r w:rsidRPr="00C07163" w:rsidDel="003E0B29">
                <w:delText>2012 – 2016: Univerzita Jana Amose Komenského, Praha, Andragogika – doktorský studijní program, Ph.D.</w:delText>
              </w:r>
            </w:del>
          </w:p>
          <w:p w14:paraId="753C4ABF" w14:textId="77777777" w:rsidR="00E05AA8" w:rsidRDefault="00E05AA8" w:rsidP="00495DC8">
            <w:pPr>
              <w:pStyle w:val="Zkladntext"/>
              <w:jc w:val="both"/>
              <w:rPr>
                <w:b w:val="0"/>
              </w:rPr>
            </w:pPr>
            <w:del w:id="13422" w:author="Matyas Adam" w:date="2018-11-17T20:10:00Z">
              <w:r w:rsidRPr="00C07163" w:rsidDel="003E0B29">
                <w:rPr>
                  <w:b w:val="0"/>
                  <w:sz w:val="20"/>
                </w:rPr>
                <w:delText>2016 – dosud: Univerzita Karlova v Praze, PedF, Dějepis a didaktika dějepisu – rozš. studium, učitelství pro 2. a 3. st.</w:delText>
              </w:r>
            </w:del>
          </w:p>
        </w:tc>
      </w:tr>
      <w:tr w:rsidR="00E05AA8" w14:paraId="235D7BC4" w14:textId="77777777" w:rsidTr="00495DC8">
        <w:tc>
          <w:tcPr>
            <w:tcW w:w="9859" w:type="dxa"/>
            <w:gridSpan w:val="11"/>
            <w:shd w:val="clear" w:color="auto" w:fill="F7CAAC"/>
          </w:tcPr>
          <w:p w14:paraId="6D3B9F5C" w14:textId="77777777" w:rsidR="00E05AA8" w:rsidRDefault="00E05AA8" w:rsidP="00495DC8">
            <w:pPr>
              <w:jc w:val="both"/>
              <w:rPr>
                <w:b/>
              </w:rPr>
            </w:pPr>
            <w:r>
              <w:rPr>
                <w:b/>
              </w:rPr>
              <w:t>Údaje o odborném působení od absolvování VŠ</w:t>
            </w:r>
          </w:p>
        </w:tc>
      </w:tr>
      <w:tr w:rsidR="00E05AA8" w14:paraId="1234BF3D" w14:textId="77777777" w:rsidTr="00495DC8">
        <w:trPr>
          <w:trHeight w:val="1090"/>
        </w:trPr>
        <w:tc>
          <w:tcPr>
            <w:tcW w:w="9859" w:type="dxa"/>
            <w:gridSpan w:val="11"/>
          </w:tcPr>
          <w:p w14:paraId="5461E50B" w14:textId="77777777" w:rsidR="00E05AA8" w:rsidRPr="001A765A" w:rsidRDefault="00E05AA8">
            <w:pPr>
              <w:pStyle w:val="Zkladntext"/>
              <w:rPr>
                <w:ins w:id="13423" w:author="Matyas Adam" w:date="2018-11-17T20:14:00Z"/>
                <w:b w:val="0"/>
                <w:bCs/>
                <w:sz w:val="20"/>
              </w:rPr>
              <w:pPrChange w:id="13424" w:author="Matyas Adam" w:date="2018-11-17T20:15:00Z">
                <w:pPr>
                  <w:pStyle w:val="Zkladntext"/>
                  <w:jc w:val="both"/>
                </w:pPr>
              </w:pPrChange>
            </w:pPr>
            <w:ins w:id="13425" w:author="Matyas Adam" w:date="2018-11-17T20:14:00Z">
              <w:r w:rsidRPr="003E0B29">
                <w:rPr>
                  <w:b w:val="0"/>
                  <w:bCs/>
                  <w:sz w:val="20"/>
                  <w:rPrChange w:id="13426" w:author="Matyas Adam" w:date="2018-11-17T20:14:00Z">
                    <w:rPr>
                      <w:bCs/>
                    </w:rPr>
                  </w:rPrChange>
                </w:rPr>
                <w:t>2016</w:t>
              </w:r>
            </w:ins>
            <w:ins w:id="13427" w:author="Matyas Adam" w:date="2018-11-17T20:15:00Z">
              <w:r>
                <w:rPr>
                  <w:b w:val="0"/>
                  <w:bCs/>
                  <w:sz w:val="20"/>
                </w:rPr>
                <w:t>:</w:t>
              </w:r>
            </w:ins>
            <w:ins w:id="13428" w:author="Matyas Adam" w:date="2018-11-17T20:14:00Z">
              <w:r w:rsidRPr="003E0B29">
                <w:rPr>
                  <w:b w:val="0"/>
                  <w:bCs/>
                  <w:sz w:val="20"/>
                  <w:rPrChange w:id="13429" w:author="Matyas Adam" w:date="2018-11-17T20:14:00Z">
                    <w:rPr>
                      <w:bCs/>
                    </w:rPr>
                  </w:rPrChange>
                </w:rPr>
                <w:t xml:space="preserve"> odborná asistentka</w:t>
              </w:r>
            </w:ins>
          </w:p>
          <w:p w14:paraId="4A9CC4D7" w14:textId="77777777" w:rsidR="00E05AA8" w:rsidRPr="00C07163" w:rsidDel="003E0B29" w:rsidRDefault="00E05AA8">
            <w:pPr>
              <w:pStyle w:val="Zkladntext"/>
              <w:rPr>
                <w:del w:id="13430" w:author="Matyas Adam" w:date="2018-11-17T20:14:00Z"/>
                <w:b w:val="0"/>
                <w:bCs/>
                <w:sz w:val="20"/>
              </w:rPr>
              <w:pPrChange w:id="13431" w:author="Matyas Adam" w:date="2018-11-17T20:15:00Z">
                <w:pPr>
                  <w:pStyle w:val="Zkladntext"/>
                  <w:jc w:val="both"/>
                </w:pPr>
              </w:pPrChange>
            </w:pPr>
            <w:del w:id="13432" w:author="Matyas Adam" w:date="2018-11-17T20:14:00Z">
              <w:r w:rsidRPr="00C07163" w:rsidDel="003E0B29">
                <w:rPr>
                  <w:b w:val="0"/>
                  <w:bCs/>
                  <w:sz w:val="20"/>
                </w:rPr>
                <w:delText>1997 – 2000  Základní škola UNESCO, Uherské Hradiště, učitelka německého a anglického jazyka</w:delText>
              </w:r>
            </w:del>
          </w:p>
          <w:p w14:paraId="7B3850E1" w14:textId="77777777" w:rsidR="00E05AA8" w:rsidRPr="00C07163" w:rsidDel="003E0B29" w:rsidRDefault="00E05AA8">
            <w:pPr>
              <w:pStyle w:val="Zkladntext"/>
              <w:rPr>
                <w:del w:id="13433" w:author="Matyas Adam" w:date="2018-11-17T20:14:00Z"/>
                <w:b w:val="0"/>
                <w:bCs/>
                <w:sz w:val="20"/>
              </w:rPr>
              <w:pPrChange w:id="13434" w:author="Matyas Adam" w:date="2018-11-17T20:15:00Z">
                <w:pPr>
                  <w:pStyle w:val="Zkladntext"/>
                  <w:jc w:val="both"/>
                </w:pPr>
              </w:pPrChange>
            </w:pPr>
            <w:del w:id="13435" w:author="Matyas Adam" w:date="2018-11-17T20:14:00Z">
              <w:r w:rsidRPr="00C07163" w:rsidDel="003E0B29">
                <w:rPr>
                  <w:b w:val="0"/>
                  <w:bCs/>
                  <w:sz w:val="20"/>
                </w:rPr>
                <w:delText>2000 – 2002  VOŠ a SPŠ dopravní, Praha 1, učitelka německého jazyka</w:delText>
              </w:r>
            </w:del>
          </w:p>
          <w:p w14:paraId="3A83D3B4" w14:textId="77777777" w:rsidR="00E05AA8" w:rsidRPr="00C07163" w:rsidDel="003E0B29" w:rsidRDefault="00E05AA8">
            <w:pPr>
              <w:pStyle w:val="Zkladntext"/>
              <w:rPr>
                <w:del w:id="13436" w:author="Matyas Adam" w:date="2018-11-17T20:14:00Z"/>
                <w:b w:val="0"/>
                <w:bCs/>
                <w:sz w:val="20"/>
              </w:rPr>
              <w:pPrChange w:id="13437" w:author="Matyas Adam" w:date="2018-11-17T20:15:00Z">
                <w:pPr>
                  <w:pStyle w:val="Zkladntext"/>
                  <w:jc w:val="both"/>
                </w:pPr>
              </w:pPrChange>
            </w:pPr>
            <w:del w:id="13438" w:author="Matyas Adam" w:date="2018-11-17T20:14:00Z">
              <w:r w:rsidRPr="00C07163" w:rsidDel="003E0B29">
                <w:rPr>
                  <w:b w:val="0"/>
                  <w:bCs/>
                  <w:sz w:val="20"/>
                </w:rPr>
                <w:delText xml:space="preserve">2002 – 2004  Střední policejní škola Ministerstva vnitra, Praha 9, jazyková příprava zaměstnanců MV </w:delText>
              </w:r>
              <w:r w:rsidRPr="001A765A" w:rsidDel="003E0B29">
                <w:rPr>
                  <w:b w:val="0"/>
                  <w:bCs/>
                  <w:sz w:val="20"/>
                </w:rPr>
                <w:delText>–</w:delText>
              </w:r>
              <w:r w:rsidRPr="00C07163" w:rsidDel="003E0B29">
                <w:rPr>
                  <w:b w:val="0"/>
                  <w:bCs/>
                  <w:sz w:val="20"/>
                </w:rPr>
                <w:delText xml:space="preserve"> lektorka</w:delText>
              </w:r>
            </w:del>
          </w:p>
          <w:p w14:paraId="6E5D85EA" w14:textId="77777777" w:rsidR="00E05AA8" w:rsidRPr="00C07163" w:rsidDel="003E0B29" w:rsidRDefault="00E05AA8">
            <w:pPr>
              <w:pStyle w:val="Zkladntext"/>
              <w:rPr>
                <w:del w:id="13439" w:author="Matyas Adam" w:date="2018-11-17T20:14:00Z"/>
                <w:b w:val="0"/>
                <w:bCs/>
                <w:sz w:val="20"/>
              </w:rPr>
              <w:pPrChange w:id="13440" w:author="Matyas Adam" w:date="2018-11-17T20:15:00Z">
                <w:pPr>
                  <w:pStyle w:val="Zkladntext"/>
                  <w:jc w:val="both"/>
                </w:pPr>
              </w:pPrChange>
            </w:pPr>
            <w:del w:id="13441" w:author="Matyas Adam" w:date="2018-11-17T20:14:00Z">
              <w:r w:rsidRPr="00C07163" w:rsidDel="003E0B29">
                <w:rPr>
                  <w:b w:val="0"/>
                  <w:bCs/>
                  <w:sz w:val="20"/>
                </w:rPr>
                <w:delText>2004 – 2009  Základní škola Kunratice, Praha 4, učitelka německého a anglického jazyka</w:delText>
              </w:r>
            </w:del>
          </w:p>
          <w:p w14:paraId="14E766EF" w14:textId="77777777" w:rsidR="00E05AA8" w:rsidRPr="00C07163" w:rsidDel="003E0B29" w:rsidRDefault="00E05AA8">
            <w:pPr>
              <w:pStyle w:val="Zkladntext"/>
              <w:rPr>
                <w:del w:id="13442" w:author="Matyas Adam" w:date="2018-11-17T20:14:00Z"/>
                <w:b w:val="0"/>
                <w:bCs/>
                <w:sz w:val="20"/>
              </w:rPr>
              <w:pPrChange w:id="13443" w:author="Matyas Adam" w:date="2018-11-17T20:15:00Z">
                <w:pPr>
                  <w:pStyle w:val="Zkladntext"/>
                  <w:jc w:val="both"/>
                </w:pPr>
              </w:pPrChange>
            </w:pPr>
            <w:del w:id="13444" w:author="Matyas Adam" w:date="2018-11-17T20:14:00Z">
              <w:r w:rsidRPr="00C07163" w:rsidDel="003E0B29">
                <w:rPr>
                  <w:b w:val="0"/>
                  <w:bCs/>
                  <w:sz w:val="20"/>
                </w:rPr>
                <w:delText>2009  Jazyková škola AMOS, Uherské Hradiště, lektorka anglického a francouzského jazyka</w:delText>
              </w:r>
            </w:del>
          </w:p>
          <w:p w14:paraId="0C649B4B" w14:textId="77777777" w:rsidR="00E05AA8" w:rsidRDefault="00E05AA8">
            <w:pPr>
              <w:pStyle w:val="Zkladntext"/>
              <w:rPr>
                <w:ins w:id="13445" w:author="Matyas Adam" w:date="2018-11-17T20:15:00Z"/>
                <w:b w:val="0"/>
                <w:bCs/>
                <w:sz w:val="20"/>
              </w:rPr>
              <w:pPrChange w:id="13446" w:author="Matyas Adam" w:date="2018-11-17T20:15:00Z">
                <w:pPr>
                  <w:pStyle w:val="Zkladntext"/>
                  <w:jc w:val="both"/>
                </w:pPr>
              </w:pPrChange>
            </w:pPr>
            <w:r w:rsidRPr="003E0B29">
              <w:rPr>
                <w:b w:val="0"/>
                <w:bCs/>
                <w:sz w:val="20"/>
                <w:rPrChange w:id="13447" w:author="Matyas Adam" w:date="2018-11-17T20:14:00Z">
                  <w:rPr>
                    <w:bCs/>
                  </w:rPr>
                </w:rPrChange>
              </w:rPr>
              <w:t>2</w:t>
            </w:r>
            <w:ins w:id="13448" w:author="Matyas Adam" w:date="2018-11-17T20:14:00Z">
              <w:r w:rsidRPr="003E0B29">
                <w:rPr>
                  <w:b w:val="0"/>
                  <w:bCs/>
                  <w:sz w:val="20"/>
                  <w:rPrChange w:id="13449" w:author="Matyas Adam" w:date="2018-11-17T20:14:00Z">
                    <w:rPr>
                      <w:bCs/>
                    </w:rPr>
                  </w:rPrChange>
                </w:rPr>
                <w:t>0</w:t>
              </w:r>
            </w:ins>
            <w:del w:id="13450" w:author="Matyas Adam" w:date="2018-11-17T20:14:00Z">
              <w:r w:rsidRPr="003E0B29" w:rsidDel="003E0B29">
                <w:rPr>
                  <w:b w:val="0"/>
                  <w:bCs/>
                  <w:sz w:val="20"/>
                  <w:rPrChange w:id="13451" w:author="Matyas Adam" w:date="2018-11-17T20:14:00Z">
                    <w:rPr>
                      <w:bCs/>
                    </w:rPr>
                  </w:rPrChange>
                </w:rPr>
                <w:delText>0</w:delText>
              </w:r>
            </w:del>
            <w:r w:rsidRPr="003E0B29">
              <w:rPr>
                <w:b w:val="0"/>
                <w:bCs/>
                <w:sz w:val="20"/>
                <w:rPrChange w:id="13452" w:author="Matyas Adam" w:date="2018-11-17T20:14:00Z">
                  <w:rPr>
                    <w:bCs/>
                  </w:rPr>
                </w:rPrChange>
              </w:rPr>
              <w:t xml:space="preserve">09 – dosud: Univerzita Tomáše Bati ve Zlíně, Fakulta logistiky a krizového řízení, ÚEB, UH, lektorka Aj a Nj, </w:t>
            </w:r>
          </w:p>
          <w:p w14:paraId="0AA65621" w14:textId="77777777" w:rsidR="00E05AA8" w:rsidRDefault="00E05AA8">
            <w:pPr>
              <w:pStyle w:val="Zkladntext"/>
              <w:rPr>
                <w:ins w:id="13453" w:author="Matyas Adam" w:date="2018-11-17T20:14:00Z"/>
                <w:b w:val="0"/>
                <w:bCs/>
                <w:sz w:val="20"/>
              </w:rPr>
              <w:pPrChange w:id="13454" w:author="Matyas Adam" w:date="2018-11-17T20:15:00Z">
                <w:pPr>
                  <w:pStyle w:val="Zkladntext"/>
                  <w:jc w:val="both"/>
                </w:pPr>
              </w:pPrChange>
            </w:pPr>
            <w:del w:id="13455" w:author="Matyas Adam" w:date="2018-11-17T20:15:00Z">
              <w:r w:rsidRPr="003E0B29" w:rsidDel="003E0B29">
                <w:rPr>
                  <w:b w:val="0"/>
                  <w:bCs/>
                  <w:sz w:val="20"/>
                  <w:rPrChange w:id="13456" w:author="Matyas Adam" w:date="2018-11-17T20:14:00Z">
                    <w:rPr>
                      <w:bCs/>
                    </w:rPr>
                  </w:rPrChange>
                </w:rPr>
                <w:delText xml:space="preserve">od </w:delText>
              </w:r>
            </w:del>
            <w:ins w:id="13457" w:author="Matyas Adam" w:date="2018-11-17T20:14:00Z">
              <w:r w:rsidRPr="00C07163">
                <w:rPr>
                  <w:b w:val="0"/>
                  <w:bCs/>
                  <w:sz w:val="20"/>
                </w:rPr>
                <w:t>2009</w:t>
              </w:r>
            </w:ins>
            <w:ins w:id="13458" w:author="Matyas Adam" w:date="2018-11-17T20:15:00Z">
              <w:r>
                <w:rPr>
                  <w:b w:val="0"/>
                  <w:bCs/>
                  <w:sz w:val="20"/>
                </w:rPr>
                <w:t>:</w:t>
              </w:r>
            </w:ins>
            <w:ins w:id="13459" w:author="Matyas Adam" w:date="2018-11-17T20:14:00Z">
              <w:r w:rsidRPr="00C07163">
                <w:rPr>
                  <w:b w:val="0"/>
                  <w:bCs/>
                  <w:sz w:val="20"/>
                </w:rPr>
                <w:t xml:space="preserve">  Jazyková škola AMOS, Uherské Hradiště, lektorka anglického a francouzského jazyka</w:t>
              </w:r>
            </w:ins>
          </w:p>
          <w:p w14:paraId="2A42E736" w14:textId="77777777" w:rsidR="00E05AA8" w:rsidRDefault="00E05AA8">
            <w:pPr>
              <w:pStyle w:val="Zkladntext"/>
              <w:rPr>
                <w:ins w:id="13460" w:author="Matyas Adam" w:date="2018-11-17T20:14:00Z"/>
                <w:b w:val="0"/>
                <w:bCs/>
                <w:sz w:val="20"/>
              </w:rPr>
              <w:pPrChange w:id="13461" w:author="Matyas Adam" w:date="2018-11-17T20:15:00Z">
                <w:pPr>
                  <w:pStyle w:val="Zkladntext"/>
                  <w:jc w:val="both"/>
                </w:pPr>
              </w:pPrChange>
            </w:pPr>
            <w:ins w:id="13462" w:author="Matyas Adam" w:date="2018-11-17T20:14:00Z">
              <w:r w:rsidRPr="00C07163">
                <w:rPr>
                  <w:b w:val="0"/>
                  <w:bCs/>
                  <w:sz w:val="20"/>
                </w:rPr>
                <w:t>2004 – 2009</w:t>
              </w:r>
            </w:ins>
            <w:ins w:id="13463" w:author="Matyas Adam" w:date="2018-11-17T20:15:00Z">
              <w:r>
                <w:rPr>
                  <w:b w:val="0"/>
                  <w:bCs/>
                  <w:sz w:val="20"/>
                </w:rPr>
                <w:t>:</w:t>
              </w:r>
            </w:ins>
            <w:ins w:id="13464" w:author="Matyas Adam" w:date="2018-11-17T20:14:00Z">
              <w:r w:rsidRPr="00C07163">
                <w:rPr>
                  <w:b w:val="0"/>
                  <w:bCs/>
                  <w:sz w:val="20"/>
                </w:rPr>
                <w:t xml:space="preserve">  Základní škola Kunratice, Praha 4, učitelka německého a angl</w:t>
              </w:r>
              <w:r>
                <w:rPr>
                  <w:b w:val="0"/>
                  <w:bCs/>
                  <w:sz w:val="20"/>
                </w:rPr>
                <w:t>ického jazyka</w:t>
              </w:r>
            </w:ins>
          </w:p>
          <w:p w14:paraId="63ACD76F" w14:textId="77777777" w:rsidR="00E05AA8" w:rsidRDefault="00E05AA8">
            <w:pPr>
              <w:pStyle w:val="Zkladntext"/>
              <w:rPr>
                <w:ins w:id="13465" w:author="Matyas Adam" w:date="2018-11-17T20:14:00Z"/>
                <w:b w:val="0"/>
                <w:bCs/>
                <w:sz w:val="20"/>
              </w:rPr>
              <w:pPrChange w:id="13466" w:author="Matyas Adam" w:date="2018-11-17T20:15:00Z">
                <w:pPr>
                  <w:pStyle w:val="Zkladntext"/>
                  <w:jc w:val="both"/>
                </w:pPr>
              </w:pPrChange>
            </w:pPr>
            <w:ins w:id="13467" w:author="Matyas Adam" w:date="2018-11-17T20:14:00Z">
              <w:r w:rsidRPr="00C07163">
                <w:rPr>
                  <w:b w:val="0"/>
                  <w:bCs/>
                  <w:sz w:val="20"/>
                </w:rPr>
                <w:t>2002 – 2004</w:t>
              </w:r>
            </w:ins>
            <w:ins w:id="13468" w:author="Matyas Adam" w:date="2018-11-17T20:15:00Z">
              <w:r>
                <w:rPr>
                  <w:b w:val="0"/>
                  <w:bCs/>
                  <w:sz w:val="20"/>
                </w:rPr>
                <w:t>:</w:t>
              </w:r>
            </w:ins>
            <w:ins w:id="13469" w:author="Matyas Adam" w:date="2018-11-17T20:14:00Z">
              <w:r w:rsidRPr="00C07163">
                <w:rPr>
                  <w:b w:val="0"/>
                  <w:bCs/>
                  <w:sz w:val="20"/>
                </w:rPr>
                <w:t xml:space="preserve">  Střední policejní škola Ministerstva vnitra, Praha 9, jazyková příprava zaměstnanců MV </w:t>
              </w:r>
              <w:r w:rsidRPr="00C07163">
                <w:rPr>
                  <w:b w:val="0"/>
                  <w:sz w:val="20"/>
                </w:rPr>
                <w:t>–</w:t>
              </w:r>
              <w:r w:rsidRPr="00C07163">
                <w:rPr>
                  <w:b w:val="0"/>
                  <w:bCs/>
                  <w:sz w:val="20"/>
                </w:rPr>
                <w:t xml:space="preserve"> lektorka</w:t>
              </w:r>
            </w:ins>
          </w:p>
          <w:p w14:paraId="78D1AED6" w14:textId="77777777" w:rsidR="00E05AA8" w:rsidRPr="00C07163" w:rsidRDefault="00E05AA8">
            <w:pPr>
              <w:pStyle w:val="Zkladntext"/>
              <w:rPr>
                <w:ins w:id="13470" w:author="Matyas Adam" w:date="2018-11-17T20:14:00Z"/>
                <w:b w:val="0"/>
                <w:bCs/>
                <w:sz w:val="20"/>
              </w:rPr>
              <w:pPrChange w:id="13471" w:author="Matyas Adam" w:date="2018-11-17T20:15:00Z">
                <w:pPr>
                  <w:pStyle w:val="Zkladntext"/>
                  <w:jc w:val="both"/>
                </w:pPr>
              </w:pPrChange>
            </w:pPr>
            <w:ins w:id="13472" w:author="Matyas Adam" w:date="2018-11-17T20:14:00Z">
              <w:r w:rsidRPr="00C07163">
                <w:rPr>
                  <w:b w:val="0"/>
                  <w:bCs/>
                  <w:sz w:val="20"/>
                </w:rPr>
                <w:t>2000 – 2002</w:t>
              </w:r>
            </w:ins>
            <w:ins w:id="13473" w:author="Matyas Adam" w:date="2018-11-17T20:15:00Z">
              <w:r>
                <w:rPr>
                  <w:b w:val="0"/>
                  <w:bCs/>
                  <w:sz w:val="20"/>
                </w:rPr>
                <w:t>:</w:t>
              </w:r>
            </w:ins>
            <w:ins w:id="13474" w:author="Matyas Adam" w:date="2018-11-17T20:14:00Z">
              <w:r w:rsidRPr="00C07163">
                <w:rPr>
                  <w:b w:val="0"/>
                  <w:bCs/>
                  <w:sz w:val="20"/>
                </w:rPr>
                <w:t xml:space="preserve">  VOŠ a SPŠ dopravní, Praha 1, učitelka německého jazyka</w:t>
              </w:r>
            </w:ins>
          </w:p>
          <w:p w14:paraId="1F2D4F11" w14:textId="77777777" w:rsidR="00E05AA8" w:rsidRPr="00C07163" w:rsidRDefault="00E05AA8">
            <w:pPr>
              <w:pStyle w:val="Zkladntext"/>
              <w:rPr>
                <w:ins w:id="13475" w:author="Matyas Adam" w:date="2018-11-17T20:14:00Z"/>
                <w:b w:val="0"/>
                <w:bCs/>
                <w:sz w:val="20"/>
              </w:rPr>
              <w:pPrChange w:id="13476" w:author="Matyas Adam" w:date="2018-11-17T20:15:00Z">
                <w:pPr>
                  <w:pStyle w:val="Zkladntext"/>
                  <w:jc w:val="both"/>
                </w:pPr>
              </w:pPrChange>
            </w:pPr>
            <w:ins w:id="13477" w:author="Matyas Adam" w:date="2018-11-17T20:14:00Z">
              <w:r w:rsidRPr="00C07163">
                <w:rPr>
                  <w:b w:val="0"/>
                  <w:bCs/>
                  <w:sz w:val="20"/>
                </w:rPr>
                <w:t>1997 – 2000</w:t>
              </w:r>
            </w:ins>
            <w:ins w:id="13478" w:author="Matyas Adam" w:date="2018-11-17T20:15:00Z">
              <w:r>
                <w:rPr>
                  <w:b w:val="0"/>
                  <w:bCs/>
                  <w:sz w:val="20"/>
                </w:rPr>
                <w:t>:</w:t>
              </w:r>
            </w:ins>
            <w:ins w:id="13479" w:author="Matyas Adam" w:date="2018-11-17T20:14:00Z">
              <w:r w:rsidRPr="00C07163">
                <w:rPr>
                  <w:b w:val="0"/>
                  <w:bCs/>
                  <w:sz w:val="20"/>
                </w:rPr>
                <w:t xml:space="preserve">  Základní škola UNESCO, Uherské Hradiště, učitelka německého a anglického jazyka</w:t>
              </w:r>
            </w:ins>
          </w:p>
          <w:p w14:paraId="283EF474" w14:textId="77777777" w:rsidR="00E05AA8" w:rsidRDefault="00E05AA8">
            <w:pPr>
              <w:pPrChange w:id="13480" w:author="Matyas Adam" w:date="2018-11-17T20:15:00Z">
                <w:pPr>
                  <w:jc w:val="both"/>
                </w:pPr>
              </w:pPrChange>
            </w:pPr>
            <w:del w:id="13481" w:author="Matyas Adam" w:date="2018-11-17T20:14:00Z">
              <w:r w:rsidDel="003E0B29">
                <w:rPr>
                  <w:bCs/>
                </w:rPr>
                <w:delText>2016 odborná asistentka</w:delText>
              </w:r>
            </w:del>
          </w:p>
        </w:tc>
      </w:tr>
      <w:tr w:rsidR="00E05AA8" w14:paraId="6FC6F5BA" w14:textId="77777777" w:rsidTr="00495DC8">
        <w:trPr>
          <w:trHeight w:val="250"/>
        </w:trPr>
        <w:tc>
          <w:tcPr>
            <w:tcW w:w="9859" w:type="dxa"/>
            <w:gridSpan w:val="11"/>
            <w:shd w:val="clear" w:color="auto" w:fill="F7CAAC"/>
          </w:tcPr>
          <w:p w14:paraId="0C994A60" w14:textId="77777777" w:rsidR="00E05AA8" w:rsidRDefault="00E05AA8" w:rsidP="00495DC8">
            <w:pPr>
              <w:jc w:val="both"/>
            </w:pPr>
            <w:r>
              <w:rPr>
                <w:b/>
              </w:rPr>
              <w:t>Zkušenosti s vedením kvalifikačních a rigorózních prací</w:t>
            </w:r>
          </w:p>
        </w:tc>
      </w:tr>
      <w:tr w:rsidR="00E05AA8" w14:paraId="77ED8370" w14:textId="77777777" w:rsidTr="00495DC8">
        <w:trPr>
          <w:trHeight w:val="1105"/>
        </w:trPr>
        <w:tc>
          <w:tcPr>
            <w:tcW w:w="9859" w:type="dxa"/>
            <w:gridSpan w:val="11"/>
          </w:tcPr>
          <w:p w14:paraId="3ECDCAE5" w14:textId="77777777" w:rsidR="00E05AA8" w:rsidRDefault="00E05AA8" w:rsidP="00495DC8">
            <w:pPr>
              <w:jc w:val="both"/>
            </w:pPr>
          </w:p>
        </w:tc>
      </w:tr>
      <w:tr w:rsidR="00E05AA8" w14:paraId="7D06FBAE" w14:textId="77777777" w:rsidTr="00495DC8">
        <w:trPr>
          <w:cantSplit/>
        </w:trPr>
        <w:tc>
          <w:tcPr>
            <w:tcW w:w="3347" w:type="dxa"/>
            <w:gridSpan w:val="2"/>
            <w:tcBorders>
              <w:top w:val="single" w:sz="12" w:space="0" w:color="auto"/>
            </w:tcBorders>
            <w:shd w:val="clear" w:color="auto" w:fill="F7CAAC"/>
          </w:tcPr>
          <w:p w14:paraId="6DD84E21" w14:textId="77777777" w:rsidR="00E05AA8" w:rsidRDefault="00E05AA8" w:rsidP="00495DC8">
            <w:pPr>
              <w:jc w:val="both"/>
            </w:pPr>
            <w:r>
              <w:rPr>
                <w:b/>
              </w:rPr>
              <w:t xml:space="preserve">Obor habilitačního řízení </w:t>
            </w:r>
          </w:p>
        </w:tc>
        <w:tc>
          <w:tcPr>
            <w:tcW w:w="2245" w:type="dxa"/>
            <w:gridSpan w:val="2"/>
            <w:tcBorders>
              <w:top w:val="single" w:sz="12" w:space="0" w:color="auto"/>
            </w:tcBorders>
            <w:shd w:val="clear" w:color="auto" w:fill="F7CAAC"/>
          </w:tcPr>
          <w:p w14:paraId="1E3A3E4D" w14:textId="77777777" w:rsidR="00E05AA8" w:rsidRDefault="00E05AA8" w:rsidP="00495DC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B74E29F" w14:textId="77777777" w:rsidR="00E05AA8" w:rsidRDefault="00E05AA8" w:rsidP="00495DC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E26AEA7" w14:textId="77777777" w:rsidR="00E05AA8" w:rsidRDefault="00E05AA8" w:rsidP="00495DC8">
            <w:pPr>
              <w:jc w:val="both"/>
              <w:rPr>
                <w:b/>
              </w:rPr>
            </w:pPr>
            <w:r>
              <w:rPr>
                <w:b/>
              </w:rPr>
              <w:t>Ohlasy publikací</w:t>
            </w:r>
          </w:p>
        </w:tc>
      </w:tr>
      <w:tr w:rsidR="00E05AA8" w14:paraId="668B5199" w14:textId="77777777" w:rsidTr="00495DC8">
        <w:trPr>
          <w:cantSplit/>
        </w:trPr>
        <w:tc>
          <w:tcPr>
            <w:tcW w:w="3347" w:type="dxa"/>
            <w:gridSpan w:val="2"/>
          </w:tcPr>
          <w:p w14:paraId="0FF23933" w14:textId="77777777" w:rsidR="00E05AA8" w:rsidRDefault="00E05AA8" w:rsidP="00495DC8">
            <w:pPr>
              <w:jc w:val="both"/>
            </w:pPr>
          </w:p>
        </w:tc>
        <w:tc>
          <w:tcPr>
            <w:tcW w:w="2245" w:type="dxa"/>
            <w:gridSpan w:val="2"/>
          </w:tcPr>
          <w:p w14:paraId="5A891E16" w14:textId="77777777" w:rsidR="00E05AA8" w:rsidRDefault="00E05AA8" w:rsidP="00495DC8">
            <w:pPr>
              <w:jc w:val="both"/>
            </w:pPr>
          </w:p>
        </w:tc>
        <w:tc>
          <w:tcPr>
            <w:tcW w:w="2248" w:type="dxa"/>
            <w:gridSpan w:val="4"/>
            <w:tcBorders>
              <w:right w:val="single" w:sz="12" w:space="0" w:color="auto"/>
            </w:tcBorders>
          </w:tcPr>
          <w:p w14:paraId="5954138C" w14:textId="77777777" w:rsidR="00E05AA8" w:rsidRDefault="00E05AA8" w:rsidP="00495DC8">
            <w:pPr>
              <w:jc w:val="both"/>
            </w:pPr>
          </w:p>
        </w:tc>
        <w:tc>
          <w:tcPr>
            <w:tcW w:w="632" w:type="dxa"/>
            <w:tcBorders>
              <w:left w:val="single" w:sz="12" w:space="0" w:color="auto"/>
            </w:tcBorders>
            <w:shd w:val="clear" w:color="auto" w:fill="F7CAAC"/>
          </w:tcPr>
          <w:p w14:paraId="097ECEBC" w14:textId="77777777" w:rsidR="00E05AA8" w:rsidRDefault="00E05AA8" w:rsidP="00495DC8">
            <w:pPr>
              <w:jc w:val="both"/>
            </w:pPr>
            <w:r>
              <w:rPr>
                <w:b/>
              </w:rPr>
              <w:t>WOS</w:t>
            </w:r>
          </w:p>
        </w:tc>
        <w:tc>
          <w:tcPr>
            <w:tcW w:w="693" w:type="dxa"/>
            <w:shd w:val="clear" w:color="auto" w:fill="F7CAAC"/>
          </w:tcPr>
          <w:p w14:paraId="60CDB2D9" w14:textId="77777777" w:rsidR="00E05AA8" w:rsidRDefault="00E05AA8" w:rsidP="00495DC8">
            <w:pPr>
              <w:jc w:val="both"/>
              <w:rPr>
                <w:sz w:val="18"/>
              </w:rPr>
            </w:pPr>
            <w:r>
              <w:rPr>
                <w:b/>
                <w:sz w:val="18"/>
              </w:rPr>
              <w:t>Scopus</w:t>
            </w:r>
          </w:p>
        </w:tc>
        <w:tc>
          <w:tcPr>
            <w:tcW w:w="694" w:type="dxa"/>
            <w:shd w:val="clear" w:color="auto" w:fill="F7CAAC"/>
          </w:tcPr>
          <w:p w14:paraId="4E5323A5" w14:textId="77777777" w:rsidR="00E05AA8" w:rsidRDefault="00E05AA8" w:rsidP="00495DC8">
            <w:pPr>
              <w:jc w:val="both"/>
            </w:pPr>
            <w:r>
              <w:rPr>
                <w:b/>
                <w:sz w:val="18"/>
              </w:rPr>
              <w:t>ostatní</w:t>
            </w:r>
          </w:p>
        </w:tc>
      </w:tr>
      <w:tr w:rsidR="00E05AA8" w14:paraId="5A037FD0" w14:textId="77777777" w:rsidTr="00495DC8">
        <w:trPr>
          <w:cantSplit/>
          <w:trHeight w:val="70"/>
        </w:trPr>
        <w:tc>
          <w:tcPr>
            <w:tcW w:w="3347" w:type="dxa"/>
            <w:gridSpan w:val="2"/>
            <w:shd w:val="clear" w:color="auto" w:fill="F7CAAC"/>
          </w:tcPr>
          <w:p w14:paraId="09C64090" w14:textId="77777777" w:rsidR="00E05AA8" w:rsidRDefault="00E05AA8" w:rsidP="00495DC8">
            <w:pPr>
              <w:jc w:val="both"/>
            </w:pPr>
            <w:r>
              <w:rPr>
                <w:b/>
              </w:rPr>
              <w:t>Obor jmenovacího řízení</w:t>
            </w:r>
          </w:p>
        </w:tc>
        <w:tc>
          <w:tcPr>
            <w:tcW w:w="2245" w:type="dxa"/>
            <w:gridSpan w:val="2"/>
            <w:shd w:val="clear" w:color="auto" w:fill="F7CAAC"/>
          </w:tcPr>
          <w:p w14:paraId="15A78FF5" w14:textId="77777777" w:rsidR="00E05AA8" w:rsidRDefault="00E05AA8" w:rsidP="00495DC8">
            <w:pPr>
              <w:jc w:val="both"/>
            </w:pPr>
            <w:r>
              <w:rPr>
                <w:b/>
              </w:rPr>
              <w:t>Rok udělení hodnosti</w:t>
            </w:r>
          </w:p>
        </w:tc>
        <w:tc>
          <w:tcPr>
            <w:tcW w:w="2248" w:type="dxa"/>
            <w:gridSpan w:val="4"/>
            <w:tcBorders>
              <w:right w:val="single" w:sz="12" w:space="0" w:color="auto"/>
            </w:tcBorders>
            <w:shd w:val="clear" w:color="auto" w:fill="F7CAAC"/>
          </w:tcPr>
          <w:p w14:paraId="584A73F5" w14:textId="77777777" w:rsidR="00E05AA8" w:rsidRDefault="00E05AA8" w:rsidP="00495DC8">
            <w:pPr>
              <w:jc w:val="both"/>
            </w:pPr>
            <w:r>
              <w:rPr>
                <w:b/>
              </w:rPr>
              <w:t>Řízení konáno na VŠ</w:t>
            </w:r>
          </w:p>
        </w:tc>
        <w:tc>
          <w:tcPr>
            <w:tcW w:w="632" w:type="dxa"/>
            <w:vMerge w:val="restart"/>
            <w:tcBorders>
              <w:left w:val="single" w:sz="12" w:space="0" w:color="auto"/>
            </w:tcBorders>
          </w:tcPr>
          <w:p w14:paraId="3B4F628F" w14:textId="77777777" w:rsidR="00E05AA8" w:rsidRDefault="00E05AA8" w:rsidP="00495DC8">
            <w:pPr>
              <w:jc w:val="both"/>
              <w:rPr>
                <w:b/>
              </w:rPr>
            </w:pPr>
            <w:r>
              <w:rPr>
                <w:b/>
              </w:rPr>
              <w:t>3</w:t>
            </w:r>
          </w:p>
        </w:tc>
        <w:tc>
          <w:tcPr>
            <w:tcW w:w="693" w:type="dxa"/>
            <w:vMerge w:val="restart"/>
          </w:tcPr>
          <w:p w14:paraId="6F84D8A5" w14:textId="77777777" w:rsidR="00E05AA8" w:rsidRDefault="00E05AA8" w:rsidP="00495DC8">
            <w:pPr>
              <w:jc w:val="both"/>
              <w:rPr>
                <w:b/>
              </w:rPr>
            </w:pPr>
          </w:p>
        </w:tc>
        <w:tc>
          <w:tcPr>
            <w:tcW w:w="694" w:type="dxa"/>
            <w:vMerge w:val="restart"/>
          </w:tcPr>
          <w:p w14:paraId="567823D5" w14:textId="77777777" w:rsidR="00E05AA8" w:rsidRDefault="00E05AA8" w:rsidP="00495DC8">
            <w:pPr>
              <w:jc w:val="both"/>
              <w:rPr>
                <w:b/>
              </w:rPr>
            </w:pPr>
          </w:p>
        </w:tc>
      </w:tr>
      <w:tr w:rsidR="00E05AA8" w14:paraId="64C57C59" w14:textId="77777777" w:rsidTr="00495DC8">
        <w:trPr>
          <w:trHeight w:val="205"/>
        </w:trPr>
        <w:tc>
          <w:tcPr>
            <w:tcW w:w="3347" w:type="dxa"/>
            <w:gridSpan w:val="2"/>
          </w:tcPr>
          <w:p w14:paraId="534B3BCF" w14:textId="77777777" w:rsidR="00E05AA8" w:rsidRDefault="00E05AA8" w:rsidP="00495DC8">
            <w:pPr>
              <w:jc w:val="both"/>
            </w:pPr>
          </w:p>
        </w:tc>
        <w:tc>
          <w:tcPr>
            <w:tcW w:w="2245" w:type="dxa"/>
            <w:gridSpan w:val="2"/>
          </w:tcPr>
          <w:p w14:paraId="08424799" w14:textId="77777777" w:rsidR="00E05AA8" w:rsidRDefault="00E05AA8" w:rsidP="00495DC8">
            <w:pPr>
              <w:jc w:val="both"/>
            </w:pPr>
          </w:p>
        </w:tc>
        <w:tc>
          <w:tcPr>
            <w:tcW w:w="2248" w:type="dxa"/>
            <w:gridSpan w:val="4"/>
            <w:tcBorders>
              <w:right w:val="single" w:sz="12" w:space="0" w:color="auto"/>
            </w:tcBorders>
          </w:tcPr>
          <w:p w14:paraId="71C1726D" w14:textId="77777777" w:rsidR="00E05AA8" w:rsidRDefault="00E05AA8" w:rsidP="00495DC8">
            <w:pPr>
              <w:jc w:val="both"/>
            </w:pPr>
          </w:p>
        </w:tc>
        <w:tc>
          <w:tcPr>
            <w:tcW w:w="632" w:type="dxa"/>
            <w:vMerge/>
            <w:tcBorders>
              <w:left w:val="single" w:sz="12" w:space="0" w:color="auto"/>
            </w:tcBorders>
            <w:vAlign w:val="center"/>
          </w:tcPr>
          <w:p w14:paraId="254FA221" w14:textId="77777777" w:rsidR="00E05AA8" w:rsidRDefault="00E05AA8" w:rsidP="00495DC8">
            <w:pPr>
              <w:rPr>
                <w:b/>
              </w:rPr>
            </w:pPr>
          </w:p>
        </w:tc>
        <w:tc>
          <w:tcPr>
            <w:tcW w:w="693" w:type="dxa"/>
            <w:vMerge/>
            <w:vAlign w:val="center"/>
          </w:tcPr>
          <w:p w14:paraId="7B0BA06E" w14:textId="77777777" w:rsidR="00E05AA8" w:rsidRDefault="00E05AA8" w:rsidP="00495DC8">
            <w:pPr>
              <w:rPr>
                <w:b/>
              </w:rPr>
            </w:pPr>
          </w:p>
        </w:tc>
        <w:tc>
          <w:tcPr>
            <w:tcW w:w="694" w:type="dxa"/>
            <w:vMerge/>
            <w:vAlign w:val="center"/>
          </w:tcPr>
          <w:p w14:paraId="08169101" w14:textId="77777777" w:rsidR="00E05AA8" w:rsidRDefault="00E05AA8" w:rsidP="00495DC8">
            <w:pPr>
              <w:rPr>
                <w:b/>
              </w:rPr>
            </w:pPr>
          </w:p>
        </w:tc>
      </w:tr>
      <w:tr w:rsidR="00E05AA8" w14:paraId="485F3DFD" w14:textId="77777777" w:rsidTr="00495DC8">
        <w:tc>
          <w:tcPr>
            <w:tcW w:w="9859" w:type="dxa"/>
            <w:gridSpan w:val="11"/>
            <w:shd w:val="clear" w:color="auto" w:fill="F7CAAC"/>
          </w:tcPr>
          <w:p w14:paraId="074049E3" w14:textId="77777777" w:rsidR="00E05AA8" w:rsidRDefault="00E05AA8" w:rsidP="00495DC8">
            <w:pPr>
              <w:jc w:val="both"/>
              <w:rPr>
                <w:b/>
              </w:rPr>
            </w:pPr>
            <w:r>
              <w:rPr>
                <w:b/>
              </w:rPr>
              <w:t xml:space="preserve">Přehled o nejvýznamnější publikační a další tvůrčí činnosti nebo další profesní činnosti u odborníků z praxe vztahující se k zabezpečovaným předmětům </w:t>
            </w:r>
          </w:p>
        </w:tc>
      </w:tr>
      <w:tr w:rsidR="00E05AA8" w14:paraId="0EFB4DF2" w14:textId="77777777" w:rsidTr="00495DC8">
        <w:trPr>
          <w:trHeight w:val="2347"/>
        </w:trPr>
        <w:tc>
          <w:tcPr>
            <w:tcW w:w="9859" w:type="dxa"/>
            <w:gridSpan w:val="11"/>
          </w:tcPr>
          <w:p w14:paraId="08D9F96A" w14:textId="77777777" w:rsidR="00E05AA8" w:rsidRPr="00F35299" w:rsidRDefault="00E05AA8">
            <w:pPr>
              <w:spacing w:after="60"/>
              <w:ind w:left="322" w:hanging="284"/>
              <w:rPr>
                <w:rStyle w:val="artlink1"/>
                <w:b/>
                <w:color w:val="000000"/>
              </w:rPr>
              <w:pPrChange w:id="13482" w:author="Matyas Adam" w:date="2018-11-17T20:15:00Z">
                <w:pPr>
                  <w:spacing w:after="60"/>
                  <w:jc w:val="both"/>
                </w:pPr>
              </w:pPrChange>
            </w:pPr>
            <w:r w:rsidRPr="000C517F">
              <w:rPr>
                <w:color w:val="000000"/>
              </w:rPr>
              <w:t xml:space="preserve">LUKÁŠKOVÁ, E., </w:t>
            </w:r>
            <w:r w:rsidRPr="000C517F">
              <w:rPr>
                <w:b/>
                <w:color w:val="000000"/>
              </w:rPr>
              <w:t>PITROVÁ, K. (30%)</w:t>
            </w:r>
            <w:r w:rsidRPr="000C517F">
              <w:rPr>
                <w:color w:val="000000"/>
              </w:rPr>
              <w:t xml:space="preserve">, TROJAN, J., HASNÍKOVÁ, N. Analysis of the Physical Organic Food Availability at detail stores in the Czech Republic. In: SOLIMAN, S. K. eds. </w:t>
            </w:r>
            <w:r w:rsidRPr="000C517F">
              <w:rPr>
                <w:i/>
                <w:iCs/>
                <w:color w:val="000000"/>
              </w:rPr>
              <w:t xml:space="preserve">28th IBIMA Conference on Vision 2020: Innovation Management, Development Sustainability and Competitive Economic Growth 9 – 10 November 2016 Seville, Spain. </w:t>
            </w:r>
            <w:r w:rsidRPr="00F35299">
              <w:rPr>
                <w:iCs/>
                <w:color w:val="000000"/>
              </w:rPr>
              <w:t>ISBN</w:t>
            </w:r>
            <w:r w:rsidRPr="00F35299">
              <w:rPr>
                <w:color w:val="000000"/>
              </w:rPr>
              <w:t xml:space="preserve"> </w:t>
            </w:r>
            <w:r w:rsidRPr="00F35299">
              <w:rPr>
                <w:rStyle w:val="artlink1"/>
                <w:color w:val="000000"/>
              </w:rPr>
              <w:t xml:space="preserve">978-0-9860419-8-3 </w:t>
            </w:r>
          </w:p>
          <w:p w14:paraId="2D421D91" w14:textId="77777777" w:rsidR="00E05AA8" w:rsidRPr="000C517F" w:rsidRDefault="00E05AA8">
            <w:pPr>
              <w:spacing w:after="60"/>
              <w:ind w:left="322" w:hanging="284"/>
              <w:pPrChange w:id="13483" w:author="Matyas Adam" w:date="2018-11-17T20:15:00Z">
                <w:pPr>
                  <w:spacing w:after="60"/>
                </w:pPr>
              </w:pPrChange>
            </w:pPr>
            <w:r w:rsidRPr="000C517F">
              <w:rPr>
                <w:b/>
              </w:rPr>
              <w:t>PITROVÁ, K. (100%)</w:t>
            </w:r>
            <w:del w:id="13484" w:author="Matyas Adam" w:date="2018-11-17T20:15:00Z">
              <w:r w:rsidRPr="000C517F" w:rsidDel="00A15FFC">
                <w:rPr>
                  <w:b/>
                </w:rPr>
                <w:delText>:</w:delText>
              </w:r>
            </w:del>
            <w:r w:rsidRPr="000C517F">
              <w:t xml:space="preserve"> Celoživotní dimenze vzdělávání. In</w:t>
            </w:r>
            <w:r>
              <w:t>:</w:t>
            </w:r>
            <w:r w:rsidRPr="000C517F">
              <w:t xml:space="preserve"> </w:t>
            </w:r>
            <w:r w:rsidRPr="000C517F">
              <w:rPr>
                <w:i/>
              </w:rPr>
              <w:t>Sborník k mezinárodní doktorandské konferenci Je andragogika opravdu věda?</w:t>
            </w:r>
            <w:r w:rsidRPr="000C517F">
              <w:t xml:space="preserve">, UJAK Praha 25. 3. 2015. Erudio Patria, </w:t>
            </w:r>
            <w:r w:rsidRPr="003460F8">
              <w:t>2015</w:t>
            </w:r>
            <w:r w:rsidRPr="000C517F">
              <w:t>. ISBN 978-80-905240-5-7</w:t>
            </w:r>
            <w:r w:rsidRPr="000C517F">
              <w:rPr>
                <w:bCs/>
              </w:rPr>
              <w:t xml:space="preserve">TOMAŠTÍK, M., </w:t>
            </w:r>
            <w:r w:rsidRPr="000C517F">
              <w:rPr>
                <w:b/>
                <w:bCs/>
              </w:rPr>
              <w:t>PITROVÁ, K. (20%)</w:t>
            </w:r>
            <w:r w:rsidRPr="000C517F">
              <w:rPr>
                <w:bCs/>
              </w:rPr>
              <w:t xml:space="preserve">, ČECH, P. </w:t>
            </w:r>
            <w:r w:rsidRPr="003460F8">
              <w:rPr>
                <w:bCs/>
              </w:rPr>
              <w:t>Analysis of potential risks in the current tourism from the perspective of Czech Travel Agencies.</w:t>
            </w:r>
            <w:r w:rsidRPr="000C517F">
              <w:rPr>
                <w:bCs/>
              </w:rPr>
              <w:t xml:space="preserve"> In</w:t>
            </w:r>
            <w:r>
              <w:rPr>
                <w:bCs/>
              </w:rPr>
              <w:t>:</w:t>
            </w:r>
            <w:r w:rsidRPr="000C517F">
              <w:rPr>
                <w:bCs/>
              </w:rPr>
              <w:t xml:space="preserve"> </w:t>
            </w:r>
            <w:r w:rsidRPr="003460F8">
              <w:rPr>
                <w:bCs/>
                <w:i/>
              </w:rPr>
              <w:t>International Multidisciplinary Scientific Conferences on SOCIAL SCIENCES and ARTS SGEM 2014</w:t>
            </w:r>
            <w:r w:rsidRPr="000C517F">
              <w:rPr>
                <w:bCs/>
              </w:rPr>
              <w:t xml:space="preserve">. Albena Resort: STEF92 Technology Ltd., </w:t>
            </w:r>
            <w:r w:rsidRPr="002A49BA">
              <w:rPr>
                <w:b/>
                <w:bCs/>
              </w:rPr>
              <w:t>2014.</w:t>
            </w:r>
            <w:r w:rsidRPr="000C517F">
              <w:rPr>
                <w:bCs/>
              </w:rPr>
              <w:t xml:space="preserve"> ISBN 978-619-7105-27-8. </w:t>
            </w:r>
          </w:p>
          <w:p w14:paraId="5C751725" w14:textId="77777777" w:rsidR="00E05AA8" w:rsidRPr="000C517F" w:rsidRDefault="00E05AA8">
            <w:pPr>
              <w:spacing w:after="60"/>
              <w:ind w:left="322" w:hanging="284"/>
              <w:pPrChange w:id="13485" w:author="Matyas Adam" w:date="2018-11-17T20:15:00Z">
                <w:pPr>
                  <w:spacing w:after="60"/>
                  <w:jc w:val="both"/>
                </w:pPr>
              </w:pPrChange>
            </w:pPr>
            <w:r w:rsidRPr="000C517F">
              <w:rPr>
                <w:b/>
              </w:rPr>
              <w:t>PITROVÁ, K. (100%)</w:t>
            </w:r>
            <w:del w:id="13486" w:author="Matyas Adam" w:date="2018-11-17T20:16:00Z">
              <w:r w:rsidRPr="000C517F" w:rsidDel="00A15FFC">
                <w:rPr>
                  <w:b/>
                </w:rPr>
                <w:delText>:</w:delText>
              </w:r>
            </w:del>
            <w:r w:rsidRPr="000C517F">
              <w:t xml:space="preserve"> Praktické využití metody CLIL na Fakultě logistiky a krizového řízení UTB ve Zlíně. In</w:t>
            </w:r>
            <w:r>
              <w:t>:</w:t>
            </w:r>
            <w:r w:rsidRPr="000C517F">
              <w:t xml:space="preserve"> </w:t>
            </w:r>
            <w:r w:rsidRPr="000C517F">
              <w:rPr>
                <w:i/>
              </w:rPr>
              <w:t>Sborník k odborné mezinárodní konferenci Kvalita ve vzdělávání dospělých</w:t>
            </w:r>
            <w:r w:rsidRPr="000C517F">
              <w:t xml:space="preserve">, UJAK Praha 26. – 27. 9. 2013, Erudio Patria, </w:t>
            </w:r>
            <w:r w:rsidRPr="003460F8">
              <w:t>2014.</w:t>
            </w:r>
            <w:r w:rsidRPr="000C517F">
              <w:t xml:space="preserve"> ISBN 978-80-905240-0-2.</w:t>
            </w:r>
          </w:p>
          <w:p w14:paraId="1305CD9F" w14:textId="77777777" w:rsidR="00E05AA8" w:rsidRPr="003460F8" w:rsidDel="00A15FFC" w:rsidRDefault="00E05AA8">
            <w:pPr>
              <w:spacing w:after="60"/>
              <w:ind w:left="322" w:hanging="284"/>
              <w:rPr>
                <w:del w:id="13487" w:author="Matyas Adam" w:date="2018-11-17T20:16:00Z"/>
              </w:rPr>
              <w:pPrChange w:id="13488" w:author="Matyas Adam" w:date="2018-11-17T20:15:00Z">
                <w:pPr>
                  <w:spacing w:after="60"/>
                  <w:jc w:val="both"/>
                </w:pPr>
              </w:pPrChange>
            </w:pPr>
            <w:r w:rsidRPr="000C517F">
              <w:t xml:space="preserve">LUKÁŠKOVÁ, E., VELICHOVÁ, H., </w:t>
            </w:r>
            <w:r w:rsidRPr="000C517F">
              <w:rPr>
                <w:b/>
              </w:rPr>
              <w:t>PITROVÁ, K. (30%)</w:t>
            </w:r>
            <w:del w:id="13489" w:author="Matyas Adam" w:date="2018-11-17T20:16:00Z">
              <w:r w:rsidRPr="000C517F" w:rsidDel="00A15FFC">
                <w:rPr>
                  <w:b/>
                </w:rPr>
                <w:delText>:</w:delText>
              </w:r>
            </w:del>
            <w:r w:rsidRPr="000C517F">
              <w:t xml:space="preserve"> Logistic Support for Catering Facilities in a Crisis Situation. In</w:t>
            </w:r>
            <w:r>
              <w:t>:</w:t>
            </w:r>
            <w:r w:rsidRPr="000C517F">
              <w:t xml:space="preserve"> </w:t>
            </w:r>
            <w:r w:rsidRPr="003460F8">
              <w:rPr>
                <w:i/>
              </w:rPr>
              <w:t>Economics and Management.</w:t>
            </w:r>
            <w:r w:rsidRPr="000C517F">
              <w:t xml:space="preserve"> Brno: University of Defence, </w:t>
            </w:r>
            <w:r w:rsidRPr="003460F8">
              <w:t>2014.</w:t>
            </w:r>
          </w:p>
          <w:p w14:paraId="60AE04CE" w14:textId="77777777" w:rsidR="00E05AA8" w:rsidRPr="00BF4777" w:rsidRDefault="00E05AA8">
            <w:pPr>
              <w:spacing w:after="60"/>
              <w:ind w:left="322" w:hanging="284"/>
              <w:rPr>
                <w:b/>
              </w:rPr>
              <w:pPrChange w:id="13490" w:author="Matyas Adam" w:date="2018-11-17T20:16:00Z">
                <w:pPr>
                  <w:spacing w:after="60"/>
                  <w:jc w:val="both"/>
                </w:pPr>
              </w:pPrChange>
            </w:pPr>
          </w:p>
        </w:tc>
      </w:tr>
      <w:tr w:rsidR="00E05AA8" w14:paraId="0139012A" w14:textId="77777777" w:rsidTr="00495DC8">
        <w:trPr>
          <w:trHeight w:val="218"/>
        </w:trPr>
        <w:tc>
          <w:tcPr>
            <w:tcW w:w="9859" w:type="dxa"/>
            <w:gridSpan w:val="11"/>
            <w:shd w:val="clear" w:color="auto" w:fill="F7CAAC"/>
          </w:tcPr>
          <w:p w14:paraId="59EA0119" w14:textId="77777777" w:rsidR="00E05AA8" w:rsidRDefault="00E05AA8" w:rsidP="00495DC8">
            <w:pPr>
              <w:rPr>
                <w:b/>
              </w:rPr>
            </w:pPr>
            <w:r>
              <w:rPr>
                <w:b/>
              </w:rPr>
              <w:t>Působení v zahraničí</w:t>
            </w:r>
          </w:p>
        </w:tc>
      </w:tr>
      <w:tr w:rsidR="00E05AA8" w14:paraId="0D72EAC6" w14:textId="77777777" w:rsidTr="00495DC8">
        <w:trPr>
          <w:trHeight w:val="328"/>
        </w:trPr>
        <w:tc>
          <w:tcPr>
            <w:tcW w:w="9859" w:type="dxa"/>
            <w:gridSpan w:val="11"/>
          </w:tcPr>
          <w:p w14:paraId="02EE5D03" w14:textId="77777777" w:rsidR="00E05AA8" w:rsidRDefault="00E05AA8" w:rsidP="00495DC8">
            <w:pPr>
              <w:rPr>
                <w:b/>
              </w:rPr>
            </w:pPr>
          </w:p>
        </w:tc>
      </w:tr>
      <w:tr w:rsidR="00E05AA8" w14:paraId="499DE50F" w14:textId="77777777" w:rsidTr="00495DC8">
        <w:trPr>
          <w:cantSplit/>
          <w:trHeight w:val="470"/>
        </w:trPr>
        <w:tc>
          <w:tcPr>
            <w:tcW w:w="2518" w:type="dxa"/>
            <w:shd w:val="clear" w:color="auto" w:fill="F7CAAC"/>
          </w:tcPr>
          <w:p w14:paraId="0CA57321" w14:textId="77777777" w:rsidR="00E05AA8" w:rsidRDefault="00E05AA8" w:rsidP="00495DC8">
            <w:pPr>
              <w:jc w:val="both"/>
              <w:rPr>
                <w:b/>
              </w:rPr>
            </w:pPr>
            <w:r>
              <w:rPr>
                <w:b/>
              </w:rPr>
              <w:t xml:space="preserve">Podpis </w:t>
            </w:r>
          </w:p>
        </w:tc>
        <w:tc>
          <w:tcPr>
            <w:tcW w:w="4536" w:type="dxa"/>
            <w:gridSpan w:val="5"/>
          </w:tcPr>
          <w:p w14:paraId="423E5EDD" w14:textId="77777777" w:rsidR="00E05AA8" w:rsidRDefault="00E05AA8" w:rsidP="00495DC8">
            <w:pPr>
              <w:jc w:val="both"/>
            </w:pPr>
          </w:p>
        </w:tc>
        <w:tc>
          <w:tcPr>
            <w:tcW w:w="786" w:type="dxa"/>
            <w:gridSpan w:val="2"/>
            <w:shd w:val="clear" w:color="auto" w:fill="F7CAAC"/>
          </w:tcPr>
          <w:p w14:paraId="6DCA2A5F" w14:textId="77777777" w:rsidR="00E05AA8" w:rsidRDefault="00E05AA8" w:rsidP="00495DC8">
            <w:pPr>
              <w:jc w:val="both"/>
            </w:pPr>
            <w:r>
              <w:rPr>
                <w:b/>
              </w:rPr>
              <w:t>datum</w:t>
            </w:r>
          </w:p>
        </w:tc>
        <w:tc>
          <w:tcPr>
            <w:tcW w:w="2019" w:type="dxa"/>
            <w:gridSpan w:val="3"/>
          </w:tcPr>
          <w:p w14:paraId="7FC87E30" w14:textId="77777777" w:rsidR="00E05AA8" w:rsidRDefault="00E05AA8" w:rsidP="00495DC8">
            <w:pPr>
              <w:jc w:val="both"/>
            </w:pPr>
          </w:p>
        </w:tc>
      </w:tr>
    </w:tbl>
    <w:p w14:paraId="49694066" w14:textId="77777777" w:rsidR="00E05AA8" w:rsidRDefault="00E05AA8" w:rsidP="00495DC8"/>
    <w:p w14:paraId="65D85BA0" w14:textId="77777777" w:rsidR="00E05AA8" w:rsidRDefault="00E05AA8">
      <w:r>
        <w:br w:type="page"/>
      </w:r>
    </w:p>
    <w:tbl>
      <w:tblPr>
        <w:tblW w:w="990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E05AA8" w14:paraId="06EA2449" w14:textId="77777777" w:rsidTr="00495DC8">
        <w:tc>
          <w:tcPr>
            <w:tcW w:w="9900" w:type="dxa"/>
            <w:gridSpan w:val="11"/>
            <w:tcBorders>
              <w:bottom w:val="double" w:sz="4" w:space="0" w:color="auto"/>
            </w:tcBorders>
            <w:shd w:val="clear" w:color="auto" w:fill="BDD6EE"/>
          </w:tcPr>
          <w:p w14:paraId="383FE969" w14:textId="77777777" w:rsidR="00E05AA8" w:rsidRDefault="00E05AA8" w:rsidP="00495DC8">
            <w:pPr>
              <w:jc w:val="both"/>
              <w:rPr>
                <w:b/>
                <w:bCs/>
                <w:sz w:val="28"/>
                <w:szCs w:val="28"/>
              </w:rPr>
            </w:pPr>
            <w:r>
              <w:rPr>
                <w:b/>
                <w:bCs/>
                <w:sz w:val="28"/>
                <w:szCs w:val="28"/>
              </w:rPr>
              <w:t>C-I – Personální zabezpečení</w:t>
            </w:r>
          </w:p>
        </w:tc>
      </w:tr>
      <w:tr w:rsidR="00E05AA8" w:rsidRPr="00A405B4" w14:paraId="7D365515" w14:textId="77777777" w:rsidTr="00495DC8">
        <w:tc>
          <w:tcPr>
            <w:tcW w:w="2529" w:type="dxa"/>
            <w:tcBorders>
              <w:top w:val="double" w:sz="4" w:space="0" w:color="auto"/>
            </w:tcBorders>
            <w:shd w:val="clear" w:color="auto" w:fill="F7CAAC"/>
          </w:tcPr>
          <w:p w14:paraId="5F7EAE67" w14:textId="77777777" w:rsidR="00E05AA8" w:rsidRDefault="00E05AA8" w:rsidP="00495DC8">
            <w:pPr>
              <w:jc w:val="both"/>
              <w:rPr>
                <w:b/>
                <w:bCs/>
              </w:rPr>
            </w:pPr>
            <w:r>
              <w:rPr>
                <w:b/>
                <w:bCs/>
              </w:rPr>
              <w:t>Vysoká škola</w:t>
            </w:r>
          </w:p>
        </w:tc>
        <w:tc>
          <w:tcPr>
            <w:tcW w:w="7371" w:type="dxa"/>
            <w:gridSpan w:val="10"/>
          </w:tcPr>
          <w:p w14:paraId="19F593DD" w14:textId="77777777" w:rsidR="00E05AA8" w:rsidRPr="00A405B4" w:rsidRDefault="00E05AA8" w:rsidP="00495DC8">
            <w:pPr>
              <w:jc w:val="both"/>
            </w:pPr>
            <w:r w:rsidRPr="00A405B4">
              <w:t>Univerzita Tomáše Bati ve Zlíně</w:t>
            </w:r>
          </w:p>
        </w:tc>
      </w:tr>
      <w:tr w:rsidR="00E05AA8" w:rsidRPr="00A405B4" w14:paraId="6FFC1C0D" w14:textId="77777777" w:rsidTr="00495DC8">
        <w:tc>
          <w:tcPr>
            <w:tcW w:w="2529" w:type="dxa"/>
            <w:shd w:val="clear" w:color="auto" w:fill="F7CAAC"/>
          </w:tcPr>
          <w:p w14:paraId="286AF1A1" w14:textId="77777777" w:rsidR="00E05AA8" w:rsidRDefault="00E05AA8" w:rsidP="00495DC8">
            <w:pPr>
              <w:jc w:val="both"/>
              <w:rPr>
                <w:b/>
                <w:bCs/>
              </w:rPr>
            </w:pPr>
            <w:r>
              <w:rPr>
                <w:b/>
                <w:bCs/>
              </w:rPr>
              <w:t>Součást vysoké školy</w:t>
            </w:r>
          </w:p>
        </w:tc>
        <w:tc>
          <w:tcPr>
            <w:tcW w:w="7371" w:type="dxa"/>
            <w:gridSpan w:val="10"/>
          </w:tcPr>
          <w:p w14:paraId="29C46FA7" w14:textId="77777777" w:rsidR="00E05AA8" w:rsidRPr="00A405B4" w:rsidRDefault="00E05AA8" w:rsidP="00495DC8">
            <w:pPr>
              <w:jc w:val="both"/>
            </w:pPr>
            <w:r>
              <w:t>Fakulta logistiky a krizového řízení</w:t>
            </w:r>
          </w:p>
        </w:tc>
      </w:tr>
      <w:tr w:rsidR="00E05AA8" w14:paraId="12329D8C" w14:textId="77777777" w:rsidTr="00495DC8">
        <w:tc>
          <w:tcPr>
            <w:tcW w:w="2529" w:type="dxa"/>
            <w:shd w:val="clear" w:color="auto" w:fill="F7CAAC"/>
          </w:tcPr>
          <w:p w14:paraId="35CD1C61" w14:textId="77777777" w:rsidR="00E05AA8" w:rsidRDefault="00E05AA8" w:rsidP="00495DC8">
            <w:pPr>
              <w:jc w:val="both"/>
              <w:rPr>
                <w:b/>
                <w:bCs/>
              </w:rPr>
            </w:pPr>
            <w:r>
              <w:rPr>
                <w:b/>
                <w:bCs/>
              </w:rPr>
              <w:t>Název studijního programu</w:t>
            </w:r>
          </w:p>
        </w:tc>
        <w:tc>
          <w:tcPr>
            <w:tcW w:w="7371" w:type="dxa"/>
            <w:gridSpan w:val="10"/>
          </w:tcPr>
          <w:p w14:paraId="18C6803F" w14:textId="77777777" w:rsidR="00E05AA8" w:rsidRDefault="00E05AA8" w:rsidP="00495DC8">
            <w:pPr>
              <w:jc w:val="both"/>
            </w:pPr>
            <w:r>
              <w:t>Environmentální bezpečnost</w:t>
            </w:r>
          </w:p>
        </w:tc>
      </w:tr>
      <w:tr w:rsidR="00E05AA8" w14:paraId="7ECEA29D" w14:textId="77777777" w:rsidTr="00495DC8">
        <w:tc>
          <w:tcPr>
            <w:tcW w:w="2529" w:type="dxa"/>
            <w:shd w:val="clear" w:color="auto" w:fill="F7CAAC"/>
          </w:tcPr>
          <w:p w14:paraId="3AD2C13A" w14:textId="77777777" w:rsidR="00E05AA8" w:rsidRDefault="00E05AA8" w:rsidP="00495DC8">
            <w:pPr>
              <w:jc w:val="both"/>
              <w:rPr>
                <w:b/>
                <w:bCs/>
              </w:rPr>
            </w:pPr>
            <w:r>
              <w:rPr>
                <w:b/>
                <w:bCs/>
              </w:rPr>
              <w:t>Jméno a příjmení</w:t>
            </w:r>
          </w:p>
        </w:tc>
        <w:tc>
          <w:tcPr>
            <w:tcW w:w="4554" w:type="dxa"/>
            <w:gridSpan w:val="5"/>
          </w:tcPr>
          <w:p w14:paraId="424B9ED8" w14:textId="77777777" w:rsidR="00E05AA8" w:rsidRPr="0097120C" w:rsidRDefault="00E05AA8" w:rsidP="00495DC8">
            <w:pPr>
              <w:jc w:val="both"/>
              <w:rPr>
                <w:b/>
              </w:rPr>
            </w:pPr>
            <w:bookmarkStart w:id="13491" w:name="Ponížil"/>
            <w:bookmarkEnd w:id="13491"/>
            <w:r w:rsidRPr="0097120C">
              <w:rPr>
                <w:b/>
              </w:rPr>
              <w:t>Petr Ponížil</w:t>
            </w:r>
          </w:p>
        </w:tc>
        <w:tc>
          <w:tcPr>
            <w:tcW w:w="712" w:type="dxa"/>
            <w:shd w:val="clear" w:color="auto" w:fill="F7CAAC"/>
          </w:tcPr>
          <w:p w14:paraId="6A1996F6" w14:textId="77777777" w:rsidR="00E05AA8" w:rsidRDefault="00E05AA8" w:rsidP="00495DC8">
            <w:pPr>
              <w:jc w:val="both"/>
              <w:rPr>
                <w:b/>
                <w:bCs/>
              </w:rPr>
            </w:pPr>
            <w:r>
              <w:rPr>
                <w:b/>
                <w:bCs/>
              </w:rPr>
              <w:t>Tituly</w:t>
            </w:r>
          </w:p>
        </w:tc>
        <w:tc>
          <w:tcPr>
            <w:tcW w:w="2105" w:type="dxa"/>
            <w:gridSpan w:val="4"/>
          </w:tcPr>
          <w:p w14:paraId="72C15B0B" w14:textId="77777777" w:rsidR="00E05AA8" w:rsidRDefault="00E05AA8" w:rsidP="00495DC8">
            <w:pPr>
              <w:jc w:val="both"/>
            </w:pPr>
            <w:r>
              <w:t>doc. RNDr., Ph.D.</w:t>
            </w:r>
          </w:p>
        </w:tc>
      </w:tr>
      <w:tr w:rsidR="00E05AA8" w:rsidRPr="00C32277" w14:paraId="05929367" w14:textId="77777777" w:rsidTr="00495DC8">
        <w:tc>
          <w:tcPr>
            <w:tcW w:w="2529" w:type="dxa"/>
            <w:shd w:val="clear" w:color="auto" w:fill="F7CAAC"/>
          </w:tcPr>
          <w:p w14:paraId="58415759" w14:textId="77777777" w:rsidR="00E05AA8" w:rsidRDefault="00E05AA8" w:rsidP="00495DC8">
            <w:pPr>
              <w:jc w:val="both"/>
              <w:rPr>
                <w:b/>
                <w:bCs/>
              </w:rPr>
            </w:pPr>
            <w:r>
              <w:rPr>
                <w:b/>
                <w:bCs/>
              </w:rPr>
              <w:t>Rok narození</w:t>
            </w:r>
          </w:p>
        </w:tc>
        <w:tc>
          <w:tcPr>
            <w:tcW w:w="832" w:type="dxa"/>
          </w:tcPr>
          <w:p w14:paraId="5DC0C3FA" w14:textId="77777777" w:rsidR="00E05AA8" w:rsidRDefault="00E05AA8" w:rsidP="00495DC8">
            <w:pPr>
              <w:jc w:val="both"/>
            </w:pPr>
            <w:r>
              <w:t>1965</w:t>
            </w:r>
          </w:p>
        </w:tc>
        <w:tc>
          <w:tcPr>
            <w:tcW w:w="1728" w:type="dxa"/>
            <w:shd w:val="clear" w:color="auto" w:fill="F7CAAC"/>
          </w:tcPr>
          <w:p w14:paraId="472B3512" w14:textId="77777777" w:rsidR="00E05AA8" w:rsidRDefault="00E05AA8" w:rsidP="00495DC8">
            <w:pPr>
              <w:jc w:val="both"/>
              <w:rPr>
                <w:b/>
                <w:bCs/>
              </w:rPr>
            </w:pPr>
            <w:r>
              <w:rPr>
                <w:b/>
                <w:bCs/>
              </w:rPr>
              <w:t>typ vztahu k VŠ</w:t>
            </w:r>
          </w:p>
        </w:tc>
        <w:tc>
          <w:tcPr>
            <w:tcW w:w="996" w:type="dxa"/>
            <w:gridSpan w:val="2"/>
          </w:tcPr>
          <w:p w14:paraId="5F9FD8EA" w14:textId="4C81EE9E" w:rsidR="00E05AA8" w:rsidRPr="0015232A" w:rsidRDefault="00E05AA8" w:rsidP="00495DC8">
            <w:pPr>
              <w:jc w:val="both"/>
              <w:rPr>
                <w:i/>
                <w:rPrChange w:id="13492" w:author="PS" w:date="2018-11-25T16:51:00Z">
                  <w:rPr/>
                </w:rPrChange>
              </w:rPr>
            </w:pPr>
            <w:r w:rsidRPr="0015232A">
              <w:rPr>
                <w:i/>
                <w:rPrChange w:id="13493" w:author="PS" w:date="2018-11-25T16:51:00Z">
                  <w:rPr/>
                </w:rPrChange>
              </w:rPr>
              <w:t>pp.</w:t>
            </w:r>
          </w:p>
        </w:tc>
        <w:tc>
          <w:tcPr>
            <w:tcW w:w="998" w:type="dxa"/>
            <w:shd w:val="clear" w:color="auto" w:fill="F7CAAC"/>
          </w:tcPr>
          <w:p w14:paraId="12517FFF" w14:textId="77777777" w:rsidR="00E05AA8" w:rsidRDefault="00E05AA8" w:rsidP="00495DC8">
            <w:pPr>
              <w:jc w:val="both"/>
              <w:rPr>
                <w:b/>
                <w:bCs/>
              </w:rPr>
            </w:pPr>
            <w:r>
              <w:rPr>
                <w:b/>
                <w:bCs/>
              </w:rPr>
              <w:t>rozsah</w:t>
            </w:r>
          </w:p>
        </w:tc>
        <w:tc>
          <w:tcPr>
            <w:tcW w:w="712" w:type="dxa"/>
          </w:tcPr>
          <w:p w14:paraId="5BA81E32" w14:textId="77777777" w:rsidR="00E05AA8" w:rsidRDefault="00E05AA8" w:rsidP="00495DC8">
            <w:pPr>
              <w:jc w:val="both"/>
            </w:pPr>
            <w:r w:rsidRPr="00043C7F">
              <w:t>40</w:t>
            </w:r>
          </w:p>
        </w:tc>
        <w:tc>
          <w:tcPr>
            <w:tcW w:w="712" w:type="dxa"/>
            <w:gridSpan w:val="2"/>
            <w:shd w:val="clear" w:color="auto" w:fill="F7CAAC"/>
          </w:tcPr>
          <w:p w14:paraId="5B9B45B8" w14:textId="77777777" w:rsidR="00E05AA8" w:rsidRDefault="00E05AA8" w:rsidP="00495DC8">
            <w:pPr>
              <w:jc w:val="both"/>
              <w:rPr>
                <w:b/>
                <w:bCs/>
              </w:rPr>
            </w:pPr>
            <w:r>
              <w:rPr>
                <w:b/>
                <w:bCs/>
              </w:rPr>
              <w:t>do kdy</w:t>
            </w:r>
          </w:p>
        </w:tc>
        <w:tc>
          <w:tcPr>
            <w:tcW w:w="1393" w:type="dxa"/>
            <w:gridSpan w:val="2"/>
          </w:tcPr>
          <w:p w14:paraId="6ECE90B6" w14:textId="77777777" w:rsidR="00E05AA8" w:rsidRPr="00C32277" w:rsidRDefault="00E05AA8" w:rsidP="00495DC8">
            <w:pPr>
              <w:jc w:val="both"/>
              <w:rPr>
                <w:highlight w:val="green"/>
              </w:rPr>
            </w:pPr>
            <w:r w:rsidRPr="00043C7F">
              <w:t>N</w:t>
            </w:r>
          </w:p>
        </w:tc>
      </w:tr>
      <w:tr w:rsidR="00E05AA8" w:rsidRPr="00C32277" w14:paraId="66F67821" w14:textId="77777777" w:rsidTr="00495DC8">
        <w:tc>
          <w:tcPr>
            <w:tcW w:w="5089" w:type="dxa"/>
            <w:gridSpan w:val="3"/>
            <w:shd w:val="clear" w:color="auto" w:fill="F7CAAC"/>
          </w:tcPr>
          <w:p w14:paraId="632D7E81" w14:textId="77777777" w:rsidR="00E05AA8" w:rsidRDefault="00E05AA8" w:rsidP="00495DC8">
            <w:pPr>
              <w:jc w:val="both"/>
              <w:rPr>
                <w:b/>
                <w:bCs/>
              </w:rPr>
            </w:pPr>
            <w:r>
              <w:rPr>
                <w:b/>
                <w:bCs/>
              </w:rPr>
              <w:t>Typ vztahu na součásti VŠ, která uskutečňuje st. program</w:t>
            </w:r>
          </w:p>
        </w:tc>
        <w:tc>
          <w:tcPr>
            <w:tcW w:w="996" w:type="dxa"/>
            <w:gridSpan w:val="2"/>
          </w:tcPr>
          <w:p w14:paraId="635AFB85" w14:textId="103EBC92" w:rsidR="00E05AA8" w:rsidRDefault="00E05AA8" w:rsidP="00495DC8">
            <w:pPr>
              <w:jc w:val="both"/>
            </w:pPr>
          </w:p>
        </w:tc>
        <w:tc>
          <w:tcPr>
            <w:tcW w:w="998" w:type="dxa"/>
            <w:shd w:val="clear" w:color="auto" w:fill="F7CAAC"/>
          </w:tcPr>
          <w:p w14:paraId="3470034B" w14:textId="77777777" w:rsidR="00E05AA8" w:rsidRDefault="00E05AA8" w:rsidP="00495DC8">
            <w:pPr>
              <w:jc w:val="both"/>
              <w:rPr>
                <w:b/>
                <w:bCs/>
              </w:rPr>
            </w:pPr>
            <w:r>
              <w:rPr>
                <w:b/>
                <w:bCs/>
              </w:rPr>
              <w:t>rozsah</w:t>
            </w:r>
          </w:p>
        </w:tc>
        <w:tc>
          <w:tcPr>
            <w:tcW w:w="712" w:type="dxa"/>
          </w:tcPr>
          <w:p w14:paraId="483B3641" w14:textId="77777777" w:rsidR="00E05AA8" w:rsidRDefault="00E05AA8" w:rsidP="00495DC8">
            <w:pPr>
              <w:jc w:val="both"/>
            </w:pPr>
          </w:p>
        </w:tc>
        <w:tc>
          <w:tcPr>
            <w:tcW w:w="712" w:type="dxa"/>
            <w:gridSpan w:val="2"/>
            <w:shd w:val="clear" w:color="auto" w:fill="F7CAAC"/>
          </w:tcPr>
          <w:p w14:paraId="229D2592" w14:textId="77777777" w:rsidR="00E05AA8" w:rsidRDefault="00E05AA8" w:rsidP="00495DC8">
            <w:pPr>
              <w:jc w:val="both"/>
              <w:rPr>
                <w:b/>
                <w:bCs/>
              </w:rPr>
            </w:pPr>
            <w:r>
              <w:rPr>
                <w:b/>
                <w:bCs/>
              </w:rPr>
              <w:t>do kdy</w:t>
            </w:r>
          </w:p>
        </w:tc>
        <w:tc>
          <w:tcPr>
            <w:tcW w:w="1393" w:type="dxa"/>
            <w:gridSpan w:val="2"/>
          </w:tcPr>
          <w:p w14:paraId="01B7103C" w14:textId="77777777" w:rsidR="00E05AA8" w:rsidRPr="00C32277" w:rsidRDefault="00E05AA8" w:rsidP="00495DC8">
            <w:pPr>
              <w:jc w:val="both"/>
              <w:rPr>
                <w:highlight w:val="green"/>
              </w:rPr>
            </w:pPr>
          </w:p>
        </w:tc>
      </w:tr>
      <w:tr w:rsidR="00E05AA8" w14:paraId="4F215C56" w14:textId="77777777" w:rsidTr="00495DC8">
        <w:tc>
          <w:tcPr>
            <w:tcW w:w="6085" w:type="dxa"/>
            <w:gridSpan w:val="5"/>
            <w:shd w:val="clear" w:color="auto" w:fill="F7CAAC"/>
          </w:tcPr>
          <w:p w14:paraId="186B7BE2" w14:textId="77777777" w:rsidR="00E05AA8" w:rsidRDefault="00E05AA8" w:rsidP="00495DC8">
            <w:pPr>
              <w:jc w:val="both"/>
            </w:pPr>
            <w:r>
              <w:rPr>
                <w:b/>
                <w:bCs/>
              </w:rPr>
              <w:t>Další současná působení jako akademický pracovník na jiných VŠ</w:t>
            </w:r>
          </w:p>
        </w:tc>
        <w:tc>
          <w:tcPr>
            <w:tcW w:w="1710" w:type="dxa"/>
            <w:gridSpan w:val="2"/>
            <w:shd w:val="clear" w:color="auto" w:fill="F7CAAC"/>
          </w:tcPr>
          <w:p w14:paraId="6E7C5B2D" w14:textId="77777777" w:rsidR="00E05AA8" w:rsidRDefault="00E05AA8" w:rsidP="00495DC8">
            <w:pPr>
              <w:jc w:val="both"/>
              <w:rPr>
                <w:b/>
                <w:bCs/>
              </w:rPr>
            </w:pPr>
            <w:r>
              <w:rPr>
                <w:b/>
                <w:bCs/>
              </w:rPr>
              <w:t>typ prac. vztahu</w:t>
            </w:r>
          </w:p>
        </w:tc>
        <w:tc>
          <w:tcPr>
            <w:tcW w:w="2105" w:type="dxa"/>
            <w:gridSpan w:val="4"/>
            <w:shd w:val="clear" w:color="auto" w:fill="F7CAAC"/>
          </w:tcPr>
          <w:p w14:paraId="33C2B187" w14:textId="77777777" w:rsidR="00E05AA8" w:rsidRDefault="00E05AA8" w:rsidP="00495DC8">
            <w:pPr>
              <w:jc w:val="both"/>
              <w:rPr>
                <w:b/>
                <w:bCs/>
              </w:rPr>
            </w:pPr>
            <w:r>
              <w:rPr>
                <w:b/>
                <w:bCs/>
              </w:rPr>
              <w:t>rozsah</w:t>
            </w:r>
          </w:p>
        </w:tc>
      </w:tr>
      <w:tr w:rsidR="00E05AA8" w14:paraId="1BB8E4E7" w14:textId="77777777" w:rsidTr="00495DC8">
        <w:tc>
          <w:tcPr>
            <w:tcW w:w="6085" w:type="dxa"/>
            <w:gridSpan w:val="5"/>
          </w:tcPr>
          <w:p w14:paraId="4DE03658" w14:textId="77777777" w:rsidR="00E05AA8" w:rsidRDefault="00E05AA8" w:rsidP="00495DC8">
            <w:pPr>
              <w:jc w:val="both"/>
            </w:pPr>
            <w:r>
              <w:t>---</w:t>
            </w:r>
          </w:p>
        </w:tc>
        <w:tc>
          <w:tcPr>
            <w:tcW w:w="1710" w:type="dxa"/>
            <w:gridSpan w:val="2"/>
          </w:tcPr>
          <w:p w14:paraId="2D91A569" w14:textId="77777777" w:rsidR="00E05AA8" w:rsidRDefault="00E05AA8" w:rsidP="00495DC8">
            <w:pPr>
              <w:jc w:val="both"/>
            </w:pPr>
            <w:r>
              <w:t>---</w:t>
            </w:r>
          </w:p>
        </w:tc>
        <w:tc>
          <w:tcPr>
            <w:tcW w:w="2105" w:type="dxa"/>
            <w:gridSpan w:val="4"/>
          </w:tcPr>
          <w:p w14:paraId="47838602" w14:textId="77777777" w:rsidR="00E05AA8" w:rsidRDefault="00E05AA8" w:rsidP="00495DC8">
            <w:pPr>
              <w:jc w:val="both"/>
            </w:pPr>
            <w:r>
              <w:t>---</w:t>
            </w:r>
          </w:p>
        </w:tc>
      </w:tr>
      <w:tr w:rsidR="00E05AA8" w14:paraId="37579685" w14:textId="77777777" w:rsidTr="00495DC8">
        <w:tc>
          <w:tcPr>
            <w:tcW w:w="6085" w:type="dxa"/>
            <w:gridSpan w:val="5"/>
          </w:tcPr>
          <w:p w14:paraId="1F323428" w14:textId="77777777" w:rsidR="00E05AA8" w:rsidRDefault="00E05AA8" w:rsidP="00495DC8">
            <w:pPr>
              <w:jc w:val="both"/>
            </w:pPr>
          </w:p>
        </w:tc>
        <w:tc>
          <w:tcPr>
            <w:tcW w:w="1710" w:type="dxa"/>
            <w:gridSpan w:val="2"/>
          </w:tcPr>
          <w:p w14:paraId="6407ABE2" w14:textId="77777777" w:rsidR="00E05AA8" w:rsidRDefault="00E05AA8" w:rsidP="00495DC8">
            <w:pPr>
              <w:jc w:val="both"/>
            </w:pPr>
          </w:p>
        </w:tc>
        <w:tc>
          <w:tcPr>
            <w:tcW w:w="2105" w:type="dxa"/>
            <w:gridSpan w:val="4"/>
          </w:tcPr>
          <w:p w14:paraId="1559F6A3" w14:textId="77777777" w:rsidR="00E05AA8" w:rsidRDefault="00E05AA8" w:rsidP="00495DC8">
            <w:pPr>
              <w:jc w:val="both"/>
            </w:pPr>
          </w:p>
        </w:tc>
      </w:tr>
      <w:tr w:rsidR="00E05AA8" w14:paraId="05277B8C" w14:textId="77777777" w:rsidTr="00495DC8">
        <w:tc>
          <w:tcPr>
            <w:tcW w:w="6085" w:type="dxa"/>
            <w:gridSpan w:val="5"/>
          </w:tcPr>
          <w:p w14:paraId="363634D9" w14:textId="77777777" w:rsidR="00E05AA8" w:rsidRDefault="00E05AA8" w:rsidP="00495DC8">
            <w:pPr>
              <w:jc w:val="both"/>
            </w:pPr>
          </w:p>
        </w:tc>
        <w:tc>
          <w:tcPr>
            <w:tcW w:w="1710" w:type="dxa"/>
            <w:gridSpan w:val="2"/>
          </w:tcPr>
          <w:p w14:paraId="58963C14" w14:textId="77777777" w:rsidR="00E05AA8" w:rsidRDefault="00E05AA8" w:rsidP="00495DC8">
            <w:pPr>
              <w:jc w:val="both"/>
            </w:pPr>
          </w:p>
        </w:tc>
        <w:tc>
          <w:tcPr>
            <w:tcW w:w="2105" w:type="dxa"/>
            <w:gridSpan w:val="4"/>
          </w:tcPr>
          <w:p w14:paraId="168B9D8A" w14:textId="77777777" w:rsidR="00E05AA8" w:rsidRDefault="00E05AA8" w:rsidP="00495DC8">
            <w:pPr>
              <w:jc w:val="both"/>
            </w:pPr>
          </w:p>
        </w:tc>
      </w:tr>
      <w:tr w:rsidR="00E05AA8" w14:paraId="6C09E8A5" w14:textId="77777777" w:rsidTr="00495DC8">
        <w:tc>
          <w:tcPr>
            <w:tcW w:w="9900" w:type="dxa"/>
            <w:gridSpan w:val="11"/>
            <w:shd w:val="clear" w:color="auto" w:fill="F7CAAC"/>
          </w:tcPr>
          <w:p w14:paraId="56BB571D" w14:textId="77777777" w:rsidR="00E05AA8" w:rsidRDefault="00E05AA8" w:rsidP="00495DC8">
            <w:pPr>
              <w:jc w:val="both"/>
            </w:pPr>
            <w:r>
              <w:rPr>
                <w:b/>
                <w:bCs/>
              </w:rPr>
              <w:t>Předměty příslušného studijního programu a způsob zapojení do jejich výuky, příp. další zapojení do uskutečňování studijního programu</w:t>
            </w:r>
          </w:p>
        </w:tc>
      </w:tr>
      <w:tr w:rsidR="00E05AA8" w:rsidRPr="00B91CC9" w14:paraId="4CE53D99" w14:textId="77777777" w:rsidTr="00495DC8">
        <w:trPr>
          <w:trHeight w:val="466"/>
        </w:trPr>
        <w:tc>
          <w:tcPr>
            <w:tcW w:w="9900" w:type="dxa"/>
            <w:gridSpan w:val="11"/>
            <w:tcBorders>
              <w:top w:val="nil"/>
            </w:tcBorders>
          </w:tcPr>
          <w:p w14:paraId="532EFE79" w14:textId="2648A52D" w:rsidR="00E05AA8" w:rsidRPr="00757017" w:rsidRDefault="00E05AA8" w:rsidP="0015232A">
            <w:pPr>
              <w:pStyle w:val="Zkladntext"/>
              <w:ind w:right="107"/>
              <w:rPr>
                <w:b w:val="0"/>
                <w:sz w:val="20"/>
                <w:lang w:eastAsia="en-US"/>
              </w:rPr>
            </w:pPr>
            <w:r w:rsidRPr="00757017">
              <w:rPr>
                <w:b w:val="0"/>
                <w:sz w:val="20"/>
                <w:lang w:eastAsia="en-US"/>
              </w:rPr>
              <w:t xml:space="preserve">Fyzika </w:t>
            </w:r>
            <w:r w:rsidRPr="00DE3A96">
              <w:rPr>
                <w:b w:val="0"/>
                <w:sz w:val="20"/>
                <w:lang w:eastAsia="en-US"/>
              </w:rPr>
              <w:t>- garant, přednášející</w:t>
            </w:r>
            <w:r>
              <w:rPr>
                <w:b w:val="0"/>
                <w:sz w:val="20"/>
                <w:lang w:eastAsia="en-US"/>
              </w:rPr>
              <w:t xml:space="preserve"> (</w:t>
            </w:r>
            <w:ins w:id="13494" w:author="Matyas Adam" w:date="2018-11-17T20:16:00Z">
              <w:del w:id="13495" w:author="PS" w:date="2018-11-25T16:48:00Z">
                <w:r w:rsidDel="0015232A">
                  <w:rPr>
                    <w:b w:val="0"/>
                    <w:sz w:val="20"/>
                    <w:lang w:eastAsia="en-US"/>
                  </w:rPr>
                  <w:delText>1</w:delText>
                </w:r>
              </w:del>
            </w:ins>
            <w:del w:id="13496" w:author="PS" w:date="2018-11-25T16:48:00Z">
              <w:r w:rsidDel="0015232A">
                <w:rPr>
                  <w:b w:val="0"/>
                  <w:sz w:val="20"/>
                  <w:lang w:eastAsia="en-US"/>
                </w:rPr>
                <w:delText>5</w:delText>
              </w:r>
            </w:del>
            <w:ins w:id="13497" w:author="Matyas Adam" w:date="2018-11-17T20:16:00Z">
              <w:del w:id="13498" w:author="PS" w:date="2018-11-25T16:48:00Z">
                <w:r w:rsidDel="0015232A">
                  <w:rPr>
                    <w:b w:val="0"/>
                    <w:sz w:val="20"/>
                    <w:lang w:eastAsia="en-US"/>
                  </w:rPr>
                  <w:delText>0</w:delText>
                </w:r>
              </w:del>
            </w:ins>
            <w:del w:id="13499" w:author="PS" w:date="2018-11-25T16:48:00Z">
              <w:r w:rsidDel="0015232A">
                <w:rPr>
                  <w:b w:val="0"/>
                  <w:sz w:val="20"/>
                  <w:lang w:eastAsia="en-US"/>
                </w:rPr>
                <w:delText>0</w:delText>
              </w:r>
            </w:del>
            <w:ins w:id="13500" w:author="PS" w:date="2018-11-25T16:48:00Z">
              <w:r w:rsidR="0015232A">
                <w:rPr>
                  <w:b w:val="0"/>
                  <w:sz w:val="20"/>
                  <w:lang w:eastAsia="en-US"/>
                </w:rPr>
                <w:t xml:space="preserve">50 </w:t>
              </w:r>
            </w:ins>
            <w:r>
              <w:rPr>
                <w:b w:val="0"/>
                <w:sz w:val="20"/>
                <w:lang w:eastAsia="en-US"/>
              </w:rPr>
              <w:t>%)</w:t>
            </w:r>
          </w:p>
        </w:tc>
      </w:tr>
      <w:tr w:rsidR="00E05AA8" w14:paraId="6B35A82B" w14:textId="77777777" w:rsidTr="00495DC8">
        <w:tc>
          <w:tcPr>
            <w:tcW w:w="9900" w:type="dxa"/>
            <w:gridSpan w:val="11"/>
            <w:shd w:val="clear" w:color="auto" w:fill="F7CAAC"/>
          </w:tcPr>
          <w:p w14:paraId="11790807" w14:textId="77777777" w:rsidR="00E05AA8" w:rsidRDefault="00E05AA8" w:rsidP="00495DC8">
            <w:pPr>
              <w:jc w:val="both"/>
            </w:pPr>
            <w:r>
              <w:rPr>
                <w:b/>
                <w:bCs/>
              </w:rPr>
              <w:t xml:space="preserve">Údaje o vzdělání na VŠ </w:t>
            </w:r>
          </w:p>
        </w:tc>
      </w:tr>
      <w:tr w:rsidR="00E05AA8" w14:paraId="18350C1B" w14:textId="77777777" w:rsidTr="00495DC8">
        <w:trPr>
          <w:trHeight w:val="372"/>
        </w:trPr>
        <w:tc>
          <w:tcPr>
            <w:tcW w:w="9900" w:type="dxa"/>
            <w:gridSpan w:val="11"/>
          </w:tcPr>
          <w:p w14:paraId="0481593C" w14:textId="77777777" w:rsidR="00E05AA8" w:rsidRPr="003460F8" w:rsidRDefault="00E05AA8" w:rsidP="00495DC8">
            <w:pPr>
              <w:jc w:val="both"/>
            </w:pPr>
            <w:r w:rsidRPr="003460F8">
              <w:t xml:space="preserve">1999: VUT Brno, FT, SP Chemie a technologie materiálů, obor Technologie makromolekulárních látek, Ph.D. </w:t>
            </w:r>
          </w:p>
          <w:p w14:paraId="7148FD94" w14:textId="77777777" w:rsidR="00E05AA8" w:rsidRDefault="00E05AA8" w:rsidP="00495DC8">
            <w:pPr>
              <w:jc w:val="both"/>
              <w:rPr>
                <w:b/>
                <w:bCs/>
              </w:rPr>
            </w:pPr>
          </w:p>
        </w:tc>
      </w:tr>
      <w:tr w:rsidR="00E05AA8" w14:paraId="0EA47331" w14:textId="77777777" w:rsidTr="00495DC8">
        <w:tc>
          <w:tcPr>
            <w:tcW w:w="9900" w:type="dxa"/>
            <w:gridSpan w:val="11"/>
            <w:shd w:val="clear" w:color="auto" w:fill="F7CAAC"/>
          </w:tcPr>
          <w:p w14:paraId="461E2CAB" w14:textId="77777777" w:rsidR="00E05AA8" w:rsidRDefault="00E05AA8" w:rsidP="00495DC8">
            <w:pPr>
              <w:jc w:val="both"/>
              <w:rPr>
                <w:b/>
                <w:bCs/>
              </w:rPr>
            </w:pPr>
            <w:r>
              <w:rPr>
                <w:b/>
                <w:bCs/>
              </w:rPr>
              <w:t>Údaje o odborném působení od absolvování VŠ</w:t>
            </w:r>
          </w:p>
        </w:tc>
      </w:tr>
      <w:tr w:rsidR="00E05AA8" w14:paraId="4088A78E" w14:textId="77777777" w:rsidTr="00495DC8">
        <w:trPr>
          <w:trHeight w:val="823"/>
        </w:trPr>
        <w:tc>
          <w:tcPr>
            <w:tcW w:w="9900" w:type="dxa"/>
            <w:gridSpan w:val="11"/>
          </w:tcPr>
          <w:p w14:paraId="55E3D4D3" w14:textId="77777777" w:rsidR="00E05AA8" w:rsidRDefault="00E05AA8" w:rsidP="00495DC8">
            <w:pPr>
              <w:jc w:val="both"/>
              <w:rPr>
                <w:ins w:id="13501" w:author="Matyas Adam" w:date="2018-11-17T20:17:00Z"/>
              </w:rPr>
            </w:pPr>
            <w:ins w:id="13502" w:author="Matyas Adam" w:date="2018-11-17T20:17:00Z">
              <w:r w:rsidRPr="003460F8">
                <w:t>2011-2015: proděkan pro pedagogickou činnost bakalářského studia</w:t>
              </w:r>
            </w:ins>
          </w:p>
          <w:p w14:paraId="20687B12" w14:textId="77777777" w:rsidR="00E05AA8" w:rsidRDefault="00E05AA8" w:rsidP="00495DC8">
            <w:pPr>
              <w:jc w:val="both"/>
              <w:rPr>
                <w:ins w:id="13503" w:author="Matyas Adam" w:date="2018-11-17T20:17:00Z"/>
              </w:rPr>
            </w:pPr>
            <w:ins w:id="13504" w:author="Matyas Adam" w:date="2018-11-17T20:17:00Z">
              <w:r w:rsidRPr="003460F8">
                <w:t>1990 – dosud: VUT Brno (nyní UTB Zlín), FT, odbo</w:t>
              </w:r>
              <w:r>
                <w:t>rný asistent, od r. 2003 docent</w:t>
              </w:r>
            </w:ins>
          </w:p>
          <w:p w14:paraId="634621E7" w14:textId="77777777" w:rsidR="00E05AA8" w:rsidRPr="003460F8" w:rsidRDefault="00E05AA8" w:rsidP="00495DC8">
            <w:pPr>
              <w:jc w:val="both"/>
            </w:pPr>
            <w:r w:rsidRPr="003460F8">
              <w:t>1988 – 1990: UJEP Brno (nyní MU Brno), PřF, odborný asistent laboratoře diagnostiky křemíku</w:t>
            </w:r>
          </w:p>
          <w:p w14:paraId="148F75E2" w14:textId="77777777" w:rsidR="00E05AA8" w:rsidRPr="003460F8" w:rsidDel="00A15FFC" w:rsidRDefault="00E05AA8" w:rsidP="00495DC8">
            <w:pPr>
              <w:jc w:val="both"/>
              <w:rPr>
                <w:del w:id="13505" w:author="Matyas Adam" w:date="2018-11-17T20:17:00Z"/>
              </w:rPr>
            </w:pPr>
            <w:del w:id="13506" w:author="Matyas Adam" w:date="2018-11-17T20:17:00Z">
              <w:r w:rsidRPr="003460F8" w:rsidDel="00A15FFC">
                <w:delText>1990 – dosud: VUT Brno (nyní UTB Zlín), FT, odborný asistent, od r. 2003 docent</w:delText>
              </w:r>
            </w:del>
          </w:p>
          <w:p w14:paraId="5EAA2635" w14:textId="77777777" w:rsidR="00E05AA8" w:rsidRDefault="00E05AA8" w:rsidP="00495DC8">
            <w:pPr>
              <w:jc w:val="both"/>
            </w:pPr>
            <w:del w:id="13507" w:author="Matyas Adam" w:date="2018-11-17T20:17:00Z">
              <w:r w:rsidRPr="003460F8" w:rsidDel="00A15FFC">
                <w:delText>2011-2015: proděkan pro pedagogickou činnost bakalářského studia</w:delText>
              </w:r>
            </w:del>
          </w:p>
        </w:tc>
      </w:tr>
      <w:tr w:rsidR="00E05AA8" w14:paraId="2E194D9E" w14:textId="77777777" w:rsidTr="00495DC8">
        <w:trPr>
          <w:trHeight w:val="250"/>
        </w:trPr>
        <w:tc>
          <w:tcPr>
            <w:tcW w:w="9900" w:type="dxa"/>
            <w:gridSpan w:val="11"/>
            <w:shd w:val="clear" w:color="auto" w:fill="F7CAAC"/>
          </w:tcPr>
          <w:p w14:paraId="5590C66E" w14:textId="77777777" w:rsidR="00E05AA8" w:rsidRDefault="00E05AA8" w:rsidP="00495DC8">
            <w:pPr>
              <w:jc w:val="both"/>
            </w:pPr>
            <w:r>
              <w:rPr>
                <w:b/>
                <w:bCs/>
              </w:rPr>
              <w:t>Zkušenosti s vedením kvalifikačních a rigorózních prací</w:t>
            </w:r>
          </w:p>
        </w:tc>
      </w:tr>
      <w:tr w:rsidR="00E05AA8" w14:paraId="69AA5966" w14:textId="77777777" w:rsidTr="00495DC8">
        <w:trPr>
          <w:trHeight w:val="184"/>
        </w:trPr>
        <w:tc>
          <w:tcPr>
            <w:tcW w:w="9900" w:type="dxa"/>
            <w:gridSpan w:val="11"/>
          </w:tcPr>
          <w:p w14:paraId="1BC37035" w14:textId="77777777" w:rsidR="00E05AA8" w:rsidRPr="003460F8" w:rsidRDefault="00E05AA8" w:rsidP="00495DC8">
            <w:pPr>
              <w:jc w:val="both"/>
            </w:pPr>
            <w:del w:id="13508" w:author="Matyas Adam" w:date="2018-11-17T20:17:00Z">
              <w:r w:rsidRPr="003460F8" w:rsidDel="00A15FFC">
                <w:delText xml:space="preserve">Počet obhájených prací, které vyučující vedl v období 2013 – 2017: </w:delText>
              </w:r>
            </w:del>
            <w:del w:id="13509" w:author="Matyas Adam" w:date="2018-11-17T20:18:00Z">
              <w:r w:rsidRPr="003460F8" w:rsidDel="00473CE5">
                <w:delText>2 DP, 3 DisP.</w:delText>
              </w:r>
            </w:del>
            <w:ins w:id="13510" w:author="Matyas Adam" w:date="2018-11-17T20:17:00Z">
              <w:r>
                <w:t>Diplomové práce: 2</w:t>
              </w:r>
            </w:ins>
          </w:p>
          <w:p w14:paraId="33B45182" w14:textId="77777777" w:rsidR="00E05AA8" w:rsidRPr="003460F8" w:rsidRDefault="00E05AA8" w:rsidP="00495DC8">
            <w:pPr>
              <w:jc w:val="both"/>
              <w:rPr>
                <w:ins w:id="13511" w:author="Matyas Adam" w:date="2018-11-17T20:17:00Z"/>
              </w:rPr>
            </w:pPr>
            <w:ins w:id="13512" w:author="Matyas Adam" w:date="2018-11-17T20:17:00Z">
              <w:r>
                <w:t>Disertační práce: 3</w:t>
              </w:r>
            </w:ins>
          </w:p>
          <w:p w14:paraId="27A7C12B" w14:textId="77777777" w:rsidR="00E05AA8" w:rsidRDefault="00E05AA8" w:rsidP="00495DC8">
            <w:pPr>
              <w:jc w:val="both"/>
            </w:pPr>
          </w:p>
        </w:tc>
      </w:tr>
      <w:tr w:rsidR="00E05AA8" w14:paraId="72BECA0D" w14:textId="77777777" w:rsidTr="00495DC8">
        <w:trPr>
          <w:cantSplit/>
        </w:trPr>
        <w:tc>
          <w:tcPr>
            <w:tcW w:w="3361" w:type="dxa"/>
            <w:gridSpan w:val="2"/>
            <w:tcBorders>
              <w:top w:val="single" w:sz="12" w:space="0" w:color="auto"/>
            </w:tcBorders>
            <w:shd w:val="clear" w:color="auto" w:fill="F7CAAC"/>
          </w:tcPr>
          <w:p w14:paraId="47348289" w14:textId="77777777" w:rsidR="00E05AA8" w:rsidRDefault="00E05AA8" w:rsidP="00495DC8">
            <w:pPr>
              <w:jc w:val="both"/>
            </w:pPr>
            <w:r>
              <w:rPr>
                <w:b/>
                <w:bCs/>
              </w:rPr>
              <w:t xml:space="preserve">Obor habilitačního řízení </w:t>
            </w:r>
          </w:p>
        </w:tc>
        <w:tc>
          <w:tcPr>
            <w:tcW w:w="2254" w:type="dxa"/>
            <w:gridSpan w:val="2"/>
            <w:tcBorders>
              <w:top w:val="single" w:sz="12" w:space="0" w:color="auto"/>
            </w:tcBorders>
            <w:shd w:val="clear" w:color="auto" w:fill="F7CAAC"/>
          </w:tcPr>
          <w:p w14:paraId="44808B80" w14:textId="77777777" w:rsidR="00E05AA8" w:rsidRDefault="00E05AA8" w:rsidP="00495DC8">
            <w:pPr>
              <w:jc w:val="both"/>
            </w:pPr>
            <w:r>
              <w:rPr>
                <w:b/>
                <w:bCs/>
              </w:rPr>
              <w:t>Rok udělení hodnosti</w:t>
            </w:r>
          </w:p>
        </w:tc>
        <w:tc>
          <w:tcPr>
            <w:tcW w:w="2257" w:type="dxa"/>
            <w:gridSpan w:val="4"/>
            <w:tcBorders>
              <w:top w:val="single" w:sz="12" w:space="0" w:color="auto"/>
              <w:right w:val="single" w:sz="12" w:space="0" w:color="auto"/>
            </w:tcBorders>
            <w:shd w:val="clear" w:color="auto" w:fill="F7CAAC"/>
          </w:tcPr>
          <w:p w14:paraId="12747D27" w14:textId="77777777" w:rsidR="00E05AA8" w:rsidRDefault="00E05AA8" w:rsidP="00495DC8">
            <w:pPr>
              <w:jc w:val="both"/>
            </w:pPr>
            <w:r>
              <w:rPr>
                <w:b/>
                <w:bCs/>
              </w:rPr>
              <w:t>Řízení konáno na VŠ</w:t>
            </w:r>
          </w:p>
        </w:tc>
        <w:tc>
          <w:tcPr>
            <w:tcW w:w="2028" w:type="dxa"/>
            <w:gridSpan w:val="3"/>
            <w:tcBorders>
              <w:top w:val="single" w:sz="12" w:space="0" w:color="auto"/>
              <w:left w:val="single" w:sz="12" w:space="0" w:color="auto"/>
            </w:tcBorders>
            <w:shd w:val="clear" w:color="auto" w:fill="F7CAAC"/>
          </w:tcPr>
          <w:p w14:paraId="19F1F7DE" w14:textId="77777777" w:rsidR="00E05AA8" w:rsidRDefault="00E05AA8" w:rsidP="00495DC8">
            <w:pPr>
              <w:jc w:val="both"/>
              <w:rPr>
                <w:b/>
                <w:bCs/>
              </w:rPr>
            </w:pPr>
            <w:r>
              <w:rPr>
                <w:b/>
                <w:bCs/>
              </w:rPr>
              <w:t>Ohlasy publikací</w:t>
            </w:r>
          </w:p>
        </w:tc>
      </w:tr>
      <w:tr w:rsidR="00E05AA8" w14:paraId="05987181" w14:textId="77777777" w:rsidTr="00495DC8">
        <w:trPr>
          <w:cantSplit/>
        </w:trPr>
        <w:tc>
          <w:tcPr>
            <w:tcW w:w="3361" w:type="dxa"/>
            <w:gridSpan w:val="2"/>
          </w:tcPr>
          <w:p w14:paraId="1C5A3CBA" w14:textId="77777777" w:rsidR="00E05AA8" w:rsidRPr="00BE75E3" w:rsidRDefault="00E05AA8" w:rsidP="00495DC8">
            <w:pPr>
              <w:jc w:val="both"/>
            </w:pPr>
            <w:r w:rsidRPr="00BE75E3">
              <w:t>Materiálové vědy a inženýrství</w:t>
            </w:r>
          </w:p>
        </w:tc>
        <w:tc>
          <w:tcPr>
            <w:tcW w:w="2254" w:type="dxa"/>
            <w:gridSpan w:val="2"/>
          </w:tcPr>
          <w:p w14:paraId="4CD8638B" w14:textId="77777777" w:rsidR="00E05AA8" w:rsidRPr="00BE75E3" w:rsidRDefault="00E05AA8" w:rsidP="00495DC8">
            <w:pPr>
              <w:jc w:val="both"/>
            </w:pPr>
            <w:r w:rsidRPr="00BE75E3">
              <w:t>2003</w:t>
            </w:r>
          </w:p>
        </w:tc>
        <w:tc>
          <w:tcPr>
            <w:tcW w:w="2257" w:type="dxa"/>
            <w:gridSpan w:val="4"/>
            <w:tcBorders>
              <w:right w:val="single" w:sz="12" w:space="0" w:color="auto"/>
            </w:tcBorders>
          </w:tcPr>
          <w:p w14:paraId="246F9946" w14:textId="77777777" w:rsidR="00E05AA8" w:rsidRPr="00BE75E3" w:rsidRDefault="00E05AA8" w:rsidP="00495DC8">
            <w:pPr>
              <w:jc w:val="both"/>
            </w:pPr>
            <w:r w:rsidRPr="00BE75E3">
              <w:t>VUT Brno</w:t>
            </w:r>
          </w:p>
        </w:tc>
        <w:tc>
          <w:tcPr>
            <w:tcW w:w="635" w:type="dxa"/>
            <w:tcBorders>
              <w:left w:val="single" w:sz="12" w:space="0" w:color="auto"/>
            </w:tcBorders>
            <w:shd w:val="clear" w:color="auto" w:fill="F7CAAC"/>
          </w:tcPr>
          <w:p w14:paraId="6857DABC" w14:textId="77777777" w:rsidR="00E05AA8" w:rsidRPr="00BE75E3" w:rsidRDefault="00E05AA8" w:rsidP="00495DC8">
            <w:pPr>
              <w:jc w:val="both"/>
            </w:pPr>
            <w:r w:rsidRPr="00BE75E3">
              <w:rPr>
                <w:b/>
                <w:bCs/>
              </w:rPr>
              <w:t>WOS</w:t>
            </w:r>
          </w:p>
        </w:tc>
        <w:tc>
          <w:tcPr>
            <w:tcW w:w="696" w:type="dxa"/>
            <w:shd w:val="clear" w:color="auto" w:fill="F7CAAC"/>
          </w:tcPr>
          <w:p w14:paraId="0D6F4301" w14:textId="77777777" w:rsidR="00E05AA8" w:rsidRPr="00BE75E3" w:rsidRDefault="00E05AA8" w:rsidP="00495DC8">
            <w:pPr>
              <w:jc w:val="both"/>
            </w:pPr>
            <w:r w:rsidRPr="00BE75E3">
              <w:rPr>
                <w:b/>
                <w:bCs/>
              </w:rPr>
              <w:t>Scopus</w:t>
            </w:r>
          </w:p>
        </w:tc>
        <w:tc>
          <w:tcPr>
            <w:tcW w:w="697" w:type="dxa"/>
            <w:shd w:val="clear" w:color="auto" w:fill="F7CAAC"/>
          </w:tcPr>
          <w:p w14:paraId="006A35A3" w14:textId="77777777" w:rsidR="00E05AA8" w:rsidRPr="00BE75E3" w:rsidRDefault="00E05AA8" w:rsidP="00495DC8">
            <w:pPr>
              <w:jc w:val="both"/>
            </w:pPr>
            <w:r w:rsidRPr="00BE75E3">
              <w:rPr>
                <w:b/>
                <w:bCs/>
              </w:rPr>
              <w:t>ostatní</w:t>
            </w:r>
          </w:p>
        </w:tc>
      </w:tr>
      <w:tr w:rsidR="00E05AA8" w:rsidRPr="00043C7F" w14:paraId="6F2AA43C" w14:textId="77777777" w:rsidTr="00495DC8">
        <w:trPr>
          <w:cantSplit/>
          <w:trHeight w:val="70"/>
        </w:trPr>
        <w:tc>
          <w:tcPr>
            <w:tcW w:w="3361" w:type="dxa"/>
            <w:gridSpan w:val="2"/>
            <w:shd w:val="clear" w:color="auto" w:fill="F7CAAC"/>
          </w:tcPr>
          <w:p w14:paraId="444719B0" w14:textId="77777777" w:rsidR="00E05AA8" w:rsidRPr="00BE75E3" w:rsidRDefault="00E05AA8" w:rsidP="00495DC8">
            <w:pPr>
              <w:jc w:val="both"/>
            </w:pPr>
            <w:r w:rsidRPr="00BE75E3">
              <w:rPr>
                <w:b/>
                <w:bCs/>
              </w:rPr>
              <w:t>Obor jmenovacího řízení</w:t>
            </w:r>
          </w:p>
        </w:tc>
        <w:tc>
          <w:tcPr>
            <w:tcW w:w="2254" w:type="dxa"/>
            <w:gridSpan w:val="2"/>
            <w:shd w:val="clear" w:color="auto" w:fill="F7CAAC"/>
          </w:tcPr>
          <w:p w14:paraId="76B14045" w14:textId="77777777" w:rsidR="00E05AA8" w:rsidRPr="00BE75E3" w:rsidRDefault="00E05AA8" w:rsidP="00495DC8">
            <w:pPr>
              <w:jc w:val="both"/>
            </w:pPr>
            <w:r w:rsidRPr="00BE75E3">
              <w:rPr>
                <w:b/>
                <w:bCs/>
              </w:rPr>
              <w:t>Rok udělení hodnosti</w:t>
            </w:r>
          </w:p>
        </w:tc>
        <w:tc>
          <w:tcPr>
            <w:tcW w:w="2257" w:type="dxa"/>
            <w:gridSpan w:val="4"/>
            <w:tcBorders>
              <w:right w:val="single" w:sz="12" w:space="0" w:color="auto"/>
            </w:tcBorders>
            <w:shd w:val="clear" w:color="auto" w:fill="F7CAAC"/>
          </w:tcPr>
          <w:p w14:paraId="08FB9506" w14:textId="77777777" w:rsidR="00E05AA8" w:rsidRPr="00BE75E3" w:rsidRDefault="00E05AA8" w:rsidP="00495DC8">
            <w:pPr>
              <w:jc w:val="both"/>
            </w:pPr>
            <w:r w:rsidRPr="00BE75E3">
              <w:rPr>
                <w:b/>
                <w:bCs/>
              </w:rPr>
              <w:t>Řízení konáno na VŠ</w:t>
            </w:r>
          </w:p>
        </w:tc>
        <w:tc>
          <w:tcPr>
            <w:tcW w:w="635" w:type="dxa"/>
            <w:vMerge w:val="restart"/>
            <w:tcBorders>
              <w:left w:val="single" w:sz="12" w:space="0" w:color="auto"/>
            </w:tcBorders>
          </w:tcPr>
          <w:p w14:paraId="3690C7B2" w14:textId="77777777" w:rsidR="00E05AA8" w:rsidRPr="00BE75E3" w:rsidRDefault="00E05AA8" w:rsidP="00495DC8">
            <w:pPr>
              <w:jc w:val="both"/>
              <w:rPr>
                <w:b/>
                <w:bCs/>
              </w:rPr>
            </w:pPr>
            <w:r w:rsidRPr="00BE75E3">
              <w:rPr>
                <w:b/>
                <w:bCs/>
              </w:rPr>
              <w:t>156</w:t>
            </w:r>
          </w:p>
        </w:tc>
        <w:tc>
          <w:tcPr>
            <w:tcW w:w="696" w:type="dxa"/>
            <w:vMerge w:val="restart"/>
          </w:tcPr>
          <w:p w14:paraId="6B49BA33" w14:textId="77777777" w:rsidR="00E05AA8" w:rsidRPr="00BE75E3" w:rsidRDefault="00E05AA8" w:rsidP="00495DC8">
            <w:pPr>
              <w:jc w:val="both"/>
              <w:rPr>
                <w:b/>
                <w:bCs/>
              </w:rPr>
            </w:pPr>
            <w:r w:rsidRPr="00BE75E3">
              <w:rPr>
                <w:b/>
                <w:bCs/>
              </w:rPr>
              <w:t>200</w:t>
            </w:r>
          </w:p>
        </w:tc>
        <w:tc>
          <w:tcPr>
            <w:tcW w:w="697" w:type="dxa"/>
            <w:vMerge w:val="restart"/>
          </w:tcPr>
          <w:p w14:paraId="06791BC2" w14:textId="77777777" w:rsidR="00E05AA8" w:rsidRPr="00BE75E3" w:rsidRDefault="00E05AA8" w:rsidP="00495DC8">
            <w:pPr>
              <w:jc w:val="both"/>
              <w:rPr>
                <w:b/>
                <w:bCs/>
              </w:rPr>
            </w:pPr>
            <w:r w:rsidRPr="00BE75E3">
              <w:rPr>
                <w:b/>
                <w:bCs/>
              </w:rPr>
              <w:t>20</w:t>
            </w:r>
          </w:p>
        </w:tc>
      </w:tr>
      <w:tr w:rsidR="00E05AA8" w14:paraId="0BB003A0" w14:textId="77777777" w:rsidTr="00495DC8">
        <w:trPr>
          <w:trHeight w:val="205"/>
        </w:trPr>
        <w:tc>
          <w:tcPr>
            <w:tcW w:w="3361" w:type="dxa"/>
            <w:gridSpan w:val="2"/>
          </w:tcPr>
          <w:p w14:paraId="51EB8BEE" w14:textId="77777777" w:rsidR="00E05AA8" w:rsidRPr="00F55552" w:rsidRDefault="00E05AA8" w:rsidP="00495DC8">
            <w:pPr>
              <w:jc w:val="both"/>
            </w:pPr>
            <w:r>
              <w:t>---</w:t>
            </w:r>
          </w:p>
        </w:tc>
        <w:tc>
          <w:tcPr>
            <w:tcW w:w="2254" w:type="dxa"/>
            <w:gridSpan w:val="2"/>
          </w:tcPr>
          <w:p w14:paraId="5464064C" w14:textId="77777777" w:rsidR="00E05AA8" w:rsidRDefault="00E05AA8" w:rsidP="00495DC8">
            <w:pPr>
              <w:jc w:val="both"/>
            </w:pPr>
            <w:r>
              <w:t>---</w:t>
            </w:r>
          </w:p>
        </w:tc>
        <w:tc>
          <w:tcPr>
            <w:tcW w:w="2257" w:type="dxa"/>
            <w:gridSpan w:val="4"/>
            <w:tcBorders>
              <w:right w:val="single" w:sz="12" w:space="0" w:color="auto"/>
            </w:tcBorders>
          </w:tcPr>
          <w:p w14:paraId="1C526D79" w14:textId="77777777" w:rsidR="00E05AA8" w:rsidRDefault="00E05AA8" w:rsidP="00495DC8">
            <w:pPr>
              <w:jc w:val="both"/>
            </w:pPr>
            <w:r>
              <w:t>---</w:t>
            </w:r>
          </w:p>
        </w:tc>
        <w:tc>
          <w:tcPr>
            <w:tcW w:w="635" w:type="dxa"/>
            <w:vMerge/>
            <w:tcBorders>
              <w:left w:val="single" w:sz="12" w:space="0" w:color="auto"/>
            </w:tcBorders>
            <w:vAlign w:val="center"/>
          </w:tcPr>
          <w:p w14:paraId="213E88F6" w14:textId="77777777" w:rsidR="00E05AA8" w:rsidRDefault="00E05AA8" w:rsidP="00495DC8">
            <w:pPr>
              <w:rPr>
                <w:b/>
                <w:bCs/>
              </w:rPr>
            </w:pPr>
          </w:p>
        </w:tc>
        <w:tc>
          <w:tcPr>
            <w:tcW w:w="696" w:type="dxa"/>
            <w:vMerge/>
            <w:vAlign w:val="center"/>
          </w:tcPr>
          <w:p w14:paraId="7718FC36" w14:textId="77777777" w:rsidR="00E05AA8" w:rsidRDefault="00E05AA8" w:rsidP="00495DC8">
            <w:pPr>
              <w:rPr>
                <w:b/>
                <w:bCs/>
              </w:rPr>
            </w:pPr>
          </w:p>
        </w:tc>
        <w:tc>
          <w:tcPr>
            <w:tcW w:w="697" w:type="dxa"/>
            <w:vMerge/>
            <w:vAlign w:val="center"/>
          </w:tcPr>
          <w:p w14:paraId="1490A253" w14:textId="77777777" w:rsidR="00E05AA8" w:rsidRDefault="00E05AA8" w:rsidP="00495DC8">
            <w:pPr>
              <w:rPr>
                <w:b/>
                <w:bCs/>
              </w:rPr>
            </w:pPr>
          </w:p>
        </w:tc>
      </w:tr>
      <w:tr w:rsidR="00E05AA8" w14:paraId="4762A489" w14:textId="77777777" w:rsidTr="00495DC8">
        <w:tc>
          <w:tcPr>
            <w:tcW w:w="9900" w:type="dxa"/>
            <w:gridSpan w:val="11"/>
            <w:shd w:val="clear" w:color="auto" w:fill="F7CAAC"/>
          </w:tcPr>
          <w:p w14:paraId="7A87D0D0" w14:textId="77777777" w:rsidR="00E05AA8" w:rsidRDefault="00E05AA8" w:rsidP="00495DC8">
            <w:pPr>
              <w:jc w:val="both"/>
              <w:rPr>
                <w:b/>
                <w:bCs/>
              </w:rPr>
            </w:pPr>
            <w:r>
              <w:rPr>
                <w:b/>
                <w:bCs/>
              </w:rPr>
              <w:t xml:space="preserve">Přehled o nejvýznamnější publikační a další tvůrčí činnosti nebo další profesní činnosti u odborníků z praxe vztahující se k zabezpečovaným předmětům </w:t>
            </w:r>
          </w:p>
        </w:tc>
      </w:tr>
      <w:tr w:rsidR="00E05AA8" w14:paraId="206B5EE0" w14:textId="77777777" w:rsidTr="00495DC8">
        <w:trPr>
          <w:trHeight w:val="2198"/>
        </w:trPr>
        <w:tc>
          <w:tcPr>
            <w:tcW w:w="9900" w:type="dxa"/>
            <w:gridSpan w:val="11"/>
          </w:tcPr>
          <w:p w14:paraId="2E4F080B" w14:textId="77777777" w:rsidR="00E05AA8" w:rsidRPr="003460F8" w:rsidRDefault="00E05AA8">
            <w:pPr>
              <w:spacing w:after="60"/>
              <w:ind w:left="352" w:hanging="284"/>
              <w:jc w:val="both"/>
              <w:pPrChange w:id="13513" w:author="Matyas Adam" w:date="2018-11-17T20:19:00Z">
                <w:pPr>
                  <w:spacing w:after="60"/>
                  <w:jc w:val="both"/>
                </w:pPr>
              </w:pPrChange>
            </w:pPr>
            <w:r w:rsidRPr="003460F8">
              <w:t>MIKUŠOVÁ, N., HUMPOLÍČEK, P., RŮŽIČKA, J., ČAPÁKOVÁ, Z., JANŮ, K, KAŠPÁRKOVÁ, V., BOBER, P., STEJSKAL, J., KOUTNÝ, M., FILÁTOVÁ, K., LEHOCKÝ, M.,</w:t>
            </w:r>
            <w:r w:rsidRPr="003460F8">
              <w:rPr>
                <w:b/>
                <w:bCs/>
              </w:rPr>
              <w:t xml:space="preserve"> PONÍŽIL, </w:t>
            </w:r>
            <w:del w:id="13514" w:author="Matyas Adam" w:date="2018-11-17T20:19:00Z">
              <w:r w:rsidRPr="003460F8" w:rsidDel="002A76E1">
                <w:rPr>
                  <w:b/>
                  <w:bCs/>
                </w:rPr>
                <w:delText>P</w:delText>
              </w:r>
              <w:r w:rsidDel="002A76E1">
                <w:rPr>
                  <w:b/>
                  <w:bCs/>
                </w:rPr>
                <w:delText>etr</w:delText>
              </w:r>
              <w:r w:rsidRPr="003460F8" w:rsidDel="002A76E1">
                <w:rPr>
                  <w:b/>
                  <w:bCs/>
                </w:rPr>
                <w:delText xml:space="preserve"> </w:delText>
              </w:r>
            </w:del>
            <w:ins w:id="13515" w:author="Matyas Adam" w:date="2018-11-17T20:19:00Z">
              <w:r w:rsidRPr="003460F8">
                <w:rPr>
                  <w:b/>
                  <w:bCs/>
                </w:rPr>
                <w:t>P</w:t>
              </w:r>
              <w:r>
                <w:rPr>
                  <w:b/>
                  <w:bCs/>
                </w:rPr>
                <w:t>.</w:t>
              </w:r>
              <w:r w:rsidRPr="003460F8">
                <w:rPr>
                  <w:b/>
                  <w:bCs/>
                </w:rPr>
                <w:t xml:space="preserve"> </w:t>
              </w:r>
            </w:ins>
            <w:r w:rsidRPr="003460F8">
              <w:rPr>
                <w:b/>
                <w:bCs/>
              </w:rPr>
              <w:t>(5 %)</w:t>
            </w:r>
            <w:r>
              <w:rPr>
                <w:b/>
                <w:bCs/>
              </w:rPr>
              <w:t>.</w:t>
            </w:r>
            <w:r w:rsidRPr="003460F8">
              <w:t xml:space="preserve"> Formation of bacterial and fungal biofilm on conducting polyaniline. </w:t>
            </w:r>
            <w:r w:rsidRPr="003460F8">
              <w:rPr>
                <w:i/>
                <w:iCs/>
              </w:rPr>
              <w:t>Chemical papers</w:t>
            </w:r>
            <w:r w:rsidRPr="003460F8">
              <w:t xml:space="preserve">, 71(2), 505-512, </w:t>
            </w:r>
            <w:r w:rsidRPr="003460F8">
              <w:rPr>
                <w:bCs/>
              </w:rPr>
              <w:t>2017.</w:t>
            </w:r>
            <w:r w:rsidRPr="003460F8">
              <w:rPr>
                <w:b/>
                <w:bCs/>
              </w:rPr>
              <w:t xml:space="preserve"> </w:t>
            </w:r>
            <w:r w:rsidRPr="003460F8">
              <w:t>DOI  10.1007/s11696-016-0073-8</w:t>
            </w:r>
          </w:p>
          <w:p w14:paraId="28F45388" w14:textId="77777777" w:rsidR="00E05AA8" w:rsidRPr="003460F8" w:rsidRDefault="00E05AA8">
            <w:pPr>
              <w:spacing w:after="60"/>
              <w:ind w:left="352" w:hanging="284"/>
              <w:jc w:val="both"/>
              <w:pPrChange w:id="13516" w:author="Matyas Adam" w:date="2018-11-17T20:19:00Z">
                <w:pPr>
                  <w:spacing w:after="60"/>
                  <w:jc w:val="both"/>
                </w:pPr>
              </w:pPrChange>
            </w:pPr>
            <w:r w:rsidRPr="003460F8">
              <w:rPr>
                <w:caps/>
              </w:rPr>
              <w:t xml:space="preserve">HausnerovÁ, B., SanÉTRNÍK, D., </w:t>
            </w:r>
            <w:r w:rsidRPr="003460F8">
              <w:rPr>
                <w:b/>
                <w:bCs/>
                <w:caps/>
              </w:rPr>
              <w:t xml:space="preserve">PonÍŽIl, </w:t>
            </w:r>
            <w:del w:id="13517" w:author="Matyas Adam" w:date="2018-11-17T20:19:00Z">
              <w:r w:rsidRPr="003460F8" w:rsidDel="002A76E1">
                <w:rPr>
                  <w:b/>
                  <w:bCs/>
                  <w:caps/>
                </w:rPr>
                <w:delText>P</w:delText>
              </w:r>
              <w:r w:rsidRPr="003460F8" w:rsidDel="002A76E1">
                <w:rPr>
                  <w:b/>
                  <w:bCs/>
                </w:rPr>
                <w:delText>etr</w:delText>
              </w:r>
              <w:r w:rsidRPr="003460F8" w:rsidDel="002A76E1">
                <w:rPr>
                  <w:b/>
                  <w:bCs/>
                  <w:caps/>
                </w:rPr>
                <w:delText xml:space="preserve"> </w:delText>
              </w:r>
            </w:del>
            <w:ins w:id="13518" w:author="Matyas Adam" w:date="2018-11-17T20:19:00Z">
              <w:r w:rsidRPr="003460F8">
                <w:rPr>
                  <w:b/>
                  <w:bCs/>
                  <w:caps/>
                </w:rPr>
                <w:t>P</w:t>
              </w:r>
              <w:r>
                <w:rPr>
                  <w:b/>
                  <w:bCs/>
                </w:rPr>
                <w:t>.</w:t>
              </w:r>
              <w:r w:rsidRPr="003460F8">
                <w:rPr>
                  <w:b/>
                  <w:bCs/>
                  <w:caps/>
                </w:rPr>
                <w:t xml:space="preserve"> </w:t>
              </w:r>
            </w:ins>
            <w:r w:rsidRPr="003460F8">
              <w:rPr>
                <w:b/>
                <w:bCs/>
                <w:caps/>
              </w:rPr>
              <w:t>(33%)</w:t>
            </w:r>
            <w:r>
              <w:rPr>
                <w:b/>
                <w:bCs/>
                <w:caps/>
              </w:rPr>
              <w:t>.</w:t>
            </w:r>
            <w:r w:rsidRPr="003460F8">
              <w:t xml:space="preserve"> Surface structure analysis of injection molded highly filled polymer melts. </w:t>
            </w:r>
            <w:r w:rsidRPr="003460F8">
              <w:rPr>
                <w:i/>
                <w:iCs/>
              </w:rPr>
              <w:t xml:space="preserve">Polymer Composites </w:t>
            </w:r>
            <w:r w:rsidRPr="003460F8">
              <w:t xml:space="preserve">34(9), 1553-1558, </w:t>
            </w:r>
            <w:r w:rsidRPr="003460F8">
              <w:rPr>
                <w:bCs/>
              </w:rPr>
              <w:t>2013</w:t>
            </w:r>
            <w:r w:rsidRPr="003460F8">
              <w:t>. DOI 10.1002/pc.22572. UTB Zlín</w:t>
            </w:r>
          </w:p>
          <w:p w14:paraId="40355176" w14:textId="77777777" w:rsidR="00E05AA8" w:rsidDel="002A76E1" w:rsidRDefault="00E05AA8">
            <w:pPr>
              <w:spacing w:after="60"/>
              <w:ind w:left="352" w:hanging="284"/>
              <w:jc w:val="both"/>
              <w:rPr>
                <w:del w:id="13519" w:author="Matyas Adam" w:date="2018-11-17T20:19:00Z"/>
              </w:rPr>
              <w:pPrChange w:id="13520" w:author="Matyas Adam" w:date="2018-11-17T20:19:00Z">
                <w:pPr>
                  <w:spacing w:after="60"/>
                  <w:jc w:val="both"/>
                </w:pPr>
              </w:pPrChange>
            </w:pPr>
            <w:r w:rsidRPr="003460F8">
              <w:rPr>
                <w:caps/>
              </w:rPr>
              <w:t xml:space="preserve">ŠedivÝ, O., BeneŠ, V., </w:t>
            </w:r>
            <w:r w:rsidRPr="003460F8">
              <w:rPr>
                <w:b/>
                <w:bCs/>
                <w:caps/>
              </w:rPr>
              <w:t xml:space="preserve">PonÍŽil, </w:t>
            </w:r>
            <w:del w:id="13521" w:author="Matyas Adam" w:date="2018-11-17T20:19:00Z">
              <w:r w:rsidRPr="003460F8" w:rsidDel="002A76E1">
                <w:rPr>
                  <w:b/>
                  <w:bCs/>
                  <w:caps/>
                </w:rPr>
                <w:delText>P</w:delText>
              </w:r>
              <w:r w:rsidDel="002A76E1">
                <w:rPr>
                  <w:b/>
                  <w:bCs/>
                </w:rPr>
                <w:delText>etr</w:delText>
              </w:r>
              <w:r w:rsidRPr="003460F8" w:rsidDel="002A76E1">
                <w:rPr>
                  <w:b/>
                  <w:bCs/>
                  <w:caps/>
                </w:rPr>
                <w:delText xml:space="preserve"> </w:delText>
              </w:r>
            </w:del>
            <w:ins w:id="13522" w:author="Matyas Adam" w:date="2018-11-17T20:19:00Z">
              <w:r w:rsidRPr="003460F8">
                <w:rPr>
                  <w:b/>
                  <w:bCs/>
                  <w:caps/>
                </w:rPr>
                <w:t>P</w:t>
              </w:r>
              <w:r>
                <w:rPr>
                  <w:b/>
                  <w:bCs/>
                </w:rPr>
                <w:t>.</w:t>
              </w:r>
              <w:r w:rsidRPr="003460F8">
                <w:rPr>
                  <w:b/>
                  <w:bCs/>
                  <w:caps/>
                </w:rPr>
                <w:t xml:space="preserve"> </w:t>
              </w:r>
            </w:ins>
            <w:r w:rsidRPr="003460F8">
              <w:rPr>
                <w:b/>
                <w:bCs/>
                <w:caps/>
              </w:rPr>
              <w:t>(20%)</w:t>
            </w:r>
            <w:r w:rsidRPr="003460F8">
              <w:rPr>
                <w:caps/>
              </w:rPr>
              <w:t>,</w:t>
            </w:r>
            <w:r w:rsidRPr="003460F8">
              <w:t xml:space="preserve"> et al.: Quantitative characterization of microstructure of pure copper processed by ECAP. </w:t>
            </w:r>
            <w:r w:rsidRPr="003460F8">
              <w:rPr>
                <w:i/>
                <w:iCs/>
              </w:rPr>
              <w:t>Image Analysis &amp; Stereology</w:t>
            </w:r>
            <w:r w:rsidRPr="003460F8">
              <w:t xml:space="preserve"> 32(2), 65-75, </w:t>
            </w:r>
            <w:r w:rsidRPr="003460F8">
              <w:rPr>
                <w:bCs/>
              </w:rPr>
              <w:t>2013</w:t>
            </w:r>
            <w:r w:rsidRPr="003460F8">
              <w:t>. DOI 10.5566/ias.v32. UTB Zlín</w:t>
            </w:r>
          </w:p>
          <w:p w14:paraId="5882F987" w14:textId="77777777" w:rsidR="00E05AA8" w:rsidDel="002A76E1" w:rsidRDefault="00E05AA8" w:rsidP="00495DC8">
            <w:pPr>
              <w:spacing w:after="40"/>
              <w:jc w:val="both"/>
              <w:rPr>
                <w:del w:id="13523" w:author="Matyas Adam" w:date="2018-11-17T20:19:00Z"/>
              </w:rPr>
            </w:pPr>
          </w:p>
          <w:p w14:paraId="33AB8BD5" w14:textId="77777777" w:rsidR="00E05AA8" w:rsidDel="002A76E1" w:rsidRDefault="00E05AA8" w:rsidP="00495DC8">
            <w:pPr>
              <w:spacing w:after="40"/>
              <w:jc w:val="both"/>
              <w:rPr>
                <w:del w:id="13524" w:author="Matyas Adam" w:date="2018-11-17T20:19:00Z"/>
              </w:rPr>
            </w:pPr>
          </w:p>
          <w:p w14:paraId="57203169" w14:textId="77777777" w:rsidR="00E05AA8" w:rsidRDefault="00E05AA8">
            <w:pPr>
              <w:spacing w:after="60"/>
              <w:ind w:left="352" w:hanging="284"/>
              <w:jc w:val="both"/>
              <w:pPrChange w:id="13525" w:author="Matyas Adam" w:date="2018-11-17T20:19:00Z">
                <w:pPr>
                  <w:spacing w:after="40"/>
                  <w:jc w:val="both"/>
                </w:pPr>
              </w:pPrChange>
            </w:pPr>
          </w:p>
          <w:p w14:paraId="09146A7B" w14:textId="77777777" w:rsidR="00E05AA8" w:rsidDel="002A76E1" w:rsidRDefault="00E05AA8" w:rsidP="00495DC8">
            <w:pPr>
              <w:spacing w:after="40"/>
              <w:jc w:val="both"/>
              <w:rPr>
                <w:del w:id="13526" w:author="Matyas Adam" w:date="2018-11-17T20:19:00Z"/>
              </w:rPr>
            </w:pPr>
          </w:p>
          <w:p w14:paraId="6F45A249" w14:textId="77777777" w:rsidR="00E05AA8" w:rsidRPr="003460F8" w:rsidDel="002A76E1" w:rsidRDefault="00E05AA8" w:rsidP="00495DC8">
            <w:pPr>
              <w:spacing w:after="40"/>
              <w:jc w:val="both"/>
              <w:rPr>
                <w:del w:id="13527" w:author="Matyas Adam" w:date="2018-11-17T20:19:00Z"/>
              </w:rPr>
            </w:pPr>
          </w:p>
          <w:p w14:paraId="5D6FADCC" w14:textId="77777777" w:rsidR="00E05AA8" w:rsidRDefault="00E05AA8" w:rsidP="00495DC8">
            <w:pPr>
              <w:spacing w:after="40"/>
              <w:jc w:val="both"/>
              <w:rPr>
                <w:b/>
                <w:bCs/>
              </w:rPr>
            </w:pPr>
          </w:p>
        </w:tc>
      </w:tr>
      <w:tr w:rsidR="00E05AA8" w14:paraId="376D34D6" w14:textId="77777777" w:rsidTr="00495DC8">
        <w:trPr>
          <w:trHeight w:val="218"/>
        </w:trPr>
        <w:tc>
          <w:tcPr>
            <w:tcW w:w="9900" w:type="dxa"/>
            <w:gridSpan w:val="11"/>
            <w:shd w:val="clear" w:color="auto" w:fill="F7CAAC"/>
          </w:tcPr>
          <w:p w14:paraId="52238334" w14:textId="77777777" w:rsidR="00E05AA8" w:rsidRDefault="00E05AA8" w:rsidP="00495DC8">
            <w:pPr>
              <w:rPr>
                <w:b/>
                <w:bCs/>
              </w:rPr>
            </w:pPr>
            <w:r>
              <w:rPr>
                <w:b/>
                <w:bCs/>
              </w:rPr>
              <w:t>Působení v zahraničí</w:t>
            </w:r>
          </w:p>
        </w:tc>
      </w:tr>
      <w:tr w:rsidR="00E05AA8" w:rsidRPr="000422C5" w14:paraId="62F9F39F" w14:textId="77777777" w:rsidTr="00495DC8">
        <w:trPr>
          <w:trHeight w:val="514"/>
        </w:trPr>
        <w:tc>
          <w:tcPr>
            <w:tcW w:w="9900" w:type="dxa"/>
            <w:gridSpan w:val="11"/>
          </w:tcPr>
          <w:p w14:paraId="7390D280" w14:textId="77777777" w:rsidR="00E05AA8" w:rsidRPr="00BE75E3" w:rsidRDefault="00E05AA8" w:rsidP="00495DC8">
            <w:pPr>
              <w:jc w:val="both"/>
            </w:pPr>
            <w:r w:rsidRPr="00BE75E3">
              <w:t>2001: Technická univerzita v Drážďanech (Technische Universität Dresden), Německo, studijní pobyt (6 měsíců)</w:t>
            </w:r>
          </w:p>
          <w:p w14:paraId="15E873C3" w14:textId="77777777" w:rsidR="00E05AA8" w:rsidRDefault="00E05AA8" w:rsidP="00495DC8">
            <w:pPr>
              <w:jc w:val="both"/>
              <w:rPr>
                <w:sz w:val="22"/>
                <w:szCs w:val="22"/>
              </w:rPr>
            </w:pPr>
          </w:p>
          <w:p w14:paraId="11ADABAD" w14:textId="77777777" w:rsidR="00E05AA8" w:rsidRDefault="00E05AA8" w:rsidP="00495DC8">
            <w:pPr>
              <w:jc w:val="both"/>
              <w:rPr>
                <w:sz w:val="22"/>
                <w:szCs w:val="22"/>
              </w:rPr>
            </w:pPr>
          </w:p>
          <w:p w14:paraId="4E9FC94A" w14:textId="77777777" w:rsidR="00E05AA8" w:rsidRPr="000422C5" w:rsidRDefault="00E05AA8" w:rsidP="00495DC8">
            <w:pPr>
              <w:jc w:val="both"/>
              <w:rPr>
                <w:sz w:val="22"/>
                <w:szCs w:val="22"/>
              </w:rPr>
            </w:pPr>
          </w:p>
        </w:tc>
      </w:tr>
      <w:tr w:rsidR="00E05AA8" w14:paraId="20C6FBE5" w14:textId="77777777" w:rsidTr="00495DC8">
        <w:trPr>
          <w:cantSplit/>
          <w:trHeight w:val="470"/>
        </w:trPr>
        <w:tc>
          <w:tcPr>
            <w:tcW w:w="2529" w:type="dxa"/>
            <w:shd w:val="clear" w:color="auto" w:fill="F7CAAC"/>
          </w:tcPr>
          <w:p w14:paraId="2A040F80" w14:textId="77777777" w:rsidR="00E05AA8" w:rsidRDefault="00E05AA8" w:rsidP="00495DC8">
            <w:pPr>
              <w:jc w:val="both"/>
              <w:rPr>
                <w:b/>
                <w:bCs/>
              </w:rPr>
            </w:pPr>
            <w:r>
              <w:rPr>
                <w:b/>
                <w:bCs/>
              </w:rPr>
              <w:t xml:space="preserve">Podpis </w:t>
            </w:r>
          </w:p>
        </w:tc>
        <w:tc>
          <w:tcPr>
            <w:tcW w:w="4554" w:type="dxa"/>
            <w:gridSpan w:val="5"/>
          </w:tcPr>
          <w:p w14:paraId="78D37B30" w14:textId="77777777" w:rsidR="00E05AA8" w:rsidRDefault="00E05AA8" w:rsidP="00495DC8">
            <w:pPr>
              <w:jc w:val="both"/>
            </w:pPr>
          </w:p>
        </w:tc>
        <w:tc>
          <w:tcPr>
            <w:tcW w:w="789" w:type="dxa"/>
            <w:gridSpan w:val="2"/>
            <w:shd w:val="clear" w:color="auto" w:fill="F7CAAC"/>
          </w:tcPr>
          <w:p w14:paraId="6429CA89" w14:textId="77777777" w:rsidR="00E05AA8" w:rsidRDefault="00E05AA8" w:rsidP="00495DC8">
            <w:pPr>
              <w:jc w:val="both"/>
            </w:pPr>
            <w:r>
              <w:rPr>
                <w:b/>
                <w:bCs/>
              </w:rPr>
              <w:t>datum</w:t>
            </w:r>
          </w:p>
        </w:tc>
        <w:tc>
          <w:tcPr>
            <w:tcW w:w="2028" w:type="dxa"/>
            <w:gridSpan w:val="3"/>
          </w:tcPr>
          <w:p w14:paraId="324BCB67" w14:textId="77777777" w:rsidR="00E05AA8" w:rsidRDefault="00E05AA8" w:rsidP="00495DC8">
            <w:pPr>
              <w:jc w:val="both"/>
            </w:pPr>
          </w:p>
        </w:tc>
      </w:tr>
    </w:tbl>
    <w:p w14:paraId="0CBA52FE" w14:textId="77777777" w:rsidR="00E05AA8" w:rsidRDefault="00E05AA8"/>
    <w:p w14:paraId="10697A04" w14:textId="77777777" w:rsidR="0015232A" w:rsidRDefault="0015232A">
      <w:pPr>
        <w:rPr>
          <w:ins w:id="13528" w:author="PS" w:date="2018-11-25T16:50:00Z"/>
        </w:rPr>
      </w:pPr>
    </w:p>
    <w:p w14:paraId="692A3CB4" w14:textId="77777777" w:rsidR="0015232A" w:rsidRDefault="0015232A">
      <w:pPr>
        <w:rPr>
          <w:ins w:id="13529" w:author="PS" w:date="2018-11-25T16:50:00Z"/>
        </w:rPr>
      </w:pPr>
    </w:p>
    <w:p w14:paraId="3AB46EA6" w14:textId="77777777" w:rsidR="0015232A" w:rsidRDefault="0015232A">
      <w:pPr>
        <w:rPr>
          <w:ins w:id="13530" w:author="PS" w:date="2018-11-25T16:50:00Z"/>
        </w:rPr>
      </w:pPr>
    </w:p>
    <w:p w14:paraId="603D8740" w14:textId="77777777" w:rsidR="0015232A" w:rsidRDefault="0015232A">
      <w:pPr>
        <w:rPr>
          <w:ins w:id="13531" w:author="PS" w:date="2018-11-25T16:50:00Z"/>
        </w:rPr>
      </w:pPr>
    </w:p>
    <w:p w14:paraId="6A02D9CA" w14:textId="77777777" w:rsidR="0015232A" w:rsidRDefault="0015232A">
      <w:pPr>
        <w:rPr>
          <w:ins w:id="13532" w:author="PS" w:date="2018-11-25T16:50:00Z"/>
        </w:rPr>
      </w:pP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15232A" w14:paraId="0CA9B871" w14:textId="77777777" w:rsidTr="00AE6202">
        <w:trPr>
          <w:ins w:id="13533" w:author="PS" w:date="2018-11-25T16:50:00Z"/>
        </w:trPr>
        <w:tc>
          <w:tcPr>
            <w:tcW w:w="9859" w:type="dxa"/>
            <w:gridSpan w:val="11"/>
            <w:tcBorders>
              <w:bottom w:val="double" w:sz="4" w:space="0" w:color="auto"/>
            </w:tcBorders>
            <w:shd w:val="clear" w:color="auto" w:fill="BDD6EE"/>
          </w:tcPr>
          <w:p w14:paraId="70411AB0" w14:textId="77777777" w:rsidR="0015232A" w:rsidRDefault="0015232A" w:rsidP="00AE6202">
            <w:pPr>
              <w:jc w:val="both"/>
              <w:rPr>
                <w:ins w:id="13534" w:author="PS" w:date="2018-11-25T16:50:00Z"/>
                <w:b/>
                <w:sz w:val="28"/>
              </w:rPr>
            </w:pPr>
            <w:ins w:id="13535" w:author="PS" w:date="2018-11-25T16:50:00Z">
              <w:r>
                <w:rPr>
                  <w:b/>
                  <w:sz w:val="28"/>
                </w:rPr>
                <w:t>C-I – Personální zabezpečení</w:t>
              </w:r>
            </w:ins>
          </w:p>
        </w:tc>
      </w:tr>
      <w:tr w:rsidR="0015232A" w14:paraId="3A1700C1" w14:textId="77777777" w:rsidTr="00AE6202">
        <w:trPr>
          <w:ins w:id="13536" w:author="PS" w:date="2018-11-25T16:50:00Z"/>
        </w:trPr>
        <w:tc>
          <w:tcPr>
            <w:tcW w:w="2518" w:type="dxa"/>
            <w:tcBorders>
              <w:top w:val="double" w:sz="4" w:space="0" w:color="auto"/>
            </w:tcBorders>
            <w:shd w:val="clear" w:color="auto" w:fill="F7CAAC"/>
          </w:tcPr>
          <w:p w14:paraId="66158D1B" w14:textId="77777777" w:rsidR="0015232A" w:rsidRDefault="0015232A" w:rsidP="00AE6202">
            <w:pPr>
              <w:jc w:val="both"/>
              <w:rPr>
                <w:ins w:id="13537" w:author="PS" w:date="2018-11-25T16:50:00Z"/>
                <w:b/>
              </w:rPr>
            </w:pPr>
            <w:ins w:id="13538" w:author="PS" w:date="2018-11-25T16:50:00Z">
              <w:r>
                <w:rPr>
                  <w:b/>
                </w:rPr>
                <w:t>Vysoká škola</w:t>
              </w:r>
            </w:ins>
          </w:p>
        </w:tc>
        <w:tc>
          <w:tcPr>
            <w:tcW w:w="7341" w:type="dxa"/>
            <w:gridSpan w:val="10"/>
          </w:tcPr>
          <w:p w14:paraId="63D33EA4" w14:textId="77777777" w:rsidR="0015232A" w:rsidRDefault="0015232A" w:rsidP="00AE6202">
            <w:pPr>
              <w:jc w:val="both"/>
              <w:rPr>
                <w:ins w:id="13539" w:author="PS" w:date="2018-11-25T16:50:00Z"/>
              </w:rPr>
            </w:pPr>
            <w:ins w:id="13540" w:author="PS" w:date="2018-11-25T16:50:00Z">
              <w:r w:rsidRPr="003A6AE2">
                <w:t>Univerzita Tomáše Bati ve Zlíně</w:t>
              </w:r>
            </w:ins>
          </w:p>
        </w:tc>
      </w:tr>
      <w:tr w:rsidR="0015232A" w14:paraId="570C58C8" w14:textId="77777777" w:rsidTr="00AE6202">
        <w:trPr>
          <w:ins w:id="13541" w:author="PS" w:date="2018-11-25T16:50:00Z"/>
        </w:trPr>
        <w:tc>
          <w:tcPr>
            <w:tcW w:w="2518" w:type="dxa"/>
            <w:shd w:val="clear" w:color="auto" w:fill="F7CAAC"/>
          </w:tcPr>
          <w:p w14:paraId="1F84CA86" w14:textId="77777777" w:rsidR="0015232A" w:rsidRDefault="0015232A" w:rsidP="00AE6202">
            <w:pPr>
              <w:jc w:val="both"/>
              <w:rPr>
                <w:ins w:id="13542" w:author="PS" w:date="2018-11-25T16:50:00Z"/>
                <w:b/>
              </w:rPr>
            </w:pPr>
            <w:ins w:id="13543" w:author="PS" w:date="2018-11-25T16:50:00Z">
              <w:r>
                <w:rPr>
                  <w:b/>
                </w:rPr>
                <w:t>Součást vysoké školy</w:t>
              </w:r>
            </w:ins>
          </w:p>
        </w:tc>
        <w:tc>
          <w:tcPr>
            <w:tcW w:w="7341" w:type="dxa"/>
            <w:gridSpan w:val="10"/>
          </w:tcPr>
          <w:p w14:paraId="445A4B6C" w14:textId="77777777" w:rsidR="0015232A" w:rsidRDefault="0015232A" w:rsidP="00AE6202">
            <w:pPr>
              <w:jc w:val="both"/>
              <w:rPr>
                <w:ins w:id="13544" w:author="PS" w:date="2018-11-25T16:50:00Z"/>
              </w:rPr>
            </w:pPr>
            <w:ins w:id="13545" w:author="PS" w:date="2018-11-25T16:50:00Z">
              <w:r w:rsidRPr="003A6AE2">
                <w:t>Fakulta logistiky a krizového řízení</w:t>
              </w:r>
            </w:ins>
          </w:p>
        </w:tc>
      </w:tr>
      <w:tr w:rsidR="0015232A" w14:paraId="4CDC5930" w14:textId="77777777" w:rsidTr="00AE6202">
        <w:trPr>
          <w:ins w:id="13546" w:author="PS" w:date="2018-11-25T16:50:00Z"/>
        </w:trPr>
        <w:tc>
          <w:tcPr>
            <w:tcW w:w="2518" w:type="dxa"/>
            <w:shd w:val="clear" w:color="auto" w:fill="F7CAAC"/>
          </w:tcPr>
          <w:p w14:paraId="0FB6D5BD" w14:textId="77777777" w:rsidR="0015232A" w:rsidRDefault="0015232A" w:rsidP="00AE6202">
            <w:pPr>
              <w:jc w:val="both"/>
              <w:rPr>
                <w:ins w:id="13547" w:author="PS" w:date="2018-11-25T16:50:00Z"/>
                <w:b/>
              </w:rPr>
            </w:pPr>
            <w:ins w:id="13548" w:author="PS" w:date="2018-11-25T16:50:00Z">
              <w:r>
                <w:rPr>
                  <w:b/>
                </w:rPr>
                <w:t>Název studijního programu</w:t>
              </w:r>
            </w:ins>
          </w:p>
        </w:tc>
        <w:tc>
          <w:tcPr>
            <w:tcW w:w="7341" w:type="dxa"/>
            <w:gridSpan w:val="10"/>
          </w:tcPr>
          <w:p w14:paraId="74326868" w14:textId="79F7F426" w:rsidR="0015232A" w:rsidRDefault="0015232A" w:rsidP="00AE6202">
            <w:pPr>
              <w:jc w:val="both"/>
              <w:rPr>
                <w:ins w:id="13549" w:author="PS" w:date="2018-11-25T16:50:00Z"/>
              </w:rPr>
            </w:pPr>
            <w:ins w:id="13550" w:author="PS" w:date="2018-11-25T16:50:00Z">
              <w:r>
                <w:t>Environmentální bezpečnost</w:t>
              </w:r>
            </w:ins>
          </w:p>
        </w:tc>
      </w:tr>
      <w:tr w:rsidR="0015232A" w14:paraId="24BC24A9" w14:textId="77777777" w:rsidTr="00AE6202">
        <w:trPr>
          <w:ins w:id="13551" w:author="PS" w:date="2018-11-25T16:50:00Z"/>
        </w:trPr>
        <w:tc>
          <w:tcPr>
            <w:tcW w:w="2518" w:type="dxa"/>
            <w:shd w:val="clear" w:color="auto" w:fill="F7CAAC"/>
          </w:tcPr>
          <w:p w14:paraId="3C566692" w14:textId="77777777" w:rsidR="0015232A" w:rsidRDefault="0015232A" w:rsidP="00AE6202">
            <w:pPr>
              <w:jc w:val="both"/>
              <w:rPr>
                <w:ins w:id="13552" w:author="PS" w:date="2018-11-25T16:50:00Z"/>
                <w:b/>
              </w:rPr>
            </w:pPr>
            <w:ins w:id="13553" w:author="PS" w:date="2018-11-25T16:50:00Z">
              <w:r>
                <w:rPr>
                  <w:b/>
                </w:rPr>
                <w:t>Jméno a příjmení</w:t>
              </w:r>
            </w:ins>
          </w:p>
        </w:tc>
        <w:tc>
          <w:tcPr>
            <w:tcW w:w="4536" w:type="dxa"/>
            <w:gridSpan w:val="5"/>
          </w:tcPr>
          <w:p w14:paraId="59A9CA9A" w14:textId="77777777" w:rsidR="0015232A" w:rsidRPr="004D7B19" w:rsidRDefault="0015232A" w:rsidP="00AE6202">
            <w:pPr>
              <w:jc w:val="both"/>
              <w:rPr>
                <w:ins w:id="13554" w:author="PS" w:date="2018-11-25T16:50:00Z"/>
                <w:b/>
              </w:rPr>
            </w:pPr>
            <w:ins w:id="13555" w:author="PS" w:date="2018-11-25T16:50:00Z">
              <w:r w:rsidRPr="004D7B19">
                <w:rPr>
                  <w:b/>
                </w:rPr>
                <w:t>Ivan Princ</w:t>
              </w:r>
            </w:ins>
          </w:p>
        </w:tc>
        <w:tc>
          <w:tcPr>
            <w:tcW w:w="709" w:type="dxa"/>
            <w:shd w:val="clear" w:color="auto" w:fill="F7CAAC"/>
          </w:tcPr>
          <w:p w14:paraId="61CE4E6F" w14:textId="77777777" w:rsidR="0015232A" w:rsidRDefault="0015232A" w:rsidP="00AE6202">
            <w:pPr>
              <w:jc w:val="both"/>
              <w:rPr>
                <w:ins w:id="13556" w:author="PS" w:date="2018-11-25T16:50:00Z"/>
                <w:b/>
              </w:rPr>
            </w:pPr>
            <w:ins w:id="13557" w:author="PS" w:date="2018-11-25T16:50:00Z">
              <w:r>
                <w:rPr>
                  <w:b/>
                </w:rPr>
                <w:t>Tituly</w:t>
              </w:r>
            </w:ins>
          </w:p>
        </w:tc>
        <w:tc>
          <w:tcPr>
            <w:tcW w:w="2096" w:type="dxa"/>
            <w:gridSpan w:val="4"/>
          </w:tcPr>
          <w:p w14:paraId="42A3E605" w14:textId="77777777" w:rsidR="0015232A" w:rsidRDefault="0015232A" w:rsidP="00AE6202">
            <w:pPr>
              <w:jc w:val="both"/>
              <w:rPr>
                <w:ins w:id="13558" w:author="PS" w:date="2018-11-25T16:50:00Z"/>
              </w:rPr>
            </w:pPr>
            <w:ins w:id="13559" w:author="PS" w:date="2018-11-25T16:50:00Z">
              <w:r>
                <w:t>Ing.</w:t>
              </w:r>
            </w:ins>
          </w:p>
        </w:tc>
      </w:tr>
      <w:tr w:rsidR="0015232A" w:rsidRPr="00F43B89" w14:paraId="15697EC5" w14:textId="77777777" w:rsidTr="00AE6202">
        <w:trPr>
          <w:ins w:id="13560" w:author="PS" w:date="2018-11-25T16:50:00Z"/>
        </w:trPr>
        <w:tc>
          <w:tcPr>
            <w:tcW w:w="2518" w:type="dxa"/>
            <w:shd w:val="clear" w:color="auto" w:fill="F7CAAC"/>
          </w:tcPr>
          <w:p w14:paraId="60D72EE0" w14:textId="77777777" w:rsidR="0015232A" w:rsidRDefault="0015232A" w:rsidP="00AE6202">
            <w:pPr>
              <w:jc w:val="both"/>
              <w:rPr>
                <w:ins w:id="13561" w:author="PS" w:date="2018-11-25T16:50:00Z"/>
                <w:b/>
              </w:rPr>
            </w:pPr>
            <w:ins w:id="13562" w:author="PS" w:date="2018-11-25T16:50:00Z">
              <w:r>
                <w:rPr>
                  <w:b/>
                </w:rPr>
                <w:t>Rok narození</w:t>
              </w:r>
            </w:ins>
          </w:p>
        </w:tc>
        <w:tc>
          <w:tcPr>
            <w:tcW w:w="829" w:type="dxa"/>
          </w:tcPr>
          <w:p w14:paraId="3A2E2C27" w14:textId="77777777" w:rsidR="0015232A" w:rsidRDefault="0015232A" w:rsidP="00AE6202">
            <w:pPr>
              <w:jc w:val="both"/>
              <w:rPr>
                <w:ins w:id="13563" w:author="PS" w:date="2018-11-25T16:50:00Z"/>
              </w:rPr>
            </w:pPr>
            <w:ins w:id="13564" w:author="PS" w:date="2018-11-25T16:50:00Z">
              <w:r>
                <w:t>1968</w:t>
              </w:r>
            </w:ins>
          </w:p>
        </w:tc>
        <w:tc>
          <w:tcPr>
            <w:tcW w:w="1721" w:type="dxa"/>
            <w:shd w:val="clear" w:color="auto" w:fill="F7CAAC"/>
          </w:tcPr>
          <w:p w14:paraId="1860B9C6" w14:textId="77777777" w:rsidR="0015232A" w:rsidRDefault="0015232A" w:rsidP="00AE6202">
            <w:pPr>
              <w:jc w:val="both"/>
              <w:rPr>
                <w:ins w:id="13565" w:author="PS" w:date="2018-11-25T16:50:00Z"/>
                <w:b/>
              </w:rPr>
            </w:pPr>
            <w:ins w:id="13566" w:author="PS" w:date="2018-11-25T16:50:00Z">
              <w:r>
                <w:rPr>
                  <w:b/>
                </w:rPr>
                <w:t>typ vztahu k VŠ</w:t>
              </w:r>
            </w:ins>
          </w:p>
        </w:tc>
        <w:tc>
          <w:tcPr>
            <w:tcW w:w="992" w:type="dxa"/>
            <w:gridSpan w:val="2"/>
          </w:tcPr>
          <w:p w14:paraId="51C3A018" w14:textId="77777777" w:rsidR="0015232A" w:rsidRPr="00F43B89" w:rsidRDefault="0015232A" w:rsidP="00AE6202">
            <w:pPr>
              <w:jc w:val="both"/>
              <w:rPr>
                <w:ins w:id="13567" w:author="PS" w:date="2018-11-25T16:50:00Z"/>
                <w:i/>
              </w:rPr>
            </w:pPr>
            <w:ins w:id="13568" w:author="PS" w:date="2018-11-25T16:50:00Z">
              <w:r w:rsidRPr="00F43B89">
                <w:rPr>
                  <w:i/>
                </w:rPr>
                <w:t>pp</w:t>
              </w:r>
            </w:ins>
          </w:p>
        </w:tc>
        <w:tc>
          <w:tcPr>
            <w:tcW w:w="994" w:type="dxa"/>
            <w:shd w:val="clear" w:color="auto" w:fill="F7CAAC"/>
          </w:tcPr>
          <w:p w14:paraId="58E19747" w14:textId="77777777" w:rsidR="0015232A" w:rsidRPr="00F43B89" w:rsidRDefault="0015232A" w:rsidP="00AE6202">
            <w:pPr>
              <w:jc w:val="both"/>
              <w:rPr>
                <w:ins w:id="13569" w:author="PS" w:date="2018-11-25T16:50:00Z"/>
                <w:b/>
              </w:rPr>
            </w:pPr>
            <w:ins w:id="13570" w:author="PS" w:date="2018-11-25T16:50:00Z">
              <w:r w:rsidRPr="00F43B89">
                <w:rPr>
                  <w:b/>
                </w:rPr>
                <w:t>rozsah</w:t>
              </w:r>
            </w:ins>
          </w:p>
        </w:tc>
        <w:tc>
          <w:tcPr>
            <w:tcW w:w="709" w:type="dxa"/>
          </w:tcPr>
          <w:p w14:paraId="61756179" w14:textId="77777777" w:rsidR="0015232A" w:rsidRPr="00F43B89" w:rsidRDefault="0015232A" w:rsidP="00AE6202">
            <w:pPr>
              <w:jc w:val="both"/>
              <w:rPr>
                <w:ins w:id="13571" w:author="PS" w:date="2018-11-25T16:50:00Z"/>
              </w:rPr>
            </w:pPr>
            <w:ins w:id="13572" w:author="PS" w:date="2018-11-25T16:50:00Z">
              <w:r w:rsidRPr="00F43B89">
                <w:t>40</w:t>
              </w:r>
            </w:ins>
          </w:p>
        </w:tc>
        <w:tc>
          <w:tcPr>
            <w:tcW w:w="709" w:type="dxa"/>
            <w:gridSpan w:val="2"/>
            <w:shd w:val="clear" w:color="auto" w:fill="F7CAAC"/>
          </w:tcPr>
          <w:p w14:paraId="6F294143" w14:textId="77777777" w:rsidR="0015232A" w:rsidRPr="00F43B89" w:rsidRDefault="0015232A" w:rsidP="00AE6202">
            <w:pPr>
              <w:jc w:val="both"/>
              <w:rPr>
                <w:ins w:id="13573" w:author="PS" w:date="2018-11-25T16:50:00Z"/>
                <w:b/>
              </w:rPr>
            </w:pPr>
            <w:ins w:id="13574" w:author="PS" w:date="2018-11-25T16:50:00Z">
              <w:r w:rsidRPr="00F43B89">
                <w:rPr>
                  <w:b/>
                </w:rPr>
                <w:t>do kdy</w:t>
              </w:r>
            </w:ins>
          </w:p>
        </w:tc>
        <w:tc>
          <w:tcPr>
            <w:tcW w:w="1387" w:type="dxa"/>
            <w:gridSpan w:val="2"/>
          </w:tcPr>
          <w:p w14:paraId="1CB98D2B" w14:textId="77777777" w:rsidR="0015232A" w:rsidRPr="00F43B89" w:rsidRDefault="0015232A" w:rsidP="00AE6202">
            <w:pPr>
              <w:jc w:val="both"/>
              <w:rPr>
                <w:ins w:id="13575" w:author="PS" w:date="2018-11-25T16:50:00Z"/>
              </w:rPr>
            </w:pPr>
            <w:ins w:id="13576" w:author="PS" w:date="2018-11-25T16:50:00Z">
              <w:r>
                <w:t>0821</w:t>
              </w:r>
            </w:ins>
          </w:p>
        </w:tc>
      </w:tr>
      <w:tr w:rsidR="0015232A" w14:paraId="721A68B0" w14:textId="77777777" w:rsidTr="00AE6202">
        <w:trPr>
          <w:ins w:id="13577" w:author="PS" w:date="2018-11-25T16:50:00Z"/>
        </w:trPr>
        <w:tc>
          <w:tcPr>
            <w:tcW w:w="5068" w:type="dxa"/>
            <w:gridSpan w:val="3"/>
            <w:shd w:val="clear" w:color="auto" w:fill="F7CAAC"/>
          </w:tcPr>
          <w:p w14:paraId="0B30FE5F" w14:textId="77777777" w:rsidR="0015232A" w:rsidRDefault="0015232A" w:rsidP="00AE6202">
            <w:pPr>
              <w:jc w:val="both"/>
              <w:rPr>
                <w:ins w:id="13578" w:author="PS" w:date="2018-11-25T16:50:00Z"/>
                <w:b/>
              </w:rPr>
            </w:pPr>
            <w:ins w:id="13579" w:author="PS" w:date="2018-11-25T16:50:00Z">
              <w:r>
                <w:rPr>
                  <w:b/>
                </w:rPr>
                <w:t>Typ vztahu na součásti VŠ, která uskutečňuje st. program</w:t>
              </w:r>
            </w:ins>
          </w:p>
        </w:tc>
        <w:tc>
          <w:tcPr>
            <w:tcW w:w="992" w:type="dxa"/>
            <w:gridSpan w:val="2"/>
          </w:tcPr>
          <w:p w14:paraId="719B3BD4" w14:textId="77777777" w:rsidR="0015232A" w:rsidRPr="00F43B89" w:rsidRDefault="0015232A" w:rsidP="00AE6202">
            <w:pPr>
              <w:jc w:val="both"/>
              <w:rPr>
                <w:ins w:id="13580" w:author="PS" w:date="2018-11-25T16:50:00Z"/>
                <w:i/>
              </w:rPr>
            </w:pPr>
            <w:ins w:id="13581" w:author="PS" w:date="2018-11-25T16:50:00Z">
              <w:r w:rsidRPr="00F43B89">
                <w:rPr>
                  <w:i/>
                </w:rPr>
                <w:t>pp</w:t>
              </w:r>
            </w:ins>
          </w:p>
        </w:tc>
        <w:tc>
          <w:tcPr>
            <w:tcW w:w="994" w:type="dxa"/>
            <w:shd w:val="clear" w:color="auto" w:fill="F7CAAC"/>
          </w:tcPr>
          <w:p w14:paraId="6B53327E" w14:textId="77777777" w:rsidR="0015232A" w:rsidRDefault="0015232A" w:rsidP="00AE6202">
            <w:pPr>
              <w:jc w:val="both"/>
              <w:rPr>
                <w:ins w:id="13582" w:author="PS" w:date="2018-11-25T16:50:00Z"/>
                <w:b/>
              </w:rPr>
            </w:pPr>
            <w:ins w:id="13583" w:author="PS" w:date="2018-11-25T16:50:00Z">
              <w:r>
                <w:rPr>
                  <w:b/>
                </w:rPr>
                <w:t>rozsah</w:t>
              </w:r>
            </w:ins>
          </w:p>
        </w:tc>
        <w:tc>
          <w:tcPr>
            <w:tcW w:w="709" w:type="dxa"/>
          </w:tcPr>
          <w:p w14:paraId="71C4FCFD" w14:textId="77777777" w:rsidR="0015232A" w:rsidRDefault="0015232A" w:rsidP="00AE6202">
            <w:pPr>
              <w:jc w:val="both"/>
              <w:rPr>
                <w:ins w:id="13584" w:author="PS" w:date="2018-11-25T16:50:00Z"/>
              </w:rPr>
            </w:pPr>
            <w:ins w:id="13585" w:author="PS" w:date="2018-11-25T16:50:00Z">
              <w:r>
                <w:t>40</w:t>
              </w:r>
            </w:ins>
          </w:p>
        </w:tc>
        <w:tc>
          <w:tcPr>
            <w:tcW w:w="709" w:type="dxa"/>
            <w:gridSpan w:val="2"/>
            <w:shd w:val="clear" w:color="auto" w:fill="F7CAAC"/>
          </w:tcPr>
          <w:p w14:paraId="2D2A616F" w14:textId="77777777" w:rsidR="0015232A" w:rsidRDefault="0015232A" w:rsidP="00AE6202">
            <w:pPr>
              <w:jc w:val="both"/>
              <w:rPr>
                <w:ins w:id="13586" w:author="PS" w:date="2018-11-25T16:50:00Z"/>
                <w:b/>
              </w:rPr>
            </w:pPr>
            <w:ins w:id="13587" w:author="PS" w:date="2018-11-25T16:50:00Z">
              <w:r>
                <w:rPr>
                  <w:b/>
                </w:rPr>
                <w:t>do kdy</w:t>
              </w:r>
            </w:ins>
          </w:p>
        </w:tc>
        <w:tc>
          <w:tcPr>
            <w:tcW w:w="1387" w:type="dxa"/>
            <w:gridSpan w:val="2"/>
          </w:tcPr>
          <w:p w14:paraId="4DE8ABFA" w14:textId="77777777" w:rsidR="0015232A" w:rsidRDefault="0015232A" w:rsidP="00AE6202">
            <w:pPr>
              <w:jc w:val="both"/>
              <w:rPr>
                <w:ins w:id="13588" w:author="PS" w:date="2018-11-25T16:50:00Z"/>
              </w:rPr>
            </w:pPr>
            <w:ins w:id="13589" w:author="PS" w:date="2018-11-25T16:50:00Z">
              <w:r>
                <w:t>0821</w:t>
              </w:r>
            </w:ins>
          </w:p>
        </w:tc>
      </w:tr>
      <w:tr w:rsidR="0015232A" w14:paraId="12518331" w14:textId="77777777" w:rsidTr="00AE6202">
        <w:trPr>
          <w:ins w:id="13590" w:author="PS" w:date="2018-11-25T16:50:00Z"/>
        </w:trPr>
        <w:tc>
          <w:tcPr>
            <w:tcW w:w="6060" w:type="dxa"/>
            <w:gridSpan w:val="5"/>
            <w:shd w:val="clear" w:color="auto" w:fill="F7CAAC"/>
          </w:tcPr>
          <w:p w14:paraId="7A2F2417" w14:textId="77777777" w:rsidR="0015232A" w:rsidRDefault="0015232A" w:rsidP="00AE6202">
            <w:pPr>
              <w:jc w:val="both"/>
              <w:rPr>
                <w:ins w:id="13591" w:author="PS" w:date="2018-11-25T16:50:00Z"/>
              </w:rPr>
            </w:pPr>
            <w:ins w:id="13592" w:author="PS" w:date="2018-11-25T16:50:00Z">
              <w:r>
                <w:rPr>
                  <w:b/>
                </w:rPr>
                <w:t>Další současná působení jako akademický pracovník na jiných VŠ</w:t>
              </w:r>
            </w:ins>
          </w:p>
        </w:tc>
        <w:tc>
          <w:tcPr>
            <w:tcW w:w="1703" w:type="dxa"/>
            <w:gridSpan w:val="2"/>
            <w:shd w:val="clear" w:color="auto" w:fill="F7CAAC"/>
          </w:tcPr>
          <w:p w14:paraId="7D8885CE" w14:textId="77777777" w:rsidR="0015232A" w:rsidRDefault="0015232A" w:rsidP="00AE6202">
            <w:pPr>
              <w:jc w:val="both"/>
              <w:rPr>
                <w:ins w:id="13593" w:author="PS" w:date="2018-11-25T16:50:00Z"/>
                <w:b/>
              </w:rPr>
            </w:pPr>
            <w:ins w:id="13594" w:author="PS" w:date="2018-11-25T16:50:00Z">
              <w:r>
                <w:rPr>
                  <w:b/>
                </w:rPr>
                <w:t>typ prac. vztahu</w:t>
              </w:r>
            </w:ins>
          </w:p>
        </w:tc>
        <w:tc>
          <w:tcPr>
            <w:tcW w:w="2096" w:type="dxa"/>
            <w:gridSpan w:val="4"/>
            <w:shd w:val="clear" w:color="auto" w:fill="F7CAAC"/>
          </w:tcPr>
          <w:p w14:paraId="79822EFC" w14:textId="77777777" w:rsidR="0015232A" w:rsidRDefault="0015232A" w:rsidP="00AE6202">
            <w:pPr>
              <w:jc w:val="both"/>
              <w:rPr>
                <w:ins w:id="13595" w:author="PS" w:date="2018-11-25T16:50:00Z"/>
                <w:b/>
              </w:rPr>
            </w:pPr>
            <w:ins w:id="13596" w:author="PS" w:date="2018-11-25T16:50:00Z">
              <w:r>
                <w:rPr>
                  <w:b/>
                </w:rPr>
                <w:t>rozsah</w:t>
              </w:r>
            </w:ins>
          </w:p>
        </w:tc>
      </w:tr>
      <w:tr w:rsidR="0015232A" w14:paraId="3B4B4525" w14:textId="77777777" w:rsidTr="00AE6202">
        <w:trPr>
          <w:ins w:id="13597" w:author="PS" w:date="2018-11-25T16:50:00Z"/>
        </w:trPr>
        <w:tc>
          <w:tcPr>
            <w:tcW w:w="6060" w:type="dxa"/>
            <w:gridSpan w:val="5"/>
          </w:tcPr>
          <w:p w14:paraId="5C22BC33" w14:textId="77777777" w:rsidR="0015232A" w:rsidRDefault="0015232A" w:rsidP="00AE6202">
            <w:pPr>
              <w:jc w:val="both"/>
              <w:rPr>
                <w:ins w:id="13598" w:author="PS" w:date="2018-11-25T16:50:00Z"/>
              </w:rPr>
            </w:pPr>
          </w:p>
        </w:tc>
        <w:tc>
          <w:tcPr>
            <w:tcW w:w="1703" w:type="dxa"/>
            <w:gridSpan w:val="2"/>
          </w:tcPr>
          <w:p w14:paraId="3B9AE2B8" w14:textId="77777777" w:rsidR="0015232A" w:rsidRDefault="0015232A" w:rsidP="00AE6202">
            <w:pPr>
              <w:jc w:val="both"/>
              <w:rPr>
                <w:ins w:id="13599" w:author="PS" w:date="2018-11-25T16:50:00Z"/>
              </w:rPr>
            </w:pPr>
          </w:p>
        </w:tc>
        <w:tc>
          <w:tcPr>
            <w:tcW w:w="2096" w:type="dxa"/>
            <w:gridSpan w:val="4"/>
          </w:tcPr>
          <w:p w14:paraId="3FF87FCA" w14:textId="77777777" w:rsidR="0015232A" w:rsidRDefault="0015232A" w:rsidP="00AE6202">
            <w:pPr>
              <w:jc w:val="both"/>
              <w:rPr>
                <w:ins w:id="13600" w:author="PS" w:date="2018-11-25T16:50:00Z"/>
              </w:rPr>
            </w:pPr>
          </w:p>
        </w:tc>
      </w:tr>
      <w:tr w:rsidR="0015232A" w14:paraId="0E8B1DA1" w14:textId="77777777" w:rsidTr="00AE6202">
        <w:trPr>
          <w:ins w:id="13601" w:author="PS" w:date="2018-11-25T16:50:00Z"/>
        </w:trPr>
        <w:tc>
          <w:tcPr>
            <w:tcW w:w="6060" w:type="dxa"/>
            <w:gridSpan w:val="5"/>
          </w:tcPr>
          <w:p w14:paraId="51A87156" w14:textId="77777777" w:rsidR="0015232A" w:rsidRDefault="0015232A" w:rsidP="00AE6202">
            <w:pPr>
              <w:jc w:val="both"/>
              <w:rPr>
                <w:ins w:id="13602" w:author="PS" w:date="2018-11-25T16:50:00Z"/>
              </w:rPr>
            </w:pPr>
          </w:p>
        </w:tc>
        <w:tc>
          <w:tcPr>
            <w:tcW w:w="1703" w:type="dxa"/>
            <w:gridSpan w:val="2"/>
          </w:tcPr>
          <w:p w14:paraId="4610C25D" w14:textId="77777777" w:rsidR="0015232A" w:rsidRDefault="0015232A" w:rsidP="00AE6202">
            <w:pPr>
              <w:jc w:val="both"/>
              <w:rPr>
                <w:ins w:id="13603" w:author="PS" w:date="2018-11-25T16:50:00Z"/>
              </w:rPr>
            </w:pPr>
          </w:p>
        </w:tc>
        <w:tc>
          <w:tcPr>
            <w:tcW w:w="2096" w:type="dxa"/>
            <w:gridSpan w:val="4"/>
          </w:tcPr>
          <w:p w14:paraId="0BFD46A0" w14:textId="77777777" w:rsidR="0015232A" w:rsidRDefault="0015232A" w:rsidP="00AE6202">
            <w:pPr>
              <w:jc w:val="both"/>
              <w:rPr>
                <w:ins w:id="13604" w:author="PS" w:date="2018-11-25T16:50:00Z"/>
              </w:rPr>
            </w:pPr>
          </w:p>
        </w:tc>
      </w:tr>
      <w:tr w:rsidR="0015232A" w14:paraId="5B378463" w14:textId="77777777" w:rsidTr="00AE6202">
        <w:trPr>
          <w:ins w:id="13605" w:author="PS" w:date="2018-11-25T16:50:00Z"/>
        </w:trPr>
        <w:tc>
          <w:tcPr>
            <w:tcW w:w="6060" w:type="dxa"/>
            <w:gridSpan w:val="5"/>
          </w:tcPr>
          <w:p w14:paraId="09FC5121" w14:textId="77777777" w:rsidR="0015232A" w:rsidRDefault="0015232A" w:rsidP="00AE6202">
            <w:pPr>
              <w:jc w:val="both"/>
              <w:rPr>
                <w:ins w:id="13606" w:author="PS" w:date="2018-11-25T16:50:00Z"/>
              </w:rPr>
            </w:pPr>
          </w:p>
        </w:tc>
        <w:tc>
          <w:tcPr>
            <w:tcW w:w="1703" w:type="dxa"/>
            <w:gridSpan w:val="2"/>
          </w:tcPr>
          <w:p w14:paraId="2FC115D6" w14:textId="77777777" w:rsidR="0015232A" w:rsidRDefault="0015232A" w:rsidP="00AE6202">
            <w:pPr>
              <w:jc w:val="both"/>
              <w:rPr>
                <w:ins w:id="13607" w:author="PS" w:date="2018-11-25T16:50:00Z"/>
              </w:rPr>
            </w:pPr>
          </w:p>
        </w:tc>
        <w:tc>
          <w:tcPr>
            <w:tcW w:w="2096" w:type="dxa"/>
            <w:gridSpan w:val="4"/>
          </w:tcPr>
          <w:p w14:paraId="1D6F8B16" w14:textId="77777777" w:rsidR="0015232A" w:rsidRDefault="0015232A" w:rsidP="00AE6202">
            <w:pPr>
              <w:jc w:val="both"/>
              <w:rPr>
                <w:ins w:id="13608" w:author="PS" w:date="2018-11-25T16:50:00Z"/>
              </w:rPr>
            </w:pPr>
          </w:p>
        </w:tc>
      </w:tr>
      <w:tr w:rsidR="0015232A" w14:paraId="43274CD1" w14:textId="77777777" w:rsidTr="00AE6202">
        <w:trPr>
          <w:ins w:id="13609" w:author="PS" w:date="2018-11-25T16:50:00Z"/>
        </w:trPr>
        <w:tc>
          <w:tcPr>
            <w:tcW w:w="6060" w:type="dxa"/>
            <w:gridSpan w:val="5"/>
          </w:tcPr>
          <w:p w14:paraId="7BDEA90C" w14:textId="77777777" w:rsidR="0015232A" w:rsidRDefault="0015232A" w:rsidP="00AE6202">
            <w:pPr>
              <w:jc w:val="both"/>
              <w:rPr>
                <w:ins w:id="13610" w:author="PS" w:date="2018-11-25T16:50:00Z"/>
              </w:rPr>
            </w:pPr>
          </w:p>
        </w:tc>
        <w:tc>
          <w:tcPr>
            <w:tcW w:w="1703" w:type="dxa"/>
            <w:gridSpan w:val="2"/>
          </w:tcPr>
          <w:p w14:paraId="28081E75" w14:textId="77777777" w:rsidR="0015232A" w:rsidRDefault="0015232A" w:rsidP="00AE6202">
            <w:pPr>
              <w:jc w:val="both"/>
              <w:rPr>
                <w:ins w:id="13611" w:author="PS" w:date="2018-11-25T16:50:00Z"/>
              </w:rPr>
            </w:pPr>
          </w:p>
        </w:tc>
        <w:tc>
          <w:tcPr>
            <w:tcW w:w="2096" w:type="dxa"/>
            <w:gridSpan w:val="4"/>
          </w:tcPr>
          <w:p w14:paraId="5A8533F6" w14:textId="77777777" w:rsidR="0015232A" w:rsidRDefault="0015232A" w:rsidP="00AE6202">
            <w:pPr>
              <w:jc w:val="both"/>
              <w:rPr>
                <w:ins w:id="13612" w:author="PS" w:date="2018-11-25T16:50:00Z"/>
              </w:rPr>
            </w:pPr>
          </w:p>
        </w:tc>
      </w:tr>
      <w:tr w:rsidR="0015232A" w14:paraId="7ABF2E2A" w14:textId="77777777" w:rsidTr="00AE6202">
        <w:trPr>
          <w:ins w:id="13613" w:author="PS" w:date="2018-11-25T16:50:00Z"/>
        </w:trPr>
        <w:tc>
          <w:tcPr>
            <w:tcW w:w="9859" w:type="dxa"/>
            <w:gridSpan w:val="11"/>
            <w:shd w:val="clear" w:color="auto" w:fill="F7CAAC"/>
          </w:tcPr>
          <w:p w14:paraId="55BACFB5" w14:textId="77777777" w:rsidR="0015232A" w:rsidRDefault="0015232A" w:rsidP="00AE6202">
            <w:pPr>
              <w:jc w:val="both"/>
              <w:rPr>
                <w:ins w:id="13614" w:author="PS" w:date="2018-11-25T16:50:00Z"/>
              </w:rPr>
            </w:pPr>
            <w:ins w:id="13615" w:author="PS" w:date="2018-11-25T16:50:00Z">
              <w:r>
                <w:rPr>
                  <w:b/>
                </w:rPr>
                <w:t>Předměty příslušného studijního programu a způsob zapojení do jejich výuky, příp. další zapojení do uskutečňování studijního programu</w:t>
              </w:r>
            </w:ins>
          </w:p>
        </w:tc>
      </w:tr>
      <w:tr w:rsidR="0015232A" w:rsidRPr="009D73B8" w14:paraId="23097800" w14:textId="77777777" w:rsidTr="00AE6202">
        <w:trPr>
          <w:trHeight w:val="1118"/>
          <w:ins w:id="13616" w:author="PS" w:date="2018-11-25T16:50:00Z"/>
        </w:trPr>
        <w:tc>
          <w:tcPr>
            <w:tcW w:w="9859" w:type="dxa"/>
            <w:gridSpan w:val="11"/>
            <w:tcBorders>
              <w:top w:val="nil"/>
            </w:tcBorders>
          </w:tcPr>
          <w:p w14:paraId="135AF22E" w14:textId="77777777" w:rsidR="0015232A" w:rsidRPr="009D73B8" w:rsidRDefault="0015232A" w:rsidP="00AE6202">
            <w:pPr>
              <w:jc w:val="both"/>
              <w:rPr>
                <w:ins w:id="13617" w:author="PS" w:date="2018-11-25T16:50:00Z"/>
              </w:rPr>
            </w:pPr>
            <w:ins w:id="13618" w:author="PS" w:date="2018-11-25T16:50:00Z">
              <w:r>
                <w:t>Technická chemie – přednášející, vede semináře, cvičící (50 %)</w:t>
              </w:r>
            </w:ins>
          </w:p>
        </w:tc>
      </w:tr>
      <w:tr w:rsidR="0015232A" w14:paraId="59D0F36E" w14:textId="77777777" w:rsidTr="00AE6202">
        <w:trPr>
          <w:ins w:id="13619" w:author="PS" w:date="2018-11-25T16:50:00Z"/>
        </w:trPr>
        <w:tc>
          <w:tcPr>
            <w:tcW w:w="9859" w:type="dxa"/>
            <w:gridSpan w:val="11"/>
            <w:shd w:val="clear" w:color="auto" w:fill="F7CAAC"/>
          </w:tcPr>
          <w:p w14:paraId="3D4D4EB3" w14:textId="77777777" w:rsidR="0015232A" w:rsidRDefault="0015232A" w:rsidP="00AE6202">
            <w:pPr>
              <w:jc w:val="both"/>
              <w:rPr>
                <w:ins w:id="13620" w:author="PS" w:date="2018-11-25T16:50:00Z"/>
              </w:rPr>
            </w:pPr>
            <w:ins w:id="13621" w:author="PS" w:date="2018-11-25T16:50:00Z">
              <w:r>
                <w:rPr>
                  <w:b/>
                </w:rPr>
                <w:t xml:space="preserve">Údaje o vzdělání na VŠ </w:t>
              </w:r>
            </w:ins>
          </w:p>
        </w:tc>
      </w:tr>
      <w:tr w:rsidR="0015232A" w:rsidRPr="009240E5" w14:paraId="7F11302A" w14:textId="77777777" w:rsidTr="00AE6202">
        <w:trPr>
          <w:trHeight w:val="513"/>
          <w:ins w:id="13622" w:author="PS" w:date="2018-11-25T16:50:00Z"/>
        </w:trPr>
        <w:tc>
          <w:tcPr>
            <w:tcW w:w="9859" w:type="dxa"/>
            <w:gridSpan w:val="11"/>
          </w:tcPr>
          <w:p w14:paraId="4017AAF6" w14:textId="77777777" w:rsidR="0015232A" w:rsidRPr="00F43B89" w:rsidRDefault="0015232A" w:rsidP="00AE6202">
            <w:pPr>
              <w:pStyle w:val="Normlnweb"/>
              <w:spacing w:before="0" w:beforeAutospacing="0" w:after="0" w:afterAutospacing="0"/>
              <w:jc w:val="both"/>
              <w:textAlignment w:val="baseline"/>
              <w:rPr>
                <w:ins w:id="13623" w:author="PS" w:date="2018-11-25T16:50:00Z"/>
                <w:sz w:val="20"/>
                <w:szCs w:val="20"/>
              </w:rPr>
            </w:pPr>
            <w:ins w:id="13624" w:author="PS" w:date="2018-11-25T16:50:00Z">
              <w:r w:rsidRPr="00F43B89">
                <w:rPr>
                  <w:sz w:val="20"/>
                  <w:szCs w:val="20"/>
                </w:rPr>
                <w:t>2016 – 2018 student DSP, studijní program Ochrana obyvatelstva, Univerzita obrany v Brně</w:t>
              </w:r>
            </w:ins>
          </w:p>
          <w:p w14:paraId="67067DB3" w14:textId="77777777" w:rsidR="0015232A" w:rsidRPr="009240E5" w:rsidRDefault="0015232A" w:rsidP="00AE6202">
            <w:pPr>
              <w:pStyle w:val="Normlnweb"/>
              <w:spacing w:before="0" w:beforeAutospacing="0" w:after="0" w:afterAutospacing="0"/>
              <w:jc w:val="both"/>
              <w:textAlignment w:val="baseline"/>
              <w:rPr>
                <w:ins w:id="13625" w:author="PS" w:date="2018-11-25T16:50:00Z"/>
                <w:color w:val="000000"/>
                <w:sz w:val="20"/>
                <w:szCs w:val="20"/>
              </w:rPr>
            </w:pPr>
            <w:ins w:id="13626" w:author="PS" w:date="2018-11-25T16:50:00Z">
              <w:r w:rsidRPr="00F43B89">
                <w:rPr>
                  <w:sz w:val="20"/>
                  <w:szCs w:val="20"/>
                </w:rPr>
                <w:t>1986 – 1990 vysokoškolské – VVŠ PV LS Vyškov, vojensko-inženýrský, obor vojenská chemie – Ing.</w:t>
              </w:r>
            </w:ins>
          </w:p>
        </w:tc>
      </w:tr>
      <w:tr w:rsidR="0015232A" w14:paraId="1090CDE1" w14:textId="77777777" w:rsidTr="00AE6202">
        <w:trPr>
          <w:ins w:id="13627" w:author="PS" w:date="2018-11-25T16:50:00Z"/>
        </w:trPr>
        <w:tc>
          <w:tcPr>
            <w:tcW w:w="9859" w:type="dxa"/>
            <w:gridSpan w:val="11"/>
            <w:shd w:val="clear" w:color="auto" w:fill="F7CAAC"/>
          </w:tcPr>
          <w:p w14:paraId="5171A9ED" w14:textId="77777777" w:rsidR="0015232A" w:rsidRDefault="0015232A" w:rsidP="00AE6202">
            <w:pPr>
              <w:jc w:val="both"/>
              <w:rPr>
                <w:ins w:id="13628" w:author="PS" w:date="2018-11-25T16:50:00Z"/>
                <w:b/>
              </w:rPr>
            </w:pPr>
            <w:ins w:id="13629" w:author="PS" w:date="2018-11-25T16:50:00Z">
              <w:r>
                <w:rPr>
                  <w:b/>
                </w:rPr>
                <w:t>Údaje o odborném působení od absolvování VŠ</w:t>
              </w:r>
            </w:ins>
          </w:p>
        </w:tc>
      </w:tr>
      <w:tr w:rsidR="0015232A" w14:paraId="18E8F0DF" w14:textId="77777777" w:rsidTr="00AE6202">
        <w:trPr>
          <w:trHeight w:val="1090"/>
          <w:ins w:id="13630" w:author="PS" w:date="2018-11-25T16:50:00Z"/>
        </w:trPr>
        <w:tc>
          <w:tcPr>
            <w:tcW w:w="9859" w:type="dxa"/>
            <w:gridSpan w:val="11"/>
          </w:tcPr>
          <w:p w14:paraId="1E36EFFB" w14:textId="77777777" w:rsidR="0015232A" w:rsidRPr="00F43B89" w:rsidRDefault="0015232A" w:rsidP="00AE6202">
            <w:pPr>
              <w:pStyle w:val="Normlnweb"/>
              <w:spacing w:before="0" w:beforeAutospacing="0" w:after="0" w:afterAutospacing="0"/>
              <w:jc w:val="both"/>
              <w:textAlignment w:val="baseline"/>
              <w:rPr>
                <w:ins w:id="13631" w:author="PS" w:date="2018-11-25T16:50:00Z"/>
                <w:sz w:val="20"/>
                <w:szCs w:val="20"/>
              </w:rPr>
            </w:pPr>
            <w:ins w:id="13632" w:author="PS" w:date="2018-11-25T16:50:00Z">
              <w:r w:rsidRPr="00F43B89">
                <w:rPr>
                  <w:sz w:val="20"/>
                  <w:szCs w:val="20"/>
                </w:rPr>
                <w:t>2012 – dosud UTB ve Zlíně, Fakulta logistiky a krizového řízení, z toho:</w:t>
              </w:r>
            </w:ins>
          </w:p>
          <w:p w14:paraId="3CA12F59" w14:textId="77777777" w:rsidR="0015232A" w:rsidRPr="00F43B89" w:rsidRDefault="0015232A" w:rsidP="00AE6202">
            <w:pPr>
              <w:pStyle w:val="Normlnweb"/>
              <w:spacing w:before="0" w:beforeAutospacing="0" w:after="0" w:afterAutospacing="0"/>
              <w:jc w:val="both"/>
              <w:textAlignment w:val="baseline"/>
              <w:rPr>
                <w:ins w:id="13633" w:author="PS" w:date="2018-11-25T16:50:00Z"/>
                <w:sz w:val="20"/>
                <w:szCs w:val="20"/>
              </w:rPr>
            </w:pPr>
            <w:ins w:id="13634" w:author="PS" w:date="2018-11-25T16:50:00Z">
              <w:r w:rsidRPr="00F43B89">
                <w:rPr>
                  <w:sz w:val="20"/>
                  <w:szCs w:val="20"/>
                </w:rPr>
                <w:t>4/2012 – 3/2017 – externí asistent,</w:t>
              </w:r>
            </w:ins>
          </w:p>
          <w:p w14:paraId="0EA247E5" w14:textId="77777777" w:rsidR="0015232A" w:rsidRPr="00F43B89" w:rsidRDefault="0015232A" w:rsidP="00AE6202">
            <w:pPr>
              <w:pStyle w:val="Normlnweb"/>
              <w:spacing w:before="0" w:beforeAutospacing="0" w:after="0" w:afterAutospacing="0"/>
              <w:jc w:val="both"/>
              <w:textAlignment w:val="baseline"/>
              <w:rPr>
                <w:ins w:id="13635" w:author="PS" w:date="2018-11-25T16:50:00Z"/>
                <w:sz w:val="20"/>
                <w:szCs w:val="20"/>
              </w:rPr>
            </w:pPr>
            <w:ins w:id="13636" w:author="PS" w:date="2018-11-25T16:50:00Z">
              <w:r w:rsidRPr="00F43B89">
                <w:rPr>
                  <w:sz w:val="20"/>
                  <w:szCs w:val="20"/>
                </w:rPr>
                <w:t>4/2017 – odborný asistent.</w:t>
              </w:r>
            </w:ins>
          </w:p>
          <w:p w14:paraId="02ACD883" w14:textId="77777777" w:rsidR="0015232A" w:rsidRPr="00F43B89" w:rsidRDefault="0015232A" w:rsidP="00AE6202">
            <w:pPr>
              <w:pStyle w:val="Normlnweb"/>
              <w:spacing w:before="0" w:beforeAutospacing="0" w:after="0" w:afterAutospacing="0"/>
              <w:jc w:val="both"/>
              <w:textAlignment w:val="baseline"/>
              <w:rPr>
                <w:ins w:id="13637" w:author="PS" w:date="2018-11-25T16:50:00Z"/>
                <w:sz w:val="20"/>
                <w:szCs w:val="20"/>
              </w:rPr>
            </w:pPr>
            <w:ins w:id="13638" w:author="PS" w:date="2018-11-25T16:50:00Z">
              <w:r w:rsidRPr="00F43B89">
                <w:rPr>
                  <w:sz w:val="20"/>
                  <w:szCs w:val="20"/>
                </w:rPr>
                <w:t>1990 – 2009 MO – voják z povolání, z toho:</w:t>
              </w:r>
            </w:ins>
          </w:p>
          <w:p w14:paraId="3BFAD588" w14:textId="77777777" w:rsidR="0015232A" w:rsidRPr="00F43B89" w:rsidRDefault="0015232A" w:rsidP="00AE6202">
            <w:pPr>
              <w:pStyle w:val="Normlnweb"/>
              <w:spacing w:before="0" w:beforeAutospacing="0" w:after="0" w:afterAutospacing="0"/>
              <w:jc w:val="both"/>
              <w:textAlignment w:val="baseline"/>
              <w:rPr>
                <w:ins w:id="13639" w:author="PS" w:date="2018-11-25T16:50:00Z"/>
                <w:sz w:val="20"/>
                <w:szCs w:val="20"/>
              </w:rPr>
            </w:pPr>
            <w:ins w:id="13640" w:author="PS" w:date="2018-11-25T16:50:00Z">
              <w:r w:rsidRPr="00F43B89">
                <w:rPr>
                  <w:sz w:val="20"/>
                  <w:szCs w:val="20"/>
                </w:rPr>
                <w:t>1990 – 2008 – chemický náčelník – odborný poradce velitele v oblasti ochrany proti účinkům použití/zneužití zbraní hromadného ničení, průmyslovým nebezpečným látkám a ochrany proti nim, ochrana vojsk, chemické a chemicko-technické materiální zabezpečení na stupních prapor, mechanizovaná brigáda a brigádní úkolové uskupení, člen krizových štábů obcí, ORP a krajů v mateřských vojenských posádkách,</w:t>
              </w:r>
            </w:ins>
          </w:p>
          <w:p w14:paraId="20DEA83D" w14:textId="77777777" w:rsidR="0015232A" w:rsidRDefault="0015232A" w:rsidP="00AE6202">
            <w:pPr>
              <w:pStyle w:val="Normlnweb"/>
              <w:spacing w:before="0" w:beforeAutospacing="0" w:after="0" w:afterAutospacing="0"/>
              <w:jc w:val="both"/>
              <w:textAlignment w:val="baseline"/>
              <w:rPr>
                <w:ins w:id="13641" w:author="PS" w:date="2018-11-25T16:50:00Z"/>
              </w:rPr>
            </w:pPr>
            <w:ins w:id="13642" w:author="PS" w:date="2018-11-25T16:50:00Z">
              <w:r w:rsidRPr="00F43B89">
                <w:rPr>
                  <w:sz w:val="20"/>
                  <w:szCs w:val="20"/>
                </w:rPr>
                <w:t>1.</w:t>
              </w:r>
              <w:r>
                <w:rPr>
                  <w:sz w:val="20"/>
                  <w:szCs w:val="20"/>
                </w:rPr>
                <w:t xml:space="preserve"> </w:t>
              </w:r>
              <w:r w:rsidRPr="00F43B89">
                <w:rPr>
                  <w:sz w:val="20"/>
                  <w:szCs w:val="20"/>
                </w:rPr>
                <w:t>1. – 31. 12. 2009 – UO Brno – odborný asistent – obor vojenská chemie, chemický náčelník posádky Brno.</w:t>
              </w:r>
            </w:ins>
          </w:p>
        </w:tc>
      </w:tr>
      <w:tr w:rsidR="0015232A" w14:paraId="6EA79DB4" w14:textId="77777777" w:rsidTr="00AE6202">
        <w:trPr>
          <w:trHeight w:val="250"/>
          <w:ins w:id="13643" w:author="PS" w:date="2018-11-25T16:50:00Z"/>
        </w:trPr>
        <w:tc>
          <w:tcPr>
            <w:tcW w:w="9859" w:type="dxa"/>
            <w:gridSpan w:val="11"/>
            <w:shd w:val="clear" w:color="auto" w:fill="F7CAAC"/>
          </w:tcPr>
          <w:p w14:paraId="3B6D6424" w14:textId="77777777" w:rsidR="0015232A" w:rsidRDefault="0015232A" w:rsidP="00AE6202">
            <w:pPr>
              <w:jc w:val="both"/>
              <w:rPr>
                <w:ins w:id="13644" w:author="PS" w:date="2018-11-25T16:50:00Z"/>
              </w:rPr>
            </w:pPr>
            <w:ins w:id="13645" w:author="PS" w:date="2018-11-25T16:50:00Z">
              <w:r>
                <w:rPr>
                  <w:b/>
                </w:rPr>
                <w:t>Zkušenosti s vedením kvalifikačních a rigorózních prací</w:t>
              </w:r>
            </w:ins>
          </w:p>
        </w:tc>
      </w:tr>
      <w:tr w:rsidR="0015232A" w:rsidRPr="009240E5" w14:paraId="06238A6D" w14:textId="77777777" w:rsidTr="00AE6202">
        <w:trPr>
          <w:trHeight w:val="1105"/>
          <w:ins w:id="13646" w:author="PS" w:date="2018-11-25T16:50:00Z"/>
        </w:trPr>
        <w:tc>
          <w:tcPr>
            <w:tcW w:w="9859" w:type="dxa"/>
            <w:gridSpan w:val="11"/>
          </w:tcPr>
          <w:p w14:paraId="2F5A006C" w14:textId="77777777" w:rsidR="0015232A" w:rsidRPr="00840772" w:rsidRDefault="0015232A" w:rsidP="00AE6202">
            <w:pPr>
              <w:jc w:val="both"/>
              <w:rPr>
                <w:ins w:id="13647" w:author="PS" w:date="2018-11-25T16:50:00Z"/>
                <w:bCs/>
              </w:rPr>
            </w:pPr>
            <w:ins w:id="13648" w:author="PS" w:date="2018-11-25T16:50:00Z">
              <w:r w:rsidRPr="00840772">
                <w:rPr>
                  <w:bCs/>
                </w:rPr>
                <w:t>Vedoucí bakalářských prací</w:t>
              </w:r>
              <w:r>
                <w:rPr>
                  <w:bCs/>
                </w:rPr>
                <w:t>:</w:t>
              </w:r>
            </w:ins>
          </w:p>
          <w:p w14:paraId="2ACEF6CB" w14:textId="77777777" w:rsidR="0015232A" w:rsidRPr="00840772" w:rsidRDefault="0015232A" w:rsidP="00AE6202">
            <w:pPr>
              <w:jc w:val="both"/>
              <w:rPr>
                <w:ins w:id="13649" w:author="PS" w:date="2018-11-25T16:50:00Z"/>
              </w:rPr>
            </w:pPr>
            <w:ins w:id="13650" w:author="PS" w:date="2018-11-25T16:50:00Z">
              <w:r w:rsidRPr="00840772">
                <w:t>AR 2013/2014 – 7 studentů</w:t>
              </w:r>
            </w:ins>
          </w:p>
          <w:p w14:paraId="60DE8F21" w14:textId="77777777" w:rsidR="0015232A" w:rsidRPr="00840772" w:rsidRDefault="0015232A" w:rsidP="00AE6202">
            <w:pPr>
              <w:jc w:val="both"/>
              <w:rPr>
                <w:ins w:id="13651" w:author="PS" w:date="2018-11-25T16:50:00Z"/>
              </w:rPr>
            </w:pPr>
            <w:ins w:id="13652" w:author="PS" w:date="2018-11-25T16:50:00Z">
              <w:r w:rsidRPr="00840772">
                <w:t>AR 2014/2015 – 2 studenti</w:t>
              </w:r>
            </w:ins>
          </w:p>
          <w:p w14:paraId="5525C678" w14:textId="77777777" w:rsidR="0015232A" w:rsidRPr="00840772" w:rsidRDefault="0015232A" w:rsidP="00AE6202">
            <w:pPr>
              <w:jc w:val="both"/>
              <w:rPr>
                <w:ins w:id="13653" w:author="PS" w:date="2018-11-25T16:50:00Z"/>
              </w:rPr>
            </w:pPr>
            <w:ins w:id="13654" w:author="PS" w:date="2018-11-25T16:50:00Z">
              <w:r w:rsidRPr="00840772">
                <w:t>AR 2015/2016 – 9 studenti</w:t>
              </w:r>
            </w:ins>
          </w:p>
          <w:p w14:paraId="253BCF80" w14:textId="77777777" w:rsidR="0015232A" w:rsidRPr="00840772" w:rsidRDefault="0015232A" w:rsidP="00AE6202">
            <w:pPr>
              <w:jc w:val="both"/>
              <w:rPr>
                <w:ins w:id="13655" w:author="PS" w:date="2018-11-25T16:50:00Z"/>
              </w:rPr>
            </w:pPr>
            <w:ins w:id="13656" w:author="PS" w:date="2018-11-25T16:50:00Z">
              <w:r w:rsidRPr="00840772">
                <w:t>AR 2016/2017 – 8 studenti</w:t>
              </w:r>
            </w:ins>
          </w:p>
          <w:p w14:paraId="0294162E" w14:textId="77777777" w:rsidR="0015232A" w:rsidRPr="009240E5" w:rsidRDefault="0015232A" w:rsidP="00AE6202">
            <w:pPr>
              <w:jc w:val="both"/>
              <w:rPr>
                <w:ins w:id="13657" w:author="PS" w:date="2018-11-25T16:50:00Z"/>
                <w:sz w:val="24"/>
                <w:szCs w:val="24"/>
              </w:rPr>
            </w:pPr>
            <w:ins w:id="13658" w:author="PS" w:date="2018-11-25T16:50:00Z">
              <w:r w:rsidRPr="00840772">
                <w:t>AR 2017/2018 – 3 studenti</w:t>
              </w:r>
            </w:ins>
          </w:p>
        </w:tc>
      </w:tr>
      <w:tr w:rsidR="0015232A" w14:paraId="3E671887" w14:textId="77777777" w:rsidTr="00AE6202">
        <w:trPr>
          <w:cantSplit/>
          <w:ins w:id="13659" w:author="PS" w:date="2018-11-25T16:50:00Z"/>
        </w:trPr>
        <w:tc>
          <w:tcPr>
            <w:tcW w:w="3347" w:type="dxa"/>
            <w:gridSpan w:val="2"/>
            <w:tcBorders>
              <w:top w:val="single" w:sz="12" w:space="0" w:color="auto"/>
            </w:tcBorders>
            <w:shd w:val="clear" w:color="auto" w:fill="F7CAAC"/>
          </w:tcPr>
          <w:p w14:paraId="1C82356B" w14:textId="77777777" w:rsidR="0015232A" w:rsidRDefault="0015232A" w:rsidP="00AE6202">
            <w:pPr>
              <w:jc w:val="both"/>
              <w:rPr>
                <w:ins w:id="13660" w:author="PS" w:date="2018-11-25T16:50:00Z"/>
              </w:rPr>
            </w:pPr>
            <w:ins w:id="13661" w:author="PS" w:date="2018-11-25T16:50:00Z">
              <w:r>
                <w:rPr>
                  <w:b/>
                </w:rPr>
                <w:t xml:space="preserve">Obor habilitačního řízení </w:t>
              </w:r>
            </w:ins>
          </w:p>
        </w:tc>
        <w:tc>
          <w:tcPr>
            <w:tcW w:w="2245" w:type="dxa"/>
            <w:gridSpan w:val="2"/>
            <w:tcBorders>
              <w:top w:val="single" w:sz="12" w:space="0" w:color="auto"/>
            </w:tcBorders>
            <w:shd w:val="clear" w:color="auto" w:fill="F7CAAC"/>
          </w:tcPr>
          <w:p w14:paraId="4A480EB8" w14:textId="77777777" w:rsidR="0015232A" w:rsidRDefault="0015232A" w:rsidP="00AE6202">
            <w:pPr>
              <w:jc w:val="both"/>
              <w:rPr>
                <w:ins w:id="13662" w:author="PS" w:date="2018-11-25T16:50:00Z"/>
              </w:rPr>
            </w:pPr>
            <w:ins w:id="13663" w:author="PS" w:date="2018-11-25T16:50:00Z">
              <w:r>
                <w:rPr>
                  <w:b/>
                </w:rPr>
                <w:t>Rok udělení hodnosti</w:t>
              </w:r>
            </w:ins>
          </w:p>
        </w:tc>
        <w:tc>
          <w:tcPr>
            <w:tcW w:w="2248" w:type="dxa"/>
            <w:gridSpan w:val="4"/>
            <w:tcBorders>
              <w:top w:val="single" w:sz="12" w:space="0" w:color="auto"/>
              <w:right w:val="single" w:sz="12" w:space="0" w:color="auto"/>
            </w:tcBorders>
            <w:shd w:val="clear" w:color="auto" w:fill="F7CAAC"/>
          </w:tcPr>
          <w:p w14:paraId="49699707" w14:textId="77777777" w:rsidR="0015232A" w:rsidRDefault="0015232A" w:rsidP="00AE6202">
            <w:pPr>
              <w:jc w:val="both"/>
              <w:rPr>
                <w:ins w:id="13664" w:author="PS" w:date="2018-11-25T16:50:00Z"/>
              </w:rPr>
            </w:pPr>
            <w:ins w:id="13665" w:author="PS" w:date="2018-11-25T16:50:00Z">
              <w:r>
                <w:rPr>
                  <w:b/>
                </w:rPr>
                <w:t>Řízení konáno na VŠ</w:t>
              </w:r>
            </w:ins>
          </w:p>
        </w:tc>
        <w:tc>
          <w:tcPr>
            <w:tcW w:w="2019" w:type="dxa"/>
            <w:gridSpan w:val="3"/>
            <w:tcBorders>
              <w:top w:val="single" w:sz="12" w:space="0" w:color="auto"/>
              <w:left w:val="single" w:sz="12" w:space="0" w:color="auto"/>
            </w:tcBorders>
            <w:shd w:val="clear" w:color="auto" w:fill="F7CAAC"/>
          </w:tcPr>
          <w:p w14:paraId="72D3B22B" w14:textId="77777777" w:rsidR="0015232A" w:rsidRDefault="0015232A" w:rsidP="00AE6202">
            <w:pPr>
              <w:jc w:val="both"/>
              <w:rPr>
                <w:ins w:id="13666" w:author="PS" w:date="2018-11-25T16:50:00Z"/>
                <w:b/>
              </w:rPr>
            </w:pPr>
            <w:ins w:id="13667" w:author="PS" w:date="2018-11-25T16:50:00Z">
              <w:r>
                <w:rPr>
                  <w:b/>
                </w:rPr>
                <w:t>Ohlasy publikací</w:t>
              </w:r>
            </w:ins>
          </w:p>
        </w:tc>
      </w:tr>
      <w:tr w:rsidR="0015232A" w14:paraId="12DE9A68" w14:textId="77777777" w:rsidTr="00AE6202">
        <w:trPr>
          <w:cantSplit/>
          <w:ins w:id="13668" w:author="PS" w:date="2018-11-25T16:50:00Z"/>
        </w:trPr>
        <w:tc>
          <w:tcPr>
            <w:tcW w:w="3347" w:type="dxa"/>
            <w:gridSpan w:val="2"/>
          </w:tcPr>
          <w:p w14:paraId="1424C518" w14:textId="77777777" w:rsidR="0015232A" w:rsidRDefault="0015232A" w:rsidP="00AE6202">
            <w:pPr>
              <w:jc w:val="both"/>
              <w:rPr>
                <w:ins w:id="13669" w:author="PS" w:date="2018-11-25T16:50:00Z"/>
              </w:rPr>
            </w:pPr>
          </w:p>
        </w:tc>
        <w:tc>
          <w:tcPr>
            <w:tcW w:w="2245" w:type="dxa"/>
            <w:gridSpan w:val="2"/>
          </w:tcPr>
          <w:p w14:paraId="61A9D939" w14:textId="77777777" w:rsidR="0015232A" w:rsidRDefault="0015232A" w:rsidP="00AE6202">
            <w:pPr>
              <w:jc w:val="both"/>
              <w:rPr>
                <w:ins w:id="13670" w:author="PS" w:date="2018-11-25T16:50:00Z"/>
              </w:rPr>
            </w:pPr>
          </w:p>
        </w:tc>
        <w:tc>
          <w:tcPr>
            <w:tcW w:w="2248" w:type="dxa"/>
            <w:gridSpan w:val="4"/>
            <w:tcBorders>
              <w:right w:val="single" w:sz="12" w:space="0" w:color="auto"/>
            </w:tcBorders>
          </w:tcPr>
          <w:p w14:paraId="4BFF3FB1" w14:textId="77777777" w:rsidR="0015232A" w:rsidRDefault="0015232A" w:rsidP="00AE6202">
            <w:pPr>
              <w:jc w:val="both"/>
              <w:rPr>
                <w:ins w:id="13671" w:author="PS" w:date="2018-11-25T16:50:00Z"/>
              </w:rPr>
            </w:pPr>
          </w:p>
        </w:tc>
        <w:tc>
          <w:tcPr>
            <w:tcW w:w="632" w:type="dxa"/>
            <w:tcBorders>
              <w:left w:val="single" w:sz="12" w:space="0" w:color="auto"/>
            </w:tcBorders>
            <w:shd w:val="clear" w:color="auto" w:fill="F7CAAC"/>
          </w:tcPr>
          <w:p w14:paraId="1A3B36EE" w14:textId="77777777" w:rsidR="0015232A" w:rsidRDefault="0015232A" w:rsidP="00AE6202">
            <w:pPr>
              <w:jc w:val="both"/>
              <w:rPr>
                <w:ins w:id="13672" w:author="PS" w:date="2018-11-25T16:50:00Z"/>
              </w:rPr>
            </w:pPr>
            <w:ins w:id="13673" w:author="PS" w:date="2018-11-25T16:50:00Z">
              <w:r>
                <w:rPr>
                  <w:b/>
                </w:rPr>
                <w:t>WOS</w:t>
              </w:r>
            </w:ins>
          </w:p>
        </w:tc>
        <w:tc>
          <w:tcPr>
            <w:tcW w:w="693" w:type="dxa"/>
            <w:shd w:val="clear" w:color="auto" w:fill="F7CAAC"/>
          </w:tcPr>
          <w:p w14:paraId="6CB702D4" w14:textId="77777777" w:rsidR="0015232A" w:rsidRDefault="0015232A" w:rsidP="00AE6202">
            <w:pPr>
              <w:jc w:val="both"/>
              <w:rPr>
                <w:ins w:id="13674" w:author="PS" w:date="2018-11-25T16:50:00Z"/>
                <w:sz w:val="18"/>
              </w:rPr>
            </w:pPr>
            <w:ins w:id="13675" w:author="PS" w:date="2018-11-25T16:50:00Z">
              <w:r>
                <w:rPr>
                  <w:b/>
                  <w:sz w:val="18"/>
                </w:rPr>
                <w:t>Scopus</w:t>
              </w:r>
            </w:ins>
          </w:p>
        </w:tc>
        <w:tc>
          <w:tcPr>
            <w:tcW w:w="694" w:type="dxa"/>
            <w:shd w:val="clear" w:color="auto" w:fill="F7CAAC"/>
          </w:tcPr>
          <w:p w14:paraId="43F46BF6" w14:textId="77777777" w:rsidR="0015232A" w:rsidRDefault="0015232A" w:rsidP="00AE6202">
            <w:pPr>
              <w:jc w:val="both"/>
              <w:rPr>
                <w:ins w:id="13676" w:author="PS" w:date="2018-11-25T16:50:00Z"/>
              </w:rPr>
            </w:pPr>
            <w:ins w:id="13677" w:author="PS" w:date="2018-11-25T16:50:00Z">
              <w:r>
                <w:rPr>
                  <w:b/>
                  <w:sz w:val="18"/>
                </w:rPr>
                <w:t>ostatní</w:t>
              </w:r>
            </w:ins>
          </w:p>
        </w:tc>
      </w:tr>
      <w:tr w:rsidR="0015232A" w14:paraId="12169D79" w14:textId="77777777" w:rsidTr="00AE6202">
        <w:trPr>
          <w:cantSplit/>
          <w:trHeight w:val="70"/>
          <w:ins w:id="13678" w:author="PS" w:date="2018-11-25T16:50:00Z"/>
        </w:trPr>
        <w:tc>
          <w:tcPr>
            <w:tcW w:w="3347" w:type="dxa"/>
            <w:gridSpan w:val="2"/>
            <w:shd w:val="clear" w:color="auto" w:fill="F7CAAC"/>
          </w:tcPr>
          <w:p w14:paraId="00D639B0" w14:textId="77777777" w:rsidR="0015232A" w:rsidRDefault="0015232A" w:rsidP="00AE6202">
            <w:pPr>
              <w:jc w:val="both"/>
              <w:rPr>
                <w:ins w:id="13679" w:author="PS" w:date="2018-11-25T16:50:00Z"/>
              </w:rPr>
            </w:pPr>
            <w:ins w:id="13680" w:author="PS" w:date="2018-11-25T16:50:00Z">
              <w:r>
                <w:rPr>
                  <w:b/>
                </w:rPr>
                <w:t>Obor jmenovacího řízení</w:t>
              </w:r>
            </w:ins>
          </w:p>
        </w:tc>
        <w:tc>
          <w:tcPr>
            <w:tcW w:w="2245" w:type="dxa"/>
            <w:gridSpan w:val="2"/>
            <w:shd w:val="clear" w:color="auto" w:fill="F7CAAC"/>
          </w:tcPr>
          <w:p w14:paraId="356FC75D" w14:textId="77777777" w:rsidR="0015232A" w:rsidRDefault="0015232A" w:rsidP="00AE6202">
            <w:pPr>
              <w:jc w:val="both"/>
              <w:rPr>
                <w:ins w:id="13681" w:author="PS" w:date="2018-11-25T16:50:00Z"/>
              </w:rPr>
            </w:pPr>
            <w:ins w:id="13682" w:author="PS" w:date="2018-11-25T16:50:00Z">
              <w:r>
                <w:rPr>
                  <w:b/>
                </w:rPr>
                <w:t>Rok udělení hodnosti</w:t>
              </w:r>
            </w:ins>
          </w:p>
        </w:tc>
        <w:tc>
          <w:tcPr>
            <w:tcW w:w="2248" w:type="dxa"/>
            <w:gridSpan w:val="4"/>
            <w:tcBorders>
              <w:right w:val="single" w:sz="12" w:space="0" w:color="auto"/>
            </w:tcBorders>
            <w:shd w:val="clear" w:color="auto" w:fill="F7CAAC"/>
          </w:tcPr>
          <w:p w14:paraId="1C401DFE" w14:textId="77777777" w:rsidR="0015232A" w:rsidRDefault="0015232A" w:rsidP="00AE6202">
            <w:pPr>
              <w:jc w:val="both"/>
              <w:rPr>
                <w:ins w:id="13683" w:author="PS" w:date="2018-11-25T16:50:00Z"/>
              </w:rPr>
            </w:pPr>
            <w:ins w:id="13684" w:author="PS" w:date="2018-11-25T16:50:00Z">
              <w:r>
                <w:rPr>
                  <w:b/>
                </w:rPr>
                <w:t>Řízení konáno na VŠ</w:t>
              </w:r>
            </w:ins>
          </w:p>
        </w:tc>
        <w:tc>
          <w:tcPr>
            <w:tcW w:w="632" w:type="dxa"/>
            <w:vMerge w:val="restart"/>
            <w:tcBorders>
              <w:left w:val="single" w:sz="12" w:space="0" w:color="auto"/>
            </w:tcBorders>
          </w:tcPr>
          <w:p w14:paraId="62CB6B18" w14:textId="77777777" w:rsidR="0015232A" w:rsidRDefault="0015232A" w:rsidP="00AE6202">
            <w:pPr>
              <w:jc w:val="both"/>
              <w:rPr>
                <w:ins w:id="13685" w:author="PS" w:date="2018-11-25T16:50:00Z"/>
                <w:b/>
              </w:rPr>
            </w:pPr>
          </w:p>
        </w:tc>
        <w:tc>
          <w:tcPr>
            <w:tcW w:w="693" w:type="dxa"/>
            <w:vMerge w:val="restart"/>
          </w:tcPr>
          <w:p w14:paraId="30D85F0C" w14:textId="77777777" w:rsidR="0015232A" w:rsidRDefault="0015232A" w:rsidP="00AE6202">
            <w:pPr>
              <w:jc w:val="both"/>
              <w:rPr>
                <w:ins w:id="13686" w:author="PS" w:date="2018-11-25T16:50:00Z"/>
                <w:b/>
              </w:rPr>
            </w:pPr>
          </w:p>
        </w:tc>
        <w:tc>
          <w:tcPr>
            <w:tcW w:w="694" w:type="dxa"/>
            <w:vMerge w:val="restart"/>
          </w:tcPr>
          <w:p w14:paraId="77C31557" w14:textId="77777777" w:rsidR="0015232A" w:rsidRDefault="0015232A" w:rsidP="00AE6202">
            <w:pPr>
              <w:jc w:val="both"/>
              <w:rPr>
                <w:ins w:id="13687" w:author="PS" w:date="2018-11-25T16:50:00Z"/>
                <w:b/>
              </w:rPr>
            </w:pPr>
          </w:p>
        </w:tc>
      </w:tr>
      <w:tr w:rsidR="0015232A" w14:paraId="2D30953B" w14:textId="77777777" w:rsidTr="00AE6202">
        <w:trPr>
          <w:trHeight w:val="205"/>
          <w:ins w:id="13688" w:author="PS" w:date="2018-11-25T16:50:00Z"/>
        </w:trPr>
        <w:tc>
          <w:tcPr>
            <w:tcW w:w="3347" w:type="dxa"/>
            <w:gridSpan w:val="2"/>
          </w:tcPr>
          <w:p w14:paraId="08A3EFF8" w14:textId="77777777" w:rsidR="0015232A" w:rsidRDefault="0015232A" w:rsidP="00AE6202">
            <w:pPr>
              <w:jc w:val="both"/>
              <w:rPr>
                <w:ins w:id="13689" w:author="PS" w:date="2018-11-25T16:50:00Z"/>
              </w:rPr>
            </w:pPr>
          </w:p>
        </w:tc>
        <w:tc>
          <w:tcPr>
            <w:tcW w:w="2245" w:type="dxa"/>
            <w:gridSpan w:val="2"/>
          </w:tcPr>
          <w:p w14:paraId="1439BBBD" w14:textId="77777777" w:rsidR="0015232A" w:rsidRDefault="0015232A" w:rsidP="00AE6202">
            <w:pPr>
              <w:jc w:val="both"/>
              <w:rPr>
                <w:ins w:id="13690" w:author="PS" w:date="2018-11-25T16:50:00Z"/>
              </w:rPr>
            </w:pPr>
          </w:p>
        </w:tc>
        <w:tc>
          <w:tcPr>
            <w:tcW w:w="2248" w:type="dxa"/>
            <w:gridSpan w:val="4"/>
            <w:tcBorders>
              <w:right w:val="single" w:sz="12" w:space="0" w:color="auto"/>
            </w:tcBorders>
          </w:tcPr>
          <w:p w14:paraId="05E3EF72" w14:textId="77777777" w:rsidR="0015232A" w:rsidRDefault="0015232A" w:rsidP="00AE6202">
            <w:pPr>
              <w:jc w:val="both"/>
              <w:rPr>
                <w:ins w:id="13691" w:author="PS" w:date="2018-11-25T16:50:00Z"/>
              </w:rPr>
            </w:pPr>
          </w:p>
        </w:tc>
        <w:tc>
          <w:tcPr>
            <w:tcW w:w="632" w:type="dxa"/>
            <w:vMerge/>
            <w:tcBorders>
              <w:left w:val="single" w:sz="12" w:space="0" w:color="auto"/>
            </w:tcBorders>
            <w:vAlign w:val="center"/>
          </w:tcPr>
          <w:p w14:paraId="14659B38" w14:textId="77777777" w:rsidR="0015232A" w:rsidRDefault="0015232A" w:rsidP="00AE6202">
            <w:pPr>
              <w:rPr>
                <w:ins w:id="13692" w:author="PS" w:date="2018-11-25T16:50:00Z"/>
                <w:b/>
              </w:rPr>
            </w:pPr>
          </w:p>
        </w:tc>
        <w:tc>
          <w:tcPr>
            <w:tcW w:w="693" w:type="dxa"/>
            <w:vMerge/>
            <w:vAlign w:val="center"/>
          </w:tcPr>
          <w:p w14:paraId="19006CAB" w14:textId="77777777" w:rsidR="0015232A" w:rsidRDefault="0015232A" w:rsidP="00AE6202">
            <w:pPr>
              <w:rPr>
                <w:ins w:id="13693" w:author="PS" w:date="2018-11-25T16:50:00Z"/>
                <w:b/>
              </w:rPr>
            </w:pPr>
          </w:p>
        </w:tc>
        <w:tc>
          <w:tcPr>
            <w:tcW w:w="694" w:type="dxa"/>
            <w:vMerge/>
            <w:vAlign w:val="center"/>
          </w:tcPr>
          <w:p w14:paraId="40558DE0" w14:textId="77777777" w:rsidR="0015232A" w:rsidRDefault="0015232A" w:rsidP="00AE6202">
            <w:pPr>
              <w:rPr>
                <w:ins w:id="13694" w:author="PS" w:date="2018-11-25T16:50:00Z"/>
                <w:b/>
              </w:rPr>
            </w:pPr>
          </w:p>
        </w:tc>
      </w:tr>
      <w:tr w:rsidR="0015232A" w14:paraId="2B485CED" w14:textId="77777777" w:rsidTr="00AE6202">
        <w:trPr>
          <w:ins w:id="13695" w:author="PS" w:date="2018-11-25T16:50:00Z"/>
        </w:trPr>
        <w:tc>
          <w:tcPr>
            <w:tcW w:w="9859" w:type="dxa"/>
            <w:gridSpan w:val="11"/>
            <w:shd w:val="clear" w:color="auto" w:fill="F7CAAC"/>
          </w:tcPr>
          <w:p w14:paraId="3BD9BD85" w14:textId="77777777" w:rsidR="0015232A" w:rsidRDefault="0015232A" w:rsidP="00AE6202">
            <w:pPr>
              <w:jc w:val="both"/>
              <w:rPr>
                <w:ins w:id="13696" w:author="PS" w:date="2018-11-25T16:50:00Z"/>
                <w:b/>
              </w:rPr>
            </w:pPr>
            <w:ins w:id="13697" w:author="PS" w:date="2018-11-25T16:50:00Z">
              <w:r>
                <w:rPr>
                  <w:b/>
                </w:rPr>
                <w:t xml:space="preserve">Přehled o nejvýznamnější publikační a další tvůrčí činnosti nebo další profesní činnosti u odborníků z praxe vztahující se k zabezpečovaným předmětům </w:t>
              </w:r>
            </w:ins>
          </w:p>
        </w:tc>
      </w:tr>
      <w:tr w:rsidR="0015232A" w:rsidRPr="00F43B89" w14:paraId="2B348438" w14:textId="77777777" w:rsidTr="00AE6202">
        <w:trPr>
          <w:trHeight w:val="2347"/>
          <w:ins w:id="13698" w:author="PS" w:date="2018-11-25T16:50:00Z"/>
        </w:trPr>
        <w:tc>
          <w:tcPr>
            <w:tcW w:w="9859" w:type="dxa"/>
            <w:gridSpan w:val="11"/>
          </w:tcPr>
          <w:p w14:paraId="1221C020" w14:textId="77777777" w:rsidR="0015232A" w:rsidRPr="00645003" w:rsidRDefault="0015232A" w:rsidP="00AE6202">
            <w:pPr>
              <w:pStyle w:val="Normlnweb"/>
              <w:spacing w:before="0" w:beforeAutospacing="0" w:after="60" w:afterAutospacing="0"/>
              <w:jc w:val="both"/>
              <w:textAlignment w:val="baseline"/>
              <w:rPr>
                <w:ins w:id="13699" w:author="PS" w:date="2018-11-25T16:50:00Z"/>
                <w:color w:val="000000"/>
                <w:sz w:val="20"/>
                <w:szCs w:val="20"/>
              </w:rPr>
            </w:pPr>
            <w:ins w:id="13700" w:author="PS" w:date="2018-11-25T16:50:00Z">
              <w:r w:rsidRPr="00645003">
                <w:rPr>
                  <w:b/>
                  <w:bCs/>
                  <w:color w:val="000000"/>
                  <w:sz w:val="20"/>
                  <w:szCs w:val="20"/>
                </w:rPr>
                <w:t>PRINC Ivan (70 %)</w:t>
              </w:r>
              <w:r>
                <w:rPr>
                  <w:color w:val="000000"/>
                  <w:sz w:val="20"/>
                  <w:szCs w:val="20"/>
                </w:rPr>
                <w:t xml:space="preserve"> a Zdeněk ŠAFAŘÍK (30 %)</w:t>
              </w:r>
              <w:r w:rsidRPr="00645003">
                <w:rPr>
                  <w:color w:val="000000"/>
                  <w:sz w:val="20"/>
                  <w:szCs w:val="20"/>
                </w:rPr>
                <w:t xml:space="preserve"> </w:t>
              </w:r>
              <w:r>
                <w:rPr>
                  <w:color w:val="000000"/>
                  <w:sz w:val="20"/>
                  <w:szCs w:val="20"/>
                </w:rPr>
                <w:t xml:space="preserve">(2017) </w:t>
              </w:r>
              <w:r w:rsidRPr="00755E85">
                <w:rPr>
                  <w:i/>
                  <w:color w:val="000000"/>
                  <w:sz w:val="20"/>
                  <w:szCs w:val="20"/>
                </w:rPr>
                <w:t xml:space="preserve">Rizika a prevence v oblasti ochrany dětí v dětských táborech. </w:t>
              </w:r>
              <w:r w:rsidRPr="00645003">
                <w:rPr>
                  <w:color w:val="000000"/>
                  <w:sz w:val="20"/>
                  <w:szCs w:val="20"/>
                </w:rPr>
                <w:t>Žilina: Žilinská univerzita, FBI, Krízový manažment 1/2017, s. 74-82, ISSN: 1336-0019. ERIH+.</w:t>
              </w:r>
            </w:ins>
          </w:p>
          <w:p w14:paraId="33D43ECD" w14:textId="77777777" w:rsidR="0015232A" w:rsidRPr="00645003" w:rsidRDefault="0015232A" w:rsidP="00AE6202">
            <w:pPr>
              <w:pStyle w:val="Normlnweb"/>
              <w:spacing w:before="0" w:beforeAutospacing="0" w:after="60" w:afterAutospacing="0"/>
              <w:jc w:val="both"/>
              <w:textAlignment w:val="baseline"/>
              <w:rPr>
                <w:ins w:id="13701" w:author="PS" w:date="2018-11-25T16:50:00Z"/>
                <w:color w:val="000000"/>
                <w:sz w:val="20"/>
                <w:szCs w:val="20"/>
              </w:rPr>
            </w:pPr>
            <w:ins w:id="13702" w:author="PS" w:date="2018-11-25T16:50:00Z">
              <w:r w:rsidRPr="00645003">
                <w:rPr>
                  <w:b/>
                  <w:bCs/>
                  <w:color w:val="000000"/>
                  <w:sz w:val="20"/>
                  <w:szCs w:val="20"/>
                </w:rPr>
                <w:t>PRINC Ivan (100 %)</w:t>
              </w:r>
              <w:r>
                <w:rPr>
                  <w:b/>
                  <w:bCs/>
                  <w:color w:val="000000"/>
                  <w:sz w:val="20"/>
                  <w:szCs w:val="20"/>
                </w:rPr>
                <w:t xml:space="preserve"> (</w:t>
              </w:r>
              <w:r w:rsidRPr="00755E85">
                <w:rPr>
                  <w:bCs/>
                  <w:color w:val="000000"/>
                  <w:sz w:val="20"/>
                  <w:szCs w:val="20"/>
                </w:rPr>
                <w:t>2017</w:t>
              </w:r>
              <w:r>
                <w:rPr>
                  <w:bCs/>
                  <w:color w:val="000000"/>
                  <w:sz w:val="20"/>
                  <w:szCs w:val="20"/>
                </w:rPr>
                <w:t>)</w:t>
              </w:r>
              <w:r w:rsidRPr="00645003">
                <w:rPr>
                  <w:color w:val="000000"/>
                  <w:sz w:val="20"/>
                  <w:szCs w:val="20"/>
                </w:rPr>
                <w:t xml:space="preserve"> POUŠTNÍ ŠTÍT A POUŠTNÍ BOUŘE 1990–1991: </w:t>
              </w:r>
              <w:r w:rsidRPr="00755E85">
                <w:rPr>
                  <w:i/>
                  <w:color w:val="000000"/>
                  <w:sz w:val="20"/>
                  <w:szCs w:val="20"/>
                </w:rPr>
                <w:t xml:space="preserve">Vzpomínky účastníka války v Perském zálivu. </w:t>
              </w:r>
              <w:r w:rsidRPr="00645003">
                <w:rPr>
                  <w:color w:val="000000"/>
                  <w:sz w:val="20"/>
                  <w:szCs w:val="20"/>
                </w:rPr>
                <w:t>Brno: Univerzita obrany, Obrana a stratégie, Volume 17, Number 2, s. 5-24, ISSN: 1214-6463 (print) and ISSN 1802-7199 (on- line). 10.3849/1802-7199.17.2017.02.005-024. ERIH+.</w:t>
              </w:r>
            </w:ins>
          </w:p>
          <w:p w14:paraId="707A1AA2" w14:textId="77777777" w:rsidR="0015232A" w:rsidRPr="00645003" w:rsidRDefault="0015232A" w:rsidP="00AE6202">
            <w:pPr>
              <w:pStyle w:val="Normlnweb"/>
              <w:spacing w:before="0" w:beforeAutospacing="0" w:after="60" w:afterAutospacing="0"/>
              <w:jc w:val="both"/>
              <w:textAlignment w:val="baseline"/>
              <w:rPr>
                <w:ins w:id="13703" w:author="PS" w:date="2018-11-25T16:50:00Z"/>
                <w:color w:val="000000"/>
                <w:sz w:val="20"/>
                <w:szCs w:val="20"/>
              </w:rPr>
            </w:pPr>
            <w:ins w:id="13704" w:author="PS" w:date="2018-11-25T16:50:00Z">
              <w:r w:rsidRPr="00645003">
                <w:rPr>
                  <w:color w:val="000000"/>
                  <w:sz w:val="20"/>
                  <w:szCs w:val="20"/>
                </w:rPr>
                <w:t xml:space="preserve">Zdeněk ŠAFAŘÍK (60 %), </w:t>
              </w:r>
              <w:r w:rsidRPr="00645003">
                <w:rPr>
                  <w:b/>
                  <w:bCs/>
                  <w:color w:val="000000"/>
                  <w:sz w:val="20"/>
                  <w:szCs w:val="20"/>
                </w:rPr>
                <w:t>Ivan PRINC (30 %),</w:t>
              </w:r>
              <w:r>
                <w:rPr>
                  <w:color w:val="000000"/>
                  <w:sz w:val="20"/>
                  <w:szCs w:val="20"/>
                </w:rPr>
                <w:t xml:space="preserve"> Jan MIČKA (10 %)</w:t>
              </w:r>
              <w:r w:rsidRPr="00645003">
                <w:rPr>
                  <w:color w:val="000000"/>
                  <w:sz w:val="20"/>
                  <w:szCs w:val="20"/>
                </w:rPr>
                <w:t xml:space="preserve"> </w:t>
              </w:r>
              <w:r>
                <w:rPr>
                  <w:color w:val="000000"/>
                  <w:sz w:val="20"/>
                  <w:szCs w:val="20"/>
                </w:rPr>
                <w:t xml:space="preserve">(2017) </w:t>
              </w:r>
              <w:r w:rsidRPr="00755E85">
                <w:rPr>
                  <w:i/>
                  <w:color w:val="000000"/>
                  <w:sz w:val="20"/>
                  <w:szCs w:val="20"/>
                </w:rPr>
                <w:t>Únik ropných látek a jejich vliv na životní prostředí.</w:t>
              </w:r>
              <w:r w:rsidRPr="00645003">
                <w:rPr>
                  <w:color w:val="000000"/>
                  <w:sz w:val="20"/>
                  <w:szCs w:val="20"/>
                </w:rPr>
                <w:t> Institut ochrany obyvatelstva Lázně Bohdaneč: The Science for Population Protection 2/2017, Volume 9, 2017, str. 69 – 80. ISSN 1803-635X. ERIH+.</w:t>
              </w:r>
            </w:ins>
          </w:p>
          <w:p w14:paraId="175CA2BA" w14:textId="77777777" w:rsidR="0015232A" w:rsidRPr="00645003" w:rsidRDefault="0015232A" w:rsidP="00AE6202">
            <w:pPr>
              <w:pStyle w:val="Normlnweb"/>
              <w:spacing w:before="0" w:beforeAutospacing="0" w:after="60" w:afterAutospacing="0"/>
              <w:jc w:val="both"/>
              <w:textAlignment w:val="baseline"/>
              <w:rPr>
                <w:ins w:id="13705" w:author="PS" w:date="2018-11-25T16:50:00Z"/>
                <w:color w:val="000000"/>
                <w:sz w:val="20"/>
                <w:szCs w:val="20"/>
              </w:rPr>
            </w:pPr>
            <w:ins w:id="13706" w:author="PS" w:date="2018-11-25T16:50:00Z">
              <w:r w:rsidRPr="00645003">
                <w:rPr>
                  <w:color w:val="000000"/>
                  <w:sz w:val="20"/>
                  <w:szCs w:val="20"/>
                </w:rPr>
                <w:t xml:space="preserve">VIČAR Dušan (25 %), Jan STROHMANDL (15 %), </w:t>
              </w:r>
              <w:r w:rsidRPr="00645003">
                <w:rPr>
                  <w:b/>
                  <w:bCs/>
                  <w:color w:val="000000"/>
                  <w:sz w:val="20"/>
                  <w:szCs w:val="20"/>
                </w:rPr>
                <w:t>Ivan PRINC (15 %),</w:t>
              </w:r>
              <w:r w:rsidRPr="00645003">
                <w:rPr>
                  <w:color w:val="000000"/>
                  <w:sz w:val="20"/>
                  <w:szCs w:val="20"/>
                </w:rPr>
                <w:t xml:space="preserve"> Jakub RAK (15 %), Ivan MAŠEK (</w:t>
              </w:r>
              <w:r>
                <w:rPr>
                  <w:color w:val="000000"/>
                  <w:sz w:val="20"/>
                  <w:szCs w:val="20"/>
                </w:rPr>
                <w:t xml:space="preserve">15 %) </w:t>
              </w:r>
              <w:r>
                <w:rPr>
                  <w:color w:val="000000"/>
                  <w:sz w:val="20"/>
                  <w:szCs w:val="20"/>
                </w:rPr>
                <w:br/>
                <w:t>a Danuše ULČÍKOVÁ (15 %) (2016)</w:t>
              </w:r>
              <w:r w:rsidRPr="00645003">
                <w:rPr>
                  <w:color w:val="000000"/>
                  <w:sz w:val="20"/>
                  <w:szCs w:val="20"/>
                </w:rPr>
                <w:t> </w:t>
              </w:r>
              <w:r w:rsidRPr="00755E85">
                <w:rPr>
                  <w:i/>
                  <w:color w:val="000000"/>
                  <w:sz w:val="20"/>
                  <w:szCs w:val="20"/>
                </w:rPr>
                <w:t>Vzdělávání v oblasti bezpečnosti a ochrany obyvatelstva. </w:t>
              </w:r>
              <w:r w:rsidRPr="00645003">
                <w:rPr>
                  <w:color w:val="000000"/>
                  <w:sz w:val="20"/>
                  <w:szCs w:val="20"/>
                </w:rPr>
                <w:t>Institut ochrany obyvatelstva Lázně Bohdaneč: The Science for Population Protection 1/2016, Volume 8, 2016, str. 77 – 88. ISSN 1803-568X. ERIH+.</w:t>
              </w:r>
            </w:ins>
          </w:p>
          <w:p w14:paraId="57DB865F" w14:textId="77777777" w:rsidR="0015232A" w:rsidRPr="00645003" w:rsidRDefault="0015232A" w:rsidP="00AE6202">
            <w:pPr>
              <w:pStyle w:val="Normlnweb"/>
              <w:spacing w:before="0" w:beforeAutospacing="0" w:after="60" w:afterAutospacing="0"/>
              <w:jc w:val="both"/>
              <w:textAlignment w:val="baseline"/>
              <w:rPr>
                <w:ins w:id="13707" w:author="PS" w:date="2018-11-25T16:50:00Z"/>
                <w:color w:val="000000"/>
                <w:sz w:val="20"/>
                <w:szCs w:val="20"/>
              </w:rPr>
            </w:pPr>
            <w:ins w:id="13708" w:author="PS" w:date="2018-11-25T16:50:00Z">
              <w:r w:rsidRPr="00645003">
                <w:rPr>
                  <w:color w:val="000000"/>
                  <w:sz w:val="20"/>
                  <w:szCs w:val="20"/>
                </w:rPr>
                <w:t>ŠAFAŘÍK Zdeněk (75 %) a </w:t>
              </w:r>
              <w:r w:rsidRPr="00645003">
                <w:rPr>
                  <w:b/>
                  <w:bCs/>
                  <w:color w:val="000000"/>
                  <w:sz w:val="20"/>
                  <w:szCs w:val="20"/>
                </w:rPr>
                <w:t>Ivan PRINC (25 %).</w:t>
              </w:r>
              <w:r w:rsidRPr="00645003">
                <w:rPr>
                  <w:color w:val="000000"/>
                  <w:sz w:val="20"/>
                  <w:szCs w:val="20"/>
                </w:rPr>
                <w:t> </w:t>
              </w:r>
              <w:r>
                <w:rPr>
                  <w:color w:val="000000"/>
                  <w:sz w:val="20"/>
                  <w:szCs w:val="20"/>
                </w:rPr>
                <w:t xml:space="preserve">(2016) </w:t>
              </w:r>
              <w:r w:rsidRPr="00755E85">
                <w:rPr>
                  <w:i/>
                  <w:color w:val="000000"/>
                  <w:sz w:val="20"/>
                  <w:szCs w:val="20"/>
                </w:rPr>
                <w:t>Pohromy a jiné zdroje rizik v katastrálním území obce Těmice</w:t>
              </w:r>
              <w:r w:rsidRPr="00645003">
                <w:rPr>
                  <w:color w:val="000000"/>
                  <w:sz w:val="20"/>
                  <w:szCs w:val="20"/>
                </w:rPr>
                <w:t>. Zlín: UTB ve Zlíně, FAI, Trilobit 2/2016, s. 9, ISSN: 1804-1795. Recenzovaný časopis indexovaný v národní databázi recenzovaných časopisů dle Metodiky rady vlády.</w:t>
              </w:r>
            </w:ins>
          </w:p>
          <w:p w14:paraId="1BBECB52" w14:textId="77777777" w:rsidR="0015232A" w:rsidRPr="00645003" w:rsidRDefault="0015232A" w:rsidP="00AE6202">
            <w:pPr>
              <w:pStyle w:val="Normlnweb"/>
              <w:spacing w:before="0" w:beforeAutospacing="0" w:after="60" w:afterAutospacing="0"/>
              <w:jc w:val="both"/>
              <w:textAlignment w:val="baseline"/>
              <w:rPr>
                <w:ins w:id="13709" w:author="PS" w:date="2018-11-25T16:50:00Z"/>
                <w:color w:val="000000"/>
                <w:sz w:val="20"/>
                <w:szCs w:val="20"/>
              </w:rPr>
            </w:pPr>
            <w:ins w:id="13710" w:author="PS" w:date="2018-11-25T16:50:00Z">
              <w:r w:rsidRPr="00645003">
                <w:rPr>
                  <w:color w:val="000000"/>
                  <w:sz w:val="20"/>
                  <w:szCs w:val="20"/>
                </w:rPr>
                <w:t>ŠAFAŘÍK Zdeněk (75 %)  a </w:t>
              </w:r>
              <w:r w:rsidRPr="00645003">
                <w:rPr>
                  <w:b/>
                  <w:bCs/>
                  <w:color w:val="000000"/>
                  <w:sz w:val="20"/>
                  <w:szCs w:val="20"/>
                </w:rPr>
                <w:t xml:space="preserve">Ivan PRINC </w:t>
              </w:r>
              <w:r w:rsidRPr="00645003">
                <w:rPr>
                  <w:color w:val="000000"/>
                  <w:sz w:val="20"/>
                  <w:szCs w:val="20"/>
                </w:rPr>
                <w:t>(25 %)</w:t>
              </w:r>
              <w:r w:rsidRPr="00645003">
                <w:rPr>
                  <w:b/>
                  <w:bCs/>
                  <w:color w:val="000000"/>
                  <w:sz w:val="20"/>
                  <w:szCs w:val="20"/>
                </w:rPr>
                <w:t>.</w:t>
              </w:r>
              <w:r w:rsidRPr="00645003">
                <w:rPr>
                  <w:color w:val="000000"/>
                  <w:sz w:val="20"/>
                  <w:szCs w:val="20"/>
                </w:rPr>
                <w:t> </w:t>
              </w:r>
              <w:r>
                <w:rPr>
                  <w:color w:val="000000"/>
                  <w:sz w:val="20"/>
                  <w:szCs w:val="20"/>
                </w:rPr>
                <w:t xml:space="preserve">(2016) </w:t>
              </w:r>
              <w:r w:rsidRPr="00645003">
                <w:rPr>
                  <w:i/>
                  <w:iCs/>
                  <w:color w:val="000000"/>
                  <w:sz w:val="20"/>
                  <w:szCs w:val="20"/>
                </w:rPr>
                <w:t>Nemoci z povolání jako důsledek environmentálního znečištění prostředí.</w:t>
              </w:r>
              <w:r w:rsidRPr="00645003">
                <w:rPr>
                  <w:color w:val="000000"/>
                  <w:sz w:val="20"/>
                  <w:szCs w:val="20"/>
                </w:rPr>
                <w:t> Zlín: UTB ve Zlíně, FAI, Trilobit 2/2016, s. 11, ISSN: 1804-1795. Recenzovaný časopis indexovaný v národní databázi recenzovaných časopisů dle Metodiky rady vlády.</w:t>
              </w:r>
            </w:ins>
          </w:p>
          <w:p w14:paraId="018AD658" w14:textId="77777777" w:rsidR="0015232A" w:rsidRPr="00645003" w:rsidRDefault="0015232A" w:rsidP="00AE6202">
            <w:pPr>
              <w:pStyle w:val="Normlnweb"/>
              <w:spacing w:before="0" w:beforeAutospacing="0" w:after="60" w:afterAutospacing="0"/>
              <w:jc w:val="both"/>
              <w:textAlignment w:val="baseline"/>
              <w:rPr>
                <w:ins w:id="13711" w:author="PS" w:date="2018-11-25T16:50:00Z"/>
                <w:color w:val="000000"/>
                <w:sz w:val="20"/>
                <w:szCs w:val="20"/>
              </w:rPr>
            </w:pPr>
            <w:ins w:id="13712" w:author="PS" w:date="2018-11-25T16:50:00Z">
              <w:r w:rsidRPr="00645003">
                <w:rPr>
                  <w:color w:val="000000"/>
                  <w:sz w:val="20"/>
                  <w:szCs w:val="20"/>
                </w:rPr>
                <w:t>ŠAFAŘÍK, Zdeněk (25 %), VIČAR, Dušan (25 %), MAŠEK, Ivan (25 %) a </w:t>
              </w:r>
              <w:r w:rsidRPr="00645003">
                <w:rPr>
                  <w:b/>
                  <w:bCs/>
                  <w:color w:val="000000"/>
                  <w:sz w:val="20"/>
                  <w:szCs w:val="20"/>
                </w:rPr>
                <w:t>Ivan PRINC (25 %).</w:t>
              </w:r>
              <w:r w:rsidRPr="00645003">
                <w:rPr>
                  <w:color w:val="000000"/>
                  <w:sz w:val="20"/>
                  <w:szCs w:val="20"/>
                </w:rPr>
                <w:t> </w:t>
              </w:r>
              <w:r>
                <w:rPr>
                  <w:color w:val="000000"/>
                  <w:sz w:val="20"/>
                  <w:szCs w:val="20"/>
                </w:rPr>
                <w:t xml:space="preserve">(2015) </w:t>
              </w:r>
              <w:r w:rsidRPr="00755E85">
                <w:rPr>
                  <w:i/>
                  <w:color w:val="000000"/>
                  <w:sz w:val="20"/>
                  <w:szCs w:val="20"/>
                </w:rPr>
                <w:t>Významná výročí použití chemických zbraní.</w:t>
              </w:r>
              <w:r w:rsidRPr="00645003">
                <w:rPr>
                  <w:color w:val="000000"/>
                  <w:sz w:val="20"/>
                  <w:szCs w:val="20"/>
                </w:rPr>
                <w:t xml:space="preserve"> ChemZi. Slovenský časopis o chemii pro chemické vzdělávání, výzkum a průmysl. Ročník 11. Číslo 1. Rok 2015. Vysoké Tatry, Starý Smokovec, Sborník z konference 67. sjezdu chemiků, 7. – 11. září 2015, s. 98 – 99. ISSN 1336 – 7242. Recenzovaný časopis indexovaný v národní databázi recenzovaných časopisů dle Metodiky rady vlády.</w:t>
              </w:r>
            </w:ins>
          </w:p>
          <w:p w14:paraId="464DA15F" w14:textId="77777777" w:rsidR="0015232A" w:rsidRPr="00F43B89" w:rsidRDefault="0015232A" w:rsidP="00AE6202">
            <w:pPr>
              <w:jc w:val="both"/>
              <w:rPr>
                <w:ins w:id="13713" w:author="PS" w:date="2018-11-25T16:50:00Z"/>
                <w:b/>
              </w:rPr>
            </w:pPr>
          </w:p>
        </w:tc>
      </w:tr>
      <w:tr w:rsidR="0015232A" w14:paraId="4333EED6" w14:textId="77777777" w:rsidTr="00AE6202">
        <w:trPr>
          <w:trHeight w:val="218"/>
          <w:ins w:id="13714" w:author="PS" w:date="2018-11-25T16:50:00Z"/>
        </w:trPr>
        <w:tc>
          <w:tcPr>
            <w:tcW w:w="9859" w:type="dxa"/>
            <w:gridSpan w:val="11"/>
            <w:shd w:val="clear" w:color="auto" w:fill="F7CAAC"/>
          </w:tcPr>
          <w:p w14:paraId="18C11AF5" w14:textId="77777777" w:rsidR="0015232A" w:rsidRDefault="0015232A" w:rsidP="00AE6202">
            <w:pPr>
              <w:rPr>
                <w:ins w:id="13715" w:author="PS" w:date="2018-11-25T16:50:00Z"/>
                <w:b/>
              </w:rPr>
            </w:pPr>
            <w:ins w:id="13716" w:author="PS" w:date="2018-11-25T16:50:00Z">
              <w:r>
                <w:rPr>
                  <w:b/>
                </w:rPr>
                <w:t>Působení v zahraničí</w:t>
              </w:r>
            </w:ins>
          </w:p>
        </w:tc>
      </w:tr>
      <w:tr w:rsidR="0015232A" w14:paraId="4FDA63AE" w14:textId="77777777" w:rsidTr="00AE6202">
        <w:trPr>
          <w:trHeight w:val="328"/>
          <w:ins w:id="13717" w:author="PS" w:date="2018-11-25T16:50:00Z"/>
        </w:trPr>
        <w:tc>
          <w:tcPr>
            <w:tcW w:w="9859" w:type="dxa"/>
            <w:gridSpan w:val="11"/>
          </w:tcPr>
          <w:p w14:paraId="3A5E6CAC" w14:textId="77777777" w:rsidR="0015232A" w:rsidRPr="00F43B89" w:rsidRDefault="0015232A" w:rsidP="00AE6202">
            <w:pPr>
              <w:pStyle w:val="Normlnweb"/>
              <w:spacing w:before="0" w:beforeAutospacing="0" w:after="0" w:afterAutospacing="0"/>
              <w:jc w:val="both"/>
              <w:textAlignment w:val="baseline"/>
              <w:rPr>
                <w:ins w:id="13718" w:author="PS" w:date="2018-11-25T16:50:00Z"/>
                <w:sz w:val="20"/>
                <w:szCs w:val="20"/>
              </w:rPr>
            </w:pPr>
            <w:ins w:id="13719" w:author="PS" w:date="2018-11-25T16:50:00Z">
              <w:r w:rsidRPr="00F43B89">
                <w:rPr>
                  <w:sz w:val="20"/>
                  <w:szCs w:val="20"/>
                </w:rPr>
                <w:t>2002 – 2003 – bezpečnostní mise „ISAF 2“ – 11. Polní nemocnice Kábul, Afghánistán. Charakteristika pozice – chemický náčelník (odborný poradce velitele kontingentu v oblasti OPZHN, průmyslových havárií, ochrana vojsk a ochrana obyvatelstva).</w:t>
              </w:r>
            </w:ins>
          </w:p>
          <w:p w14:paraId="537BCFA9" w14:textId="77777777" w:rsidR="0015232A" w:rsidRDefault="0015232A" w:rsidP="00AE6202">
            <w:pPr>
              <w:pStyle w:val="Normlnweb"/>
              <w:spacing w:before="0" w:beforeAutospacing="0" w:after="0" w:afterAutospacing="0"/>
              <w:jc w:val="both"/>
              <w:textAlignment w:val="baseline"/>
              <w:rPr>
                <w:ins w:id="13720" w:author="PS" w:date="2018-11-25T16:50:00Z"/>
                <w:b/>
              </w:rPr>
            </w:pPr>
            <w:ins w:id="13721" w:author="PS" w:date="2018-11-25T16:50:00Z">
              <w:r w:rsidRPr="00F43B89">
                <w:rPr>
                  <w:sz w:val="20"/>
                  <w:szCs w:val="20"/>
                </w:rPr>
                <w:t>1990 – 1991 – bojová mise „DESERT STORM“ a „DESERT SHIELD“ – 1. Speciální čs. protichemický prapor, Saudská Arábie, Kuvajt a Irák. Charakteristika pozice – chemické a chemicko-technické zabezpečení bojových operací vedených vojsky mezinárodní koalice, ochrana vojsk a civilního obyvatelstva (detekce, identifikace a dekontaminace, monitorování radiační a chemické situace) za skutečného použití ZHN.</w:t>
              </w:r>
            </w:ins>
          </w:p>
        </w:tc>
      </w:tr>
      <w:tr w:rsidR="0015232A" w14:paraId="505B223F" w14:textId="77777777" w:rsidTr="00AE6202">
        <w:trPr>
          <w:cantSplit/>
          <w:trHeight w:val="470"/>
          <w:ins w:id="13722" w:author="PS" w:date="2018-11-25T16:50:00Z"/>
        </w:trPr>
        <w:tc>
          <w:tcPr>
            <w:tcW w:w="2518" w:type="dxa"/>
            <w:shd w:val="clear" w:color="auto" w:fill="F7CAAC"/>
          </w:tcPr>
          <w:p w14:paraId="082EE986" w14:textId="77777777" w:rsidR="0015232A" w:rsidRDefault="0015232A" w:rsidP="00AE6202">
            <w:pPr>
              <w:jc w:val="both"/>
              <w:rPr>
                <w:ins w:id="13723" w:author="PS" w:date="2018-11-25T16:50:00Z"/>
                <w:b/>
              </w:rPr>
            </w:pPr>
            <w:ins w:id="13724" w:author="PS" w:date="2018-11-25T16:50:00Z">
              <w:r>
                <w:rPr>
                  <w:b/>
                </w:rPr>
                <w:t xml:space="preserve">Podpis </w:t>
              </w:r>
            </w:ins>
          </w:p>
        </w:tc>
        <w:tc>
          <w:tcPr>
            <w:tcW w:w="4536" w:type="dxa"/>
            <w:gridSpan w:val="5"/>
          </w:tcPr>
          <w:p w14:paraId="0AC16EF5" w14:textId="77777777" w:rsidR="0015232A" w:rsidRDefault="0015232A" w:rsidP="00AE6202">
            <w:pPr>
              <w:jc w:val="both"/>
              <w:rPr>
                <w:ins w:id="13725" w:author="PS" w:date="2018-11-25T16:50:00Z"/>
              </w:rPr>
            </w:pPr>
          </w:p>
        </w:tc>
        <w:tc>
          <w:tcPr>
            <w:tcW w:w="786" w:type="dxa"/>
            <w:gridSpan w:val="2"/>
            <w:shd w:val="clear" w:color="auto" w:fill="F7CAAC"/>
          </w:tcPr>
          <w:p w14:paraId="39CA661A" w14:textId="77777777" w:rsidR="0015232A" w:rsidRDefault="0015232A" w:rsidP="00AE6202">
            <w:pPr>
              <w:jc w:val="both"/>
              <w:rPr>
                <w:ins w:id="13726" w:author="PS" w:date="2018-11-25T16:50:00Z"/>
              </w:rPr>
            </w:pPr>
            <w:ins w:id="13727" w:author="PS" w:date="2018-11-25T16:50:00Z">
              <w:r>
                <w:rPr>
                  <w:b/>
                </w:rPr>
                <w:t>datum</w:t>
              </w:r>
            </w:ins>
          </w:p>
        </w:tc>
        <w:tc>
          <w:tcPr>
            <w:tcW w:w="2019" w:type="dxa"/>
            <w:gridSpan w:val="3"/>
          </w:tcPr>
          <w:p w14:paraId="24BBB6A8" w14:textId="77777777" w:rsidR="0015232A" w:rsidRDefault="0015232A" w:rsidP="00AE6202">
            <w:pPr>
              <w:jc w:val="both"/>
              <w:rPr>
                <w:ins w:id="13728" w:author="PS" w:date="2018-11-25T16:50:00Z"/>
              </w:rPr>
            </w:pPr>
          </w:p>
        </w:tc>
      </w:tr>
    </w:tbl>
    <w:p w14:paraId="630E82BC" w14:textId="7D759DDA" w:rsidR="00E05AA8" w:rsidRDefault="0015232A">
      <w:ins w:id="13729" w:author="PS" w:date="2018-11-25T16:50:00Z">
        <w:r>
          <w:br w:type="page"/>
        </w:r>
      </w:ins>
      <w:del w:id="13730" w:author="PS" w:date="2018-11-25T16:53:00Z">
        <w:r w:rsidR="00E05AA8" w:rsidDel="00AC3CBB">
          <w:br w:type="page"/>
        </w:r>
      </w:del>
    </w:p>
    <w:tbl>
      <w:tblPr>
        <w:tblW w:w="990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E05AA8" w14:paraId="0AB9CAB3" w14:textId="77777777" w:rsidTr="00495DC8">
        <w:tc>
          <w:tcPr>
            <w:tcW w:w="9859" w:type="dxa"/>
            <w:gridSpan w:val="11"/>
            <w:tcBorders>
              <w:bottom w:val="double" w:sz="4" w:space="0" w:color="auto"/>
            </w:tcBorders>
            <w:shd w:val="clear" w:color="auto" w:fill="BDD6EE"/>
          </w:tcPr>
          <w:p w14:paraId="3EBA436F" w14:textId="77777777" w:rsidR="00E05AA8" w:rsidRDefault="00E05AA8" w:rsidP="00495DC8">
            <w:pPr>
              <w:jc w:val="both"/>
              <w:rPr>
                <w:b/>
                <w:sz w:val="28"/>
              </w:rPr>
            </w:pPr>
            <w:r>
              <w:rPr>
                <w:b/>
                <w:sz w:val="28"/>
              </w:rPr>
              <w:t>C-I – Personální zabezpečení</w:t>
            </w:r>
          </w:p>
        </w:tc>
      </w:tr>
      <w:tr w:rsidR="00E05AA8" w14:paraId="47B5C482" w14:textId="77777777" w:rsidTr="00495DC8">
        <w:tc>
          <w:tcPr>
            <w:tcW w:w="2518" w:type="dxa"/>
            <w:tcBorders>
              <w:top w:val="double" w:sz="4" w:space="0" w:color="auto"/>
            </w:tcBorders>
            <w:shd w:val="clear" w:color="auto" w:fill="F7CAAC"/>
          </w:tcPr>
          <w:p w14:paraId="14A1F28C" w14:textId="77777777" w:rsidR="00E05AA8" w:rsidRDefault="00E05AA8" w:rsidP="00495DC8">
            <w:pPr>
              <w:jc w:val="both"/>
              <w:rPr>
                <w:b/>
              </w:rPr>
            </w:pPr>
            <w:r>
              <w:rPr>
                <w:b/>
              </w:rPr>
              <w:t>Vysoká škola</w:t>
            </w:r>
          </w:p>
        </w:tc>
        <w:tc>
          <w:tcPr>
            <w:tcW w:w="7341" w:type="dxa"/>
            <w:gridSpan w:val="10"/>
          </w:tcPr>
          <w:p w14:paraId="23E29D35" w14:textId="77777777" w:rsidR="00E05AA8" w:rsidRDefault="00E05AA8" w:rsidP="00495DC8">
            <w:pPr>
              <w:jc w:val="both"/>
            </w:pPr>
            <w:r w:rsidRPr="003A6AE2">
              <w:t>Univerzita Tomáše Bati ve Zlíně</w:t>
            </w:r>
          </w:p>
        </w:tc>
      </w:tr>
      <w:tr w:rsidR="00E05AA8" w14:paraId="0C33F5E6" w14:textId="77777777" w:rsidTr="00495DC8">
        <w:tc>
          <w:tcPr>
            <w:tcW w:w="2518" w:type="dxa"/>
            <w:shd w:val="clear" w:color="auto" w:fill="F7CAAC"/>
          </w:tcPr>
          <w:p w14:paraId="2340894B" w14:textId="77777777" w:rsidR="00E05AA8" w:rsidRDefault="00E05AA8" w:rsidP="00495DC8">
            <w:pPr>
              <w:jc w:val="both"/>
              <w:rPr>
                <w:b/>
              </w:rPr>
            </w:pPr>
            <w:r>
              <w:rPr>
                <w:b/>
              </w:rPr>
              <w:t>Součást vysoké školy</w:t>
            </w:r>
          </w:p>
        </w:tc>
        <w:tc>
          <w:tcPr>
            <w:tcW w:w="7341" w:type="dxa"/>
            <w:gridSpan w:val="10"/>
          </w:tcPr>
          <w:p w14:paraId="7DDFC275" w14:textId="77777777" w:rsidR="00E05AA8" w:rsidRDefault="00E05AA8" w:rsidP="00495DC8">
            <w:pPr>
              <w:jc w:val="both"/>
            </w:pPr>
            <w:r w:rsidRPr="003A6AE2">
              <w:t>Fakulta logistiky a krizového řízení</w:t>
            </w:r>
          </w:p>
        </w:tc>
      </w:tr>
      <w:tr w:rsidR="00E05AA8" w14:paraId="38841E77" w14:textId="77777777" w:rsidTr="00495DC8">
        <w:tc>
          <w:tcPr>
            <w:tcW w:w="2518" w:type="dxa"/>
            <w:shd w:val="clear" w:color="auto" w:fill="F7CAAC"/>
          </w:tcPr>
          <w:p w14:paraId="406D218A" w14:textId="77777777" w:rsidR="00E05AA8" w:rsidRDefault="00E05AA8" w:rsidP="00495DC8">
            <w:pPr>
              <w:jc w:val="both"/>
              <w:rPr>
                <w:b/>
              </w:rPr>
            </w:pPr>
            <w:r>
              <w:rPr>
                <w:b/>
              </w:rPr>
              <w:t>Název studijního programu</w:t>
            </w:r>
          </w:p>
        </w:tc>
        <w:tc>
          <w:tcPr>
            <w:tcW w:w="7341" w:type="dxa"/>
            <w:gridSpan w:val="10"/>
          </w:tcPr>
          <w:p w14:paraId="35AC92AF" w14:textId="77777777" w:rsidR="00E05AA8" w:rsidRPr="00F1249B" w:rsidRDefault="00E05AA8" w:rsidP="00495DC8">
            <w:r>
              <w:t>Environmentální bezpečnost</w:t>
            </w:r>
          </w:p>
        </w:tc>
      </w:tr>
      <w:tr w:rsidR="00E05AA8" w14:paraId="12E8B0D5" w14:textId="77777777" w:rsidTr="00495DC8">
        <w:tc>
          <w:tcPr>
            <w:tcW w:w="2518" w:type="dxa"/>
            <w:shd w:val="clear" w:color="auto" w:fill="F7CAAC"/>
          </w:tcPr>
          <w:p w14:paraId="3F917B5F" w14:textId="77777777" w:rsidR="00E05AA8" w:rsidRDefault="00E05AA8" w:rsidP="00495DC8">
            <w:pPr>
              <w:jc w:val="both"/>
              <w:rPr>
                <w:b/>
              </w:rPr>
            </w:pPr>
            <w:r>
              <w:rPr>
                <w:b/>
              </w:rPr>
              <w:t>Jméno a příjmení</w:t>
            </w:r>
          </w:p>
        </w:tc>
        <w:tc>
          <w:tcPr>
            <w:tcW w:w="4536" w:type="dxa"/>
            <w:gridSpan w:val="5"/>
          </w:tcPr>
          <w:p w14:paraId="4B36B192" w14:textId="77777777" w:rsidR="00E05AA8" w:rsidRPr="00757017" w:rsidRDefault="00E05AA8" w:rsidP="00495DC8">
            <w:pPr>
              <w:jc w:val="both"/>
              <w:rPr>
                <w:b/>
              </w:rPr>
            </w:pPr>
            <w:r w:rsidRPr="00757017">
              <w:rPr>
                <w:b/>
              </w:rPr>
              <w:t>Jakub Rak</w:t>
            </w:r>
          </w:p>
        </w:tc>
        <w:tc>
          <w:tcPr>
            <w:tcW w:w="709" w:type="dxa"/>
            <w:shd w:val="clear" w:color="auto" w:fill="F7CAAC"/>
          </w:tcPr>
          <w:p w14:paraId="0C470183" w14:textId="77777777" w:rsidR="00E05AA8" w:rsidRDefault="00E05AA8" w:rsidP="00495DC8">
            <w:pPr>
              <w:jc w:val="both"/>
              <w:rPr>
                <w:b/>
              </w:rPr>
            </w:pPr>
            <w:r>
              <w:rPr>
                <w:b/>
              </w:rPr>
              <w:t>Tituly</w:t>
            </w:r>
          </w:p>
        </w:tc>
        <w:tc>
          <w:tcPr>
            <w:tcW w:w="2096" w:type="dxa"/>
            <w:gridSpan w:val="4"/>
          </w:tcPr>
          <w:p w14:paraId="1B11BF68" w14:textId="77777777" w:rsidR="00E05AA8" w:rsidRDefault="00E05AA8" w:rsidP="00495DC8">
            <w:pPr>
              <w:jc w:val="both"/>
            </w:pPr>
            <w:r>
              <w:t>Ing.  Ph.D.</w:t>
            </w:r>
          </w:p>
        </w:tc>
      </w:tr>
      <w:tr w:rsidR="00E05AA8" w14:paraId="65BA39C5" w14:textId="77777777" w:rsidTr="00495DC8">
        <w:tc>
          <w:tcPr>
            <w:tcW w:w="2518" w:type="dxa"/>
            <w:shd w:val="clear" w:color="auto" w:fill="F7CAAC"/>
          </w:tcPr>
          <w:p w14:paraId="03D489C3" w14:textId="77777777" w:rsidR="00E05AA8" w:rsidRDefault="00E05AA8" w:rsidP="00495DC8">
            <w:pPr>
              <w:jc w:val="both"/>
              <w:rPr>
                <w:b/>
              </w:rPr>
            </w:pPr>
            <w:r>
              <w:rPr>
                <w:b/>
              </w:rPr>
              <w:t>Rok narození</w:t>
            </w:r>
          </w:p>
        </w:tc>
        <w:tc>
          <w:tcPr>
            <w:tcW w:w="829" w:type="dxa"/>
          </w:tcPr>
          <w:p w14:paraId="0BB5C207" w14:textId="77777777" w:rsidR="00E05AA8" w:rsidRDefault="00E05AA8" w:rsidP="00495DC8">
            <w:pPr>
              <w:jc w:val="both"/>
            </w:pPr>
            <w:r>
              <w:t>1984</w:t>
            </w:r>
          </w:p>
        </w:tc>
        <w:tc>
          <w:tcPr>
            <w:tcW w:w="1721" w:type="dxa"/>
            <w:shd w:val="clear" w:color="auto" w:fill="F7CAAC"/>
          </w:tcPr>
          <w:p w14:paraId="56E14542" w14:textId="77777777" w:rsidR="00E05AA8" w:rsidRDefault="00E05AA8" w:rsidP="00495DC8">
            <w:pPr>
              <w:jc w:val="both"/>
              <w:rPr>
                <w:b/>
              </w:rPr>
            </w:pPr>
            <w:r>
              <w:rPr>
                <w:b/>
              </w:rPr>
              <w:t>typ vztahu k VŠ</w:t>
            </w:r>
          </w:p>
        </w:tc>
        <w:tc>
          <w:tcPr>
            <w:tcW w:w="992" w:type="dxa"/>
            <w:gridSpan w:val="2"/>
          </w:tcPr>
          <w:p w14:paraId="1B2AD018" w14:textId="0D4C38F5" w:rsidR="00E05AA8" w:rsidRPr="00A877CA" w:rsidRDefault="00E05AA8" w:rsidP="00495DC8">
            <w:pPr>
              <w:jc w:val="both"/>
              <w:rPr>
                <w:i/>
              </w:rPr>
            </w:pPr>
            <w:r>
              <w:rPr>
                <w:i/>
              </w:rPr>
              <w:t>pp.</w:t>
            </w:r>
          </w:p>
        </w:tc>
        <w:tc>
          <w:tcPr>
            <w:tcW w:w="994" w:type="dxa"/>
            <w:shd w:val="clear" w:color="auto" w:fill="F7CAAC"/>
          </w:tcPr>
          <w:p w14:paraId="547DD766" w14:textId="77777777" w:rsidR="00E05AA8" w:rsidRDefault="00E05AA8" w:rsidP="00495DC8">
            <w:pPr>
              <w:jc w:val="both"/>
              <w:rPr>
                <w:b/>
              </w:rPr>
            </w:pPr>
            <w:r>
              <w:rPr>
                <w:b/>
              </w:rPr>
              <w:t>rozsah</w:t>
            </w:r>
          </w:p>
        </w:tc>
        <w:tc>
          <w:tcPr>
            <w:tcW w:w="709" w:type="dxa"/>
          </w:tcPr>
          <w:p w14:paraId="7ABD441C" w14:textId="77777777" w:rsidR="00E05AA8" w:rsidRDefault="00E05AA8" w:rsidP="00495DC8">
            <w:pPr>
              <w:jc w:val="both"/>
            </w:pPr>
            <w:r>
              <w:t>40</w:t>
            </w:r>
          </w:p>
        </w:tc>
        <w:tc>
          <w:tcPr>
            <w:tcW w:w="709" w:type="dxa"/>
            <w:gridSpan w:val="2"/>
            <w:shd w:val="clear" w:color="auto" w:fill="F7CAAC"/>
          </w:tcPr>
          <w:p w14:paraId="49EAE121" w14:textId="77777777" w:rsidR="00E05AA8" w:rsidRDefault="00E05AA8" w:rsidP="00495DC8">
            <w:pPr>
              <w:jc w:val="both"/>
              <w:rPr>
                <w:b/>
              </w:rPr>
            </w:pPr>
            <w:r>
              <w:rPr>
                <w:b/>
              </w:rPr>
              <w:t>do kdy</w:t>
            </w:r>
          </w:p>
        </w:tc>
        <w:tc>
          <w:tcPr>
            <w:tcW w:w="1387" w:type="dxa"/>
            <w:gridSpan w:val="2"/>
          </w:tcPr>
          <w:p w14:paraId="52CB8BAC" w14:textId="77777777" w:rsidR="00E05AA8" w:rsidRDefault="00E05AA8" w:rsidP="00495DC8">
            <w:pPr>
              <w:jc w:val="both"/>
            </w:pPr>
            <w:r>
              <w:t>0820</w:t>
            </w:r>
          </w:p>
        </w:tc>
      </w:tr>
      <w:tr w:rsidR="00E05AA8" w14:paraId="16FCCE39" w14:textId="77777777" w:rsidTr="00495DC8">
        <w:tc>
          <w:tcPr>
            <w:tcW w:w="5068" w:type="dxa"/>
            <w:gridSpan w:val="3"/>
            <w:shd w:val="clear" w:color="auto" w:fill="F7CAAC"/>
          </w:tcPr>
          <w:p w14:paraId="3447372C" w14:textId="77777777" w:rsidR="00E05AA8" w:rsidRDefault="00E05AA8" w:rsidP="00495DC8">
            <w:pPr>
              <w:jc w:val="both"/>
              <w:rPr>
                <w:b/>
              </w:rPr>
            </w:pPr>
            <w:r>
              <w:rPr>
                <w:b/>
              </w:rPr>
              <w:t>Typ vztahu na součásti VŠ, která uskutečňuje st. program</w:t>
            </w:r>
          </w:p>
        </w:tc>
        <w:tc>
          <w:tcPr>
            <w:tcW w:w="992" w:type="dxa"/>
            <w:gridSpan w:val="2"/>
          </w:tcPr>
          <w:p w14:paraId="2B1C6F73" w14:textId="65DBA43B" w:rsidR="00E05AA8" w:rsidRDefault="00E05AA8" w:rsidP="00495DC8">
            <w:pPr>
              <w:jc w:val="both"/>
            </w:pPr>
            <w:r>
              <w:rPr>
                <w:i/>
              </w:rPr>
              <w:t>pp.</w:t>
            </w:r>
          </w:p>
        </w:tc>
        <w:tc>
          <w:tcPr>
            <w:tcW w:w="994" w:type="dxa"/>
            <w:shd w:val="clear" w:color="auto" w:fill="F7CAAC"/>
          </w:tcPr>
          <w:p w14:paraId="7CEC47CB" w14:textId="77777777" w:rsidR="00E05AA8" w:rsidRDefault="00E05AA8" w:rsidP="00495DC8">
            <w:pPr>
              <w:jc w:val="both"/>
              <w:rPr>
                <w:b/>
              </w:rPr>
            </w:pPr>
            <w:r>
              <w:rPr>
                <w:b/>
              </w:rPr>
              <w:t>rozsah</w:t>
            </w:r>
          </w:p>
        </w:tc>
        <w:tc>
          <w:tcPr>
            <w:tcW w:w="709" w:type="dxa"/>
          </w:tcPr>
          <w:p w14:paraId="0F8B3FB8" w14:textId="77777777" w:rsidR="00E05AA8" w:rsidRDefault="00E05AA8" w:rsidP="00495DC8">
            <w:pPr>
              <w:jc w:val="both"/>
            </w:pPr>
            <w:r>
              <w:t>40</w:t>
            </w:r>
          </w:p>
        </w:tc>
        <w:tc>
          <w:tcPr>
            <w:tcW w:w="709" w:type="dxa"/>
            <w:gridSpan w:val="2"/>
            <w:shd w:val="clear" w:color="auto" w:fill="F7CAAC"/>
          </w:tcPr>
          <w:p w14:paraId="6C182AD1" w14:textId="77777777" w:rsidR="00E05AA8" w:rsidRDefault="00E05AA8" w:rsidP="00495DC8">
            <w:pPr>
              <w:jc w:val="both"/>
              <w:rPr>
                <w:b/>
              </w:rPr>
            </w:pPr>
            <w:r>
              <w:rPr>
                <w:b/>
              </w:rPr>
              <w:t>do kdy</w:t>
            </w:r>
          </w:p>
        </w:tc>
        <w:tc>
          <w:tcPr>
            <w:tcW w:w="1387" w:type="dxa"/>
            <w:gridSpan w:val="2"/>
          </w:tcPr>
          <w:p w14:paraId="762F7DDF" w14:textId="77777777" w:rsidR="00E05AA8" w:rsidRDefault="00E05AA8" w:rsidP="00495DC8">
            <w:pPr>
              <w:jc w:val="both"/>
            </w:pPr>
            <w:r>
              <w:t>0820</w:t>
            </w:r>
          </w:p>
        </w:tc>
      </w:tr>
      <w:tr w:rsidR="00E05AA8" w14:paraId="598E7319" w14:textId="77777777" w:rsidTr="00495DC8">
        <w:tc>
          <w:tcPr>
            <w:tcW w:w="6060" w:type="dxa"/>
            <w:gridSpan w:val="5"/>
            <w:shd w:val="clear" w:color="auto" w:fill="F7CAAC"/>
          </w:tcPr>
          <w:p w14:paraId="7B801E12" w14:textId="77777777" w:rsidR="00E05AA8" w:rsidRDefault="00E05AA8" w:rsidP="00495DC8">
            <w:pPr>
              <w:jc w:val="both"/>
            </w:pPr>
            <w:r>
              <w:rPr>
                <w:b/>
              </w:rPr>
              <w:t>Další současná působení jako akademický pracovník na jiných VŠ</w:t>
            </w:r>
          </w:p>
        </w:tc>
        <w:tc>
          <w:tcPr>
            <w:tcW w:w="1703" w:type="dxa"/>
            <w:gridSpan w:val="2"/>
            <w:shd w:val="clear" w:color="auto" w:fill="F7CAAC"/>
          </w:tcPr>
          <w:p w14:paraId="7D0E8FAC" w14:textId="77777777" w:rsidR="00E05AA8" w:rsidRDefault="00E05AA8" w:rsidP="00495DC8">
            <w:pPr>
              <w:jc w:val="both"/>
              <w:rPr>
                <w:b/>
              </w:rPr>
            </w:pPr>
            <w:r>
              <w:rPr>
                <w:b/>
              </w:rPr>
              <w:t>typ prac. vztahu</w:t>
            </w:r>
          </w:p>
        </w:tc>
        <w:tc>
          <w:tcPr>
            <w:tcW w:w="2096" w:type="dxa"/>
            <w:gridSpan w:val="4"/>
            <w:shd w:val="clear" w:color="auto" w:fill="F7CAAC"/>
          </w:tcPr>
          <w:p w14:paraId="32AAB27F" w14:textId="77777777" w:rsidR="00E05AA8" w:rsidRDefault="00E05AA8" w:rsidP="00495DC8">
            <w:pPr>
              <w:jc w:val="both"/>
              <w:rPr>
                <w:b/>
              </w:rPr>
            </w:pPr>
            <w:r>
              <w:rPr>
                <w:b/>
              </w:rPr>
              <w:t>rozsah</w:t>
            </w:r>
          </w:p>
        </w:tc>
      </w:tr>
      <w:tr w:rsidR="00E05AA8" w14:paraId="6BAEDD4A" w14:textId="77777777" w:rsidTr="00495DC8">
        <w:tc>
          <w:tcPr>
            <w:tcW w:w="6060" w:type="dxa"/>
            <w:gridSpan w:val="5"/>
          </w:tcPr>
          <w:p w14:paraId="48E2726E" w14:textId="77777777" w:rsidR="00E05AA8" w:rsidRDefault="00E05AA8" w:rsidP="00495DC8">
            <w:pPr>
              <w:jc w:val="both"/>
            </w:pPr>
            <w:r>
              <w:t>---</w:t>
            </w:r>
          </w:p>
        </w:tc>
        <w:tc>
          <w:tcPr>
            <w:tcW w:w="1703" w:type="dxa"/>
            <w:gridSpan w:val="2"/>
          </w:tcPr>
          <w:p w14:paraId="324CB277" w14:textId="77777777" w:rsidR="00E05AA8" w:rsidRDefault="00E05AA8" w:rsidP="00495DC8">
            <w:pPr>
              <w:jc w:val="both"/>
            </w:pPr>
          </w:p>
        </w:tc>
        <w:tc>
          <w:tcPr>
            <w:tcW w:w="2096" w:type="dxa"/>
            <w:gridSpan w:val="4"/>
          </w:tcPr>
          <w:p w14:paraId="4367442A" w14:textId="77777777" w:rsidR="00E05AA8" w:rsidRDefault="00E05AA8" w:rsidP="00495DC8">
            <w:pPr>
              <w:jc w:val="both"/>
            </w:pPr>
          </w:p>
        </w:tc>
      </w:tr>
      <w:tr w:rsidR="00E05AA8" w14:paraId="3AC88B8E" w14:textId="77777777" w:rsidTr="00495DC8">
        <w:tc>
          <w:tcPr>
            <w:tcW w:w="6060" w:type="dxa"/>
            <w:gridSpan w:val="5"/>
          </w:tcPr>
          <w:p w14:paraId="2E6C5E83" w14:textId="77777777" w:rsidR="00E05AA8" w:rsidRDefault="00E05AA8" w:rsidP="00495DC8">
            <w:pPr>
              <w:jc w:val="both"/>
            </w:pPr>
          </w:p>
        </w:tc>
        <w:tc>
          <w:tcPr>
            <w:tcW w:w="1703" w:type="dxa"/>
            <w:gridSpan w:val="2"/>
          </w:tcPr>
          <w:p w14:paraId="0E72A088" w14:textId="77777777" w:rsidR="00E05AA8" w:rsidRDefault="00E05AA8" w:rsidP="00495DC8">
            <w:pPr>
              <w:jc w:val="both"/>
            </w:pPr>
          </w:p>
        </w:tc>
        <w:tc>
          <w:tcPr>
            <w:tcW w:w="2096" w:type="dxa"/>
            <w:gridSpan w:val="4"/>
          </w:tcPr>
          <w:p w14:paraId="5E854C2F" w14:textId="77777777" w:rsidR="00E05AA8" w:rsidRDefault="00E05AA8" w:rsidP="00495DC8">
            <w:pPr>
              <w:jc w:val="both"/>
            </w:pPr>
          </w:p>
        </w:tc>
      </w:tr>
      <w:tr w:rsidR="00E05AA8" w14:paraId="795B2A48" w14:textId="77777777" w:rsidTr="00495DC8">
        <w:tc>
          <w:tcPr>
            <w:tcW w:w="6060" w:type="dxa"/>
            <w:gridSpan w:val="5"/>
          </w:tcPr>
          <w:p w14:paraId="3A9E9051" w14:textId="77777777" w:rsidR="00E05AA8" w:rsidRDefault="00E05AA8" w:rsidP="00495DC8">
            <w:pPr>
              <w:jc w:val="both"/>
            </w:pPr>
          </w:p>
        </w:tc>
        <w:tc>
          <w:tcPr>
            <w:tcW w:w="1703" w:type="dxa"/>
            <w:gridSpan w:val="2"/>
          </w:tcPr>
          <w:p w14:paraId="70134312" w14:textId="77777777" w:rsidR="00E05AA8" w:rsidRDefault="00E05AA8" w:rsidP="00495DC8">
            <w:pPr>
              <w:jc w:val="both"/>
            </w:pPr>
          </w:p>
        </w:tc>
        <w:tc>
          <w:tcPr>
            <w:tcW w:w="2096" w:type="dxa"/>
            <w:gridSpan w:val="4"/>
          </w:tcPr>
          <w:p w14:paraId="2E010CF7" w14:textId="77777777" w:rsidR="00E05AA8" w:rsidRDefault="00E05AA8" w:rsidP="00495DC8">
            <w:pPr>
              <w:jc w:val="both"/>
            </w:pPr>
          </w:p>
        </w:tc>
      </w:tr>
      <w:tr w:rsidR="00E05AA8" w14:paraId="27994167" w14:textId="77777777" w:rsidTr="00495DC8">
        <w:tc>
          <w:tcPr>
            <w:tcW w:w="6060" w:type="dxa"/>
            <w:gridSpan w:val="5"/>
          </w:tcPr>
          <w:p w14:paraId="39720218" w14:textId="77777777" w:rsidR="00E05AA8" w:rsidRDefault="00E05AA8" w:rsidP="00495DC8">
            <w:pPr>
              <w:jc w:val="both"/>
            </w:pPr>
          </w:p>
        </w:tc>
        <w:tc>
          <w:tcPr>
            <w:tcW w:w="1703" w:type="dxa"/>
            <w:gridSpan w:val="2"/>
          </w:tcPr>
          <w:p w14:paraId="65C728F6" w14:textId="77777777" w:rsidR="00E05AA8" w:rsidRDefault="00E05AA8" w:rsidP="00495DC8">
            <w:pPr>
              <w:jc w:val="both"/>
            </w:pPr>
          </w:p>
        </w:tc>
        <w:tc>
          <w:tcPr>
            <w:tcW w:w="2096" w:type="dxa"/>
            <w:gridSpan w:val="4"/>
          </w:tcPr>
          <w:p w14:paraId="247B41D5" w14:textId="77777777" w:rsidR="00E05AA8" w:rsidRDefault="00E05AA8" w:rsidP="00495DC8">
            <w:pPr>
              <w:jc w:val="both"/>
            </w:pPr>
          </w:p>
        </w:tc>
      </w:tr>
      <w:tr w:rsidR="00E05AA8" w14:paraId="5E14D6BB" w14:textId="77777777" w:rsidTr="00495DC8">
        <w:tc>
          <w:tcPr>
            <w:tcW w:w="9859" w:type="dxa"/>
            <w:gridSpan w:val="11"/>
            <w:shd w:val="clear" w:color="auto" w:fill="F7CAAC"/>
          </w:tcPr>
          <w:p w14:paraId="3D6EC8A9" w14:textId="77777777" w:rsidR="00E05AA8" w:rsidRDefault="00E05AA8" w:rsidP="00495DC8">
            <w:pPr>
              <w:jc w:val="both"/>
            </w:pPr>
            <w:r>
              <w:rPr>
                <w:b/>
              </w:rPr>
              <w:t>Předměty příslušného studijního programu a způsob zapojení do jejich výuky, příp. další zapojení do uskutečňování studijního programu</w:t>
            </w:r>
          </w:p>
        </w:tc>
      </w:tr>
      <w:tr w:rsidR="00E05AA8" w14:paraId="459689D4" w14:textId="77777777" w:rsidTr="00495DC8">
        <w:trPr>
          <w:trHeight w:val="1118"/>
        </w:trPr>
        <w:tc>
          <w:tcPr>
            <w:tcW w:w="9859" w:type="dxa"/>
            <w:gridSpan w:val="11"/>
            <w:tcBorders>
              <w:top w:val="nil"/>
            </w:tcBorders>
          </w:tcPr>
          <w:p w14:paraId="607EADE1" w14:textId="77777777" w:rsidR="00E05AA8" w:rsidRDefault="00E05AA8" w:rsidP="00495DC8">
            <w:pPr>
              <w:jc w:val="both"/>
              <w:rPr>
                <w:ins w:id="13731" w:author="Matyas Adam" w:date="2018-11-17T20:20:00Z"/>
              </w:rPr>
            </w:pPr>
            <w:r>
              <w:t>Aplikovaná informatika</w:t>
            </w:r>
            <w:del w:id="13732" w:author="Matyas Adam" w:date="2018-11-17T20:20:00Z">
              <w:r w:rsidDel="002A76E1">
                <w:delText xml:space="preserve"> –</w:delText>
              </w:r>
            </w:del>
            <w:r>
              <w:t xml:space="preserve"> - garant, přednášející, cvičící</w:t>
            </w:r>
          </w:p>
          <w:p w14:paraId="76E18ACB" w14:textId="77777777" w:rsidR="00E05AA8" w:rsidRPr="001A765A" w:rsidRDefault="00E05AA8" w:rsidP="00495DC8">
            <w:pPr>
              <w:jc w:val="both"/>
            </w:pPr>
            <w:ins w:id="13733" w:author="Matyas Adam" w:date="2018-11-17T20:20:00Z">
              <w:r>
                <w:t xml:space="preserve">Informatika – přednášející, cvičící (50 </w:t>
              </w:r>
              <w:r>
                <w:rPr>
                  <w:lang w:val="en-GB"/>
                </w:rPr>
                <w:t>%</w:t>
              </w:r>
              <w:r>
                <w:t>)</w:t>
              </w:r>
            </w:ins>
          </w:p>
        </w:tc>
      </w:tr>
      <w:tr w:rsidR="00E05AA8" w14:paraId="1602A7AF" w14:textId="77777777" w:rsidTr="00495DC8">
        <w:tc>
          <w:tcPr>
            <w:tcW w:w="9859" w:type="dxa"/>
            <w:gridSpan w:val="11"/>
            <w:shd w:val="clear" w:color="auto" w:fill="F7CAAC"/>
          </w:tcPr>
          <w:p w14:paraId="3B325C10" w14:textId="77777777" w:rsidR="00E05AA8" w:rsidRDefault="00E05AA8" w:rsidP="00495DC8">
            <w:pPr>
              <w:jc w:val="both"/>
            </w:pPr>
            <w:r>
              <w:rPr>
                <w:b/>
              </w:rPr>
              <w:t xml:space="preserve">Údaje o vzdělání na VŠ </w:t>
            </w:r>
          </w:p>
        </w:tc>
      </w:tr>
      <w:tr w:rsidR="00E05AA8" w14:paraId="5FEED1F6" w14:textId="77777777" w:rsidTr="00495DC8">
        <w:trPr>
          <w:trHeight w:val="1055"/>
        </w:trPr>
        <w:tc>
          <w:tcPr>
            <w:tcW w:w="9859" w:type="dxa"/>
            <w:gridSpan w:val="11"/>
          </w:tcPr>
          <w:p w14:paraId="7EE79E31" w14:textId="77777777" w:rsidR="00E05AA8" w:rsidRDefault="00E05AA8" w:rsidP="00495DC8">
            <w:pPr>
              <w:rPr>
                <w:ins w:id="13734" w:author="Matyas Adam" w:date="2018-11-17T20:20:00Z"/>
              </w:rPr>
            </w:pPr>
            <w:ins w:id="13735" w:author="Matyas Adam" w:date="2018-11-17T20:20:00Z">
              <w:r>
                <w:t>2017 UTB ve Zlíně,</w:t>
              </w:r>
              <w:r w:rsidRPr="00CE6017">
                <w:t xml:space="preserve"> Fakulta </w:t>
              </w:r>
              <w:r>
                <w:t>aplikované informatiky</w:t>
              </w:r>
              <w:r w:rsidRPr="00CE6017">
                <w:t xml:space="preserve">, </w:t>
              </w:r>
              <w:r>
                <w:t>Inženýrská informatika</w:t>
              </w:r>
              <w:r w:rsidRPr="00CE6017">
                <w:t xml:space="preserve"> </w:t>
              </w:r>
            </w:ins>
            <w:ins w:id="13736" w:author="Matyas Adam" w:date="2018-11-17T20:21:00Z">
              <w:r>
                <w:t>Ph.D.</w:t>
              </w:r>
            </w:ins>
          </w:p>
          <w:p w14:paraId="16ACB1CB" w14:textId="77777777" w:rsidR="00E05AA8" w:rsidRDefault="00E05AA8" w:rsidP="00495DC8">
            <w:pPr>
              <w:rPr>
                <w:ins w:id="13737" w:author="Matyas Adam" w:date="2018-11-17T20:20:00Z"/>
              </w:rPr>
            </w:pPr>
            <w:ins w:id="13738" w:author="Matyas Adam" w:date="2018-11-17T20:20:00Z">
              <w:r>
                <w:t>2009 UTB ve Zlíně,</w:t>
              </w:r>
              <w:r w:rsidRPr="00CE6017">
                <w:t xml:space="preserve"> Fakulta </w:t>
              </w:r>
              <w:r>
                <w:t>aplikované informatiky</w:t>
              </w:r>
              <w:r w:rsidRPr="00CE6017">
                <w:t xml:space="preserve">, SO </w:t>
              </w:r>
              <w:r>
                <w:t>bezpečnostní technologie, systémy a management</w:t>
              </w:r>
            </w:ins>
            <w:ins w:id="13739" w:author="Matyas Adam" w:date="2018-11-17T20:21:00Z">
              <w:r>
                <w:t>, Ing.</w:t>
              </w:r>
            </w:ins>
          </w:p>
          <w:p w14:paraId="7A2D731D" w14:textId="77777777" w:rsidR="00E05AA8" w:rsidRPr="00CE6017" w:rsidRDefault="00E05AA8" w:rsidP="00495DC8">
            <w:pPr>
              <w:jc w:val="both"/>
            </w:pPr>
            <w:del w:id="13740" w:author="Matyas Adam" w:date="2018-11-17T20:21:00Z">
              <w:r w:rsidDel="002A76E1">
                <w:delText xml:space="preserve">Bc: </w:delText>
              </w:r>
            </w:del>
            <w:r>
              <w:t>2007</w:t>
            </w:r>
            <w:r w:rsidRPr="00CE6017">
              <w:t xml:space="preserve"> UTB ve Zlíně, Fakulta </w:t>
            </w:r>
            <w:r>
              <w:t>aplikované informatiky</w:t>
            </w:r>
            <w:r w:rsidRPr="00CE6017">
              <w:t xml:space="preserve">, SO </w:t>
            </w:r>
            <w:r>
              <w:t>bezpečnostní technologie, systémy a management</w:t>
            </w:r>
            <w:ins w:id="13741" w:author="Matyas Adam" w:date="2018-11-17T20:21:00Z">
              <w:r>
                <w:t>, Bc.</w:t>
              </w:r>
            </w:ins>
          </w:p>
          <w:p w14:paraId="3CA60C7B" w14:textId="77777777" w:rsidR="00E05AA8" w:rsidDel="002A76E1" w:rsidRDefault="00E05AA8" w:rsidP="00495DC8">
            <w:pPr>
              <w:rPr>
                <w:del w:id="13742" w:author="Matyas Adam" w:date="2018-11-17T20:20:00Z"/>
              </w:rPr>
            </w:pPr>
            <w:del w:id="13743" w:author="Matyas Adam" w:date="2018-11-17T20:20:00Z">
              <w:r w:rsidRPr="00CE6017" w:rsidDel="002A76E1">
                <w:delText>Ing.</w:delText>
              </w:r>
              <w:r w:rsidDel="002A76E1">
                <w:delText>: 2009 UTB ve Zlíně,</w:delText>
              </w:r>
              <w:r w:rsidRPr="00CE6017" w:rsidDel="002A76E1">
                <w:delText xml:space="preserve"> Fakulta </w:delText>
              </w:r>
              <w:r w:rsidDel="002A76E1">
                <w:delText>aplikované informatiky</w:delText>
              </w:r>
              <w:r w:rsidRPr="00CE6017" w:rsidDel="002A76E1">
                <w:delText xml:space="preserve">, SO </w:delText>
              </w:r>
              <w:r w:rsidDel="002A76E1">
                <w:delText>bezpečnostní technologie, systémy a management</w:delText>
              </w:r>
              <w:r w:rsidRPr="00CE6017" w:rsidDel="002A76E1">
                <w:delText xml:space="preserve"> </w:delText>
              </w:r>
            </w:del>
          </w:p>
          <w:p w14:paraId="4939A8B8" w14:textId="77777777" w:rsidR="00E05AA8" w:rsidDel="002A76E1" w:rsidRDefault="00E05AA8" w:rsidP="00495DC8">
            <w:pPr>
              <w:rPr>
                <w:del w:id="13744" w:author="Matyas Adam" w:date="2018-11-17T20:20:00Z"/>
              </w:rPr>
            </w:pPr>
            <w:del w:id="13745" w:author="Matyas Adam" w:date="2018-11-17T20:20:00Z">
              <w:r w:rsidDel="002A76E1">
                <w:delText>Ph.D</w:delText>
              </w:r>
              <w:r w:rsidRPr="00CE6017" w:rsidDel="002A76E1">
                <w:delText>.</w:delText>
              </w:r>
              <w:r w:rsidDel="002A76E1">
                <w:delText>: 2017 UTB ve Zlíně,</w:delText>
              </w:r>
              <w:r w:rsidRPr="00CE6017" w:rsidDel="002A76E1">
                <w:delText xml:space="preserve"> Fakulta </w:delText>
              </w:r>
              <w:r w:rsidDel="002A76E1">
                <w:delText>aplikované informatiky</w:delText>
              </w:r>
              <w:r w:rsidRPr="00CE6017" w:rsidDel="002A76E1">
                <w:delText xml:space="preserve">, </w:delText>
              </w:r>
              <w:r w:rsidDel="002A76E1">
                <w:delText>Inženýrská informatika</w:delText>
              </w:r>
              <w:r w:rsidRPr="00CE6017" w:rsidDel="002A76E1">
                <w:delText xml:space="preserve"> </w:delText>
              </w:r>
            </w:del>
          </w:p>
          <w:p w14:paraId="440A731C" w14:textId="77777777" w:rsidR="00E05AA8" w:rsidRDefault="00E05AA8">
            <w:pPr>
              <w:rPr>
                <w:b/>
              </w:rPr>
              <w:pPrChange w:id="13746" w:author="Matyas Adam" w:date="2018-11-17T20:20:00Z">
                <w:pPr>
                  <w:jc w:val="both"/>
                </w:pPr>
              </w:pPrChange>
            </w:pPr>
          </w:p>
        </w:tc>
      </w:tr>
      <w:tr w:rsidR="00E05AA8" w14:paraId="7084A6C2" w14:textId="77777777" w:rsidTr="00495DC8">
        <w:tc>
          <w:tcPr>
            <w:tcW w:w="9859" w:type="dxa"/>
            <w:gridSpan w:val="11"/>
            <w:shd w:val="clear" w:color="auto" w:fill="F7CAAC"/>
          </w:tcPr>
          <w:p w14:paraId="67F9AD92" w14:textId="77777777" w:rsidR="00E05AA8" w:rsidRDefault="00E05AA8" w:rsidP="00495DC8">
            <w:pPr>
              <w:jc w:val="both"/>
              <w:rPr>
                <w:b/>
              </w:rPr>
            </w:pPr>
            <w:r>
              <w:rPr>
                <w:b/>
              </w:rPr>
              <w:t>Údaje o odborném působení od absolvování VŠ</w:t>
            </w:r>
          </w:p>
        </w:tc>
      </w:tr>
      <w:tr w:rsidR="00E05AA8" w14:paraId="3B916528" w14:textId="77777777" w:rsidTr="00495DC8">
        <w:trPr>
          <w:trHeight w:val="1090"/>
        </w:trPr>
        <w:tc>
          <w:tcPr>
            <w:tcW w:w="9859" w:type="dxa"/>
            <w:gridSpan w:val="11"/>
          </w:tcPr>
          <w:p w14:paraId="2BFE4FD2" w14:textId="77777777" w:rsidR="00E05AA8" w:rsidRDefault="00E05AA8" w:rsidP="00495DC8">
            <w:pPr>
              <w:jc w:val="both"/>
              <w:rPr>
                <w:ins w:id="13747" w:author="Matyas Adam" w:date="2018-11-17T20:21:00Z"/>
              </w:rPr>
            </w:pPr>
            <w:ins w:id="13748" w:author="Matyas Adam" w:date="2018-11-17T20:21:00Z">
              <w:r>
                <w:t>4/2017</w:t>
              </w:r>
              <w:r w:rsidRPr="00CE6017">
                <w:t xml:space="preserve"> </w:t>
              </w:r>
              <w:r>
                <w:t xml:space="preserve">- </w:t>
              </w:r>
              <w:r w:rsidRPr="00CE6017">
                <w:t>dosud: Fakulta logistiky a krizového řízení, UTB ve Zlíně, akademický pracovník</w:t>
              </w:r>
              <w:r>
                <w:t xml:space="preserve"> - odborný asistent</w:t>
              </w:r>
            </w:ins>
          </w:p>
          <w:p w14:paraId="56490221" w14:textId="77777777" w:rsidR="00E05AA8" w:rsidRDefault="00E05AA8" w:rsidP="00495DC8">
            <w:pPr>
              <w:jc w:val="both"/>
            </w:pPr>
            <w:r>
              <w:t>9/2012</w:t>
            </w:r>
            <w:r w:rsidRPr="00CE6017">
              <w:t xml:space="preserve"> –</w:t>
            </w:r>
            <w:r>
              <w:t xml:space="preserve"> 4/2017 </w:t>
            </w:r>
            <w:r w:rsidRPr="00CE6017">
              <w:t>: Fakulta logistiky a krizového řízení, UTB ve Zlíně, akademický pracovník</w:t>
            </w:r>
            <w:r>
              <w:t xml:space="preserve"> – asistent</w:t>
            </w:r>
          </w:p>
          <w:p w14:paraId="49E399D5" w14:textId="77777777" w:rsidR="00E05AA8" w:rsidRDefault="00E05AA8" w:rsidP="00495DC8">
            <w:pPr>
              <w:jc w:val="both"/>
            </w:pPr>
            <w:del w:id="13749" w:author="Matyas Adam" w:date="2018-11-17T20:21:00Z">
              <w:r w:rsidDel="002A76E1">
                <w:delText>4/2017</w:delText>
              </w:r>
              <w:r w:rsidRPr="00CE6017" w:rsidDel="002A76E1">
                <w:delText xml:space="preserve"> </w:delText>
              </w:r>
              <w:r w:rsidDel="002A76E1">
                <w:delText xml:space="preserve">- </w:delText>
              </w:r>
              <w:r w:rsidRPr="00CE6017" w:rsidDel="002A76E1">
                <w:delText>dosud: Fakulta logistiky a krizového řízení, UTB ve Zlíně, akademický pracovník</w:delText>
              </w:r>
              <w:r w:rsidDel="002A76E1">
                <w:delText xml:space="preserve"> - odborný asistent</w:delText>
              </w:r>
            </w:del>
          </w:p>
        </w:tc>
      </w:tr>
      <w:tr w:rsidR="00E05AA8" w14:paraId="36801EE1" w14:textId="77777777" w:rsidTr="00495DC8">
        <w:trPr>
          <w:trHeight w:val="250"/>
        </w:trPr>
        <w:tc>
          <w:tcPr>
            <w:tcW w:w="9859" w:type="dxa"/>
            <w:gridSpan w:val="11"/>
            <w:shd w:val="clear" w:color="auto" w:fill="F7CAAC"/>
          </w:tcPr>
          <w:p w14:paraId="53E29522" w14:textId="77777777" w:rsidR="00E05AA8" w:rsidRDefault="00E05AA8" w:rsidP="00495DC8">
            <w:pPr>
              <w:jc w:val="both"/>
            </w:pPr>
            <w:r>
              <w:rPr>
                <w:b/>
              </w:rPr>
              <w:t>Zkušenosti s vedením kvalifikačních a rigorózních prací</w:t>
            </w:r>
          </w:p>
        </w:tc>
      </w:tr>
      <w:tr w:rsidR="00E05AA8" w14:paraId="4742CE23" w14:textId="77777777" w:rsidTr="00495DC8">
        <w:trPr>
          <w:trHeight w:val="1105"/>
        </w:trPr>
        <w:tc>
          <w:tcPr>
            <w:tcW w:w="9859" w:type="dxa"/>
            <w:gridSpan w:val="11"/>
          </w:tcPr>
          <w:p w14:paraId="6C2D7C4C" w14:textId="77777777" w:rsidR="00E05AA8" w:rsidDel="002A76E1" w:rsidRDefault="00E05AA8" w:rsidP="00495DC8">
            <w:pPr>
              <w:jc w:val="both"/>
              <w:rPr>
                <w:del w:id="13750" w:author="Matyas Adam" w:date="2018-11-17T20:22:00Z"/>
              </w:rPr>
            </w:pPr>
            <w:del w:id="13751" w:author="Matyas Adam" w:date="2018-11-17T20:22:00Z">
              <w:r w:rsidDel="002A76E1">
                <w:delText>DP- vedoucí 4</w:delText>
              </w:r>
            </w:del>
          </w:p>
          <w:p w14:paraId="2806524B" w14:textId="77777777" w:rsidR="00E05AA8" w:rsidRPr="003460F8" w:rsidRDefault="00E05AA8" w:rsidP="00495DC8">
            <w:pPr>
              <w:jc w:val="both"/>
              <w:rPr>
                <w:ins w:id="13752" w:author="Matyas Adam" w:date="2018-11-17T20:22:00Z"/>
              </w:rPr>
            </w:pPr>
            <w:ins w:id="13753" w:author="Matyas Adam" w:date="2018-11-17T20:22:00Z">
              <w:r>
                <w:t>Bakalářské práce: 34</w:t>
              </w:r>
            </w:ins>
          </w:p>
          <w:p w14:paraId="158FC344" w14:textId="77777777" w:rsidR="00E05AA8" w:rsidRDefault="00E05AA8" w:rsidP="00495DC8">
            <w:pPr>
              <w:jc w:val="both"/>
            </w:pPr>
            <w:del w:id="13754" w:author="Matyas Adam" w:date="2018-11-17T20:22:00Z">
              <w:r w:rsidDel="002A76E1">
                <w:delText>BP vedoucí 34</w:delText>
              </w:r>
            </w:del>
            <w:ins w:id="13755" w:author="Matyas Adam" w:date="2018-11-17T20:21:00Z">
              <w:r>
                <w:t xml:space="preserve">Diplomové práce: </w:t>
              </w:r>
            </w:ins>
            <w:ins w:id="13756" w:author="Matyas Adam" w:date="2018-11-17T20:22:00Z">
              <w:r>
                <w:t>4</w:t>
              </w:r>
            </w:ins>
          </w:p>
        </w:tc>
      </w:tr>
      <w:tr w:rsidR="00E05AA8" w14:paraId="4BED25EB" w14:textId="77777777" w:rsidTr="00495DC8">
        <w:trPr>
          <w:cantSplit/>
        </w:trPr>
        <w:tc>
          <w:tcPr>
            <w:tcW w:w="3347" w:type="dxa"/>
            <w:gridSpan w:val="2"/>
            <w:tcBorders>
              <w:top w:val="single" w:sz="12" w:space="0" w:color="auto"/>
            </w:tcBorders>
            <w:shd w:val="clear" w:color="auto" w:fill="F7CAAC"/>
          </w:tcPr>
          <w:p w14:paraId="68EAE4A9" w14:textId="77777777" w:rsidR="00E05AA8" w:rsidRDefault="00E05AA8" w:rsidP="00495DC8">
            <w:pPr>
              <w:jc w:val="both"/>
            </w:pPr>
            <w:r>
              <w:rPr>
                <w:b/>
              </w:rPr>
              <w:t xml:space="preserve">Obor habilitačního řízení </w:t>
            </w:r>
          </w:p>
        </w:tc>
        <w:tc>
          <w:tcPr>
            <w:tcW w:w="2245" w:type="dxa"/>
            <w:gridSpan w:val="2"/>
            <w:tcBorders>
              <w:top w:val="single" w:sz="12" w:space="0" w:color="auto"/>
            </w:tcBorders>
            <w:shd w:val="clear" w:color="auto" w:fill="F7CAAC"/>
          </w:tcPr>
          <w:p w14:paraId="16532055" w14:textId="77777777" w:rsidR="00E05AA8" w:rsidRDefault="00E05AA8" w:rsidP="00495DC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E0C16CD" w14:textId="77777777" w:rsidR="00E05AA8" w:rsidRDefault="00E05AA8" w:rsidP="00495DC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0D3799D" w14:textId="77777777" w:rsidR="00E05AA8" w:rsidRDefault="00E05AA8" w:rsidP="00495DC8">
            <w:pPr>
              <w:jc w:val="both"/>
              <w:rPr>
                <w:b/>
              </w:rPr>
            </w:pPr>
            <w:r>
              <w:rPr>
                <w:b/>
              </w:rPr>
              <w:t>Ohlasy publikací</w:t>
            </w:r>
          </w:p>
        </w:tc>
      </w:tr>
      <w:tr w:rsidR="00E05AA8" w14:paraId="432256E2" w14:textId="77777777" w:rsidTr="00495DC8">
        <w:trPr>
          <w:cantSplit/>
        </w:trPr>
        <w:tc>
          <w:tcPr>
            <w:tcW w:w="3347" w:type="dxa"/>
            <w:gridSpan w:val="2"/>
          </w:tcPr>
          <w:p w14:paraId="63D496D1" w14:textId="77777777" w:rsidR="00E05AA8" w:rsidRDefault="00E05AA8" w:rsidP="00495DC8">
            <w:pPr>
              <w:jc w:val="both"/>
            </w:pPr>
          </w:p>
        </w:tc>
        <w:tc>
          <w:tcPr>
            <w:tcW w:w="2245" w:type="dxa"/>
            <w:gridSpan w:val="2"/>
          </w:tcPr>
          <w:p w14:paraId="6DAAAB30" w14:textId="77777777" w:rsidR="00E05AA8" w:rsidRDefault="00E05AA8" w:rsidP="00495DC8">
            <w:pPr>
              <w:jc w:val="both"/>
            </w:pPr>
          </w:p>
        </w:tc>
        <w:tc>
          <w:tcPr>
            <w:tcW w:w="2248" w:type="dxa"/>
            <w:gridSpan w:val="4"/>
            <w:tcBorders>
              <w:right w:val="single" w:sz="12" w:space="0" w:color="auto"/>
            </w:tcBorders>
          </w:tcPr>
          <w:p w14:paraId="4776336B" w14:textId="77777777" w:rsidR="00E05AA8" w:rsidRDefault="00E05AA8" w:rsidP="00495DC8">
            <w:pPr>
              <w:jc w:val="both"/>
            </w:pPr>
          </w:p>
        </w:tc>
        <w:tc>
          <w:tcPr>
            <w:tcW w:w="632" w:type="dxa"/>
            <w:tcBorders>
              <w:left w:val="single" w:sz="12" w:space="0" w:color="auto"/>
            </w:tcBorders>
            <w:shd w:val="clear" w:color="auto" w:fill="F7CAAC"/>
          </w:tcPr>
          <w:p w14:paraId="1C9F67C4" w14:textId="77777777" w:rsidR="00E05AA8" w:rsidRDefault="00E05AA8" w:rsidP="00495DC8">
            <w:pPr>
              <w:jc w:val="both"/>
            </w:pPr>
            <w:r>
              <w:rPr>
                <w:b/>
              </w:rPr>
              <w:t>WOS</w:t>
            </w:r>
          </w:p>
        </w:tc>
        <w:tc>
          <w:tcPr>
            <w:tcW w:w="693" w:type="dxa"/>
            <w:shd w:val="clear" w:color="auto" w:fill="F7CAAC"/>
          </w:tcPr>
          <w:p w14:paraId="2A5C8027" w14:textId="77777777" w:rsidR="00E05AA8" w:rsidRDefault="00E05AA8" w:rsidP="00495DC8">
            <w:pPr>
              <w:jc w:val="both"/>
              <w:rPr>
                <w:sz w:val="18"/>
              </w:rPr>
            </w:pPr>
            <w:r>
              <w:rPr>
                <w:b/>
                <w:sz w:val="18"/>
              </w:rPr>
              <w:t>Scopus</w:t>
            </w:r>
          </w:p>
        </w:tc>
        <w:tc>
          <w:tcPr>
            <w:tcW w:w="694" w:type="dxa"/>
            <w:shd w:val="clear" w:color="auto" w:fill="F7CAAC"/>
          </w:tcPr>
          <w:p w14:paraId="39AD299E" w14:textId="77777777" w:rsidR="00E05AA8" w:rsidRDefault="00E05AA8" w:rsidP="00495DC8">
            <w:pPr>
              <w:jc w:val="both"/>
            </w:pPr>
            <w:r>
              <w:rPr>
                <w:b/>
                <w:sz w:val="18"/>
              </w:rPr>
              <w:t>ostatní</w:t>
            </w:r>
          </w:p>
        </w:tc>
      </w:tr>
      <w:tr w:rsidR="00E05AA8" w14:paraId="2AC3321C" w14:textId="77777777" w:rsidTr="00495DC8">
        <w:trPr>
          <w:cantSplit/>
          <w:trHeight w:val="70"/>
        </w:trPr>
        <w:tc>
          <w:tcPr>
            <w:tcW w:w="3347" w:type="dxa"/>
            <w:gridSpan w:val="2"/>
            <w:shd w:val="clear" w:color="auto" w:fill="F7CAAC"/>
          </w:tcPr>
          <w:p w14:paraId="176BF6B1" w14:textId="77777777" w:rsidR="00E05AA8" w:rsidRDefault="00E05AA8" w:rsidP="00495DC8">
            <w:pPr>
              <w:jc w:val="both"/>
            </w:pPr>
            <w:r>
              <w:rPr>
                <w:b/>
              </w:rPr>
              <w:t>Obor jmenovacího řízení</w:t>
            </w:r>
          </w:p>
        </w:tc>
        <w:tc>
          <w:tcPr>
            <w:tcW w:w="2245" w:type="dxa"/>
            <w:gridSpan w:val="2"/>
            <w:shd w:val="clear" w:color="auto" w:fill="F7CAAC"/>
          </w:tcPr>
          <w:p w14:paraId="23E3AEEE" w14:textId="77777777" w:rsidR="00E05AA8" w:rsidRDefault="00E05AA8" w:rsidP="00495DC8">
            <w:pPr>
              <w:jc w:val="both"/>
            </w:pPr>
            <w:r>
              <w:rPr>
                <w:b/>
              </w:rPr>
              <w:t>Rok udělení hodnosti</w:t>
            </w:r>
          </w:p>
        </w:tc>
        <w:tc>
          <w:tcPr>
            <w:tcW w:w="2248" w:type="dxa"/>
            <w:gridSpan w:val="4"/>
            <w:tcBorders>
              <w:right w:val="single" w:sz="12" w:space="0" w:color="auto"/>
            </w:tcBorders>
            <w:shd w:val="clear" w:color="auto" w:fill="F7CAAC"/>
          </w:tcPr>
          <w:p w14:paraId="70BAB700" w14:textId="77777777" w:rsidR="00E05AA8" w:rsidRDefault="00E05AA8" w:rsidP="00495DC8">
            <w:pPr>
              <w:jc w:val="both"/>
            </w:pPr>
            <w:r>
              <w:rPr>
                <w:b/>
              </w:rPr>
              <w:t>Řízení konáno na VŠ</w:t>
            </w:r>
          </w:p>
        </w:tc>
        <w:tc>
          <w:tcPr>
            <w:tcW w:w="632" w:type="dxa"/>
            <w:vMerge w:val="restart"/>
            <w:tcBorders>
              <w:left w:val="single" w:sz="12" w:space="0" w:color="auto"/>
            </w:tcBorders>
          </w:tcPr>
          <w:p w14:paraId="460B7356" w14:textId="77777777" w:rsidR="00E05AA8" w:rsidRDefault="00E05AA8" w:rsidP="00495DC8">
            <w:pPr>
              <w:jc w:val="both"/>
              <w:rPr>
                <w:b/>
              </w:rPr>
            </w:pPr>
            <w:r>
              <w:rPr>
                <w:b/>
              </w:rPr>
              <w:t>2</w:t>
            </w:r>
          </w:p>
        </w:tc>
        <w:tc>
          <w:tcPr>
            <w:tcW w:w="693" w:type="dxa"/>
            <w:vMerge w:val="restart"/>
          </w:tcPr>
          <w:p w14:paraId="4054794B" w14:textId="77777777" w:rsidR="00E05AA8" w:rsidRDefault="00E05AA8" w:rsidP="00495DC8">
            <w:pPr>
              <w:jc w:val="both"/>
              <w:rPr>
                <w:b/>
              </w:rPr>
            </w:pPr>
            <w:r>
              <w:rPr>
                <w:b/>
              </w:rPr>
              <w:t>8</w:t>
            </w:r>
          </w:p>
        </w:tc>
        <w:tc>
          <w:tcPr>
            <w:tcW w:w="694" w:type="dxa"/>
            <w:vMerge w:val="restart"/>
          </w:tcPr>
          <w:p w14:paraId="03BDFDED" w14:textId="77777777" w:rsidR="00E05AA8" w:rsidRDefault="00E05AA8" w:rsidP="00495DC8">
            <w:pPr>
              <w:jc w:val="both"/>
              <w:rPr>
                <w:b/>
              </w:rPr>
            </w:pPr>
          </w:p>
        </w:tc>
      </w:tr>
      <w:tr w:rsidR="00E05AA8" w14:paraId="0A6BE6E1" w14:textId="77777777" w:rsidTr="00495DC8">
        <w:trPr>
          <w:trHeight w:val="205"/>
        </w:trPr>
        <w:tc>
          <w:tcPr>
            <w:tcW w:w="3347" w:type="dxa"/>
            <w:gridSpan w:val="2"/>
          </w:tcPr>
          <w:p w14:paraId="1D661AD0" w14:textId="77777777" w:rsidR="00E05AA8" w:rsidRDefault="00E05AA8" w:rsidP="00495DC8">
            <w:pPr>
              <w:jc w:val="both"/>
            </w:pPr>
          </w:p>
        </w:tc>
        <w:tc>
          <w:tcPr>
            <w:tcW w:w="2245" w:type="dxa"/>
            <w:gridSpan w:val="2"/>
          </w:tcPr>
          <w:p w14:paraId="711F71B4" w14:textId="77777777" w:rsidR="00E05AA8" w:rsidRDefault="00E05AA8" w:rsidP="00495DC8">
            <w:pPr>
              <w:jc w:val="both"/>
            </w:pPr>
          </w:p>
        </w:tc>
        <w:tc>
          <w:tcPr>
            <w:tcW w:w="2248" w:type="dxa"/>
            <w:gridSpan w:val="4"/>
            <w:tcBorders>
              <w:right w:val="single" w:sz="12" w:space="0" w:color="auto"/>
            </w:tcBorders>
          </w:tcPr>
          <w:p w14:paraId="5E5A05EB" w14:textId="77777777" w:rsidR="00E05AA8" w:rsidRDefault="00E05AA8" w:rsidP="00495DC8">
            <w:pPr>
              <w:jc w:val="both"/>
            </w:pPr>
          </w:p>
        </w:tc>
        <w:tc>
          <w:tcPr>
            <w:tcW w:w="632" w:type="dxa"/>
            <w:vMerge/>
            <w:tcBorders>
              <w:left w:val="single" w:sz="12" w:space="0" w:color="auto"/>
            </w:tcBorders>
            <w:vAlign w:val="center"/>
          </w:tcPr>
          <w:p w14:paraId="3EA1E834" w14:textId="77777777" w:rsidR="00E05AA8" w:rsidRDefault="00E05AA8" w:rsidP="00495DC8">
            <w:pPr>
              <w:rPr>
                <w:b/>
              </w:rPr>
            </w:pPr>
          </w:p>
        </w:tc>
        <w:tc>
          <w:tcPr>
            <w:tcW w:w="693" w:type="dxa"/>
            <w:vMerge/>
            <w:vAlign w:val="center"/>
          </w:tcPr>
          <w:p w14:paraId="6455F8F1" w14:textId="77777777" w:rsidR="00E05AA8" w:rsidRDefault="00E05AA8" w:rsidP="00495DC8">
            <w:pPr>
              <w:rPr>
                <w:b/>
              </w:rPr>
            </w:pPr>
          </w:p>
        </w:tc>
        <w:tc>
          <w:tcPr>
            <w:tcW w:w="694" w:type="dxa"/>
            <w:vMerge/>
            <w:vAlign w:val="center"/>
          </w:tcPr>
          <w:p w14:paraId="513C1E86" w14:textId="77777777" w:rsidR="00E05AA8" w:rsidRDefault="00E05AA8" w:rsidP="00495DC8">
            <w:pPr>
              <w:rPr>
                <w:b/>
              </w:rPr>
            </w:pPr>
          </w:p>
        </w:tc>
      </w:tr>
      <w:tr w:rsidR="00E05AA8" w14:paraId="5202F183" w14:textId="77777777" w:rsidTr="00495DC8">
        <w:tc>
          <w:tcPr>
            <w:tcW w:w="9859" w:type="dxa"/>
            <w:gridSpan w:val="11"/>
            <w:shd w:val="clear" w:color="auto" w:fill="F7CAAC"/>
          </w:tcPr>
          <w:p w14:paraId="6885044D" w14:textId="77777777" w:rsidR="00E05AA8" w:rsidRDefault="00E05AA8" w:rsidP="00495DC8">
            <w:pPr>
              <w:jc w:val="both"/>
              <w:rPr>
                <w:b/>
              </w:rPr>
            </w:pPr>
            <w:r>
              <w:rPr>
                <w:b/>
              </w:rPr>
              <w:t xml:space="preserve">Přehled o nejvýznamnější publikační a další tvůrčí činnosti nebo další profesní činnosti u odborníků z praxe vztahující se k zabezpečovaným předmětům </w:t>
            </w:r>
          </w:p>
        </w:tc>
      </w:tr>
      <w:tr w:rsidR="00E05AA8" w14:paraId="31FA4CC9" w14:textId="77777777" w:rsidTr="00495DC8">
        <w:trPr>
          <w:trHeight w:val="1962"/>
        </w:trPr>
        <w:tc>
          <w:tcPr>
            <w:tcW w:w="9859" w:type="dxa"/>
            <w:gridSpan w:val="11"/>
          </w:tcPr>
          <w:p w14:paraId="55F80BE0" w14:textId="77777777" w:rsidR="00E05AA8" w:rsidRDefault="00E05AA8">
            <w:pPr>
              <w:spacing w:after="60"/>
              <w:ind w:left="352" w:hanging="284"/>
              <w:jc w:val="both"/>
              <w:rPr>
                <w:b/>
              </w:rPr>
              <w:pPrChange w:id="13757" w:author="Matyas Adam" w:date="2018-11-17T20:22:00Z">
                <w:pPr>
                  <w:spacing w:after="60"/>
                  <w:jc w:val="both"/>
                </w:pPr>
              </w:pPrChange>
            </w:pPr>
            <w:r w:rsidRPr="00BE75E3">
              <w:rPr>
                <w:b/>
                <w:bCs/>
              </w:rPr>
              <w:t>RAK</w:t>
            </w:r>
            <w:r w:rsidRPr="00BE75E3">
              <w:rPr>
                <w:b/>
              </w:rPr>
              <w:t>, </w:t>
            </w:r>
            <w:del w:id="13758" w:author="Matyas Adam" w:date="2018-11-17T20:22:00Z">
              <w:r w:rsidRPr="00BE75E3" w:rsidDel="002A76E1">
                <w:rPr>
                  <w:b/>
                  <w:bCs/>
                </w:rPr>
                <w:delText xml:space="preserve">Jakub </w:delText>
              </w:r>
            </w:del>
            <w:ins w:id="13759" w:author="Matyas Adam" w:date="2018-11-17T20:22:00Z">
              <w:r w:rsidRPr="00BE75E3">
                <w:rPr>
                  <w:b/>
                  <w:bCs/>
                </w:rPr>
                <w:t>J</w:t>
              </w:r>
              <w:r>
                <w:rPr>
                  <w:b/>
                  <w:bCs/>
                </w:rPr>
                <w:t>.</w:t>
              </w:r>
              <w:r w:rsidRPr="00BE75E3">
                <w:rPr>
                  <w:b/>
                  <w:bCs/>
                </w:rPr>
                <w:t xml:space="preserve"> </w:t>
              </w:r>
            </w:ins>
            <w:r w:rsidRPr="00BE75E3">
              <w:rPr>
                <w:b/>
              </w:rPr>
              <w:t>(55 %),</w:t>
            </w:r>
            <w:r w:rsidRPr="007A5306">
              <w:t> </w:t>
            </w:r>
            <w:r w:rsidRPr="0063086B">
              <w:rPr>
                <w:bCs/>
              </w:rPr>
              <w:t xml:space="preserve"> SVOBODA</w:t>
            </w:r>
            <w:ins w:id="13760" w:author="Matyas Adam" w:date="2018-11-17T20:22:00Z">
              <w:r>
                <w:rPr>
                  <w:bCs/>
                </w:rPr>
                <w:t>,</w:t>
              </w:r>
            </w:ins>
            <w:r w:rsidRPr="0063086B">
              <w:rPr>
                <w:bCs/>
              </w:rPr>
              <w:t xml:space="preserve"> </w:t>
            </w:r>
            <w:del w:id="13761" w:author="Matyas Adam" w:date="2018-11-17T20:22:00Z">
              <w:r w:rsidRPr="0063086B" w:rsidDel="002A76E1">
                <w:rPr>
                  <w:bCs/>
                </w:rPr>
                <w:delText>Petr</w:delText>
              </w:r>
            </w:del>
            <w:ins w:id="13762" w:author="Matyas Adam" w:date="2018-11-17T20:22:00Z">
              <w:r w:rsidRPr="0063086B">
                <w:rPr>
                  <w:bCs/>
                </w:rPr>
                <w:t>P</w:t>
              </w:r>
              <w:r>
                <w:rPr>
                  <w:bCs/>
                </w:rPr>
                <w:t>.</w:t>
              </w:r>
            </w:ins>
            <w:r w:rsidRPr="0063086B">
              <w:rPr>
                <w:bCs/>
              </w:rPr>
              <w:t>, VICAR</w:t>
            </w:r>
            <w:ins w:id="13763" w:author="Matyas Adam" w:date="2018-11-17T20:22:00Z">
              <w:r>
                <w:rPr>
                  <w:bCs/>
                </w:rPr>
                <w:t>,</w:t>
              </w:r>
            </w:ins>
            <w:r w:rsidRPr="0063086B">
              <w:rPr>
                <w:bCs/>
              </w:rPr>
              <w:t xml:space="preserve"> </w:t>
            </w:r>
            <w:del w:id="13764" w:author="Matyas Adam" w:date="2018-11-17T20:22:00Z">
              <w:r w:rsidRPr="0063086B" w:rsidDel="002A76E1">
                <w:rPr>
                  <w:bCs/>
                </w:rPr>
                <w:delText>Dusan</w:delText>
              </w:r>
            </w:del>
            <w:ins w:id="13765" w:author="Matyas Adam" w:date="2018-11-17T20:22:00Z">
              <w:r w:rsidRPr="0063086B">
                <w:rPr>
                  <w:bCs/>
                </w:rPr>
                <w:t>D</w:t>
              </w:r>
              <w:r>
                <w:rPr>
                  <w:bCs/>
                </w:rPr>
                <w:t>.</w:t>
              </w:r>
            </w:ins>
            <w:r w:rsidRPr="0063086B">
              <w:rPr>
                <w:bCs/>
              </w:rPr>
              <w:t>, LOSEK</w:t>
            </w:r>
            <w:ins w:id="13766" w:author="Matyas Adam" w:date="2018-11-17T20:22:00Z">
              <w:r>
                <w:rPr>
                  <w:bCs/>
                </w:rPr>
                <w:t>,</w:t>
              </w:r>
            </w:ins>
            <w:r w:rsidRPr="0063086B">
              <w:rPr>
                <w:bCs/>
              </w:rPr>
              <w:t xml:space="preserve"> </w:t>
            </w:r>
            <w:del w:id="13767" w:author="Matyas Adam" w:date="2018-11-17T20:22:00Z">
              <w:r w:rsidRPr="0063086B" w:rsidDel="002A76E1">
                <w:rPr>
                  <w:bCs/>
                </w:rPr>
                <w:delText>Vaclav</w:delText>
              </w:r>
            </w:del>
            <w:ins w:id="13768" w:author="Matyas Adam" w:date="2018-11-17T20:22:00Z">
              <w:r w:rsidRPr="0063086B">
                <w:rPr>
                  <w:bCs/>
                </w:rPr>
                <w:t>V</w:t>
              </w:r>
              <w:r>
                <w:rPr>
                  <w:bCs/>
                </w:rPr>
                <w:t>.</w:t>
              </w:r>
            </w:ins>
            <w:r>
              <w:rPr>
                <w:bCs/>
              </w:rPr>
              <w:t xml:space="preserve">, </w:t>
            </w:r>
            <w:r w:rsidRPr="0063086B">
              <w:rPr>
                <w:bCs/>
              </w:rPr>
              <w:t xml:space="preserve">MICKA </w:t>
            </w:r>
            <w:del w:id="13769" w:author="Matyas Adam" w:date="2018-11-17T20:22:00Z">
              <w:r w:rsidRPr="0063086B" w:rsidDel="002A76E1">
                <w:rPr>
                  <w:bCs/>
                </w:rPr>
                <w:delText>Jan</w:delText>
              </w:r>
            </w:del>
            <w:ins w:id="13770" w:author="Matyas Adam" w:date="2018-11-17T20:22:00Z">
              <w:r w:rsidRPr="0063086B">
                <w:rPr>
                  <w:bCs/>
                </w:rPr>
                <w:t>J</w:t>
              </w:r>
            </w:ins>
            <w:r>
              <w:rPr>
                <w:bCs/>
              </w:rPr>
              <w:t xml:space="preserve">. </w:t>
            </w:r>
            <w:r w:rsidRPr="0063086B">
              <w:t>Risk Mapping using Spatial Fragmentation of the Risks in Uherské Hradiště</w:t>
            </w:r>
            <w:r w:rsidRPr="007A5306">
              <w:t>. </w:t>
            </w:r>
            <w:r w:rsidRPr="007A5306">
              <w:rPr>
                <w:i/>
                <w:iCs/>
              </w:rPr>
              <w:t>International Journal of Applied Engineering Research</w:t>
            </w:r>
            <w:r>
              <w:t xml:space="preserve">.  2017. roč. </w:t>
            </w:r>
            <w:r w:rsidRPr="00C1053D">
              <w:rPr>
                <w:b/>
              </w:rPr>
              <w:t>12</w:t>
            </w:r>
            <w:r>
              <w:t xml:space="preserve">,  č. </w:t>
            </w:r>
            <w:r w:rsidRPr="00C1053D">
              <w:rPr>
                <w:b/>
              </w:rPr>
              <w:t>23</w:t>
            </w:r>
            <w:r w:rsidRPr="007A5306">
              <w:t xml:space="preserve">, </w:t>
            </w:r>
            <w:r>
              <w:t>13718 – 13725</w:t>
            </w:r>
            <w:r w:rsidRPr="007A5306">
              <w:t>. ISSN 0973-4562.</w:t>
            </w:r>
          </w:p>
          <w:p w14:paraId="27EC6FB0" w14:textId="77777777" w:rsidR="00E05AA8" w:rsidRDefault="00E05AA8">
            <w:pPr>
              <w:spacing w:after="60"/>
              <w:ind w:left="352" w:hanging="284"/>
              <w:jc w:val="both"/>
              <w:pPrChange w:id="13771" w:author="Matyas Adam" w:date="2018-11-17T20:22:00Z">
                <w:pPr>
                  <w:spacing w:after="60"/>
                  <w:jc w:val="both"/>
                </w:pPr>
              </w:pPrChange>
            </w:pPr>
            <w:r w:rsidRPr="00BE75E3">
              <w:rPr>
                <w:b/>
              </w:rPr>
              <w:t>RAK, Jakub (65 %)</w:t>
            </w:r>
            <w:r w:rsidRPr="0063086B">
              <w:t>,</w:t>
            </w:r>
            <w:r w:rsidRPr="009023CF">
              <w:t xml:space="preserve"> </w:t>
            </w:r>
            <w:r>
              <w:t>LOŠEK</w:t>
            </w:r>
            <w:r w:rsidRPr="009023CF">
              <w:t xml:space="preserve">, </w:t>
            </w:r>
            <w:del w:id="13772" w:author="Matyas Adam" w:date="2018-11-17T20:23:00Z">
              <w:r w:rsidDel="002A76E1">
                <w:delText>Václav</w:delText>
              </w:r>
            </w:del>
            <w:ins w:id="13773" w:author="Matyas Adam" w:date="2018-11-17T20:23:00Z">
              <w:r>
                <w:t>V.</w:t>
              </w:r>
            </w:ins>
            <w:r w:rsidRPr="009023CF">
              <w:t xml:space="preserve">, </w:t>
            </w:r>
            <w:r>
              <w:t>SVOBODA</w:t>
            </w:r>
            <w:r w:rsidRPr="009023CF">
              <w:t xml:space="preserve">, </w:t>
            </w:r>
            <w:del w:id="13774" w:author="Matyas Adam" w:date="2018-11-17T20:23:00Z">
              <w:r w:rsidDel="002A76E1">
                <w:delText>Petr</w:delText>
              </w:r>
            </w:del>
            <w:ins w:id="13775" w:author="Matyas Adam" w:date="2018-11-17T20:23:00Z">
              <w:r>
                <w:t>P.</w:t>
              </w:r>
            </w:ins>
            <w:r w:rsidRPr="009023CF">
              <w:t>,</w:t>
            </w:r>
            <w:r>
              <w:t xml:space="preserve"> MIČKA, </w:t>
            </w:r>
            <w:del w:id="13776" w:author="Matyas Adam" w:date="2018-11-17T20:23:00Z">
              <w:r w:rsidDel="002A76E1">
                <w:delText>Jan</w:delText>
              </w:r>
            </w:del>
            <w:ins w:id="13777" w:author="Matyas Adam" w:date="2018-11-17T20:23:00Z">
              <w:r>
                <w:t>J.</w:t>
              </w:r>
            </w:ins>
            <w:r>
              <w:t>,</w:t>
            </w:r>
            <w:r w:rsidRPr="009023CF">
              <w:t xml:space="preserve"> </w:t>
            </w:r>
            <w:r>
              <w:t>BÁLINT</w:t>
            </w:r>
            <w:r w:rsidRPr="009023CF">
              <w:t xml:space="preserve">, </w:t>
            </w:r>
            <w:del w:id="13778" w:author="Matyas Adam" w:date="2018-11-17T20:23:00Z">
              <w:r w:rsidDel="002A76E1">
                <w:delText>Tomáš</w:delText>
              </w:r>
            </w:del>
            <w:ins w:id="13779" w:author="Matyas Adam" w:date="2018-11-17T20:23:00Z">
              <w:r>
                <w:t>T.</w:t>
              </w:r>
            </w:ins>
            <w:r w:rsidRPr="009023CF">
              <w:t xml:space="preserve">. </w:t>
            </w:r>
            <w:r>
              <w:t>Využití typizace panelových domů pro potřeby návrhu databáze objektů pro ukrytí obyvatelstva v uherském hradišti</w:t>
            </w:r>
            <w:r w:rsidRPr="009023CF">
              <w:t>. </w:t>
            </w:r>
            <w:r w:rsidRPr="009023CF">
              <w:rPr>
                <w:i/>
                <w:iCs/>
              </w:rPr>
              <w:t>The Science for Population Protection</w:t>
            </w:r>
            <w:r>
              <w:t xml:space="preserve">,. 2017. roč. </w:t>
            </w:r>
            <w:r w:rsidRPr="00C1053D">
              <w:rPr>
                <w:b/>
              </w:rPr>
              <w:t>9</w:t>
            </w:r>
            <w:r>
              <w:t xml:space="preserve">, č. </w:t>
            </w:r>
            <w:r w:rsidRPr="00C1053D">
              <w:rPr>
                <w:b/>
              </w:rPr>
              <w:t>2/2017</w:t>
            </w:r>
            <w:r>
              <w:t>.</w:t>
            </w:r>
            <w:r w:rsidRPr="009023CF">
              <w:t xml:space="preserve"> 1</w:t>
            </w:r>
            <w:r>
              <w:t xml:space="preserve"> – 9</w:t>
            </w:r>
            <w:r w:rsidRPr="009023CF">
              <w:t>. ISSN 1803-568X</w:t>
            </w:r>
          </w:p>
          <w:p w14:paraId="34856836" w14:textId="77777777" w:rsidR="00E05AA8" w:rsidRDefault="00E05AA8">
            <w:pPr>
              <w:spacing w:after="60"/>
              <w:ind w:left="352" w:hanging="284"/>
              <w:jc w:val="both"/>
              <w:pPrChange w:id="13780" w:author="Matyas Adam" w:date="2018-11-17T20:22:00Z">
                <w:pPr>
                  <w:spacing w:after="60"/>
                  <w:jc w:val="both"/>
                </w:pPr>
              </w:pPrChange>
            </w:pPr>
            <w:r w:rsidRPr="009023CF">
              <w:t xml:space="preserve">VIČAR, </w:t>
            </w:r>
            <w:del w:id="13781" w:author="Matyas Adam" w:date="2018-11-17T20:23:00Z">
              <w:r w:rsidRPr="009023CF" w:rsidDel="002A76E1">
                <w:delText>Dušan</w:delText>
              </w:r>
            </w:del>
            <w:ins w:id="13782" w:author="Matyas Adam" w:date="2018-11-17T20:23:00Z">
              <w:r w:rsidRPr="009023CF">
                <w:t>D</w:t>
              </w:r>
              <w:r>
                <w:t>.</w:t>
              </w:r>
            </w:ins>
            <w:r w:rsidRPr="009023CF">
              <w:t xml:space="preserve">, STROHMANDL, </w:t>
            </w:r>
            <w:del w:id="13783" w:author="Matyas Adam" w:date="2018-11-17T20:23:00Z">
              <w:r w:rsidRPr="009023CF" w:rsidDel="002A76E1">
                <w:delText>Jan</w:delText>
              </w:r>
            </w:del>
            <w:ins w:id="13784" w:author="Matyas Adam" w:date="2018-11-17T20:23:00Z">
              <w:r w:rsidRPr="009023CF">
                <w:t>J</w:t>
              </w:r>
              <w:r>
                <w:t>.</w:t>
              </w:r>
            </w:ins>
            <w:r w:rsidRPr="009023CF">
              <w:t xml:space="preserve">, PRINC, </w:t>
            </w:r>
            <w:del w:id="13785" w:author="Matyas Adam" w:date="2018-11-17T20:23:00Z">
              <w:r w:rsidRPr="009023CF" w:rsidDel="002A76E1">
                <w:delText>Ivan</w:delText>
              </w:r>
            </w:del>
            <w:ins w:id="13786" w:author="Matyas Adam" w:date="2018-11-17T20:23:00Z">
              <w:r w:rsidRPr="009023CF">
                <w:t>I</w:t>
              </w:r>
              <w:r>
                <w:t>.</w:t>
              </w:r>
            </w:ins>
            <w:r w:rsidRPr="009023CF">
              <w:t xml:space="preserve">, </w:t>
            </w:r>
            <w:r w:rsidRPr="001358BD">
              <w:rPr>
                <w:b/>
              </w:rPr>
              <w:t xml:space="preserve">RAK, </w:t>
            </w:r>
            <w:del w:id="13787" w:author="Matyas Adam" w:date="2018-11-17T20:23:00Z">
              <w:r w:rsidRPr="001358BD" w:rsidDel="002A76E1">
                <w:rPr>
                  <w:b/>
                </w:rPr>
                <w:delText>Jakub</w:delText>
              </w:r>
              <w:r w:rsidDel="002A76E1">
                <w:rPr>
                  <w:b/>
                </w:rPr>
                <w:delText xml:space="preserve"> </w:delText>
              </w:r>
            </w:del>
            <w:ins w:id="13788" w:author="Matyas Adam" w:date="2018-11-17T20:23:00Z">
              <w:r w:rsidRPr="001358BD">
                <w:rPr>
                  <w:b/>
                </w:rPr>
                <w:t>J</w:t>
              </w:r>
              <w:r>
                <w:rPr>
                  <w:b/>
                </w:rPr>
                <w:t xml:space="preserve">. </w:t>
              </w:r>
            </w:ins>
            <w:r>
              <w:t>(10 %)</w:t>
            </w:r>
            <w:r w:rsidRPr="009023CF">
              <w:t>, MAŠEK, Ivan, ULČÍKOVÁ, Danuše.</w:t>
            </w:r>
            <w:r>
              <w:t xml:space="preserve"> </w:t>
            </w:r>
            <w:r w:rsidRPr="009023CF">
              <w:t>Vzdělávání v oblasti bezpečnosti a ochrany obyvatelstva. </w:t>
            </w:r>
            <w:r w:rsidRPr="009023CF">
              <w:rPr>
                <w:i/>
                <w:iCs/>
              </w:rPr>
              <w:t>The Science for Population Protection</w:t>
            </w:r>
            <w:r>
              <w:rPr>
                <w:i/>
                <w:iCs/>
              </w:rPr>
              <w:t xml:space="preserve">. </w:t>
            </w:r>
            <w:r w:rsidRPr="00BE75E3">
              <w:rPr>
                <w:iCs/>
              </w:rPr>
              <w:t>2016.</w:t>
            </w:r>
            <w:r w:rsidRPr="009023CF">
              <w:t xml:space="preserve"> roč. </w:t>
            </w:r>
            <w:r w:rsidRPr="00C1053D">
              <w:rPr>
                <w:b/>
              </w:rPr>
              <w:t>8</w:t>
            </w:r>
            <w:r w:rsidRPr="009023CF">
              <w:t xml:space="preserve">, </w:t>
            </w:r>
            <w:r>
              <w:t xml:space="preserve"> </w:t>
            </w:r>
            <w:r w:rsidRPr="009023CF">
              <w:t xml:space="preserve">č. </w:t>
            </w:r>
            <w:r w:rsidRPr="00C1053D">
              <w:rPr>
                <w:b/>
              </w:rPr>
              <w:t>1/2016</w:t>
            </w:r>
            <w:r>
              <w:t xml:space="preserve">. </w:t>
            </w:r>
            <w:r w:rsidRPr="009023CF">
              <w:t xml:space="preserve"> 1-12. ISSN 1803-568X.</w:t>
            </w:r>
          </w:p>
          <w:p w14:paraId="7CFBBF13" w14:textId="77777777" w:rsidR="00E05AA8" w:rsidRDefault="00E05AA8">
            <w:pPr>
              <w:spacing w:after="60"/>
              <w:ind w:left="352" w:hanging="284"/>
              <w:jc w:val="both"/>
              <w:pPrChange w:id="13789" w:author="Matyas Adam" w:date="2018-11-17T20:22:00Z">
                <w:pPr>
                  <w:spacing w:after="60"/>
                  <w:jc w:val="both"/>
                </w:pPr>
              </w:pPrChange>
            </w:pPr>
            <w:r w:rsidRPr="009023CF">
              <w:t xml:space="preserve">SVOBODA, </w:t>
            </w:r>
            <w:del w:id="13790" w:author="Matyas Adam" w:date="2018-11-17T20:23:00Z">
              <w:r w:rsidRPr="009023CF" w:rsidDel="002A76E1">
                <w:delText>Petr</w:delText>
              </w:r>
            </w:del>
            <w:ins w:id="13791" w:author="Matyas Adam" w:date="2018-11-17T20:23:00Z">
              <w:r w:rsidRPr="009023CF">
                <w:t>P</w:t>
              </w:r>
              <w:r>
                <w:t>.</w:t>
              </w:r>
            </w:ins>
            <w:r w:rsidRPr="009023CF">
              <w:t xml:space="preserve">, </w:t>
            </w:r>
            <w:r w:rsidRPr="001358BD">
              <w:rPr>
                <w:b/>
              </w:rPr>
              <w:t xml:space="preserve">RAK, </w:t>
            </w:r>
            <w:del w:id="13792" w:author="Matyas Adam" w:date="2018-11-17T20:23:00Z">
              <w:r w:rsidRPr="001358BD" w:rsidDel="002A76E1">
                <w:rPr>
                  <w:b/>
                </w:rPr>
                <w:delText>Jakub</w:delText>
              </w:r>
              <w:r w:rsidDel="002A76E1">
                <w:rPr>
                  <w:b/>
                </w:rPr>
                <w:delText xml:space="preserve"> </w:delText>
              </w:r>
            </w:del>
            <w:ins w:id="13793" w:author="Matyas Adam" w:date="2018-11-17T20:23:00Z">
              <w:r w:rsidRPr="001358BD">
                <w:rPr>
                  <w:b/>
                </w:rPr>
                <w:t>J</w:t>
              </w:r>
              <w:r>
                <w:rPr>
                  <w:b/>
                </w:rPr>
                <w:t xml:space="preserve">. </w:t>
              </w:r>
            </w:ins>
            <w:r>
              <w:t>(30 %)</w:t>
            </w:r>
            <w:r w:rsidRPr="009023CF">
              <w:t>.</w:t>
            </w:r>
            <w:r>
              <w:t xml:space="preserve"> </w:t>
            </w:r>
            <w:r w:rsidRPr="009023CF">
              <w:t>Simulační technologie v průmyslu komerční bezpečnosti. In </w:t>
            </w:r>
            <w:r w:rsidRPr="009023CF">
              <w:rPr>
                <w:i/>
                <w:iCs/>
              </w:rPr>
              <w:t>Bezpečnostní technologie, systémy a management V.</w:t>
            </w:r>
            <w:r w:rsidRPr="009023CF">
              <w:t>. Zlín : VeRBuM</w:t>
            </w:r>
            <w:r>
              <w:t>.</w:t>
            </w:r>
            <w:r w:rsidRPr="009023CF">
              <w:t xml:space="preserve"> 80</w:t>
            </w:r>
            <w:r>
              <w:t xml:space="preserve"> –</w:t>
            </w:r>
            <w:r w:rsidRPr="009023CF">
              <w:t xml:space="preserve">91. </w:t>
            </w:r>
            <w:r>
              <w:t xml:space="preserve">2015. </w:t>
            </w:r>
            <w:r w:rsidRPr="009023CF">
              <w:t>ISBN 978-80-87500-67-5.</w:t>
            </w:r>
          </w:p>
          <w:p w14:paraId="60DE257A" w14:textId="77777777" w:rsidR="00E05AA8" w:rsidRDefault="00E05AA8">
            <w:pPr>
              <w:spacing w:after="60"/>
              <w:ind w:left="352" w:hanging="284"/>
              <w:jc w:val="both"/>
              <w:pPrChange w:id="13794" w:author="Matyas Adam" w:date="2018-11-17T20:22:00Z">
                <w:pPr>
                  <w:spacing w:after="60"/>
                  <w:jc w:val="both"/>
                </w:pPr>
              </w:pPrChange>
            </w:pPr>
            <w:r w:rsidRPr="009023CF">
              <w:t xml:space="preserve">TOMEK, </w:t>
            </w:r>
            <w:del w:id="13795" w:author="Matyas Adam" w:date="2018-11-17T20:23:00Z">
              <w:r w:rsidRPr="009023CF" w:rsidDel="002A76E1">
                <w:delText>Miroslav</w:delText>
              </w:r>
            </w:del>
            <w:ins w:id="13796" w:author="Matyas Adam" w:date="2018-11-17T20:23:00Z">
              <w:r w:rsidRPr="009023CF">
                <w:t>M</w:t>
              </w:r>
              <w:r>
                <w:t>.</w:t>
              </w:r>
            </w:ins>
            <w:r w:rsidRPr="009023CF">
              <w:t xml:space="preserve">, STROHMANDL, </w:t>
            </w:r>
            <w:del w:id="13797" w:author="Matyas Adam" w:date="2018-11-17T20:23:00Z">
              <w:r w:rsidRPr="009023CF" w:rsidDel="002A76E1">
                <w:delText>Jan</w:delText>
              </w:r>
            </w:del>
            <w:ins w:id="13798" w:author="Matyas Adam" w:date="2018-11-17T20:23:00Z">
              <w:r w:rsidRPr="009023CF">
                <w:t>J</w:t>
              </w:r>
              <w:r>
                <w:t>.</w:t>
              </w:r>
            </w:ins>
            <w:r w:rsidRPr="009023CF">
              <w:t xml:space="preserve">, </w:t>
            </w:r>
            <w:r w:rsidRPr="001358BD">
              <w:rPr>
                <w:b/>
              </w:rPr>
              <w:t xml:space="preserve">RAK, </w:t>
            </w:r>
            <w:del w:id="13799" w:author="Matyas Adam" w:date="2018-11-17T20:23:00Z">
              <w:r w:rsidRPr="001358BD" w:rsidDel="002A76E1">
                <w:rPr>
                  <w:b/>
                </w:rPr>
                <w:delText>Jakub</w:delText>
              </w:r>
              <w:r w:rsidDel="002A76E1">
                <w:rPr>
                  <w:b/>
                </w:rPr>
                <w:delText xml:space="preserve"> </w:delText>
              </w:r>
            </w:del>
            <w:ins w:id="13800" w:author="Matyas Adam" w:date="2018-11-17T20:23:00Z">
              <w:r w:rsidRPr="001358BD">
                <w:rPr>
                  <w:b/>
                </w:rPr>
                <w:t>J</w:t>
              </w:r>
              <w:r>
                <w:rPr>
                  <w:b/>
                </w:rPr>
                <w:t xml:space="preserve">. </w:t>
              </w:r>
            </w:ins>
            <w:r>
              <w:t>(20 %)</w:t>
            </w:r>
            <w:r w:rsidRPr="009023CF">
              <w:t>.</w:t>
            </w:r>
            <w:r>
              <w:t xml:space="preserve"> 2014.</w:t>
            </w:r>
            <w:r w:rsidRPr="009023CF">
              <w:t xml:space="preserve"> </w:t>
            </w:r>
            <w:r w:rsidRPr="00BE75E3">
              <w:rPr>
                <w:i/>
              </w:rPr>
              <w:t>Zásobování obyvatelstva pitnou vodou za mimořádných situací.</w:t>
            </w:r>
            <w:r w:rsidRPr="009023CF">
              <w:t xml:space="preserve"> Ostrava: Repronis Ostrava. 112s. ISBN 978-80-7454-462-0</w:t>
            </w:r>
            <w:r>
              <w:t>.</w:t>
            </w:r>
          </w:p>
          <w:p w14:paraId="4550909D" w14:textId="77777777" w:rsidR="00E05AA8" w:rsidDel="002A76E1" w:rsidRDefault="00E05AA8">
            <w:pPr>
              <w:spacing w:after="60"/>
              <w:ind w:left="352" w:hanging="284"/>
              <w:jc w:val="both"/>
              <w:rPr>
                <w:del w:id="13801" w:author="Matyas Adam" w:date="2018-11-17T20:24:00Z"/>
              </w:rPr>
              <w:pPrChange w:id="13802" w:author="Matyas Adam" w:date="2018-11-17T20:22:00Z">
                <w:pPr>
                  <w:spacing w:after="60"/>
                  <w:jc w:val="both"/>
                </w:pPr>
              </w:pPrChange>
            </w:pPr>
            <w:r w:rsidRPr="001358BD">
              <w:rPr>
                <w:b/>
              </w:rPr>
              <w:t xml:space="preserve">RAK, </w:t>
            </w:r>
            <w:del w:id="13803" w:author="Matyas Adam" w:date="2018-11-17T20:24:00Z">
              <w:r w:rsidRPr="001358BD" w:rsidDel="002A76E1">
                <w:rPr>
                  <w:b/>
                </w:rPr>
                <w:delText>Jakub</w:delText>
              </w:r>
              <w:r w:rsidDel="002A76E1">
                <w:rPr>
                  <w:b/>
                </w:rPr>
                <w:delText xml:space="preserve"> </w:delText>
              </w:r>
            </w:del>
            <w:ins w:id="13804" w:author="Matyas Adam" w:date="2018-11-17T20:24:00Z">
              <w:r w:rsidRPr="001358BD">
                <w:rPr>
                  <w:b/>
                </w:rPr>
                <w:t>J</w:t>
              </w:r>
              <w:r>
                <w:rPr>
                  <w:b/>
                </w:rPr>
                <w:t xml:space="preserve">. </w:t>
              </w:r>
            </w:ins>
            <w:r>
              <w:t>(90 %)</w:t>
            </w:r>
            <w:r w:rsidRPr="001358BD">
              <w:t xml:space="preserve">, SVOBODOVÁ, </w:t>
            </w:r>
            <w:del w:id="13805" w:author="Matyas Adam" w:date="2018-11-17T20:24:00Z">
              <w:r w:rsidRPr="001358BD" w:rsidDel="002A76E1">
                <w:delText>Blanka</w:delText>
              </w:r>
            </w:del>
            <w:ins w:id="13806" w:author="Matyas Adam" w:date="2018-11-17T20:24:00Z">
              <w:r w:rsidRPr="001358BD">
                <w:t>B</w:t>
              </w:r>
              <w:r>
                <w:t>.</w:t>
              </w:r>
            </w:ins>
            <w:del w:id="13807" w:author="Matyas Adam" w:date="2018-11-17T20:24:00Z">
              <w:r w:rsidRPr="001358BD" w:rsidDel="002A76E1">
                <w:delText>.</w:delText>
              </w:r>
            </w:del>
            <w:r w:rsidRPr="001358BD">
              <w:t xml:space="preserve"> Procesy ukrytí obyvatelstva z pohledu obcí se zaměřením na problematiku aplikace geografických informačních systémů. </w:t>
            </w:r>
            <w:r w:rsidRPr="001358BD">
              <w:rPr>
                <w:i/>
                <w:iCs/>
              </w:rPr>
              <w:t>Trilobit</w:t>
            </w:r>
            <w:r>
              <w:t>.</w:t>
            </w:r>
            <w:r w:rsidRPr="001358BD">
              <w:t xml:space="preserve"> 2014, č. </w:t>
            </w:r>
            <w:r w:rsidRPr="00C1053D">
              <w:rPr>
                <w:b/>
              </w:rPr>
              <w:t>2</w:t>
            </w:r>
            <w:r>
              <w:rPr>
                <w:b/>
              </w:rPr>
              <w:t>.</w:t>
            </w:r>
            <w:r w:rsidRPr="001358BD">
              <w:t xml:space="preserve"> ISSN 1804-1795</w:t>
            </w:r>
          </w:p>
          <w:p w14:paraId="3EC8A1F7" w14:textId="77777777" w:rsidR="00E05AA8" w:rsidRPr="008E57B7" w:rsidRDefault="00E05AA8">
            <w:pPr>
              <w:spacing w:after="60"/>
              <w:ind w:left="352" w:hanging="284"/>
              <w:jc w:val="both"/>
              <w:pPrChange w:id="13808" w:author="Matyas Adam" w:date="2018-11-17T20:24:00Z">
                <w:pPr>
                  <w:spacing w:after="60"/>
                  <w:jc w:val="both"/>
                </w:pPr>
              </w:pPrChange>
            </w:pPr>
          </w:p>
        </w:tc>
      </w:tr>
      <w:tr w:rsidR="00E05AA8" w14:paraId="129557A1" w14:textId="77777777" w:rsidTr="00495DC8">
        <w:trPr>
          <w:trHeight w:val="218"/>
        </w:trPr>
        <w:tc>
          <w:tcPr>
            <w:tcW w:w="9859" w:type="dxa"/>
            <w:gridSpan w:val="11"/>
            <w:shd w:val="clear" w:color="auto" w:fill="F7CAAC"/>
          </w:tcPr>
          <w:p w14:paraId="6A607C81" w14:textId="77777777" w:rsidR="00E05AA8" w:rsidRDefault="00E05AA8" w:rsidP="00495DC8">
            <w:pPr>
              <w:rPr>
                <w:b/>
              </w:rPr>
            </w:pPr>
            <w:r>
              <w:rPr>
                <w:b/>
              </w:rPr>
              <w:t>Působení v zahraničí</w:t>
            </w:r>
          </w:p>
        </w:tc>
      </w:tr>
      <w:tr w:rsidR="00E05AA8" w14:paraId="6D285F87" w14:textId="77777777" w:rsidTr="00495DC8">
        <w:trPr>
          <w:trHeight w:val="328"/>
        </w:trPr>
        <w:tc>
          <w:tcPr>
            <w:tcW w:w="9859" w:type="dxa"/>
            <w:gridSpan w:val="11"/>
          </w:tcPr>
          <w:p w14:paraId="064F6B26" w14:textId="77777777" w:rsidR="00E05AA8" w:rsidRDefault="00E05AA8" w:rsidP="00495DC8">
            <w:pPr>
              <w:jc w:val="both"/>
            </w:pPr>
            <w:r>
              <w:t xml:space="preserve">11/2012 -  </w:t>
            </w:r>
            <w:r w:rsidRPr="001B5C21">
              <w:t>University of the Peloponnese (Tripolis, Řecko)</w:t>
            </w:r>
            <w:r>
              <w:t xml:space="preserve">,  </w:t>
            </w:r>
            <w:r w:rsidRPr="001B5C21">
              <w:t>Faculty of Economy, Management and Informatics</w:t>
            </w:r>
            <w:r>
              <w:t xml:space="preserve"> </w:t>
            </w:r>
          </w:p>
          <w:p w14:paraId="2FCE3200" w14:textId="77777777" w:rsidR="00E05AA8" w:rsidRDefault="00E05AA8" w:rsidP="00495DC8">
            <w:pPr>
              <w:jc w:val="both"/>
            </w:pPr>
            <w:r>
              <w:t xml:space="preserve">9/2011 – 11/2011 -  </w:t>
            </w:r>
            <w:r w:rsidRPr="005B4A80">
              <w:t>University of Vigo (Vigo, Španělsko)</w:t>
            </w:r>
            <w:r>
              <w:t xml:space="preserve">,  </w:t>
            </w:r>
            <w:r w:rsidRPr="005B4A80">
              <w:t>ETSI Telecomunication</w:t>
            </w:r>
          </w:p>
          <w:p w14:paraId="1460EF63" w14:textId="77777777" w:rsidR="00E05AA8" w:rsidRDefault="00E05AA8" w:rsidP="00495DC8">
            <w:pPr>
              <w:jc w:val="both"/>
            </w:pPr>
            <w:r>
              <w:t>6/2011 -  Žilinská</w:t>
            </w:r>
            <w:r w:rsidRPr="005B4A80">
              <w:t xml:space="preserve"> univerzita v Žilině </w:t>
            </w:r>
            <w:r>
              <w:t xml:space="preserve"> (Žilina, Slovensko). </w:t>
            </w:r>
            <w:r w:rsidRPr="005B4A80">
              <w:t>Fakulta sp</w:t>
            </w:r>
            <w:r>
              <w:t xml:space="preserve">eciálného inženýrstva </w:t>
            </w:r>
          </w:p>
          <w:p w14:paraId="65CC6415" w14:textId="77777777" w:rsidR="00E05AA8" w:rsidRDefault="00E05AA8" w:rsidP="00495DC8">
            <w:pPr>
              <w:rPr>
                <w:b/>
              </w:rPr>
            </w:pPr>
          </w:p>
        </w:tc>
      </w:tr>
      <w:tr w:rsidR="00E05AA8" w14:paraId="4829BF50" w14:textId="77777777" w:rsidTr="00495DC8">
        <w:trPr>
          <w:cantSplit/>
          <w:trHeight w:val="470"/>
        </w:trPr>
        <w:tc>
          <w:tcPr>
            <w:tcW w:w="2518" w:type="dxa"/>
            <w:shd w:val="clear" w:color="auto" w:fill="F7CAAC"/>
          </w:tcPr>
          <w:p w14:paraId="40E5BF72" w14:textId="77777777" w:rsidR="00E05AA8" w:rsidRDefault="00E05AA8" w:rsidP="00495DC8">
            <w:pPr>
              <w:jc w:val="both"/>
              <w:rPr>
                <w:b/>
              </w:rPr>
            </w:pPr>
            <w:r>
              <w:rPr>
                <w:b/>
              </w:rPr>
              <w:t xml:space="preserve">Podpis </w:t>
            </w:r>
          </w:p>
        </w:tc>
        <w:tc>
          <w:tcPr>
            <w:tcW w:w="4536" w:type="dxa"/>
            <w:gridSpan w:val="5"/>
          </w:tcPr>
          <w:p w14:paraId="48EE4690" w14:textId="77777777" w:rsidR="00E05AA8" w:rsidRDefault="00E05AA8" w:rsidP="00495DC8">
            <w:pPr>
              <w:jc w:val="both"/>
            </w:pPr>
          </w:p>
        </w:tc>
        <w:tc>
          <w:tcPr>
            <w:tcW w:w="786" w:type="dxa"/>
            <w:gridSpan w:val="2"/>
            <w:shd w:val="clear" w:color="auto" w:fill="F7CAAC"/>
          </w:tcPr>
          <w:p w14:paraId="7815ED75" w14:textId="77777777" w:rsidR="00E05AA8" w:rsidRDefault="00E05AA8" w:rsidP="00495DC8">
            <w:pPr>
              <w:jc w:val="both"/>
            </w:pPr>
            <w:r>
              <w:rPr>
                <w:b/>
              </w:rPr>
              <w:t>datum</w:t>
            </w:r>
          </w:p>
        </w:tc>
        <w:tc>
          <w:tcPr>
            <w:tcW w:w="2019" w:type="dxa"/>
            <w:gridSpan w:val="3"/>
          </w:tcPr>
          <w:p w14:paraId="7C4397F6" w14:textId="77777777" w:rsidR="00E05AA8" w:rsidRDefault="00E05AA8" w:rsidP="00495DC8">
            <w:pPr>
              <w:jc w:val="both"/>
            </w:pPr>
          </w:p>
        </w:tc>
      </w:tr>
    </w:tbl>
    <w:p w14:paraId="049D3F27" w14:textId="77777777" w:rsidR="00E05AA8" w:rsidRDefault="00E05AA8"/>
    <w:p w14:paraId="2648CED7" w14:textId="77777777" w:rsidR="00AE6202" w:rsidRDefault="00AE6202">
      <w:pPr>
        <w:rPr>
          <w:ins w:id="13809" w:author="PS" w:date="2018-11-25T16:54:00Z"/>
        </w:rPr>
      </w:pPr>
    </w:p>
    <w:p w14:paraId="2D5BAE81" w14:textId="77777777" w:rsidR="00AE6202" w:rsidRDefault="00AE6202">
      <w:pPr>
        <w:spacing w:after="160" w:line="259" w:lineRule="auto"/>
        <w:rPr>
          <w:ins w:id="13810" w:author="PS" w:date="2018-11-25T16:54:00Z"/>
        </w:rPr>
      </w:pPr>
      <w:ins w:id="13811" w:author="PS" w:date="2018-11-25T16:54:00Z">
        <w:r>
          <w:br w:type="page"/>
        </w:r>
      </w:ins>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E6202" w14:paraId="58DC1B37" w14:textId="77777777" w:rsidTr="00AE6202">
        <w:trPr>
          <w:ins w:id="13812" w:author="PS" w:date="2018-11-25T16:55:00Z"/>
        </w:trPr>
        <w:tc>
          <w:tcPr>
            <w:tcW w:w="9859" w:type="dxa"/>
            <w:gridSpan w:val="11"/>
            <w:tcBorders>
              <w:bottom w:val="double" w:sz="4" w:space="0" w:color="auto"/>
            </w:tcBorders>
            <w:shd w:val="clear" w:color="auto" w:fill="BDD6EE"/>
          </w:tcPr>
          <w:p w14:paraId="6474332C" w14:textId="77777777" w:rsidR="00AE6202" w:rsidRDefault="00AE6202" w:rsidP="00AE6202">
            <w:pPr>
              <w:jc w:val="both"/>
              <w:rPr>
                <w:ins w:id="13813" w:author="PS" w:date="2018-11-25T16:55:00Z"/>
                <w:b/>
                <w:sz w:val="28"/>
              </w:rPr>
            </w:pPr>
            <w:ins w:id="13814" w:author="PS" w:date="2018-11-25T16:55:00Z">
              <w:r>
                <w:rPr>
                  <w:b/>
                  <w:sz w:val="28"/>
                </w:rPr>
                <w:t>C-I – Personální zabezpečení</w:t>
              </w:r>
            </w:ins>
          </w:p>
        </w:tc>
      </w:tr>
      <w:tr w:rsidR="00AE6202" w14:paraId="509ABCCA" w14:textId="77777777" w:rsidTr="00AE6202">
        <w:trPr>
          <w:ins w:id="13815" w:author="PS" w:date="2018-11-25T16:55:00Z"/>
        </w:trPr>
        <w:tc>
          <w:tcPr>
            <w:tcW w:w="2518" w:type="dxa"/>
            <w:tcBorders>
              <w:top w:val="double" w:sz="4" w:space="0" w:color="auto"/>
            </w:tcBorders>
            <w:shd w:val="clear" w:color="auto" w:fill="F7CAAC"/>
          </w:tcPr>
          <w:p w14:paraId="0F0CECF8" w14:textId="77777777" w:rsidR="00AE6202" w:rsidRDefault="00AE6202" w:rsidP="00AE6202">
            <w:pPr>
              <w:jc w:val="both"/>
              <w:rPr>
                <w:ins w:id="13816" w:author="PS" w:date="2018-11-25T16:55:00Z"/>
                <w:b/>
              </w:rPr>
            </w:pPr>
            <w:ins w:id="13817" w:author="PS" w:date="2018-11-25T16:55:00Z">
              <w:r>
                <w:rPr>
                  <w:b/>
                </w:rPr>
                <w:t>Vysoká škola</w:t>
              </w:r>
            </w:ins>
          </w:p>
        </w:tc>
        <w:tc>
          <w:tcPr>
            <w:tcW w:w="7341" w:type="dxa"/>
            <w:gridSpan w:val="10"/>
          </w:tcPr>
          <w:p w14:paraId="7DEB8D5A" w14:textId="063C77BF" w:rsidR="00AE6202" w:rsidRDefault="00AE6202" w:rsidP="00AE6202">
            <w:pPr>
              <w:jc w:val="both"/>
              <w:rPr>
                <w:ins w:id="13818" w:author="PS" w:date="2018-11-25T16:55:00Z"/>
              </w:rPr>
            </w:pPr>
            <w:ins w:id="13819" w:author="PS" w:date="2018-11-25T16:55:00Z">
              <w:r>
                <w:t>Univerzita Tomáše Bati ve Zlíně</w:t>
              </w:r>
            </w:ins>
          </w:p>
        </w:tc>
      </w:tr>
      <w:tr w:rsidR="00AE6202" w14:paraId="1993B5A4" w14:textId="77777777" w:rsidTr="00AE6202">
        <w:trPr>
          <w:ins w:id="13820" w:author="PS" w:date="2018-11-25T16:55:00Z"/>
        </w:trPr>
        <w:tc>
          <w:tcPr>
            <w:tcW w:w="2518" w:type="dxa"/>
            <w:shd w:val="clear" w:color="auto" w:fill="F7CAAC"/>
          </w:tcPr>
          <w:p w14:paraId="5B497E67" w14:textId="77777777" w:rsidR="00AE6202" w:rsidRDefault="00AE6202" w:rsidP="00AE6202">
            <w:pPr>
              <w:jc w:val="both"/>
              <w:rPr>
                <w:ins w:id="13821" w:author="PS" w:date="2018-11-25T16:55:00Z"/>
                <w:b/>
              </w:rPr>
            </w:pPr>
            <w:ins w:id="13822" w:author="PS" w:date="2018-11-25T16:55:00Z">
              <w:r>
                <w:rPr>
                  <w:b/>
                </w:rPr>
                <w:t>Součást vysoké školy</w:t>
              </w:r>
            </w:ins>
          </w:p>
        </w:tc>
        <w:tc>
          <w:tcPr>
            <w:tcW w:w="7341" w:type="dxa"/>
            <w:gridSpan w:val="10"/>
          </w:tcPr>
          <w:p w14:paraId="2D831A46" w14:textId="77777777" w:rsidR="00AE6202" w:rsidRDefault="00AE6202" w:rsidP="00AE6202">
            <w:pPr>
              <w:jc w:val="both"/>
              <w:rPr>
                <w:ins w:id="13823" w:author="PS" w:date="2018-11-25T16:55:00Z"/>
              </w:rPr>
            </w:pPr>
            <w:ins w:id="13824" w:author="PS" w:date="2018-11-25T16:55:00Z">
              <w:r>
                <w:t>Fakulta logistiky a krizového řízení</w:t>
              </w:r>
            </w:ins>
          </w:p>
        </w:tc>
      </w:tr>
      <w:tr w:rsidR="00AE6202" w14:paraId="0B12FCD4" w14:textId="77777777" w:rsidTr="00AE6202">
        <w:trPr>
          <w:ins w:id="13825" w:author="PS" w:date="2018-11-25T16:55:00Z"/>
        </w:trPr>
        <w:tc>
          <w:tcPr>
            <w:tcW w:w="2518" w:type="dxa"/>
            <w:shd w:val="clear" w:color="auto" w:fill="F7CAAC"/>
          </w:tcPr>
          <w:p w14:paraId="52AC0F9F" w14:textId="77777777" w:rsidR="00AE6202" w:rsidRDefault="00AE6202" w:rsidP="00AE6202">
            <w:pPr>
              <w:jc w:val="both"/>
              <w:rPr>
                <w:ins w:id="13826" w:author="PS" w:date="2018-11-25T16:55:00Z"/>
                <w:b/>
              </w:rPr>
            </w:pPr>
            <w:ins w:id="13827" w:author="PS" w:date="2018-11-25T16:55:00Z">
              <w:r>
                <w:rPr>
                  <w:b/>
                </w:rPr>
                <w:t>Název studijního programu</w:t>
              </w:r>
            </w:ins>
          </w:p>
        </w:tc>
        <w:tc>
          <w:tcPr>
            <w:tcW w:w="7341" w:type="dxa"/>
            <w:gridSpan w:val="10"/>
          </w:tcPr>
          <w:p w14:paraId="2DE025B3" w14:textId="77777777" w:rsidR="00AE6202" w:rsidRDefault="00AE6202" w:rsidP="00AE6202">
            <w:pPr>
              <w:jc w:val="both"/>
              <w:rPr>
                <w:ins w:id="13828" w:author="PS" w:date="2018-11-25T16:55:00Z"/>
              </w:rPr>
            </w:pPr>
            <w:ins w:id="13829" w:author="PS" w:date="2018-11-25T16:55:00Z">
              <w:r>
                <w:t>Environmentální bezpečnost</w:t>
              </w:r>
            </w:ins>
          </w:p>
        </w:tc>
      </w:tr>
      <w:tr w:rsidR="00AE6202" w14:paraId="1AB861CA" w14:textId="77777777" w:rsidTr="00AE6202">
        <w:trPr>
          <w:ins w:id="13830" w:author="PS" w:date="2018-11-25T16:55:00Z"/>
        </w:trPr>
        <w:tc>
          <w:tcPr>
            <w:tcW w:w="2518" w:type="dxa"/>
            <w:shd w:val="clear" w:color="auto" w:fill="F7CAAC"/>
          </w:tcPr>
          <w:p w14:paraId="7279F85A" w14:textId="77777777" w:rsidR="00AE6202" w:rsidRDefault="00AE6202" w:rsidP="00AE6202">
            <w:pPr>
              <w:jc w:val="both"/>
              <w:rPr>
                <w:ins w:id="13831" w:author="PS" w:date="2018-11-25T16:55:00Z"/>
                <w:b/>
              </w:rPr>
            </w:pPr>
            <w:ins w:id="13832" w:author="PS" w:date="2018-11-25T16:55:00Z">
              <w:r>
                <w:rPr>
                  <w:b/>
                </w:rPr>
                <w:t>Jméno a příjmení</w:t>
              </w:r>
            </w:ins>
          </w:p>
        </w:tc>
        <w:tc>
          <w:tcPr>
            <w:tcW w:w="4536" w:type="dxa"/>
            <w:gridSpan w:val="5"/>
          </w:tcPr>
          <w:p w14:paraId="4C397C65" w14:textId="77777777" w:rsidR="00AE6202" w:rsidRPr="00AE6202" w:rsidRDefault="00AE6202" w:rsidP="00AE6202">
            <w:pPr>
              <w:jc w:val="both"/>
              <w:rPr>
                <w:ins w:id="13833" w:author="PS" w:date="2018-11-25T16:55:00Z"/>
                <w:b/>
                <w:rPrChange w:id="13834" w:author="PS" w:date="2018-11-25T16:55:00Z">
                  <w:rPr>
                    <w:ins w:id="13835" w:author="PS" w:date="2018-11-25T16:55:00Z"/>
                  </w:rPr>
                </w:rPrChange>
              </w:rPr>
            </w:pPr>
            <w:ins w:id="13836" w:author="PS" w:date="2018-11-25T16:55:00Z">
              <w:r w:rsidRPr="00AE6202">
                <w:rPr>
                  <w:b/>
                  <w:rPrChange w:id="13837" w:author="PS" w:date="2018-11-25T16:55:00Z">
                    <w:rPr/>
                  </w:rPrChange>
                </w:rPr>
                <w:t>Vladimír Sedlařík</w:t>
              </w:r>
            </w:ins>
          </w:p>
        </w:tc>
        <w:tc>
          <w:tcPr>
            <w:tcW w:w="709" w:type="dxa"/>
            <w:shd w:val="clear" w:color="auto" w:fill="F7CAAC"/>
          </w:tcPr>
          <w:p w14:paraId="54661784" w14:textId="77777777" w:rsidR="00AE6202" w:rsidRDefault="00AE6202" w:rsidP="00AE6202">
            <w:pPr>
              <w:jc w:val="both"/>
              <w:rPr>
                <w:ins w:id="13838" w:author="PS" w:date="2018-11-25T16:55:00Z"/>
                <w:b/>
              </w:rPr>
            </w:pPr>
            <w:ins w:id="13839" w:author="PS" w:date="2018-11-25T16:55:00Z">
              <w:r>
                <w:rPr>
                  <w:b/>
                </w:rPr>
                <w:t>Tituly</w:t>
              </w:r>
            </w:ins>
          </w:p>
        </w:tc>
        <w:tc>
          <w:tcPr>
            <w:tcW w:w="2096" w:type="dxa"/>
            <w:gridSpan w:val="4"/>
          </w:tcPr>
          <w:p w14:paraId="6BA10136" w14:textId="77777777" w:rsidR="00AE6202" w:rsidRDefault="00AE6202" w:rsidP="00AE6202">
            <w:pPr>
              <w:jc w:val="both"/>
              <w:rPr>
                <w:ins w:id="13840" w:author="PS" w:date="2018-11-25T16:55:00Z"/>
              </w:rPr>
            </w:pPr>
            <w:ins w:id="13841" w:author="PS" w:date="2018-11-25T16:55:00Z">
              <w:r>
                <w:t>prof</w:t>
              </w:r>
              <w:r w:rsidRPr="0055222A">
                <w:t>., Ing., Ph.D.</w:t>
              </w:r>
            </w:ins>
          </w:p>
        </w:tc>
      </w:tr>
      <w:tr w:rsidR="00AE6202" w14:paraId="285A1443" w14:textId="77777777" w:rsidTr="00AE6202">
        <w:trPr>
          <w:ins w:id="13842" w:author="PS" w:date="2018-11-25T16:55:00Z"/>
        </w:trPr>
        <w:tc>
          <w:tcPr>
            <w:tcW w:w="2518" w:type="dxa"/>
            <w:shd w:val="clear" w:color="auto" w:fill="F7CAAC"/>
          </w:tcPr>
          <w:p w14:paraId="2E8C4EE3" w14:textId="77777777" w:rsidR="00AE6202" w:rsidRDefault="00AE6202" w:rsidP="00AE6202">
            <w:pPr>
              <w:jc w:val="both"/>
              <w:rPr>
                <w:ins w:id="13843" w:author="PS" w:date="2018-11-25T16:55:00Z"/>
                <w:b/>
              </w:rPr>
            </w:pPr>
            <w:ins w:id="13844" w:author="PS" w:date="2018-11-25T16:55:00Z">
              <w:r>
                <w:rPr>
                  <w:b/>
                </w:rPr>
                <w:t>Rok narození</w:t>
              </w:r>
            </w:ins>
          </w:p>
        </w:tc>
        <w:tc>
          <w:tcPr>
            <w:tcW w:w="829" w:type="dxa"/>
          </w:tcPr>
          <w:p w14:paraId="57BB1F66" w14:textId="77777777" w:rsidR="00AE6202" w:rsidRDefault="00AE6202" w:rsidP="00AE6202">
            <w:pPr>
              <w:jc w:val="both"/>
              <w:rPr>
                <w:ins w:id="13845" w:author="PS" w:date="2018-11-25T16:55:00Z"/>
              </w:rPr>
            </w:pPr>
            <w:ins w:id="13846" w:author="PS" w:date="2018-11-25T16:55:00Z">
              <w:r>
                <w:t>1980</w:t>
              </w:r>
            </w:ins>
          </w:p>
        </w:tc>
        <w:tc>
          <w:tcPr>
            <w:tcW w:w="1721" w:type="dxa"/>
            <w:shd w:val="clear" w:color="auto" w:fill="F7CAAC"/>
          </w:tcPr>
          <w:p w14:paraId="40B06A17" w14:textId="77777777" w:rsidR="00AE6202" w:rsidRDefault="00AE6202" w:rsidP="00AE6202">
            <w:pPr>
              <w:jc w:val="both"/>
              <w:rPr>
                <w:ins w:id="13847" w:author="PS" w:date="2018-11-25T16:55:00Z"/>
                <w:b/>
              </w:rPr>
            </w:pPr>
            <w:ins w:id="13848" w:author="PS" w:date="2018-11-25T16:55:00Z">
              <w:r>
                <w:rPr>
                  <w:b/>
                </w:rPr>
                <w:t>typ vztahu k VŠ</w:t>
              </w:r>
            </w:ins>
          </w:p>
        </w:tc>
        <w:tc>
          <w:tcPr>
            <w:tcW w:w="992" w:type="dxa"/>
            <w:gridSpan w:val="2"/>
          </w:tcPr>
          <w:p w14:paraId="4AE2CC9F" w14:textId="4D7D7A42" w:rsidR="00AE6202" w:rsidRPr="00AE6202" w:rsidRDefault="00AE6202" w:rsidP="00AE6202">
            <w:pPr>
              <w:jc w:val="both"/>
              <w:rPr>
                <w:ins w:id="13849" w:author="PS" w:date="2018-11-25T16:55:00Z"/>
                <w:i/>
                <w:rPrChange w:id="13850" w:author="PS" w:date="2018-11-25T16:56:00Z">
                  <w:rPr>
                    <w:ins w:id="13851" w:author="PS" w:date="2018-11-25T16:55:00Z"/>
                  </w:rPr>
                </w:rPrChange>
              </w:rPr>
            </w:pPr>
            <w:ins w:id="13852" w:author="PS" w:date="2018-11-25T16:56:00Z">
              <w:r w:rsidRPr="00AE6202">
                <w:rPr>
                  <w:i/>
                  <w:rPrChange w:id="13853" w:author="PS" w:date="2018-11-25T16:56:00Z">
                    <w:rPr/>
                  </w:rPrChange>
                </w:rPr>
                <w:t>pp.</w:t>
              </w:r>
            </w:ins>
          </w:p>
        </w:tc>
        <w:tc>
          <w:tcPr>
            <w:tcW w:w="994" w:type="dxa"/>
            <w:shd w:val="clear" w:color="auto" w:fill="F7CAAC"/>
          </w:tcPr>
          <w:p w14:paraId="79D0C88C" w14:textId="77777777" w:rsidR="00AE6202" w:rsidRDefault="00AE6202" w:rsidP="00AE6202">
            <w:pPr>
              <w:jc w:val="both"/>
              <w:rPr>
                <w:ins w:id="13854" w:author="PS" w:date="2018-11-25T16:55:00Z"/>
                <w:b/>
              </w:rPr>
            </w:pPr>
            <w:ins w:id="13855" w:author="PS" w:date="2018-11-25T16:55:00Z">
              <w:r>
                <w:rPr>
                  <w:b/>
                </w:rPr>
                <w:t>rozsah</w:t>
              </w:r>
            </w:ins>
          </w:p>
        </w:tc>
        <w:tc>
          <w:tcPr>
            <w:tcW w:w="709" w:type="dxa"/>
          </w:tcPr>
          <w:p w14:paraId="59AAAC6D" w14:textId="47169B6D" w:rsidR="00AE6202" w:rsidRDefault="00AE6202" w:rsidP="00AE6202">
            <w:pPr>
              <w:jc w:val="both"/>
              <w:rPr>
                <w:ins w:id="13856" w:author="PS" w:date="2018-11-25T16:55:00Z"/>
              </w:rPr>
            </w:pPr>
            <w:ins w:id="13857" w:author="PS" w:date="2018-11-25T16:56:00Z">
              <w:r>
                <w:t>40</w:t>
              </w:r>
            </w:ins>
          </w:p>
        </w:tc>
        <w:tc>
          <w:tcPr>
            <w:tcW w:w="709" w:type="dxa"/>
            <w:gridSpan w:val="2"/>
            <w:shd w:val="clear" w:color="auto" w:fill="F7CAAC"/>
          </w:tcPr>
          <w:p w14:paraId="03A5BE53" w14:textId="77777777" w:rsidR="00AE6202" w:rsidRDefault="00AE6202" w:rsidP="00AE6202">
            <w:pPr>
              <w:jc w:val="both"/>
              <w:rPr>
                <w:ins w:id="13858" w:author="PS" w:date="2018-11-25T16:55:00Z"/>
                <w:b/>
              </w:rPr>
            </w:pPr>
            <w:ins w:id="13859" w:author="PS" w:date="2018-11-25T16:55:00Z">
              <w:r>
                <w:rPr>
                  <w:b/>
                </w:rPr>
                <w:t>do kdy</w:t>
              </w:r>
            </w:ins>
          </w:p>
        </w:tc>
        <w:tc>
          <w:tcPr>
            <w:tcW w:w="1387" w:type="dxa"/>
            <w:gridSpan w:val="2"/>
          </w:tcPr>
          <w:p w14:paraId="088318C6" w14:textId="55CF9D77" w:rsidR="00AE6202" w:rsidRDefault="00AE6202">
            <w:pPr>
              <w:rPr>
                <w:ins w:id="13860" w:author="PS" w:date="2018-11-25T16:55:00Z"/>
              </w:rPr>
              <w:pPrChange w:id="13861" w:author="PS" w:date="2018-11-25T16:56:00Z">
                <w:pPr>
                  <w:jc w:val="both"/>
                </w:pPr>
              </w:pPrChange>
            </w:pPr>
            <w:ins w:id="13862" w:author="PS" w:date="2018-11-25T16:56:00Z">
              <w:r>
                <w:t>N</w:t>
              </w:r>
            </w:ins>
          </w:p>
        </w:tc>
      </w:tr>
      <w:tr w:rsidR="00AE6202" w14:paraId="08937293" w14:textId="77777777" w:rsidTr="00AE6202">
        <w:trPr>
          <w:ins w:id="13863" w:author="PS" w:date="2018-11-25T16:55:00Z"/>
        </w:trPr>
        <w:tc>
          <w:tcPr>
            <w:tcW w:w="5068" w:type="dxa"/>
            <w:gridSpan w:val="3"/>
            <w:shd w:val="clear" w:color="auto" w:fill="F7CAAC"/>
          </w:tcPr>
          <w:p w14:paraId="22C807E3" w14:textId="77777777" w:rsidR="00AE6202" w:rsidRDefault="00AE6202" w:rsidP="00AE6202">
            <w:pPr>
              <w:jc w:val="both"/>
              <w:rPr>
                <w:ins w:id="13864" w:author="PS" w:date="2018-11-25T16:55:00Z"/>
                <w:b/>
              </w:rPr>
            </w:pPr>
            <w:ins w:id="13865" w:author="PS" w:date="2018-11-25T16:55:00Z">
              <w:r>
                <w:rPr>
                  <w:b/>
                </w:rPr>
                <w:t>Typ vztahu na součásti VŠ, která uskutečňuje st. program</w:t>
              </w:r>
            </w:ins>
          </w:p>
        </w:tc>
        <w:tc>
          <w:tcPr>
            <w:tcW w:w="992" w:type="dxa"/>
            <w:gridSpan w:val="2"/>
          </w:tcPr>
          <w:p w14:paraId="6EE3561F" w14:textId="7CC66226" w:rsidR="00AE6202" w:rsidRDefault="00AE6202" w:rsidP="00AE6202">
            <w:pPr>
              <w:jc w:val="both"/>
              <w:rPr>
                <w:ins w:id="13866" w:author="PS" w:date="2018-11-25T16:55:00Z"/>
              </w:rPr>
            </w:pPr>
          </w:p>
        </w:tc>
        <w:tc>
          <w:tcPr>
            <w:tcW w:w="994" w:type="dxa"/>
            <w:shd w:val="clear" w:color="auto" w:fill="F7CAAC"/>
          </w:tcPr>
          <w:p w14:paraId="226BC81E" w14:textId="77777777" w:rsidR="00AE6202" w:rsidRDefault="00AE6202" w:rsidP="00AE6202">
            <w:pPr>
              <w:jc w:val="both"/>
              <w:rPr>
                <w:ins w:id="13867" w:author="PS" w:date="2018-11-25T16:55:00Z"/>
                <w:b/>
              </w:rPr>
            </w:pPr>
            <w:ins w:id="13868" w:author="PS" w:date="2018-11-25T16:55:00Z">
              <w:r>
                <w:rPr>
                  <w:b/>
                </w:rPr>
                <w:t>rozsah</w:t>
              </w:r>
            </w:ins>
          </w:p>
        </w:tc>
        <w:tc>
          <w:tcPr>
            <w:tcW w:w="709" w:type="dxa"/>
          </w:tcPr>
          <w:p w14:paraId="1BE8ED42" w14:textId="77777777" w:rsidR="00AE6202" w:rsidRDefault="00AE6202" w:rsidP="00AE6202">
            <w:pPr>
              <w:jc w:val="both"/>
              <w:rPr>
                <w:ins w:id="13869" w:author="PS" w:date="2018-11-25T16:55:00Z"/>
              </w:rPr>
            </w:pPr>
          </w:p>
        </w:tc>
        <w:tc>
          <w:tcPr>
            <w:tcW w:w="709" w:type="dxa"/>
            <w:gridSpan w:val="2"/>
            <w:shd w:val="clear" w:color="auto" w:fill="F7CAAC"/>
          </w:tcPr>
          <w:p w14:paraId="51E2C5F5" w14:textId="77777777" w:rsidR="00AE6202" w:rsidRDefault="00AE6202" w:rsidP="00AE6202">
            <w:pPr>
              <w:jc w:val="both"/>
              <w:rPr>
                <w:ins w:id="13870" w:author="PS" w:date="2018-11-25T16:55:00Z"/>
                <w:b/>
              </w:rPr>
            </w:pPr>
            <w:ins w:id="13871" w:author="PS" w:date="2018-11-25T16:55:00Z">
              <w:r>
                <w:rPr>
                  <w:b/>
                </w:rPr>
                <w:t>do kdy</w:t>
              </w:r>
            </w:ins>
          </w:p>
        </w:tc>
        <w:tc>
          <w:tcPr>
            <w:tcW w:w="1387" w:type="dxa"/>
            <w:gridSpan w:val="2"/>
          </w:tcPr>
          <w:p w14:paraId="03D11EB3" w14:textId="77777777" w:rsidR="00AE6202" w:rsidRDefault="00AE6202" w:rsidP="00AE6202">
            <w:pPr>
              <w:jc w:val="both"/>
              <w:rPr>
                <w:ins w:id="13872" w:author="PS" w:date="2018-11-25T16:55:00Z"/>
              </w:rPr>
            </w:pPr>
            <w:ins w:id="13873" w:author="PS" w:date="2018-11-25T16:55:00Z">
              <w:r>
                <w:t>„</w:t>
              </w:r>
            </w:ins>
          </w:p>
        </w:tc>
      </w:tr>
      <w:tr w:rsidR="00AE6202" w14:paraId="72DBEFE6" w14:textId="77777777" w:rsidTr="00AE6202">
        <w:trPr>
          <w:ins w:id="13874" w:author="PS" w:date="2018-11-25T16:55:00Z"/>
        </w:trPr>
        <w:tc>
          <w:tcPr>
            <w:tcW w:w="6060" w:type="dxa"/>
            <w:gridSpan w:val="5"/>
            <w:shd w:val="clear" w:color="auto" w:fill="F7CAAC"/>
          </w:tcPr>
          <w:p w14:paraId="1B9F3810" w14:textId="77777777" w:rsidR="00AE6202" w:rsidRDefault="00AE6202" w:rsidP="00AE6202">
            <w:pPr>
              <w:jc w:val="both"/>
              <w:rPr>
                <w:ins w:id="13875" w:author="PS" w:date="2018-11-25T16:55:00Z"/>
              </w:rPr>
            </w:pPr>
            <w:ins w:id="13876" w:author="PS" w:date="2018-11-25T16:55:00Z">
              <w:r>
                <w:rPr>
                  <w:b/>
                </w:rPr>
                <w:t>Další současná působení jako akademický pracovník na jiných VŠ</w:t>
              </w:r>
            </w:ins>
          </w:p>
        </w:tc>
        <w:tc>
          <w:tcPr>
            <w:tcW w:w="1703" w:type="dxa"/>
            <w:gridSpan w:val="2"/>
            <w:shd w:val="clear" w:color="auto" w:fill="F7CAAC"/>
          </w:tcPr>
          <w:p w14:paraId="46367C4D" w14:textId="77777777" w:rsidR="00AE6202" w:rsidRDefault="00AE6202" w:rsidP="00AE6202">
            <w:pPr>
              <w:jc w:val="both"/>
              <w:rPr>
                <w:ins w:id="13877" w:author="PS" w:date="2018-11-25T16:55:00Z"/>
                <w:b/>
              </w:rPr>
            </w:pPr>
            <w:ins w:id="13878" w:author="PS" w:date="2018-11-25T16:55:00Z">
              <w:r>
                <w:rPr>
                  <w:b/>
                </w:rPr>
                <w:t>typ prac. vztahu</w:t>
              </w:r>
            </w:ins>
          </w:p>
        </w:tc>
        <w:tc>
          <w:tcPr>
            <w:tcW w:w="2096" w:type="dxa"/>
            <w:gridSpan w:val="4"/>
            <w:shd w:val="clear" w:color="auto" w:fill="F7CAAC"/>
          </w:tcPr>
          <w:p w14:paraId="334B828B" w14:textId="77777777" w:rsidR="00AE6202" w:rsidRDefault="00AE6202" w:rsidP="00AE6202">
            <w:pPr>
              <w:jc w:val="both"/>
              <w:rPr>
                <w:ins w:id="13879" w:author="PS" w:date="2018-11-25T16:55:00Z"/>
                <w:b/>
              </w:rPr>
            </w:pPr>
            <w:ins w:id="13880" w:author="PS" w:date="2018-11-25T16:55:00Z">
              <w:r>
                <w:rPr>
                  <w:b/>
                </w:rPr>
                <w:t>rozsah</w:t>
              </w:r>
            </w:ins>
          </w:p>
        </w:tc>
      </w:tr>
      <w:tr w:rsidR="00AE6202" w14:paraId="31D5D8F1" w14:textId="77777777" w:rsidTr="00AE6202">
        <w:trPr>
          <w:ins w:id="13881" w:author="PS" w:date="2018-11-25T16:55:00Z"/>
        </w:trPr>
        <w:tc>
          <w:tcPr>
            <w:tcW w:w="6060" w:type="dxa"/>
            <w:gridSpan w:val="5"/>
          </w:tcPr>
          <w:p w14:paraId="7A8F4FD9" w14:textId="77777777" w:rsidR="00AE6202" w:rsidRDefault="00AE6202" w:rsidP="00AE6202">
            <w:pPr>
              <w:jc w:val="both"/>
              <w:rPr>
                <w:ins w:id="13882" w:author="PS" w:date="2018-11-25T16:55:00Z"/>
              </w:rPr>
            </w:pPr>
            <w:ins w:id="13883" w:author="PS" w:date="2018-11-25T16:55:00Z">
              <w:r>
                <w:t>ne</w:t>
              </w:r>
            </w:ins>
          </w:p>
        </w:tc>
        <w:tc>
          <w:tcPr>
            <w:tcW w:w="1703" w:type="dxa"/>
            <w:gridSpan w:val="2"/>
          </w:tcPr>
          <w:p w14:paraId="66F73D6D" w14:textId="77777777" w:rsidR="00AE6202" w:rsidRDefault="00AE6202" w:rsidP="00AE6202">
            <w:pPr>
              <w:jc w:val="both"/>
              <w:rPr>
                <w:ins w:id="13884" w:author="PS" w:date="2018-11-25T16:55:00Z"/>
              </w:rPr>
            </w:pPr>
          </w:p>
        </w:tc>
        <w:tc>
          <w:tcPr>
            <w:tcW w:w="2096" w:type="dxa"/>
            <w:gridSpan w:val="4"/>
          </w:tcPr>
          <w:p w14:paraId="35FC79B5" w14:textId="77777777" w:rsidR="00AE6202" w:rsidRDefault="00AE6202" w:rsidP="00AE6202">
            <w:pPr>
              <w:jc w:val="both"/>
              <w:rPr>
                <w:ins w:id="13885" w:author="PS" w:date="2018-11-25T16:55:00Z"/>
              </w:rPr>
            </w:pPr>
          </w:p>
        </w:tc>
      </w:tr>
      <w:tr w:rsidR="00AE6202" w14:paraId="46681F27" w14:textId="77777777" w:rsidTr="00AE6202">
        <w:trPr>
          <w:ins w:id="13886" w:author="PS" w:date="2018-11-25T16:55:00Z"/>
        </w:trPr>
        <w:tc>
          <w:tcPr>
            <w:tcW w:w="6060" w:type="dxa"/>
            <w:gridSpan w:val="5"/>
          </w:tcPr>
          <w:p w14:paraId="73F05443" w14:textId="77777777" w:rsidR="00AE6202" w:rsidRDefault="00AE6202" w:rsidP="00AE6202">
            <w:pPr>
              <w:jc w:val="both"/>
              <w:rPr>
                <w:ins w:id="13887" w:author="PS" w:date="2018-11-25T16:55:00Z"/>
              </w:rPr>
            </w:pPr>
          </w:p>
        </w:tc>
        <w:tc>
          <w:tcPr>
            <w:tcW w:w="1703" w:type="dxa"/>
            <w:gridSpan w:val="2"/>
          </w:tcPr>
          <w:p w14:paraId="65DD8FD0" w14:textId="77777777" w:rsidR="00AE6202" w:rsidRDefault="00AE6202" w:rsidP="00AE6202">
            <w:pPr>
              <w:jc w:val="both"/>
              <w:rPr>
                <w:ins w:id="13888" w:author="PS" w:date="2018-11-25T16:55:00Z"/>
              </w:rPr>
            </w:pPr>
          </w:p>
        </w:tc>
        <w:tc>
          <w:tcPr>
            <w:tcW w:w="2096" w:type="dxa"/>
            <w:gridSpan w:val="4"/>
          </w:tcPr>
          <w:p w14:paraId="7FE319F7" w14:textId="77777777" w:rsidR="00AE6202" w:rsidRDefault="00AE6202" w:rsidP="00AE6202">
            <w:pPr>
              <w:jc w:val="both"/>
              <w:rPr>
                <w:ins w:id="13889" w:author="PS" w:date="2018-11-25T16:55:00Z"/>
              </w:rPr>
            </w:pPr>
          </w:p>
        </w:tc>
      </w:tr>
      <w:tr w:rsidR="00AE6202" w14:paraId="277746EE" w14:textId="77777777" w:rsidTr="00AE6202">
        <w:trPr>
          <w:ins w:id="13890" w:author="PS" w:date="2018-11-25T16:55:00Z"/>
        </w:trPr>
        <w:tc>
          <w:tcPr>
            <w:tcW w:w="6060" w:type="dxa"/>
            <w:gridSpan w:val="5"/>
          </w:tcPr>
          <w:p w14:paraId="237FEFEA" w14:textId="77777777" w:rsidR="00AE6202" w:rsidRDefault="00AE6202" w:rsidP="00AE6202">
            <w:pPr>
              <w:jc w:val="both"/>
              <w:rPr>
                <w:ins w:id="13891" w:author="PS" w:date="2018-11-25T16:55:00Z"/>
              </w:rPr>
            </w:pPr>
          </w:p>
        </w:tc>
        <w:tc>
          <w:tcPr>
            <w:tcW w:w="1703" w:type="dxa"/>
            <w:gridSpan w:val="2"/>
          </w:tcPr>
          <w:p w14:paraId="7E23A830" w14:textId="77777777" w:rsidR="00AE6202" w:rsidRDefault="00AE6202" w:rsidP="00AE6202">
            <w:pPr>
              <w:jc w:val="both"/>
              <w:rPr>
                <w:ins w:id="13892" w:author="PS" w:date="2018-11-25T16:55:00Z"/>
              </w:rPr>
            </w:pPr>
          </w:p>
        </w:tc>
        <w:tc>
          <w:tcPr>
            <w:tcW w:w="2096" w:type="dxa"/>
            <w:gridSpan w:val="4"/>
          </w:tcPr>
          <w:p w14:paraId="38F844E1" w14:textId="77777777" w:rsidR="00AE6202" w:rsidRDefault="00AE6202" w:rsidP="00AE6202">
            <w:pPr>
              <w:jc w:val="both"/>
              <w:rPr>
                <w:ins w:id="13893" w:author="PS" w:date="2018-11-25T16:55:00Z"/>
              </w:rPr>
            </w:pPr>
          </w:p>
        </w:tc>
      </w:tr>
      <w:tr w:rsidR="00AE6202" w14:paraId="2981CD52" w14:textId="77777777" w:rsidTr="00AE6202">
        <w:trPr>
          <w:ins w:id="13894" w:author="PS" w:date="2018-11-25T16:55:00Z"/>
        </w:trPr>
        <w:tc>
          <w:tcPr>
            <w:tcW w:w="6060" w:type="dxa"/>
            <w:gridSpan w:val="5"/>
          </w:tcPr>
          <w:p w14:paraId="25E8CE1D" w14:textId="77777777" w:rsidR="00AE6202" w:rsidRDefault="00AE6202" w:rsidP="00AE6202">
            <w:pPr>
              <w:jc w:val="both"/>
              <w:rPr>
                <w:ins w:id="13895" w:author="PS" w:date="2018-11-25T16:55:00Z"/>
              </w:rPr>
            </w:pPr>
          </w:p>
        </w:tc>
        <w:tc>
          <w:tcPr>
            <w:tcW w:w="1703" w:type="dxa"/>
            <w:gridSpan w:val="2"/>
          </w:tcPr>
          <w:p w14:paraId="6F37E41B" w14:textId="77777777" w:rsidR="00AE6202" w:rsidRDefault="00AE6202" w:rsidP="00AE6202">
            <w:pPr>
              <w:jc w:val="both"/>
              <w:rPr>
                <w:ins w:id="13896" w:author="PS" w:date="2018-11-25T16:55:00Z"/>
              </w:rPr>
            </w:pPr>
          </w:p>
        </w:tc>
        <w:tc>
          <w:tcPr>
            <w:tcW w:w="2096" w:type="dxa"/>
            <w:gridSpan w:val="4"/>
          </w:tcPr>
          <w:p w14:paraId="4E36DB24" w14:textId="77777777" w:rsidR="00AE6202" w:rsidRDefault="00AE6202" w:rsidP="00AE6202">
            <w:pPr>
              <w:jc w:val="both"/>
              <w:rPr>
                <w:ins w:id="13897" w:author="PS" w:date="2018-11-25T16:55:00Z"/>
              </w:rPr>
            </w:pPr>
          </w:p>
        </w:tc>
      </w:tr>
      <w:tr w:rsidR="00AE6202" w14:paraId="08E76A44" w14:textId="77777777" w:rsidTr="00AE6202">
        <w:trPr>
          <w:ins w:id="13898" w:author="PS" w:date="2018-11-25T16:55:00Z"/>
        </w:trPr>
        <w:tc>
          <w:tcPr>
            <w:tcW w:w="9859" w:type="dxa"/>
            <w:gridSpan w:val="11"/>
            <w:shd w:val="clear" w:color="auto" w:fill="F7CAAC"/>
          </w:tcPr>
          <w:p w14:paraId="73AE8313" w14:textId="77777777" w:rsidR="00AE6202" w:rsidRDefault="00AE6202" w:rsidP="00AE6202">
            <w:pPr>
              <w:jc w:val="both"/>
              <w:rPr>
                <w:ins w:id="13899" w:author="PS" w:date="2018-11-25T16:55:00Z"/>
              </w:rPr>
            </w:pPr>
            <w:ins w:id="13900" w:author="PS" w:date="2018-11-25T16:55:00Z">
              <w:r>
                <w:rPr>
                  <w:b/>
                </w:rPr>
                <w:t>Předměty příslušného studijního programu a způsob zapojení do jejich výuky, příp. další zapojení do uskutečňování studijního programu</w:t>
              </w:r>
            </w:ins>
          </w:p>
        </w:tc>
      </w:tr>
      <w:tr w:rsidR="00AE6202" w14:paraId="1A8C632A" w14:textId="77777777" w:rsidTr="00AE6202">
        <w:trPr>
          <w:trHeight w:val="1118"/>
          <w:ins w:id="13901" w:author="PS" w:date="2018-11-25T16:55:00Z"/>
        </w:trPr>
        <w:tc>
          <w:tcPr>
            <w:tcW w:w="9859" w:type="dxa"/>
            <w:gridSpan w:val="11"/>
            <w:tcBorders>
              <w:top w:val="nil"/>
            </w:tcBorders>
          </w:tcPr>
          <w:p w14:paraId="30E457A5" w14:textId="77777777" w:rsidR="00AE6202" w:rsidRDefault="00AE6202" w:rsidP="00AE6202">
            <w:pPr>
              <w:jc w:val="both"/>
              <w:rPr>
                <w:ins w:id="13902" w:author="PS" w:date="2018-11-25T16:55:00Z"/>
              </w:rPr>
            </w:pPr>
            <w:ins w:id="13903" w:author="PS" w:date="2018-11-25T16:55:00Z">
              <w:r>
                <w:t>Úvod do studia environmentálních rizik – garant, přednášející, cvičící</w:t>
              </w:r>
            </w:ins>
          </w:p>
          <w:p w14:paraId="43031D79" w14:textId="77777777" w:rsidR="00AE6202" w:rsidRDefault="00AE6202" w:rsidP="00AE6202">
            <w:pPr>
              <w:jc w:val="both"/>
              <w:rPr>
                <w:ins w:id="13904" w:author="PS" w:date="2018-11-25T16:55:00Z"/>
              </w:rPr>
            </w:pPr>
            <w:ins w:id="13905" w:author="PS" w:date="2018-11-25T16:55:00Z">
              <w:r>
                <w:t>Environmentální toxikologie - garant, přednášející, cvičící</w:t>
              </w:r>
            </w:ins>
          </w:p>
          <w:p w14:paraId="698E7E33" w14:textId="77777777" w:rsidR="00AE6202" w:rsidRDefault="00AE6202" w:rsidP="00AE6202">
            <w:pPr>
              <w:jc w:val="both"/>
              <w:rPr>
                <w:ins w:id="13906" w:author="PS" w:date="2018-11-25T16:55:00Z"/>
              </w:rPr>
            </w:pPr>
            <w:ins w:id="13907" w:author="PS" w:date="2018-11-25T16:55:00Z">
              <w:r>
                <w:t>Environmental hazards and health - garant, přednášející, cvičící</w:t>
              </w:r>
            </w:ins>
          </w:p>
        </w:tc>
      </w:tr>
      <w:tr w:rsidR="00AE6202" w14:paraId="1F9DA1BE" w14:textId="77777777" w:rsidTr="00AE6202">
        <w:trPr>
          <w:ins w:id="13908" w:author="PS" w:date="2018-11-25T16:55:00Z"/>
        </w:trPr>
        <w:tc>
          <w:tcPr>
            <w:tcW w:w="9859" w:type="dxa"/>
            <w:gridSpan w:val="11"/>
            <w:shd w:val="clear" w:color="auto" w:fill="F7CAAC"/>
          </w:tcPr>
          <w:p w14:paraId="16C506AC" w14:textId="77777777" w:rsidR="00AE6202" w:rsidRDefault="00AE6202" w:rsidP="00AE6202">
            <w:pPr>
              <w:rPr>
                <w:ins w:id="13909" w:author="PS" w:date="2018-11-25T16:55:00Z"/>
              </w:rPr>
            </w:pPr>
            <w:ins w:id="13910" w:author="PS" w:date="2018-11-25T16:55:00Z">
              <w:r>
                <w:rPr>
                  <w:b/>
                </w:rPr>
                <w:t xml:space="preserve">Údaje o vzdělání na VŠ </w:t>
              </w:r>
            </w:ins>
          </w:p>
        </w:tc>
      </w:tr>
      <w:tr w:rsidR="00AE6202" w14:paraId="32A30CBF" w14:textId="77777777" w:rsidTr="00AE6202">
        <w:trPr>
          <w:trHeight w:val="1055"/>
          <w:ins w:id="13911" w:author="PS" w:date="2018-11-25T16:55:00Z"/>
        </w:trPr>
        <w:tc>
          <w:tcPr>
            <w:tcW w:w="9859" w:type="dxa"/>
            <w:gridSpan w:val="11"/>
          </w:tcPr>
          <w:p w14:paraId="7D52C4C5" w14:textId="77777777" w:rsidR="00AE6202" w:rsidRPr="0055222A" w:rsidRDefault="00AE6202" w:rsidP="00AE6202">
            <w:pPr>
              <w:ind w:left="322" w:hanging="322"/>
              <w:rPr>
                <w:ins w:id="13912" w:author="PS" w:date="2018-11-25T16:55:00Z"/>
              </w:rPr>
            </w:pPr>
            <w:ins w:id="13913" w:author="PS" w:date="2018-11-25T16:55:00Z">
              <w:r>
                <w:t>2017: Univerzita Pardubice, profesorské řízení v oboru Technologie organických látek, prof.</w:t>
              </w:r>
            </w:ins>
          </w:p>
          <w:p w14:paraId="6B53B618" w14:textId="77777777" w:rsidR="00AE6202" w:rsidRDefault="00AE6202" w:rsidP="00AE6202">
            <w:pPr>
              <w:ind w:left="322" w:hanging="322"/>
              <w:rPr>
                <w:ins w:id="13914" w:author="PS" w:date="2018-11-25T16:55:00Z"/>
              </w:rPr>
            </w:pPr>
            <w:ins w:id="13915" w:author="PS" w:date="2018-11-25T16:55:00Z">
              <w:r>
                <w:t xml:space="preserve">2011: </w:t>
              </w:r>
              <w:r w:rsidRPr="0055222A">
                <w:t>Univerzita Tomáše Bati ve Zlíně, Fakulta technologická, habilitace v oboru Technologie makromolekulárních látek, doc.</w:t>
              </w:r>
            </w:ins>
          </w:p>
          <w:p w14:paraId="057DB2BB" w14:textId="77777777" w:rsidR="00AE6202" w:rsidRDefault="00AE6202" w:rsidP="00AE6202">
            <w:pPr>
              <w:ind w:left="322" w:hanging="322"/>
              <w:rPr>
                <w:ins w:id="13916" w:author="PS" w:date="2018-11-25T16:55:00Z"/>
              </w:rPr>
            </w:pPr>
            <w:ins w:id="13917" w:author="PS" w:date="2018-11-25T16:55:00Z">
              <w:r w:rsidRPr="0055222A">
                <w:t xml:space="preserve">2003 – 2006: Univerzita Tomáše Bati ve Zlíně, Fakulta technologická, Technologie </w:t>
              </w:r>
              <w:r>
                <w:t>makromolekulárních látek, Ph.D.</w:t>
              </w:r>
            </w:ins>
          </w:p>
          <w:p w14:paraId="423E54B9" w14:textId="77777777" w:rsidR="00AE6202" w:rsidRPr="0055222A" w:rsidRDefault="00AE6202" w:rsidP="00AE6202">
            <w:pPr>
              <w:ind w:left="322" w:hanging="322"/>
              <w:rPr>
                <w:ins w:id="13918" w:author="PS" w:date="2018-11-25T16:55:00Z"/>
              </w:rPr>
            </w:pPr>
            <w:ins w:id="13919" w:author="PS" w:date="2018-11-25T16:55:00Z">
              <w:r w:rsidRPr="0055222A">
                <w:t>1998 – 2003: Univerzita Tomáše Bati ve Zlíně, Fakulta technologická, Technologie ochrany životního prostředí, Ing.</w:t>
              </w:r>
            </w:ins>
          </w:p>
          <w:p w14:paraId="6C451E29" w14:textId="77777777" w:rsidR="00AE6202" w:rsidRDefault="00AE6202" w:rsidP="00AE6202">
            <w:pPr>
              <w:rPr>
                <w:ins w:id="13920" w:author="PS" w:date="2018-11-25T16:55:00Z"/>
                <w:b/>
              </w:rPr>
            </w:pPr>
          </w:p>
        </w:tc>
      </w:tr>
      <w:tr w:rsidR="00AE6202" w14:paraId="35C0B1F8" w14:textId="77777777" w:rsidTr="00AE6202">
        <w:trPr>
          <w:ins w:id="13921" w:author="PS" w:date="2018-11-25T16:55:00Z"/>
        </w:trPr>
        <w:tc>
          <w:tcPr>
            <w:tcW w:w="9859" w:type="dxa"/>
            <w:gridSpan w:val="11"/>
            <w:shd w:val="clear" w:color="auto" w:fill="F7CAAC"/>
          </w:tcPr>
          <w:p w14:paraId="342CCCFC" w14:textId="77777777" w:rsidR="00AE6202" w:rsidRDefault="00AE6202" w:rsidP="00AE6202">
            <w:pPr>
              <w:jc w:val="both"/>
              <w:rPr>
                <w:ins w:id="13922" w:author="PS" w:date="2018-11-25T16:55:00Z"/>
                <w:b/>
              </w:rPr>
            </w:pPr>
            <w:ins w:id="13923" w:author="PS" w:date="2018-11-25T16:55:00Z">
              <w:r>
                <w:rPr>
                  <w:b/>
                </w:rPr>
                <w:t>Údaje o odborném působení od absolvování VŠ</w:t>
              </w:r>
            </w:ins>
          </w:p>
        </w:tc>
      </w:tr>
      <w:tr w:rsidR="00AE6202" w14:paraId="0BF4AD84" w14:textId="77777777" w:rsidTr="00AE6202">
        <w:trPr>
          <w:trHeight w:val="1090"/>
          <w:ins w:id="13924" w:author="PS" w:date="2018-11-25T16:55:00Z"/>
        </w:trPr>
        <w:tc>
          <w:tcPr>
            <w:tcW w:w="9859" w:type="dxa"/>
            <w:gridSpan w:val="11"/>
          </w:tcPr>
          <w:p w14:paraId="3C784971" w14:textId="77777777" w:rsidR="00AE6202" w:rsidRDefault="00AE6202" w:rsidP="00AE6202">
            <w:pPr>
              <w:ind w:left="322" w:hanging="284"/>
              <w:rPr>
                <w:ins w:id="13925" w:author="PS" w:date="2018-11-25T16:55:00Z"/>
                <w:rFonts w:cs="Calibri Light"/>
              </w:rPr>
            </w:pPr>
            <w:ins w:id="13926" w:author="PS" w:date="2018-11-25T16:55:00Z">
              <w:r w:rsidRPr="00ED4F89">
                <w:rPr>
                  <w:rFonts w:cs="Calibri Light"/>
                </w:rPr>
                <w:t>2012 – dosud: UTB Zlín, prorektor pro tvůrčí činnosti</w:t>
              </w:r>
            </w:ins>
          </w:p>
          <w:p w14:paraId="6DA63F6D" w14:textId="77777777" w:rsidR="00AE6202" w:rsidRPr="00ED4F89" w:rsidRDefault="00AE6202" w:rsidP="00AE6202">
            <w:pPr>
              <w:ind w:left="322" w:hanging="284"/>
              <w:rPr>
                <w:ins w:id="13927" w:author="PS" w:date="2018-11-25T16:55:00Z"/>
                <w:rFonts w:cs="Calibri Light"/>
              </w:rPr>
            </w:pPr>
            <w:ins w:id="13928" w:author="PS" w:date="2018-11-25T16:55:00Z">
              <w:r w:rsidRPr="00ED4F89">
                <w:rPr>
                  <w:rFonts w:cs="Calibri Light"/>
                </w:rPr>
                <w:t>2011 – dosud: UTB Zlín, UNI, Centrum polymerních systémů, výzkumný pracovník, člen výzkumné skupiny Příprava bioaktivních polymerních systémů, od 2017 ředitel.</w:t>
              </w:r>
            </w:ins>
          </w:p>
          <w:p w14:paraId="1DDC2E76" w14:textId="77777777" w:rsidR="00AE6202" w:rsidRPr="00ED4F89" w:rsidRDefault="00AE6202" w:rsidP="00AE6202">
            <w:pPr>
              <w:ind w:left="322" w:hanging="284"/>
              <w:rPr>
                <w:ins w:id="13929" w:author="PS" w:date="2018-11-25T16:55:00Z"/>
                <w:rFonts w:cs="Calibri Light"/>
              </w:rPr>
            </w:pPr>
            <w:ins w:id="13930" w:author="PS" w:date="2018-11-25T16:55:00Z">
              <w:r w:rsidRPr="00ED4F89">
                <w:rPr>
                  <w:rFonts w:cs="Calibri Light"/>
                </w:rPr>
                <w:t>2011 – dosud: UTB Zlín, FT, Centrum polymerních materiálů, akademický pracovník, profesor</w:t>
              </w:r>
            </w:ins>
          </w:p>
          <w:p w14:paraId="22EF3412" w14:textId="77777777" w:rsidR="00AE6202" w:rsidRDefault="00AE6202" w:rsidP="00AE6202">
            <w:pPr>
              <w:ind w:left="322" w:hanging="284"/>
              <w:rPr>
                <w:ins w:id="13931" w:author="PS" w:date="2018-11-25T16:55:00Z"/>
                <w:rFonts w:cs="Calibri Light"/>
              </w:rPr>
            </w:pPr>
            <w:ins w:id="13932" w:author="PS" w:date="2018-11-25T16:55:00Z">
              <w:r w:rsidRPr="00ED4F89">
                <w:rPr>
                  <w:rFonts w:cs="Calibri Light"/>
                </w:rPr>
                <w:t>2011: Ekliptik, d.o.o., L</w:t>
              </w:r>
              <w:r>
                <w:rPr>
                  <w:rFonts w:cs="Calibri Light"/>
                </w:rPr>
                <w:t>jubljana, Slovinsko, konzultant</w:t>
              </w:r>
            </w:ins>
          </w:p>
          <w:p w14:paraId="4DAD49CA" w14:textId="77777777" w:rsidR="00AE6202" w:rsidRDefault="00AE6202" w:rsidP="00AE6202">
            <w:pPr>
              <w:ind w:left="322" w:hanging="284"/>
              <w:rPr>
                <w:ins w:id="13933" w:author="PS" w:date="2018-11-25T16:55:00Z"/>
              </w:rPr>
            </w:pPr>
            <w:ins w:id="13934" w:author="PS" w:date="2018-11-25T16:55:00Z">
              <w:r w:rsidRPr="00ED4F89">
                <w:rPr>
                  <w:rFonts w:cs="Calibri Light"/>
                </w:rPr>
                <w:t>2010 – 2011: Jozef Stefan Institute, Ljubljana, Slovinsko, vědecko-výzkumný pracovník</w:t>
              </w:r>
            </w:ins>
          </w:p>
        </w:tc>
      </w:tr>
      <w:tr w:rsidR="00AE6202" w14:paraId="63C9DD11" w14:textId="77777777" w:rsidTr="00AE6202">
        <w:trPr>
          <w:trHeight w:val="250"/>
          <w:ins w:id="13935" w:author="PS" w:date="2018-11-25T16:55:00Z"/>
        </w:trPr>
        <w:tc>
          <w:tcPr>
            <w:tcW w:w="9859" w:type="dxa"/>
            <w:gridSpan w:val="11"/>
            <w:shd w:val="clear" w:color="auto" w:fill="F7CAAC"/>
          </w:tcPr>
          <w:p w14:paraId="44B16058" w14:textId="77777777" w:rsidR="00AE6202" w:rsidRDefault="00AE6202" w:rsidP="00AE6202">
            <w:pPr>
              <w:jc w:val="both"/>
              <w:rPr>
                <w:ins w:id="13936" w:author="PS" w:date="2018-11-25T16:55:00Z"/>
              </w:rPr>
            </w:pPr>
            <w:ins w:id="13937" w:author="PS" w:date="2018-11-25T16:55:00Z">
              <w:r>
                <w:rPr>
                  <w:b/>
                </w:rPr>
                <w:t>Zkušenosti s vedením kvalifikačních a rigorózních prací</w:t>
              </w:r>
            </w:ins>
          </w:p>
        </w:tc>
      </w:tr>
      <w:tr w:rsidR="00AE6202" w14:paraId="77CF74F7" w14:textId="77777777" w:rsidTr="00AE6202">
        <w:trPr>
          <w:trHeight w:val="1105"/>
          <w:ins w:id="13938" w:author="PS" w:date="2018-11-25T16:55:00Z"/>
        </w:trPr>
        <w:tc>
          <w:tcPr>
            <w:tcW w:w="9859" w:type="dxa"/>
            <w:gridSpan w:val="11"/>
          </w:tcPr>
          <w:p w14:paraId="5232D1DB" w14:textId="77777777" w:rsidR="00AE6202" w:rsidRDefault="00AE6202" w:rsidP="00AE6202">
            <w:pPr>
              <w:jc w:val="both"/>
              <w:rPr>
                <w:ins w:id="13939" w:author="PS" w:date="2018-11-25T16:55:00Z"/>
              </w:rPr>
            </w:pPr>
            <w:ins w:id="13940" w:author="PS" w:date="2018-11-25T16:55:00Z">
              <w:r>
                <w:t xml:space="preserve">Bakalářské práce: 5 </w:t>
              </w:r>
            </w:ins>
          </w:p>
          <w:p w14:paraId="02A9A1FE" w14:textId="77777777" w:rsidR="00AE6202" w:rsidRDefault="00AE6202" w:rsidP="00AE6202">
            <w:pPr>
              <w:jc w:val="both"/>
              <w:rPr>
                <w:ins w:id="13941" w:author="PS" w:date="2018-11-25T16:55:00Z"/>
              </w:rPr>
            </w:pPr>
            <w:ins w:id="13942" w:author="PS" w:date="2018-11-25T16:55:00Z">
              <w:r>
                <w:t>Diplomové práce: 9</w:t>
              </w:r>
            </w:ins>
          </w:p>
          <w:p w14:paraId="40B8422C" w14:textId="77777777" w:rsidR="00AE6202" w:rsidRDefault="00AE6202" w:rsidP="00AE6202">
            <w:pPr>
              <w:jc w:val="both"/>
              <w:rPr>
                <w:ins w:id="13943" w:author="PS" w:date="2018-11-25T16:55:00Z"/>
              </w:rPr>
            </w:pPr>
            <w:ins w:id="13944" w:author="PS" w:date="2018-11-25T16:55:00Z">
              <w:r>
                <w:t>Disertační práce: 4</w:t>
              </w:r>
            </w:ins>
          </w:p>
        </w:tc>
      </w:tr>
      <w:tr w:rsidR="00AE6202" w14:paraId="5D2C9E4E" w14:textId="77777777" w:rsidTr="00AE6202">
        <w:trPr>
          <w:cantSplit/>
          <w:ins w:id="13945" w:author="PS" w:date="2018-11-25T16:55:00Z"/>
        </w:trPr>
        <w:tc>
          <w:tcPr>
            <w:tcW w:w="3347" w:type="dxa"/>
            <w:gridSpan w:val="2"/>
            <w:tcBorders>
              <w:top w:val="single" w:sz="12" w:space="0" w:color="auto"/>
            </w:tcBorders>
            <w:shd w:val="clear" w:color="auto" w:fill="F7CAAC"/>
          </w:tcPr>
          <w:p w14:paraId="6CC7168C" w14:textId="77777777" w:rsidR="00AE6202" w:rsidRDefault="00AE6202" w:rsidP="00AE6202">
            <w:pPr>
              <w:jc w:val="both"/>
              <w:rPr>
                <w:ins w:id="13946" w:author="PS" w:date="2018-11-25T16:55:00Z"/>
              </w:rPr>
            </w:pPr>
            <w:ins w:id="13947" w:author="PS" w:date="2018-11-25T16:55:00Z">
              <w:r>
                <w:rPr>
                  <w:b/>
                </w:rPr>
                <w:t xml:space="preserve">Obor habilitačního řízení </w:t>
              </w:r>
            </w:ins>
          </w:p>
        </w:tc>
        <w:tc>
          <w:tcPr>
            <w:tcW w:w="2245" w:type="dxa"/>
            <w:gridSpan w:val="2"/>
            <w:tcBorders>
              <w:top w:val="single" w:sz="12" w:space="0" w:color="auto"/>
            </w:tcBorders>
            <w:shd w:val="clear" w:color="auto" w:fill="F7CAAC"/>
          </w:tcPr>
          <w:p w14:paraId="2CB8EB93" w14:textId="77777777" w:rsidR="00AE6202" w:rsidRDefault="00AE6202" w:rsidP="00AE6202">
            <w:pPr>
              <w:jc w:val="both"/>
              <w:rPr>
                <w:ins w:id="13948" w:author="PS" w:date="2018-11-25T16:55:00Z"/>
              </w:rPr>
            </w:pPr>
            <w:ins w:id="13949" w:author="PS" w:date="2018-11-25T16:55:00Z">
              <w:r>
                <w:rPr>
                  <w:b/>
                </w:rPr>
                <w:t>Rok udělení hodnosti</w:t>
              </w:r>
            </w:ins>
          </w:p>
        </w:tc>
        <w:tc>
          <w:tcPr>
            <w:tcW w:w="2248" w:type="dxa"/>
            <w:gridSpan w:val="4"/>
            <w:tcBorders>
              <w:top w:val="single" w:sz="12" w:space="0" w:color="auto"/>
              <w:right w:val="single" w:sz="12" w:space="0" w:color="auto"/>
            </w:tcBorders>
            <w:shd w:val="clear" w:color="auto" w:fill="F7CAAC"/>
          </w:tcPr>
          <w:p w14:paraId="4D3243D6" w14:textId="77777777" w:rsidR="00AE6202" w:rsidRDefault="00AE6202" w:rsidP="00AE6202">
            <w:pPr>
              <w:jc w:val="both"/>
              <w:rPr>
                <w:ins w:id="13950" w:author="PS" w:date="2018-11-25T16:55:00Z"/>
              </w:rPr>
            </w:pPr>
            <w:ins w:id="13951" w:author="PS" w:date="2018-11-25T16:55:00Z">
              <w:r>
                <w:rPr>
                  <w:b/>
                </w:rPr>
                <w:t>Řízení konáno na VŠ</w:t>
              </w:r>
            </w:ins>
          </w:p>
        </w:tc>
        <w:tc>
          <w:tcPr>
            <w:tcW w:w="2019" w:type="dxa"/>
            <w:gridSpan w:val="3"/>
            <w:tcBorders>
              <w:top w:val="single" w:sz="12" w:space="0" w:color="auto"/>
              <w:left w:val="single" w:sz="12" w:space="0" w:color="auto"/>
            </w:tcBorders>
            <w:shd w:val="clear" w:color="auto" w:fill="F7CAAC"/>
          </w:tcPr>
          <w:p w14:paraId="1C6155FD" w14:textId="77777777" w:rsidR="00AE6202" w:rsidRDefault="00AE6202" w:rsidP="00AE6202">
            <w:pPr>
              <w:jc w:val="both"/>
              <w:rPr>
                <w:ins w:id="13952" w:author="PS" w:date="2018-11-25T16:55:00Z"/>
                <w:b/>
              </w:rPr>
            </w:pPr>
            <w:ins w:id="13953" w:author="PS" w:date="2018-11-25T16:55:00Z">
              <w:r>
                <w:rPr>
                  <w:b/>
                </w:rPr>
                <w:t>Ohlasy publikací</w:t>
              </w:r>
            </w:ins>
          </w:p>
        </w:tc>
      </w:tr>
      <w:tr w:rsidR="00AE6202" w14:paraId="2E2CD9C5" w14:textId="77777777" w:rsidTr="00AE6202">
        <w:trPr>
          <w:cantSplit/>
          <w:ins w:id="13954" w:author="PS" w:date="2018-11-25T16:55:00Z"/>
        </w:trPr>
        <w:tc>
          <w:tcPr>
            <w:tcW w:w="3347" w:type="dxa"/>
            <w:gridSpan w:val="2"/>
          </w:tcPr>
          <w:p w14:paraId="13C1F68C" w14:textId="77777777" w:rsidR="00AE6202" w:rsidRDefault="00AE6202" w:rsidP="00AE6202">
            <w:pPr>
              <w:jc w:val="both"/>
              <w:rPr>
                <w:ins w:id="13955" w:author="PS" w:date="2018-11-25T16:55:00Z"/>
              </w:rPr>
            </w:pPr>
            <w:ins w:id="13956" w:author="PS" w:date="2018-11-25T16:55:00Z">
              <w:r w:rsidRPr="0055222A">
                <w:t>Technologie makromolekulárních látek (doc.)</w:t>
              </w:r>
            </w:ins>
          </w:p>
        </w:tc>
        <w:tc>
          <w:tcPr>
            <w:tcW w:w="2245" w:type="dxa"/>
            <w:gridSpan w:val="2"/>
          </w:tcPr>
          <w:p w14:paraId="131C1508" w14:textId="77777777" w:rsidR="00AE6202" w:rsidRDefault="00AE6202" w:rsidP="00AE6202">
            <w:pPr>
              <w:jc w:val="both"/>
              <w:rPr>
                <w:ins w:id="13957" w:author="PS" w:date="2018-11-25T16:55:00Z"/>
              </w:rPr>
            </w:pPr>
            <w:ins w:id="13958" w:author="PS" w:date="2018-11-25T16:55:00Z">
              <w:r>
                <w:t>2011</w:t>
              </w:r>
            </w:ins>
          </w:p>
        </w:tc>
        <w:tc>
          <w:tcPr>
            <w:tcW w:w="2248" w:type="dxa"/>
            <w:gridSpan w:val="4"/>
            <w:tcBorders>
              <w:right w:val="single" w:sz="12" w:space="0" w:color="auto"/>
            </w:tcBorders>
          </w:tcPr>
          <w:p w14:paraId="375F81EA" w14:textId="77777777" w:rsidR="00AE6202" w:rsidRDefault="00AE6202" w:rsidP="00AE6202">
            <w:pPr>
              <w:jc w:val="both"/>
              <w:rPr>
                <w:ins w:id="13959" w:author="PS" w:date="2018-11-25T16:55:00Z"/>
              </w:rPr>
            </w:pPr>
            <w:ins w:id="13960" w:author="PS" w:date="2018-11-25T16:55:00Z">
              <w:r w:rsidRPr="0055222A">
                <w:t>UTB ve Zlíně</w:t>
              </w:r>
            </w:ins>
          </w:p>
        </w:tc>
        <w:tc>
          <w:tcPr>
            <w:tcW w:w="632" w:type="dxa"/>
            <w:tcBorders>
              <w:left w:val="single" w:sz="12" w:space="0" w:color="auto"/>
            </w:tcBorders>
            <w:shd w:val="clear" w:color="auto" w:fill="F7CAAC"/>
          </w:tcPr>
          <w:p w14:paraId="6607B5B6" w14:textId="77777777" w:rsidR="00AE6202" w:rsidRDefault="00AE6202" w:rsidP="00AE6202">
            <w:pPr>
              <w:jc w:val="both"/>
              <w:rPr>
                <w:ins w:id="13961" w:author="PS" w:date="2018-11-25T16:55:00Z"/>
              </w:rPr>
            </w:pPr>
            <w:ins w:id="13962" w:author="PS" w:date="2018-11-25T16:55:00Z">
              <w:r>
                <w:rPr>
                  <w:b/>
                </w:rPr>
                <w:t>WOS</w:t>
              </w:r>
            </w:ins>
          </w:p>
        </w:tc>
        <w:tc>
          <w:tcPr>
            <w:tcW w:w="693" w:type="dxa"/>
            <w:shd w:val="clear" w:color="auto" w:fill="F7CAAC"/>
          </w:tcPr>
          <w:p w14:paraId="50D300CD" w14:textId="77777777" w:rsidR="00AE6202" w:rsidRDefault="00AE6202" w:rsidP="00AE6202">
            <w:pPr>
              <w:jc w:val="both"/>
              <w:rPr>
                <w:ins w:id="13963" w:author="PS" w:date="2018-11-25T16:55:00Z"/>
                <w:sz w:val="18"/>
              </w:rPr>
            </w:pPr>
            <w:ins w:id="13964" w:author="PS" w:date="2018-11-25T16:55:00Z">
              <w:r>
                <w:rPr>
                  <w:b/>
                  <w:sz w:val="18"/>
                </w:rPr>
                <w:t>Scopus</w:t>
              </w:r>
            </w:ins>
          </w:p>
        </w:tc>
        <w:tc>
          <w:tcPr>
            <w:tcW w:w="694" w:type="dxa"/>
            <w:shd w:val="clear" w:color="auto" w:fill="F7CAAC"/>
          </w:tcPr>
          <w:p w14:paraId="49D291B6" w14:textId="77777777" w:rsidR="00AE6202" w:rsidRDefault="00AE6202" w:rsidP="00AE6202">
            <w:pPr>
              <w:jc w:val="both"/>
              <w:rPr>
                <w:ins w:id="13965" w:author="PS" w:date="2018-11-25T16:55:00Z"/>
              </w:rPr>
            </w:pPr>
            <w:ins w:id="13966" w:author="PS" w:date="2018-11-25T16:55:00Z">
              <w:r>
                <w:rPr>
                  <w:b/>
                  <w:sz w:val="18"/>
                </w:rPr>
                <w:t>ostatní</w:t>
              </w:r>
            </w:ins>
          </w:p>
        </w:tc>
      </w:tr>
      <w:tr w:rsidR="00AE6202" w14:paraId="51D51A5A" w14:textId="77777777" w:rsidTr="00AE6202">
        <w:trPr>
          <w:cantSplit/>
          <w:trHeight w:val="70"/>
          <w:ins w:id="13967" w:author="PS" w:date="2018-11-25T16:55:00Z"/>
        </w:trPr>
        <w:tc>
          <w:tcPr>
            <w:tcW w:w="3347" w:type="dxa"/>
            <w:gridSpan w:val="2"/>
            <w:shd w:val="clear" w:color="auto" w:fill="F7CAAC"/>
          </w:tcPr>
          <w:p w14:paraId="09AB2E91" w14:textId="77777777" w:rsidR="00AE6202" w:rsidRDefault="00AE6202" w:rsidP="00AE6202">
            <w:pPr>
              <w:jc w:val="both"/>
              <w:rPr>
                <w:ins w:id="13968" w:author="PS" w:date="2018-11-25T16:55:00Z"/>
              </w:rPr>
            </w:pPr>
            <w:ins w:id="13969" w:author="PS" w:date="2018-11-25T16:55:00Z">
              <w:r>
                <w:rPr>
                  <w:b/>
                </w:rPr>
                <w:t>Obor jmenovacího řízení</w:t>
              </w:r>
            </w:ins>
          </w:p>
        </w:tc>
        <w:tc>
          <w:tcPr>
            <w:tcW w:w="2245" w:type="dxa"/>
            <w:gridSpan w:val="2"/>
            <w:shd w:val="clear" w:color="auto" w:fill="F7CAAC"/>
          </w:tcPr>
          <w:p w14:paraId="0726158B" w14:textId="77777777" w:rsidR="00AE6202" w:rsidRDefault="00AE6202" w:rsidP="00AE6202">
            <w:pPr>
              <w:jc w:val="both"/>
              <w:rPr>
                <w:ins w:id="13970" w:author="PS" w:date="2018-11-25T16:55:00Z"/>
              </w:rPr>
            </w:pPr>
            <w:ins w:id="13971" w:author="PS" w:date="2018-11-25T16:55:00Z">
              <w:r>
                <w:rPr>
                  <w:b/>
                </w:rPr>
                <w:t>Rok udělení hodnosti</w:t>
              </w:r>
            </w:ins>
          </w:p>
        </w:tc>
        <w:tc>
          <w:tcPr>
            <w:tcW w:w="2248" w:type="dxa"/>
            <w:gridSpan w:val="4"/>
            <w:tcBorders>
              <w:right w:val="single" w:sz="12" w:space="0" w:color="auto"/>
            </w:tcBorders>
            <w:shd w:val="clear" w:color="auto" w:fill="F7CAAC"/>
          </w:tcPr>
          <w:p w14:paraId="5B15370F" w14:textId="77777777" w:rsidR="00AE6202" w:rsidRDefault="00AE6202" w:rsidP="00AE6202">
            <w:pPr>
              <w:jc w:val="both"/>
              <w:rPr>
                <w:ins w:id="13972" w:author="PS" w:date="2018-11-25T16:55:00Z"/>
              </w:rPr>
            </w:pPr>
            <w:ins w:id="13973" w:author="PS" w:date="2018-11-25T16:55:00Z">
              <w:r>
                <w:rPr>
                  <w:b/>
                </w:rPr>
                <w:t>Řízení konáno na VŠ</w:t>
              </w:r>
            </w:ins>
          </w:p>
        </w:tc>
        <w:tc>
          <w:tcPr>
            <w:tcW w:w="632" w:type="dxa"/>
            <w:vMerge w:val="restart"/>
            <w:tcBorders>
              <w:left w:val="single" w:sz="12" w:space="0" w:color="auto"/>
            </w:tcBorders>
          </w:tcPr>
          <w:p w14:paraId="57EE11D1" w14:textId="77777777" w:rsidR="00AE6202" w:rsidRPr="00E551E9" w:rsidRDefault="00AE6202" w:rsidP="00AE6202">
            <w:pPr>
              <w:rPr>
                <w:ins w:id="13974" w:author="PS" w:date="2018-11-25T16:55:00Z"/>
              </w:rPr>
            </w:pPr>
            <w:ins w:id="13975" w:author="PS" w:date="2018-11-25T16:55:00Z">
              <w:r>
                <w:t>579</w:t>
              </w:r>
            </w:ins>
          </w:p>
        </w:tc>
        <w:tc>
          <w:tcPr>
            <w:tcW w:w="693" w:type="dxa"/>
            <w:vMerge w:val="restart"/>
          </w:tcPr>
          <w:p w14:paraId="632E50D2" w14:textId="77777777" w:rsidR="00AE6202" w:rsidRPr="00E551E9" w:rsidRDefault="00AE6202" w:rsidP="00AE6202">
            <w:pPr>
              <w:rPr>
                <w:ins w:id="13976" w:author="PS" w:date="2018-11-25T16:55:00Z"/>
              </w:rPr>
            </w:pPr>
            <w:ins w:id="13977" w:author="PS" w:date="2018-11-25T16:55:00Z">
              <w:r w:rsidRPr="00E551E9">
                <w:t>479</w:t>
              </w:r>
            </w:ins>
          </w:p>
        </w:tc>
        <w:tc>
          <w:tcPr>
            <w:tcW w:w="694" w:type="dxa"/>
            <w:vMerge w:val="restart"/>
          </w:tcPr>
          <w:p w14:paraId="02DF7696" w14:textId="77777777" w:rsidR="00AE6202" w:rsidRPr="00E551E9" w:rsidRDefault="00AE6202" w:rsidP="00AE6202">
            <w:pPr>
              <w:rPr>
                <w:ins w:id="13978" w:author="PS" w:date="2018-11-25T16:55:00Z"/>
              </w:rPr>
            </w:pPr>
            <w:ins w:id="13979" w:author="PS" w:date="2018-11-25T16:55:00Z">
              <w:r w:rsidRPr="00E551E9">
                <w:t>neevid.</w:t>
              </w:r>
            </w:ins>
          </w:p>
        </w:tc>
      </w:tr>
      <w:tr w:rsidR="00AE6202" w14:paraId="217F9E44" w14:textId="77777777" w:rsidTr="00AE6202">
        <w:trPr>
          <w:trHeight w:val="205"/>
          <w:ins w:id="13980" w:author="PS" w:date="2018-11-25T16:55:00Z"/>
        </w:trPr>
        <w:tc>
          <w:tcPr>
            <w:tcW w:w="3347" w:type="dxa"/>
            <w:gridSpan w:val="2"/>
          </w:tcPr>
          <w:p w14:paraId="7760E1EF" w14:textId="77777777" w:rsidR="00AE6202" w:rsidRDefault="00AE6202" w:rsidP="00AE6202">
            <w:pPr>
              <w:jc w:val="both"/>
              <w:rPr>
                <w:ins w:id="13981" w:author="PS" w:date="2018-11-25T16:55:00Z"/>
              </w:rPr>
            </w:pPr>
            <w:ins w:id="13982" w:author="PS" w:date="2018-11-25T16:55:00Z">
              <w:r w:rsidRPr="0055222A">
                <w:t xml:space="preserve">Technologie </w:t>
              </w:r>
              <w:r>
                <w:t>organických</w:t>
              </w:r>
              <w:r w:rsidRPr="0055222A">
                <w:t xml:space="preserve"> látek</w:t>
              </w:r>
            </w:ins>
          </w:p>
        </w:tc>
        <w:tc>
          <w:tcPr>
            <w:tcW w:w="2245" w:type="dxa"/>
            <w:gridSpan w:val="2"/>
          </w:tcPr>
          <w:p w14:paraId="5AC88C9A" w14:textId="77777777" w:rsidR="00AE6202" w:rsidRDefault="00AE6202" w:rsidP="00AE6202">
            <w:pPr>
              <w:jc w:val="both"/>
              <w:rPr>
                <w:ins w:id="13983" w:author="PS" w:date="2018-11-25T16:55:00Z"/>
              </w:rPr>
            </w:pPr>
            <w:ins w:id="13984" w:author="PS" w:date="2018-11-25T16:55:00Z">
              <w:r>
                <w:t>2017</w:t>
              </w:r>
            </w:ins>
          </w:p>
        </w:tc>
        <w:tc>
          <w:tcPr>
            <w:tcW w:w="2248" w:type="dxa"/>
            <w:gridSpan w:val="4"/>
            <w:tcBorders>
              <w:right w:val="single" w:sz="12" w:space="0" w:color="auto"/>
            </w:tcBorders>
          </w:tcPr>
          <w:p w14:paraId="5AC6D6AC" w14:textId="77777777" w:rsidR="00AE6202" w:rsidRDefault="00AE6202" w:rsidP="00AE6202">
            <w:pPr>
              <w:jc w:val="both"/>
              <w:rPr>
                <w:ins w:id="13985" w:author="PS" w:date="2018-11-25T16:55:00Z"/>
              </w:rPr>
            </w:pPr>
            <w:ins w:id="13986" w:author="PS" w:date="2018-11-25T16:55:00Z">
              <w:r>
                <w:t>Univerzita Pardubice</w:t>
              </w:r>
            </w:ins>
          </w:p>
        </w:tc>
        <w:tc>
          <w:tcPr>
            <w:tcW w:w="632" w:type="dxa"/>
            <w:vMerge/>
            <w:tcBorders>
              <w:left w:val="single" w:sz="12" w:space="0" w:color="auto"/>
            </w:tcBorders>
            <w:vAlign w:val="center"/>
          </w:tcPr>
          <w:p w14:paraId="19265F73" w14:textId="77777777" w:rsidR="00AE6202" w:rsidRDefault="00AE6202" w:rsidP="00AE6202">
            <w:pPr>
              <w:rPr>
                <w:ins w:id="13987" w:author="PS" w:date="2018-11-25T16:55:00Z"/>
                <w:b/>
              </w:rPr>
            </w:pPr>
          </w:p>
        </w:tc>
        <w:tc>
          <w:tcPr>
            <w:tcW w:w="693" w:type="dxa"/>
            <w:vMerge/>
            <w:vAlign w:val="center"/>
          </w:tcPr>
          <w:p w14:paraId="702885E2" w14:textId="77777777" w:rsidR="00AE6202" w:rsidRDefault="00AE6202" w:rsidP="00AE6202">
            <w:pPr>
              <w:rPr>
                <w:ins w:id="13988" w:author="PS" w:date="2018-11-25T16:55:00Z"/>
                <w:b/>
              </w:rPr>
            </w:pPr>
          </w:p>
        </w:tc>
        <w:tc>
          <w:tcPr>
            <w:tcW w:w="694" w:type="dxa"/>
            <w:vMerge/>
            <w:vAlign w:val="center"/>
          </w:tcPr>
          <w:p w14:paraId="5DA51766" w14:textId="77777777" w:rsidR="00AE6202" w:rsidRDefault="00AE6202" w:rsidP="00AE6202">
            <w:pPr>
              <w:rPr>
                <w:ins w:id="13989" w:author="PS" w:date="2018-11-25T16:55:00Z"/>
                <w:b/>
              </w:rPr>
            </w:pPr>
          </w:p>
        </w:tc>
      </w:tr>
      <w:tr w:rsidR="00AE6202" w14:paraId="408E2771" w14:textId="77777777" w:rsidTr="00AE6202">
        <w:trPr>
          <w:ins w:id="13990" w:author="PS" w:date="2018-11-25T16:55:00Z"/>
        </w:trPr>
        <w:tc>
          <w:tcPr>
            <w:tcW w:w="9859" w:type="dxa"/>
            <w:gridSpan w:val="11"/>
            <w:shd w:val="clear" w:color="auto" w:fill="F7CAAC"/>
          </w:tcPr>
          <w:p w14:paraId="37E753FF" w14:textId="77777777" w:rsidR="00AE6202" w:rsidRDefault="00AE6202" w:rsidP="00AE6202">
            <w:pPr>
              <w:jc w:val="both"/>
              <w:rPr>
                <w:ins w:id="13991" w:author="PS" w:date="2018-11-25T16:55:00Z"/>
                <w:b/>
              </w:rPr>
            </w:pPr>
            <w:ins w:id="13992" w:author="PS" w:date="2018-11-25T16:55:00Z">
              <w:r>
                <w:rPr>
                  <w:b/>
                </w:rPr>
                <w:t xml:space="preserve">Přehled o nejvýznamnější publikační a další tvůrčí činnosti nebo další profesní činnosti u odborníků z praxe vztahující se k zabezpečovaným předmětům </w:t>
              </w:r>
            </w:ins>
          </w:p>
        </w:tc>
      </w:tr>
      <w:tr w:rsidR="00AE6202" w14:paraId="5280ED82" w14:textId="77777777" w:rsidTr="00AE6202">
        <w:trPr>
          <w:trHeight w:val="2039"/>
          <w:ins w:id="13993" w:author="PS" w:date="2018-11-25T16:55:00Z"/>
        </w:trPr>
        <w:tc>
          <w:tcPr>
            <w:tcW w:w="9859" w:type="dxa"/>
            <w:gridSpan w:val="11"/>
          </w:tcPr>
          <w:p w14:paraId="288BF0AB" w14:textId="77777777" w:rsidR="00AE6202" w:rsidRDefault="00AE6202" w:rsidP="00AE6202">
            <w:pPr>
              <w:jc w:val="both"/>
              <w:rPr>
                <w:ins w:id="13994" w:author="PS" w:date="2018-11-25T16:55:00Z"/>
                <w:rStyle w:val="hithilite"/>
              </w:rPr>
            </w:pPr>
            <w:ins w:id="13995" w:author="PS" w:date="2018-11-25T16:55:00Z">
              <w:r w:rsidRPr="00805040">
                <w:rPr>
                  <w:rStyle w:val="hithilite"/>
                </w:rPr>
                <w:t>Vladimír Sedlařík</w:t>
              </w:r>
              <w:r>
                <w:rPr>
                  <w:rStyle w:val="hithilite"/>
                </w:rPr>
                <w:t>, je autorem či spoluautorem 96</w:t>
              </w:r>
              <w:r w:rsidRPr="00805040">
                <w:rPr>
                  <w:rStyle w:val="hithilite"/>
                </w:rPr>
                <w:t xml:space="preserve"> prací indexovaných v databázi Web of Science (počet citací 5</w:t>
              </w:r>
              <w:r>
                <w:rPr>
                  <w:rStyle w:val="hithilite"/>
                </w:rPr>
                <w:t>79</w:t>
              </w:r>
              <w:r w:rsidRPr="00805040">
                <w:rPr>
                  <w:rStyle w:val="hithilite"/>
                </w:rPr>
                <w:t>(bez autocitací), H-index 17), 7 článků v recenz</w:t>
              </w:r>
              <w:r>
                <w:rPr>
                  <w:rStyle w:val="hithilite"/>
                </w:rPr>
                <w:t xml:space="preserve">ovaných časopisech, 1 kapitoly  </w:t>
              </w:r>
              <w:r w:rsidRPr="00805040">
                <w:rPr>
                  <w:rStyle w:val="hithilite"/>
                </w:rPr>
                <w:t>v knize, 5 patentů, 15 užitných vzorů a 7 funkčních vzorků.</w:t>
              </w:r>
              <w:r>
                <w:rPr>
                  <w:rStyle w:val="hithilite"/>
                </w:rPr>
                <w:t xml:space="preserve"> Dále je spoluautorem více než </w:t>
              </w:r>
              <w:r w:rsidRPr="00805040">
                <w:rPr>
                  <w:rStyle w:val="hithilite"/>
                </w:rPr>
                <w:t>1</w:t>
              </w:r>
              <w:r>
                <w:rPr>
                  <w:rStyle w:val="hithilite"/>
                </w:rPr>
                <w:t>3</w:t>
              </w:r>
              <w:r w:rsidRPr="00805040">
                <w:rPr>
                  <w:rStyle w:val="hithilite"/>
                </w:rPr>
                <w:t>0 příspěvků na národních i mezinárodních konferencích</w:t>
              </w:r>
              <w:r>
                <w:rPr>
                  <w:rStyle w:val="hithilite"/>
                </w:rPr>
                <w:t xml:space="preserve">. </w:t>
              </w:r>
            </w:ins>
          </w:p>
          <w:p w14:paraId="1B9CA910" w14:textId="77777777" w:rsidR="00AE6202" w:rsidRDefault="00AE6202" w:rsidP="00AE6202">
            <w:pPr>
              <w:jc w:val="both"/>
              <w:rPr>
                <w:ins w:id="13996" w:author="PS" w:date="2018-11-25T16:55:00Z"/>
                <w:rStyle w:val="hithilite"/>
              </w:rPr>
            </w:pPr>
          </w:p>
          <w:p w14:paraId="640E9597" w14:textId="77777777" w:rsidR="00AE6202" w:rsidRPr="00ED4F89" w:rsidRDefault="00AE6202" w:rsidP="00AE6202">
            <w:pPr>
              <w:spacing w:before="60" w:after="60"/>
              <w:ind w:left="322" w:hanging="284"/>
              <w:jc w:val="both"/>
              <w:rPr>
                <w:ins w:id="13997" w:author="PS" w:date="2018-11-25T16:55:00Z"/>
                <w:rFonts w:cs="Calibri Light"/>
              </w:rPr>
            </w:pPr>
            <w:ins w:id="13998" w:author="PS" w:date="2018-11-25T16:55:00Z">
              <w:r w:rsidRPr="00ED4F89">
                <w:rPr>
                  <w:rFonts w:cs="Calibri Light"/>
                </w:rPr>
                <w:t xml:space="preserve">PAVELKOVA, A., KUCHARCZYK, P., KUCEKOVA, Z., ZEDNIK, J., </w:t>
              </w:r>
              <w:r w:rsidRPr="00ED4F89">
                <w:rPr>
                  <w:rFonts w:cs="Calibri Light"/>
                  <w:b/>
                </w:rPr>
                <w:t>SEDLAŘÍK, V (15%)</w:t>
              </w:r>
              <w:r w:rsidRPr="00ED4F89">
                <w:rPr>
                  <w:rFonts w:cs="Calibri Light"/>
                </w:rPr>
                <w:t>. Non-toxic polyester urethanes based on poly(lactic acid), poly(ethylene glycol) and lysine diisocyanate. Journal of Bioactive and Biocompatible Polymers 32, 3, 225-241. 2017. DOI: 10.1177/0883911516672239.</w:t>
              </w:r>
            </w:ins>
          </w:p>
          <w:p w14:paraId="1E8DA656" w14:textId="77777777" w:rsidR="00AE6202" w:rsidRPr="00ED4F89" w:rsidRDefault="00AE6202" w:rsidP="00AE6202">
            <w:pPr>
              <w:spacing w:before="60" w:after="60"/>
              <w:ind w:left="322" w:hanging="284"/>
              <w:jc w:val="both"/>
              <w:rPr>
                <w:ins w:id="13999" w:author="PS" w:date="2018-11-25T16:55:00Z"/>
                <w:rFonts w:cs="Calibri Light"/>
              </w:rPr>
            </w:pPr>
            <w:ins w:id="14000" w:author="PS" w:date="2018-11-25T16:55:00Z">
              <w:r w:rsidRPr="00ED4F89">
                <w:rPr>
                  <w:rFonts w:cs="Calibri Light"/>
                </w:rPr>
                <w:t xml:space="preserve">KUCHARCZYK, P., PAVELKOVA, A., STLOUKAL, P., </w:t>
              </w:r>
              <w:r w:rsidRPr="00ED4F89">
                <w:rPr>
                  <w:rFonts w:cs="Calibri Light"/>
                  <w:b/>
                </w:rPr>
                <w:t>SEDLARIK, V (15 %)</w:t>
              </w:r>
              <w:r w:rsidRPr="00ED4F89">
                <w:rPr>
                  <w:rFonts w:cs="Calibri Light"/>
                </w:rPr>
                <w:t xml:space="preserve">. Degradation behaviour of PLA-based polyesterurethanes under abiotic and biotic environments, Polymer Degradation and Stability 129, 222-230, </w:t>
              </w:r>
              <w:r w:rsidRPr="00ED4F89">
                <w:rPr>
                  <w:rFonts w:cs="Calibri Light"/>
                  <w:b/>
                </w:rPr>
                <w:t>2016</w:t>
              </w:r>
              <w:r w:rsidRPr="00ED4F89">
                <w:rPr>
                  <w:rFonts w:cs="Calibri Light"/>
                </w:rPr>
                <w:t>. DOI 10.1016/j.polymdegradstab.2016.04.019</w:t>
              </w:r>
            </w:ins>
          </w:p>
          <w:p w14:paraId="3B32FAF9" w14:textId="77777777" w:rsidR="00AE6202" w:rsidRPr="00ED4F89" w:rsidRDefault="00AE6202" w:rsidP="00AE6202">
            <w:pPr>
              <w:spacing w:before="60" w:after="60"/>
              <w:ind w:left="322" w:hanging="284"/>
              <w:jc w:val="both"/>
              <w:rPr>
                <w:ins w:id="14001" w:author="PS" w:date="2018-11-25T16:55:00Z"/>
                <w:rFonts w:cs="Calibri Light"/>
              </w:rPr>
            </w:pPr>
            <w:ins w:id="14002" w:author="PS" w:date="2018-11-25T16:55:00Z">
              <w:r w:rsidRPr="00ED4F89">
                <w:rPr>
                  <w:rFonts w:cs="Calibri Light"/>
                </w:rPr>
                <w:t xml:space="preserve">Di MARTINO, A., KUCHARCZYK, P., ZEDNIK, J., </w:t>
              </w:r>
              <w:r w:rsidRPr="00ED4F89">
                <w:rPr>
                  <w:rFonts w:cs="Calibri Light"/>
                  <w:b/>
                </w:rPr>
                <w:t>SEDLAŘÍK, V. (30%)</w:t>
              </w:r>
              <w:r w:rsidRPr="00ED4F89">
                <w:rPr>
                  <w:rFonts w:cs="Calibri Light"/>
                </w:rPr>
                <w:t>:</w:t>
              </w:r>
              <w:r w:rsidRPr="00ED4F89">
                <w:rPr>
                  <w:rFonts w:cs="Calibri Light"/>
                  <w:b/>
                </w:rPr>
                <w:t xml:space="preserve"> </w:t>
              </w:r>
              <w:r w:rsidRPr="00ED4F89">
                <w:rPr>
                  <w:rFonts w:cs="Calibri Light"/>
                </w:rPr>
                <w:t xml:space="preserve">Chitosan grafted low molecular weight polylactic acid for protein encapsulation and burst effect reduction. </w:t>
              </w:r>
              <w:r w:rsidRPr="00ED4F89">
                <w:rPr>
                  <w:rFonts w:cs="Calibri Light"/>
                  <w:i/>
                </w:rPr>
                <w:t>International Journal of Pharmaceutics</w:t>
              </w:r>
              <w:r w:rsidRPr="00ED4F89">
                <w:rPr>
                  <w:rFonts w:cs="Calibri Light"/>
                </w:rPr>
                <w:t xml:space="preserve"> 496(2), 912-921, </w:t>
              </w:r>
              <w:r w:rsidRPr="00ED4F89">
                <w:rPr>
                  <w:rFonts w:cs="Calibri Light"/>
                  <w:b/>
                </w:rPr>
                <w:t>2015</w:t>
              </w:r>
              <w:r w:rsidRPr="00ED4F89">
                <w:rPr>
                  <w:rFonts w:cs="Calibri Light"/>
                </w:rPr>
                <w:t xml:space="preserve">. DOI 10.1016/j.ijpharm.2015.10.017. </w:t>
              </w:r>
            </w:ins>
          </w:p>
          <w:p w14:paraId="2DD2F21B" w14:textId="77777777" w:rsidR="00AE6202" w:rsidRPr="00ED4F89" w:rsidRDefault="00AE6202" w:rsidP="00AE6202">
            <w:pPr>
              <w:spacing w:before="60" w:after="60"/>
              <w:ind w:left="322" w:hanging="284"/>
              <w:jc w:val="both"/>
              <w:rPr>
                <w:ins w:id="14003" w:author="PS" w:date="2018-11-25T16:55:00Z"/>
                <w:rFonts w:cs="Calibri Light"/>
              </w:rPr>
            </w:pPr>
            <w:ins w:id="14004" w:author="PS" w:date="2018-11-25T16:55:00Z">
              <w:r w:rsidRPr="00ED4F89">
                <w:rPr>
                  <w:rFonts w:cs="Calibri Light"/>
                </w:rPr>
                <w:t xml:space="preserve">Di MARTINO, A., </w:t>
              </w:r>
              <w:r w:rsidRPr="00ED4F89">
                <w:rPr>
                  <w:rFonts w:cs="Calibri Light"/>
                  <w:b/>
                </w:rPr>
                <w:t>SEDLAŘÍK, V. (50%)</w:t>
              </w:r>
              <w:r w:rsidRPr="00ED4F89">
                <w:rPr>
                  <w:rFonts w:cs="Calibri Light"/>
                </w:rPr>
                <w:t xml:space="preserve">: Amphiphilic chitosan-grafted-functionalized polylactic acid based nanoparticles as a delivery system for doxorubicin and temozolomide co-therapy. </w:t>
              </w:r>
              <w:r w:rsidRPr="00ED4F89">
                <w:rPr>
                  <w:rFonts w:cs="Calibri Light"/>
                  <w:i/>
                </w:rPr>
                <w:t xml:space="preserve">International Journal of Pharmaceutics </w:t>
              </w:r>
              <w:r w:rsidRPr="00ED4F89">
                <w:rPr>
                  <w:rFonts w:cs="Calibri Light"/>
                </w:rPr>
                <w:t xml:space="preserve">474(1-2), 134-145, </w:t>
              </w:r>
              <w:r w:rsidRPr="00ED4F89">
                <w:rPr>
                  <w:rFonts w:cs="Calibri Light"/>
                  <w:b/>
                </w:rPr>
                <w:t>2014</w:t>
              </w:r>
              <w:r w:rsidRPr="00ED4F89">
                <w:rPr>
                  <w:rFonts w:cs="Calibri Light"/>
                </w:rPr>
                <w:t>.</w:t>
              </w:r>
              <w:r w:rsidRPr="00ED4F89">
                <w:rPr>
                  <w:rFonts w:cs="Calibri Light"/>
                  <w:b/>
                </w:rPr>
                <w:t xml:space="preserve"> </w:t>
              </w:r>
              <w:r w:rsidRPr="00ED4F89">
                <w:rPr>
                  <w:rFonts w:cs="Calibri Light"/>
                </w:rPr>
                <w:t xml:space="preserve">DOI 10.1016/j.ijpharm.2014.08.014. </w:t>
              </w:r>
            </w:ins>
          </w:p>
          <w:p w14:paraId="109ED2DF" w14:textId="77777777" w:rsidR="00AE6202" w:rsidRPr="00ED4F89" w:rsidRDefault="00AE6202" w:rsidP="00AE6202">
            <w:pPr>
              <w:spacing w:before="60" w:after="60"/>
              <w:ind w:left="322" w:hanging="284"/>
              <w:jc w:val="both"/>
              <w:rPr>
                <w:ins w:id="14005" w:author="PS" w:date="2018-11-25T16:55:00Z"/>
                <w:rFonts w:cs="Calibri Light"/>
              </w:rPr>
            </w:pPr>
            <w:ins w:id="14006" w:author="PS" w:date="2018-11-25T16:55:00Z">
              <w:r w:rsidRPr="00ED4F89">
                <w:rPr>
                  <w:rFonts w:cs="Calibri Light"/>
                </w:rPr>
                <w:t xml:space="preserve">MERCHAN, M., SEDLAŘÍKOVÁ, J., MACHOVSKÝ, M., </w:t>
              </w:r>
              <w:r w:rsidRPr="00ED4F89">
                <w:rPr>
                  <w:rFonts w:cs="Calibri Light"/>
                  <w:b/>
                </w:rPr>
                <w:t>SEDLAŘÍK, V.</w:t>
              </w:r>
              <w:r w:rsidRPr="00ED4F89">
                <w:rPr>
                  <w:rFonts w:cs="Calibri Light"/>
                </w:rPr>
                <w:t xml:space="preserve"> </w:t>
              </w:r>
              <w:r w:rsidRPr="00ED4F89">
                <w:rPr>
                  <w:rFonts w:cs="Calibri Light"/>
                  <w:b/>
                </w:rPr>
                <w:t>(15%)</w:t>
              </w:r>
              <w:r w:rsidRPr="00ED4F89">
                <w:rPr>
                  <w:rFonts w:cs="Calibri Light"/>
                </w:rPr>
                <w:t xml:space="preserve">, SÁHA, P.: Antimicrobial silver nitrate-doped polyvinyl chloride cast films: Influence of solvent on morphology and mechanical properties. </w:t>
              </w:r>
              <w:r w:rsidRPr="00ED4F89">
                <w:rPr>
                  <w:rFonts w:cs="Calibri Light"/>
                  <w:i/>
                </w:rPr>
                <w:t>International Journal of Polymeric Materials and Biomaterials</w:t>
              </w:r>
              <w:r w:rsidRPr="00ED4F89">
                <w:rPr>
                  <w:rFonts w:cs="Calibri Light"/>
                </w:rPr>
                <w:t xml:space="preserve"> 62(2), 101-108, </w:t>
              </w:r>
              <w:r w:rsidRPr="00ED4F89">
                <w:rPr>
                  <w:rFonts w:cs="Calibri Light"/>
                  <w:b/>
                </w:rPr>
                <w:t>2013</w:t>
              </w:r>
              <w:r w:rsidRPr="00ED4F89">
                <w:rPr>
                  <w:rFonts w:cs="Calibri Light"/>
                </w:rPr>
                <w:t xml:space="preserve">. DOI 10.1080/00914037.2012.670821. </w:t>
              </w:r>
            </w:ins>
          </w:p>
          <w:p w14:paraId="380C7F6B" w14:textId="77777777" w:rsidR="00AE6202" w:rsidRDefault="00AE6202" w:rsidP="00AE6202">
            <w:pPr>
              <w:jc w:val="both"/>
              <w:rPr>
                <w:ins w:id="14007" w:author="PS" w:date="2018-11-25T16:55:00Z"/>
                <w:b/>
              </w:rPr>
            </w:pPr>
          </w:p>
        </w:tc>
      </w:tr>
      <w:tr w:rsidR="00AE6202" w14:paraId="0C4BCC17" w14:textId="77777777" w:rsidTr="00AE6202">
        <w:trPr>
          <w:trHeight w:val="218"/>
          <w:ins w:id="14008" w:author="PS" w:date="2018-11-25T16:55:00Z"/>
        </w:trPr>
        <w:tc>
          <w:tcPr>
            <w:tcW w:w="9859" w:type="dxa"/>
            <w:gridSpan w:val="11"/>
            <w:shd w:val="clear" w:color="auto" w:fill="F7CAAC"/>
          </w:tcPr>
          <w:p w14:paraId="37247290" w14:textId="77777777" w:rsidR="00AE6202" w:rsidRDefault="00AE6202" w:rsidP="00AE6202">
            <w:pPr>
              <w:rPr>
                <w:ins w:id="14009" w:author="PS" w:date="2018-11-25T16:55:00Z"/>
                <w:b/>
              </w:rPr>
            </w:pPr>
            <w:ins w:id="14010" w:author="PS" w:date="2018-11-25T16:55:00Z">
              <w:r>
                <w:rPr>
                  <w:b/>
                </w:rPr>
                <w:t>Působení v zahraničí</w:t>
              </w:r>
            </w:ins>
          </w:p>
        </w:tc>
      </w:tr>
      <w:tr w:rsidR="00AE6202" w14:paraId="43700521" w14:textId="77777777" w:rsidTr="00AE6202">
        <w:trPr>
          <w:trHeight w:val="328"/>
          <w:ins w:id="14011" w:author="PS" w:date="2018-11-25T16:55:00Z"/>
        </w:trPr>
        <w:tc>
          <w:tcPr>
            <w:tcW w:w="9859" w:type="dxa"/>
            <w:gridSpan w:val="11"/>
          </w:tcPr>
          <w:p w14:paraId="52E156A9" w14:textId="77777777" w:rsidR="00AE6202" w:rsidRDefault="00AE6202" w:rsidP="00AE6202">
            <w:pPr>
              <w:rPr>
                <w:ins w:id="14012" w:author="PS" w:date="2018-11-25T16:55:00Z"/>
              </w:rPr>
            </w:pPr>
            <w:ins w:id="14013" w:author="PS" w:date="2018-11-25T16:55:00Z">
              <w:r w:rsidRPr="0055222A">
                <w:t>2</w:t>
              </w:r>
              <w:r w:rsidRPr="009A2F5F">
                <w:t xml:space="preserve">004: Chalmers University of Technology, Gothenburg, Švédsko (3 měsíce); </w:t>
              </w:r>
            </w:ins>
          </w:p>
          <w:p w14:paraId="29C6761A" w14:textId="77777777" w:rsidR="00AE6202" w:rsidRDefault="00AE6202" w:rsidP="00AE6202">
            <w:pPr>
              <w:rPr>
                <w:ins w:id="14014" w:author="PS" w:date="2018-11-25T16:55:00Z"/>
              </w:rPr>
            </w:pPr>
            <w:ins w:id="14015" w:author="PS" w:date="2018-11-25T16:55:00Z">
              <w:r w:rsidRPr="009A2F5F">
                <w:t xml:space="preserve">2010: Josef Stefan Institute, Ljubljana, Slovinsko (1 rok); </w:t>
              </w:r>
            </w:ins>
          </w:p>
          <w:p w14:paraId="3DAD7BB8" w14:textId="77777777" w:rsidR="00AE6202" w:rsidRDefault="00AE6202" w:rsidP="00AE6202">
            <w:pPr>
              <w:rPr>
                <w:ins w:id="14016" w:author="PS" w:date="2018-11-25T16:55:00Z"/>
                <w:b/>
              </w:rPr>
            </w:pPr>
            <w:ins w:id="14017" w:author="PS" w:date="2018-11-25T16:55:00Z">
              <w:r w:rsidRPr="009A2F5F">
                <w:t>2011: Ekliptik, d.o.o., Ljubljana, Slovinsko (1 rok)</w:t>
              </w:r>
            </w:ins>
          </w:p>
        </w:tc>
      </w:tr>
      <w:tr w:rsidR="00AE6202" w14:paraId="40324F0C" w14:textId="77777777" w:rsidTr="00AE6202">
        <w:trPr>
          <w:cantSplit/>
          <w:trHeight w:val="470"/>
          <w:ins w:id="14018" w:author="PS" w:date="2018-11-25T16:55:00Z"/>
        </w:trPr>
        <w:tc>
          <w:tcPr>
            <w:tcW w:w="2518" w:type="dxa"/>
            <w:shd w:val="clear" w:color="auto" w:fill="F7CAAC"/>
          </w:tcPr>
          <w:p w14:paraId="3B81A12C" w14:textId="77777777" w:rsidR="00AE6202" w:rsidRDefault="00AE6202" w:rsidP="00AE6202">
            <w:pPr>
              <w:jc w:val="both"/>
              <w:rPr>
                <w:ins w:id="14019" w:author="PS" w:date="2018-11-25T16:55:00Z"/>
                <w:b/>
              </w:rPr>
            </w:pPr>
            <w:ins w:id="14020" w:author="PS" w:date="2018-11-25T16:55:00Z">
              <w:r>
                <w:rPr>
                  <w:b/>
                </w:rPr>
                <w:t xml:space="preserve">Podpis </w:t>
              </w:r>
            </w:ins>
          </w:p>
        </w:tc>
        <w:tc>
          <w:tcPr>
            <w:tcW w:w="4536" w:type="dxa"/>
            <w:gridSpan w:val="5"/>
          </w:tcPr>
          <w:p w14:paraId="7710FB2F" w14:textId="77777777" w:rsidR="00AE6202" w:rsidRDefault="00AE6202" w:rsidP="00AE6202">
            <w:pPr>
              <w:jc w:val="both"/>
              <w:rPr>
                <w:ins w:id="14021" w:author="PS" w:date="2018-11-25T16:55:00Z"/>
              </w:rPr>
            </w:pPr>
          </w:p>
        </w:tc>
        <w:tc>
          <w:tcPr>
            <w:tcW w:w="786" w:type="dxa"/>
            <w:gridSpan w:val="2"/>
            <w:shd w:val="clear" w:color="auto" w:fill="F7CAAC"/>
          </w:tcPr>
          <w:p w14:paraId="618130FC" w14:textId="77777777" w:rsidR="00AE6202" w:rsidRDefault="00AE6202" w:rsidP="00AE6202">
            <w:pPr>
              <w:jc w:val="both"/>
              <w:rPr>
                <w:ins w:id="14022" w:author="PS" w:date="2018-11-25T16:55:00Z"/>
              </w:rPr>
            </w:pPr>
            <w:ins w:id="14023" w:author="PS" w:date="2018-11-25T16:55:00Z">
              <w:r>
                <w:rPr>
                  <w:b/>
                </w:rPr>
                <w:t>datum</w:t>
              </w:r>
            </w:ins>
          </w:p>
        </w:tc>
        <w:tc>
          <w:tcPr>
            <w:tcW w:w="2019" w:type="dxa"/>
            <w:gridSpan w:val="3"/>
          </w:tcPr>
          <w:p w14:paraId="34411794" w14:textId="77777777" w:rsidR="00AE6202" w:rsidRDefault="00AE6202" w:rsidP="00AE6202">
            <w:pPr>
              <w:jc w:val="both"/>
              <w:rPr>
                <w:ins w:id="14024" w:author="PS" w:date="2018-11-25T16:55:00Z"/>
              </w:rPr>
            </w:pPr>
            <w:ins w:id="14025" w:author="PS" w:date="2018-11-25T16:55:00Z">
              <w:r>
                <w:t>4. 5. 2018</w:t>
              </w:r>
            </w:ins>
          </w:p>
        </w:tc>
      </w:tr>
    </w:tbl>
    <w:p w14:paraId="1F8C5B8A" w14:textId="2B9FD283" w:rsidR="00E05AA8" w:rsidRDefault="00E05AA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05AA8" w14:paraId="36BEC34E" w14:textId="77777777" w:rsidTr="00495DC8">
        <w:tc>
          <w:tcPr>
            <w:tcW w:w="9859" w:type="dxa"/>
            <w:gridSpan w:val="11"/>
            <w:tcBorders>
              <w:bottom w:val="double" w:sz="4" w:space="0" w:color="auto"/>
            </w:tcBorders>
            <w:shd w:val="clear" w:color="auto" w:fill="BDD6EE"/>
          </w:tcPr>
          <w:p w14:paraId="66A08297" w14:textId="77777777" w:rsidR="00E05AA8" w:rsidRDefault="00E05AA8" w:rsidP="00495DC8">
            <w:pPr>
              <w:jc w:val="both"/>
              <w:rPr>
                <w:b/>
                <w:sz w:val="28"/>
              </w:rPr>
            </w:pPr>
            <w:r>
              <w:rPr>
                <w:b/>
                <w:sz w:val="28"/>
              </w:rPr>
              <w:t>C-I – Personální zabezpečení</w:t>
            </w:r>
          </w:p>
        </w:tc>
      </w:tr>
      <w:tr w:rsidR="00E05AA8" w14:paraId="2EE8EA9E" w14:textId="77777777" w:rsidTr="00495DC8">
        <w:tc>
          <w:tcPr>
            <w:tcW w:w="2518" w:type="dxa"/>
            <w:tcBorders>
              <w:top w:val="double" w:sz="4" w:space="0" w:color="auto"/>
            </w:tcBorders>
            <w:shd w:val="clear" w:color="auto" w:fill="F7CAAC"/>
          </w:tcPr>
          <w:p w14:paraId="4F57691E" w14:textId="77777777" w:rsidR="00E05AA8" w:rsidRDefault="00E05AA8" w:rsidP="00495DC8">
            <w:pPr>
              <w:jc w:val="both"/>
              <w:rPr>
                <w:b/>
              </w:rPr>
            </w:pPr>
            <w:r>
              <w:rPr>
                <w:b/>
              </w:rPr>
              <w:t>Vysoká škola</w:t>
            </w:r>
          </w:p>
        </w:tc>
        <w:tc>
          <w:tcPr>
            <w:tcW w:w="7341" w:type="dxa"/>
            <w:gridSpan w:val="10"/>
          </w:tcPr>
          <w:p w14:paraId="67687F4F" w14:textId="77777777" w:rsidR="00E05AA8" w:rsidRDefault="00E05AA8" w:rsidP="00495DC8">
            <w:pPr>
              <w:jc w:val="both"/>
            </w:pPr>
            <w:r w:rsidRPr="003A6AE2">
              <w:t>Univerzita Tomáše Bati ve Zlíně</w:t>
            </w:r>
          </w:p>
        </w:tc>
      </w:tr>
      <w:tr w:rsidR="00E05AA8" w14:paraId="708BABBF" w14:textId="77777777" w:rsidTr="00495DC8">
        <w:tc>
          <w:tcPr>
            <w:tcW w:w="2518" w:type="dxa"/>
            <w:shd w:val="clear" w:color="auto" w:fill="F7CAAC"/>
          </w:tcPr>
          <w:p w14:paraId="387D7EF9" w14:textId="77777777" w:rsidR="00E05AA8" w:rsidRDefault="00E05AA8" w:rsidP="00495DC8">
            <w:pPr>
              <w:jc w:val="both"/>
              <w:rPr>
                <w:b/>
              </w:rPr>
            </w:pPr>
            <w:r>
              <w:rPr>
                <w:b/>
              </w:rPr>
              <w:t>Součást vysoké školy</w:t>
            </w:r>
          </w:p>
        </w:tc>
        <w:tc>
          <w:tcPr>
            <w:tcW w:w="7341" w:type="dxa"/>
            <w:gridSpan w:val="10"/>
          </w:tcPr>
          <w:p w14:paraId="417CEC8D" w14:textId="77777777" w:rsidR="00E05AA8" w:rsidRDefault="00E05AA8" w:rsidP="00495DC8">
            <w:pPr>
              <w:jc w:val="both"/>
            </w:pPr>
            <w:r>
              <w:t>Fakulta logistiky a krizového řízení</w:t>
            </w:r>
          </w:p>
        </w:tc>
      </w:tr>
      <w:tr w:rsidR="00E05AA8" w14:paraId="601BE02A" w14:textId="77777777" w:rsidTr="00495DC8">
        <w:tc>
          <w:tcPr>
            <w:tcW w:w="2518" w:type="dxa"/>
            <w:shd w:val="clear" w:color="auto" w:fill="F7CAAC"/>
          </w:tcPr>
          <w:p w14:paraId="3948A603" w14:textId="77777777" w:rsidR="00E05AA8" w:rsidRDefault="00E05AA8" w:rsidP="00495DC8">
            <w:pPr>
              <w:jc w:val="both"/>
              <w:rPr>
                <w:b/>
              </w:rPr>
            </w:pPr>
            <w:r>
              <w:rPr>
                <w:b/>
              </w:rPr>
              <w:t>Název studijního programu</w:t>
            </w:r>
          </w:p>
        </w:tc>
        <w:tc>
          <w:tcPr>
            <w:tcW w:w="7341" w:type="dxa"/>
            <w:gridSpan w:val="10"/>
          </w:tcPr>
          <w:p w14:paraId="3315A306" w14:textId="77777777" w:rsidR="00E05AA8" w:rsidRDefault="00E05AA8" w:rsidP="00495DC8">
            <w:pPr>
              <w:jc w:val="both"/>
            </w:pPr>
            <w:r>
              <w:t>Environmentální bezpečnost</w:t>
            </w:r>
          </w:p>
        </w:tc>
      </w:tr>
      <w:tr w:rsidR="00E05AA8" w14:paraId="493A7A1D" w14:textId="77777777" w:rsidTr="00495DC8">
        <w:tc>
          <w:tcPr>
            <w:tcW w:w="2518" w:type="dxa"/>
            <w:shd w:val="clear" w:color="auto" w:fill="F7CAAC"/>
          </w:tcPr>
          <w:p w14:paraId="287393EF" w14:textId="77777777" w:rsidR="00E05AA8" w:rsidRDefault="00E05AA8" w:rsidP="00495DC8">
            <w:pPr>
              <w:jc w:val="both"/>
              <w:rPr>
                <w:b/>
              </w:rPr>
            </w:pPr>
            <w:r>
              <w:rPr>
                <w:b/>
              </w:rPr>
              <w:t>Jméno a příjmení</w:t>
            </w:r>
          </w:p>
        </w:tc>
        <w:tc>
          <w:tcPr>
            <w:tcW w:w="4536" w:type="dxa"/>
            <w:gridSpan w:val="5"/>
          </w:tcPr>
          <w:p w14:paraId="74FF0825" w14:textId="77777777" w:rsidR="00E05AA8" w:rsidRPr="008761D8" w:rsidRDefault="00E05AA8" w:rsidP="00495DC8">
            <w:pPr>
              <w:jc w:val="both"/>
              <w:rPr>
                <w:b/>
              </w:rPr>
            </w:pPr>
            <w:r>
              <w:rPr>
                <w:b/>
              </w:rPr>
              <w:t>Marta Sli</w:t>
            </w:r>
            <w:r w:rsidRPr="008761D8">
              <w:rPr>
                <w:b/>
              </w:rPr>
              <w:t>žová</w:t>
            </w:r>
          </w:p>
        </w:tc>
        <w:tc>
          <w:tcPr>
            <w:tcW w:w="709" w:type="dxa"/>
            <w:shd w:val="clear" w:color="auto" w:fill="F7CAAC"/>
          </w:tcPr>
          <w:p w14:paraId="76E868DA" w14:textId="77777777" w:rsidR="00E05AA8" w:rsidRDefault="00E05AA8" w:rsidP="00495DC8">
            <w:pPr>
              <w:jc w:val="both"/>
              <w:rPr>
                <w:b/>
              </w:rPr>
            </w:pPr>
            <w:r>
              <w:rPr>
                <w:b/>
              </w:rPr>
              <w:t>Tituly</w:t>
            </w:r>
          </w:p>
        </w:tc>
        <w:tc>
          <w:tcPr>
            <w:tcW w:w="2096" w:type="dxa"/>
            <w:gridSpan w:val="4"/>
          </w:tcPr>
          <w:p w14:paraId="4D0B6550" w14:textId="77777777" w:rsidR="00E05AA8" w:rsidRDefault="00E05AA8" w:rsidP="00495DC8">
            <w:pPr>
              <w:jc w:val="both"/>
            </w:pPr>
            <w:r>
              <w:t>RNDr.,CSc.,Bc.</w:t>
            </w:r>
          </w:p>
        </w:tc>
      </w:tr>
      <w:tr w:rsidR="00E05AA8" w14:paraId="2436B85D" w14:textId="77777777" w:rsidTr="00495DC8">
        <w:tc>
          <w:tcPr>
            <w:tcW w:w="2518" w:type="dxa"/>
            <w:shd w:val="clear" w:color="auto" w:fill="F7CAAC"/>
          </w:tcPr>
          <w:p w14:paraId="636B9262" w14:textId="77777777" w:rsidR="00E05AA8" w:rsidRDefault="00E05AA8" w:rsidP="00495DC8">
            <w:pPr>
              <w:jc w:val="both"/>
              <w:rPr>
                <w:b/>
              </w:rPr>
            </w:pPr>
            <w:r>
              <w:rPr>
                <w:b/>
              </w:rPr>
              <w:t>Rok narození</w:t>
            </w:r>
          </w:p>
        </w:tc>
        <w:tc>
          <w:tcPr>
            <w:tcW w:w="829" w:type="dxa"/>
          </w:tcPr>
          <w:p w14:paraId="30DBB05D" w14:textId="77777777" w:rsidR="00E05AA8" w:rsidRDefault="00E05AA8" w:rsidP="00495DC8">
            <w:pPr>
              <w:jc w:val="both"/>
            </w:pPr>
            <w:r>
              <w:t>1964</w:t>
            </w:r>
          </w:p>
        </w:tc>
        <w:tc>
          <w:tcPr>
            <w:tcW w:w="1721" w:type="dxa"/>
            <w:shd w:val="clear" w:color="auto" w:fill="F7CAAC"/>
          </w:tcPr>
          <w:p w14:paraId="7709B5CD" w14:textId="77777777" w:rsidR="00E05AA8" w:rsidRDefault="00E05AA8" w:rsidP="00495DC8">
            <w:pPr>
              <w:jc w:val="both"/>
              <w:rPr>
                <w:b/>
              </w:rPr>
            </w:pPr>
            <w:r>
              <w:rPr>
                <w:b/>
              </w:rPr>
              <w:t>typ vztahu k VŠ</w:t>
            </w:r>
          </w:p>
        </w:tc>
        <w:tc>
          <w:tcPr>
            <w:tcW w:w="992" w:type="dxa"/>
            <w:gridSpan w:val="2"/>
          </w:tcPr>
          <w:p w14:paraId="4A906764" w14:textId="6E3F26A7" w:rsidR="00E05AA8" w:rsidRPr="00055EE0" w:rsidRDefault="00E05AA8" w:rsidP="00495DC8">
            <w:pPr>
              <w:jc w:val="both"/>
              <w:rPr>
                <w:i/>
                <w:rPrChange w:id="14026" w:author="PS" w:date="2018-11-25T17:33:00Z">
                  <w:rPr/>
                </w:rPrChange>
              </w:rPr>
            </w:pPr>
            <w:ins w:id="14027" w:author="Matyas Adam" w:date="2018-11-17T00:57:00Z">
              <w:del w:id="14028" w:author="PS" w:date="2018-11-25T17:33:00Z">
                <w:r w:rsidRPr="00055EE0" w:rsidDel="00055EE0">
                  <w:rPr>
                    <w:i/>
                    <w:rPrChange w:id="14029" w:author="PS" w:date="2018-11-25T17:33:00Z">
                      <w:rPr/>
                    </w:rPrChange>
                  </w:rPr>
                  <w:delText>Pracovní poměr</w:delText>
                </w:r>
              </w:del>
            </w:ins>
            <w:ins w:id="14030" w:author="PS" w:date="2018-11-25T17:33:00Z">
              <w:r w:rsidR="00055EE0" w:rsidRPr="00055EE0">
                <w:rPr>
                  <w:i/>
                  <w:rPrChange w:id="14031" w:author="PS" w:date="2018-11-25T17:33:00Z">
                    <w:rPr/>
                  </w:rPrChange>
                </w:rPr>
                <w:t>pp.</w:t>
              </w:r>
            </w:ins>
            <w:del w:id="14032" w:author="Matyas Adam" w:date="2018-11-17T00:57:00Z">
              <w:r w:rsidRPr="00055EE0" w:rsidDel="000E48CC">
                <w:rPr>
                  <w:i/>
                  <w:rPrChange w:id="14033" w:author="PS" w:date="2018-11-25T17:33:00Z">
                    <w:rPr/>
                  </w:rPrChange>
                </w:rPr>
                <w:delText>PP</w:delText>
              </w:r>
            </w:del>
          </w:p>
        </w:tc>
        <w:tc>
          <w:tcPr>
            <w:tcW w:w="994" w:type="dxa"/>
            <w:shd w:val="clear" w:color="auto" w:fill="F7CAAC"/>
          </w:tcPr>
          <w:p w14:paraId="20DB5327" w14:textId="77777777" w:rsidR="00E05AA8" w:rsidRDefault="00E05AA8" w:rsidP="00495DC8">
            <w:pPr>
              <w:jc w:val="both"/>
              <w:rPr>
                <w:b/>
              </w:rPr>
            </w:pPr>
            <w:r>
              <w:rPr>
                <w:b/>
              </w:rPr>
              <w:t>rozsah</w:t>
            </w:r>
          </w:p>
        </w:tc>
        <w:tc>
          <w:tcPr>
            <w:tcW w:w="709" w:type="dxa"/>
          </w:tcPr>
          <w:p w14:paraId="1911C142" w14:textId="6E9B4F8A" w:rsidR="00E05AA8" w:rsidRDefault="00055EE0" w:rsidP="00495DC8">
            <w:pPr>
              <w:jc w:val="both"/>
            </w:pPr>
            <w:ins w:id="14034" w:author="PS" w:date="2018-11-25T17:33:00Z">
              <w:r>
                <w:t>40</w:t>
              </w:r>
            </w:ins>
            <w:del w:id="14035" w:author="Matyas Adam" w:date="2018-11-19T15:13:00Z">
              <w:r w:rsidR="00E05AA8" w:rsidDel="003A15A0">
                <w:delText>40</w:delText>
              </w:r>
            </w:del>
          </w:p>
        </w:tc>
        <w:tc>
          <w:tcPr>
            <w:tcW w:w="709" w:type="dxa"/>
            <w:gridSpan w:val="2"/>
            <w:shd w:val="clear" w:color="auto" w:fill="F7CAAC"/>
          </w:tcPr>
          <w:p w14:paraId="592FBC65" w14:textId="77777777" w:rsidR="00E05AA8" w:rsidRDefault="00E05AA8" w:rsidP="00495DC8">
            <w:pPr>
              <w:jc w:val="both"/>
              <w:rPr>
                <w:b/>
              </w:rPr>
            </w:pPr>
            <w:r>
              <w:rPr>
                <w:b/>
              </w:rPr>
              <w:t>do kdy</w:t>
            </w:r>
          </w:p>
        </w:tc>
        <w:tc>
          <w:tcPr>
            <w:tcW w:w="1387" w:type="dxa"/>
            <w:gridSpan w:val="2"/>
          </w:tcPr>
          <w:p w14:paraId="175B4A1B" w14:textId="77777777" w:rsidR="00E05AA8" w:rsidRDefault="00E05AA8" w:rsidP="00495DC8">
            <w:pPr>
              <w:jc w:val="both"/>
            </w:pPr>
            <w:r>
              <w:t>N</w:t>
            </w:r>
          </w:p>
        </w:tc>
      </w:tr>
      <w:tr w:rsidR="00E05AA8" w14:paraId="528CFBB6" w14:textId="77777777" w:rsidTr="00495DC8">
        <w:tc>
          <w:tcPr>
            <w:tcW w:w="5068" w:type="dxa"/>
            <w:gridSpan w:val="3"/>
            <w:shd w:val="clear" w:color="auto" w:fill="F7CAAC"/>
          </w:tcPr>
          <w:p w14:paraId="624B975B" w14:textId="77777777" w:rsidR="00E05AA8" w:rsidRDefault="00E05AA8" w:rsidP="00495DC8">
            <w:pPr>
              <w:jc w:val="both"/>
              <w:rPr>
                <w:b/>
              </w:rPr>
            </w:pPr>
            <w:r>
              <w:rPr>
                <w:b/>
              </w:rPr>
              <w:t>Typ vztahu na součásti VŠ, která uskutečňuje st. program</w:t>
            </w:r>
          </w:p>
        </w:tc>
        <w:tc>
          <w:tcPr>
            <w:tcW w:w="992" w:type="dxa"/>
            <w:gridSpan w:val="2"/>
          </w:tcPr>
          <w:p w14:paraId="08FA7A85" w14:textId="31912FA3" w:rsidR="00E05AA8" w:rsidRPr="00055EE0" w:rsidRDefault="00E05AA8" w:rsidP="00495DC8">
            <w:pPr>
              <w:jc w:val="both"/>
              <w:rPr>
                <w:i/>
                <w:rPrChange w:id="14036" w:author="PS" w:date="2018-11-25T17:33:00Z">
                  <w:rPr/>
                </w:rPrChange>
              </w:rPr>
            </w:pPr>
            <w:ins w:id="14037" w:author="Matyas Adam" w:date="2018-11-17T00:57:00Z">
              <w:del w:id="14038" w:author="PS" w:date="2018-11-25T17:33:00Z">
                <w:r w:rsidRPr="00055EE0" w:rsidDel="00055EE0">
                  <w:rPr>
                    <w:i/>
                    <w:rPrChange w:id="14039" w:author="PS" w:date="2018-11-25T17:33:00Z">
                      <w:rPr/>
                    </w:rPrChange>
                  </w:rPr>
                  <w:delText>Pracovní poměr</w:delText>
                </w:r>
              </w:del>
            </w:ins>
          </w:p>
        </w:tc>
        <w:tc>
          <w:tcPr>
            <w:tcW w:w="994" w:type="dxa"/>
            <w:shd w:val="clear" w:color="auto" w:fill="F7CAAC"/>
          </w:tcPr>
          <w:p w14:paraId="0C3AE87B" w14:textId="77777777" w:rsidR="00E05AA8" w:rsidRDefault="00E05AA8" w:rsidP="00495DC8">
            <w:pPr>
              <w:jc w:val="both"/>
              <w:rPr>
                <w:b/>
              </w:rPr>
            </w:pPr>
            <w:r>
              <w:rPr>
                <w:b/>
              </w:rPr>
              <w:t>rozsah</w:t>
            </w:r>
          </w:p>
        </w:tc>
        <w:tc>
          <w:tcPr>
            <w:tcW w:w="709" w:type="dxa"/>
          </w:tcPr>
          <w:p w14:paraId="4AF577F2" w14:textId="77777777" w:rsidR="00E05AA8" w:rsidRDefault="00E05AA8" w:rsidP="00495DC8">
            <w:pPr>
              <w:jc w:val="both"/>
            </w:pPr>
          </w:p>
        </w:tc>
        <w:tc>
          <w:tcPr>
            <w:tcW w:w="709" w:type="dxa"/>
            <w:gridSpan w:val="2"/>
            <w:shd w:val="clear" w:color="auto" w:fill="F7CAAC"/>
          </w:tcPr>
          <w:p w14:paraId="460760C5" w14:textId="77777777" w:rsidR="00E05AA8" w:rsidRDefault="00E05AA8" w:rsidP="00495DC8">
            <w:pPr>
              <w:jc w:val="both"/>
              <w:rPr>
                <w:b/>
              </w:rPr>
            </w:pPr>
            <w:r>
              <w:rPr>
                <w:b/>
              </w:rPr>
              <w:t>do kdy</w:t>
            </w:r>
          </w:p>
        </w:tc>
        <w:tc>
          <w:tcPr>
            <w:tcW w:w="1387" w:type="dxa"/>
            <w:gridSpan w:val="2"/>
          </w:tcPr>
          <w:p w14:paraId="241847F3" w14:textId="77777777" w:rsidR="00E05AA8" w:rsidRDefault="00E05AA8" w:rsidP="00495DC8">
            <w:pPr>
              <w:jc w:val="both"/>
            </w:pPr>
          </w:p>
        </w:tc>
      </w:tr>
      <w:tr w:rsidR="00E05AA8" w14:paraId="5498D39F" w14:textId="77777777" w:rsidTr="00495DC8">
        <w:tc>
          <w:tcPr>
            <w:tcW w:w="6060" w:type="dxa"/>
            <w:gridSpan w:val="5"/>
            <w:shd w:val="clear" w:color="auto" w:fill="F7CAAC"/>
          </w:tcPr>
          <w:p w14:paraId="05A14512" w14:textId="77777777" w:rsidR="00E05AA8" w:rsidRDefault="00E05AA8" w:rsidP="00495DC8">
            <w:pPr>
              <w:jc w:val="both"/>
            </w:pPr>
            <w:r>
              <w:rPr>
                <w:b/>
              </w:rPr>
              <w:t>Další současná působení jako akademický pracovník na jiných VŠ</w:t>
            </w:r>
          </w:p>
        </w:tc>
        <w:tc>
          <w:tcPr>
            <w:tcW w:w="1703" w:type="dxa"/>
            <w:gridSpan w:val="2"/>
            <w:shd w:val="clear" w:color="auto" w:fill="F7CAAC"/>
          </w:tcPr>
          <w:p w14:paraId="16E36FC0" w14:textId="77777777" w:rsidR="00E05AA8" w:rsidRDefault="00E05AA8" w:rsidP="00495DC8">
            <w:pPr>
              <w:jc w:val="both"/>
              <w:rPr>
                <w:b/>
              </w:rPr>
            </w:pPr>
            <w:r>
              <w:rPr>
                <w:b/>
              </w:rPr>
              <w:t>typ prac. vztahu</w:t>
            </w:r>
          </w:p>
        </w:tc>
        <w:tc>
          <w:tcPr>
            <w:tcW w:w="2096" w:type="dxa"/>
            <w:gridSpan w:val="4"/>
            <w:shd w:val="clear" w:color="auto" w:fill="F7CAAC"/>
          </w:tcPr>
          <w:p w14:paraId="2E42D2AC" w14:textId="77777777" w:rsidR="00E05AA8" w:rsidRDefault="00E05AA8" w:rsidP="00495DC8">
            <w:pPr>
              <w:jc w:val="both"/>
              <w:rPr>
                <w:b/>
              </w:rPr>
            </w:pPr>
            <w:r>
              <w:rPr>
                <w:b/>
              </w:rPr>
              <w:t>rozsah</w:t>
            </w:r>
          </w:p>
        </w:tc>
      </w:tr>
      <w:tr w:rsidR="00E05AA8" w14:paraId="1AF418A8" w14:textId="77777777" w:rsidTr="00495DC8">
        <w:tc>
          <w:tcPr>
            <w:tcW w:w="6060" w:type="dxa"/>
            <w:gridSpan w:val="5"/>
          </w:tcPr>
          <w:p w14:paraId="05FB4B04" w14:textId="77777777" w:rsidR="00E05AA8" w:rsidRDefault="00E05AA8" w:rsidP="00495DC8">
            <w:pPr>
              <w:jc w:val="both"/>
            </w:pPr>
          </w:p>
        </w:tc>
        <w:tc>
          <w:tcPr>
            <w:tcW w:w="1703" w:type="dxa"/>
            <w:gridSpan w:val="2"/>
          </w:tcPr>
          <w:p w14:paraId="14797A2D" w14:textId="77777777" w:rsidR="00E05AA8" w:rsidRDefault="00E05AA8" w:rsidP="00495DC8">
            <w:pPr>
              <w:jc w:val="both"/>
            </w:pPr>
          </w:p>
        </w:tc>
        <w:tc>
          <w:tcPr>
            <w:tcW w:w="2096" w:type="dxa"/>
            <w:gridSpan w:val="4"/>
          </w:tcPr>
          <w:p w14:paraId="1350B9C9" w14:textId="77777777" w:rsidR="00E05AA8" w:rsidRDefault="00E05AA8" w:rsidP="00495DC8">
            <w:pPr>
              <w:jc w:val="both"/>
            </w:pPr>
          </w:p>
        </w:tc>
      </w:tr>
      <w:tr w:rsidR="00E05AA8" w14:paraId="55D32DE1" w14:textId="77777777" w:rsidTr="00495DC8">
        <w:tc>
          <w:tcPr>
            <w:tcW w:w="6060" w:type="dxa"/>
            <w:gridSpan w:val="5"/>
          </w:tcPr>
          <w:p w14:paraId="2162A732" w14:textId="77777777" w:rsidR="00E05AA8" w:rsidRDefault="00E05AA8" w:rsidP="00495DC8">
            <w:pPr>
              <w:jc w:val="both"/>
            </w:pPr>
          </w:p>
        </w:tc>
        <w:tc>
          <w:tcPr>
            <w:tcW w:w="1703" w:type="dxa"/>
            <w:gridSpan w:val="2"/>
          </w:tcPr>
          <w:p w14:paraId="60B4EB8D" w14:textId="77777777" w:rsidR="00E05AA8" w:rsidRDefault="00E05AA8" w:rsidP="00495DC8">
            <w:pPr>
              <w:jc w:val="both"/>
            </w:pPr>
          </w:p>
        </w:tc>
        <w:tc>
          <w:tcPr>
            <w:tcW w:w="2096" w:type="dxa"/>
            <w:gridSpan w:val="4"/>
          </w:tcPr>
          <w:p w14:paraId="17BD5784" w14:textId="77777777" w:rsidR="00E05AA8" w:rsidRDefault="00E05AA8" w:rsidP="00495DC8">
            <w:pPr>
              <w:jc w:val="both"/>
            </w:pPr>
          </w:p>
        </w:tc>
      </w:tr>
      <w:tr w:rsidR="00E05AA8" w14:paraId="0F173300" w14:textId="77777777" w:rsidTr="00495DC8">
        <w:tc>
          <w:tcPr>
            <w:tcW w:w="6060" w:type="dxa"/>
            <w:gridSpan w:val="5"/>
          </w:tcPr>
          <w:p w14:paraId="21940328" w14:textId="77777777" w:rsidR="00E05AA8" w:rsidRDefault="00E05AA8" w:rsidP="00495DC8">
            <w:pPr>
              <w:jc w:val="both"/>
            </w:pPr>
          </w:p>
        </w:tc>
        <w:tc>
          <w:tcPr>
            <w:tcW w:w="1703" w:type="dxa"/>
            <w:gridSpan w:val="2"/>
          </w:tcPr>
          <w:p w14:paraId="4649D705" w14:textId="77777777" w:rsidR="00E05AA8" w:rsidRDefault="00E05AA8" w:rsidP="00495DC8">
            <w:pPr>
              <w:jc w:val="both"/>
            </w:pPr>
          </w:p>
        </w:tc>
        <w:tc>
          <w:tcPr>
            <w:tcW w:w="2096" w:type="dxa"/>
            <w:gridSpan w:val="4"/>
          </w:tcPr>
          <w:p w14:paraId="19CAAB38" w14:textId="77777777" w:rsidR="00E05AA8" w:rsidRDefault="00E05AA8" w:rsidP="00495DC8">
            <w:pPr>
              <w:jc w:val="both"/>
            </w:pPr>
          </w:p>
        </w:tc>
      </w:tr>
      <w:tr w:rsidR="00E05AA8" w14:paraId="6A8BA652" w14:textId="77777777" w:rsidTr="00495DC8">
        <w:tc>
          <w:tcPr>
            <w:tcW w:w="6060" w:type="dxa"/>
            <w:gridSpan w:val="5"/>
          </w:tcPr>
          <w:p w14:paraId="080C4E8F" w14:textId="77777777" w:rsidR="00E05AA8" w:rsidRDefault="00E05AA8" w:rsidP="00495DC8">
            <w:pPr>
              <w:jc w:val="both"/>
            </w:pPr>
          </w:p>
        </w:tc>
        <w:tc>
          <w:tcPr>
            <w:tcW w:w="1703" w:type="dxa"/>
            <w:gridSpan w:val="2"/>
          </w:tcPr>
          <w:p w14:paraId="5B2E8955" w14:textId="77777777" w:rsidR="00E05AA8" w:rsidRDefault="00E05AA8" w:rsidP="00495DC8">
            <w:pPr>
              <w:jc w:val="both"/>
            </w:pPr>
          </w:p>
        </w:tc>
        <w:tc>
          <w:tcPr>
            <w:tcW w:w="2096" w:type="dxa"/>
            <w:gridSpan w:val="4"/>
          </w:tcPr>
          <w:p w14:paraId="2357635D" w14:textId="77777777" w:rsidR="00E05AA8" w:rsidRDefault="00E05AA8" w:rsidP="00495DC8">
            <w:pPr>
              <w:jc w:val="both"/>
            </w:pPr>
          </w:p>
        </w:tc>
      </w:tr>
      <w:tr w:rsidR="00E05AA8" w14:paraId="4F99BAE0" w14:textId="77777777" w:rsidTr="00495DC8">
        <w:tc>
          <w:tcPr>
            <w:tcW w:w="9859" w:type="dxa"/>
            <w:gridSpan w:val="11"/>
            <w:shd w:val="clear" w:color="auto" w:fill="F7CAAC"/>
          </w:tcPr>
          <w:p w14:paraId="0A789932" w14:textId="77777777" w:rsidR="00E05AA8" w:rsidRDefault="00E05AA8" w:rsidP="00495DC8">
            <w:pPr>
              <w:jc w:val="both"/>
            </w:pPr>
            <w:r>
              <w:rPr>
                <w:b/>
              </w:rPr>
              <w:t>Předměty příslušného studijního programu a způsob zapojení do jejich výuky, příp. další zapojení do uskutečňování studijního programu</w:t>
            </w:r>
          </w:p>
        </w:tc>
      </w:tr>
      <w:tr w:rsidR="00E05AA8" w14:paraId="2465A6CF" w14:textId="77777777" w:rsidTr="00495DC8">
        <w:trPr>
          <w:trHeight w:val="1118"/>
        </w:trPr>
        <w:tc>
          <w:tcPr>
            <w:tcW w:w="9859" w:type="dxa"/>
            <w:gridSpan w:val="11"/>
            <w:tcBorders>
              <w:top w:val="nil"/>
            </w:tcBorders>
          </w:tcPr>
          <w:p w14:paraId="57A3078E" w14:textId="77777777" w:rsidR="00E05AA8" w:rsidRDefault="00E05AA8" w:rsidP="00495DC8">
            <w:pPr>
              <w:jc w:val="both"/>
            </w:pPr>
            <w:r>
              <w:t>Fyzika –</w:t>
            </w:r>
            <w:del w:id="14040" w:author="Matyas Adam" w:date="2018-11-17T20:25:00Z">
              <w:r w:rsidDel="007F1547">
                <w:delText xml:space="preserve"> </w:delText>
              </w:r>
            </w:del>
            <w:ins w:id="14041" w:author="Matyas Adam" w:date="2018-11-17T20:25:00Z">
              <w:r>
                <w:t xml:space="preserve"> </w:t>
              </w:r>
            </w:ins>
            <w:del w:id="14042" w:author="Matyas Adam" w:date="2018-11-17T20:25:00Z">
              <w:r w:rsidDel="007F1547">
                <w:delText xml:space="preserve">přednášející, </w:delText>
              </w:r>
            </w:del>
            <w:r>
              <w:t>cvičící (</w:t>
            </w:r>
            <w:ins w:id="14043" w:author="Matyas Adam" w:date="2018-11-17T20:25:00Z">
              <w:r>
                <w:t>100</w:t>
              </w:r>
            </w:ins>
            <w:del w:id="14044" w:author="Matyas Adam" w:date="2018-11-17T20:25:00Z">
              <w:r w:rsidDel="007F1547">
                <w:delText>50</w:delText>
              </w:r>
            </w:del>
            <w:r>
              <w:t xml:space="preserve"> %)</w:t>
            </w:r>
          </w:p>
        </w:tc>
      </w:tr>
      <w:tr w:rsidR="00E05AA8" w14:paraId="71A761A7" w14:textId="77777777" w:rsidTr="00495DC8">
        <w:tc>
          <w:tcPr>
            <w:tcW w:w="9859" w:type="dxa"/>
            <w:gridSpan w:val="11"/>
            <w:shd w:val="clear" w:color="auto" w:fill="F7CAAC"/>
          </w:tcPr>
          <w:p w14:paraId="6ABD0CF7" w14:textId="77777777" w:rsidR="00E05AA8" w:rsidRDefault="00E05AA8" w:rsidP="00495DC8">
            <w:pPr>
              <w:jc w:val="both"/>
            </w:pPr>
            <w:r>
              <w:rPr>
                <w:b/>
              </w:rPr>
              <w:t xml:space="preserve">Údaje o vzdělání na VŠ </w:t>
            </w:r>
          </w:p>
        </w:tc>
      </w:tr>
      <w:tr w:rsidR="00E05AA8" w14:paraId="25AC8D33" w14:textId="77777777" w:rsidTr="00495DC8">
        <w:trPr>
          <w:trHeight w:val="1055"/>
        </w:trPr>
        <w:tc>
          <w:tcPr>
            <w:tcW w:w="9859" w:type="dxa"/>
            <w:gridSpan w:val="11"/>
          </w:tcPr>
          <w:p w14:paraId="3D5A4286" w14:textId="77777777" w:rsidR="00E05AA8" w:rsidRDefault="00E05AA8">
            <w:pPr>
              <w:ind w:left="322" w:hanging="284"/>
              <w:rPr>
                <w:ins w:id="14045" w:author="Matyas Adam" w:date="2018-11-17T20:25:00Z"/>
              </w:rPr>
              <w:pPrChange w:id="14046" w:author="Matyas Adam" w:date="2018-11-17T20:25:00Z">
                <w:pPr>
                  <w:jc w:val="both"/>
                </w:pPr>
              </w:pPrChange>
            </w:pPr>
            <w:ins w:id="14047" w:author="Matyas Adam" w:date="2018-11-17T20:25:00Z">
              <w:r w:rsidRPr="008761D8">
                <w:t>1989-1994</w:t>
              </w:r>
              <w:r>
                <w:t>: V</w:t>
              </w:r>
              <w:r w:rsidRPr="008761D8">
                <w:t>UT Brno, fakulta technologická Zlín., odborná aspirantura, CSc.</w:t>
              </w:r>
            </w:ins>
          </w:p>
          <w:p w14:paraId="4AB6D616" w14:textId="77777777" w:rsidR="00E05AA8" w:rsidRPr="008761D8" w:rsidRDefault="00E05AA8">
            <w:pPr>
              <w:ind w:left="322" w:hanging="284"/>
              <w:pPrChange w:id="14048" w:author="Matyas Adam" w:date="2018-11-17T20:25:00Z">
                <w:pPr>
                  <w:jc w:val="both"/>
                </w:pPr>
              </w:pPrChange>
            </w:pPr>
            <w:r w:rsidRPr="008761D8">
              <w:t>1982-1987</w:t>
            </w:r>
            <w:ins w:id="14049" w:author="Matyas Adam" w:date="2018-11-17T20:25:00Z">
              <w:r>
                <w:t xml:space="preserve">: </w:t>
              </w:r>
            </w:ins>
            <w:del w:id="14050" w:author="Matyas Adam" w:date="2018-11-17T20:25:00Z">
              <w:r w:rsidRPr="008761D8" w:rsidDel="007F1547">
                <w:delText xml:space="preserve">  U</w:delText>
              </w:r>
            </w:del>
            <w:ins w:id="14051" w:author="Matyas Adam" w:date="2018-11-17T20:25:00Z">
              <w:r>
                <w:t>U</w:t>
              </w:r>
            </w:ins>
            <w:r w:rsidRPr="008761D8">
              <w:t xml:space="preserve">niverzita Karlova, </w:t>
            </w:r>
            <w:del w:id="14052" w:author="Matyas Adam" w:date="2018-11-17T20:26:00Z">
              <w:r w:rsidRPr="008761D8" w:rsidDel="007F1547">
                <w:delText xml:space="preserve"> </w:delText>
              </w:r>
            </w:del>
            <w:r w:rsidRPr="008761D8">
              <w:t xml:space="preserve">matematicko-fyzikální fakulta, </w:t>
            </w:r>
            <w:del w:id="14053" w:author="Matyas Adam" w:date="2018-11-17T20:25:00Z">
              <w:r w:rsidRPr="008761D8" w:rsidDel="007F1547">
                <w:delText xml:space="preserve"> </w:delText>
              </w:r>
            </w:del>
            <w:r w:rsidRPr="008761D8">
              <w:t>obor biofyzika a chemická fyzika, zaměření fyzika polymerů</w:t>
            </w:r>
          </w:p>
          <w:p w14:paraId="633FE7CD" w14:textId="77777777" w:rsidR="00E05AA8" w:rsidRDefault="00E05AA8" w:rsidP="00495DC8">
            <w:pPr>
              <w:jc w:val="both"/>
              <w:rPr>
                <w:b/>
              </w:rPr>
            </w:pPr>
            <w:del w:id="14054" w:author="Matyas Adam" w:date="2018-11-17T20:25:00Z">
              <w:r w:rsidRPr="008761D8" w:rsidDel="007F1547">
                <w:delText>1989-1994</w:delText>
              </w:r>
              <w:r w:rsidDel="007F1547">
                <w:delText xml:space="preserve"> </w:delText>
              </w:r>
              <w:r w:rsidRPr="008761D8" w:rsidDel="007F1547">
                <w:delText xml:space="preserve">  VUT Brno,  fakulta technologická Zlín., odborná aspirantura, CSc.</w:delText>
              </w:r>
            </w:del>
          </w:p>
        </w:tc>
      </w:tr>
      <w:tr w:rsidR="00E05AA8" w14:paraId="23C6B182" w14:textId="77777777" w:rsidTr="00495DC8">
        <w:tc>
          <w:tcPr>
            <w:tcW w:w="9859" w:type="dxa"/>
            <w:gridSpan w:val="11"/>
            <w:shd w:val="clear" w:color="auto" w:fill="F7CAAC"/>
          </w:tcPr>
          <w:p w14:paraId="67B19C51" w14:textId="77777777" w:rsidR="00E05AA8" w:rsidRDefault="00E05AA8" w:rsidP="00495DC8">
            <w:pPr>
              <w:jc w:val="both"/>
              <w:rPr>
                <w:b/>
              </w:rPr>
            </w:pPr>
            <w:r>
              <w:rPr>
                <w:b/>
              </w:rPr>
              <w:t>Údaje o odborném působení od absolvování VŠ</w:t>
            </w:r>
          </w:p>
        </w:tc>
      </w:tr>
      <w:tr w:rsidR="00E05AA8" w14:paraId="16FF60E1" w14:textId="77777777" w:rsidTr="00495DC8">
        <w:trPr>
          <w:trHeight w:val="1090"/>
        </w:trPr>
        <w:tc>
          <w:tcPr>
            <w:tcW w:w="9859" w:type="dxa"/>
            <w:gridSpan w:val="11"/>
          </w:tcPr>
          <w:p w14:paraId="18949927" w14:textId="77777777" w:rsidR="00E05AA8" w:rsidRDefault="00E05AA8" w:rsidP="00495DC8">
            <w:pPr>
              <w:jc w:val="both"/>
              <w:rPr>
                <w:ins w:id="14055" w:author="Matyas Adam" w:date="2018-11-17T20:27:00Z"/>
              </w:rPr>
            </w:pPr>
            <w:ins w:id="14056" w:author="Matyas Adam" w:date="2018-11-17T20:27:00Z">
              <w:r>
                <w:t>2007 – dosud: odborný asistent, Fakulta technologická, UTB ve Zlíně</w:t>
              </w:r>
            </w:ins>
          </w:p>
          <w:p w14:paraId="17C4273D" w14:textId="77777777" w:rsidR="00E05AA8" w:rsidRDefault="00E05AA8" w:rsidP="00495DC8">
            <w:pPr>
              <w:jc w:val="both"/>
              <w:rPr>
                <w:ins w:id="14057" w:author="Matyas Adam" w:date="2018-11-17T20:27:00Z"/>
              </w:rPr>
            </w:pPr>
            <w:ins w:id="14058" w:author="Matyas Adam" w:date="2018-11-17T20:27:00Z">
              <w:r>
                <w:t>1994-1995: UMCH AV ČR Praha, výzkumný pracovník</w:t>
              </w:r>
            </w:ins>
          </w:p>
          <w:p w14:paraId="5B22203B" w14:textId="77777777" w:rsidR="00E05AA8" w:rsidDel="007F1547" w:rsidRDefault="00E05AA8" w:rsidP="00495DC8">
            <w:pPr>
              <w:jc w:val="both"/>
              <w:rPr>
                <w:del w:id="14059" w:author="Matyas Adam" w:date="2018-11-17T20:27:00Z"/>
              </w:rPr>
            </w:pPr>
            <w:r>
              <w:t>1987-19</w:t>
            </w:r>
            <w:ins w:id="14060" w:author="Matyas Adam" w:date="2018-11-17T20:27:00Z">
              <w:r>
                <w:t>8</w:t>
              </w:r>
            </w:ins>
            <w:r>
              <w:t>8</w:t>
            </w:r>
            <w:ins w:id="14061" w:author="Matyas Adam" w:date="2018-11-17T20:26:00Z">
              <w:r>
                <w:t>:</w:t>
              </w:r>
            </w:ins>
            <w:del w:id="14062" w:author="Matyas Adam" w:date="2018-11-17T20:26:00Z">
              <w:r w:rsidDel="007F1547">
                <w:delText>9,</w:delText>
              </w:r>
            </w:del>
            <w:r>
              <w:t xml:space="preserve"> VUT Brno, fakulta technologická Zlín, katedra fyziky, odborná stáž</w:t>
            </w:r>
          </w:p>
          <w:p w14:paraId="473B65CE" w14:textId="77777777" w:rsidR="00E05AA8" w:rsidDel="007F1547" w:rsidRDefault="00E05AA8" w:rsidP="00495DC8">
            <w:pPr>
              <w:jc w:val="both"/>
              <w:rPr>
                <w:del w:id="14063" w:author="Matyas Adam" w:date="2018-11-17T20:27:00Z"/>
              </w:rPr>
            </w:pPr>
            <w:del w:id="14064" w:author="Matyas Adam" w:date="2018-11-17T20:27:00Z">
              <w:r w:rsidDel="007F1547">
                <w:delText>1994-1995</w:delText>
              </w:r>
            </w:del>
            <w:del w:id="14065" w:author="Matyas Adam" w:date="2018-11-17T20:26:00Z">
              <w:r w:rsidDel="007F1547">
                <w:delText>,</w:delText>
              </w:r>
            </w:del>
            <w:del w:id="14066" w:author="Matyas Adam" w:date="2018-11-17T20:27:00Z">
              <w:r w:rsidDel="007F1547">
                <w:delText xml:space="preserve"> </w:delText>
              </w:r>
            </w:del>
            <w:del w:id="14067" w:author="Matyas Adam" w:date="2018-11-17T20:26:00Z">
              <w:r w:rsidDel="007F1547">
                <w:delText xml:space="preserve"> </w:delText>
              </w:r>
            </w:del>
            <w:del w:id="14068" w:author="Matyas Adam" w:date="2018-11-17T20:27:00Z">
              <w:r w:rsidDel="007F1547">
                <w:delText xml:space="preserve">UMCH AV ČR Praha, </w:delText>
              </w:r>
            </w:del>
            <w:del w:id="14069" w:author="Matyas Adam" w:date="2018-11-17T20:26:00Z">
              <w:r w:rsidDel="007F1547">
                <w:delText xml:space="preserve"> </w:delText>
              </w:r>
            </w:del>
            <w:del w:id="14070" w:author="Matyas Adam" w:date="2018-11-17T20:27:00Z">
              <w:r w:rsidDel="007F1547">
                <w:delText>výzkumný pracovník</w:delText>
              </w:r>
            </w:del>
          </w:p>
          <w:p w14:paraId="4CBD58AA" w14:textId="77777777" w:rsidR="00E05AA8" w:rsidRDefault="00E05AA8" w:rsidP="00495DC8">
            <w:pPr>
              <w:jc w:val="both"/>
            </w:pPr>
            <w:del w:id="14071" w:author="Matyas Adam" w:date="2018-11-17T20:26:00Z">
              <w:r w:rsidDel="007F1547">
                <w:delText xml:space="preserve">Od 1. 9. </w:delText>
              </w:r>
            </w:del>
            <w:del w:id="14072" w:author="Matyas Adam" w:date="2018-11-17T20:27:00Z">
              <w:r w:rsidDel="007F1547">
                <w:delText>2007 – odborný asistent, Fakulta technologická, UTB ve Zlíně</w:delText>
              </w:r>
            </w:del>
          </w:p>
        </w:tc>
      </w:tr>
      <w:tr w:rsidR="00E05AA8" w14:paraId="195B55F4" w14:textId="77777777" w:rsidTr="00495DC8">
        <w:trPr>
          <w:trHeight w:val="250"/>
        </w:trPr>
        <w:tc>
          <w:tcPr>
            <w:tcW w:w="9859" w:type="dxa"/>
            <w:gridSpan w:val="11"/>
            <w:shd w:val="clear" w:color="auto" w:fill="F7CAAC"/>
          </w:tcPr>
          <w:p w14:paraId="5E345986" w14:textId="77777777" w:rsidR="00E05AA8" w:rsidRDefault="00E05AA8" w:rsidP="00495DC8">
            <w:pPr>
              <w:jc w:val="both"/>
            </w:pPr>
            <w:r>
              <w:rPr>
                <w:b/>
              </w:rPr>
              <w:t>Zkušenosti s vedením kvalifikačních a rigorózních prací</w:t>
            </w:r>
          </w:p>
        </w:tc>
      </w:tr>
      <w:tr w:rsidR="00E05AA8" w14:paraId="2FA98714" w14:textId="77777777" w:rsidTr="00495DC8">
        <w:trPr>
          <w:trHeight w:val="1105"/>
        </w:trPr>
        <w:tc>
          <w:tcPr>
            <w:tcW w:w="9859" w:type="dxa"/>
            <w:gridSpan w:val="11"/>
          </w:tcPr>
          <w:p w14:paraId="5FFD372C" w14:textId="77777777" w:rsidR="00E05AA8" w:rsidRPr="003460F8" w:rsidRDefault="00E05AA8" w:rsidP="00495DC8">
            <w:pPr>
              <w:jc w:val="both"/>
              <w:rPr>
                <w:ins w:id="14073" w:author="Matyas Adam" w:date="2018-11-17T20:27:00Z"/>
              </w:rPr>
            </w:pPr>
            <w:del w:id="14074" w:author="Matyas Adam" w:date="2018-11-17T20:27:00Z">
              <w:r w:rsidDel="007F1547">
                <w:delText>2009-2017  úspěšně obhájené práce: 5 BP, 6 DP</w:delText>
              </w:r>
            </w:del>
            <w:ins w:id="14075" w:author="Matyas Adam" w:date="2018-11-17T20:27:00Z">
              <w:r>
                <w:t>Bakalářské práce: 5</w:t>
              </w:r>
            </w:ins>
          </w:p>
          <w:p w14:paraId="103A8268" w14:textId="77777777" w:rsidR="00E05AA8" w:rsidRDefault="00E05AA8" w:rsidP="00495DC8">
            <w:pPr>
              <w:jc w:val="both"/>
            </w:pPr>
            <w:ins w:id="14076" w:author="Matyas Adam" w:date="2018-11-17T20:27:00Z">
              <w:r>
                <w:t>Diplomové práce: 6</w:t>
              </w:r>
            </w:ins>
          </w:p>
        </w:tc>
      </w:tr>
      <w:tr w:rsidR="00E05AA8" w14:paraId="5EEA4555" w14:textId="77777777" w:rsidTr="00495DC8">
        <w:trPr>
          <w:cantSplit/>
        </w:trPr>
        <w:tc>
          <w:tcPr>
            <w:tcW w:w="3347" w:type="dxa"/>
            <w:gridSpan w:val="2"/>
            <w:tcBorders>
              <w:top w:val="single" w:sz="12" w:space="0" w:color="auto"/>
            </w:tcBorders>
            <w:shd w:val="clear" w:color="auto" w:fill="F7CAAC"/>
          </w:tcPr>
          <w:p w14:paraId="15AFE60E" w14:textId="77777777" w:rsidR="00E05AA8" w:rsidRDefault="00E05AA8" w:rsidP="00495DC8">
            <w:pPr>
              <w:jc w:val="both"/>
            </w:pPr>
            <w:r>
              <w:rPr>
                <w:b/>
              </w:rPr>
              <w:t xml:space="preserve">Obor habilitačního řízení </w:t>
            </w:r>
          </w:p>
        </w:tc>
        <w:tc>
          <w:tcPr>
            <w:tcW w:w="2245" w:type="dxa"/>
            <w:gridSpan w:val="2"/>
            <w:tcBorders>
              <w:top w:val="single" w:sz="12" w:space="0" w:color="auto"/>
            </w:tcBorders>
            <w:shd w:val="clear" w:color="auto" w:fill="F7CAAC"/>
          </w:tcPr>
          <w:p w14:paraId="18196E1F" w14:textId="77777777" w:rsidR="00E05AA8" w:rsidRDefault="00E05AA8" w:rsidP="00495DC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2A2563B" w14:textId="77777777" w:rsidR="00E05AA8" w:rsidRDefault="00E05AA8" w:rsidP="00495DC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8D2ED66" w14:textId="77777777" w:rsidR="00E05AA8" w:rsidRDefault="00E05AA8" w:rsidP="00495DC8">
            <w:pPr>
              <w:jc w:val="both"/>
              <w:rPr>
                <w:b/>
              </w:rPr>
            </w:pPr>
            <w:r>
              <w:rPr>
                <w:b/>
              </w:rPr>
              <w:t>Ohlasy publikací</w:t>
            </w:r>
          </w:p>
        </w:tc>
      </w:tr>
      <w:tr w:rsidR="00E05AA8" w14:paraId="7CD9DE80" w14:textId="77777777" w:rsidTr="00495DC8">
        <w:trPr>
          <w:cantSplit/>
        </w:trPr>
        <w:tc>
          <w:tcPr>
            <w:tcW w:w="3347" w:type="dxa"/>
            <w:gridSpan w:val="2"/>
          </w:tcPr>
          <w:p w14:paraId="5C72C191" w14:textId="77777777" w:rsidR="00E05AA8" w:rsidRDefault="00E05AA8" w:rsidP="00495DC8">
            <w:pPr>
              <w:jc w:val="both"/>
            </w:pPr>
          </w:p>
        </w:tc>
        <w:tc>
          <w:tcPr>
            <w:tcW w:w="2245" w:type="dxa"/>
            <w:gridSpan w:val="2"/>
          </w:tcPr>
          <w:p w14:paraId="3978C2E6" w14:textId="77777777" w:rsidR="00E05AA8" w:rsidRDefault="00E05AA8" w:rsidP="00495DC8">
            <w:pPr>
              <w:jc w:val="both"/>
            </w:pPr>
          </w:p>
        </w:tc>
        <w:tc>
          <w:tcPr>
            <w:tcW w:w="2248" w:type="dxa"/>
            <w:gridSpan w:val="4"/>
            <w:tcBorders>
              <w:right w:val="single" w:sz="12" w:space="0" w:color="auto"/>
            </w:tcBorders>
          </w:tcPr>
          <w:p w14:paraId="68D9C89F" w14:textId="77777777" w:rsidR="00E05AA8" w:rsidRDefault="00E05AA8" w:rsidP="00495DC8">
            <w:pPr>
              <w:jc w:val="both"/>
            </w:pPr>
          </w:p>
        </w:tc>
        <w:tc>
          <w:tcPr>
            <w:tcW w:w="632" w:type="dxa"/>
            <w:tcBorders>
              <w:left w:val="single" w:sz="12" w:space="0" w:color="auto"/>
            </w:tcBorders>
            <w:shd w:val="clear" w:color="auto" w:fill="F7CAAC"/>
          </w:tcPr>
          <w:p w14:paraId="05F25827" w14:textId="77777777" w:rsidR="00E05AA8" w:rsidRDefault="00E05AA8" w:rsidP="00495DC8">
            <w:pPr>
              <w:jc w:val="both"/>
            </w:pPr>
            <w:r>
              <w:rPr>
                <w:b/>
              </w:rPr>
              <w:t>WOS</w:t>
            </w:r>
          </w:p>
        </w:tc>
        <w:tc>
          <w:tcPr>
            <w:tcW w:w="693" w:type="dxa"/>
            <w:shd w:val="clear" w:color="auto" w:fill="F7CAAC"/>
          </w:tcPr>
          <w:p w14:paraId="3D2C8238" w14:textId="77777777" w:rsidR="00E05AA8" w:rsidRDefault="00E05AA8" w:rsidP="00495DC8">
            <w:pPr>
              <w:jc w:val="both"/>
              <w:rPr>
                <w:sz w:val="18"/>
              </w:rPr>
            </w:pPr>
            <w:r>
              <w:rPr>
                <w:b/>
                <w:sz w:val="18"/>
              </w:rPr>
              <w:t>Scopus</w:t>
            </w:r>
          </w:p>
        </w:tc>
        <w:tc>
          <w:tcPr>
            <w:tcW w:w="694" w:type="dxa"/>
            <w:shd w:val="clear" w:color="auto" w:fill="F7CAAC"/>
          </w:tcPr>
          <w:p w14:paraId="6F8C8511" w14:textId="77777777" w:rsidR="00E05AA8" w:rsidRDefault="00E05AA8" w:rsidP="00495DC8">
            <w:pPr>
              <w:jc w:val="both"/>
            </w:pPr>
            <w:r>
              <w:rPr>
                <w:b/>
                <w:sz w:val="18"/>
              </w:rPr>
              <w:t>ostatní</w:t>
            </w:r>
          </w:p>
        </w:tc>
      </w:tr>
      <w:tr w:rsidR="00E05AA8" w14:paraId="311B416E" w14:textId="77777777" w:rsidTr="00495DC8">
        <w:trPr>
          <w:cantSplit/>
          <w:trHeight w:val="70"/>
        </w:trPr>
        <w:tc>
          <w:tcPr>
            <w:tcW w:w="3347" w:type="dxa"/>
            <w:gridSpan w:val="2"/>
            <w:shd w:val="clear" w:color="auto" w:fill="F7CAAC"/>
          </w:tcPr>
          <w:p w14:paraId="4D39C21F" w14:textId="77777777" w:rsidR="00E05AA8" w:rsidRDefault="00E05AA8" w:rsidP="00495DC8">
            <w:pPr>
              <w:jc w:val="both"/>
            </w:pPr>
            <w:r>
              <w:rPr>
                <w:b/>
              </w:rPr>
              <w:t>Obor jmenovacího řízení</w:t>
            </w:r>
          </w:p>
        </w:tc>
        <w:tc>
          <w:tcPr>
            <w:tcW w:w="2245" w:type="dxa"/>
            <w:gridSpan w:val="2"/>
            <w:shd w:val="clear" w:color="auto" w:fill="F7CAAC"/>
          </w:tcPr>
          <w:p w14:paraId="3BD8EF36" w14:textId="77777777" w:rsidR="00E05AA8" w:rsidRDefault="00E05AA8" w:rsidP="00495DC8">
            <w:pPr>
              <w:jc w:val="both"/>
            </w:pPr>
            <w:r>
              <w:rPr>
                <w:b/>
              </w:rPr>
              <w:t>Rok udělení hodnosti</w:t>
            </w:r>
          </w:p>
        </w:tc>
        <w:tc>
          <w:tcPr>
            <w:tcW w:w="2248" w:type="dxa"/>
            <w:gridSpan w:val="4"/>
            <w:tcBorders>
              <w:right w:val="single" w:sz="12" w:space="0" w:color="auto"/>
            </w:tcBorders>
            <w:shd w:val="clear" w:color="auto" w:fill="F7CAAC"/>
          </w:tcPr>
          <w:p w14:paraId="0C5DBD31" w14:textId="77777777" w:rsidR="00E05AA8" w:rsidRDefault="00E05AA8" w:rsidP="00495DC8">
            <w:pPr>
              <w:jc w:val="both"/>
            </w:pPr>
            <w:r>
              <w:rPr>
                <w:b/>
              </w:rPr>
              <w:t>Řízení konáno na VŠ</w:t>
            </w:r>
          </w:p>
        </w:tc>
        <w:tc>
          <w:tcPr>
            <w:tcW w:w="632" w:type="dxa"/>
            <w:vMerge w:val="restart"/>
            <w:tcBorders>
              <w:left w:val="single" w:sz="12" w:space="0" w:color="auto"/>
            </w:tcBorders>
          </w:tcPr>
          <w:p w14:paraId="032FBAB9" w14:textId="77777777" w:rsidR="00E05AA8" w:rsidRDefault="00E05AA8" w:rsidP="00495DC8">
            <w:pPr>
              <w:jc w:val="both"/>
              <w:rPr>
                <w:b/>
              </w:rPr>
            </w:pPr>
          </w:p>
        </w:tc>
        <w:tc>
          <w:tcPr>
            <w:tcW w:w="693" w:type="dxa"/>
            <w:vMerge w:val="restart"/>
          </w:tcPr>
          <w:p w14:paraId="591B0E57" w14:textId="77777777" w:rsidR="00E05AA8" w:rsidRDefault="00E05AA8" w:rsidP="00495DC8">
            <w:pPr>
              <w:jc w:val="both"/>
              <w:rPr>
                <w:b/>
              </w:rPr>
            </w:pPr>
          </w:p>
        </w:tc>
        <w:tc>
          <w:tcPr>
            <w:tcW w:w="694" w:type="dxa"/>
            <w:vMerge w:val="restart"/>
          </w:tcPr>
          <w:p w14:paraId="7E021637" w14:textId="77777777" w:rsidR="00E05AA8" w:rsidRDefault="00E05AA8" w:rsidP="00495DC8">
            <w:pPr>
              <w:jc w:val="both"/>
              <w:rPr>
                <w:b/>
              </w:rPr>
            </w:pPr>
          </w:p>
        </w:tc>
      </w:tr>
      <w:tr w:rsidR="00E05AA8" w14:paraId="6BE8F74F" w14:textId="77777777" w:rsidTr="00495DC8">
        <w:trPr>
          <w:trHeight w:val="205"/>
        </w:trPr>
        <w:tc>
          <w:tcPr>
            <w:tcW w:w="3347" w:type="dxa"/>
            <w:gridSpan w:val="2"/>
          </w:tcPr>
          <w:p w14:paraId="7DA9DFC4" w14:textId="77777777" w:rsidR="00E05AA8" w:rsidRDefault="00E05AA8" w:rsidP="00495DC8">
            <w:pPr>
              <w:jc w:val="both"/>
            </w:pPr>
          </w:p>
        </w:tc>
        <w:tc>
          <w:tcPr>
            <w:tcW w:w="2245" w:type="dxa"/>
            <w:gridSpan w:val="2"/>
          </w:tcPr>
          <w:p w14:paraId="78FA54FD" w14:textId="77777777" w:rsidR="00E05AA8" w:rsidRDefault="00E05AA8" w:rsidP="00495DC8">
            <w:pPr>
              <w:jc w:val="both"/>
            </w:pPr>
          </w:p>
        </w:tc>
        <w:tc>
          <w:tcPr>
            <w:tcW w:w="2248" w:type="dxa"/>
            <w:gridSpan w:val="4"/>
            <w:tcBorders>
              <w:right w:val="single" w:sz="12" w:space="0" w:color="auto"/>
            </w:tcBorders>
          </w:tcPr>
          <w:p w14:paraId="369B789A" w14:textId="77777777" w:rsidR="00E05AA8" w:rsidRDefault="00E05AA8" w:rsidP="00495DC8">
            <w:pPr>
              <w:jc w:val="both"/>
            </w:pPr>
          </w:p>
        </w:tc>
        <w:tc>
          <w:tcPr>
            <w:tcW w:w="632" w:type="dxa"/>
            <w:vMerge/>
            <w:tcBorders>
              <w:left w:val="single" w:sz="12" w:space="0" w:color="auto"/>
            </w:tcBorders>
            <w:vAlign w:val="center"/>
          </w:tcPr>
          <w:p w14:paraId="056E8E2E" w14:textId="77777777" w:rsidR="00E05AA8" w:rsidRDefault="00E05AA8" w:rsidP="00495DC8">
            <w:pPr>
              <w:rPr>
                <w:b/>
              </w:rPr>
            </w:pPr>
          </w:p>
        </w:tc>
        <w:tc>
          <w:tcPr>
            <w:tcW w:w="693" w:type="dxa"/>
            <w:vMerge/>
            <w:vAlign w:val="center"/>
          </w:tcPr>
          <w:p w14:paraId="7D513334" w14:textId="77777777" w:rsidR="00E05AA8" w:rsidRDefault="00E05AA8" w:rsidP="00495DC8">
            <w:pPr>
              <w:rPr>
                <w:b/>
              </w:rPr>
            </w:pPr>
          </w:p>
        </w:tc>
        <w:tc>
          <w:tcPr>
            <w:tcW w:w="694" w:type="dxa"/>
            <w:vMerge/>
            <w:vAlign w:val="center"/>
          </w:tcPr>
          <w:p w14:paraId="2F265072" w14:textId="77777777" w:rsidR="00E05AA8" w:rsidRDefault="00E05AA8" w:rsidP="00495DC8">
            <w:pPr>
              <w:rPr>
                <w:b/>
              </w:rPr>
            </w:pPr>
          </w:p>
        </w:tc>
      </w:tr>
      <w:tr w:rsidR="00E05AA8" w14:paraId="218F1B80" w14:textId="77777777" w:rsidTr="00495DC8">
        <w:tc>
          <w:tcPr>
            <w:tcW w:w="9859" w:type="dxa"/>
            <w:gridSpan w:val="11"/>
            <w:shd w:val="clear" w:color="auto" w:fill="F7CAAC"/>
          </w:tcPr>
          <w:p w14:paraId="63647FFE" w14:textId="77777777" w:rsidR="00E05AA8" w:rsidRDefault="00E05AA8" w:rsidP="00495DC8">
            <w:pPr>
              <w:jc w:val="both"/>
              <w:rPr>
                <w:b/>
              </w:rPr>
            </w:pPr>
            <w:r>
              <w:rPr>
                <w:b/>
              </w:rPr>
              <w:t xml:space="preserve">Přehled o nejvýznamnější publikační a další tvůrčí činnosti nebo další profesní činnosti u odborníků z praxe vztahující se k zabezpečovaným předmětům </w:t>
            </w:r>
          </w:p>
        </w:tc>
      </w:tr>
      <w:tr w:rsidR="00E05AA8" w14:paraId="5A46ACA6" w14:textId="77777777" w:rsidTr="00495DC8">
        <w:trPr>
          <w:trHeight w:val="917"/>
        </w:trPr>
        <w:tc>
          <w:tcPr>
            <w:tcW w:w="9859" w:type="dxa"/>
            <w:gridSpan w:val="11"/>
          </w:tcPr>
          <w:p w14:paraId="0A1ECA61" w14:textId="77777777" w:rsidR="00E05AA8" w:rsidRDefault="00E05AA8" w:rsidP="00495DC8">
            <w:pPr>
              <w:jc w:val="both"/>
              <w:rPr>
                <w:b/>
              </w:rPr>
            </w:pPr>
            <w:r w:rsidRPr="008761D8">
              <w:t>Havránek, A., Sližová M.</w:t>
            </w:r>
            <w:del w:id="14077" w:author="Matyas Adam" w:date="2018-11-17T20:27:00Z">
              <w:r w:rsidRPr="008761D8" w:rsidDel="001D77D6">
                <w:delText xml:space="preserve">. </w:delText>
              </w:r>
            </w:del>
            <w:r w:rsidRPr="008761D8">
              <w:t xml:space="preserve"> Mechanika v příkladech I. Hmotný bod. Skriptum FT UTB 2011</w:t>
            </w:r>
          </w:p>
        </w:tc>
      </w:tr>
      <w:tr w:rsidR="00E05AA8" w14:paraId="77263538" w14:textId="77777777" w:rsidTr="00495DC8">
        <w:trPr>
          <w:trHeight w:val="218"/>
        </w:trPr>
        <w:tc>
          <w:tcPr>
            <w:tcW w:w="9859" w:type="dxa"/>
            <w:gridSpan w:val="11"/>
            <w:shd w:val="clear" w:color="auto" w:fill="F7CAAC"/>
          </w:tcPr>
          <w:p w14:paraId="645A4C19" w14:textId="77777777" w:rsidR="00E05AA8" w:rsidRDefault="00E05AA8" w:rsidP="00495DC8">
            <w:pPr>
              <w:rPr>
                <w:b/>
              </w:rPr>
            </w:pPr>
            <w:r>
              <w:rPr>
                <w:b/>
              </w:rPr>
              <w:t>Působení v zahraničí</w:t>
            </w:r>
          </w:p>
        </w:tc>
      </w:tr>
      <w:tr w:rsidR="00E05AA8" w14:paraId="6913FDE2" w14:textId="77777777" w:rsidTr="00495DC8">
        <w:trPr>
          <w:trHeight w:val="328"/>
        </w:trPr>
        <w:tc>
          <w:tcPr>
            <w:tcW w:w="9859" w:type="dxa"/>
            <w:gridSpan w:val="11"/>
          </w:tcPr>
          <w:p w14:paraId="0FD492E4" w14:textId="77777777" w:rsidR="00E05AA8" w:rsidRDefault="00E05AA8" w:rsidP="00495DC8">
            <w:pPr>
              <w:rPr>
                <w:b/>
              </w:rPr>
            </w:pPr>
          </w:p>
        </w:tc>
      </w:tr>
      <w:tr w:rsidR="00E05AA8" w14:paraId="69729245" w14:textId="77777777" w:rsidTr="00495DC8">
        <w:trPr>
          <w:cantSplit/>
          <w:trHeight w:val="470"/>
        </w:trPr>
        <w:tc>
          <w:tcPr>
            <w:tcW w:w="2518" w:type="dxa"/>
            <w:shd w:val="clear" w:color="auto" w:fill="F7CAAC"/>
          </w:tcPr>
          <w:p w14:paraId="3EFFA4C3" w14:textId="77777777" w:rsidR="00E05AA8" w:rsidRDefault="00E05AA8" w:rsidP="00495DC8">
            <w:pPr>
              <w:jc w:val="both"/>
              <w:rPr>
                <w:b/>
              </w:rPr>
            </w:pPr>
            <w:r>
              <w:rPr>
                <w:b/>
              </w:rPr>
              <w:t xml:space="preserve">Podpis </w:t>
            </w:r>
          </w:p>
        </w:tc>
        <w:tc>
          <w:tcPr>
            <w:tcW w:w="4536" w:type="dxa"/>
            <w:gridSpan w:val="5"/>
          </w:tcPr>
          <w:p w14:paraId="7060A8A0" w14:textId="77777777" w:rsidR="00E05AA8" w:rsidRDefault="00E05AA8" w:rsidP="00495DC8">
            <w:pPr>
              <w:jc w:val="both"/>
            </w:pPr>
          </w:p>
        </w:tc>
        <w:tc>
          <w:tcPr>
            <w:tcW w:w="786" w:type="dxa"/>
            <w:gridSpan w:val="2"/>
            <w:shd w:val="clear" w:color="auto" w:fill="F7CAAC"/>
          </w:tcPr>
          <w:p w14:paraId="4731EF85" w14:textId="77777777" w:rsidR="00E05AA8" w:rsidRDefault="00E05AA8" w:rsidP="00495DC8">
            <w:pPr>
              <w:jc w:val="both"/>
            </w:pPr>
            <w:r>
              <w:rPr>
                <w:b/>
              </w:rPr>
              <w:t>datum</w:t>
            </w:r>
          </w:p>
        </w:tc>
        <w:tc>
          <w:tcPr>
            <w:tcW w:w="2019" w:type="dxa"/>
            <w:gridSpan w:val="3"/>
          </w:tcPr>
          <w:p w14:paraId="61BEA2A6" w14:textId="77777777" w:rsidR="00E05AA8" w:rsidRDefault="00E05AA8" w:rsidP="00495DC8">
            <w:pPr>
              <w:jc w:val="both"/>
            </w:pPr>
            <w:r>
              <w:t>20.2.2018</w:t>
            </w:r>
          </w:p>
        </w:tc>
      </w:tr>
    </w:tbl>
    <w:p w14:paraId="6B624458" w14:textId="77777777" w:rsidR="00E05AA8" w:rsidRDefault="00E05AA8"/>
    <w:p w14:paraId="3840E31B" w14:textId="77777777" w:rsidR="0015232A" w:rsidRDefault="0015232A">
      <w:pPr>
        <w:rPr>
          <w:ins w:id="14078" w:author="PS" w:date="2018-11-25T16:46:00Z"/>
        </w:rPr>
      </w:pPr>
    </w:p>
    <w:p w14:paraId="2C5544F9" w14:textId="77777777" w:rsidR="0015232A" w:rsidRDefault="0015232A">
      <w:pPr>
        <w:rPr>
          <w:ins w:id="14079" w:author="PS" w:date="2018-11-25T16:46:00Z"/>
        </w:rPr>
      </w:pPr>
    </w:p>
    <w:p w14:paraId="5E43C6D8" w14:textId="77777777" w:rsidR="0015232A" w:rsidRDefault="0015232A">
      <w:pPr>
        <w:rPr>
          <w:ins w:id="14080" w:author="PS" w:date="2018-11-25T16:46:00Z"/>
        </w:rPr>
      </w:pPr>
    </w:p>
    <w:p w14:paraId="693023C2" w14:textId="77777777" w:rsidR="0015232A" w:rsidRDefault="0015232A">
      <w:pPr>
        <w:rPr>
          <w:ins w:id="14081" w:author="PS" w:date="2018-11-25T16:56:00Z"/>
        </w:rPr>
      </w:pPr>
    </w:p>
    <w:p w14:paraId="25436DC2" w14:textId="77777777" w:rsidR="00AE6202" w:rsidRDefault="00AE6202">
      <w:pPr>
        <w:rPr>
          <w:ins w:id="14082" w:author="PS" w:date="2018-11-25T16:56:00Z"/>
        </w:rPr>
      </w:pP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AE6202" w14:paraId="699539E5" w14:textId="77777777" w:rsidTr="00AE6202">
        <w:trPr>
          <w:ins w:id="14083" w:author="PS" w:date="2018-11-25T16:57:00Z"/>
        </w:trPr>
        <w:tc>
          <w:tcPr>
            <w:tcW w:w="9900" w:type="dxa"/>
            <w:gridSpan w:val="11"/>
            <w:tcBorders>
              <w:bottom w:val="double" w:sz="4" w:space="0" w:color="auto"/>
            </w:tcBorders>
            <w:shd w:val="clear" w:color="auto" w:fill="BDD6EE"/>
          </w:tcPr>
          <w:p w14:paraId="7281688F" w14:textId="77777777" w:rsidR="00AE6202" w:rsidRDefault="00AE6202" w:rsidP="00AE6202">
            <w:pPr>
              <w:jc w:val="both"/>
              <w:rPr>
                <w:ins w:id="14084" w:author="PS" w:date="2018-11-25T16:57:00Z"/>
                <w:b/>
                <w:sz w:val="28"/>
              </w:rPr>
            </w:pPr>
            <w:ins w:id="14085" w:author="PS" w:date="2018-11-25T16:57:00Z">
              <w:r>
                <w:rPr>
                  <w:b/>
                  <w:sz w:val="28"/>
                </w:rPr>
                <w:t>C-I – Personální zabezpečení</w:t>
              </w:r>
            </w:ins>
          </w:p>
        </w:tc>
      </w:tr>
      <w:tr w:rsidR="00AE6202" w14:paraId="01B8D665" w14:textId="77777777" w:rsidTr="00AE6202">
        <w:trPr>
          <w:ins w:id="14086" w:author="PS" w:date="2018-11-25T16:57:00Z"/>
        </w:trPr>
        <w:tc>
          <w:tcPr>
            <w:tcW w:w="2529" w:type="dxa"/>
            <w:tcBorders>
              <w:top w:val="double" w:sz="4" w:space="0" w:color="auto"/>
            </w:tcBorders>
            <w:shd w:val="clear" w:color="auto" w:fill="F7CAAC"/>
          </w:tcPr>
          <w:p w14:paraId="1CDB0173" w14:textId="77777777" w:rsidR="00AE6202" w:rsidRDefault="00AE6202" w:rsidP="00AE6202">
            <w:pPr>
              <w:jc w:val="both"/>
              <w:rPr>
                <w:ins w:id="14087" w:author="PS" w:date="2018-11-25T16:57:00Z"/>
                <w:b/>
              </w:rPr>
            </w:pPr>
            <w:ins w:id="14088" w:author="PS" w:date="2018-11-25T16:57:00Z">
              <w:r>
                <w:rPr>
                  <w:b/>
                </w:rPr>
                <w:t>Vysoká škola</w:t>
              </w:r>
            </w:ins>
          </w:p>
        </w:tc>
        <w:tc>
          <w:tcPr>
            <w:tcW w:w="7371" w:type="dxa"/>
            <w:gridSpan w:val="10"/>
          </w:tcPr>
          <w:p w14:paraId="18D36AE7" w14:textId="77777777" w:rsidR="00AE6202" w:rsidRDefault="00AE6202" w:rsidP="00AE6202">
            <w:pPr>
              <w:jc w:val="both"/>
              <w:rPr>
                <w:ins w:id="14089" w:author="PS" w:date="2018-11-25T16:57:00Z"/>
              </w:rPr>
            </w:pPr>
            <w:ins w:id="14090" w:author="PS" w:date="2018-11-25T16:57:00Z">
              <w:r w:rsidRPr="003A6AE2">
                <w:t>Univerzita Tomáše Bati ve Zlíně</w:t>
              </w:r>
            </w:ins>
          </w:p>
        </w:tc>
      </w:tr>
      <w:tr w:rsidR="00AE6202" w14:paraId="401BE3B0" w14:textId="77777777" w:rsidTr="00AE6202">
        <w:trPr>
          <w:ins w:id="14091" w:author="PS" w:date="2018-11-25T16:57:00Z"/>
        </w:trPr>
        <w:tc>
          <w:tcPr>
            <w:tcW w:w="2529" w:type="dxa"/>
            <w:shd w:val="clear" w:color="auto" w:fill="F7CAAC"/>
          </w:tcPr>
          <w:p w14:paraId="2B059631" w14:textId="77777777" w:rsidR="00AE6202" w:rsidRDefault="00AE6202" w:rsidP="00AE6202">
            <w:pPr>
              <w:jc w:val="both"/>
              <w:rPr>
                <w:ins w:id="14092" w:author="PS" w:date="2018-11-25T16:57:00Z"/>
                <w:b/>
              </w:rPr>
            </w:pPr>
            <w:ins w:id="14093" w:author="PS" w:date="2018-11-25T16:57:00Z">
              <w:r>
                <w:rPr>
                  <w:b/>
                </w:rPr>
                <w:t>Součást vysoké školy</w:t>
              </w:r>
            </w:ins>
          </w:p>
        </w:tc>
        <w:tc>
          <w:tcPr>
            <w:tcW w:w="7371" w:type="dxa"/>
            <w:gridSpan w:val="10"/>
          </w:tcPr>
          <w:p w14:paraId="105FA3CF" w14:textId="77777777" w:rsidR="00AE6202" w:rsidRDefault="00AE6202" w:rsidP="00AE6202">
            <w:pPr>
              <w:jc w:val="both"/>
              <w:rPr>
                <w:ins w:id="14094" w:author="PS" w:date="2018-11-25T16:57:00Z"/>
              </w:rPr>
            </w:pPr>
            <w:ins w:id="14095" w:author="PS" w:date="2018-11-25T16:57:00Z">
              <w:r w:rsidRPr="003A6AE2">
                <w:t>Fakulta logistiky a krizového řízení</w:t>
              </w:r>
            </w:ins>
          </w:p>
        </w:tc>
      </w:tr>
      <w:tr w:rsidR="00AE6202" w:rsidRPr="00895FCB" w14:paraId="01DCF18A" w14:textId="77777777" w:rsidTr="00AE6202">
        <w:trPr>
          <w:ins w:id="14096" w:author="PS" w:date="2018-11-25T16:57:00Z"/>
        </w:trPr>
        <w:tc>
          <w:tcPr>
            <w:tcW w:w="2529" w:type="dxa"/>
            <w:shd w:val="clear" w:color="auto" w:fill="F7CAAC"/>
          </w:tcPr>
          <w:p w14:paraId="08FAA637" w14:textId="77777777" w:rsidR="00AE6202" w:rsidRDefault="00AE6202" w:rsidP="00AE6202">
            <w:pPr>
              <w:jc w:val="both"/>
              <w:rPr>
                <w:ins w:id="14097" w:author="PS" w:date="2018-11-25T16:57:00Z"/>
                <w:b/>
              </w:rPr>
            </w:pPr>
            <w:ins w:id="14098" w:author="PS" w:date="2018-11-25T16:57:00Z">
              <w:r>
                <w:rPr>
                  <w:b/>
                </w:rPr>
                <w:t>Název studijního programu</w:t>
              </w:r>
            </w:ins>
          </w:p>
        </w:tc>
        <w:tc>
          <w:tcPr>
            <w:tcW w:w="7371" w:type="dxa"/>
            <w:gridSpan w:val="10"/>
          </w:tcPr>
          <w:p w14:paraId="12C74634" w14:textId="069C8F4E" w:rsidR="00AE6202" w:rsidRPr="00055EE0" w:rsidRDefault="00AE6202" w:rsidP="00AE6202">
            <w:pPr>
              <w:rPr>
                <w:ins w:id="14099" w:author="PS" w:date="2018-11-25T16:57:00Z"/>
                <w:rPrChange w:id="14100" w:author="PS" w:date="2018-11-25T17:33:00Z">
                  <w:rPr>
                    <w:ins w:id="14101" w:author="PS" w:date="2018-11-25T16:57:00Z"/>
                    <w:b/>
                  </w:rPr>
                </w:rPrChange>
              </w:rPr>
            </w:pPr>
            <w:ins w:id="14102" w:author="PS" w:date="2018-11-25T16:57:00Z">
              <w:r w:rsidRPr="00055EE0">
                <w:rPr>
                  <w:rPrChange w:id="14103" w:author="PS" w:date="2018-11-25T17:33:00Z">
                    <w:rPr>
                      <w:b/>
                    </w:rPr>
                  </w:rPrChange>
                </w:rPr>
                <w:t>Environmentální bezpečnost</w:t>
              </w:r>
            </w:ins>
          </w:p>
        </w:tc>
      </w:tr>
      <w:tr w:rsidR="00AE6202" w14:paraId="1C5CD502" w14:textId="77777777" w:rsidTr="00AE6202">
        <w:trPr>
          <w:ins w:id="14104" w:author="PS" w:date="2018-11-25T16:57:00Z"/>
        </w:trPr>
        <w:tc>
          <w:tcPr>
            <w:tcW w:w="2529" w:type="dxa"/>
            <w:shd w:val="clear" w:color="auto" w:fill="F7CAAC"/>
          </w:tcPr>
          <w:p w14:paraId="142AFAE6" w14:textId="77777777" w:rsidR="00AE6202" w:rsidRDefault="00AE6202" w:rsidP="00AE6202">
            <w:pPr>
              <w:jc w:val="both"/>
              <w:rPr>
                <w:ins w:id="14105" w:author="PS" w:date="2018-11-25T16:57:00Z"/>
                <w:b/>
              </w:rPr>
            </w:pPr>
            <w:ins w:id="14106" w:author="PS" w:date="2018-11-25T16:57:00Z">
              <w:r>
                <w:rPr>
                  <w:b/>
                </w:rPr>
                <w:t>Jméno a příjmení</w:t>
              </w:r>
            </w:ins>
          </w:p>
        </w:tc>
        <w:tc>
          <w:tcPr>
            <w:tcW w:w="4554" w:type="dxa"/>
            <w:gridSpan w:val="5"/>
          </w:tcPr>
          <w:p w14:paraId="4FE81323" w14:textId="77777777" w:rsidR="00AE6202" w:rsidRPr="00B15E38" w:rsidRDefault="00AE6202" w:rsidP="00AE6202">
            <w:pPr>
              <w:jc w:val="both"/>
              <w:rPr>
                <w:ins w:id="14107" w:author="PS" w:date="2018-11-25T16:57:00Z"/>
                <w:b/>
              </w:rPr>
            </w:pPr>
            <w:ins w:id="14108" w:author="PS" w:date="2018-11-25T16:57:00Z">
              <w:r w:rsidRPr="00B15E38">
                <w:rPr>
                  <w:b/>
                </w:rPr>
                <w:t>Petr Svoboda</w:t>
              </w:r>
            </w:ins>
          </w:p>
        </w:tc>
        <w:tc>
          <w:tcPr>
            <w:tcW w:w="712" w:type="dxa"/>
            <w:shd w:val="clear" w:color="auto" w:fill="F7CAAC"/>
          </w:tcPr>
          <w:p w14:paraId="1532FE6F" w14:textId="77777777" w:rsidR="00AE6202" w:rsidRDefault="00AE6202" w:rsidP="00AE6202">
            <w:pPr>
              <w:jc w:val="both"/>
              <w:rPr>
                <w:ins w:id="14109" w:author="PS" w:date="2018-11-25T16:57:00Z"/>
                <w:b/>
              </w:rPr>
            </w:pPr>
            <w:ins w:id="14110" w:author="PS" w:date="2018-11-25T16:57:00Z">
              <w:r>
                <w:rPr>
                  <w:b/>
                </w:rPr>
                <w:t>Tituly</w:t>
              </w:r>
            </w:ins>
          </w:p>
        </w:tc>
        <w:tc>
          <w:tcPr>
            <w:tcW w:w="2105" w:type="dxa"/>
            <w:gridSpan w:val="4"/>
          </w:tcPr>
          <w:p w14:paraId="60579E32" w14:textId="77777777" w:rsidR="00AE6202" w:rsidRDefault="00AE6202" w:rsidP="00AE6202">
            <w:pPr>
              <w:jc w:val="both"/>
              <w:rPr>
                <w:ins w:id="14111" w:author="PS" w:date="2018-11-25T16:57:00Z"/>
              </w:rPr>
            </w:pPr>
            <w:ins w:id="14112" w:author="PS" w:date="2018-11-25T16:57:00Z">
              <w:r>
                <w:t>Ing.</w:t>
              </w:r>
            </w:ins>
          </w:p>
        </w:tc>
      </w:tr>
      <w:tr w:rsidR="00AE6202" w14:paraId="66676BA2" w14:textId="77777777" w:rsidTr="00AE6202">
        <w:trPr>
          <w:ins w:id="14113" w:author="PS" w:date="2018-11-25T16:57:00Z"/>
        </w:trPr>
        <w:tc>
          <w:tcPr>
            <w:tcW w:w="2529" w:type="dxa"/>
            <w:shd w:val="clear" w:color="auto" w:fill="F7CAAC"/>
          </w:tcPr>
          <w:p w14:paraId="30647655" w14:textId="77777777" w:rsidR="00AE6202" w:rsidRDefault="00AE6202" w:rsidP="00AE6202">
            <w:pPr>
              <w:jc w:val="both"/>
              <w:rPr>
                <w:ins w:id="14114" w:author="PS" w:date="2018-11-25T16:57:00Z"/>
                <w:b/>
              </w:rPr>
            </w:pPr>
            <w:ins w:id="14115" w:author="PS" w:date="2018-11-25T16:57:00Z">
              <w:r>
                <w:rPr>
                  <w:b/>
                </w:rPr>
                <w:t>Rok narození</w:t>
              </w:r>
            </w:ins>
          </w:p>
        </w:tc>
        <w:tc>
          <w:tcPr>
            <w:tcW w:w="832" w:type="dxa"/>
          </w:tcPr>
          <w:p w14:paraId="191C7518" w14:textId="77777777" w:rsidR="00AE6202" w:rsidRDefault="00AE6202" w:rsidP="00AE6202">
            <w:pPr>
              <w:jc w:val="both"/>
              <w:rPr>
                <w:ins w:id="14116" w:author="PS" w:date="2018-11-25T16:57:00Z"/>
              </w:rPr>
            </w:pPr>
            <w:ins w:id="14117" w:author="PS" w:date="2018-11-25T16:57:00Z">
              <w:r>
                <w:t>1986</w:t>
              </w:r>
            </w:ins>
          </w:p>
        </w:tc>
        <w:tc>
          <w:tcPr>
            <w:tcW w:w="1728" w:type="dxa"/>
            <w:shd w:val="clear" w:color="auto" w:fill="F7CAAC"/>
          </w:tcPr>
          <w:p w14:paraId="73C4E7DE" w14:textId="77777777" w:rsidR="00AE6202" w:rsidRDefault="00AE6202" w:rsidP="00AE6202">
            <w:pPr>
              <w:jc w:val="both"/>
              <w:rPr>
                <w:ins w:id="14118" w:author="PS" w:date="2018-11-25T16:57:00Z"/>
                <w:b/>
              </w:rPr>
            </w:pPr>
            <w:ins w:id="14119" w:author="PS" w:date="2018-11-25T16:57:00Z">
              <w:r>
                <w:rPr>
                  <w:b/>
                </w:rPr>
                <w:t>typ vztahu k VŠ</w:t>
              </w:r>
            </w:ins>
          </w:p>
        </w:tc>
        <w:tc>
          <w:tcPr>
            <w:tcW w:w="996" w:type="dxa"/>
            <w:gridSpan w:val="2"/>
          </w:tcPr>
          <w:p w14:paraId="64001ACB" w14:textId="77777777" w:rsidR="00AE6202" w:rsidRPr="00B15E38" w:rsidRDefault="00AE6202" w:rsidP="00AE6202">
            <w:pPr>
              <w:jc w:val="both"/>
              <w:rPr>
                <w:ins w:id="14120" w:author="PS" w:date="2018-11-25T16:57:00Z"/>
                <w:i/>
              </w:rPr>
            </w:pPr>
            <w:ins w:id="14121" w:author="PS" w:date="2018-11-25T16:57:00Z">
              <w:r>
                <w:rPr>
                  <w:i/>
                </w:rPr>
                <w:t>pp.</w:t>
              </w:r>
            </w:ins>
          </w:p>
        </w:tc>
        <w:tc>
          <w:tcPr>
            <w:tcW w:w="998" w:type="dxa"/>
            <w:shd w:val="clear" w:color="auto" w:fill="F7CAAC"/>
          </w:tcPr>
          <w:p w14:paraId="7310D45B" w14:textId="77777777" w:rsidR="00AE6202" w:rsidRDefault="00AE6202" w:rsidP="00AE6202">
            <w:pPr>
              <w:jc w:val="both"/>
              <w:rPr>
                <w:ins w:id="14122" w:author="PS" w:date="2018-11-25T16:57:00Z"/>
                <w:b/>
              </w:rPr>
            </w:pPr>
            <w:ins w:id="14123" w:author="PS" w:date="2018-11-25T16:57:00Z">
              <w:r>
                <w:rPr>
                  <w:b/>
                </w:rPr>
                <w:t>rozsah</w:t>
              </w:r>
            </w:ins>
          </w:p>
        </w:tc>
        <w:tc>
          <w:tcPr>
            <w:tcW w:w="712" w:type="dxa"/>
          </w:tcPr>
          <w:p w14:paraId="67AF9580" w14:textId="77777777" w:rsidR="00AE6202" w:rsidRDefault="00AE6202" w:rsidP="00AE6202">
            <w:pPr>
              <w:jc w:val="both"/>
              <w:rPr>
                <w:ins w:id="14124" w:author="PS" w:date="2018-11-25T16:57:00Z"/>
              </w:rPr>
            </w:pPr>
            <w:ins w:id="14125" w:author="PS" w:date="2018-11-25T16:57:00Z">
              <w:r>
                <w:t>40</w:t>
              </w:r>
            </w:ins>
          </w:p>
        </w:tc>
        <w:tc>
          <w:tcPr>
            <w:tcW w:w="712" w:type="dxa"/>
            <w:gridSpan w:val="2"/>
            <w:shd w:val="clear" w:color="auto" w:fill="F7CAAC"/>
          </w:tcPr>
          <w:p w14:paraId="560745D0" w14:textId="77777777" w:rsidR="00AE6202" w:rsidRDefault="00AE6202" w:rsidP="00AE6202">
            <w:pPr>
              <w:jc w:val="both"/>
              <w:rPr>
                <w:ins w:id="14126" w:author="PS" w:date="2018-11-25T16:57:00Z"/>
                <w:b/>
              </w:rPr>
            </w:pPr>
            <w:ins w:id="14127" w:author="PS" w:date="2018-11-25T16:57:00Z">
              <w:r>
                <w:rPr>
                  <w:b/>
                </w:rPr>
                <w:t>do kdy</w:t>
              </w:r>
            </w:ins>
          </w:p>
        </w:tc>
        <w:tc>
          <w:tcPr>
            <w:tcW w:w="1393" w:type="dxa"/>
            <w:gridSpan w:val="2"/>
          </w:tcPr>
          <w:p w14:paraId="700E0F22" w14:textId="77777777" w:rsidR="00AE6202" w:rsidRDefault="00AE6202" w:rsidP="00AE6202">
            <w:pPr>
              <w:jc w:val="both"/>
              <w:rPr>
                <w:ins w:id="14128" w:author="PS" w:date="2018-11-25T16:57:00Z"/>
              </w:rPr>
            </w:pPr>
            <w:ins w:id="14129" w:author="PS" w:date="2018-11-25T16:57:00Z">
              <w:r>
                <w:t>0821</w:t>
              </w:r>
            </w:ins>
          </w:p>
        </w:tc>
      </w:tr>
      <w:tr w:rsidR="00AE6202" w14:paraId="4C7E70F7" w14:textId="77777777" w:rsidTr="00AE6202">
        <w:trPr>
          <w:ins w:id="14130" w:author="PS" w:date="2018-11-25T16:57:00Z"/>
        </w:trPr>
        <w:tc>
          <w:tcPr>
            <w:tcW w:w="5089" w:type="dxa"/>
            <w:gridSpan w:val="3"/>
            <w:shd w:val="clear" w:color="auto" w:fill="F7CAAC"/>
          </w:tcPr>
          <w:p w14:paraId="28990F6D" w14:textId="77777777" w:rsidR="00AE6202" w:rsidRDefault="00AE6202" w:rsidP="00AE6202">
            <w:pPr>
              <w:jc w:val="both"/>
              <w:rPr>
                <w:ins w:id="14131" w:author="PS" w:date="2018-11-25T16:57:00Z"/>
                <w:b/>
              </w:rPr>
            </w:pPr>
            <w:ins w:id="14132" w:author="PS" w:date="2018-11-25T16:57:00Z">
              <w:r>
                <w:rPr>
                  <w:b/>
                </w:rPr>
                <w:t>Typ vztahu na součásti VŠ, která uskutečňuje st. Program</w:t>
              </w:r>
            </w:ins>
          </w:p>
        </w:tc>
        <w:tc>
          <w:tcPr>
            <w:tcW w:w="996" w:type="dxa"/>
            <w:gridSpan w:val="2"/>
          </w:tcPr>
          <w:p w14:paraId="12F19FD1" w14:textId="77777777" w:rsidR="00AE6202" w:rsidRPr="00B15E38" w:rsidRDefault="00AE6202" w:rsidP="00AE6202">
            <w:pPr>
              <w:jc w:val="both"/>
              <w:rPr>
                <w:ins w:id="14133" w:author="PS" w:date="2018-11-25T16:57:00Z"/>
                <w:i/>
              </w:rPr>
            </w:pPr>
            <w:ins w:id="14134" w:author="PS" w:date="2018-11-25T16:57:00Z">
              <w:r>
                <w:rPr>
                  <w:i/>
                </w:rPr>
                <w:t>pp.</w:t>
              </w:r>
            </w:ins>
          </w:p>
        </w:tc>
        <w:tc>
          <w:tcPr>
            <w:tcW w:w="998" w:type="dxa"/>
            <w:shd w:val="clear" w:color="auto" w:fill="F7CAAC"/>
          </w:tcPr>
          <w:p w14:paraId="5A8CD8E2" w14:textId="77777777" w:rsidR="00AE6202" w:rsidRDefault="00AE6202" w:rsidP="00AE6202">
            <w:pPr>
              <w:jc w:val="both"/>
              <w:rPr>
                <w:ins w:id="14135" w:author="PS" w:date="2018-11-25T16:57:00Z"/>
                <w:b/>
              </w:rPr>
            </w:pPr>
            <w:ins w:id="14136" w:author="PS" w:date="2018-11-25T16:57:00Z">
              <w:r>
                <w:rPr>
                  <w:b/>
                </w:rPr>
                <w:t>rozsah</w:t>
              </w:r>
            </w:ins>
          </w:p>
        </w:tc>
        <w:tc>
          <w:tcPr>
            <w:tcW w:w="712" w:type="dxa"/>
          </w:tcPr>
          <w:p w14:paraId="68694CA3" w14:textId="77777777" w:rsidR="00AE6202" w:rsidRDefault="00AE6202" w:rsidP="00AE6202">
            <w:pPr>
              <w:jc w:val="both"/>
              <w:rPr>
                <w:ins w:id="14137" w:author="PS" w:date="2018-11-25T16:57:00Z"/>
              </w:rPr>
            </w:pPr>
            <w:ins w:id="14138" w:author="PS" w:date="2018-11-25T16:57:00Z">
              <w:r>
                <w:t>40</w:t>
              </w:r>
            </w:ins>
          </w:p>
        </w:tc>
        <w:tc>
          <w:tcPr>
            <w:tcW w:w="712" w:type="dxa"/>
            <w:gridSpan w:val="2"/>
            <w:shd w:val="clear" w:color="auto" w:fill="F7CAAC"/>
          </w:tcPr>
          <w:p w14:paraId="2AADF0B1" w14:textId="77777777" w:rsidR="00AE6202" w:rsidRDefault="00AE6202" w:rsidP="00AE6202">
            <w:pPr>
              <w:jc w:val="both"/>
              <w:rPr>
                <w:ins w:id="14139" w:author="PS" w:date="2018-11-25T16:57:00Z"/>
                <w:b/>
              </w:rPr>
            </w:pPr>
            <w:ins w:id="14140" w:author="PS" w:date="2018-11-25T16:57:00Z">
              <w:r>
                <w:rPr>
                  <w:b/>
                </w:rPr>
                <w:t>do kdy</w:t>
              </w:r>
            </w:ins>
          </w:p>
        </w:tc>
        <w:tc>
          <w:tcPr>
            <w:tcW w:w="1393" w:type="dxa"/>
            <w:gridSpan w:val="2"/>
          </w:tcPr>
          <w:p w14:paraId="6DF78A38" w14:textId="77777777" w:rsidR="00AE6202" w:rsidRDefault="00AE6202" w:rsidP="00AE6202">
            <w:pPr>
              <w:jc w:val="both"/>
              <w:rPr>
                <w:ins w:id="14141" w:author="PS" w:date="2018-11-25T16:57:00Z"/>
              </w:rPr>
            </w:pPr>
            <w:ins w:id="14142" w:author="PS" w:date="2018-11-25T16:57:00Z">
              <w:r>
                <w:t>0821</w:t>
              </w:r>
            </w:ins>
          </w:p>
        </w:tc>
      </w:tr>
      <w:tr w:rsidR="00AE6202" w14:paraId="419C80ED" w14:textId="77777777" w:rsidTr="00AE6202">
        <w:trPr>
          <w:ins w:id="14143" w:author="PS" w:date="2018-11-25T16:57:00Z"/>
        </w:trPr>
        <w:tc>
          <w:tcPr>
            <w:tcW w:w="6085" w:type="dxa"/>
            <w:gridSpan w:val="5"/>
            <w:shd w:val="clear" w:color="auto" w:fill="F7CAAC"/>
          </w:tcPr>
          <w:p w14:paraId="29C09FDB" w14:textId="77777777" w:rsidR="00AE6202" w:rsidRDefault="00AE6202" w:rsidP="00AE6202">
            <w:pPr>
              <w:jc w:val="both"/>
              <w:rPr>
                <w:ins w:id="14144" w:author="PS" w:date="2018-11-25T16:57:00Z"/>
              </w:rPr>
            </w:pPr>
            <w:ins w:id="14145" w:author="PS" w:date="2018-11-25T16:57:00Z">
              <w:r>
                <w:rPr>
                  <w:b/>
                </w:rPr>
                <w:t>Další současná působení jako akademický pracovník na jiných VŠ</w:t>
              </w:r>
            </w:ins>
          </w:p>
        </w:tc>
        <w:tc>
          <w:tcPr>
            <w:tcW w:w="1710" w:type="dxa"/>
            <w:gridSpan w:val="2"/>
            <w:shd w:val="clear" w:color="auto" w:fill="F7CAAC"/>
          </w:tcPr>
          <w:p w14:paraId="5DC14C27" w14:textId="77777777" w:rsidR="00AE6202" w:rsidRDefault="00AE6202" w:rsidP="00AE6202">
            <w:pPr>
              <w:jc w:val="both"/>
              <w:rPr>
                <w:ins w:id="14146" w:author="PS" w:date="2018-11-25T16:57:00Z"/>
                <w:b/>
              </w:rPr>
            </w:pPr>
            <w:ins w:id="14147" w:author="PS" w:date="2018-11-25T16:57:00Z">
              <w:r>
                <w:rPr>
                  <w:b/>
                </w:rPr>
                <w:t>typ prac. vztahu</w:t>
              </w:r>
            </w:ins>
          </w:p>
        </w:tc>
        <w:tc>
          <w:tcPr>
            <w:tcW w:w="2105" w:type="dxa"/>
            <w:gridSpan w:val="4"/>
            <w:shd w:val="clear" w:color="auto" w:fill="F7CAAC"/>
          </w:tcPr>
          <w:p w14:paraId="5B936BD4" w14:textId="77777777" w:rsidR="00AE6202" w:rsidRDefault="00AE6202" w:rsidP="00AE6202">
            <w:pPr>
              <w:jc w:val="both"/>
              <w:rPr>
                <w:ins w:id="14148" w:author="PS" w:date="2018-11-25T16:57:00Z"/>
                <w:b/>
              </w:rPr>
            </w:pPr>
            <w:ins w:id="14149" w:author="PS" w:date="2018-11-25T16:57:00Z">
              <w:r>
                <w:rPr>
                  <w:b/>
                </w:rPr>
                <w:t>rozsah</w:t>
              </w:r>
            </w:ins>
          </w:p>
        </w:tc>
      </w:tr>
      <w:tr w:rsidR="00AE6202" w14:paraId="685CA99E" w14:textId="77777777" w:rsidTr="00AE6202">
        <w:trPr>
          <w:ins w:id="14150" w:author="PS" w:date="2018-11-25T16:57:00Z"/>
        </w:trPr>
        <w:tc>
          <w:tcPr>
            <w:tcW w:w="6085" w:type="dxa"/>
            <w:gridSpan w:val="5"/>
          </w:tcPr>
          <w:p w14:paraId="2C0AE6EE" w14:textId="77777777" w:rsidR="00AE6202" w:rsidRDefault="00AE6202" w:rsidP="00AE6202">
            <w:pPr>
              <w:jc w:val="both"/>
              <w:rPr>
                <w:ins w:id="14151" w:author="PS" w:date="2018-11-25T16:57:00Z"/>
              </w:rPr>
            </w:pPr>
          </w:p>
        </w:tc>
        <w:tc>
          <w:tcPr>
            <w:tcW w:w="1710" w:type="dxa"/>
            <w:gridSpan w:val="2"/>
          </w:tcPr>
          <w:p w14:paraId="394A0257" w14:textId="77777777" w:rsidR="00AE6202" w:rsidRDefault="00AE6202" w:rsidP="00AE6202">
            <w:pPr>
              <w:jc w:val="both"/>
              <w:rPr>
                <w:ins w:id="14152" w:author="PS" w:date="2018-11-25T16:57:00Z"/>
              </w:rPr>
            </w:pPr>
          </w:p>
        </w:tc>
        <w:tc>
          <w:tcPr>
            <w:tcW w:w="2105" w:type="dxa"/>
            <w:gridSpan w:val="4"/>
          </w:tcPr>
          <w:p w14:paraId="6748A130" w14:textId="77777777" w:rsidR="00AE6202" w:rsidRDefault="00AE6202" w:rsidP="00AE6202">
            <w:pPr>
              <w:jc w:val="both"/>
              <w:rPr>
                <w:ins w:id="14153" w:author="PS" w:date="2018-11-25T16:57:00Z"/>
              </w:rPr>
            </w:pPr>
          </w:p>
        </w:tc>
      </w:tr>
      <w:tr w:rsidR="00AE6202" w14:paraId="68AA80DD" w14:textId="77777777" w:rsidTr="00AE6202">
        <w:trPr>
          <w:ins w:id="14154" w:author="PS" w:date="2018-11-25T16:57:00Z"/>
        </w:trPr>
        <w:tc>
          <w:tcPr>
            <w:tcW w:w="6085" w:type="dxa"/>
            <w:gridSpan w:val="5"/>
          </w:tcPr>
          <w:p w14:paraId="45E403EA" w14:textId="77777777" w:rsidR="00AE6202" w:rsidRDefault="00AE6202" w:rsidP="00AE6202">
            <w:pPr>
              <w:jc w:val="both"/>
              <w:rPr>
                <w:ins w:id="14155" w:author="PS" w:date="2018-11-25T16:57:00Z"/>
              </w:rPr>
            </w:pPr>
          </w:p>
        </w:tc>
        <w:tc>
          <w:tcPr>
            <w:tcW w:w="1710" w:type="dxa"/>
            <w:gridSpan w:val="2"/>
          </w:tcPr>
          <w:p w14:paraId="577708F7" w14:textId="77777777" w:rsidR="00AE6202" w:rsidRDefault="00AE6202" w:rsidP="00AE6202">
            <w:pPr>
              <w:jc w:val="both"/>
              <w:rPr>
                <w:ins w:id="14156" w:author="PS" w:date="2018-11-25T16:57:00Z"/>
              </w:rPr>
            </w:pPr>
          </w:p>
        </w:tc>
        <w:tc>
          <w:tcPr>
            <w:tcW w:w="2105" w:type="dxa"/>
            <w:gridSpan w:val="4"/>
          </w:tcPr>
          <w:p w14:paraId="0C9FC739" w14:textId="77777777" w:rsidR="00AE6202" w:rsidRDefault="00AE6202" w:rsidP="00AE6202">
            <w:pPr>
              <w:jc w:val="both"/>
              <w:rPr>
                <w:ins w:id="14157" w:author="PS" w:date="2018-11-25T16:57:00Z"/>
              </w:rPr>
            </w:pPr>
          </w:p>
        </w:tc>
      </w:tr>
      <w:tr w:rsidR="00AE6202" w14:paraId="766894D9" w14:textId="77777777" w:rsidTr="00AE6202">
        <w:trPr>
          <w:ins w:id="14158" w:author="PS" w:date="2018-11-25T16:57:00Z"/>
        </w:trPr>
        <w:tc>
          <w:tcPr>
            <w:tcW w:w="6085" w:type="dxa"/>
            <w:gridSpan w:val="5"/>
          </w:tcPr>
          <w:p w14:paraId="701E9019" w14:textId="77777777" w:rsidR="00AE6202" w:rsidRDefault="00AE6202" w:rsidP="00AE6202">
            <w:pPr>
              <w:jc w:val="both"/>
              <w:rPr>
                <w:ins w:id="14159" w:author="PS" w:date="2018-11-25T16:57:00Z"/>
              </w:rPr>
            </w:pPr>
          </w:p>
        </w:tc>
        <w:tc>
          <w:tcPr>
            <w:tcW w:w="1710" w:type="dxa"/>
            <w:gridSpan w:val="2"/>
          </w:tcPr>
          <w:p w14:paraId="5F8B0BE9" w14:textId="77777777" w:rsidR="00AE6202" w:rsidRDefault="00AE6202" w:rsidP="00AE6202">
            <w:pPr>
              <w:jc w:val="both"/>
              <w:rPr>
                <w:ins w:id="14160" w:author="PS" w:date="2018-11-25T16:57:00Z"/>
              </w:rPr>
            </w:pPr>
          </w:p>
        </w:tc>
        <w:tc>
          <w:tcPr>
            <w:tcW w:w="2105" w:type="dxa"/>
            <w:gridSpan w:val="4"/>
          </w:tcPr>
          <w:p w14:paraId="7454DB28" w14:textId="77777777" w:rsidR="00AE6202" w:rsidRDefault="00AE6202" w:rsidP="00AE6202">
            <w:pPr>
              <w:jc w:val="both"/>
              <w:rPr>
                <w:ins w:id="14161" w:author="PS" w:date="2018-11-25T16:57:00Z"/>
              </w:rPr>
            </w:pPr>
          </w:p>
        </w:tc>
      </w:tr>
      <w:tr w:rsidR="00AE6202" w14:paraId="7CC59F88" w14:textId="77777777" w:rsidTr="00AE6202">
        <w:trPr>
          <w:ins w:id="14162" w:author="PS" w:date="2018-11-25T16:57:00Z"/>
        </w:trPr>
        <w:tc>
          <w:tcPr>
            <w:tcW w:w="6085" w:type="dxa"/>
            <w:gridSpan w:val="5"/>
          </w:tcPr>
          <w:p w14:paraId="25234AD6" w14:textId="77777777" w:rsidR="00AE6202" w:rsidRDefault="00AE6202" w:rsidP="00AE6202">
            <w:pPr>
              <w:jc w:val="both"/>
              <w:rPr>
                <w:ins w:id="14163" w:author="PS" w:date="2018-11-25T16:57:00Z"/>
              </w:rPr>
            </w:pPr>
          </w:p>
        </w:tc>
        <w:tc>
          <w:tcPr>
            <w:tcW w:w="1710" w:type="dxa"/>
            <w:gridSpan w:val="2"/>
          </w:tcPr>
          <w:p w14:paraId="55FAACE9" w14:textId="77777777" w:rsidR="00AE6202" w:rsidRDefault="00AE6202" w:rsidP="00AE6202">
            <w:pPr>
              <w:jc w:val="both"/>
              <w:rPr>
                <w:ins w:id="14164" w:author="PS" w:date="2018-11-25T16:57:00Z"/>
              </w:rPr>
            </w:pPr>
          </w:p>
        </w:tc>
        <w:tc>
          <w:tcPr>
            <w:tcW w:w="2105" w:type="dxa"/>
            <w:gridSpan w:val="4"/>
          </w:tcPr>
          <w:p w14:paraId="0CC85731" w14:textId="77777777" w:rsidR="00AE6202" w:rsidRDefault="00AE6202" w:rsidP="00AE6202">
            <w:pPr>
              <w:jc w:val="both"/>
              <w:rPr>
                <w:ins w:id="14165" w:author="PS" w:date="2018-11-25T16:57:00Z"/>
              </w:rPr>
            </w:pPr>
          </w:p>
        </w:tc>
      </w:tr>
      <w:tr w:rsidR="00AE6202" w14:paraId="65FE4B75" w14:textId="77777777" w:rsidTr="00AE6202">
        <w:trPr>
          <w:ins w:id="14166" w:author="PS" w:date="2018-11-25T16:57:00Z"/>
        </w:trPr>
        <w:tc>
          <w:tcPr>
            <w:tcW w:w="9900" w:type="dxa"/>
            <w:gridSpan w:val="11"/>
            <w:shd w:val="clear" w:color="auto" w:fill="F7CAAC"/>
          </w:tcPr>
          <w:p w14:paraId="44860F1B" w14:textId="77777777" w:rsidR="00AE6202" w:rsidRDefault="00AE6202" w:rsidP="00AE6202">
            <w:pPr>
              <w:jc w:val="both"/>
              <w:rPr>
                <w:ins w:id="14167" w:author="PS" w:date="2018-11-25T16:57:00Z"/>
              </w:rPr>
            </w:pPr>
            <w:ins w:id="14168" w:author="PS" w:date="2018-11-25T16:57:00Z">
              <w:r>
                <w:rPr>
                  <w:b/>
                </w:rPr>
                <w:t>Předměty příslušného studijního programu a způsob zapojení do jejich výuky, příp. další zapojení do uskutečňování studijního programu</w:t>
              </w:r>
            </w:ins>
          </w:p>
        </w:tc>
      </w:tr>
      <w:tr w:rsidR="00AE6202" w14:paraId="1DC18328" w14:textId="77777777" w:rsidTr="00AE6202">
        <w:trPr>
          <w:trHeight w:val="1118"/>
          <w:ins w:id="14169" w:author="PS" w:date="2018-11-25T16:57:00Z"/>
        </w:trPr>
        <w:tc>
          <w:tcPr>
            <w:tcW w:w="9900" w:type="dxa"/>
            <w:gridSpan w:val="11"/>
            <w:tcBorders>
              <w:top w:val="nil"/>
            </w:tcBorders>
          </w:tcPr>
          <w:p w14:paraId="436BE874" w14:textId="77777777" w:rsidR="00AE6202" w:rsidRDefault="00AE6202" w:rsidP="00AE6202">
            <w:pPr>
              <w:jc w:val="both"/>
              <w:rPr>
                <w:ins w:id="14170" w:author="PS" w:date="2018-11-25T16:57:00Z"/>
              </w:rPr>
            </w:pPr>
            <w:ins w:id="14171" w:author="PS" w:date="2018-11-25T16:57:00Z">
              <w:r>
                <w:t>Kybernetická bezpečnost – přednášející, vede semináře (10 %)</w:t>
              </w:r>
            </w:ins>
          </w:p>
        </w:tc>
      </w:tr>
      <w:tr w:rsidR="00AE6202" w14:paraId="3373EF27" w14:textId="77777777" w:rsidTr="00AE6202">
        <w:trPr>
          <w:ins w:id="14172" w:author="PS" w:date="2018-11-25T16:57:00Z"/>
        </w:trPr>
        <w:tc>
          <w:tcPr>
            <w:tcW w:w="9900" w:type="dxa"/>
            <w:gridSpan w:val="11"/>
            <w:shd w:val="clear" w:color="auto" w:fill="F7CAAC"/>
          </w:tcPr>
          <w:p w14:paraId="23D16748" w14:textId="77777777" w:rsidR="00AE6202" w:rsidRDefault="00AE6202" w:rsidP="00AE6202">
            <w:pPr>
              <w:jc w:val="both"/>
              <w:rPr>
                <w:ins w:id="14173" w:author="PS" w:date="2018-11-25T16:57:00Z"/>
              </w:rPr>
            </w:pPr>
            <w:ins w:id="14174" w:author="PS" w:date="2018-11-25T16:57:00Z">
              <w:r>
                <w:rPr>
                  <w:b/>
                </w:rPr>
                <w:t xml:space="preserve">Údaje o vzdělání na VŠ </w:t>
              </w:r>
            </w:ins>
          </w:p>
        </w:tc>
      </w:tr>
      <w:tr w:rsidR="00AE6202" w14:paraId="1A77B10E" w14:textId="77777777" w:rsidTr="00AE6202">
        <w:trPr>
          <w:trHeight w:val="1055"/>
          <w:ins w:id="14175" w:author="PS" w:date="2018-11-25T16:57:00Z"/>
        </w:trPr>
        <w:tc>
          <w:tcPr>
            <w:tcW w:w="9900" w:type="dxa"/>
            <w:gridSpan w:val="11"/>
          </w:tcPr>
          <w:p w14:paraId="01AA7547" w14:textId="77777777" w:rsidR="00AE6202" w:rsidRPr="00CE6017" w:rsidRDefault="00AE6202" w:rsidP="00AE6202">
            <w:pPr>
              <w:jc w:val="both"/>
              <w:rPr>
                <w:ins w:id="14176" w:author="PS" w:date="2018-11-25T16:57:00Z"/>
              </w:rPr>
            </w:pPr>
            <w:ins w:id="14177" w:author="PS" w:date="2018-11-25T16:57:00Z">
              <w:r>
                <w:t>Bc: 2009</w:t>
              </w:r>
              <w:r w:rsidRPr="00CE6017">
                <w:t xml:space="preserve"> UTB ve Zlíně, Fakulta </w:t>
              </w:r>
              <w:r>
                <w:t>aplikované informatiky</w:t>
              </w:r>
              <w:r w:rsidRPr="00CE6017">
                <w:t xml:space="preserve">, SO </w:t>
              </w:r>
              <w:r>
                <w:t>bezpečnostní technologie, systémy a management</w:t>
              </w:r>
            </w:ins>
          </w:p>
          <w:p w14:paraId="0361CA90" w14:textId="77777777" w:rsidR="00AE6202" w:rsidRDefault="00AE6202" w:rsidP="00AE6202">
            <w:pPr>
              <w:rPr>
                <w:ins w:id="14178" w:author="PS" w:date="2018-11-25T16:57:00Z"/>
              </w:rPr>
            </w:pPr>
            <w:ins w:id="14179" w:author="PS" w:date="2018-11-25T16:57:00Z">
              <w:r w:rsidRPr="00CE6017">
                <w:t>Ing</w:t>
              </w:r>
              <w:r>
                <w:t>: 2011 UTB ve Zlíně,</w:t>
              </w:r>
              <w:r w:rsidRPr="00CE6017">
                <w:t xml:space="preserve"> Fakulta </w:t>
              </w:r>
              <w:r>
                <w:t>aplikované informatiky</w:t>
              </w:r>
              <w:r w:rsidRPr="00CE6017">
                <w:t xml:space="preserve">, SO </w:t>
              </w:r>
              <w:r>
                <w:t>bezpečnostní technologie, systémy a management</w:t>
              </w:r>
              <w:r w:rsidRPr="00CE6017">
                <w:t xml:space="preserve"> </w:t>
              </w:r>
            </w:ins>
          </w:p>
          <w:p w14:paraId="59A49868" w14:textId="77777777" w:rsidR="00AE6202" w:rsidRDefault="00AE6202" w:rsidP="00AE6202">
            <w:pPr>
              <w:jc w:val="both"/>
              <w:rPr>
                <w:ins w:id="14180" w:author="PS" w:date="2018-11-25T16:57:00Z"/>
                <w:b/>
              </w:rPr>
            </w:pPr>
          </w:p>
        </w:tc>
      </w:tr>
      <w:tr w:rsidR="00AE6202" w14:paraId="5806C8C0" w14:textId="77777777" w:rsidTr="00AE6202">
        <w:trPr>
          <w:ins w:id="14181" w:author="PS" w:date="2018-11-25T16:57:00Z"/>
        </w:trPr>
        <w:tc>
          <w:tcPr>
            <w:tcW w:w="9900" w:type="dxa"/>
            <w:gridSpan w:val="11"/>
            <w:shd w:val="clear" w:color="auto" w:fill="F7CAAC"/>
          </w:tcPr>
          <w:p w14:paraId="7CD02420" w14:textId="77777777" w:rsidR="00AE6202" w:rsidRDefault="00AE6202" w:rsidP="00AE6202">
            <w:pPr>
              <w:jc w:val="both"/>
              <w:rPr>
                <w:ins w:id="14182" w:author="PS" w:date="2018-11-25T16:57:00Z"/>
                <w:b/>
              </w:rPr>
            </w:pPr>
            <w:ins w:id="14183" w:author="PS" w:date="2018-11-25T16:57:00Z">
              <w:r>
                <w:rPr>
                  <w:b/>
                </w:rPr>
                <w:t>Údaje o odborném působení od absolvování VŠ</w:t>
              </w:r>
            </w:ins>
          </w:p>
        </w:tc>
      </w:tr>
      <w:tr w:rsidR="00AE6202" w14:paraId="49CC1453" w14:textId="77777777" w:rsidTr="00AE6202">
        <w:trPr>
          <w:trHeight w:val="1090"/>
          <w:ins w:id="14184" w:author="PS" w:date="2018-11-25T16:57:00Z"/>
        </w:trPr>
        <w:tc>
          <w:tcPr>
            <w:tcW w:w="9900" w:type="dxa"/>
            <w:gridSpan w:val="11"/>
          </w:tcPr>
          <w:p w14:paraId="17504199" w14:textId="77777777" w:rsidR="00AE6202" w:rsidRDefault="00AE6202" w:rsidP="00AE6202">
            <w:pPr>
              <w:tabs>
                <w:tab w:val="left" w:pos="993"/>
              </w:tabs>
              <w:rPr>
                <w:ins w:id="14185" w:author="PS" w:date="2018-11-25T16:57:00Z"/>
              </w:rPr>
            </w:pPr>
            <w:ins w:id="14186" w:author="PS" w:date="2018-11-25T16:57:00Z">
              <w:r>
                <w:t>2011 – 2014 Getmore, s.r.o., Tester (analýza uživatelských požadavků, tvorba zadávací dokumentace, správa a testování softwaru).</w:t>
              </w:r>
            </w:ins>
          </w:p>
          <w:p w14:paraId="7CF147DF" w14:textId="77777777" w:rsidR="00AE6202" w:rsidRDefault="00AE6202" w:rsidP="00AE6202">
            <w:pPr>
              <w:tabs>
                <w:tab w:val="left" w:pos="993"/>
              </w:tabs>
              <w:rPr>
                <w:ins w:id="14187" w:author="PS" w:date="2018-11-25T16:57:00Z"/>
              </w:rPr>
            </w:pPr>
            <w:ins w:id="14188" w:author="PS" w:date="2018-11-25T16:57:00Z">
              <w:r>
                <w:t xml:space="preserve">2014 – 2016 </w:t>
              </w:r>
              <w:r w:rsidRPr="001A644E">
                <w:t xml:space="preserve">Univerzita Tomáše Bati ve Zlíně, </w:t>
              </w:r>
              <w:r>
                <w:t>Fakulta logistiky a krizového řízení, Ústav ochrany obyvatelstva</w:t>
              </w:r>
              <w:r w:rsidRPr="001A644E">
                <w:t xml:space="preserve">, </w:t>
              </w:r>
              <w:r>
                <w:t>Externí vyučující.</w:t>
              </w:r>
            </w:ins>
          </w:p>
          <w:p w14:paraId="4F5F262E" w14:textId="77777777" w:rsidR="00AE6202" w:rsidRDefault="00AE6202" w:rsidP="00AE6202">
            <w:pPr>
              <w:tabs>
                <w:tab w:val="left" w:pos="993"/>
              </w:tabs>
              <w:rPr>
                <w:ins w:id="14189" w:author="PS" w:date="2018-11-25T16:57:00Z"/>
              </w:rPr>
            </w:pPr>
            <w:ins w:id="14190" w:author="PS" w:date="2018-11-25T16:57:00Z">
              <w:r>
                <w:t>2016</w:t>
              </w:r>
              <w:r w:rsidRPr="001A644E">
                <w:t xml:space="preserve"> </w:t>
              </w:r>
              <w:r>
                <w:t xml:space="preserve">– </w:t>
              </w:r>
              <w:bookmarkStart w:id="14191" w:name="OLE_LINK16"/>
              <w:bookmarkStart w:id="14192" w:name="OLE_LINK17"/>
              <w:bookmarkStart w:id="14193" w:name="OLE_LINK18"/>
              <w:bookmarkStart w:id="14194" w:name="OLE_LINK19"/>
              <w:r w:rsidRPr="001A644E">
                <w:t xml:space="preserve">dosud Univerzita Tomáše Bati ve Zlíně, </w:t>
              </w:r>
              <w:bookmarkEnd w:id="14191"/>
              <w:bookmarkEnd w:id="14192"/>
              <w:bookmarkEnd w:id="14193"/>
              <w:bookmarkEnd w:id="14194"/>
              <w:r>
                <w:t>Fakulta logistiky a krizového řízení, Ústav ochrany obyvatelstva</w:t>
              </w:r>
              <w:r w:rsidRPr="001A644E">
                <w:t xml:space="preserve">, </w:t>
              </w:r>
              <w:r>
                <w:t>Asistent.</w:t>
              </w:r>
            </w:ins>
          </w:p>
          <w:p w14:paraId="10488968" w14:textId="77777777" w:rsidR="00AE6202" w:rsidRDefault="00AE6202" w:rsidP="00AE6202">
            <w:pPr>
              <w:jc w:val="both"/>
              <w:rPr>
                <w:ins w:id="14195" w:author="PS" w:date="2018-11-25T16:57:00Z"/>
              </w:rPr>
            </w:pPr>
          </w:p>
        </w:tc>
      </w:tr>
      <w:tr w:rsidR="00AE6202" w14:paraId="3F17F9D7" w14:textId="77777777" w:rsidTr="00AE6202">
        <w:trPr>
          <w:trHeight w:val="250"/>
          <w:ins w:id="14196" w:author="PS" w:date="2018-11-25T16:57:00Z"/>
        </w:trPr>
        <w:tc>
          <w:tcPr>
            <w:tcW w:w="9900" w:type="dxa"/>
            <w:gridSpan w:val="11"/>
            <w:shd w:val="clear" w:color="auto" w:fill="F7CAAC"/>
          </w:tcPr>
          <w:p w14:paraId="3534A12D" w14:textId="77777777" w:rsidR="00AE6202" w:rsidRDefault="00AE6202" w:rsidP="00AE6202">
            <w:pPr>
              <w:jc w:val="both"/>
              <w:rPr>
                <w:ins w:id="14197" w:author="PS" w:date="2018-11-25T16:57:00Z"/>
              </w:rPr>
            </w:pPr>
            <w:ins w:id="14198" w:author="PS" w:date="2018-11-25T16:57:00Z">
              <w:r>
                <w:rPr>
                  <w:b/>
                </w:rPr>
                <w:t>Zkušenosti s vedením kvalifikačních a rigorózních prací</w:t>
              </w:r>
            </w:ins>
          </w:p>
        </w:tc>
      </w:tr>
      <w:tr w:rsidR="00AE6202" w14:paraId="2BCCA579" w14:textId="77777777" w:rsidTr="00AE6202">
        <w:trPr>
          <w:trHeight w:val="1105"/>
          <w:ins w:id="14199" w:author="PS" w:date="2018-11-25T16:57:00Z"/>
        </w:trPr>
        <w:tc>
          <w:tcPr>
            <w:tcW w:w="9900" w:type="dxa"/>
            <w:gridSpan w:val="11"/>
          </w:tcPr>
          <w:p w14:paraId="15D87351" w14:textId="77777777" w:rsidR="00AE6202" w:rsidRDefault="00AE6202" w:rsidP="00AE6202">
            <w:pPr>
              <w:jc w:val="both"/>
              <w:rPr>
                <w:ins w:id="14200" w:author="PS" w:date="2018-11-25T16:57:00Z"/>
              </w:rPr>
            </w:pPr>
            <w:ins w:id="14201" w:author="PS" w:date="2018-11-25T16:57:00Z">
              <w:r>
                <w:t>BP vedoucí 10</w:t>
              </w:r>
            </w:ins>
          </w:p>
        </w:tc>
      </w:tr>
      <w:tr w:rsidR="00AE6202" w14:paraId="381A2D69" w14:textId="77777777" w:rsidTr="00AE6202">
        <w:trPr>
          <w:cantSplit/>
          <w:ins w:id="14202" w:author="PS" w:date="2018-11-25T16:57:00Z"/>
        </w:trPr>
        <w:tc>
          <w:tcPr>
            <w:tcW w:w="3361" w:type="dxa"/>
            <w:gridSpan w:val="2"/>
            <w:tcBorders>
              <w:top w:val="single" w:sz="12" w:space="0" w:color="auto"/>
            </w:tcBorders>
            <w:shd w:val="clear" w:color="auto" w:fill="F7CAAC"/>
          </w:tcPr>
          <w:p w14:paraId="64F4CB87" w14:textId="77777777" w:rsidR="00AE6202" w:rsidRDefault="00AE6202" w:rsidP="00AE6202">
            <w:pPr>
              <w:jc w:val="both"/>
              <w:rPr>
                <w:ins w:id="14203" w:author="PS" w:date="2018-11-25T16:57:00Z"/>
              </w:rPr>
            </w:pPr>
            <w:ins w:id="14204" w:author="PS" w:date="2018-11-25T16:57:00Z">
              <w:r>
                <w:rPr>
                  <w:b/>
                </w:rPr>
                <w:t xml:space="preserve">Obor habilitačního řízení </w:t>
              </w:r>
            </w:ins>
          </w:p>
        </w:tc>
        <w:tc>
          <w:tcPr>
            <w:tcW w:w="2254" w:type="dxa"/>
            <w:gridSpan w:val="2"/>
            <w:tcBorders>
              <w:top w:val="single" w:sz="12" w:space="0" w:color="auto"/>
            </w:tcBorders>
            <w:shd w:val="clear" w:color="auto" w:fill="F7CAAC"/>
          </w:tcPr>
          <w:p w14:paraId="1E30D934" w14:textId="77777777" w:rsidR="00AE6202" w:rsidRDefault="00AE6202" w:rsidP="00AE6202">
            <w:pPr>
              <w:jc w:val="both"/>
              <w:rPr>
                <w:ins w:id="14205" w:author="PS" w:date="2018-11-25T16:57:00Z"/>
              </w:rPr>
            </w:pPr>
            <w:ins w:id="14206" w:author="PS" w:date="2018-11-25T16:57:00Z">
              <w:r>
                <w:rPr>
                  <w:b/>
                </w:rPr>
                <w:t>Rok udělení hodnosti</w:t>
              </w:r>
            </w:ins>
          </w:p>
        </w:tc>
        <w:tc>
          <w:tcPr>
            <w:tcW w:w="2257" w:type="dxa"/>
            <w:gridSpan w:val="4"/>
            <w:tcBorders>
              <w:top w:val="single" w:sz="12" w:space="0" w:color="auto"/>
              <w:right w:val="single" w:sz="12" w:space="0" w:color="auto"/>
            </w:tcBorders>
            <w:shd w:val="clear" w:color="auto" w:fill="F7CAAC"/>
          </w:tcPr>
          <w:p w14:paraId="53096D97" w14:textId="77777777" w:rsidR="00AE6202" w:rsidRDefault="00AE6202" w:rsidP="00AE6202">
            <w:pPr>
              <w:jc w:val="both"/>
              <w:rPr>
                <w:ins w:id="14207" w:author="PS" w:date="2018-11-25T16:57:00Z"/>
              </w:rPr>
            </w:pPr>
            <w:ins w:id="14208" w:author="PS" w:date="2018-11-25T16:57:00Z">
              <w:r>
                <w:rPr>
                  <w:b/>
                </w:rPr>
                <w:t>Řízení konáno na VŠ</w:t>
              </w:r>
            </w:ins>
          </w:p>
        </w:tc>
        <w:tc>
          <w:tcPr>
            <w:tcW w:w="2028" w:type="dxa"/>
            <w:gridSpan w:val="3"/>
            <w:tcBorders>
              <w:top w:val="single" w:sz="12" w:space="0" w:color="auto"/>
              <w:left w:val="single" w:sz="12" w:space="0" w:color="auto"/>
            </w:tcBorders>
            <w:shd w:val="clear" w:color="auto" w:fill="F7CAAC"/>
          </w:tcPr>
          <w:p w14:paraId="2BBE218F" w14:textId="77777777" w:rsidR="00AE6202" w:rsidRDefault="00AE6202" w:rsidP="00AE6202">
            <w:pPr>
              <w:jc w:val="both"/>
              <w:rPr>
                <w:ins w:id="14209" w:author="PS" w:date="2018-11-25T16:57:00Z"/>
                <w:b/>
              </w:rPr>
            </w:pPr>
            <w:ins w:id="14210" w:author="PS" w:date="2018-11-25T16:57:00Z">
              <w:r>
                <w:rPr>
                  <w:b/>
                </w:rPr>
                <w:t>Ohlasy publikací</w:t>
              </w:r>
            </w:ins>
          </w:p>
        </w:tc>
      </w:tr>
      <w:tr w:rsidR="00AE6202" w14:paraId="533767F8" w14:textId="77777777" w:rsidTr="00AE6202">
        <w:trPr>
          <w:cantSplit/>
          <w:ins w:id="14211" w:author="PS" w:date="2018-11-25T16:57:00Z"/>
        </w:trPr>
        <w:tc>
          <w:tcPr>
            <w:tcW w:w="3361" w:type="dxa"/>
            <w:gridSpan w:val="2"/>
          </w:tcPr>
          <w:p w14:paraId="5F4CF367" w14:textId="77777777" w:rsidR="00AE6202" w:rsidRDefault="00AE6202" w:rsidP="00AE6202">
            <w:pPr>
              <w:jc w:val="both"/>
              <w:rPr>
                <w:ins w:id="14212" w:author="PS" w:date="2018-11-25T16:57:00Z"/>
              </w:rPr>
            </w:pPr>
          </w:p>
        </w:tc>
        <w:tc>
          <w:tcPr>
            <w:tcW w:w="2254" w:type="dxa"/>
            <w:gridSpan w:val="2"/>
          </w:tcPr>
          <w:p w14:paraId="2622A397" w14:textId="77777777" w:rsidR="00AE6202" w:rsidRDefault="00AE6202" w:rsidP="00AE6202">
            <w:pPr>
              <w:jc w:val="both"/>
              <w:rPr>
                <w:ins w:id="14213" w:author="PS" w:date="2018-11-25T16:57:00Z"/>
              </w:rPr>
            </w:pPr>
          </w:p>
        </w:tc>
        <w:tc>
          <w:tcPr>
            <w:tcW w:w="2257" w:type="dxa"/>
            <w:gridSpan w:val="4"/>
            <w:tcBorders>
              <w:right w:val="single" w:sz="12" w:space="0" w:color="auto"/>
            </w:tcBorders>
          </w:tcPr>
          <w:p w14:paraId="19EAA449" w14:textId="77777777" w:rsidR="00AE6202" w:rsidRDefault="00AE6202" w:rsidP="00AE6202">
            <w:pPr>
              <w:jc w:val="both"/>
              <w:rPr>
                <w:ins w:id="14214" w:author="PS" w:date="2018-11-25T16:57:00Z"/>
              </w:rPr>
            </w:pPr>
          </w:p>
        </w:tc>
        <w:tc>
          <w:tcPr>
            <w:tcW w:w="635" w:type="dxa"/>
            <w:tcBorders>
              <w:left w:val="single" w:sz="12" w:space="0" w:color="auto"/>
            </w:tcBorders>
            <w:shd w:val="clear" w:color="auto" w:fill="F7CAAC"/>
          </w:tcPr>
          <w:p w14:paraId="59AD427C" w14:textId="77777777" w:rsidR="00AE6202" w:rsidRDefault="00AE6202" w:rsidP="00AE6202">
            <w:pPr>
              <w:jc w:val="both"/>
              <w:rPr>
                <w:ins w:id="14215" w:author="PS" w:date="2018-11-25T16:57:00Z"/>
              </w:rPr>
            </w:pPr>
            <w:ins w:id="14216" w:author="PS" w:date="2018-11-25T16:57:00Z">
              <w:r>
                <w:rPr>
                  <w:b/>
                </w:rPr>
                <w:t>WOS</w:t>
              </w:r>
            </w:ins>
          </w:p>
        </w:tc>
        <w:tc>
          <w:tcPr>
            <w:tcW w:w="696" w:type="dxa"/>
            <w:shd w:val="clear" w:color="auto" w:fill="F7CAAC"/>
          </w:tcPr>
          <w:p w14:paraId="66DC7133" w14:textId="77777777" w:rsidR="00AE6202" w:rsidRDefault="00AE6202" w:rsidP="00AE6202">
            <w:pPr>
              <w:jc w:val="both"/>
              <w:rPr>
                <w:ins w:id="14217" w:author="PS" w:date="2018-11-25T16:57:00Z"/>
                <w:sz w:val="18"/>
              </w:rPr>
            </w:pPr>
            <w:ins w:id="14218" w:author="PS" w:date="2018-11-25T16:57:00Z">
              <w:r>
                <w:rPr>
                  <w:b/>
                  <w:sz w:val="18"/>
                </w:rPr>
                <w:t>Scopus</w:t>
              </w:r>
            </w:ins>
          </w:p>
        </w:tc>
        <w:tc>
          <w:tcPr>
            <w:tcW w:w="697" w:type="dxa"/>
            <w:shd w:val="clear" w:color="auto" w:fill="F7CAAC"/>
          </w:tcPr>
          <w:p w14:paraId="31EFAFC8" w14:textId="77777777" w:rsidR="00AE6202" w:rsidRDefault="00AE6202" w:rsidP="00AE6202">
            <w:pPr>
              <w:jc w:val="both"/>
              <w:rPr>
                <w:ins w:id="14219" w:author="PS" w:date="2018-11-25T16:57:00Z"/>
              </w:rPr>
            </w:pPr>
            <w:ins w:id="14220" w:author="PS" w:date="2018-11-25T16:57:00Z">
              <w:r>
                <w:rPr>
                  <w:b/>
                  <w:sz w:val="18"/>
                </w:rPr>
                <w:t>ostatní</w:t>
              </w:r>
            </w:ins>
          </w:p>
        </w:tc>
      </w:tr>
      <w:tr w:rsidR="00AE6202" w14:paraId="0C9F4C7E" w14:textId="77777777" w:rsidTr="00AE6202">
        <w:trPr>
          <w:cantSplit/>
          <w:trHeight w:val="70"/>
          <w:ins w:id="14221" w:author="PS" w:date="2018-11-25T16:57:00Z"/>
        </w:trPr>
        <w:tc>
          <w:tcPr>
            <w:tcW w:w="3361" w:type="dxa"/>
            <w:gridSpan w:val="2"/>
            <w:shd w:val="clear" w:color="auto" w:fill="F7CAAC"/>
          </w:tcPr>
          <w:p w14:paraId="0F9C668B" w14:textId="77777777" w:rsidR="00AE6202" w:rsidRDefault="00AE6202" w:rsidP="00AE6202">
            <w:pPr>
              <w:jc w:val="both"/>
              <w:rPr>
                <w:ins w:id="14222" w:author="PS" w:date="2018-11-25T16:57:00Z"/>
              </w:rPr>
            </w:pPr>
            <w:ins w:id="14223" w:author="PS" w:date="2018-11-25T16:57:00Z">
              <w:r>
                <w:rPr>
                  <w:b/>
                </w:rPr>
                <w:t>Obor jmenovacího řízení</w:t>
              </w:r>
            </w:ins>
          </w:p>
        </w:tc>
        <w:tc>
          <w:tcPr>
            <w:tcW w:w="2254" w:type="dxa"/>
            <w:gridSpan w:val="2"/>
            <w:shd w:val="clear" w:color="auto" w:fill="F7CAAC"/>
          </w:tcPr>
          <w:p w14:paraId="7E16A6FA" w14:textId="77777777" w:rsidR="00AE6202" w:rsidRDefault="00AE6202" w:rsidP="00AE6202">
            <w:pPr>
              <w:jc w:val="both"/>
              <w:rPr>
                <w:ins w:id="14224" w:author="PS" w:date="2018-11-25T16:57:00Z"/>
              </w:rPr>
            </w:pPr>
            <w:ins w:id="14225" w:author="PS" w:date="2018-11-25T16:57:00Z">
              <w:r>
                <w:rPr>
                  <w:b/>
                </w:rPr>
                <w:t>Rok udělení hodnosti</w:t>
              </w:r>
            </w:ins>
          </w:p>
        </w:tc>
        <w:tc>
          <w:tcPr>
            <w:tcW w:w="2257" w:type="dxa"/>
            <w:gridSpan w:val="4"/>
            <w:tcBorders>
              <w:right w:val="single" w:sz="12" w:space="0" w:color="auto"/>
            </w:tcBorders>
            <w:shd w:val="clear" w:color="auto" w:fill="F7CAAC"/>
          </w:tcPr>
          <w:p w14:paraId="4610C5C6" w14:textId="77777777" w:rsidR="00AE6202" w:rsidRDefault="00AE6202" w:rsidP="00AE6202">
            <w:pPr>
              <w:jc w:val="both"/>
              <w:rPr>
                <w:ins w:id="14226" w:author="PS" w:date="2018-11-25T16:57:00Z"/>
              </w:rPr>
            </w:pPr>
            <w:ins w:id="14227" w:author="PS" w:date="2018-11-25T16:57:00Z">
              <w:r>
                <w:rPr>
                  <w:b/>
                </w:rPr>
                <w:t>Řízení konáno na VŠ</w:t>
              </w:r>
            </w:ins>
          </w:p>
        </w:tc>
        <w:tc>
          <w:tcPr>
            <w:tcW w:w="635" w:type="dxa"/>
            <w:vMerge w:val="restart"/>
            <w:tcBorders>
              <w:left w:val="single" w:sz="12" w:space="0" w:color="auto"/>
            </w:tcBorders>
          </w:tcPr>
          <w:p w14:paraId="0C8007A3" w14:textId="77777777" w:rsidR="00AE6202" w:rsidRDefault="00AE6202" w:rsidP="00AE6202">
            <w:pPr>
              <w:jc w:val="both"/>
              <w:rPr>
                <w:ins w:id="14228" w:author="PS" w:date="2018-11-25T16:57:00Z"/>
                <w:b/>
              </w:rPr>
            </w:pPr>
          </w:p>
        </w:tc>
        <w:tc>
          <w:tcPr>
            <w:tcW w:w="696" w:type="dxa"/>
            <w:vMerge w:val="restart"/>
          </w:tcPr>
          <w:p w14:paraId="26B1AF5D" w14:textId="77777777" w:rsidR="00AE6202" w:rsidRDefault="00AE6202" w:rsidP="00AE6202">
            <w:pPr>
              <w:jc w:val="both"/>
              <w:rPr>
                <w:ins w:id="14229" w:author="PS" w:date="2018-11-25T16:57:00Z"/>
                <w:b/>
              </w:rPr>
            </w:pPr>
          </w:p>
        </w:tc>
        <w:tc>
          <w:tcPr>
            <w:tcW w:w="697" w:type="dxa"/>
            <w:vMerge w:val="restart"/>
          </w:tcPr>
          <w:p w14:paraId="09A150A4" w14:textId="77777777" w:rsidR="00AE6202" w:rsidRDefault="00AE6202" w:rsidP="00AE6202">
            <w:pPr>
              <w:jc w:val="both"/>
              <w:rPr>
                <w:ins w:id="14230" w:author="PS" w:date="2018-11-25T16:57:00Z"/>
                <w:b/>
              </w:rPr>
            </w:pPr>
          </w:p>
        </w:tc>
      </w:tr>
      <w:tr w:rsidR="00AE6202" w14:paraId="7C3D6565" w14:textId="77777777" w:rsidTr="00AE6202">
        <w:trPr>
          <w:trHeight w:val="205"/>
          <w:ins w:id="14231" w:author="PS" w:date="2018-11-25T16:57:00Z"/>
        </w:trPr>
        <w:tc>
          <w:tcPr>
            <w:tcW w:w="3361" w:type="dxa"/>
            <w:gridSpan w:val="2"/>
          </w:tcPr>
          <w:p w14:paraId="564637FE" w14:textId="77777777" w:rsidR="00AE6202" w:rsidRDefault="00AE6202" w:rsidP="00AE6202">
            <w:pPr>
              <w:jc w:val="both"/>
              <w:rPr>
                <w:ins w:id="14232" w:author="PS" w:date="2018-11-25T16:57:00Z"/>
              </w:rPr>
            </w:pPr>
          </w:p>
        </w:tc>
        <w:tc>
          <w:tcPr>
            <w:tcW w:w="2254" w:type="dxa"/>
            <w:gridSpan w:val="2"/>
          </w:tcPr>
          <w:p w14:paraId="5EDEEA48" w14:textId="77777777" w:rsidR="00AE6202" w:rsidRDefault="00AE6202" w:rsidP="00AE6202">
            <w:pPr>
              <w:jc w:val="both"/>
              <w:rPr>
                <w:ins w:id="14233" w:author="PS" w:date="2018-11-25T16:57:00Z"/>
              </w:rPr>
            </w:pPr>
          </w:p>
        </w:tc>
        <w:tc>
          <w:tcPr>
            <w:tcW w:w="2257" w:type="dxa"/>
            <w:gridSpan w:val="4"/>
            <w:tcBorders>
              <w:right w:val="single" w:sz="12" w:space="0" w:color="auto"/>
            </w:tcBorders>
          </w:tcPr>
          <w:p w14:paraId="28CEB249" w14:textId="77777777" w:rsidR="00AE6202" w:rsidRDefault="00AE6202" w:rsidP="00AE6202">
            <w:pPr>
              <w:jc w:val="both"/>
              <w:rPr>
                <w:ins w:id="14234" w:author="PS" w:date="2018-11-25T16:57:00Z"/>
              </w:rPr>
            </w:pPr>
          </w:p>
        </w:tc>
        <w:tc>
          <w:tcPr>
            <w:tcW w:w="635" w:type="dxa"/>
            <w:vMerge/>
            <w:tcBorders>
              <w:left w:val="single" w:sz="12" w:space="0" w:color="auto"/>
            </w:tcBorders>
            <w:vAlign w:val="center"/>
          </w:tcPr>
          <w:p w14:paraId="1C9A641A" w14:textId="77777777" w:rsidR="00AE6202" w:rsidRDefault="00AE6202" w:rsidP="00AE6202">
            <w:pPr>
              <w:rPr>
                <w:ins w:id="14235" w:author="PS" w:date="2018-11-25T16:57:00Z"/>
                <w:b/>
              </w:rPr>
            </w:pPr>
          </w:p>
        </w:tc>
        <w:tc>
          <w:tcPr>
            <w:tcW w:w="696" w:type="dxa"/>
            <w:vMerge/>
            <w:vAlign w:val="center"/>
          </w:tcPr>
          <w:p w14:paraId="69FEFB28" w14:textId="77777777" w:rsidR="00AE6202" w:rsidRDefault="00AE6202" w:rsidP="00AE6202">
            <w:pPr>
              <w:rPr>
                <w:ins w:id="14236" w:author="PS" w:date="2018-11-25T16:57:00Z"/>
                <w:b/>
              </w:rPr>
            </w:pPr>
          </w:p>
        </w:tc>
        <w:tc>
          <w:tcPr>
            <w:tcW w:w="697" w:type="dxa"/>
            <w:vMerge/>
            <w:vAlign w:val="center"/>
          </w:tcPr>
          <w:p w14:paraId="75F612D5" w14:textId="77777777" w:rsidR="00AE6202" w:rsidRDefault="00AE6202" w:rsidP="00AE6202">
            <w:pPr>
              <w:rPr>
                <w:ins w:id="14237" w:author="PS" w:date="2018-11-25T16:57:00Z"/>
                <w:b/>
              </w:rPr>
            </w:pPr>
          </w:p>
        </w:tc>
      </w:tr>
      <w:tr w:rsidR="00AE6202" w14:paraId="59A9676C" w14:textId="77777777" w:rsidTr="00AE6202">
        <w:trPr>
          <w:ins w:id="14238" w:author="PS" w:date="2018-11-25T16:57:00Z"/>
        </w:trPr>
        <w:tc>
          <w:tcPr>
            <w:tcW w:w="9900" w:type="dxa"/>
            <w:gridSpan w:val="11"/>
            <w:shd w:val="clear" w:color="auto" w:fill="F7CAAC"/>
          </w:tcPr>
          <w:p w14:paraId="5A67C2CF" w14:textId="77777777" w:rsidR="00AE6202" w:rsidRDefault="00AE6202" w:rsidP="00AE6202">
            <w:pPr>
              <w:jc w:val="both"/>
              <w:rPr>
                <w:ins w:id="14239" w:author="PS" w:date="2018-11-25T16:57:00Z"/>
                <w:b/>
              </w:rPr>
            </w:pPr>
            <w:ins w:id="14240" w:author="PS" w:date="2018-11-25T16:57:00Z">
              <w:r>
                <w:rPr>
                  <w:b/>
                </w:rPr>
                <w:t xml:space="preserve">Přehled o nejvýznamnější publikační a další tvůrčí činnosti nebo další profesní činnosti u odborníků z praxe vztahující se k zabezpečovaným předmětům </w:t>
              </w:r>
            </w:ins>
          </w:p>
        </w:tc>
      </w:tr>
      <w:tr w:rsidR="00AE6202" w14:paraId="24D28CE6" w14:textId="77777777" w:rsidTr="00AE6202">
        <w:trPr>
          <w:trHeight w:val="2347"/>
          <w:ins w:id="14241" w:author="PS" w:date="2018-11-25T16:57:00Z"/>
        </w:trPr>
        <w:tc>
          <w:tcPr>
            <w:tcW w:w="9900" w:type="dxa"/>
            <w:gridSpan w:val="11"/>
          </w:tcPr>
          <w:p w14:paraId="52F18D79" w14:textId="77777777" w:rsidR="00AE6202" w:rsidRPr="00502C68" w:rsidRDefault="00AE6202" w:rsidP="00AE6202">
            <w:pPr>
              <w:spacing w:after="60"/>
              <w:jc w:val="both"/>
              <w:rPr>
                <w:ins w:id="14242" w:author="PS" w:date="2018-11-25T16:57:00Z"/>
              </w:rPr>
            </w:pPr>
            <w:ins w:id="14243" w:author="PS" w:date="2018-11-25T16:57:00Z">
              <w:r w:rsidRPr="00502C68">
                <w:rPr>
                  <w:b/>
                </w:rPr>
                <w:t>SVOBODA, Petr (90</w:t>
              </w:r>
              <w:r>
                <w:rPr>
                  <w:b/>
                </w:rPr>
                <w:t xml:space="preserve"> %</w:t>
              </w:r>
              <w:r w:rsidRPr="00502C68">
                <w:rPr>
                  <w:b/>
                </w:rPr>
                <w:t>);</w:t>
              </w:r>
              <w:r w:rsidRPr="00502C68">
                <w:t> ŠEVČÍK, Jiří (5); LUKÁŠ, Luděk (5</w:t>
              </w:r>
              <w:r w:rsidRPr="00502C68">
                <w:rPr>
                  <w:i/>
                </w:rPr>
                <w:t>). The Research of the Use of Training Simulators and VBS2 in the Security Forces</w:t>
              </w:r>
              <w:r w:rsidRPr="00502C68">
                <w:t>. International Journal of Education and Information Technologies, 2014, roč. 2014, č. 8, s. 187-192. ISSN 2074-1316.</w:t>
              </w:r>
              <w:r>
                <w:t xml:space="preserve"> </w:t>
              </w:r>
              <w:r w:rsidRPr="00502C68">
                <w:t>IN - Informatika.</w:t>
              </w:r>
            </w:ins>
          </w:p>
          <w:p w14:paraId="17CD42BC" w14:textId="77777777" w:rsidR="00AE6202" w:rsidRPr="00502C68" w:rsidRDefault="00AE6202" w:rsidP="00AE6202">
            <w:pPr>
              <w:spacing w:after="60"/>
              <w:jc w:val="both"/>
              <w:rPr>
                <w:ins w:id="14244" w:author="PS" w:date="2018-11-25T16:57:00Z"/>
              </w:rPr>
            </w:pPr>
            <w:ins w:id="14245" w:author="PS" w:date="2018-11-25T16:57:00Z">
              <w:r w:rsidRPr="0089790B">
                <w:rPr>
                  <w:b/>
                </w:rPr>
                <w:t>SVOBODA, Petr (80 %)</w:t>
              </w:r>
              <w:r w:rsidRPr="00502C68">
                <w:t xml:space="preserve"> a ŠEVČÍK, Jiří (20). </w:t>
              </w:r>
              <w:r w:rsidRPr="00502C68">
                <w:rPr>
                  <w:i/>
                </w:rPr>
                <w:t>VBS2 Scenarios Development for PSI Purposes</w:t>
              </w:r>
              <w:r w:rsidRPr="00502C68">
                <w:t xml:space="preserve">. In: WSEAS Transactions on Computers, Volume 13, 2014. ISSN: 1109-2750. </w:t>
              </w:r>
            </w:ins>
          </w:p>
          <w:p w14:paraId="3885EFBA" w14:textId="77777777" w:rsidR="00AE6202" w:rsidRPr="00502C68" w:rsidRDefault="00AE6202" w:rsidP="00AE6202">
            <w:pPr>
              <w:spacing w:after="60"/>
              <w:jc w:val="both"/>
              <w:rPr>
                <w:ins w:id="14246" w:author="PS" w:date="2018-11-25T16:57:00Z"/>
              </w:rPr>
            </w:pPr>
            <w:ins w:id="14247" w:author="PS" w:date="2018-11-25T16:57:00Z">
              <w:r w:rsidRPr="0089790B">
                <w:rPr>
                  <w:b/>
                </w:rPr>
                <w:t>SVOBODA, Petr (70 %),</w:t>
              </w:r>
              <w:r w:rsidRPr="00502C68">
                <w:t xml:space="preserve"> Blanka SVOBODOVÁ (15) a Jiří ŠEVČÍK (15). </w:t>
              </w:r>
              <w:r w:rsidRPr="00502C68">
                <w:rPr>
                  <w:i/>
                </w:rPr>
                <w:t>The optimization of the educational process of security technologies, systems and management.</w:t>
              </w:r>
              <w:r w:rsidRPr="00502C68">
                <w:t xml:space="preserve"> International Journal of Mathematics and Computers in Simulation. 2015, vol. 9, p. 65-68. ISSN 1998-0159</w:t>
              </w:r>
              <w:r>
                <w:t>.</w:t>
              </w:r>
            </w:ins>
          </w:p>
          <w:p w14:paraId="054A8CB7" w14:textId="77777777" w:rsidR="00AE6202" w:rsidRPr="00502C68" w:rsidRDefault="00AE6202" w:rsidP="00AE6202">
            <w:pPr>
              <w:spacing w:after="60"/>
              <w:jc w:val="both"/>
              <w:rPr>
                <w:ins w:id="14248" w:author="PS" w:date="2018-11-25T16:57:00Z"/>
              </w:rPr>
            </w:pPr>
            <w:ins w:id="14249" w:author="PS" w:date="2018-11-25T16:57:00Z">
              <w:r w:rsidRPr="00502C68">
                <w:rPr>
                  <w:b/>
                </w:rPr>
                <w:t>P. SVOBODA (70</w:t>
              </w:r>
              <w:r>
                <w:rPr>
                  <w:b/>
                </w:rPr>
                <w:t xml:space="preserve"> %</w:t>
              </w:r>
              <w:r w:rsidRPr="00502C68">
                <w:rPr>
                  <w:b/>
                </w:rPr>
                <w:t>),</w:t>
              </w:r>
              <w:r w:rsidRPr="00502C68">
                <w:t xml:space="preserve"> L. LUKAS (10), J. RAK (10), D. VICAR (10). </w:t>
              </w:r>
              <w:r w:rsidRPr="00502C68">
                <w:rPr>
                  <w:i/>
                </w:rPr>
                <w:t>The Virtual Training of Hazardous Substances Transportation.</w:t>
              </w:r>
              <w:r w:rsidRPr="00502C68">
                <w:t xml:space="preserve"> Proceedings of 19th International Scientific Conference. Transport Means. 2015. Kaunas 2015. ISSN 1822-296X (print), ISSN 2351-7034 (online</w:t>
              </w:r>
              <w:r>
                <w:t>).</w:t>
              </w:r>
            </w:ins>
          </w:p>
          <w:p w14:paraId="1804E94D" w14:textId="77777777" w:rsidR="00AE6202" w:rsidRPr="00502C68" w:rsidRDefault="00AE6202" w:rsidP="00AE6202">
            <w:pPr>
              <w:spacing w:after="60"/>
              <w:jc w:val="both"/>
              <w:rPr>
                <w:ins w:id="14250" w:author="PS" w:date="2018-11-25T16:57:00Z"/>
              </w:rPr>
            </w:pPr>
            <w:ins w:id="14251" w:author="PS" w:date="2018-11-25T16:57:00Z">
              <w:r w:rsidRPr="00502C68">
                <w:rPr>
                  <w:b/>
                </w:rPr>
                <w:t>SVOBODA, P. (70</w:t>
              </w:r>
              <w:r>
                <w:rPr>
                  <w:b/>
                </w:rPr>
                <w:t xml:space="preserve"> %</w:t>
              </w:r>
              <w:r w:rsidRPr="00502C68">
                <w:rPr>
                  <w:b/>
                </w:rPr>
                <w:t>);</w:t>
              </w:r>
              <w:r w:rsidRPr="00502C68">
                <w:t xml:space="preserve"> LUKAS, L. (10); JASEK, R. (10); SAKAS, DP (10). </w:t>
              </w:r>
              <w:r w:rsidRPr="00502C68">
                <w:rPr>
                  <w:i/>
                </w:rPr>
                <w:t>The Use of Artificial Intelligence in the Simulation of Transport of Cash and Valuables</w:t>
              </w:r>
              <w:r w:rsidRPr="00502C68">
                <w:t>. PROCEEDINGS OF THE 20th INTERNATIONAL SCIENTIFIC CONFERENCE TRANSPORT MEANS 2016. Proceedings of the International Conference, p: 725-728, 2016, OCT 05-07, 2016. Accession Number: WOS:000402539900138, ISSN: 1822-296X, IDS Number: BH7HZ.</w:t>
              </w:r>
            </w:ins>
          </w:p>
          <w:p w14:paraId="0F76F7E2" w14:textId="77777777" w:rsidR="00AE6202" w:rsidRPr="0042367C" w:rsidRDefault="00AE6202" w:rsidP="00AE6202">
            <w:pPr>
              <w:spacing w:after="60"/>
              <w:jc w:val="both"/>
              <w:rPr>
                <w:ins w:id="14252" w:author="PS" w:date="2018-11-25T16:57:00Z"/>
              </w:rPr>
            </w:pPr>
          </w:p>
          <w:p w14:paraId="62104276" w14:textId="77777777" w:rsidR="00AE6202" w:rsidRDefault="00AE6202" w:rsidP="00AE6202">
            <w:pPr>
              <w:jc w:val="both"/>
              <w:rPr>
                <w:ins w:id="14253" w:author="PS" w:date="2018-11-25T16:57:00Z"/>
                <w:b/>
              </w:rPr>
            </w:pPr>
          </w:p>
        </w:tc>
      </w:tr>
      <w:tr w:rsidR="00AE6202" w14:paraId="4D100F1E" w14:textId="77777777" w:rsidTr="00AE6202">
        <w:trPr>
          <w:trHeight w:val="218"/>
          <w:ins w:id="14254" w:author="PS" w:date="2018-11-25T16:57:00Z"/>
        </w:trPr>
        <w:tc>
          <w:tcPr>
            <w:tcW w:w="9900" w:type="dxa"/>
            <w:gridSpan w:val="11"/>
            <w:shd w:val="clear" w:color="auto" w:fill="F7CAAC"/>
          </w:tcPr>
          <w:p w14:paraId="3C7419D7" w14:textId="77777777" w:rsidR="00AE6202" w:rsidRDefault="00AE6202" w:rsidP="00AE6202">
            <w:pPr>
              <w:rPr>
                <w:ins w:id="14255" w:author="PS" w:date="2018-11-25T16:57:00Z"/>
                <w:b/>
              </w:rPr>
            </w:pPr>
            <w:ins w:id="14256" w:author="PS" w:date="2018-11-25T16:57:00Z">
              <w:r>
                <w:rPr>
                  <w:b/>
                </w:rPr>
                <w:t>Působení v zahraničí</w:t>
              </w:r>
            </w:ins>
          </w:p>
        </w:tc>
      </w:tr>
      <w:tr w:rsidR="00AE6202" w14:paraId="4E956DEC" w14:textId="77777777" w:rsidTr="00AE6202">
        <w:trPr>
          <w:trHeight w:val="328"/>
          <w:ins w:id="14257" w:author="PS" w:date="2018-11-25T16:57:00Z"/>
        </w:trPr>
        <w:tc>
          <w:tcPr>
            <w:tcW w:w="9900" w:type="dxa"/>
            <w:gridSpan w:val="11"/>
          </w:tcPr>
          <w:p w14:paraId="7C20CCB5" w14:textId="77777777" w:rsidR="00AE6202" w:rsidRDefault="00AE6202" w:rsidP="00AE6202">
            <w:pPr>
              <w:tabs>
                <w:tab w:val="left" w:pos="993"/>
              </w:tabs>
              <w:rPr>
                <w:ins w:id="14258" w:author="PS" w:date="2018-11-25T16:57:00Z"/>
              </w:rPr>
            </w:pPr>
            <w:ins w:id="14259" w:author="PS" w:date="2018-11-25T16:57:00Z">
              <w:r>
                <w:t>2015</w:t>
              </w:r>
              <w:r w:rsidRPr="001A644E">
                <w:t xml:space="preserve"> </w:t>
              </w:r>
              <w:r>
                <w:t>(1</w:t>
              </w:r>
              <w:r w:rsidRPr="001A644E">
                <w:t xml:space="preserve"> </w:t>
              </w:r>
              <w:r>
                <w:t>měsíc</w:t>
              </w:r>
              <w:r w:rsidRPr="001A644E">
                <w:t>)</w:t>
              </w:r>
              <w:r>
                <w:t xml:space="preserve"> – </w:t>
              </w:r>
              <w:r w:rsidRPr="001A644E">
                <w:t xml:space="preserve">zahraniční mobilita na </w:t>
              </w:r>
              <w:r w:rsidRPr="00DD307A">
                <w:t>University of</w:t>
              </w:r>
              <w:r>
                <w:t xml:space="preserve"> the</w:t>
              </w:r>
              <w:r w:rsidRPr="00DD307A">
                <w:t xml:space="preserve"> Peloponnes</w:t>
              </w:r>
              <w:r>
                <w:t>e – Tripoli, Řecko.</w:t>
              </w:r>
            </w:ins>
          </w:p>
          <w:p w14:paraId="115A41A7" w14:textId="77777777" w:rsidR="00AE6202" w:rsidRDefault="00AE6202" w:rsidP="00AE6202">
            <w:pPr>
              <w:rPr>
                <w:ins w:id="14260" w:author="PS" w:date="2018-11-25T16:57:00Z"/>
                <w:b/>
              </w:rPr>
            </w:pPr>
          </w:p>
        </w:tc>
      </w:tr>
      <w:tr w:rsidR="00AE6202" w14:paraId="633241D1" w14:textId="77777777" w:rsidTr="00AE6202">
        <w:trPr>
          <w:cantSplit/>
          <w:trHeight w:val="470"/>
          <w:ins w:id="14261" w:author="PS" w:date="2018-11-25T16:57:00Z"/>
        </w:trPr>
        <w:tc>
          <w:tcPr>
            <w:tcW w:w="2529" w:type="dxa"/>
            <w:shd w:val="clear" w:color="auto" w:fill="F7CAAC"/>
          </w:tcPr>
          <w:p w14:paraId="55A6D0CC" w14:textId="77777777" w:rsidR="00AE6202" w:rsidRDefault="00AE6202" w:rsidP="00AE6202">
            <w:pPr>
              <w:jc w:val="both"/>
              <w:rPr>
                <w:ins w:id="14262" w:author="PS" w:date="2018-11-25T16:57:00Z"/>
                <w:b/>
              </w:rPr>
            </w:pPr>
            <w:ins w:id="14263" w:author="PS" w:date="2018-11-25T16:57:00Z">
              <w:r>
                <w:rPr>
                  <w:b/>
                </w:rPr>
                <w:t xml:space="preserve">Podpis </w:t>
              </w:r>
            </w:ins>
          </w:p>
        </w:tc>
        <w:tc>
          <w:tcPr>
            <w:tcW w:w="4554" w:type="dxa"/>
            <w:gridSpan w:val="5"/>
          </w:tcPr>
          <w:p w14:paraId="7BA508AF" w14:textId="77777777" w:rsidR="00AE6202" w:rsidRDefault="00AE6202" w:rsidP="00AE6202">
            <w:pPr>
              <w:jc w:val="both"/>
              <w:rPr>
                <w:ins w:id="14264" w:author="PS" w:date="2018-11-25T16:57:00Z"/>
              </w:rPr>
            </w:pPr>
          </w:p>
        </w:tc>
        <w:tc>
          <w:tcPr>
            <w:tcW w:w="789" w:type="dxa"/>
            <w:gridSpan w:val="2"/>
            <w:shd w:val="clear" w:color="auto" w:fill="F7CAAC"/>
          </w:tcPr>
          <w:p w14:paraId="054B14F8" w14:textId="77777777" w:rsidR="00AE6202" w:rsidRDefault="00AE6202" w:rsidP="00AE6202">
            <w:pPr>
              <w:jc w:val="both"/>
              <w:rPr>
                <w:ins w:id="14265" w:author="PS" w:date="2018-11-25T16:57:00Z"/>
              </w:rPr>
            </w:pPr>
            <w:ins w:id="14266" w:author="PS" w:date="2018-11-25T16:57:00Z">
              <w:r>
                <w:rPr>
                  <w:b/>
                </w:rPr>
                <w:t>datum</w:t>
              </w:r>
            </w:ins>
          </w:p>
        </w:tc>
        <w:tc>
          <w:tcPr>
            <w:tcW w:w="2028" w:type="dxa"/>
            <w:gridSpan w:val="3"/>
          </w:tcPr>
          <w:p w14:paraId="2C701715" w14:textId="77777777" w:rsidR="00AE6202" w:rsidRDefault="00AE6202" w:rsidP="00AE6202">
            <w:pPr>
              <w:jc w:val="both"/>
              <w:rPr>
                <w:ins w:id="14267" w:author="PS" w:date="2018-11-25T16:57:00Z"/>
              </w:rPr>
            </w:pPr>
          </w:p>
        </w:tc>
      </w:tr>
    </w:tbl>
    <w:p w14:paraId="34A15ACB" w14:textId="7F210E7A" w:rsidR="00AE6202" w:rsidRDefault="00AE6202">
      <w:pPr>
        <w:rPr>
          <w:ins w:id="14268" w:author="PS" w:date="2018-11-25T16:57:00Z"/>
        </w:rPr>
      </w:pPr>
    </w:p>
    <w:p w14:paraId="32356A83" w14:textId="77777777" w:rsidR="00AE6202" w:rsidRDefault="00AE6202">
      <w:pPr>
        <w:spacing w:after="160" w:line="259" w:lineRule="auto"/>
        <w:rPr>
          <w:ins w:id="14269" w:author="PS" w:date="2018-11-25T16:57:00Z"/>
        </w:rPr>
      </w:pPr>
      <w:ins w:id="14270" w:author="PS" w:date="2018-11-25T16:57:00Z">
        <w:r>
          <w:br w:type="page"/>
        </w:r>
      </w:ins>
    </w:p>
    <w:p w14:paraId="76D8BAC4" w14:textId="77777777" w:rsidR="0015232A" w:rsidRDefault="0015232A">
      <w:pPr>
        <w:rPr>
          <w:ins w:id="14271" w:author="PS" w:date="2018-11-25T16:46:00Z"/>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5232A" w14:paraId="59060C53" w14:textId="77777777" w:rsidTr="00AE6202">
        <w:trPr>
          <w:ins w:id="14272" w:author="PS" w:date="2018-11-25T16:46:00Z"/>
        </w:trPr>
        <w:tc>
          <w:tcPr>
            <w:tcW w:w="9859" w:type="dxa"/>
            <w:gridSpan w:val="11"/>
            <w:tcBorders>
              <w:bottom w:val="double" w:sz="4" w:space="0" w:color="auto"/>
            </w:tcBorders>
            <w:shd w:val="clear" w:color="auto" w:fill="BDD6EE"/>
          </w:tcPr>
          <w:p w14:paraId="7381E39E" w14:textId="77777777" w:rsidR="0015232A" w:rsidRDefault="0015232A" w:rsidP="00AE6202">
            <w:pPr>
              <w:jc w:val="both"/>
              <w:rPr>
                <w:ins w:id="14273" w:author="PS" w:date="2018-11-25T16:46:00Z"/>
                <w:b/>
                <w:sz w:val="28"/>
              </w:rPr>
            </w:pPr>
            <w:ins w:id="14274" w:author="PS" w:date="2018-11-25T16:46:00Z">
              <w:r>
                <w:rPr>
                  <w:b/>
                  <w:sz w:val="28"/>
                </w:rPr>
                <w:t>C-I – Personální zabezpečení</w:t>
              </w:r>
            </w:ins>
          </w:p>
        </w:tc>
      </w:tr>
      <w:tr w:rsidR="0015232A" w14:paraId="04832ACE" w14:textId="77777777" w:rsidTr="00AE6202">
        <w:trPr>
          <w:ins w:id="14275" w:author="PS" w:date="2018-11-25T16:46:00Z"/>
        </w:trPr>
        <w:tc>
          <w:tcPr>
            <w:tcW w:w="2518" w:type="dxa"/>
            <w:tcBorders>
              <w:top w:val="double" w:sz="4" w:space="0" w:color="auto"/>
            </w:tcBorders>
            <w:shd w:val="clear" w:color="auto" w:fill="F7CAAC"/>
          </w:tcPr>
          <w:p w14:paraId="5813A398" w14:textId="77777777" w:rsidR="0015232A" w:rsidRDefault="0015232A" w:rsidP="00AE6202">
            <w:pPr>
              <w:jc w:val="both"/>
              <w:rPr>
                <w:ins w:id="14276" w:author="PS" w:date="2018-11-25T16:46:00Z"/>
                <w:b/>
              </w:rPr>
            </w:pPr>
            <w:ins w:id="14277" w:author="PS" w:date="2018-11-25T16:46:00Z">
              <w:r>
                <w:rPr>
                  <w:b/>
                </w:rPr>
                <w:t>Vysoká škola</w:t>
              </w:r>
            </w:ins>
          </w:p>
        </w:tc>
        <w:tc>
          <w:tcPr>
            <w:tcW w:w="7341" w:type="dxa"/>
            <w:gridSpan w:val="10"/>
          </w:tcPr>
          <w:p w14:paraId="0477D716" w14:textId="77777777" w:rsidR="0015232A" w:rsidRDefault="0015232A" w:rsidP="00AE6202">
            <w:pPr>
              <w:jc w:val="both"/>
              <w:rPr>
                <w:ins w:id="14278" w:author="PS" w:date="2018-11-25T16:46:00Z"/>
              </w:rPr>
            </w:pPr>
            <w:ins w:id="14279" w:author="PS" w:date="2018-11-25T16:46:00Z">
              <w:r>
                <w:t>Universita Tomáše Bati ve Zlíně</w:t>
              </w:r>
            </w:ins>
          </w:p>
        </w:tc>
      </w:tr>
      <w:tr w:rsidR="0015232A" w14:paraId="194ECC26" w14:textId="77777777" w:rsidTr="00AE6202">
        <w:trPr>
          <w:ins w:id="14280" w:author="PS" w:date="2018-11-25T16:46:00Z"/>
        </w:trPr>
        <w:tc>
          <w:tcPr>
            <w:tcW w:w="2518" w:type="dxa"/>
            <w:shd w:val="clear" w:color="auto" w:fill="F7CAAC"/>
          </w:tcPr>
          <w:p w14:paraId="370DE313" w14:textId="77777777" w:rsidR="0015232A" w:rsidRDefault="0015232A" w:rsidP="00AE6202">
            <w:pPr>
              <w:jc w:val="both"/>
              <w:rPr>
                <w:ins w:id="14281" w:author="PS" w:date="2018-11-25T16:46:00Z"/>
                <w:b/>
              </w:rPr>
            </w:pPr>
            <w:ins w:id="14282" w:author="PS" w:date="2018-11-25T16:46:00Z">
              <w:r>
                <w:rPr>
                  <w:b/>
                </w:rPr>
                <w:t>Součást vysoké školy</w:t>
              </w:r>
            </w:ins>
          </w:p>
        </w:tc>
        <w:tc>
          <w:tcPr>
            <w:tcW w:w="7341" w:type="dxa"/>
            <w:gridSpan w:val="10"/>
          </w:tcPr>
          <w:p w14:paraId="2ACD1942" w14:textId="7252E772" w:rsidR="0015232A" w:rsidRDefault="0015232A" w:rsidP="00AE6202">
            <w:pPr>
              <w:jc w:val="both"/>
              <w:rPr>
                <w:ins w:id="14283" w:author="PS" w:date="2018-11-25T16:46:00Z"/>
              </w:rPr>
            </w:pPr>
            <w:ins w:id="14284" w:author="PS" w:date="2018-11-25T16:46:00Z">
              <w:r>
                <w:t xml:space="preserve">Fakulta logistiky a krizového řízení </w:t>
              </w:r>
            </w:ins>
          </w:p>
        </w:tc>
      </w:tr>
      <w:tr w:rsidR="0015232A" w14:paraId="5225BFA3" w14:textId="77777777" w:rsidTr="00AE6202">
        <w:trPr>
          <w:ins w:id="14285" w:author="PS" w:date="2018-11-25T16:46:00Z"/>
        </w:trPr>
        <w:tc>
          <w:tcPr>
            <w:tcW w:w="2518" w:type="dxa"/>
            <w:shd w:val="clear" w:color="auto" w:fill="F7CAAC"/>
          </w:tcPr>
          <w:p w14:paraId="7EFA991B" w14:textId="77777777" w:rsidR="0015232A" w:rsidRDefault="0015232A" w:rsidP="00AE6202">
            <w:pPr>
              <w:jc w:val="both"/>
              <w:rPr>
                <w:ins w:id="14286" w:author="PS" w:date="2018-11-25T16:46:00Z"/>
                <w:b/>
              </w:rPr>
            </w:pPr>
            <w:ins w:id="14287" w:author="PS" w:date="2018-11-25T16:46:00Z">
              <w:r>
                <w:rPr>
                  <w:b/>
                </w:rPr>
                <w:t>Název studijního programu</w:t>
              </w:r>
            </w:ins>
          </w:p>
        </w:tc>
        <w:tc>
          <w:tcPr>
            <w:tcW w:w="7341" w:type="dxa"/>
            <w:gridSpan w:val="10"/>
          </w:tcPr>
          <w:p w14:paraId="6ED08FB3" w14:textId="77777777" w:rsidR="0015232A" w:rsidRDefault="0015232A" w:rsidP="00AE6202">
            <w:pPr>
              <w:jc w:val="both"/>
              <w:rPr>
                <w:ins w:id="14288" w:author="PS" w:date="2018-11-25T16:46:00Z"/>
              </w:rPr>
            </w:pPr>
            <w:ins w:id="14289" w:author="PS" w:date="2018-11-25T16:46:00Z">
              <w:r>
                <w:t>Environmentální bezpečnost</w:t>
              </w:r>
            </w:ins>
          </w:p>
        </w:tc>
      </w:tr>
      <w:tr w:rsidR="0015232A" w14:paraId="027BA53B" w14:textId="77777777" w:rsidTr="00AE6202">
        <w:trPr>
          <w:ins w:id="14290" w:author="PS" w:date="2018-11-25T16:46:00Z"/>
        </w:trPr>
        <w:tc>
          <w:tcPr>
            <w:tcW w:w="2518" w:type="dxa"/>
            <w:shd w:val="clear" w:color="auto" w:fill="F7CAAC"/>
          </w:tcPr>
          <w:p w14:paraId="0D35A291" w14:textId="77777777" w:rsidR="0015232A" w:rsidRDefault="0015232A" w:rsidP="00AE6202">
            <w:pPr>
              <w:jc w:val="both"/>
              <w:rPr>
                <w:ins w:id="14291" w:author="PS" w:date="2018-11-25T16:46:00Z"/>
                <w:b/>
              </w:rPr>
            </w:pPr>
            <w:ins w:id="14292" w:author="PS" w:date="2018-11-25T16:46:00Z">
              <w:r>
                <w:rPr>
                  <w:b/>
                </w:rPr>
                <w:t>Jméno a příjmení</w:t>
              </w:r>
            </w:ins>
          </w:p>
        </w:tc>
        <w:tc>
          <w:tcPr>
            <w:tcW w:w="4536" w:type="dxa"/>
            <w:gridSpan w:val="5"/>
          </w:tcPr>
          <w:p w14:paraId="5DAA39B0" w14:textId="77777777" w:rsidR="0015232A" w:rsidRPr="00725D1A" w:rsidRDefault="0015232A" w:rsidP="00AE6202">
            <w:pPr>
              <w:jc w:val="both"/>
              <w:rPr>
                <w:ins w:id="14293" w:author="PS" w:date="2018-11-25T16:46:00Z"/>
                <w:b/>
              </w:rPr>
            </w:pPr>
            <w:ins w:id="14294" w:author="PS" w:date="2018-11-25T16:46:00Z">
              <w:r w:rsidRPr="00725D1A">
                <w:rPr>
                  <w:b/>
                </w:rPr>
                <w:t>Pavel Taraba</w:t>
              </w:r>
            </w:ins>
          </w:p>
        </w:tc>
        <w:tc>
          <w:tcPr>
            <w:tcW w:w="709" w:type="dxa"/>
            <w:shd w:val="clear" w:color="auto" w:fill="F7CAAC"/>
          </w:tcPr>
          <w:p w14:paraId="66740ACC" w14:textId="77777777" w:rsidR="0015232A" w:rsidRDefault="0015232A" w:rsidP="00AE6202">
            <w:pPr>
              <w:jc w:val="both"/>
              <w:rPr>
                <w:ins w:id="14295" w:author="PS" w:date="2018-11-25T16:46:00Z"/>
                <w:b/>
              </w:rPr>
            </w:pPr>
            <w:ins w:id="14296" w:author="PS" w:date="2018-11-25T16:46:00Z">
              <w:r>
                <w:rPr>
                  <w:b/>
                </w:rPr>
                <w:t>Tituly</w:t>
              </w:r>
            </w:ins>
          </w:p>
        </w:tc>
        <w:tc>
          <w:tcPr>
            <w:tcW w:w="2096" w:type="dxa"/>
            <w:gridSpan w:val="4"/>
          </w:tcPr>
          <w:p w14:paraId="0CCF299A" w14:textId="77777777" w:rsidR="0015232A" w:rsidRDefault="0015232A" w:rsidP="00AE6202">
            <w:pPr>
              <w:jc w:val="both"/>
              <w:rPr>
                <w:ins w:id="14297" w:author="PS" w:date="2018-11-25T16:46:00Z"/>
              </w:rPr>
            </w:pPr>
            <w:ins w:id="14298" w:author="PS" w:date="2018-11-25T16:46:00Z">
              <w:r>
                <w:t>Ing., Ph.D.</w:t>
              </w:r>
            </w:ins>
          </w:p>
        </w:tc>
      </w:tr>
      <w:tr w:rsidR="0015232A" w14:paraId="0F028178" w14:textId="77777777" w:rsidTr="00AE6202">
        <w:trPr>
          <w:ins w:id="14299" w:author="PS" w:date="2018-11-25T16:46:00Z"/>
        </w:trPr>
        <w:tc>
          <w:tcPr>
            <w:tcW w:w="2518" w:type="dxa"/>
            <w:shd w:val="clear" w:color="auto" w:fill="F7CAAC"/>
          </w:tcPr>
          <w:p w14:paraId="5C7E8952" w14:textId="77777777" w:rsidR="0015232A" w:rsidRDefault="0015232A" w:rsidP="00AE6202">
            <w:pPr>
              <w:jc w:val="both"/>
              <w:rPr>
                <w:ins w:id="14300" w:author="PS" w:date="2018-11-25T16:46:00Z"/>
                <w:b/>
              </w:rPr>
            </w:pPr>
            <w:ins w:id="14301" w:author="PS" w:date="2018-11-25T16:46:00Z">
              <w:r>
                <w:rPr>
                  <w:b/>
                </w:rPr>
                <w:t>Rok narození</w:t>
              </w:r>
            </w:ins>
          </w:p>
        </w:tc>
        <w:tc>
          <w:tcPr>
            <w:tcW w:w="829" w:type="dxa"/>
          </w:tcPr>
          <w:p w14:paraId="7D66F42A" w14:textId="77777777" w:rsidR="0015232A" w:rsidRDefault="0015232A" w:rsidP="00AE6202">
            <w:pPr>
              <w:jc w:val="both"/>
              <w:rPr>
                <w:ins w:id="14302" w:author="PS" w:date="2018-11-25T16:46:00Z"/>
              </w:rPr>
            </w:pPr>
            <w:ins w:id="14303" w:author="PS" w:date="2018-11-25T16:46:00Z">
              <w:r>
                <w:t>1983</w:t>
              </w:r>
            </w:ins>
          </w:p>
        </w:tc>
        <w:tc>
          <w:tcPr>
            <w:tcW w:w="1721" w:type="dxa"/>
            <w:shd w:val="clear" w:color="auto" w:fill="F7CAAC"/>
          </w:tcPr>
          <w:p w14:paraId="71B1FD3F" w14:textId="77777777" w:rsidR="0015232A" w:rsidRDefault="0015232A" w:rsidP="00AE6202">
            <w:pPr>
              <w:jc w:val="both"/>
              <w:rPr>
                <w:ins w:id="14304" w:author="PS" w:date="2018-11-25T16:46:00Z"/>
                <w:b/>
              </w:rPr>
            </w:pPr>
            <w:ins w:id="14305" w:author="PS" w:date="2018-11-25T16:46:00Z">
              <w:r>
                <w:rPr>
                  <w:b/>
                </w:rPr>
                <w:t>typ vztahu k VŠ</w:t>
              </w:r>
            </w:ins>
          </w:p>
        </w:tc>
        <w:tc>
          <w:tcPr>
            <w:tcW w:w="992" w:type="dxa"/>
            <w:gridSpan w:val="2"/>
          </w:tcPr>
          <w:p w14:paraId="544D3BD1" w14:textId="2F29E81F" w:rsidR="0015232A" w:rsidRPr="00AE6202" w:rsidRDefault="00AE6202" w:rsidP="00AE6202">
            <w:pPr>
              <w:jc w:val="both"/>
              <w:rPr>
                <w:ins w:id="14306" w:author="PS" w:date="2018-11-25T16:46:00Z"/>
                <w:i/>
                <w:rPrChange w:id="14307" w:author="PS" w:date="2018-11-25T16:58:00Z">
                  <w:rPr>
                    <w:ins w:id="14308" w:author="PS" w:date="2018-11-25T16:46:00Z"/>
                  </w:rPr>
                </w:rPrChange>
              </w:rPr>
            </w:pPr>
            <w:ins w:id="14309" w:author="PS" w:date="2018-11-25T16:58:00Z">
              <w:r w:rsidRPr="00AE6202">
                <w:rPr>
                  <w:i/>
                  <w:rPrChange w:id="14310" w:author="PS" w:date="2018-11-25T16:58:00Z">
                    <w:rPr/>
                  </w:rPrChange>
                </w:rPr>
                <w:t>pp.</w:t>
              </w:r>
            </w:ins>
          </w:p>
        </w:tc>
        <w:tc>
          <w:tcPr>
            <w:tcW w:w="994" w:type="dxa"/>
            <w:shd w:val="clear" w:color="auto" w:fill="F7CAAC"/>
          </w:tcPr>
          <w:p w14:paraId="31FCAA5A" w14:textId="77777777" w:rsidR="0015232A" w:rsidRDefault="0015232A" w:rsidP="00AE6202">
            <w:pPr>
              <w:jc w:val="both"/>
              <w:rPr>
                <w:ins w:id="14311" w:author="PS" w:date="2018-11-25T16:46:00Z"/>
                <w:b/>
              </w:rPr>
            </w:pPr>
            <w:ins w:id="14312" w:author="PS" w:date="2018-11-25T16:46:00Z">
              <w:r>
                <w:rPr>
                  <w:b/>
                </w:rPr>
                <w:t>rozsah</w:t>
              </w:r>
            </w:ins>
          </w:p>
        </w:tc>
        <w:tc>
          <w:tcPr>
            <w:tcW w:w="709" w:type="dxa"/>
          </w:tcPr>
          <w:p w14:paraId="452007FA" w14:textId="5143F3DF" w:rsidR="0015232A" w:rsidRDefault="00AE6202" w:rsidP="00AE6202">
            <w:pPr>
              <w:jc w:val="both"/>
              <w:rPr>
                <w:ins w:id="14313" w:author="PS" w:date="2018-11-25T16:46:00Z"/>
              </w:rPr>
            </w:pPr>
            <w:ins w:id="14314" w:author="PS" w:date="2018-11-25T16:59:00Z">
              <w:r>
                <w:t>40</w:t>
              </w:r>
            </w:ins>
          </w:p>
        </w:tc>
        <w:tc>
          <w:tcPr>
            <w:tcW w:w="709" w:type="dxa"/>
            <w:gridSpan w:val="2"/>
            <w:shd w:val="clear" w:color="auto" w:fill="F7CAAC"/>
          </w:tcPr>
          <w:p w14:paraId="78DECE05" w14:textId="77777777" w:rsidR="0015232A" w:rsidRDefault="0015232A" w:rsidP="00AE6202">
            <w:pPr>
              <w:jc w:val="both"/>
              <w:rPr>
                <w:ins w:id="14315" w:author="PS" w:date="2018-11-25T16:46:00Z"/>
                <w:b/>
              </w:rPr>
            </w:pPr>
            <w:ins w:id="14316" w:author="PS" w:date="2018-11-25T16:46:00Z">
              <w:r>
                <w:rPr>
                  <w:b/>
                </w:rPr>
                <w:t>do kdy</w:t>
              </w:r>
            </w:ins>
          </w:p>
        </w:tc>
        <w:tc>
          <w:tcPr>
            <w:tcW w:w="1387" w:type="dxa"/>
            <w:gridSpan w:val="2"/>
          </w:tcPr>
          <w:p w14:paraId="16928B9B" w14:textId="5CB7FA67" w:rsidR="0015232A" w:rsidRDefault="00AE6202" w:rsidP="00AE6202">
            <w:pPr>
              <w:jc w:val="both"/>
              <w:rPr>
                <w:ins w:id="14317" w:author="PS" w:date="2018-11-25T16:46:00Z"/>
              </w:rPr>
            </w:pPr>
            <w:ins w:id="14318" w:author="PS" w:date="2018-11-25T16:58:00Z">
              <w:r>
                <w:t>0622</w:t>
              </w:r>
            </w:ins>
            <w:ins w:id="14319" w:author="PS" w:date="2018-11-25T16:46:00Z">
              <w:r w:rsidR="0015232A">
                <w:t xml:space="preserve"> </w:t>
              </w:r>
            </w:ins>
          </w:p>
        </w:tc>
      </w:tr>
      <w:tr w:rsidR="0015232A" w14:paraId="5DBC670A" w14:textId="77777777" w:rsidTr="00AE6202">
        <w:trPr>
          <w:ins w:id="14320" w:author="PS" w:date="2018-11-25T16:46:00Z"/>
        </w:trPr>
        <w:tc>
          <w:tcPr>
            <w:tcW w:w="5068" w:type="dxa"/>
            <w:gridSpan w:val="3"/>
            <w:shd w:val="clear" w:color="auto" w:fill="F7CAAC"/>
          </w:tcPr>
          <w:p w14:paraId="6E2D88FF" w14:textId="77777777" w:rsidR="0015232A" w:rsidRDefault="0015232A" w:rsidP="00AE6202">
            <w:pPr>
              <w:jc w:val="both"/>
              <w:rPr>
                <w:ins w:id="14321" w:author="PS" w:date="2018-11-25T16:46:00Z"/>
                <w:b/>
              </w:rPr>
            </w:pPr>
            <w:ins w:id="14322" w:author="PS" w:date="2018-11-25T16:46:00Z">
              <w:r>
                <w:rPr>
                  <w:b/>
                </w:rPr>
                <w:t>Typ vztahu na součásti VŠ, která uskutečňuje st. program</w:t>
              </w:r>
            </w:ins>
          </w:p>
        </w:tc>
        <w:tc>
          <w:tcPr>
            <w:tcW w:w="992" w:type="dxa"/>
            <w:gridSpan w:val="2"/>
          </w:tcPr>
          <w:p w14:paraId="63ED8583" w14:textId="43100FC3" w:rsidR="0015232A" w:rsidRPr="00AE6202" w:rsidRDefault="00AE6202" w:rsidP="00AE6202">
            <w:pPr>
              <w:jc w:val="both"/>
              <w:rPr>
                <w:ins w:id="14323" w:author="PS" w:date="2018-11-25T16:46:00Z"/>
                <w:i/>
                <w:rPrChange w:id="14324" w:author="PS" w:date="2018-11-25T16:58:00Z">
                  <w:rPr>
                    <w:ins w:id="14325" w:author="PS" w:date="2018-11-25T16:46:00Z"/>
                  </w:rPr>
                </w:rPrChange>
              </w:rPr>
            </w:pPr>
            <w:ins w:id="14326" w:author="PS" w:date="2018-11-25T16:58:00Z">
              <w:r w:rsidRPr="00AE6202">
                <w:rPr>
                  <w:i/>
                  <w:rPrChange w:id="14327" w:author="PS" w:date="2018-11-25T16:58:00Z">
                    <w:rPr/>
                  </w:rPrChange>
                </w:rPr>
                <w:t>pp.</w:t>
              </w:r>
            </w:ins>
          </w:p>
        </w:tc>
        <w:tc>
          <w:tcPr>
            <w:tcW w:w="994" w:type="dxa"/>
            <w:shd w:val="clear" w:color="auto" w:fill="F7CAAC"/>
          </w:tcPr>
          <w:p w14:paraId="2A27DB91" w14:textId="77777777" w:rsidR="0015232A" w:rsidRDefault="0015232A" w:rsidP="00AE6202">
            <w:pPr>
              <w:jc w:val="both"/>
              <w:rPr>
                <w:ins w:id="14328" w:author="PS" w:date="2018-11-25T16:46:00Z"/>
                <w:b/>
              </w:rPr>
            </w:pPr>
            <w:ins w:id="14329" w:author="PS" w:date="2018-11-25T16:46:00Z">
              <w:r>
                <w:rPr>
                  <w:b/>
                </w:rPr>
                <w:t>rozsah</w:t>
              </w:r>
            </w:ins>
          </w:p>
        </w:tc>
        <w:tc>
          <w:tcPr>
            <w:tcW w:w="709" w:type="dxa"/>
          </w:tcPr>
          <w:p w14:paraId="561F0F82" w14:textId="5F67D406" w:rsidR="0015232A" w:rsidRDefault="00AE6202" w:rsidP="00AE6202">
            <w:pPr>
              <w:jc w:val="both"/>
              <w:rPr>
                <w:ins w:id="14330" w:author="PS" w:date="2018-11-25T16:46:00Z"/>
              </w:rPr>
            </w:pPr>
            <w:ins w:id="14331" w:author="PS" w:date="2018-11-25T16:58:00Z">
              <w:r>
                <w:t>36</w:t>
              </w:r>
            </w:ins>
          </w:p>
        </w:tc>
        <w:tc>
          <w:tcPr>
            <w:tcW w:w="709" w:type="dxa"/>
            <w:gridSpan w:val="2"/>
            <w:shd w:val="clear" w:color="auto" w:fill="F7CAAC"/>
          </w:tcPr>
          <w:p w14:paraId="00A2D329" w14:textId="77777777" w:rsidR="0015232A" w:rsidRDefault="0015232A" w:rsidP="00AE6202">
            <w:pPr>
              <w:jc w:val="both"/>
              <w:rPr>
                <w:ins w:id="14332" w:author="PS" w:date="2018-11-25T16:46:00Z"/>
                <w:b/>
              </w:rPr>
            </w:pPr>
            <w:ins w:id="14333" w:author="PS" w:date="2018-11-25T16:46:00Z">
              <w:r>
                <w:rPr>
                  <w:b/>
                </w:rPr>
                <w:t>do kdy</w:t>
              </w:r>
            </w:ins>
          </w:p>
        </w:tc>
        <w:tc>
          <w:tcPr>
            <w:tcW w:w="1387" w:type="dxa"/>
            <w:gridSpan w:val="2"/>
          </w:tcPr>
          <w:p w14:paraId="018B72B6" w14:textId="2DB18D3C" w:rsidR="0015232A" w:rsidRDefault="00AE6202" w:rsidP="00AE6202">
            <w:pPr>
              <w:jc w:val="both"/>
              <w:rPr>
                <w:ins w:id="14334" w:author="PS" w:date="2018-11-25T16:46:00Z"/>
              </w:rPr>
            </w:pPr>
            <w:ins w:id="14335" w:author="PS" w:date="2018-11-25T16:58:00Z">
              <w:r>
                <w:t>N</w:t>
              </w:r>
            </w:ins>
          </w:p>
        </w:tc>
      </w:tr>
      <w:tr w:rsidR="0015232A" w14:paraId="560EC867" w14:textId="77777777" w:rsidTr="00AE6202">
        <w:trPr>
          <w:ins w:id="14336" w:author="PS" w:date="2018-11-25T16:46:00Z"/>
        </w:trPr>
        <w:tc>
          <w:tcPr>
            <w:tcW w:w="6060" w:type="dxa"/>
            <w:gridSpan w:val="5"/>
            <w:shd w:val="clear" w:color="auto" w:fill="F7CAAC"/>
          </w:tcPr>
          <w:p w14:paraId="1FC9D571" w14:textId="77777777" w:rsidR="0015232A" w:rsidRDefault="0015232A" w:rsidP="00AE6202">
            <w:pPr>
              <w:jc w:val="both"/>
              <w:rPr>
                <w:ins w:id="14337" w:author="PS" w:date="2018-11-25T16:46:00Z"/>
              </w:rPr>
            </w:pPr>
            <w:ins w:id="14338" w:author="PS" w:date="2018-11-25T16:46:00Z">
              <w:r>
                <w:rPr>
                  <w:b/>
                </w:rPr>
                <w:t>Další současná působení jako akademický pracovník na jiných VŠ</w:t>
              </w:r>
            </w:ins>
          </w:p>
        </w:tc>
        <w:tc>
          <w:tcPr>
            <w:tcW w:w="1703" w:type="dxa"/>
            <w:gridSpan w:val="2"/>
            <w:shd w:val="clear" w:color="auto" w:fill="F7CAAC"/>
          </w:tcPr>
          <w:p w14:paraId="1D0E2360" w14:textId="77777777" w:rsidR="0015232A" w:rsidRDefault="0015232A" w:rsidP="00AE6202">
            <w:pPr>
              <w:jc w:val="both"/>
              <w:rPr>
                <w:ins w:id="14339" w:author="PS" w:date="2018-11-25T16:46:00Z"/>
                <w:b/>
              </w:rPr>
            </w:pPr>
            <w:ins w:id="14340" w:author="PS" w:date="2018-11-25T16:46:00Z">
              <w:r>
                <w:rPr>
                  <w:b/>
                </w:rPr>
                <w:t>typ prac. vztahu</w:t>
              </w:r>
            </w:ins>
          </w:p>
        </w:tc>
        <w:tc>
          <w:tcPr>
            <w:tcW w:w="2096" w:type="dxa"/>
            <w:gridSpan w:val="4"/>
            <w:shd w:val="clear" w:color="auto" w:fill="F7CAAC"/>
          </w:tcPr>
          <w:p w14:paraId="426FCCC0" w14:textId="77777777" w:rsidR="0015232A" w:rsidRDefault="0015232A" w:rsidP="00AE6202">
            <w:pPr>
              <w:jc w:val="both"/>
              <w:rPr>
                <w:ins w:id="14341" w:author="PS" w:date="2018-11-25T16:46:00Z"/>
                <w:b/>
              </w:rPr>
            </w:pPr>
            <w:ins w:id="14342" w:author="PS" w:date="2018-11-25T16:46:00Z">
              <w:r>
                <w:rPr>
                  <w:b/>
                </w:rPr>
                <w:t>rozsah</w:t>
              </w:r>
            </w:ins>
          </w:p>
        </w:tc>
      </w:tr>
      <w:tr w:rsidR="0015232A" w14:paraId="23A51213" w14:textId="77777777" w:rsidTr="00AE6202">
        <w:trPr>
          <w:ins w:id="14343" w:author="PS" w:date="2018-11-25T16:46:00Z"/>
        </w:trPr>
        <w:tc>
          <w:tcPr>
            <w:tcW w:w="6060" w:type="dxa"/>
            <w:gridSpan w:val="5"/>
          </w:tcPr>
          <w:p w14:paraId="102AEB6A" w14:textId="77777777" w:rsidR="0015232A" w:rsidRDefault="0015232A" w:rsidP="00AE6202">
            <w:pPr>
              <w:jc w:val="both"/>
              <w:rPr>
                <w:ins w:id="14344" w:author="PS" w:date="2018-11-25T16:46:00Z"/>
              </w:rPr>
            </w:pPr>
            <w:ins w:id="14345" w:author="PS" w:date="2018-11-25T16:46:00Z">
              <w:r>
                <w:t>Žádné působení na jiných vysokých školách</w:t>
              </w:r>
            </w:ins>
          </w:p>
        </w:tc>
        <w:tc>
          <w:tcPr>
            <w:tcW w:w="1703" w:type="dxa"/>
            <w:gridSpan w:val="2"/>
          </w:tcPr>
          <w:p w14:paraId="59960CBC" w14:textId="77777777" w:rsidR="0015232A" w:rsidRDefault="0015232A" w:rsidP="00AE6202">
            <w:pPr>
              <w:jc w:val="both"/>
              <w:rPr>
                <w:ins w:id="14346" w:author="PS" w:date="2018-11-25T16:46:00Z"/>
              </w:rPr>
            </w:pPr>
          </w:p>
        </w:tc>
        <w:tc>
          <w:tcPr>
            <w:tcW w:w="2096" w:type="dxa"/>
            <w:gridSpan w:val="4"/>
          </w:tcPr>
          <w:p w14:paraId="6C737038" w14:textId="77777777" w:rsidR="0015232A" w:rsidRDefault="0015232A" w:rsidP="00AE6202">
            <w:pPr>
              <w:jc w:val="both"/>
              <w:rPr>
                <w:ins w:id="14347" w:author="PS" w:date="2018-11-25T16:46:00Z"/>
              </w:rPr>
            </w:pPr>
          </w:p>
        </w:tc>
      </w:tr>
      <w:tr w:rsidR="0015232A" w14:paraId="48BB4639" w14:textId="77777777" w:rsidTr="00AE6202">
        <w:trPr>
          <w:ins w:id="14348" w:author="PS" w:date="2018-11-25T16:46:00Z"/>
        </w:trPr>
        <w:tc>
          <w:tcPr>
            <w:tcW w:w="6060" w:type="dxa"/>
            <w:gridSpan w:val="5"/>
          </w:tcPr>
          <w:p w14:paraId="0EB334F4" w14:textId="77777777" w:rsidR="0015232A" w:rsidRDefault="0015232A" w:rsidP="00AE6202">
            <w:pPr>
              <w:jc w:val="both"/>
              <w:rPr>
                <w:ins w:id="14349" w:author="PS" w:date="2018-11-25T16:46:00Z"/>
              </w:rPr>
            </w:pPr>
          </w:p>
        </w:tc>
        <w:tc>
          <w:tcPr>
            <w:tcW w:w="1703" w:type="dxa"/>
            <w:gridSpan w:val="2"/>
          </w:tcPr>
          <w:p w14:paraId="0C032426" w14:textId="77777777" w:rsidR="0015232A" w:rsidRDefault="0015232A" w:rsidP="00AE6202">
            <w:pPr>
              <w:jc w:val="both"/>
              <w:rPr>
                <w:ins w:id="14350" w:author="PS" w:date="2018-11-25T16:46:00Z"/>
              </w:rPr>
            </w:pPr>
          </w:p>
        </w:tc>
        <w:tc>
          <w:tcPr>
            <w:tcW w:w="2096" w:type="dxa"/>
            <w:gridSpan w:val="4"/>
          </w:tcPr>
          <w:p w14:paraId="6F8E7F6C" w14:textId="77777777" w:rsidR="0015232A" w:rsidRDefault="0015232A" w:rsidP="00AE6202">
            <w:pPr>
              <w:jc w:val="both"/>
              <w:rPr>
                <w:ins w:id="14351" w:author="PS" w:date="2018-11-25T16:46:00Z"/>
              </w:rPr>
            </w:pPr>
          </w:p>
        </w:tc>
      </w:tr>
      <w:tr w:rsidR="0015232A" w14:paraId="2D048AFE" w14:textId="77777777" w:rsidTr="00AE6202">
        <w:trPr>
          <w:ins w:id="14352" w:author="PS" w:date="2018-11-25T16:46:00Z"/>
        </w:trPr>
        <w:tc>
          <w:tcPr>
            <w:tcW w:w="6060" w:type="dxa"/>
            <w:gridSpan w:val="5"/>
          </w:tcPr>
          <w:p w14:paraId="5381D970" w14:textId="77777777" w:rsidR="0015232A" w:rsidRDefault="0015232A" w:rsidP="00AE6202">
            <w:pPr>
              <w:jc w:val="both"/>
              <w:rPr>
                <w:ins w:id="14353" w:author="PS" w:date="2018-11-25T16:46:00Z"/>
              </w:rPr>
            </w:pPr>
          </w:p>
        </w:tc>
        <w:tc>
          <w:tcPr>
            <w:tcW w:w="1703" w:type="dxa"/>
            <w:gridSpan w:val="2"/>
          </w:tcPr>
          <w:p w14:paraId="377F8AA2" w14:textId="77777777" w:rsidR="0015232A" w:rsidRDefault="0015232A" w:rsidP="00AE6202">
            <w:pPr>
              <w:jc w:val="both"/>
              <w:rPr>
                <w:ins w:id="14354" w:author="PS" w:date="2018-11-25T16:46:00Z"/>
              </w:rPr>
            </w:pPr>
          </w:p>
        </w:tc>
        <w:tc>
          <w:tcPr>
            <w:tcW w:w="2096" w:type="dxa"/>
            <w:gridSpan w:val="4"/>
          </w:tcPr>
          <w:p w14:paraId="32F646BD" w14:textId="77777777" w:rsidR="0015232A" w:rsidRDefault="0015232A" w:rsidP="00AE6202">
            <w:pPr>
              <w:jc w:val="both"/>
              <w:rPr>
                <w:ins w:id="14355" w:author="PS" w:date="2018-11-25T16:46:00Z"/>
              </w:rPr>
            </w:pPr>
          </w:p>
        </w:tc>
      </w:tr>
      <w:tr w:rsidR="0015232A" w14:paraId="6F31CBD0" w14:textId="77777777" w:rsidTr="00AE6202">
        <w:trPr>
          <w:ins w:id="14356" w:author="PS" w:date="2018-11-25T16:46:00Z"/>
        </w:trPr>
        <w:tc>
          <w:tcPr>
            <w:tcW w:w="6060" w:type="dxa"/>
            <w:gridSpan w:val="5"/>
          </w:tcPr>
          <w:p w14:paraId="2254ECF2" w14:textId="77777777" w:rsidR="0015232A" w:rsidRDefault="0015232A" w:rsidP="00AE6202">
            <w:pPr>
              <w:jc w:val="both"/>
              <w:rPr>
                <w:ins w:id="14357" w:author="PS" w:date="2018-11-25T16:46:00Z"/>
              </w:rPr>
            </w:pPr>
          </w:p>
        </w:tc>
        <w:tc>
          <w:tcPr>
            <w:tcW w:w="1703" w:type="dxa"/>
            <w:gridSpan w:val="2"/>
          </w:tcPr>
          <w:p w14:paraId="2F12BC02" w14:textId="77777777" w:rsidR="0015232A" w:rsidRDefault="0015232A" w:rsidP="00AE6202">
            <w:pPr>
              <w:jc w:val="both"/>
              <w:rPr>
                <w:ins w:id="14358" w:author="PS" w:date="2018-11-25T16:46:00Z"/>
              </w:rPr>
            </w:pPr>
          </w:p>
        </w:tc>
        <w:tc>
          <w:tcPr>
            <w:tcW w:w="2096" w:type="dxa"/>
            <w:gridSpan w:val="4"/>
          </w:tcPr>
          <w:p w14:paraId="7CC36620" w14:textId="77777777" w:rsidR="0015232A" w:rsidRDefault="0015232A" w:rsidP="00AE6202">
            <w:pPr>
              <w:jc w:val="both"/>
              <w:rPr>
                <w:ins w:id="14359" w:author="PS" w:date="2018-11-25T16:46:00Z"/>
              </w:rPr>
            </w:pPr>
          </w:p>
        </w:tc>
      </w:tr>
      <w:tr w:rsidR="0015232A" w14:paraId="0D86BEDA" w14:textId="77777777" w:rsidTr="00AE6202">
        <w:trPr>
          <w:ins w:id="14360" w:author="PS" w:date="2018-11-25T16:46:00Z"/>
        </w:trPr>
        <w:tc>
          <w:tcPr>
            <w:tcW w:w="9859" w:type="dxa"/>
            <w:gridSpan w:val="11"/>
            <w:shd w:val="clear" w:color="auto" w:fill="F7CAAC"/>
          </w:tcPr>
          <w:p w14:paraId="6464E3DF" w14:textId="77777777" w:rsidR="0015232A" w:rsidRDefault="0015232A" w:rsidP="00AE6202">
            <w:pPr>
              <w:jc w:val="both"/>
              <w:rPr>
                <w:ins w:id="14361" w:author="PS" w:date="2018-11-25T16:46:00Z"/>
              </w:rPr>
            </w:pPr>
            <w:ins w:id="14362" w:author="PS" w:date="2018-11-25T16:46:00Z">
              <w:r>
                <w:rPr>
                  <w:b/>
                </w:rPr>
                <w:t>Předměty příslušného studijního programu a způsob zapojení do jejich výuky, příp. další zapojení do uskutečňování studijního programu</w:t>
              </w:r>
            </w:ins>
          </w:p>
        </w:tc>
      </w:tr>
      <w:tr w:rsidR="0015232A" w14:paraId="6D2BBEF7" w14:textId="77777777" w:rsidTr="00AE6202">
        <w:trPr>
          <w:trHeight w:val="1118"/>
          <w:ins w:id="14363" w:author="PS" w:date="2018-11-25T16:46:00Z"/>
        </w:trPr>
        <w:tc>
          <w:tcPr>
            <w:tcW w:w="9859" w:type="dxa"/>
            <w:gridSpan w:val="11"/>
            <w:tcBorders>
              <w:top w:val="nil"/>
            </w:tcBorders>
          </w:tcPr>
          <w:p w14:paraId="055466B3" w14:textId="77777777" w:rsidR="0015232A" w:rsidRDefault="0015232A" w:rsidP="00AE6202">
            <w:pPr>
              <w:jc w:val="both"/>
              <w:rPr>
                <w:ins w:id="14364" w:author="PS" w:date="2018-11-25T16:46:00Z"/>
              </w:rPr>
            </w:pPr>
            <w:ins w:id="14365" w:author="PS" w:date="2018-11-25T16:46:00Z">
              <w:r>
                <w:t>Projektový management - garant, přednášející, cvičící</w:t>
              </w:r>
            </w:ins>
          </w:p>
          <w:p w14:paraId="11F488AB" w14:textId="77777777" w:rsidR="0015232A" w:rsidRDefault="0015232A" w:rsidP="00AE6202">
            <w:pPr>
              <w:jc w:val="both"/>
              <w:rPr>
                <w:ins w:id="14366" w:author="PS" w:date="2018-11-25T16:46:00Z"/>
              </w:rPr>
            </w:pPr>
          </w:p>
        </w:tc>
      </w:tr>
      <w:tr w:rsidR="0015232A" w14:paraId="2D326A29" w14:textId="77777777" w:rsidTr="00AE6202">
        <w:trPr>
          <w:ins w:id="14367" w:author="PS" w:date="2018-11-25T16:46:00Z"/>
        </w:trPr>
        <w:tc>
          <w:tcPr>
            <w:tcW w:w="9859" w:type="dxa"/>
            <w:gridSpan w:val="11"/>
            <w:shd w:val="clear" w:color="auto" w:fill="F7CAAC"/>
          </w:tcPr>
          <w:p w14:paraId="424A086F" w14:textId="77777777" w:rsidR="0015232A" w:rsidRDefault="0015232A" w:rsidP="00AE6202">
            <w:pPr>
              <w:jc w:val="both"/>
              <w:rPr>
                <w:ins w:id="14368" w:author="PS" w:date="2018-11-25T16:46:00Z"/>
              </w:rPr>
            </w:pPr>
            <w:ins w:id="14369" w:author="PS" w:date="2018-11-25T16:46:00Z">
              <w:r>
                <w:rPr>
                  <w:b/>
                </w:rPr>
                <w:t xml:space="preserve">Údaje o vzdělání na VŠ </w:t>
              </w:r>
            </w:ins>
          </w:p>
        </w:tc>
      </w:tr>
      <w:tr w:rsidR="0015232A" w14:paraId="69485F7F" w14:textId="77777777" w:rsidTr="00AE6202">
        <w:trPr>
          <w:trHeight w:val="1055"/>
          <w:ins w:id="14370" w:author="PS" w:date="2018-11-25T16:46:00Z"/>
        </w:trPr>
        <w:tc>
          <w:tcPr>
            <w:tcW w:w="9859" w:type="dxa"/>
            <w:gridSpan w:val="11"/>
          </w:tcPr>
          <w:p w14:paraId="021F6696" w14:textId="77777777" w:rsidR="0015232A" w:rsidRDefault="0015232A" w:rsidP="00AE6202">
            <w:pPr>
              <w:jc w:val="both"/>
              <w:rPr>
                <w:ins w:id="14371" w:author="PS" w:date="2018-11-25T16:46:00Z"/>
              </w:rPr>
            </w:pPr>
            <w:ins w:id="14372" w:author="PS" w:date="2018-11-25T16:46:00Z">
              <w:r>
                <w:t>2007–2013: UTB ve Zlíně, Fakulta managementu a ekonomiky, SO Management a ekonomika, Ph.D.</w:t>
              </w:r>
            </w:ins>
          </w:p>
          <w:p w14:paraId="09AF4B1B" w14:textId="77777777" w:rsidR="0015232A" w:rsidRDefault="0015232A" w:rsidP="00AE6202">
            <w:pPr>
              <w:jc w:val="both"/>
              <w:rPr>
                <w:ins w:id="14373" w:author="PS" w:date="2018-11-25T16:46:00Z"/>
              </w:rPr>
            </w:pPr>
            <w:ins w:id="14374" w:author="PS" w:date="2018-11-25T16:46:00Z">
              <w:r>
                <w:t xml:space="preserve">2005–2007: UTB ve Zlíně, Fakulta managementu a ekonomiky, SO Management a marketing, Ing. </w:t>
              </w:r>
            </w:ins>
          </w:p>
          <w:p w14:paraId="24E110A5" w14:textId="77777777" w:rsidR="0015232A" w:rsidRDefault="0015232A" w:rsidP="00AE6202">
            <w:pPr>
              <w:jc w:val="both"/>
              <w:rPr>
                <w:ins w:id="14375" w:author="PS" w:date="2018-11-25T16:46:00Z"/>
                <w:b/>
              </w:rPr>
            </w:pPr>
            <w:ins w:id="14376" w:author="PS" w:date="2018-11-25T16:46:00Z">
              <w:r>
                <w:t xml:space="preserve">2002–2005: UTB ve Zlíně, Fakulta managementu a ekonomiky, SO Management a Ekonomika, Bc. </w:t>
              </w:r>
            </w:ins>
          </w:p>
        </w:tc>
      </w:tr>
      <w:tr w:rsidR="0015232A" w14:paraId="301787D9" w14:textId="77777777" w:rsidTr="00AE6202">
        <w:trPr>
          <w:ins w:id="14377" w:author="PS" w:date="2018-11-25T16:46:00Z"/>
        </w:trPr>
        <w:tc>
          <w:tcPr>
            <w:tcW w:w="9859" w:type="dxa"/>
            <w:gridSpan w:val="11"/>
            <w:shd w:val="clear" w:color="auto" w:fill="F7CAAC"/>
          </w:tcPr>
          <w:p w14:paraId="18848CBA" w14:textId="77777777" w:rsidR="0015232A" w:rsidRDefault="0015232A" w:rsidP="00AE6202">
            <w:pPr>
              <w:jc w:val="both"/>
              <w:rPr>
                <w:ins w:id="14378" w:author="PS" w:date="2018-11-25T16:46:00Z"/>
                <w:b/>
              </w:rPr>
            </w:pPr>
            <w:ins w:id="14379" w:author="PS" w:date="2018-11-25T16:46:00Z">
              <w:r>
                <w:rPr>
                  <w:b/>
                </w:rPr>
                <w:t>Údaje o odborném působení od absolvování VŠ</w:t>
              </w:r>
            </w:ins>
          </w:p>
        </w:tc>
      </w:tr>
      <w:tr w:rsidR="0015232A" w14:paraId="6FF379F3" w14:textId="77777777" w:rsidTr="00AE6202">
        <w:trPr>
          <w:trHeight w:val="1090"/>
          <w:ins w:id="14380" w:author="PS" w:date="2018-11-25T16:46:00Z"/>
        </w:trPr>
        <w:tc>
          <w:tcPr>
            <w:tcW w:w="9859" w:type="dxa"/>
            <w:gridSpan w:val="11"/>
          </w:tcPr>
          <w:p w14:paraId="11C3663A" w14:textId="77777777" w:rsidR="0015232A" w:rsidRDefault="0015232A" w:rsidP="00AE6202">
            <w:pPr>
              <w:jc w:val="both"/>
              <w:rPr>
                <w:ins w:id="14381" w:author="PS" w:date="2018-11-25T16:46:00Z"/>
              </w:rPr>
            </w:pPr>
            <w:ins w:id="14382" w:author="PS" w:date="2018-11-25T16:46:00Z">
              <w:r>
                <w:t xml:space="preserve">2/2008 </w:t>
              </w:r>
              <w:r w:rsidRPr="00F10196">
                <w:t>– dosud:</w:t>
              </w:r>
              <w:r>
                <w:t xml:space="preserve"> Fakulta logistiky a krizového řízení, UTB ve Zlíně, akademický pracovník</w:t>
              </w:r>
            </w:ins>
          </w:p>
          <w:p w14:paraId="1035831C" w14:textId="77777777" w:rsidR="0015232A" w:rsidRDefault="0015232A" w:rsidP="00AE6202">
            <w:pPr>
              <w:jc w:val="both"/>
              <w:rPr>
                <w:ins w:id="14383" w:author="PS" w:date="2018-11-25T16:46:00Z"/>
              </w:rPr>
            </w:pPr>
          </w:p>
        </w:tc>
      </w:tr>
      <w:tr w:rsidR="0015232A" w14:paraId="3AFB154C" w14:textId="77777777" w:rsidTr="00AE6202">
        <w:trPr>
          <w:trHeight w:val="250"/>
          <w:ins w:id="14384" w:author="PS" w:date="2018-11-25T16:46:00Z"/>
        </w:trPr>
        <w:tc>
          <w:tcPr>
            <w:tcW w:w="9859" w:type="dxa"/>
            <w:gridSpan w:val="11"/>
            <w:shd w:val="clear" w:color="auto" w:fill="F7CAAC"/>
          </w:tcPr>
          <w:p w14:paraId="6A9A42A1" w14:textId="77777777" w:rsidR="0015232A" w:rsidRDefault="0015232A" w:rsidP="00AE6202">
            <w:pPr>
              <w:jc w:val="both"/>
              <w:rPr>
                <w:ins w:id="14385" w:author="PS" w:date="2018-11-25T16:46:00Z"/>
              </w:rPr>
            </w:pPr>
            <w:ins w:id="14386" w:author="PS" w:date="2018-11-25T16:46:00Z">
              <w:r>
                <w:rPr>
                  <w:b/>
                </w:rPr>
                <w:t>Zkušenosti s vedením kvalifikačních a rigorózních prací</w:t>
              </w:r>
            </w:ins>
          </w:p>
        </w:tc>
      </w:tr>
      <w:tr w:rsidR="0015232A" w14:paraId="085B7A76" w14:textId="77777777" w:rsidTr="00AE6202">
        <w:trPr>
          <w:trHeight w:val="1105"/>
          <w:ins w:id="14387" w:author="PS" w:date="2018-11-25T16:46:00Z"/>
        </w:trPr>
        <w:tc>
          <w:tcPr>
            <w:tcW w:w="9859" w:type="dxa"/>
            <w:gridSpan w:val="11"/>
          </w:tcPr>
          <w:p w14:paraId="4D6CD349" w14:textId="77777777" w:rsidR="0015232A" w:rsidRDefault="0015232A" w:rsidP="00AE6202">
            <w:pPr>
              <w:jc w:val="both"/>
              <w:rPr>
                <w:ins w:id="14388" w:author="PS" w:date="2018-11-25T16:46:00Z"/>
              </w:rPr>
            </w:pPr>
            <w:ins w:id="14389" w:author="PS" w:date="2018-11-25T16:46:00Z">
              <w:r>
                <w:t>Bakalářské práce: 86</w:t>
              </w:r>
            </w:ins>
          </w:p>
          <w:p w14:paraId="62F266B8" w14:textId="77777777" w:rsidR="0015232A" w:rsidRDefault="0015232A" w:rsidP="00AE6202">
            <w:pPr>
              <w:jc w:val="both"/>
              <w:rPr>
                <w:ins w:id="14390" w:author="PS" w:date="2018-11-25T16:46:00Z"/>
              </w:rPr>
            </w:pPr>
            <w:ins w:id="14391" w:author="PS" w:date="2018-11-25T16:46:00Z">
              <w:r>
                <w:t>Diplomové práce: 3</w:t>
              </w:r>
            </w:ins>
          </w:p>
        </w:tc>
      </w:tr>
      <w:tr w:rsidR="0015232A" w14:paraId="40E4444C" w14:textId="77777777" w:rsidTr="00AE6202">
        <w:trPr>
          <w:cantSplit/>
          <w:ins w:id="14392" w:author="PS" w:date="2018-11-25T16:46:00Z"/>
        </w:trPr>
        <w:tc>
          <w:tcPr>
            <w:tcW w:w="3347" w:type="dxa"/>
            <w:gridSpan w:val="2"/>
            <w:tcBorders>
              <w:top w:val="single" w:sz="12" w:space="0" w:color="auto"/>
            </w:tcBorders>
            <w:shd w:val="clear" w:color="auto" w:fill="F7CAAC"/>
          </w:tcPr>
          <w:p w14:paraId="3875BDA3" w14:textId="77777777" w:rsidR="0015232A" w:rsidRDefault="0015232A" w:rsidP="00AE6202">
            <w:pPr>
              <w:jc w:val="both"/>
              <w:rPr>
                <w:ins w:id="14393" w:author="PS" w:date="2018-11-25T16:46:00Z"/>
              </w:rPr>
            </w:pPr>
            <w:ins w:id="14394" w:author="PS" w:date="2018-11-25T16:46:00Z">
              <w:r>
                <w:rPr>
                  <w:b/>
                </w:rPr>
                <w:t xml:space="preserve">Obor habilitačního řízení </w:t>
              </w:r>
            </w:ins>
          </w:p>
        </w:tc>
        <w:tc>
          <w:tcPr>
            <w:tcW w:w="2245" w:type="dxa"/>
            <w:gridSpan w:val="2"/>
            <w:tcBorders>
              <w:top w:val="single" w:sz="12" w:space="0" w:color="auto"/>
            </w:tcBorders>
            <w:shd w:val="clear" w:color="auto" w:fill="F7CAAC"/>
          </w:tcPr>
          <w:p w14:paraId="17F8D59B" w14:textId="77777777" w:rsidR="0015232A" w:rsidRDefault="0015232A" w:rsidP="00AE6202">
            <w:pPr>
              <w:jc w:val="both"/>
              <w:rPr>
                <w:ins w:id="14395" w:author="PS" w:date="2018-11-25T16:46:00Z"/>
              </w:rPr>
            </w:pPr>
            <w:ins w:id="14396" w:author="PS" w:date="2018-11-25T16:46:00Z">
              <w:r>
                <w:rPr>
                  <w:b/>
                </w:rPr>
                <w:t>Rok udělení hodnosti</w:t>
              </w:r>
            </w:ins>
          </w:p>
        </w:tc>
        <w:tc>
          <w:tcPr>
            <w:tcW w:w="2248" w:type="dxa"/>
            <w:gridSpan w:val="4"/>
            <w:tcBorders>
              <w:top w:val="single" w:sz="12" w:space="0" w:color="auto"/>
              <w:right w:val="single" w:sz="12" w:space="0" w:color="auto"/>
            </w:tcBorders>
            <w:shd w:val="clear" w:color="auto" w:fill="F7CAAC"/>
          </w:tcPr>
          <w:p w14:paraId="40276869" w14:textId="77777777" w:rsidR="0015232A" w:rsidRDefault="0015232A" w:rsidP="00AE6202">
            <w:pPr>
              <w:jc w:val="both"/>
              <w:rPr>
                <w:ins w:id="14397" w:author="PS" w:date="2018-11-25T16:46:00Z"/>
              </w:rPr>
            </w:pPr>
            <w:ins w:id="14398" w:author="PS" w:date="2018-11-25T16:46:00Z">
              <w:r>
                <w:rPr>
                  <w:b/>
                </w:rPr>
                <w:t>Řízení konáno na VŠ</w:t>
              </w:r>
            </w:ins>
          </w:p>
        </w:tc>
        <w:tc>
          <w:tcPr>
            <w:tcW w:w="2019" w:type="dxa"/>
            <w:gridSpan w:val="3"/>
            <w:tcBorders>
              <w:top w:val="single" w:sz="12" w:space="0" w:color="auto"/>
              <w:left w:val="single" w:sz="12" w:space="0" w:color="auto"/>
            </w:tcBorders>
            <w:shd w:val="clear" w:color="auto" w:fill="F7CAAC"/>
          </w:tcPr>
          <w:p w14:paraId="42DD5A76" w14:textId="77777777" w:rsidR="0015232A" w:rsidRDefault="0015232A" w:rsidP="00AE6202">
            <w:pPr>
              <w:jc w:val="both"/>
              <w:rPr>
                <w:ins w:id="14399" w:author="PS" w:date="2018-11-25T16:46:00Z"/>
                <w:b/>
              </w:rPr>
            </w:pPr>
            <w:ins w:id="14400" w:author="PS" w:date="2018-11-25T16:46:00Z">
              <w:r>
                <w:rPr>
                  <w:b/>
                </w:rPr>
                <w:t>Ohlasy publikací</w:t>
              </w:r>
            </w:ins>
          </w:p>
        </w:tc>
      </w:tr>
      <w:tr w:rsidR="0015232A" w14:paraId="6863B94D" w14:textId="77777777" w:rsidTr="00AE6202">
        <w:trPr>
          <w:cantSplit/>
          <w:ins w:id="14401" w:author="PS" w:date="2018-11-25T16:46:00Z"/>
        </w:trPr>
        <w:tc>
          <w:tcPr>
            <w:tcW w:w="3347" w:type="dxa"/>
            <w:gridSpan w:val="2"/>
          </w:tcPr>
          <w:p w14:paraId="101CF2E0" w14:textId="77777777" w:rsidR="0015232A" w:rsidRDefault="0015232A" w:rsidP="00AE6202">
            <w:pPr>
              <w:jc w:val="both"/>
              <w:rPr>
                <w:ins w:id="14402" w:author="PS" w:date="2018-11-25T16:46:00Z"/>
              </w:rPr>
            </w:pPr>
          </w:p>
        </w:tc>
        <w:tc>
          <w:tcPr>
            <w:tcW w:w="2245" w:type="dxa"/>
            <w:gridSpan w:val="2"/>
          </w:tcPr>
          <w:p w14:paraId="419E37FE" w14:textId="77777777" w:rsidR="0015232A" w:rsidRDefault="0015232A" w:rsidP="00AE6202">
            <w:pPr>
              <w:jc w:val="both"/>
              <w:rPr>
                <w:ins w:id="14403" w:author="PS" w:date="2018-11-25T16:46:00Z"/>
              </w:rPr>
            </w:pPr>
          </w:p>
        </w:tc>
        <w:tc>
          <w:tcPr>
            <w:tcW w:w="2248" w:type="dxa"/>
            <w:gridSpan w:val="4"/>
            <w:tcBorders>
              <w:right w:val="single" w:sz="12" w:space="0" w:color="auto"/>
            </w:tcBorders>
          </w:tcPr>
          <w:p w14:paraId="6DD6E316" w14:textId="77777777" w:rsidR="0015232A" w:rsidRDefault="0015232A" w:rsidP="00AE6202">
            <w:pPr>
              <w:jc w:val="both"/>
              <w:rPr>
                <w:ins w:id="14404" w:author="PS" w:date="2018-11-25T16:46:00Z"/>
              </w:rPr>
            </w:pPr>
          </w:p>
        </w:tc>
        <w:tc>
          <w:tcPr>
            <w:tcW w:w="632" w:type="dxa"/>
            <w:tcBorders>
              <w:left w:val="single" w:sz="12" w:space="0" w:color="auto"/>
            </w:tcBorders>
            <w:shd w:val="clear" w:color="auto" w:fill="F7CAAC"/>
          </w:tcPr>
          <w:p w14:paraId="67D2BEB2" w14:textId="77777777" w:rsidR="0015232A" w:rsidRDefault="0015232A" w:rsidP="00AE6202">
            <w:pPr>
              <w:jc w:val="both"/>
              <w:rPr>
                <w:ins w:id="14405" w:author="PS" w:date="2018-11-25T16:46:00Z"/>
              </w:rPr>
            </w:pPr>
            <w:ins w:id="14406" w:author="PS" w:date="2018-11-25T16:46:00Z">
              <w:r>
                <w:rPr>
                  <w:b/>
                </w:rPr>
                <w:t>WOS</w:t>
              </w:r>
            </w:ins>
          </w:p>
        </w:tc>
        <w:tc>
          <w:tcPr>
            <w:tcW w:w="693" w:type="dxa"/>
            <w:shd w:val="clear" w:color="auto" w:fill="F7CAAC"/>
          </w:tcPr>
          <w:p w14:paraId="1AEAAEAC" w14:textId="77777777" w:rsidR="0015232A" w:rsidRDefault="0015232A" w:rsidP="00AE6202">
            <w:pPr>
              <w:jc w:val="both"/>
              <w:rPr>
                <w:ins w:id="14407" w:author="PS" w:date="2018-11-25T16:46:00Z"/>
                <w:sz w:val="18"/>
              </w:rPr>
            </w:pPr>
            <w:ins w:id="14408" w:author="PS" w:date="2018-11-25T16:46:00Z">
              <w:r>
                <w:rPr>
                  <w:b/>
                  <w:sz w:val="18"/>
                </w:rPr>
                <w:t>Scopus</w:t>
              </w:r>
            </w:ins>
          </w:p>
        </w:tc>
        <w:tc>
          <w:tcPr>
            <w:tcW w:w="694" w:type="dxa"/>
            <w:shd w:val="clear" w:color="auto" w:fill="F7CAAC"/>
          </w:tcPr>
          <w:p w14:paraId="383BC790" w14:textId="77777777" w:rsidR="0015232A" w:rsidRDefault="0015232A" w:rsidP="00AE6202">
            <w:pPr>
              <w:jc w:val="both"/>
              <w:rPr>
                <w:ins w:id="14409" w:author="PS" w:date="2018-11-25T16:46:00Z"/>
              </w:rPr>
            </w:pPr>
            <w:ins w:id="14410" w:author="PS" w:date="2018-11-25T16:46:00Z">
              <w:r>
                <w:rPr>
                  <w:b/>
                  <w:sz w:val="18"/>
                </w:rPr>
                <w:t>ostatní</w:t>
              </w:r>
            </w:ins>
          </w:p>
        </w:tc>
      </w:tr>
      <w:tr w:rsidR="0015232A" w14:paraId="18E0C074" w14:textId="77777777" w:rsidTr="00AE6202">
        <w:trPr>
          <w:cantSplit/>
          <w:trHeight w:val="70"/>
          <w:ins w:id="14411" w:author="PS" w:date="2018-11-25T16:46:00Z"/>
        </w:trPr>
        <w:tc>
          <w:tcPr>
            <w:tcW w:w="3347" w:type="dxa"/>
            <w:gridSpan w:val="2"/>
            <w:shd w:val="clear" w:color="auto" w:fill="F7CAAC"/>
          </w:tcPr>
          <w:p w14:paraId="54C89E95" w14:textId="77777777" w:rsidR="0015232A" w:rsidRDefault="0015232A" w:rsidP="00AE6202">
            <w:pPr>
              <w:jc w:val="both"/>
              <w:rPr>
                <w:ins w:id="14412" w:author="PS" w:date="2018-11-25T16:46:00Z"/>
              </w:rPr>
            </w:pPr>
            <w:ins w:id="14413" w:author="PS" w:date="2018-11-25T16:46:00Z">
              <w:r>
                <w:rPr>
                  <w:b/>
                </w:rPr>
                <w:t>Obor jmenovacího řízení</w:t>
              </w:r>
            </w:ins>
          </w:p>
        </w:tc>
        <w:tc>
          <w:tcPr>
            <w:tcW w:w="2245" w:type="dxa"/>
            <w:gridSpan w:val="2"/>
            <w:shd w:val="clear" w:color="auto" w:fill="F7CAAC"/>
          </w:tcPr>
          <w:p w14:paraId="2F788B47" w14:textId="77777777" w:rsidR="0015232A" w:rsidRDefault="0015232A" w:rsidP="00AE6202">
            <w:pPr>
              <w:jc w:val="both"/>
              <w:rPr>
                <w:ins w:id="14414" w:author="PS" w:date="2018-11-25T16:46:00Z"/>
              </w:rPr>
            </w:pPr>
            <w:ins w:id="14415" w:author="PS" w:date="2018-11-25T16:46:00Z">
              <w:r>
                <w:rPr>
                  <w:b/>
                </w:rPr>
                <w:t>Rok udělení hodnosti</w:t>
              </w:r>
            </w:ins>
          </w:p>
        </w:tc>
        <w:tc>
          <w:tcPr>
            <w:tcW w:w="2248" w:type="dxa"/>
            <w:gridSpan w:val="4"/>
            <w:tcBorders>
              <w:right w:val="single" w:sz="12" w:space="0" w:color="auto"/>
            </w:tcBorders>
            <w:shd w:val="clear" w:color="auto" w:fill="F7CAAC"/>
          </w:tcPr>
          <w:p w14:paraId="3E83F1C5" w14:textId="77777777" w:rsidR="0015232A" w:rsidRDefault="0015232A" w:rsidP="00AE6202">
            <w:pPr>
              <w:jc w:val="both"/>
              <w:rPr>
                <w:ins w:id="14416" w:author="PS" w:date="2018-11-25T16:46:00Z"/>
              </w:rPr>
            </w:pPr>
            <w:ins w:id="14417" w:author="PS" w:date="2018-11-25T16:46:00Z">
              <w:r>
                <w:rPr>
                  <w:b/>
                </w:rPr>
                <w:t>Řízení konáno na VŠ</w:t>
              </w:r>
            </w:ins>
          </w:p>
        </w:tc>
        <w:tc>
          <w:tcPr>
            <w:tcW w:w="632" w:type="dxa"/>
            <w:vMerge w:val="restart"/>
            <w:tcBorders>
              <w:left w:val="single" w:sz="12" w:space="0" w:color="auto"/>
            </w:tcBorders>
          </w:tcPr>
          <w:p w14:paraId="66DED746" w14:textId="77777777" w:rsidR="0015232A" w:rsidRDefault="0015232A" w:rsidP="00AE6202">
            <w:pPr>
              <w:jc w:val="both"/>
              <w:rPr>
                <w:ins w:id="14418" w:author="PS" w:date="2018-11-25T16:46:00Z"/>
                <w:b/>
              </w:rPr>
            </w:pPr>
            <w:ins w:id="14419" w:author="PS" w:date="2018-11-25T16:46:00Z">
              <w:r>
                <w:rPr>
                  <w:b/>
                </w:rPr>
                <w:t>19</w:t>
              </w:r>
            </w:ins>
          </w:p>
        </w:tc>
        <w:tc>
          <w:tcPr>
            <w:tcW w:w="693" w:type="dxa"/>
            <w:vMerge w:val="restart"/>
          </w:tcPr>
          <w:p w14:paraId="0DF587ED" w14:textId="77777777" w:rsidR="0015232A" w:rsidRDefault="0015232A" w:rsidP="00AE6202">
            <w:pPr>
              <w:jc w:val="both"/>
              <w:rPr>
                <w:ins w:id="14420" w:author="PS" w:date="2018-11-25T16:46:00Z"/>
                <w:b/>
              </w:rPr>
            </w:pPr>
            <w:ins w:id="14421" w:author="PS" w:date="2018-11-25T16:46:00Z">
              <w:r>
                <w:rPr>
                  <w:b/>
                </w:rPr>
                <w:t>19</w:t>
              </w:r>
            </w:ins>
          </w:p>
        </w:tc>
        <w:tc>
          <w:tcPr>
            <w:tcW w:w="694" w:type="dxa"/>
            <w:vMerge w:val="restart"/>
          </w:tcPr>
          <w:p w14:paraId="1F6C4D5E" w14:textId="77777777" w:rsidR="0015232A" w:rsidRDefault="0015232A" w:rsidP="00AE6202">
            <w:pPr>
              <w:jc w:val="both"/>
              <w:rPr>
                <w:ins w:id="14422" w:author="PS" w:date="2018-11-25T16:46:00Z"/>
                <w:b/>
              </w:rPr>
            </w:pPr>
            <w:ins w:id="14423" w:author="PS" w:date="2018-11-25T16:46:00Z">
              <w:r>
                <w:rPr>
                  <w:b/>
                </w:rPr>
                <w:t>29</w:t>
              </w:r>
            </w:ins>
          </w:p>
        </w:tc>
      </w:tr>
      <w:tr w:rsidR="0015232A" w14:paraId="210E39D5" w14:textId="77777777" w:rsidTr="00AE6202">
        <w:trPr>
          <w:trHeight w:val="205"/>
          <w:ins w:id="14424" w:author="PS" w:date="2018-11-25T16:46:00Z"/>
        </w:trPr>
        <w:tc>
          <w:tcPr>
            <w:tcW w:w="3347" w:type="dxa"/>
            <w:gridSpan w:val="2"/>
          </w:tcPr>
          <w:p w14:paraId="0143E98D" w14:textId="77777777" w:rsidR="0015232A" w:rsidRDefault="0015232A" w:rsidP="00AE6202">
            <w:pPr>
              <w:jc w:val="both"/>
              <w:rPr>
                <w:ins w:id="14425" w:author="PS" w:date="2018-11-25T16:46:00Z"/>
              </w:rPr>
            </w:pPr>
          </w:p>
        </w:tc>
        <w:tc>
          <w:tcPr>
            <w:tcW w:w="2245" w:type="dxa"/>
            <w:gridSpan w:val="2"/>
          </w:tcPr>
          <w:p w14:paraId="25637DAC" w14:textId="77777777" w:rsidR="0015232A" w:rsidRDefault="0015232A" w:rsidP="00AE6202">
            <w:pPr>
              <w:jc w:val="both"/>
              <w:rPr>
                <w:ins w:id="14426" w:author="PS" w:date="2018-11-25T16:46:00Z"/>
              </w:rPr>
            </w:pPr>
          </w:p>
        </w:tc>
        <w:tc>
          <w:tcPr>
            <w:tcW w:w="2248" w:type="dxa"/>
            <w:gridSpan w:val="4"/>
            <w:tcBorders>
              <w:right w:val="single" w:sz="12" w:space="0" w:color="auto"/>
            </w:tcBorders>
          </w:tcPr>
          <w:p w14:paraId="74D8F2D8" w14:textId="77777777" w:rsidR="0015232A" w:rsidRDefault="0015232A" w:rsidP="00AE6202">
            <w:pPr>
              <w:jc w:val="both"/>
              <w:rPr>
                <w:ins w:id="14427" w:author="PS" w:date="2018-11-25T16:46:00Z"/>
              </w:rPr>
            </w:pPr>
          </w:p>
        </w:tc>
        <w:tc>
          <w:tcPr>
            <w:tcW w:w="632" w:type="dxa"/>
            <w:vMerge/>
            <w:tcBorders>
              <w:left w:val="single" w:sz="12" w:space="0" w:color="auto"/>
            </w:tcBorders>
            <w:vAlign w:val="center"/>
          </w:tcPr>
          <w:p w14:paraId="41E93920" w14:textId="77777777" w:rsidR="0015232A" w:rsidRDefault="0015232A" w:rsidP="00AE6202">
            <w:pPr>
              <w:rPr>
                <w:ins w:id="14428" w:author="PS" w:date="2018-11-25T16:46:00Z"/>
                <w:b/>
              </w:rPr>
            </w:pPr>
          </w:p>
        </w:tc>
        <w:tc>
          <w:tcPr>
            <w:tcW w:w="693" w:type="dxa"/>
            <w:vMerge/>
            <w:vAlign w:val="center"/>
          </w:tcPr>
          <w:p w14:paraId="2B414B08" w14:textId="77777777" w:rsidR="0015232A" w:rsidRDefault="0015232A" w:rsidP="00AE6202">
            <w:pPr>
              <w:rPr>
                <w:ins w:id="14429" w:author="PS" w:date="2018-11-25T16:46:00Z"/>
                <w:b/>
              </w:rPr>
            </w:pPr>
          </w:p>
        </w:tc>
        <w:tc>
          <w:tcPr>
            <w:tcW w:w="694" w:type="dxa"/>
            <w:vMerge/>
            <w:vAlign w:val="center"/>
          </w:tcPr>
          <w:p w14:paraId="02E8338C" w14:textId="77777777" w:rsidR="0015232A" w:rsidRDefault="0015232A" w:rsidP="00AE6202">
            <w:pPr>
              <w:rPr>
                <w:ins w:id="14430" w:author="PS" w:date="2018-11-25T16:46:00Z"/>
                <w:b/>
              </w:rPr>
            </w:pPr>
          </w:p>
        </w:tc>
      </w:tr>
      <w:tr w:rsidR="0015232A" w14:paraId="1907D3D8" w14:textId="77777777" w:rsidTr="00AE6202">
        <w:trPr>
          <w:ins w:id="14431" w:author="PS" w:date="2018-11-25T16:46:00Z"/>
        </w:trPr>
        <w:tc>
          <w:tcPr>
            <w:tcW w:w="9859" w:type="dxa"/>
            <w:gridSpan w:val="11"/>
            <w:shd w:val="clear" w:color="auto" w:fill="F7CAAC"/>
          </w:tcPr>
          <w:p w14:paraId="39CD6E28" w14:textId="77777777" w:rsidR="0015232A" w:rsidRDefault="0015232A" w:rsidP="00AE6202">
            <w:pPr>
              <w:jc w:val="both"/>
              <w:rPr>
                <w:ins w:id="14432" w:author="PS" w:date="2018-11-25T16:46:00Z"/>
                <w:b/>
              </w:rPr>
            </w:pPr>
            <w:ins w:id="14433" w:author="PS" w:date="2018-11-25T16:46:00Z">
              <w:r>
                <w:rPr>
                  <w:b/>
                </w:rPr>
                <w:t xml:space="preserve">Přehled o nejvýznamnější publikační a další tvůrčí činnosti nebo další profesní činnosti u odborníků z praxe vztahující se k zabezpečovaným předmětům </w:t>
              </w:r>
            </w:ins>
          </w:p>
        </w:tc>
      </w:tr>
      <w:tr w:rsidR="0015232A" w14:paraId="1E3E9B75" w14:textId="77777777" w:rsidTr="00AE6202">
        <w:trPr>
          <w:trHeight w:val="2347"/>
          <w:ins w:id="14434" w:author="PS" w:date="2018-11-25T16:46:00Z"/>
        </w:trPr>
        <w:tc>
          <w:tcPr>
            <w:tcW w:w="9859" w:type="dxa"/>
            <w:gridSpan w:val="11"/>
          </w:tcPr>
          <w:p w14:paraId="5C56BABE" w14:textId="77777777" w:rsidR="0015232A" w:rsidRPr="006E4660" w:rsidRDefault="0015232A" w:rsidP="00AE6202">
            <w:pPr>
              <w:ind w:left="322" w:hanging="284"/>
              <w:rPr>
                <w:ins w:id="14435" w:author="PS" w:date="2018-11-25T16:46:00Z"/>
                <w:color w:val="000000"/>
                <w:shd w:val="clear" w:color="auto" w:fill="FFFFFF"/>
              </w:rPr>
            </w:pPr>
            <w:ins w:id="14436" w:author="PS" w:date="2018-11-25T16:46:00Z">
              <w:r w:rsidRPr="006E4660">
                <w:rPr>
                  <w:b/>
                  <w:color w:val="000000"/>
                  <w:shd w:val="clear" w:color="auto" w:fill="FFFFFF"/>
                </w:rPr>
                <w:t>Taraba, P. (75%),</w:t>
              </w:r>
              <w:r w:rsidRPr="006E4660">
                <w:rPr>
                  <w:color w:val="000000"/>
                  <w:shd w:val="clear" w:color="auto" w:fill="FFFFFF"/>
                </w:rPr>
                <w:t xml:space="preserve"> Hart, M. &amp; Pitrová, K. Risk management of projects in the Czech republic,</w:t>
              </w:r>
              <w:r w:rsidRPr="006E4660">
                <w:rPr>
                  <w:rStyle w:val="apple-converted-space"/>
                  <w:color w:val="000000"/>
                  <w:shd w:val="clear" w:color="auto" w:fill="FFFFFF"/>
                </w:rPr>
                <w:t> </w:t>
              </w:r>
              <w:r w:rsidRPr="006E4660">
                <w:rPr>
                  <w:i/>
                  <w:iCs/>
                  <w:color w:val="000000"/>
                </w:rPr>
                <w:t>Polish Journal of Management Studies,</w:t>
              </w:r>
              <w:r w:rsidRPr="006E4660">
                <w:rPr>
                  <w:rStyle w:val="apple-converted-space"/>
                  <w:i/>
                  <w:iCs/>
                  <w:color w:val="000000"/>
                </w:rPr>
                <w:t> </w:t>
              </w:r>
              <w:r w:rsidRPr="006E4660">
                <w:rPr>
                  <w:color w:val="000000"/>
                  <w:shd w:val="clear" w:color="auto" w:fill="FFFFFF"/>
                </w:rPr>
                <w:t>vol. 13, no. 1, pp. 181-191.</w:t>
              </w:r>
              <w:r>
                <w:rPr>
                  <w:color w:val="000000"/>
                  <w:shd w:val="clear" w:color="auto" w:fill="FFFFFF"/>
                </w:rPr>
                <w:t xml:space="preserve"> 2016</w:t>
              </w:r>
            </w:ins>
          </w:p>
          <w:p w14:paraId="0646EA7C" w14:textId="77777777" w:rsidR="0015232A" w:rsidRPr="006E4660" w:rsidRDefault="0015232A" w:rsidP="00AE6202">
            <w:pPr>
              <w:ind w:left="322" w:hanging="284"/>
              <w:jc w:val="both"/>
              <w:rPr>
                <w:ins w:id="14437" w:author="PS" w:date="2018-11-25T16:46:00Z"/>
              </w:rPr>
            </w:pPr>
            <w:ins w:id="14438" w:author="PS" w:date="2018-11-25T16:46:00Z">
              <w:r w:rsidRPr="006E4660">
                <w:t xml:space="preserve">Bartošíková, R., </w:t>
              </w:r>
              <w:r w:rsidRPr="006E4660">
                <w:rPr>
                  <w:b/>
                </w:rPr>
                <w:t>Taraba, P. (40%),</w:t>
              </w:r>
              <w:r w:rsidRPr="006E4660">
                <w:t xml:space="preserve"> Pitrová, K. Application of project management in public sector. </w:t>
              </w:r>
              <w:r>
                <w:rPr>
                  <w:i/>
                </w:rPr>
                <w:t>Economics and M</w:t>
              </w:r>
              <w:r w:rsidRPr="006E4660">
                <w:rPr>
                  <w:i/>
                </w:rPr>
                <w:t>anagement</w:t>
              </w:r>
              <w:r w:rsidRPr="006E4660">
                <w:t xml:space="preserve">, vol. </w:t>
              </w:r>
              <w:r>
                <w:t xml:space="preserve">7, </w:t>
              </w:r>
              <w:r w:rsidRPr="006E4660">
                <w:t xml:space="preserve">no. </w:t>
              </w:r>
              <w:r>
                <w:t xml:space="preserve">4, </w:t>
              </w:r>
              <w:r w:rsidRPr="006E4660">
                <w:t>pp.</w:t>
              </w:r>
              <w:r>
                <w:t xml:space="preserve"> 15-19. 2013</w:t>
              </w:r>
            </w:ins>
          </w:p>
          <w:p w14:paraId="699E5A41" w14:textId="77777777" w:rsidR="0015232A" w:rsidRPr="006E4660" w:rsidRDefault="0015232A" w:rsidP="00AE6202">
            <w:pPr>
              <w:ind w:left="322" w:hanging="284"/>
              <w:rPr>
                <w:ins w:id="14439" w:author="PS" w:date="2018-11-25T16:46:00Z"/>
                <w:color w:val="000000"/>
                <w:shd w:val="clear" w:color="auto" w:fill="FFFFFF"/>
              </w:rPr>
            </w:pPr>
            <w:ins w:id="14440" w:author="PS" w:date="2018-11-25T16:46:00Z">
              <w:r w:rsidRPr="006E4660">
                <w:rPr>
                  <w:b/>
                  <w:color w:val="000000"/>
                  <w:shd w:val="clear" w:color="auto" w:fill="FFFFFF"/>
                </w:rPr>
                <w:t>Taraba, P. (50%)</w:t>
              </w:r>
              <w:r w:rsidRPr="006E4660">
                <w:rPr>
                  <w:color w:val="000000"/>
                  <w:shd w:val="clear" w:color="auto" w:fill="FFFFFF"/>
                </w:rPr>
                <w:t>,</w:t>
              </w:r>
              <w:r>
                <w:rPr>
                  <w:color w:val="000000"/>
                  <w:shd w:val="clear" w:color="auto" w:fill="FFFFFF"/>
                </w:rPr>
                <w:t xml:space="preserve"> Hei</w:t>
              </w:r>
              <w:r w:rsidRPr="006E4660">
                <w:rPr>
                  <w:color w:val="000000"/>
                  <w:shd w:val="clear" w:color="auto" w:fill="FFFFFF"/>
                </w:rPr>
                <w:t>zová, R., Pitrová, K., Hart, M. &amp; Trojan, J. Project risks in enterprises in the Czech Republic,</w:t>
              </w:r>
              <w:r w:rsidRPr="006E4660">
                <w:rPr>
                  <w:rStyle w:val="apple-converted-space"/>
                  <w:color w:val="000000"/>
                  <w:shd w:val="clear" w:color="auto" w:fill="FFFFFF"/>
                </w:rPr>
                <w:t> </w:t>
              </w:r>
              <w:r w:rsidRPr="006E4660">
                <w:rPr>
                  <w:i/>
                  <w:iCs/>
                  <w:color w:val="000000"/>
                </w:rPr>
                <w:t>Proceedings of the 25th International Business Information Management Association Conference - Innovation Vision 2020: From Regional Development Sustainability to Global Economic Growth, IBIMA 2015</w:t>
              </w:r>
              <w:r w:rsidRPr="006E4660">
                <w:rPr>
                  <w:color w:val="000000"/>
                  <w:shd w:val="clear" w:color="auto" w:fill="FFFFFF"/>
                </w:rPr>
                <w:t>, pp. 814</w:t>
              </w:r>
              <w:r>
                <w:rPr>
                  <w:color w:val="000000"/>
                  <w:shd w:val="clear" w:color="auto" w:fill="FFFFFF"/>
                </w:rPr>
                <w:t>-821</w:t>
              </w:r>
              <w:r w:rsidRPr="006E4660">
                <w:rPr>
                  <w:color w:val="000000"/>
                  <w:shd w:val="clear" w:color="auto" w:fill="FFFFFF"/>
                </w:rPr>
                <w:t>.</w:t>
              </w:r>
              <w:r>
                <w:rPr>
                  <w:color w:val="000000"/>
                  <w:shd w:val="clear" w:color="auto" w:fill="FFFFFF"/>
                </w:rPr>
                <w:t xml:space="preserve"> 2015</w:t>
              </w:r>
            </w:ins>
          </w:p>
          <w:p w14:paraId="7AF96D31" w14:textId="77777777" w:rsidR="0015232A" w:rsidRPr="006E4660" w:rsidRDefault="0015232A" w:rsidP="00AE6202">
            <w:pPr>
              <w:ind w:left="322" w:hanging="284"/>
              <w:rPr>
                <w:ins w:id="14441" w:author="PS" w:date="2018-11-25T16:46:00Z"/>
                <w:color w:val="000000"/>
                <w:shd w:val="clear" w:color="auto" w:fill="FFFFFF"/>
              </w:rPr>
            </w:pPr>
            <w:ins w:id="14442" w:author="PS" w:date="2018-11-25T16:46:00Z">
              <w:r w:rsidRPr="006E4660">
                <w:rPr>
                  <w:b/>
                  <w:color w:val="000000"/>
                  <w:shd w:val="clear" w:color="auto" w:fill="FFFFFF"/>
                </w:rPr>
                <w:t>Taraba, P. (40%),</w:t>
              </w:r>
              <w:r w:rsidRPr="006E4660">
                <w:rPr>
                  <w:color w:val="000000"/>
                  <w:shd w:val="clear" w:color="auto" w:fill="FFFFFF"/>
                </w:rPr>
                <w:t xml:space="preserve"> Bartošíková, R. &amp; Biliková, J.</w:t>
              </w:r>
              <w:r>
                <w:rPr>
                  <w:color w:val="000000"/>
                  <w:shd w:val="clear" w:color="auto" w:fill="FFFFFF"/>
                </w:rPr>
                <w:t xml:space="preserve"> </w:t>
              </w:r>
              <w:r w:rsidRPr="006E4660">
                <w:rPr>
                  <w:color w:val="000000"/>
                  <w:shd w:val="clear" w:color="auto" w:fill="FFFFFF"/>
                </w:rPr>
                <w:t>Application of knowledge of corporate governance in the Czech Republic,</w:t>
              </w:r>
              <w:r w:rsidRPr="006E4660">
                <w:rPr>
                  <w:rStyle w:val="apple-converted-space"/>
                  <w:color w:val="000000"/>
                  <w:shd w:val="clear" w:color="auto" w:fill="FFFFFF"/>
                </w:rPr>
                <w:t> </w:t>
              </w:r>
              <w:r w:rsidRPr="006E4660">
                <w:rPr>
                  <w:i/>
                  <w:iCs/>
                  <w:color w:val="000000"/>
                </w:rPr>
                <w:t>Vision 2020: Sustainable Growth, Economic Development, and Global Competitiveness - Proceedings of the 23rd International Business Information Management Association Conference, IBIMA 2014</w:t>
              </w:r>
              <w:r w:rsidRPr="006E4660">
                <w:rPr>
                  <w:color w:val="000000"/>
                  <w:shd w:val="clear" w:color="auto" w:fill="FFFFFF"/>
                </w:rPr>
                <w:t>, pp. 1630</w:t>
              </w:r>
              <w:r>
                <w:rPr>
                  <w:color w:val="000000"/>
                  <w:shd w:val="clear" w:color="auto" w:fill="FFFFFF"/>
                </w:rPr>
                <w:t>-1642</w:t>
              </w:r>
              <w:r w:rsidRPr="006E4660">
                <w:rPr>
                  <w:color w:val="000000"/>
                  <w:shd w:val="clear" w:color="auto" w:fill="FFFFFF"/>
                </w:rPr>
                <w:t>.</w:t>
              </w:r>
              <w:r>
                <w:rPr>
                  <w:color w:val="000000"/>
                  <w:shd w:val="clear" w:color="auto" w:fill="FFFFFF"/>
                </w:rPr>
                <w:t xml:space="preserve"> 2014</w:t>
              </w:r>
            </w:ins>
          </w:p>
          <w:p w14:paraId="4DDEDB20" w14:textId="77777777" w:rsidR="0015232A" w:rsidRDefault="0015232A" w:rsidP="00AE6202">
            <w:pPr>
              <w:ind w:left="322" w:hanging="284"/>
              <w:rPr>
                <w:ins w:id="14443" w:author="PS" w:date="2018-11-25T16:46:00Z"/>
              </w:rPr>
            </w:pPr>
            <w:ins w:id="14444" w:author="PS" w:date="2018-11-25T16:46:00Z">
              <w:r w:rsidRPr="006E4660">
                <w:rPr>
                  <w:color w:val="000000"/>
                  <w:shd w:val="clear" w:color="auto" w:fill="FFFFFF"/>
                </w:rPr>
                <w:t xml:space="preserve">Bartošíková, R., Biliková, J. &amp; </w:t>
              </w:r>
              <w:r w:rsidRPr="006E4660">
                <w:rPr>
                  <w:b/>
                  <w:color w:val="000000"/>
                  <w:shd w:val="clear" w:color="auto" w:fill="FFFFFF"/>
                </w:rPr>
                <w:t>Taraba, P. (40%)</w:t>
              </w:r>
              <w:r>
                <w:rPr>
                  <w:color w:val="000000"/>
                  <w:shd w:val="clear" w:color="auto" w:fill="FFFFFF"/>
                </w:rPr>
                <w:t xml:space="preserve"> </w:t>
              </w:r>
              <w:r w:rsidRPr="006E4660">
                <w:rPr>
                  <w:color w:val="000000"/>
                  <w:shd w:val="clear" w:color="auto" w:fill="FFFFFF"/>
                </w:rPr>
                <w:t>Risk management in the business sector in the Czech Republic,</w:t>
              </w:r>
              <w:r w:rsidRPr="006E4660">
                <w:rPr>
                  <w:rStyle w:val="apple-converted-space"/>
                  <w:color w:val="000000"/>
                  <w:shd w:val="clear" w:color="auto" w:fill="FFFFFF"/>
                </w:rPr>
                <w:t> </w:t>
              </w:r>
              <w:r w:rsidRPr="006E4660">
                <w:rPr>
                  <w:i/>
                  <w:iCs/>
                  <w:color w:val="000000"/>
                </w:rPr>
                <w:t>Vision 2020: Sustainable Growth, Economic Development, and Global Competitiveness - Proceedings of the 23rd International Business Information Management Association Conference, IBIMA 2014</w:t>
              </w:r>
              <w:r w:rsidRPr="006E4660">
                <w:rPr>
                  <w:color w:val="000000"/>
                  <w:shd w:val="clear" w:color="auto" w:fill="FFFFFF"/>
                </w:rPr>
                <w:t>, pp. 1643</w:t>
              </w:r>
              <w:r>
                <w:rPr>
                  <w:color w:val="000000"/>
                  <w:shd w:val="clear" w:color="auto" w:fill="FFFFFF"/>
                </w:rPr>
                <w:t>-1650</w:t>
              </w:r>
              <w:r>
                <w:rPr>
                  <w:rFonts w:ascii="Verdana" w:hAnsi="Verdana"/>
                  <w:color w:val="000000"/>
                  <w:sz w:val="18"/>
                  <w:szCs w:val="18"/>
                  <w:shd w:val="clear" w:color="auto" w:fill="FFFFFF"/>
                </w:rPr>
                <w:t>. 2014</w:t>
              </w:r>
            </w:ins>
          </w:p>
          <w:p w14:paraId="79892ADF" w14:textId="77777777" w:rsidR="0015232A" w:rsidRPr="00756C41" w:rsidRDefault="0015232A" w:rsidP="00AE6202">
            <w:pPr>
              <w:rPr>
                <w:ins w:id="14445" w:author="PS" w:date="2018-11-25T16:46:00Z"/>
              </w:rPr>
            </w:pPr>
          </w:p>
        </w:tc>
      </w:tr>
      <w:tr w:rsidR="0015232A" w14:paraId="12CADFB7" w14:textId="77777777" w:rsidTr="00AE6202">
        <w:trPr>
          <w:trHeight w:val="218"/>
          <w:ins w:id="14446" w:author="PS" w:date="2018-11-25T16:46:00Z"/>
        </w:trPr>
        <w:tc>
          <w:tcPr>
            <w:tcW w:w="9859" w:type="dxa"/>
            <w:gridSpan w:val="11"/>
            <w:shd w:val="clear" w:color="auto" w:fill="F7CAAC"/>
          </w:tcPr>
          <w:p w14:paraId="62DEA773" w14:textId="77777777" w:rsidR="0015232A" w:rsidRDefault="0015232A" w:rsidP="00AE6202">
            <w:pPr>
              <w:rPr>
                <w:ins w:id="14447" w:author="PS" w:date="2018-11-25T16:46:00Z"/>
                <w:b/>
              </w:rPr>
            </w:pPr>
            <w:ins w:id="14448" w:author="PS" w:date="2018-11-25T16:46:00Z">
              <w:r>
                <w:rPr>
                  <w:b/>
                </w:rPr>
                <w:t>Působení v zahraničí</w:t>
              </w:r>
            </w:ins>
          </w:p>
        </w:tc>
      </w:tr>
      <w:tr w:rsidR="0015232A" w14:paraId="332F5134" w14:textId="77777777" w:rsidTr="00AE6202">
        <w:trPr>
          <w:trHeight w:val="328"/>
          <w:ins w:id="14449" w:author="PS" w:date="2018-11-25T16:46:00Z"/>
        </w:trPr>
        <w:tc>
          <w:tcPr>
            <w:tcW w:w="9859" w:type="dxa"/>
            <w:gridSpan w:val="11"/>
          </w:tcPr>
          <w:p w14:paraId="0BF52967" w14:textId="77777777" w:rsidR="0015232A" w:rsidRDefault="0015232A" w:rsidP="00AE6202">
            <w:pPr>
              <w:rPr>
                <w:ins w:id="14450" w:author="PS" w:date="2018-11-25T16:46:00Z"/>
                <w:b/>
              </w:rPr>
            </w:pPr>
            <w:ins w:id="14451" w:author="PS" w:date="2018-11-25T16:46:00Z">
              <w:r>
                <w:rPr>
                  <w:b/>
                </w:rPr>
                <w:t>Výukové pobyty v rámci programu ERASMUS a ERASMUS+</w:t>
              </w:r>
            </w:ins>
          </w:p>
          <w:p w14:paraId="5742178D" w14:textId="77777777" w:rsidR="0015232A" w:rsidRDefault="0015232A" w:rsidP="00AE6202">
            <w:pPr>
              <w:jc w:val="both"/>
              <w:rPr>
                <w:ins w:id="14452" w:author="PS" w:date="2018-11-25T16:46:00Z"/>
              </w:rPr>
            </w:pPr>
            <w:ins w:id="14453" w:author="PS" w:date="2018-11-25T16:46:00Z">
              <w:r w:rsidRPr="00BB407E">
                <w:t>3/2011 - Sofia Universi</w:t>
              </w:r>
              <w:r>
                <w:t>t</w:t>
              </w:r>
              <w:r w:rsidRPr="00BB407E">
                <w:t>y "St. Kliment Ohridski"</w:t>
              </w:r>
              <w:r>
                <w:t xml:space="preserve"> (BG)</w:t>
              </w:r>
            </w:ins>
          </w:p>
          <w:p w14:paraId="1D8E72D6" w14:textId="77777777" w:rsidR="0015232A" w:rsidRDefault="0015232A" w:rsidP="00AE6202">
            <w:pPr>
              <w:jc w:val="both"/>
              <w:rPr>
                <w:ins w:id="14454" w:author="PS" w:date="2018-11-25T16:46:00Z"/>
              </w:rPr>
            </w:pPr>
            <w:ins w:id="14455" w:author="PS" w:date="2018-11-25T16:46:00Z">
              <w:r>
                <w:t xml:space="preserve">3/2012 - </w:t>
              </w:r>
              <w:r w:rsidRPr="00BB407E">
                <w:t>Akademia Obrony Narodowej</w:t>
              </w:r>
              <w:r>
                <w:t xml:space="preserve"> – (PL)</w:t>
              </w:r>
            </w:ins>
          </w:p>
          <w:p w14:paraId="7CD843D2" w14:textId="77777777" w:rsidR="0015232A" w:rsidRDefault="0015232A" w:rsidP="00AE6202">
            <w:pPr>
              <w:jc w:val="both"/>
              <w:rPr>
                <w:ins w:id="14456" w:author="PS" w:date="2018-11-25T16:46:00Z"/>
              </w:rPr>
            </w:pPr>
            <w:ins w:id="14457" w:author="PS" w:date="2018-11-25T16:46:00Z">
              <w:r>
                <w:t xml:space="preserve">11/2012 - </w:t>
              </w:r>
              <w:r w:rsidRPr="002746D6">
                <w:t>University of Kavala</w:t>
              </w:r>
              <w:r>
                <w:t xml:space="preserve"> (GR)</w:t>
              </w:r>
            </w:ins>
          </w:p>
          <w:p w14:paraId="0FAEC574" w14:textId="77777777" w:rsidR="0015232A" w:rsidRDefault="0015232A" w:rsidP="00AE6202">
            <w:pPr>
              <w:jc w:val="both"/>
              <w:rPr>
                <w:ins w:id="14458" w:author="PS" w:date="2018-11-25T16:46:00Z"/>
              </w:rPr>
            </w:pPr>
            <w:ins w:id="14459" w:author="PS" w:date="2018-11-25T16:46:00Z">
              <w:r>
                <w:t xml:space="preserve">5/2014 - </w:t>
              </w:r>
              <w:r w:rsidRPr="002746D6">
                <w:t>University of Kavala</w:t>
              </w:r>
              <w:r>
                <w:t xml:space="preserve"> (GR)</w:t>
              </w:r>
            </w:ins>
          </w:p>
          <w:p w14:paraId="3ED9B7DA" w14:textId="77777777" w:rsidR="0015232A" w:rsidRDefault="0015232A" w:rsidP="00AE6202">
            <w:pPr>
              <w:jc w:val="both"/>
              <w:rPr>
                <w:ins w:id="14460" w:author="PS" w:date="2018-11-25T16:46:00Z"/>
              </w:rPr>
            </w:pPr>
            <w:ins w:id="14461" w:author="PS" w:date="2018-11-25T16:46:00Z">
              <w:r>
                <w:t xml:space="preserve">4/2015 - </w:t>
              </w:r>
              <w:r w:rsidRPr="003B379B">
                <w:t>European University Cyprus</w:t>
              </w:r>
              <w:r>
                <w:t xml:space="preserve"> (CY)</w:t>
              </w:r>
            </w:ins>
          </w:p>
          <w:p w14:paraId="416EEF53" w14:textId="77777777" w:rsidR="0015232A" w:rsidRDefault="0015232A" w:rsidP="00AE6202">
            <w:pPr>
              <w:jc w:val="both"/>
              <w:rPr>
                <w:ins w:id="14462" w:author="PS" w:date="2018-11-25T16:46:00Z"/>
              </w:rPr>
            </w:pPr>
            <w:ins w:id="14463" w:author="PS" w:date="2018-11-25T16:46:00Z">
              <w:r>
                <w:t xml:space="preserve">11/2015 - </w:t>
              </w:r>
              <w:r w:rsidRPr="00F72E66">
                <w:t>Silesian University of Technology</w:t>
              </w:r>
              <w:r>
                <w:t xml:space="preserve"> (PL)</w:t>
              </w:r>
            </w:ins>
          </w:p>
          <w:p w14:paraId="57E027C8" w14:textId="77777777" w:rsidR="0015232A" w:rsidRDefault="0015232A" w:rsidP="00AE6202">
            <w:pPr>
              <w:shd w:val="clear" w:color="auto" w:fill="FFFFFF"/>
              <w:ind w:right="-993"/>
              <w:rPr>
                <w:ins w:id="14464" w:author="PS" w:date="2018-11-25T16:46:00Z"/>
              </w:rPr>
            </w:pPr>
            <w:ins w:id="14465" w:author="PS" w:date="2018-11-25T16:46:00Z">
              <w:r>
                <w:t xml:space="preserve">4/2016 - </w:t>
              </w:r>
              <w:r w:rsidRPr="00F72E66">
                <w:t>University of Algarve</w:t>
              </w:r>
              <w:r>
                <w:t xml:space="preserve"> (PT)</w:t>
              </w:r>
            </w:ins>
          </w:p>
          <w:p w14:paraId="4D62FB52" w14:textId="77777777" w:rsidR="0015232A" w:rsidRDefault="0015232A" w:rsidP="00AE6202">
            <w:pPr>
              <w:rPr>
                <w:ins w:id="14466" w:author="PS" w:date="2018-11-25T16:46:00Z"/>
              </w:rPr>
            </w:pPr>
            <w:ins w:id="14467" w:author="PS" w:date="2018-11-25T16:46:00Z">
              <w:r w:rsidRPr="0082481A">
                <w:t>5/2017 - Vilnius Gediminas Technical University</w:t>
              </w:r>
              <w:r>
                <w:t xml:space="preserve"> (LT)</w:t>
              </w:r>
            </w:ins>
          </w:p>
          <w:p w14:paraId="6950668F" w14:textId="77777777" w:rsidR="0015232A" w:rsidRDefault="0015232A" w:rsidP="00AE6202">
            <w:pPr>
              <w:rPr>
                <w:ins w:id="14468" w:author="PS" w:date="2018-11-25T16:46:00Z"/>
              </w:rPr>
            </w:pPr>
            <w:ins w:id="14469" w:author="PS" w:date="2018-11-25T16:46:00Z">
              <w:r w:rsidRPr="0082481A">
                <w:t>9/2017 - Technical University of Varna (BG)</w:t>
              </w:r>
            </w:ins>
          </w:p>
          <w:p w14:paraId="4C7B59C2" w14:textId="77777777" w:rsidR="0015232A" w:rsidRDefault="0015232A" w:rsidP="00AE6202">
            <w:pPr>
              <w:rPr>
                <w:ins w:id="14470" w:author="PS" w:date="2018-11-25T16:46:00Z"/>
                <w:b/>
              </w:rPr>
            </w:pPr>
            <w:ins w:id="14471" w:author="PS" w:date="2018-11-25T16:46:00Z">
              <w:r>
                <w:t xml:space="preserve">2/2018 - </w:t>
              </w:r>
              <w:r w:rsidRPr="002C0658">
                <w:t>School of Technology and Management of Beja</w:t>
              </w:r>
              <w:r>
                <w:t xml:space="preserve"> (PT)</w:t>
              </w:r>
            </w:ins>
          </w:p>
        </w:tc>
      </w:tr>
      <w:tr w:rsidR="0015232A" w14:paraId="5ED05128" w14:textId="77777777" w:rsidTr="00AE6202">
        <w:trPr>
          <w:cantSplit/>
          <w:trHeight w:val="470"/>
          <w:ins w:id="14472" w:author="PS" w:date="2018-11-25T16:46:00Z"/>
        </w:trPr>
        <w:tc>
          <w:tcPr>
            <w:tcW w:w="2518" w:type="dxa"/>
            <w:shd w:val="clear" w:color="auto" w:fill="F7CAAC"/>
          </w:tcPr>
          <w:p w14:paraId="394AF6AE" w14:textId="77777777" w:rsidR="0015232A" w:rsidRDefault="0015232A" w:rsidP="00AE6202">
            <w:pPr>
              <w:jc w:val="both"/>
              <w:rPr>
                <w:ins w:id="14473" w:author="PS" w:date="2018-11-25T16:46:00Z"/>
                <w:b/>
              </w:rPr>
            </w:pPr>
            <w:ins w:id="14474" w:author="PS" w:date="2018-11-25T16:46:00Z">
              <w:r>
                <w:rPr>
                  <w:b/>
                </w:rPr>
                <w:t xml:space="preserve">Podpis </w:t>
              </w:r>
            </w:ins>
          </w:p>
        </w:tc>
        <w:tc>
          <w:tcPr>
            <w:tcW w:w="4536" w:type="dxa"/>
            <w:gridSpan w:val="5"/>
          </w:tcPr>
          <w:p w14:paraId="0BE6534C" w14:textId="77777777" w:rsidR="0015232A" w:rsidRDefault="0015232A" w:rsidP="00AE6202">
            <w:pPr>
              <w:jc w:val="both"/>
              <w:rPr>
                <w:ins w:id="14475" w:author="PS" w:date="2018-11-25T16:46:00Z"/>
              </w:rPr>
            </w:pPr>
          </w:p>
        </w:tc>
        <w:tc>
          <w:tcPr>
            <w:tcW w:w="786" w:type="dxa"/>
            <w:gridSpan w:val="2"/>
            <w:shd w:val="clear" w:color="auto" w:fill="F7CAAC"/>
          </w:tcPr>
          <w:p w14:paraId="1E16352C" w14:textId="77777777" w:rsidR="0015232A" w:rsidRDefault="0015232A" w:rsidP="00AE6202">
            <w:pPr>
              <w:jc w:val="both"/>
              <w:rPr>
                <w:ins w:id="14476" w:author="PS" w:date="2018-11-25T16:46:00Z"/>
              </w:rPr>
            </w:pPr>
            <w:ins w:id="14477" w:author="PS" w:date="2018-11-25T16:46:00Z">
              <w:r>
                <w:rPr>
                  <w:b/>
                </w:rPr>
                <w:t>datum</w:t>
              </w:r>
            </w:ins>
          </w:p>
        </w:tc>
        <w:tc>
          <w:tcPr>
            <w:tcW w:w="2019" w:type="dxa"/>
            <w:gridSpan w:val="3"/>
          </w:tcPr>
          <w:p w14:paraId="5502930E" w14:textId="77777777" w:rsidR="0015232A" w:rsidRDefault="0015232A" w:rsidP="00AE6202">
            <w:pPr>
              <w:jc w:val="both"/>
              <w:rPr>
                <w:ins w:id="14478" w:author="PS" w:date="2018-11-25T16:46:00Z"/>
              </w:rPr>
            </w:pPr>
            <w:ins w:id="14479" w:author="PS" w:date="2018-11-25T16:46:00Z">
              <w:r>
                <w:t>23. dubna 2018</w:t>
              </w:r>
            </w:ins>
          </w:p>
        </w:tc>
      </w:tr>
    </w:tbl>
    <w:p w14:paraId="78C659E6" w14:textId="77777777" w:rsidR="0015232A" w:rsidRDefault="0015232A" w:rsidP="0015232A">
      <w:pPr>
        <w:rPr>
          <w:ins w:id="14480" w:author="PS" w:date="2018-11-25T16:46:00Z"/>
        </w:rPr>
      </w:pPr>
    </w:p>
    <w:p w14:paraId="33E4D7A9" w14:textId="77777777" w:rsidR="00E05AA8" w:rsidRDefault="00E05AA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05AA8" w14:paraId="39E51BAE" w14:textId="77777777" w:rsidTr="00495DC8">
        <w:tc>
          <w:tcPr>
            <w:tcW w:w="9859" w:type="dxa"/>
            <w:gridSpan w:val="11"/>
            <w:tcBorders>
              <w:bottom w:val="double" w:sz="4" w:space="0" w:color="auto"/>
            </w:tcBorders>
            <w:shd w:val="clear" w:color="auto" w:fill="BDD6EE"/>
          </w:tcPr>
          <w:p w14:paraId="6D323340" w14:textId="77777777" w:rsidR="00E05AA8" w:rsidRDefault="00E05AA8" w:rsidP="00495DC8">
            <w:pPr>
              <w:jc w:val="both"/>
              <w:rPr>
                <w:b/>
                <w:sz w:val="28"/>
              </w:rPr>
            </w:pPr>
            <w:r>
              <w:rPr>
                <w:b/>
                <w:sz w:val="28"/>
              </w:rPr>
              <w:t>C-I – Personální zabezpečení</w:t>
            </w:r>
          </w:p>
        </w:tc>
      </w:tr>
      <w:tr w:rsidR="00E05AA8" w14:paraId="6392B025" w14:textId="77777777" w:rsidTr="00495DC8">
        <w:tc>
          <w:tcPr>
            <w:tcW w:w="2518" w:type="dxa"/>
            <w:tcBorders>
              <w:top w:val="double" w:sz="4" w:space="0" w:color="auto"/>
            </w:tcBorders>
            <w:shd w:val="clear" w:color="auto" w:fill="F7CAAC"/>
          </w:tcPr>
          <w:p w14:paraId="2563BEC0" w14:textId="77777777" w:rsidR="00E05AA8" w:rsidRDefault="00E05AA8" w:rsidP="00495DC8">
            <w:pPr>
              <w:jc w:val="both"/>
              <w:rPr>
                <w:b/>
              </w:rPr>
            </w:pPr>
            <w:r>
              <w:rPr>
                <w:b/>
              </w:rPr>
              <w:t>Vysoká škola</w:t>
            </w:r>
          </w:p>
        </w:tc>
        <w:tc>
          <w:tcPr>
            <w:tcW w:w="7341" w:type="dxa"/>
            <w:gridSpan w:val="10"/>
          </w:tcPr>
          <w:p w14:paraId="7E998BBC" w14:textId="77777777" w:rsidR="00E05AA8" w:rsidRDefault="00E05AA8" w:rsidP="00495DC8">
            <w:pPr>
              <w:jc w:val="both"/>
            </w:pPr>
            <w:r>
              <w:t>Universita Tomáše Bati ve Zlíně</w:t>
            </w:r>
          </w:p>
        </w:tc>
      </w:tr>
      <w:tr w:rsidR="00E05AA8" w14:paraId="73486B8F" w14:textId="77777777" w:rsidTr="00495DC8">
        <w:tc>
          <w:tcPr>
            <w:tcW w:w="2518" w:type="dxa"/>
            <w:shd w:val="clear" w:color="auto" w:fill="F7CAAC"/>
          </w:tcPr>
          <w:p w14:paraId="0D7C573B" w14:textId="77777777" w:rsidR="00E05AA8" w:rsidRDefault="00E05AA8" w:rsidP="00495DC8">
            <w:pPr>
              <w:jc w:val="both"/>
              <w:rPr>
                <w:b/>
              </w:rPr>
            </w:pPr>
            <w:r>
              <w:rPr>
                <w:b/>
              </w:rPr>
              <w:t>Součást vysoké školy</w:t>
            </w:r>
          </w:p>
        </w:tc>
        <w:tc>
          <w:tcPr>
            <w:tcW w:w="7341" w:type="dxa"/>
            <w:gridSpan w:val="10"/>
          </w:tcPr>
          <w:p w14:paraId="762B3976" w14:textId="77777777" w:rsidR="00E05AA8" w:rsidRDefault="00E05AA8" w:rsidP="00495DC8">
            <w:pPr>
              <w:jc w:val="both"/>
            </w:pPr>
            <w:r>
              <w:t xml:space="preserve">Fakulta logistiky a krizového řízení </w:t>
            </w:r>
          </w:p>
        </w:tc>
      </w:tr>
      <w:tr w:rsidR="00E05AA8" w14:paraId="2FB3DDFE" w14:textId="77777777" w:rsidTr="00495DC8">
        <w:tc>
          <w:tcPr>
            <w:tcW w:w="2518" w:type="dxa"/>
            <w:shd w:val="clear" w:color="auto" w:fill="F7CAAC"/>
          </w:tcPr>
          <w:p w14:paraId="3C534B5B" w14:textId="77777777" w:rsidR="00E05AA8" w:rsidRDefault="00E05AA8" w:rsidP="00495DC8">
            <w:pPr>
              <w:jc w:val="both"/>
              <w:rPr>
                <w:b/>
              </w:rPr>
            </w:pPr>
            <w:r>
              <w:rPr>
                <w:b/>
              </w:rPr>
              <w:t>Název studijního programu</w:t>
            </w:r>
          </w:p>
        </w:tc>
        <w:tc>
          <w:tcPr>
            <w:tcW w:w="7341" w:type="dxa"/>
            <w:gridSpan w:val="10"/>
          </w:tcPr>
          <w:p w14:paraId="627EA604" w14:textId="77777777" w:rsidR="00E05AA8" w:rsidRDefault="00E05AA8" w:rsidP="00495DC8">
            <w:pPr>
              <w:jc w:val="both"/>
            </w:pPr>
            <w:r>
              <w:t>Environmentální bezpečnost</w:t>
            </w:r>
          </w:p>
        </w:tc>
      </w:tr>
      <w:tr w:rsidR="00E05AA8" w14:paraId="45B114C1" w14:textId="77777777" w:rsidTr="00495DC8">
        <w:tc>
          <w:tcPr>
            <w:tcW w:w="2518" w:type="dxa"/>
            <w:shd w:val="clear" w:color="auto" w:fill="F7CAAC"/>
          </w:tcPr>
          <w:p w14:paraId="22581A63" w14:textId="77777777" w:rsidR="00E05AA8" w:rsidRDefault="00E05AA8" w:rsidP="00495DC8">
            <w:pPr>
              <w:jc w:val="both"/>
              <w:rPr>
                <w:b/>
              </w:rPr>
            </w:pPr>
            <w:r>
              <w:rPr>
                <w:b/>
              </w:rPr>
              <w:t>Jméno a příjmení</w:t>
            </w:r>
          </w:p>
        </w:tc>
        <w:tc>
          <w:tcPr>
            <w:tcW w:w="4536" w:type="dxa"/>
            <w:gridSpan w:val="5"/>
          </w:tcPr>
          <w:p w14:paraId="28F91BE3" w14:textId="77777777" w:rsidR="00E05AA8" w:rsidRPr="008761D8" w:rsidRDefault="00E05AA8" w:rsidP="00495DC8">
            <w:pPr>
              <w:jc w:val="both"/>
              <w:rPr>
                <w:b/>
              </w:rPr>
            </w:pPr>
            <w:r w:rsidRPr="008761D8">
              <w:rPr>
                <w:b/>
              </w:rPr>
              <w:t>Marek Tomaštík</w:t>
            </w:r>
          </w:p>
        </w:tc>
        <w:tc>
          <w:tcPr>
            <w:tcW w:w="709" w:type="dxa"/>
            <w:shd w:val="clear" w:color="auto" w:fill="F7CAAC"/>
          </w:tcPr>
          <w:p w14:paraId="77AF97B9" w14:textId="77777777" w:rsidR="00E05AA8" w:rsidRDefault="00E05AA8" w:rsidP="00495DC8">
            <w:pPr>
              <w:jc w:val="both"/>
              <w:rPr>
                <w:b/>
              </w:rPr>
            </w:pPr>
            <w:r>
              <w:rPr>
                <w:b/>
              </w:rPr>
              <w:t>Tituly</w:t>
            </w:r>
          </w:p>
        </w:tc>
        <w:tc>
          <w:tcPr>
            <w:tcW w:w="2096" w:type="dxa"/>
            <w:gridSpan w:val="4"/>
          </w:tcPr>
          <w:p w14:paraId="265C8041" w14:textId="77777777" w:rsidR="00E05AA8" w:rsidRDefault="00E05AA8" w:rsidP="00495DC8">
            <w:pPr>
              <w:jc w:val="both"/>
            </w:pPr>
            <w:r>
              <w:t>Mgr., Ph.D.</w:t>
            </w:r>
          </w:p>
        </w:tc>
      </w:tr>
      <w:tr w:rsidR="00E05AA8" w14:paraId="3D96E747" w14:textId="77777777" w:rsidTr="00495DC8">
        <w:tc>
          <w:tcPr>
            <w:tcW w:w="2518" w:type="dxa"/>
            <w:shd w:val="clear" w:color="auto" w:fill="F7CAAC"/>
          </w:tcPr>
          <w:p w14:paraId="35761378" w14:textId="77777777" w:rsidR="00E05AA8" w:rsidRDefault="00E05AA8" w:rsidP="00495DC8">
            <w:pPr>
              <w:jc w:val="both"/>
              <w:rPr>
                <w:b/>
              </w:rPr>
            </w:pPr>
            <w:r>
              <w:rPr>
                <w:b/>
              </w:rPr>
              <w:t>Rok narození</w:t>
            </w:r>
          </w:p>
        </w:tc>
        <w:tc>
          <w:tcPr>
            <w:tcW w:w="829" w:type="dxa"/>
          </w:tcPr>
          <w:p w14:paraId="0DD5B6E4" w14:textId="77777777" w:rsidR="00E05AA8" w:rsidRDefault="00E05AA8" w:rsidP="00495DC8">
            <w:pPr>
              <w:jc w:val="both"/>
            </w:pPr>
            <w:r>
              <w:t>1973</w:t>
            </w:r>
          </w:p>
        </w:tc>
        <w:tc>
          <w:tcPr>
            <w:tcW w:w="1721" w:type="dxa"/>
            <w:shd w:val="clear" w:color="auto" w:fill="F7CAAC"/>
          </w:tcPr>
          <w:p w14:paraId="5AD60991" w14:textId="77777777" w:rsidR="00E05AA8" w:rsidRDefault="00E05AA8" w:rsidP="00495DC8">
            <w:pPr>
              <w:jc w:val="both"/>
              <w:rPr>
                <w:b/>
              </w:rPr>
            </w:pPr>
            <w:r>
              <w:rPr>
                <w:b/>
              </w:rPr>
              <w:t>typ vztahu k VŠ</w:t>
            </w:r>
          </w:p>
        </w:tc>
        <w:tc>
          <w:tcPr>
            <w:tcW w:w="992" w:type="dxa"/>
            <w:gridSpan w:val="2"/>
          </w:tcPr>
          <w:p w14:paraId="6039D71E" w14:textId="38E3DE69" w:rsidR="00E05AA8" w:rsidRPr="00174C6F" w:rsidRDefault="00E05AA8" w:rsidP="00495DC8">
            <w:pPr>
              <w:jc w:val="both"/>
              <w:rPr>
                <w:i/>
              </w:rPr>
            </w:pPr>
            <w:r w:rsidRPr="00174C6F">
              <w:rPr>
                <w:i/>
              </w:rPr>
              <w:t>pp.</w:t>
            </w:r>
          </w:p>
        </w:tc>
        <w:tc>
          <w:tcPr>
            <w:tcW w:w="994" w:type="dxa"/>
            <w:shd w:val="clear" w:color="auto" w:fill="F7CAAC"/>
          </w:tcPr>
          <w:p w14:paraId="25FE72C4" w14:textId="77777777" w:rsidR="00E05AA8" w:rsidRDefault="00E05AA8" w:rsidP="00495DC8">
            <w:pPr>
              <w:jc w:val="both"/>
              <w:rPr>
                <w:b/>
              </w:rPr>
            </w:pPr>
            <w:r>
              <w:rPr>
                <w:b/>
              </w:rPr>
              <w:t>rozsah</w:t>
            </w:r>
          </w:p>
        </w:tc>
        <w:tc>
          <w:tcPr>
            <w:tcW w:w="709" w:type="dxa"/>
          </w:tcPr>
          <w:p w14:paraId="2D858D04" w14:textId="77777777" w:rsidR="00E05AA8" w:rsidRDefault="00E05AA8" w:rsidP="00495DC8">
            <w:pPr>
              <w:jc w:val="both"/>
            </w:pPr>
            <w:r>
              <w:t>40</w:t>
            </w:r>
          </w:p>
        </w:tc>
        <w:tc>
          <w:tcPr>
            <w:tcW w:w="709" w:type="dxa"/>
            <w:gridSpan w:val="2"/>
            <w:shd w:val="clear" w:color="auto" w:fill="F7CAAC"/>
          </w:tcPr>
          <w:p w14:paraId="777F94B0" w14:textId="77777777" w:rsidR="00E05AA8" w:rsidRDefault="00E05AA8" w:rsidP="00495DC8">
            <w:pPr>
              <w:jc w:val="both"/>
              <w:rPr>
                <w:b/>
              </w:rPr>
            </w:pPr>
            <w:r>
              <w:rPr>
                <w:b/>
              </w:rPr>
              <w:t>do kdy</w:t>
            </w:r>
          </w:p>
        </w:tc>
        <w:tc>
          <w:tcPr>
            <w:tcW w:w="1387" w:type="dxa"/>
            <w:gridSpan w:val="2"/>
          </w:tcPr>
          <w:p w14:paraId="747813A7" w14:textId="77777777" w:rsidR="00E05AA8" w:rsidRDefault="00E05AA8" w:rsidP="00495DC8">
            <w:pPr>
              <w:jc w:val="both"/>
            </w:pPr>
            <w:r>
              <w:t>N</w:t>
            </w:r>
          </w:p>
        </w:tc>
      </w:tr>
      <w:tr w:rsidR="00E05AA8" w14:paraId="4EEDB07E" w14:textId="77777777" w:rsidTr="00495DC8">
        <w:tc>
          <w:tcPr>
            <w:tcW w:w="5068" w:type="dxa"/>
            <w:gridSpan w:val="3"/>
            <w:shd w:val="clear" w:color="auto" w:fill="F7CAAC"/>
          </w:tcPr>
          <w:p w14:paraId="61336123" w14:textId="77777777" w:rsidR="00E05AA8" w:rsidRDefault="00E05AA8" w:rsidP="00495DC8">
            <w:pPr>
              <w:jc w:val="both"/>
              <w:rPr>
                <w:b/>
              </w:rPr>
            </w:pPr>
            <w:r>
              <w:rPr>
                <w:b/>
              </w:rPr>
              <w:t>Typ vztahu na součásti VŠ, která uskutečňuje st. program</w:t>
            </w:r>
          </w:p>
        </w:tc>
        <w:tc>
          <w:tcPr>
            <w:tcW w:w="992" w:type="dxa"/>
            <w:gridSpan w:val="2"/>
          </w:tcPr>
          <w:p w14:paraId="0B226D76" w14:textId="55A124A7" w:rsidR="00E05AA8" w:rsidRPr="00174C6F" w:rsidRDefault="00E05AA8" w:rsidP="00495DC8">
            <w:pPr>
              <w:jc w:val="both"/>
              <w:rPr>
                <w:i/>
              </w:rPr>
            </w:pPr>
            <w:r w:rsidRPr="00174C6F">
              <w:rPr>
                <w:i/>
              </w:rPr>
              <w:t>pp.</w:t>
            </w:r>
          </w:p>
        </w:tc>
        <w:tc>
          <w:tcPr>
            <w:tcW w:w="994" w:type="dxa"/>
            <w:shd w:val="clear" w:color="auto" w:fill="F7CAAC"/>
          </w:tcPr>
          <w:p w14:paraId="42CDF101" w14:textId="77777777" w:rsidR="00E05AA8" w:rsidRDefault="00E05AA8" w:rsidP="00495DC8">
            <w:pPr>
              <w:jc w:val="both"/>
              <w:rPr>
                <w:b/>
              </w:rPr>
            </w:pPr>
            <w:r>
              <w:rPr>
                <w:b/>
              </w:rPr>
              <w:t>rozsah</w:t>
            </w:r>
          </w:p>
        </w:tc>
        <w:tc>
          <w:tcPr>
            <w:tcW w:w="709" w:type="dxa"/>
          </w:tcPr>
          <w:p w14:paraId="71A3827C" w14:textId="77777777" w:rsidR="00E05AA8" w:rsidRDefault="00E05AA8" w:rsidP="00495DC8">
            <w:pPr>
              <w:jc w:val="both"/>
            </w:pPr>
            <w:r>
              <w:t>40</w:t>
            </w:r>
          </w:p>
        </w:tc>
        <w:tc>
          <w:tcPr>
            <w:tcW w:w="709" w:type="dxa"/>
            <w:gridSpan w:val="2"/>
            <w:shd w:val="clear" w:color="auto" w:fill="F7CAAC"/>
          </w:tcPr>
          <w:p w14:paraId="28D1C80F" w14:textId="77777777" w:rsidR="00E05AA8" w:rsidRDefault="00E05AA8" w:rsidP="00495DC8">
            <w:pPr>
              <w:jc w:val="both"/>
              <w:rPr>
                <w:b/>
              </w:rPr>
            </w:pPr>
            <w:r>
              <w:rPr>
                <w:b/>
              </w:rPr>
              <w:t>do kdy</w:t>
            </w:r>
          </w:p>
        </w:tc>
        <w:tc>
          <w:tcPr>
            <w:tcW w:w="1387" w:type="dxa"/>
            <w:gridSpan w:val="2"/>
          </w:tcPr>
          <w:p w14:paraId="12F4A86A" w14:textId="77777777" w:rsidR="00E05AA8" w:rsidRDefault="00E05AA8" w:rsidP="00495DC8">
            <w:pPr>
              <w:jc w:val="both"/>
            </w:pPr>
            <w:r>
              <w:t>N</w:t>
            </w:r>
          </w:p>
        </w:tc>
      </w:tr>
      <w:tr w:rsidR="00E05AA8" w14:paraId="6D9279A6" w14:textId="77777777" w:rsidTr="00495DC8">
        <w:tc>
          <w:tcPr>
            <w:tcW w:w="6060" w:type="dxa"/>
            <w:gridSpan w:val="5"/>
            <w:shd w:val="clear" w:color="auto" w:fill="F7CAAC"/>
          </w:tcPr>
          <w:p w14:paraId="0F989E47" w14:textId="77777777" w:rsidR="00E05AA8" w:rsidRDefault="00E05AA8" w:rsidP="00495DC8">
            <w:pPr>
              <w:jc w:val="both"/>
            </w:pPr>
            <w:r>
              <w:rPr>
                <w:b/>
              </w:rPr>
              <w:t>Další současná působení jako akademický pracovník na jiných VŠ</w:t>
            </w:r>
          </w:p>
        </w:tc>
        <w:tc>
          <w:tcPr>
            <w:tcW w:w="1703" w:type="dxa"/>
            <w:gridSpan w:val="2"/>
            <w:shd w:val="clear" w:color="auto" w:fill="F7CAAC"/>
          </w:tcPr>
          <w:p w14:paraId="6CFCCEB9" w14:textId="77777777" w:rsidR="00E05AA8" w:rsidRDefault="00E05AA8" w:rsidP="00495DC8">
            <w:pPr>
              <w:jc w:val="both"/>
              <w:rPr>
                <w:b/>
              </w:rPr>
            </w:pPr>
            <w:r>
              <w:rPr>
                <w:b/>
              </w:rPr>
              <w:t>typ prac. vztahu</w:t>
            </w:r>
          </w:p>
        </w:tc>
        <w:tc>
          <w:tcPr>
            <w:tcW w:w="2096" w:type="dxa"/>
            <w:gridSpan w:val="4"/>
            <w:shd w:val="clear" w:color="auto" w:fill="F7CAAC"/>
          </w:tcPr>
          <w:p w14:paraId="3993939B" w14:textId="77777777" w:rsidR="00E05AA8" w:rsidRDefault="00E05AA8" w:rsidP="00495DC8">
            <w:pPr>
              <w:jc w:val="both"/>
              <w:rPr>
                <w:b/>
              </w:rPr>
            </w:pPr>
            <w:r>
              <w:rPr>
                <w:b/>
              </w:rPr>
              <w:t>rozsah</w:t>
            </w:r>
          </w:p>
        </w:tc>
      </w:tr>
      <w:tr w:rsidR="00E05AA8" w14:paraId="6433231F" w14:textId="77777777" w:rsidTr="00495DC8">
        <w:tc>
          <w:tcPr>
            <w:tcW w:w="6060" w:type="dxa"/>
            <w:gridSpan w:val="5"/>
          </w:tcPr>
          <w:p w14:paraId="2751B511" w14:textId="77777777" w:rsidR="00E05AA8" w:rsidRDefault="00E05AA8" w:rsidP="00495DC8">
            <w:pPr>
              <w:jc w:val="both"/>
            </w:pPr>
            <w:r>
              <w:t>---</w:t>
            </w:r>
          </w:p>
        </w:tc>
        <w:tc>
          <w:tcPr>
            <w:tcW w:w="1703" w:type="dxa"/>
            <w:gridSpan w:val="2"/>
          </w:tcPr>
          <w:p w14:paraId="049C060D" w14:textId="77777777" w:rsidR="00E05AA8" w:rsidRDefault="00E05AA8" w:rsidP="00495DC8">
            <w:pPr>
              <w:jc w:val="both"/>
            </w:pPr>
          </w:p>
        </w:tc>
        <w:tc>
          <w:tcPr>
            <w:tcW w:w="2096" w:type="dxa"/>
            <w:gridSpan w:val="4"/>
          </w:tcPr>
          <w:p w14:paraId="70A0CF07" w14:textId="77777777" w:rsidR="00E05AA8" w:rsidRDefault="00E05AA8" w:rsidP="00495DC8">
            <w:pPr>
              <w:jc w:val="both"/>
            </w:pPr>
          </w:p>
        </w:tc>
      </w:tr>
      <w:tr w:rsidR="00E05AA8" w14:paraId="6B7C23E0" w14:textId="77777777" w:rsidTr="00495DC8">
        <w:tc>
          <w:tcPr>
            <w:tcW w:w="6060" w:type="dxa"/>
            <w:gridSpan w:val="5"/>
          </w:tcPr>
          <w:p w14:paraId="18D7458A" w14:textId="77777777" w:rsidR="00E05AA8" w:rsidRDefault="00E05AA8" w:rsidP="00495DC8">
            <w:pPr>
              <w:jc w:val="both"/>
            </w:pPr>
          </w:p>
        </w:tc>
        <w:tc>
          <w:tcPr>
            <w:tcW w:w="1703" w:type="dxa"/>
            <w:gridSpan w:val="2"/>
          </w:tcPr>
          <w:p w14:paraId="15937A7B" w14:textId="77777777" w:rsidR="00E05AA8" w:rsidRDefault="00E05AA8" w:rsidP="00495DC8">
            <w:pPr>
              <w:jc w:val="both"/>
            </w:pPr>
          </w:p>
        </w:tc>
        <w:tc>
          <w:tcPr>
            <w:tcW w:w="2096" w:type="dxa"/>
            <w:gridSpan w:val="4"/>
          </w:tcPr>
          <w:p w14:paraId="55CE6EC3" w14:textId="77777777" w:rsidR="00E05AA8" w:rsidRDefault="00E05AA8" w:rsidP="00495DC8">
            <w:pPr>
              <w:jc w:val="both"/>
            </w:pPr>
          </w:p>
        </w:tc>
      </w:tr>
      <w:tr w:rsidR="00E05AA8" w14:paraId="592D3396" w14:textId="77777777" w:rsidTr="00495DC8">
        <w:tc>
          <w:tcPr>
            <w:tcW w:w="6060" w:type="dxa"/>
            <w:gridSpan w:val="5"/>
          </w:tcPr>
          <w:p w14:paraId="14793DF1" w14:textId="77777777" w:rsidR="00E05AA8" w:rsidRDefault="00E05AA8" w:rsidP="00495DC8">
            <w:pPr>
              <w:jc w:val="both"/>
            </w:pPr>
          </w:p>
        </w:tc>
        <w:tc>
          <w:tcPr>
            <w:tcW w:w="1703" w:type="dxa"/>
            <w:gridSpan w:val="2"/>
          </w:tcPr>
          <w:p w14:paraId="0A49F9E1" w14:textId="77777777" w:rsidR="00E05AA8" w:rsidRDefault="00E05AA8" w:rsidP="00495DC8">
            <w:pPr>
              <w:jc w:val="both"/>
            </w:pPr>
          </w:p>
        </w:tc>
        <w:tc>
          <w:tcPr>
            <w:tcW w:w="2096" w:type="dxa"/>
            <w:gridSpan w:val="4"/>
          </w:tcPr>
          <w:p w14:paraId="5303F079" w14:textId="77777777" w:rsidR="00E05AA8" w:rsidRDefault="00E05AA8" w:rsidP="00495DC8">
            <w:pPr>
              <w:jc w:val="both"/>
            </w:pPr>
          </w:p>
        </w:tc>
      </w:tr>
      <w:tr w:rsidR="00E05AA8" w14:paraId="4BABA29F" w14:textId="77777777" w:rsidTr="00495DC8">
        <w:tc>
          <w:tcPr>
            <w:tcW w:w="6060" w:type="dxa"/>
            <w:gridSpan w:val="5"/>
          </w:tcPr>
          <w:p w14:paraId="3620F555" w14:textId="77777777" w:rsidR="00E05AA8" w:rsidRDefault="00E05AA8" w:rsidP="00495DC8">
            <w:pPr>
              <w:jc w:val="both"/>
            </w:pPr>
          </w:p>
        </w:tc>
        <w:tc>
          <w:tcPr>
            <w:tcW w:w="1703" w:type="dxa"/>
            <w:gridSpan w:val="2"/>
          </w:tcPr>
          <w:p w14:paraId="297090AD" w14:textId="77777777" w:rsidR="00E05AA8" w:rsidRDefault="00E05AA8" w:rsidP="00495DC8">
            <w:pPr>
              <w:jc w:val="both"/>
            </w:pPr>
          </w:p>
        </w:tc>
        <w:tc>
          <w:tcPr>
            <w:tcW w:w="2096" w:type="dxa"/>
            <w:gridSpan w:val="4"/>
          </w:tcPr>
          <w:p w14:paraId="5E6B0BAC" w14:textId="77777777" w:rsidR="00E05AA8" w:rsidRDefault="00E05AA8" w:rsidP="00495DC8">
            <w:pPr>
              <w:jc w:val="both"/>
            </w:pPr>
          </w:p>
        </w:tc>
      </w:tr>
      <w:tr w:rsidR="00E05AA8" w14:paraId="663C1F3B" w14:textId="77777777" w:rsidTr="00495DC8">
        <w:tc>
          <w:tcPr>
            <w:tcW w:w="9859" w:type="dxa"/>
            <w:gridSpan w:val="11"/>
            <w:shd w:val="clear" w:color="auto" w:fill="F7CAAC"/>
          </w:tcPr>
          <w:p w14:paraId="128A7F23" w14:textId="77777777" w:rsidR="00E05AA8" w:rsidRDefault="00E05AA8" w:rsidP="00495DC8">
            <w:pPr>
              <w:jc w:val="both"/>
            </w:pPr>
            <w:r>
              <w:rPr>
                <w:b/>
              </w:rPr>
              <w:t>Předměty příslušného studijního programu a způsob zapojení do jejich výuky, příp. další zapojení do uskutečňování studijního programu</w:t>
            </w:r>
          </w:p>
        </w:tc>
      </w:tr>
      <w:tr w:rsidR="00E05AA8" w14:paraId="433CE8BA" w14:textId="77777777" w:rsidTr="00495DC8">
        <w:trPr>
          <w:trHeight w:val="1118"/>
        </w:trPr>
        <w:tc>
          <w:tcPr>
            <w:tcW w:w="9859" w:type="dxa"/>
            <w:gridSpan w:val="11"/>
            <w:tcBorders>
              <w:top w:val="nil"/>
            </w:tcBorders>
          </w:tcPr>
          <w:p w14:paraId="2B86F925" w14:textId="77777777" w:rsidR="00E05AA8" w:rsidRDefault="00E05AA8" w:rsidP="00495DC8">
            <w:pPr>
              <w:jc w:val="both"/>
            </w:pPr>
            <w:r>
              <w:t>Krizový management a bezpečnostní systém ČR – garant, přednášející, cvičící</w:t>
            </w:r>
          </w:p>
          <w:p w14:paraId="7410CAB1" w14:textId="77777777" w:rsidR="00E05AA8" w:rsidRDefault="00E05AA8" w:rsidP="00495DC8">
            <w:pPr>
              <w:jc w:val="both"/>
            </w:pPr>
          </w:p>
        </w:tc>
      </w:tr>
      <w:tr w:rsidR="00E05AA8" w14:paraId="60665492" w14:textId="77777777" w:rsidTr="00495DC8">
        <w:tc>
          <w:tcPr>
            <w:tcW w:w="9859" w:type="dxa"/>
            <w:gridSpan w:val="11"/>
            <w:shd w:val="clear" w:color="auto" w:fill="F7CAAC"/>
          </w:tcPr>
          <w:p w14:paraId="12B90E4D" w14:textId="77777777" w:rsidR="00E05AA8" w:rsidRDefault="00E05AA8" w:rsidP="00495DC8">
            <w:pPr>
              <w:jc w:val="both"/>
            </w:pPr>
            <w:r>
              <w:rPr>
                <w:b/>
              </w:rPr>
              <w:t xml:space="preserve">Údaje o vzdělání na VŠ </w:t>
            </w:r>
          </w:p>
        </w:tc>
      </w:tr>
      <w:tr w:rsidR="00E05AA8" w14:paraId="52BE531E" w14:textId="77777777" w:rsidTr="00495DC8">
        <w:trPr>
          <w:trHeight w:val="1055"/>
        </w:trPr>
        <w:tc>
          <w:tcPr>
            <w:tcW w:w="9859" w:type="dxa"/>
            <w:gridSpan w:val="11"/>
          </w:tcPr>
          <w:p w14:paraId="50C75282" w14:textId="77777777" w:rsidR="00E05AA8" w:rsidRDefault="00E05AA8" w:rsidP="00495DC8">
            <w:pPr>
              <w:jc w:val="both"/>
              <w:rPr>
                <w:ins w:id="14481" w:author="Matyas Adam" w:date="2018-11-17T20:28:00Z"/>
              </w:rPr>
            </w:pPr>
            <w:ins w:id="14482" w:author="Matyas Adam" w:date="2018-11-17T20:28:00Z">
              <w:r w:rsidRPr="009D5A4D">
                <w:t>20</w:t>
              </w:r>
              <w:r>
                <w:t>12:</w:t>
              </w:r>
              <w:r w:rsidRPr="009D5A4D">
                <w:t xml:space="preserve"> Univerzita Tomáše Bati ve Zlíně</w:t>
              </w:r>
              <w:r>
                <w:t>,</w:t>
              </w:r>
              <w:r w:rsidRPr="009D5A4D">
                <w:t xml:space="preserve"> Ekonomika a management, Ph.D.</w:t>
              </w:r>
            </w:ins>
          </w:p>
          <w:p w14:paraId="09B52D88" w14:textId="77777777" w:rsidR="00E05AA8" w:rsidRPr="009D5A4D" w:rsidRDefault="00E05AA8" w:rsidP="00495DC8">
            <w:pPr>
              <w:jc w:val="both"/>
            </w:pPr>
            <w:del w:id="14483" w:author="Matyas Adam" w:date="2018-11-17T20:28:00Z">
              <w:r w:rsidRPr="009D5A4D" w:rsidDel="001D77D6">
                <w:delText>Mgr.</w:delText>
              </w:r>
              <w:r w:rsidDel="001D77D6">
                <w:delText>:</w:delText>
              </w:r>
            </w:del>
            <w:r w:rsidRPr="009D5A4D">
              <w:t>1996</w:t>
            </w:r>
            <w:ins w:id="14484" w:author="Matyas Adam" w:date="2018-11-17T20:29:00Z">
              <w:r>
                <w:t>:</w:t>
              </w:r>
            </w:ins>
            <w:r w:rsidRPr="009D5A4D">
              <w:t xml:space="preserve"> Slezská univerzita v Opavě, Historie s rozšířenou výukou jazyků</w:t>
            </w:r>
            <w:ins w:id="14485" w:author="Matyas Adam" w:date="2018-11-17T20:28:00Z">
              <w:r>
                <w:t>, Mgr.</w:t>
              </w:r>
            </w:ins>
          </w:p>
          <w:p w14:paraId="06A067E4" w14:textId="77777777" w:rsidR="00E05AA8" w:rsidRDefault="00E05AA8" w:rsidP="00495DC8">
            <w:pPr>
              <w:jc w:val="both"/>
              <w:rPr>
                <w:b/>
              </w:rPr>
            </w:pPr>
            <w:del w:id="14486" w:author="Matyas Adam" w:date="2018-11-17T20:28:00Z">
              <w:r w:rsidDel="001D77D6">
                <w:delText xml:space="preserve">Ph.D.: </w:delText>
              </w:r>
              <w:r w:rsidRPr="009D5A4D" w:rsidDel="001D77D6">
                <w:delText>20</w:delText>
              </w:r>
              <w:r w:rsidDel="001D77D6">
                <w:delText>12</w:delText>
              </w:r>
              <w:r w:rsidRPr="009D5A4D" w:rsidDel="001D77D6">
                <w:delText>8 Univerzita Tomáše Bati ve Zlíně</w:delText>
              </w:r>
              <w:r w:rsidDel="001D77D6">
                <w:delText>,</w:delText>
              </w:r>
              <w:r w:rsidRPr="009D5A4D" w:rsidDel="001D77D6">
                <w:delText xml:space="preserve"> Ekonomika a management, Ph.D. </w:delText>
              </w:r>
            </w:del>
          </w:p>
        </w:tc>
      </w:tr>
      <w:tr w:rsidR="00E05AA8" w14:paraId="6E94E0CA" w14:textId="77777777" w:rsidTr="00495DC8">
        <w:tc>
          <w:tcPr>
            <w:tcW w:w="9859" w:type="dxa"/>
            <w:gridSpan w:val="11"/>
            <w:shd w:val="clear" w:color="auto" w:fill="F7CAAC"/>
          </w:tcPr>
          <w:p w14:paraId="6A879610" w14:textId="77777777" w:rsidR="00E05AA8" w:rsidRDefault="00E05AA8" w:rsidP="00495DC8">
            <w:pPr>
              <w:jc w:val="both"/>
              <w:rPr>
                <w:b/>
              </w:rPr>
            </w:pPr>
            <w:r>
              <w:rPr>
                <w:b/>
              </w:rPr>
              <w:t>Údaje o odborném působení od absolvování VŠ</w:t>
            </w:r>
          </w:p>
        </w:tc>
      </w:tr>
      <w:tr w:rsidR="00E05AA8" w14:paraId="4569CB9C" w14:textId="77777777" w:rsidTr="00495DC8">
        <w:trPr>
          <w:trHeight w:val="1090"/>
        </w:trPr>
        <w:tc>
          <w:tcPr>
            <w:tcW w:w="9859" w:type="dxa"/>
            <w:gridSpan w:val="11"/>
          </w:tcPr>
          <w:p w14:paraId="6080A4AF" w14:textId="77777777" w:rsidR="00E05AA8" w:rsidRDefault="00E05AA8" w:rsidP="00495DC8">
            <w:pPr>
              <w:jc w:val="both"/>
              <w:rPr>
                <w:ins w:id="14487" w:author="Matyas Adam" w:date="2018-11-17T20:29:00Z"/>
              </w:rPr>
            </w:pPr>
            <w:ins w:id="14488" w:author="Matyas Adam" w:date="2018-11-17T20:29:00Z">
              <w:r>
                <w:t>2008 – dosud: Univerzita Tomáše Bati ve Zlíně, akademický pracovník</w:t>
              </w:r>
            </w:ins>
          </w:p>
          <w:p w14:paraId="423ABECB" w14:textId="77777777" w:rsidR="00E05AA8" w:rsidRPr="00335B59" w:rsidRDefault="00E05AA8" w:rsidP="00495DC8">
            <w:pPr>
              <w:jc w:val="both"/>
              <w:rPr>
                <w:ins w:id="14489" w:author="Matyas Adam" w:date="2018-11-17T20:29:00Z"/>
              </w:rPr>
            </w:pPr>
            <w:ins w:id="14490" w:author="Matyas Adam" w:date="2018-11-17T20:29:00Z">
              <w:r w:rsidRPr="00335B59">
                <w:t>2008</w:t>
              </w:r>
              <w:r>
                <w:t>: Ministerstvo pro místní rozvoj, O</w:t>
              </w:r>
              <w:r w:rsidRPr="00335B59">
                <w:t>dbor poradců ministra - poradce ministra</w:t>
              </w:r>
            </w:ins>
          </w:p>
          <w:p w14:paraId="62B636D4" w14:textId="77777777" w:rsidR="00E05AA8" w:rsidRDefault="00E05AA8" w:rsidP="00495DC8">
            <w:pPr>
              <w:jc w:val="both"/>
              <w:rPr>
                <w:ins w:id="14491" w:author="Matyas Adam" w:date="2018-11-17T20:29:00Z"/>
              </w:rPr>
            </w:pPr>
            <w:ins w:id="14492" w:author="Matyas Adam" w:date="2018-11-17T20:29:00Z">
              <w:r w:rsidRPr="00335B59">
                <w:t xml:space="preserve">2007 </w:t>
              </w:r>
              <w:r>
                <w:t>–</w:t>
              </w:r>
              <w:r w:rsidRPr="00335B59">
                <w:t xml:space="preserve"> 2008</w:t>
              </w:r>
              <w:r>
                <w:t xml:space="preserve">: </w:t>
              </w:r>
              <w:r w:rsidRPr="00335B59">
                <w:t>Úřad vlády</w:t>
              </w:r>
              <w:r>
                <w:t>, O</w:t>
              </w:r>
              <w:r w:rsidRPr="00335B59">
                <w:t>dbor poradců ministra - poradce ministra</w:t>
              </w:r>
            </w:ins>
          </w:p>
          <w:p w14:paraId="03624EFE" w14:textId="77777777" w:rsidR="00E05AA8" w:rsidDel="001D77D6" w:rsidRDefault="00E05AA8" w:rsidP="00495DC8">
            <w:pPr>
              <w:jc w:val="both"/>
              <w:rPr>
                <w:del w:id="14493" w:author="Matyas Adam" w:date="2018-11-17T20:29:00Z"/>
              </w:rPr>
            </w:pPr>
            <w:del w:id="14494" w:author="Matyas Adam" w:date="2018-11-17T20:29:00Z">
              <w:r w:rsidDel="001D77D6">
                <w:delText>1997 – 2000: Ostravská univerzita, akademický pracovník</w:delText>
              </w:r>
            </w:del>
          </w:p>
          <w:p w14:paraId="6D7D0FEE" w14:textId="77777777" w:rsidR="00E05AA8" w:rsidDel="001D77D6" w:rsidRDefault="00E05AA8" w:rsidP="00495DC8">
            <w:pPr>
              <w:jc w:val="both"/>
              <w:rPr>
                <w:del w:id="14495" w:author="Matyas Adam" w:date="2018-11-17T20:29:00Z"/>
              </w:rPr>
            </w:pPr>
            <w:del w:id="14496" w:author="Matyas Adam" w:date="2018-11-17T20:29:00Z">
              <w:r w:rsidRPr="00335B59" w:rsidDel="001D77D6">
                <w:delText xml:space="preserve">2000 </w:delText>
              </w:r>
              <w:r w:rsidDel="001D77D6">
                <w:delText>–</w:delText>
              </w:r>
              <w:r w:rsidRPr="00335B59" w:rsidDel="001D77D6">
                <w:delText xml:space="preserve"> 2007</w:delText>
              </w:r>
              <w:r w:rsidDel="001D77D6">
                <w:delText xml:space="preserve">: </w:delText>
              </w:r>
              <w:r w:rsidRPr="00335B59" w:rsidDel="001D77D6">
                <w:delText>Nadace Tomáše Bati</w:delText>
              </w:r>
              <w:r w:rsidDel="001D77D6">
                <w:delText xml:space="preserve">, </w:delText>
              </w:r>
              <w:r w:rsidRPr="00335B59" w:rsidDel="001D77D6">
                <w:delText>vědecký pracovník</w:delText>
              </w:r>
            </w:del>
          </w:p>
          <w:p w14:paraId="71D91D5C" w14:textId="77777777" w:rsidR="00E05AA8" w:rsidRDefault="00E05AA8" w:rsidP="00495DC8">
            <w:pPr>
              <w:jc w:val="both"/>
              <w:rPr>
                <w:ins w:id="14497" w:author="Matyas Adam" w:date="2018-11-17T20:29:00Z"/>
              </w:rPr>
            </w:pPr>
            <w:r w:rsidRPr="00335B59">
              <w:t xml:space="preserve">2002 </w:t>
            </w:r>
            <w:r>
              <w:t>–</w:t>
            </w:r>
            <w:r w:rsidRPr="00335B59">
              <w:t xml:space="preserve"> 2006</w:t>
            </w:r>
            <w:r>
              <w:t xml:space="preserve">: </w:t>
            </w:r>
            <w:r w:rsidRPr="00335B59">
              <w:t>místostarosta obce Spytihněv</w:t>
            </w:r>
          </w:p>
          <w:p w14:paraId="31485506" w14:textId="77777777" w:rsidR="00E05AA8" w:rsidRPr="00335B59" w:rsidRDefault="00E05AA8" w:rsidP="00495DC8">
            <w:pPr>
              <w:jc w:val="both"/>
            </w:pPr>
            <w:ins w:id="14498" w:author="Matyas Adam" w:date="2018-11-17T20:29:00Z">
              <w:r w:rsidRPr="00335B59">
                <w:t xml:space="preserve">2000 </w:t>
              </w:r>
              <w:r>
                <w:t>–</w:t>
              </w:r>
              <w:r w:rsidRPr="00335B59">
                <w:t xml:space="preserve"> 2007</w:t>
              </w:r>
              <w:r>
                <w:t xml:space="preserve">: </w:t>
              </w:r>
              <w:r w:rsidRPr="00335B59">
                <w:t>Nadace Tomáše Bati</w:t>
              </w:r>
              <w:r>
                <w:t xml:space="preserve">, </w:t>
              </w:r>
              <w:r w:rsidRPr="00335B59">
                <w:t>vědecký pracovník</w:t>
              </w:r>
            </w:ins>
          </w:p>
          <w:p w14:paraId="3EF291BC" w14:textId="77777777" w:rsidR="00E05AA8" w:rsidRPr="00335B59" w:rsidDel="001D77D6" w:rsidRDefault="00E05AA8" w:rsidP="00495DC8">
            <w:pPr>
              <w:jc w:val="both"/>
              <w:rPr>
                <w:del w:id="14499" w:author="Matyas Adam" w:date="2018-11-17T20:29:00Z"/>
              </w:rPr>
            </w:pPr>
            <w:del w:id="14500" w:author="Matyas Adam" w:date="2018-11-17T20:29:00Z">
              <w:r w:rsidRPr="00335B59" w:rsidDel="001D77D6">
                <w:delText xml:space="preserve">2007 </w:delText>
              </w:r>
              <w:r w:rsidDel="001D77D6">
                <w:delText>–</w:delText>
              </w:r>
              <w:r w:rsidRPr="00335B59" w:rsidDel="001D77D6">
                <w:delText xml:space="preserve"> 2008</w:delText>
              </w:r>
              <w:r w:rsidDel="001D77D6">
                <w:delText xml:space="preserve">: </w:delText>
              </w:r>
              <w:r w:rsidRPr="00335B59" w:rsidDel="001D77D6">
                <w:delText>Úřad vlády</w:delText>
              </w:r>
              <w:r w:rsidDel="001D77D6">
                <w:delText>, O</w:delText>
              </w:r>
              <w:r w:rsidRPr="00335B59" w:rsidDel="001D77D6">
                <w:delText>dbor poradců ministra - poradce ministra</w:delText>
              </w:r>
            </w:del>
            <w:ins w:id="14501" w:author="Matyas Adam" w:date="2018-11-17T20:29:00Z">
              <w:r>
                <w:t>1997 – 2000: Ostravská univerzita, akademický pracovník</w:t>
              </w:r>
            </w:ins>
          </w:p>
          <w:p w14:paraId="7ACDA8DE" w14:textId="77777777" w:rsidR="00E05AA8" w:rsidRPr="00335B59" w:rsidDel="001D77D6" w:rsidRDefault="00E05AA8" w:rsidP="00495DC8">
            <w:pPr>
              <w:jc w:val="both"/>
              <w:rPr>
                <w:del w:id="14502" w:author="Matyas Adam" w:date="2018-11-17T20:29:00Z"/>
              </w:rPr>
            </w:pPr>
            <w:del w:id="14503" w:author="Matyas Adam" w:date="2018-11-17T20:29:00Z">
              <w:r w:rsidRPr="00335B59" w:rsidDel="001D77D6">
                <w:delText>2008</w:delText>
              </w:r>
              <w:r w:rsidDel="001D77D6">
                <w:delText>: Ministerstvo pro místní rozvoj, O</w:delText>
              </w:r>
              <w:r w:rsidRPr="00335B59" w:rsidDel="001D77D6">
                <w:delText>dbor poradců ministra - poradce ministra</w:delText>
              </w:r>
            </w:del>
          </w:p>
          <w:p w14:paraId="3ED4491B" w14:textId="77777777" w:rsidR="00E05AA8" w:rsidDel="001D77D6" w:rsidRDefault="00E05AA8" w:rsidP="00495DC8">
            <w:pPr>
              <w:jc w:val="both"/>
              <w:rPr>
                <w:del w:id="14504" w:author="Matyas Adam" w:date="2018-11-17T20:29:00Z"/>
              </w:rPr>
            </w:pPr>
            <w:del w:id="14505" w:author="Matyas Adam" w:date="2018-11-17T20:29:00Z">
              <w:r w:rsidDel="001D77D6">
                <w:delText>2008 – dosud: Univerzita Tomáše Bati ve Zlíně, akademický pracovník</w:delText>
              </w:r>
            </w:del>
          </w:p>
          <w:p w14:paraId="71055F68" w14:textId="77777777" w:rsidR="00E05AA8" w:rsidRDefault="00E05AA8" w:rsidP="00495DC8">
            <w:pPr>
              <w:jc w:val="both"/>
            </w:pPr>
          </w:p>
          <w:p w14:paraId="762A075F" w14:textId="77777777" w:rsidR="00E05AA8" w:rsidRDefault="00E05AA8" w:rsidP="00495DC8">
            <w:pPr>
              <w:jc w:val="both"/>
            </w:pPr>
          </w:p>
        </w:tc>
      </w:tr>
      <w:tr w:rsidR="00E05AA8" w14:paraId="692DD8BE" w14:textId="77777777" w:rsidTr="00495DC8">
        <w:trPr>
          <w:trHeight w:val="250"/>
        </w:trPr>
        <w:tc>
          <w:tcPr>
            <w:tcW w:w="9859" w:type="dxa"/>
            <w:gridSpan w:val="11"/>
            <w:shd w:val="clear" w:color="auto" w:fill="F7CAAC"/>
          </w:tcPr>
          <w:p w14:paraId="06B50282" w14:textId="77777777" w:rsidR="00E05AA8" w:rsidRDefault="00E05AA8" w:rsidP="00495DC8">
            <w:pPr>
              <w:jc w:val="both"/>
            </w:pPr>
            <w:r>
              <w:rPr>
                <w:b/>
              </w:rPr>
              <w:t>Zkušenosti s vedením kvalifikačních a rigorózních prací</w:t>
            </w:r>
          </w:p>
        </w:tc>
      </w:tr>
      <w:tr w:rsidR="00E05AA8" w14:paraId="441C840E" w14:textId="77777777" w:rsidTr="00495DC8">
        <w:trPr>
          <w:trHeight w:val="1105"/>
        </w:trPr>
        <w:tc>
          <w:tcPr>
            <w:tcW w:w="9859" w:type="dxa"/>
            <w:gridSpan w:val="11"/>
          </w:tcPr>
          <w:p w14:paraId="1EE0CE9C" w14:textId="77777777" w:rsidR="00E05AA8" w:rsidRPr="003460F8" w:rsidRDefault="00E05AA8" w:rsidP="00495DC8">
            <w:pPr>
              <w:jc w:val="both"/>
              <w:rPr>
                <w:ins w:id="14506" w:author="Matyas Adam" w:date="2018-11-17T20:30:00Z"/>
              </w:rPr>
            </w:pPr>
            <w:del w:id="14507" w:author="Matyas Adam" w:date="2018-11-17T20:30:00Z">
              <w:r w:rsidDel="0097631E">
                <w:delText xml:space="preserve">60 bakalářských prací a 9 diplomových prací na současném akademickém pracovišti, v minulosti také na Fakultě managementu a ekonomiky, Fakultě technologické UTB.  </w:delText>
              </w:r>
            </w:del>
            <w:ins w:id="14508" w:author="Matyas Adam" w:date="2018-11-17T20:30:00Z">
              <w:r>
                <w:t>Bakalářské práce: 60</w:t>
              </w:r>
            </w:ins>
          </w:p>
          <w:p w14:paraId="31630B7E" w14:textId="77777777" w:rsidR="00E05AA8" w:rsidRDefault="00E05AA8" w:rsidP="00495DC8">
            <w:pPr>
              <w:jc w:val="both"/>
              <w:rPr>
                <w:ins w:id="14509" w:author="Matyas Adam" w:date="2018-11-17T20:30:00Z"/>
              </w:rPr>
            </w:pPr>
            <w:ins w:id="14510" w:author="Matyas Adam" w:date="2018-11-17T20:30:00Z">
              <w:r>
                <w:t>Diplomové práce: 9</w:t>
              </w:r>
            </w:ins>
          </w:p>
          <w:p w14:paraId="3FBCABED" w14:textId="77777777" w:rsidR="00E05AA8" w:rsidRDefault="00E05AA8" w:rsidP="00495DC8">
            <w:pPr>
              <w:jc w:val="both"/>
            </w:pPr>
            <w:ins w:id="14511" w:author="Matyas Adam" w:date="2018-11-17T20:30:00Z">
              <w:r>
                <w:t xml:space="preserve">+ vedení prací na Fakultě managementu a ekonomiky a Fakultě technologické UTB.  </w:t>
              </w:r>
            </w:ins>
          </w:p>
        </w:tc>
      </w:tr>
      <w:tr w:rsidR="00E05AA8" w14:paraId="108EB34F" w14:textId="77777777" w:rsidTr="00495DC8">
        <w:trPr>
          <w:cantSplit/>
        </w:trPr>
        <w:tc>
          <w:tcPr>
            <w:tcW w:w="3347" w:type="dxa"/>
            <w:gridSpan w:val="2"/>
            <w:tcBorders>
              <w:top w:val="single" w:sz="12" w:space="0" w:color="auto"/>
            </w:tcBorders>
            <w:shd w:val="clear" w:color="auto" w:fill="F7CAAC"/>
          </w:tcPr>
          <w:p w14:paraId="1502E894" w14:textId="77777777" w:rsidR="00E05AA8" w:rsidRDefault="00E05AA8" w:rsidP="00495DC8">
            <w:pPr>
              <w:jc w:val="both"/>
            </w:pPr>
            <w:r>
              <w:rPr>
                <w:b/>
              </w:rPr>
              <w:t xml:space="preserve">Obor habilitačního řízení </w:t>
            </w:r>
          </w:p>
        </w:tc>
        <w:tc>
          <w:tcPr>
            <w:tcW w:w="2245" w:type="dxa"/>
            <w:gridSpan w:val="2"/>
            <w:tcBorders>
              <w:top w:val="single" w:sz="12" w:space="0" w:color="auto"/>
            </w:tcBorders>
            <w:shd w:val="clear" w:color="auto" w:fill="F7CAAC"/>
          </w:tcPr>
          <w:p w14:paraId="2BA120ED" w14:textId="77777777" w:rsidR="00E05AA8" w:rsidRDefault="00E05AA8" w:rsidP="00495DC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F78EF8D" w14:textId="77777777" w:rsidR="00E05AA8" w:rsidRDefault="00E05AA8" w:rsidP="00495DC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D8ACAB1" w14:textId="77777777" w:rsidR="00E05AA8" w:rsidRDefault="00E05AA8" w:rsidP="00495DC8">
            <w:pPr>
              <w:jc w:val="both"/>
              <w:rPr>
                <w:b/>
              </w:rPr>
            </w:pPr>
            <w:r>
              <w:rPr>
                <w:b/>
              </w:rPr>
              <w:t>Ohlasy publikací</w:t>
            </w:r>
          </w:p>
        </w:tc>
      </w:tr>
      <w:tr w:rsidR="00E05AA8" w14:paraId="120817FE" w14:textId="77777777" w:rsidTr="00495DC8">
        <w:trPr>
          <w:cantSplit/>
        </w:trPr>
        <w:tc>
          <w:tcPr>
            <w:tcW w:w="3347" w:type="dxa"/>
            <w:gridSpan w:val="2"/>
          </w:tcPr>
          <w:p w14:paraId="4D818A5B" w14:textId="77777777" w:rsidR="00E05AA8" w:rsidRDefault="00E05AA8" w:rsidP="00495DC8">
            <w:pPr>
              <w:jc w:val="both"/>
            </w:pPr>
          </w:p>
        </w:tc>
        <w:tc>
          <w:tcPr>
            <w:tcW w:w="2245" w:type="dxa"/>
            <w:gridSpan w:val="2"/>
          </w:tcPr>
          <w:p w14:paraId="7DA5A8C9" w14:textId="77777777" w:rsidR="00E05AA8" w:rsidRDefault="00E05AA8" w:rsidP="00495DC8">
            <w:pPr>
              <w:jc w:val="both"/>
            </w:pPr>
          </w:p>
        </w:tc>
        <w:tc>
          <w:tcPr>
            <w:tcW w:w="2248" w:type="dxa"/>
            <w:gridSpan w:val="4"/>
            <w:tcBorders>
              <w:right w:val="single" w:sz="12" w:space="0" w:color="auto"/>
            </w:tcBorders>
          </w:tcPr>
          <w:p w14:paraId="57491E28" w14:textId="77777777" w:rsidR="00E05AA8" w:rsidRDefault="00E05AA8" w:rsidP="00495DC8">
            <w:pPr>
              <w:jc w:val="both"/>
            </w:pPr>
          </w:p>
        </w:tc>
        <w:tc>
          <w:tcPr>
            <w:tcW w:w="632" w:type="dxa"/>
            <w:tcBorders>
              <w:left w:val="single" w:sz="12" w:space="0" w:color="auto"/>
            </w:tcBorders>
            <w:shd w:val="clear" w:color="auto" w:fill="F7CAAC"/>
          </w:tcPr>
          <w:p w14:paraId="2B16B72E" w14:textId="77777777" w:rsidR="00E05AA8" w:rsidRDefault="00E05AA8" w:rsidP="00495DC8">
            <w:pPr>
              <w:jc w:val="both"/>
            </w:pPr>
            <w:r>
              <w:rPr>
                <w:b/>
              </w:rPr>
              <w:t>WOS</w:t>
            </w:r>
          </w:p>
        </w:tc>
        <w:tc>
          <w:tcPr>
            <w:tcW w:w="693" w:type="dxa"/>
            <w:shd w:val="clear" w:color="auto" w:fill="F7CAAC"/>
          </w:tcPr>
          <w:p w14:paraId="217E209A" w14:textId="77777777" w:rsidR="00E05AA8" w:rsidRDefault="00E05AA8" w:rsidP="00495DC8">
            <w:pPr>
              <w:jc w:val="both"/>
              <w:rPr>
                <w:sz w:val="18"/>
              </w:rPr>
            </w:pPr>
            <w:r>
              <w:rPr>
                <w:b/>
                <w:sz w:val="18"/>
              </w:rPr>
              <w:t>Scopus</w:t>
            </w:r>
          </w:p>
        </w:tc>
        <w:tc>
          <w:tcPr>
            <w:tcW w:w="694" w:type="dxa"/>
            <w:shd w:val="clear" w:color="auto" w:fill="F7CAAC"/>
          </w:tcPr>
          <w:p w14:paraId="7EB572F5" w14:textId="77777777" w:rsidR="00E05AA8" w:rsidRDefault="00E05AA8" w:rsidP="00495DC8">
            <w:pPr>
              <w:jc w:val="both"/>
            </w:pPr>
            <w:r>
              <w:rPr>
                <w:b/>
                <w:sz w:val="18"/>
              </w:rPr>
              <w:t>ostatní</w:t>
            </w:r>
          </w:p>
        </w:tc>
      </w:tr>
      <w:tr w:rsidR="00E05AA8" w14:paraId="5DD22C36" w14:textId="77777777" w:rsidTr="00495DC8">
        <w:trPr>
          <w:cantSplit/>
          <w:trHeight w:val="70"/>
        </w:trPr>
        <w:tc>
          <w:tcPr>
            <w:tcW w:w="3347" w:type="dxa"/>
            <w:gridSpan w:val="2"/>
            <w:shd w:val="clear" w:color="auto" w:fill="F7CAAC"/>
          </w:tcPr>
          <w:p w14:paraId="5B8D2FD5" w14:textId="77777777" w:rsidR="00E05AA8" w:rsidRDefault="00E05AA8" w:rsidP="00495DC8">
            <w:pPr>
              <w:jc w:val="both"/>
            </w:pPr>
            <w:r>
              <w:rPr>
                <w:b/>
              </w:rPr>
              <w:t>Obor jmenovacího řízení</w:t>
            </w:r>
          </w:p>
        </w:tc>
        <w:tc>
          <w:tcPr>
            <w:tcW w:w="2245" w:type="dxa"/>
            <w:gridSpan w:val="2"/>
            <w:shd w:val="clear" w:color="auto" w:fill="F7CAAC"/>
          </w:tcPr>
          <w:p w14:paraId="5270DFEF" w14:textId="77777777" w:rsidR="00E05AA8" w:rsidRDefault="00E05AA8" w:rsidP="00495DC8">
            <w:pPr>
              <w:jc w:val="both"/>
            </w:pPr>
            <w:r>
              <w:rPr>
                <w:b/>
              </w:rPr>
              <w:t>Rok udělení hodnosti</w:t>
            </w:r>
          </w:p>
        </w:tc>
        <w:tc>
          <w:tcPr>
            <w:tcW w:w="2248" w:type="dxa"/>
            <w:gridSpan w:val="4"/>
            <w:tcBorders>
              <w:right w:val="single" w:sz="12" w:space="0" w:color="auto"/>
            </w:tcBorders>
            <w:shd w:val="clear" w:color="auto" w:fill="F7CAAC"/>
          </w:tcPr>
          <w:p w14:paraId="4F4BC0B2" w14:textId="77777777" w:rsidR="00E05AA8" w:rsidRDefault="00E05AA8" w:rsidP="00495DC8">
            <w:pPr>
              <w:jc w:val="both"/>
            </w:pPr>
            <w:r>
              <w:rPr>
                <w:b/>
              </w:rPr>
              <w:t>Řízení konáno na VŠ</w:t>
            </w:r>
          </w:p>
        </w:tc>
        <w:tc>
          <w:tcPr>
            <w:tcW w:w="632" w:type="dxa"/>
            <w:vMerge w:val="restart"/>
            <w:tcBorders>
              <w:left w:val="single" w:sz="12" w:space="0" w:color="auto"/>
            </w:tcBorders>
          </w:tcPr>
          <w:p w14:paraId="282C4395" w14:textId="77777777" w:rsidR="00E05AA8" w:rsidRDefault="00E05AA8" w:rsidP="00495DC8">
            <w:pPr>
              <w:jc w:val="both"/>
              <w:rPr>
                <w:b/>
              </w:rPr>
            </w:pPr>
            <w:r>
              <w:rPr>
                <w:b/>
              </w:rPr>
              <w:t>4</w:t>
            </w:r>
          </w:p>
        </w:tc>
        <w:tc>
          <w:tcPr>
            <w:tcW w:w="693" w:type="dxa"/>
            <w:vMerge w:val="restart"/>
          </w:tcPr>
          <w:p w14:paraId="45297994" w14:textId="77777777" w:rsidR="00E05AA8" w:rsidRDefault="00E05AA8" w:rsidP="00495DC8">
            <w:pPr>
              <w:jc w:val="both"/>
              <w:rPr>
                <w:b/>
              </w:rPr>
            </w:pPr>
            <w:r>
              <w:rPr>
                <w:b/>
              </w:rPr>
              <w:t>4</w:t>
            </w:r>
          </w:p>
        </w:tc>
        <w:tc>
          <w:tcPr>
            <w:tcW w:w="694" w:type="dxa"/>
            <w:vMerge w:val="restart"/>
          </w:tcPr>
          <w:p w14:paraId="632A036C" w14:textId="77777777" w:rsidR="00E05AA8" w:rsidRDefault="00E05AA8" w:rsidP="00495DC8">
            <w:pPr>
              <w:jc w:val="both"/>
              <w:rPr>
                <w:b/>
              </w:rPr>
            </w:pPr>
            <w:r>
              <w:rPr>
                <w:b/>
              </w:rPr>
              <w:t>4</w:t>
            </w:r>
          </w:p>
        </w:tc>
      </w:tr>
      <w:tr w:rsidR="00E05AA8" w14:paraId="787E1994" w14:textId="77777777" w:rsidTr="00495DC8">
        <w:trPr>
          <w:trHeight w:val="205"/>
        </w:trPr>
        <w:tc>
          <w:tcPr>
            <w:tcW w:w="3347" w:type="dxa"/>
            <w:gridSpan w:val="2"/>
          </w:tcPr>
          <w:p w14:paraId="62F6F59F" w14:textId="77777777" w:rsidR="00E05AA8" w:rsidRDefault="00E05AA8" w:rsidP="00495DC8">
            <w:pPr>
              <w:jc w:val="both"/>
            </w:pPr>
          </w:p>
        </w:tc>
        <w:tc>
          <w:tcPr>
            <w:tcW w:w="2245" w:type="dxa"/>
            <w:gridSpan w:val="2"/>
          </w:tcPr>
          <w:p w14:paraId="3739C515" w14:textId="77777777" w:rsidR="00E05AA8" w:rsidRDefault="00E05AA8" w:rsidP="00495DC8">
            <w:pPr>
              <w:jc w:val="both"/>
            </w:pPr>
          </w:p>
        </w:tc>
        <w:tc>
          <w:tcPr>
            <w:tcW w:w="2248" w:type="dxa"/>
            <w:gridSpan w:val="4"/>
            <w:tcBorders>
              <w:right w:val="single" w:sz="12" w:space="0" w:color="auto"/>
            </w:tcBorders>
          </w:tcPr>
          <w:p w14:paraId="3E4A74D2" w14:textId="77777777" w:rsidR="00E05AA8" w:rsidRDefault="00E05AA8" w:rsidP="00495DC8">
            <w:pPr>
              <w:jc w:val="both"/>
            </w:pPr>
          </w:p>
        </w:tc>
        <w:tc>
          <w:tcPr>
            <w:tcW w:w="632" w:type="dxa"/>
            <w:vMerge/>
            <w:tcBorders>
              <w:left w:val="single" w:sz="12" w:space="0" w:color="auto"/>
            </w:tcBorders>
            <w:vAlign w:val="center"/>
          </w:tcPr>
          <w:p w14:paraId="49706CFD" w14:textId="77777777" w:rsidR="00E05AA8" w:rsidRDefault="00E05AA8" w:rsidP="00495DC8">
            <w:pPr>
              <w:rPr>
                <w:b/>
              </w:rPr>
            </w:pPr>
          </w:p>
        </w:tc>
        <w:tc>
          <w:tcPr>
            <w:tcW w:w="693" w:type="dxa"/>
            <w:vMerge/>
            <w:vAlign w:val="center"/>
          </w:tcPr>
          <w:p w14:paraId="7911F16F" w14:textId="77777777" w:rsidR="00E05AA8" w:rsidRDefault="00E05AA8" w:rsidP="00495DC8">
            <w:pPr>
              <w:rPr>
                <w:b/>
              </w:rPr>
            </w:pPr>
          </w:p>
        </w:tc>
        <w:tc>
          <w:tcPr>
            <w:tcW w:w="694" w:type="dxa"/>
            <w:vMerge/>
            <w:vAlign w:val="center"/>
          </w:tcPr>
          <w:p w14:paraId="40683320" w14:textId="77777777" w:rsidR="00E05AA8" w:rsidRDefault="00E05AA8" w:rsidP="00495DC8">
            <w:pPr>
              <w:rPr>
                <w:b/>
              </w:rPr>
            </w:pPr>
          </w:p>
        </w:tc>
      </w:tr>
      <w:tr w:rsidR="00E05AA8" w14:paraId="0A321504" w14:textId="77777777" w:rsidTr="00495DC8">
        <w:tc>
          <w:tcPr>
            <w:tcW w:w="9859" w:type="dxa"/>
            <w:gridSpan w:val="11"/>
            <w:shd w:val="clear" w:color="auto" w:fill="F7CAAC"/>
          </w:tcPr>
          <w:p w14:paraId="18A8437F" w14:textId="77777777" w:rsidR="00E05AA8" w:rsidRDefault="00E05AA8" w:rsidP="00495DC8">
            <w:pPr>
              <w:jc w:val="both"/>
              <w:rPr>
                <w:b/>
              </w:rPr>
            </w:pPr>
            <w:r>
              <w:rPr>
                <w:b/>
              </w:rPr>
              <w:t xml:space="preserve">Přehled o nejvýznamnější publikační a další tvůrčí činnosti nebo další profesní činnosti u odborníků z praxe vztahující se k zabezpečovaným předmětům </w:t>
            </w:r>
          </w:p>
        </w:tc>
      </w:tr>
      <w:tr w:rsidR="00E05AA8" w14:paraId="03FF6E86" w14:textId="77777777" w:rsidTr="00495DC8">
        <w:trPr>
          <w:trHeight w:val="2347"/>
        </w:trPr>
        <w:tc>
          <w:tcPr>
            <w:tcW w:w="9859" w:type="dxa"/>
            <w:gridSpan w:val="11"/>
          </w:tcPr>
          <w:p w14:paraId="3E5CDE92" w14:textId="77777777" w:rsidR="00E05AA8" w:rsidRDefault="00E05AA8">
            <w:pPr>
              <w:pStyle w:val="Odstavecseseznamem2"/>
              <w:spacing w:after="60"/>
              <w:ind w:left="322" w:hanging="284"/>
              <w:jc w:val="both"/>
              <w:rPr>
                <w:shd w:val="clear" w:color="auto" w:fill="FFFFFF"/>
              </w:rPr>
              <w:pPrChange w:id="14512" w:author="Matyas Adam" w:date="2018-11-17T20:31:00Z">
                <w:pPr>
                  <w:pStyle w:val="Odstavecseseznamem2"/>
                  <w:spacing w:after="60"/>
                  <w:ind w:left="0"/>
                  <w:jc w:val="both"/>
                </w:pPr>
              </w:pPrChange>
            </w:pPr>
            <w:r w:rsidRPr="0003788A">
              <w:rPr>
                <w:b/>
              </w:rPr>
              <w:t xml:space="preserve">TOMAŠTÍK, </w:t>
            </w:r>
            <w:del w:id="14513" w:author="Matyas Adam" w:date="2018-11-17T20:31:00Z">
              <w:r w:rsidRPr="0003788A" w:rsidDel="0097631E">
                <w:rPr>
                  <w:b/>
                </w:rPr>
                <w:delText xml:space="preserve">Marek </w:delText>
              </w:r>
            </w:del>
            <w:ins w:id="14514" w:author="Matyas Adam" w:date="2018-11-17T20:31:00Z">
              <w:r w:rsidRPr="0003788A">
                <w:rPr>
                  <w:b/>
                </w:rPr>
                <w:t>M</w:t>
              </w:r>
              <w:r>
                <w:rPr>
                  <w:b/>
                </w:rPr>
                <w:t>.</w:t>
              </w:r>
              <w:r w:rsidRPr="0003788A">
                <w:rPr>
                  <w:b/>
                </w:rPr>
                <w:t xml:space="preserve"> </w:t>
              </w:r>
            </w:ins>
            <w:r w:rsidRPr="0003788A">
              <w:rPr>
                <w:b/>
              </w:rPr>
              <w:t>(95 %)</w:t>
            </w:r>
            <w:r w:rsidRPr="00B957B6">
              <w:t xml:space="preserve"> a DOKULIL, </w:t>
            </w:r>
            <w:del w:id="14515" w:author="Matyas Adam" w:date="2018-11-17T20:31:00Z">
              <w:r w:rsidRPr="00B957B6" w:rsidDel="0097631E">
                <w:delText>Jiří</w:delText>
              </w:r>
            </w:del>
            <w:ins w:id="14516" w:author="Matyas Adam" w:date="2018-11-17T20:31:00Z">
              <w:r w:rsidRPr="00B957B6">
                <w:t>J</w:t>
              </w:r>
            </w:ins>
            <w:r>
              <w:t>.</w:t>
            </w:r>
            <w:r w:rsidRPr="00B957B6">
              <w:rPr>
                <w:shd w:val="clear" w:color="auto" w:fill="FFFFFF"/>
              </w:rPr>
              <w:t xml:space="preserve"> Risk Travel Management and its use in The Condition of The Czech Republic. In: </w:t>
            </w:r>
            <w:r w:rsidRPr="00B957B6">
              <w:rPr>
                <w:i/>
                <w:iCs/>
              </w:rPr>
              <w:t>Knowledge for Market Use 2017: People in Economics – Decisions, Behavior and Normative Models International Scientific Conference Proceedings</w:t>
            </w:r>
            <w:r w:rsidRPr="00B957B6">
              <w:rPr>
                <w:shd w:val="clear" w:color="auto" w:fill="FFFFFF"/>
              </w:rPr>
              <w:t>. Olomo</w:t>
            </w:r>
            <w:r>
              <w:rPr>
                <w:shd w:val="clear" w:color="auto" w:fill="FFFFFF"/>
              </w:rPr>
              <w:t>uc: Palacký University, Olomouc. 2017.</w:t>
            </w:r>
            <w:r w:rsidRPr="00B957B6">
              <w:rPr>
                <w:shd w:val="clear" w:color="auto" w:fill="FFFFFF"/>
              </w:rPr>
              <w:t xml:space="preserve"> s. 592 - 599. ISBN 978-80-244-5233-3. </w:t>
            </w:r>
          </w:p>
          <w:p w14:paraId="0BD34FA6" w14:textId="77777777" w:rsidR="00E05AA8" w:rsidRDefault="00E05AA8">
            <w:pPr>
              <w:pStyle w:val="Odstavecseseznamem2"/>
              <w:spacing w:after="60"/>
              <w:ind w:left="322" w:hanging="284"/>
              <w:jc w:val="both"/>
              <w:rPr>
                <w:shd w:val="clear" w:color="auto" w:fill="FFFFFF"/>
              </w:rPr>
              <w:pPrChange w:id="14517" w:author="Matyas Adam" w:date="2018-11-17T20:31:00Z">
                <w:pPr>
                  <w:pStyle w:val="Odstavecseseznamem2"/>
                  <w:spacing w:after="60"/>
                  <w:ind w:left="0"/>
                  <w:jc w:val="both"/>
                </w:pPr>
              </w:pPrChange>
            </w:pPr>
            <w:r w:rsidRPr="0003788A">
              <w:rPr>
                <w:b/>
              </w:rPr>
              <w:t xml:space="preserve">TOMAŠTÍK, </w:t>
            </w:r>
            <w:del w:id="14518" w:author="Matyas Adam" w:date="2018-11-17T20:31:00Z">
              <w:r w:rsidRPr="0003788A" w:rsidDel="0097631E">
                <w:rPr>
                  <w:b/>
                </w:rPr>
                <w:delText xml:space="preserve">Marek </w:delText>
              </w:r>
            </w:del>
            <w:ins w:id="14519" w:author="Matyas Adam" w:date="2018-11-17T20:31:00Z">
              <w:r w:rsidRPr="0003788A">
                <w:rPr>
                  <w:b/>
                </w:rPr>
                <w:t>M</w:t>
              </w:r>
              <w:r>
                <w:rPr>
                  <w:b/>
                </w:rPr>
                <w:t>.</w:t>
              </w:r>
              <w:r w:rsidRPr="0003788A">
                <w:rPr>
                  <w:b/>
                </w:rPr>
                <w:t xml:space="preserve"> </w:t>
              </w:r>
            </w:ins>
            <w:r w:rsidRPr="0003788A">
              <w:rPr>
                <w:b/>
              </w:rPr>
              <w:t>(80 %),</w:t>
            </w:r>
            <w:r w:rsidRPr="00B957B6">
              <w:t xml:space="preserve"> TUČKOVÁ, </w:t>
            </w:r>
            <w:del w:id="14520" w:author="Matyas Adam" w:date="2018-11-17T20:31:00Z">
              <w:r w:rsidRPr="00B957B6" w:rsidDel="0097631E">
                <w:delText xml:space="preserve">Zuzana </w:delText>
              </w:r>
            </w:del>
            <w:ins w:id="14521" w:author="Matyas Adam" w:date="2018-11-17T20:31:00Z">
              <w:r w:rsidRPr="00B957B6">
                <w:t>Z</w:t>
              </w:r>
              <w:r>
                <w:t>.</w:t>
              </w:r>
              <w:r w:rsidRPr="00B957B6">
                <w:t xml:space="preserve"> </w:t>
              </w:r>
            </w:ins>
            <w:r w:rsidRPr="00B957B6">
              <w:t xml:space="preserve">a HOKE, </w:t>
            </w:r>
            <w:del w:id="14522" w:author="Matyas Adam" w:date="2018-11-17T20:31:00Z">
              <w:r w:rsidRPr="00B957B6" w:rsidDel="0097631E">
                <w:delText>Eva</w:delText>
              </w:r>
            </w:del>
            <w:ins w:id="14523" w:author="Matyas Adam" w:date="2018-11-17T20:31:00Z">
              <w:r w:rsidRPr="00B957B6">
                <w:t>E</w:t>
              </w:r>
            </w:ins>
            <w:r>
              <w:t>.</w:t>
            </w:r>
            <w:r w:rsidRPr="00B957B6">
              <w:rPr>
                <w:shd w:val="clear" w:color="auto" w:fill="FFFFFF"/>
              </w:rPr>
              <w:t xml:space="preserve"> Business and its risks in The Bata Canal. In: </w:t>
            </w:r>
            <w:r w:rsidRPr="00B957B6">
              <w:rPr>
                <w:i/>
                <w:iCs/>
              </w:rPr>
              <w:t>4th International Multidisciplinary Scientific Conferences on Social Sciences &amp; Arts SGEM 2017</w:t>
            </w:r>
            <w:r>
              <w:rPr>
                <w:shd w:val="clear" w:color="auto" w:fill="FFFFFF"/>
              </w:rPr>
              <w:t>. Sofia: STEF92 Technology Ltd.. 2017.</w:t>
            </w:r>
            <w:r w:rsidRPr="00B957B6">
              <w:rPr>
                <w:shd w:val="clear" w:color="auto" w:fill="FFFFFF"/>
              </w:rPr>
              <w:t xml:space="preserve"> s. 113 - 120. ISBN 978-619-7408-16-4. </w:t>
            </w:r>
          </w:p>
          <w:p w14:paraId="44A34728" w14:textId="77777777" w:rsidR="00E05AA8" w:rsidRPr="00B957B6" w:rsidRDefault="00E05AA8">
            <w:pPr>
              <w:pStyle w:val="Odstavecseseznamem2"/>
              <w:spacing w:after="60"/>
              <w:ind w:left="322" w:hanging="284"/>
              <w:jc w:val="both"/>
              <w:pPrChange w:id="14524" w:author="Matyas Adam" w:date="2018-11-17T20:31:00Z">
                <w:pPr>
                  <w:pStyle w:val="Odstavecseseznamem2"/>
                  <w:spacing w:after="60"/>
                  <w:ind w:left="0"/>
                  <w:jc w:val="both"/>
                </w:pPr>
              </w:pPrChange>
            </w:pPr>
            <w:r w:rsidRPr="00B957B6">
              <w:t xml:space="preserve">ČECH, </w:t>
            </w:r>
            <w:del w:id="14525" w:author="Matyas Adam" w:date="2018-11-17T20:31:00Z">
              <w:r w:rsidRPr="00B957B6" w:rsidDel="0097631E">
                <w:delText>Petr</w:delText>
              </w:r>
            </w:del>
            <w:ins w:id="14526" w:author="Matyas Adam" w:date="2018-11-17T20:31:00Z">
              <w:r w:rsidRPr="00B957B6">
                <w:t>P</w:t>
              </w:r>
              <w:r>
                <w:t>.</w:t>
              </w:r>
            </w:ins>
            <w:r w:rsidRPr="00B957B6">
              <w:t xml:space="preserve">, CHROMÝ, </w:t>
            </w:r>
            <w:del w:id="14527" w:author="Matyas Adam" w:date="2018-11-17T20:31:00Z">
              <w:r w:rsidRPr="00B957B6" w:rsidDel="0097631E">
                <w:delText xml:space="preserve">Jan </w:delText>
              </w:r>
            </w:del>
            <w:ins w:id="14528" w:author="Matyas Adam" w:date="2018-11-17T20:31:00Z">
              <w:r w:rsidRPr="00B957B6">
                <w:t>J</w:t>
              </w:r>
              <w:r>
                <w:t>.,</w:t>
              </w:r>
            </w:ins>
            <w:del w:id="14529" w:author="Matyas Adam" w:date="2018-11-17T20:31:00Z">
              <w:r w:rsidRPr="00B957B6" w:rsidDel="0097631E">
                <w:delText>a</w:delText>
              </w:r>
            </w:del>
            <w:r w:rsidRPr="00B957B6">
              <w:t xml:space="preserve"> </w:t>
            </w:r>
            <w:r w:rsidRPr="0003788A">
              <w:rPr>
                <w:b/>
              </w:rPr>
              <w:t xml:space="preserve">TOMAŠTÍK, </w:t>
            </w:r>
            <w:del w:id="14530" w:author="Matyas Adam" w:date="2018-11-17T20:31:00Z">
              <w:r w:rsidRPr="0003788A" w:rsidDel="0097631E">
                <w:rPr>
                  <w:b/>
                </w:rPr>
                <w:delText xml:space="preserve">Marek </w:delText>
              </w:r>
            </w:del>
            <w:ins w:id="14531" w:author="Matyas Adam" w:date="2018-11-17T20:31:00Z">
              <w:r w:rsidRPr="0003788A">
                <w:rPr>
                  <w:b/>
                </w:rPr>
                <w:t>M</w:t>
              </w:r>
              <w:r>
                <w:rPr>
                  <w:b/>
                </w:rPr>
                <w:t>.</w:t>
              </w:r>
              <w:r w:rsidRPr="0003788A">
                <w:rPr>
                  <w:b/>
                </w:rPr>
                <w:t xml:space="preserve"> </w:t>
              </w:r>
            </w:ins>
            <w:r w:rsidRPr="0003788A">
              <w:rPr>
                <w:b/>
              </w:rPr>
              <w:t>(15 %)</w:t>
            </w:r>
            <w:r>
              <w:rPr>
                <w:b/>
              </w:rPr>
              <w:t>.</w:t>
            </w:r>
            <w:r w:rsidRPr="00B957B6">
              <w:t xml:space="preserve"> </w:t>
            </w:r>
            <w:r w:rsidRPr="00D13939">
              <w:t>Principles of Managerial Work in the Hotel Industry.</w:t>
            </w:r>
            <w:r w:rsidRPr="00B957B6">
              <w:t xml:space="preserve"> </w:t>
            </w:r>
            <w:r w:rsidRPr="00D13939">
              <w:rPr>
                <w:i/>
              </w:rPr>
              <w:t>International  Business Information Management Conference (30th IBIMA)</w:t>
            </w:r>
            <w:r w:rsidRPr="00B957B6">
              <w:t xml:space="preserve"> Madrid, Spain. The paper will be included in the conference proceedings (ISBN:978-0-9860419-9-0) as a full paper. </w:t>
            </w:r>
          </w:p>
          <w:p w14:paraId="46ED97AE" w14:textId="77777777" w:rsidR="00E05AA8" w:rsidRPr="00B957B6" w:rsidRDefault="00E05AA8">
            <w:pPr>
              <w:pStyle w:val="Odstavecseseznamem2"/>
              <w:spacing w:after="60"/>
              <w:ind w:left="322" w:hanging="284"/>
              <w:jc w:val="both"/>
              <w:pPrChange w:id="14532" w:author="Matyas Adam" w:date="2018-11-17T20:31:00Z">
                <w:pPr>
                  <w:pStyle w:val="Odstavecseseznamem2"/>
                  <w:spacing w:after="60"/>
                  <w:ind w:left="0"/>
                  <w:jc w:val="both"/>
                </w:pPr>
              </w:pPrChange>
            </w:pPr>
            <w:r w:rsidRPr="00B957B6">
              <w:rPr>
                <w:bCs/>
              </w:rPr>
              <w:t>ČECH</w:t>
            </w:r>
            <w:r w:rsidRPr="00B957B6">
              <w:t xml:space="preserve">, </w:t>
            </w:r>
            <w:del w:id="14533" w:author="Matyas Adam" w:date="2018-11-17T20:31:00Z">
              <w:r w:rsidRPr="00B957B6" w:rsidDel="0097631E">
                <w:rPr>
                  <w:bCs/>
                </w:rPr>
                <w:delText>Petr</w:delText>
              </w:r>
            </w:del>
            <w:ins w:id="14534" w:author="Matyas Adam" w:date="2018-11-17T20:31:00Z">
              <w:r w:rsidRPr="00B957B6">
                <w:rPr>
                  <w:bCs/>
                </w:rPr>
                <w:t>P</w:t>
              </w:r>
              <w:r>
                <w:rPr>
                  <w:bCs/>
                </w:rPr>
                <w:t>.</w:t>
              </w:r>
            </w:ins>
            <w:r w:rsidRPr="00B957B6">
              <w:rPr>
                <w:bCs/>
              </w:rPr>
              <w:t>,</w:t>
            </w:r>
            <w:r w:rsidRPr="00B957B6">
              <w:t xml:space="preserve"> </w:t>
            </w:r>
            <w:r w:rsidRPr="00B957B6">
              <w:rPr>
                <w:bCs/>
              </w:rPr>
              <w:t>BERÁNEK</w:t>
            </w:r>
            <w:r w:rsidRPr="00B957B6">
              <w:t xml:space="preserve">, </w:t>
            </w:r>
            <w:del w:id="14535" w:author="Matyas Adam" w:date="2018-11-17T20:31:00Z">
              <w:r w:rsidRPr="00B957B6" w:rsidDel="0097631E">
                <w:rPr>
                  <w:bCs/>
                </w:rPr>
                <w:delText>Martina</w:delText>
              </w:r>
              <w:r w:rsidRPr="00B957B6" w:rsidDel="0097631E">
                <w:delText xml:space="preserve"> </w:delText>
              </w:r>
            </w:del>
            <w:ins w:id="14536" w:author="Matyas Adam" w:date="2018-11-17T20:31:00Z">
              <w:r w:rsidRPr="00B957B6">
                <w:rPr>
                  <w:bCs/>
                </w:rPr>
                <w:t>M</w:t>
              </w:r>
              <w:r>
                <w:rPr>
                  <w:bCs/>
                </w:rPr>
                <w:t>.,</w:t>
              </w:r>
            </w:ins>
            <w:del w:id="14537" w:author="Matyas Adam" w:date="2018-11-17T20:31:00Z">
              <w:r w:rsidRPr="00B957B6" w:rsidDel="0097631E">
                <w:delText>a</w:delText>
              </w:r>
            </w:del>
            <w:r w:rsidRPr="00B957B6">
              <w:t xml:space="preserve"> </w:t>
            </w:r>
            <w:r w:rsidRPr="00D13939">
              <w:rPr>
                <w:b/>
                <w:bCs/>
              </w:rPr>
              <w:t>TOMAŠTÍK</w:t>
            </w:r>
            <w:r w:rsidRPr="00D13939">
              <w:rPr>
                <w:b/>
              </w:rPr>
              <w:t xml:space="preserve">, </w:t>
            </w:r>
            <w:del w:id="14538" w:author="Matyas Adam" w:date="2018-11-17T20:31:00Z">
              <w:r w:rsidRPr="00D13939" w:rsidDel="0097631E">
                <w:rPr>
                  <w:b/>
                  <w:bCs/>
                </w:rPr>
                <w:delText xml:space="preserve">Marek </w:delText>
              </w:r>
            </w:del>
            <w:ins w:id="14539" w:author="Matyas Adam" w:date="2018-11-17T20:31:00Z">
              <w:r w:rsidRPr="00D13939">
                <w:rPr>
                  <w:b/>
                  <w:bCs/>
                </w:rPr>
                <w:t>M</w:t>
              </w:r>
              <w:r>
                <w:rPr>
                  <w:b/>
                  <w:bCs/>
                </w:rPr>
                <w:t>.</w:t>
              </w:r>
              <w:r w:rsidRPr="00D13939">
                <w:rPr>
                  <w:b/>
                  <w:bCs/>
                </w:rPr>
                <w:t xml:space="preserve"> </w:t>
              </w:r>
            </w:ins>
            <w:r w:rsidRPr="00D13939">
              <w:rPr>
                <w:b/>
                <w:bCs/>
              </w:rPr>
              <w:t>(15 %)</w:t>
            </w:r>
            <w:r w:rsidRPr="00D13939">
              <w:rPr>
                <w:b/>
              </w:rPr>
              <w:t>.</w:t>
            </w:r>
            <w:r w:rsidRPr="00B957B6">
              <w:t xml:space="preserve"> </w:t>
            </w:r>
            <w:r w:rsidRPr="00B957B6">
              <w:rPr>
                <w:shd w:val="clear" w:color="auto" w:fill="FFFFFF"/>
              </w:rPr>
              <w:t>Managerial Competencies in Hotel Industry. In: </w:t>
            </w:r>
            <w:r w:rsidRPr="00B957B6">
              <w:rPr>
                <w:i/>
                <w:iCs/>
              </w:rPr>
              <w:t>Proceedings Of The 2015 International Conference On Industrial Technology And Management Science (Itms 2015)</w:t>
            </w:r>
            <w:r>
              <w:rPr>
                <w:shd w:val="clear" w:color="auto" w:fill="FFFFFF"/>
              </w:rPr>
              <w:t xml:space="preserve">. Amsterdam: Atlantis Press. 2015, </w:t>
            </w:r>
            <w:r w:rsidRPr="00B957B6">
              <w:rPr>
                <w:shd w:val="clear" w:color="auto" w:fill="FFFFFF"/>
              </w:rPr>
              <w:t>s. 483 - 486.</w:t>
            </w:r>
            <w:r w:rsidRPr="00B957B6">
              <w:t xml:space="preserve"> ISSN 2352-538X. ISBN 978-94-6252-123-0. </w:t>
            </w:r>
          </w:p>
          <w:p w14:paraId="23E0D95C" w14:textId="77777777" w:rsidR="00E05AA8" w:rsidRDefault="00E05AA8">
            <w:pPr>
              <w:pStyle w:val="Odstavecseseznamem2"/>
              <w:spacing w:after="60"/>
              <w:ind w:left="322" w:hanging="284"/>
              <w:jc w:val="both"/>
              <w:rPr>
                <w:b/>
              </w:rPr>
              <w:pPrChange w:id="14540" w:author="Matyas Adam" w:date="2018-11-17T20:31:00Z">
                <w:pPr>
                  <w:pStyle w:val="Odstavecseseznamem2"/>
                  <w:spacing w:after="60"/>
                  <w:ind w:left="0"/>
                  <w:jc w:val="both"/>
                </w:pPr>
              </w:pPrChange>
            </w:pPr>
            <w:r w:rsidRPr="00D13939">
              <w:rPr>
                <w:b/>
                <w:bCs/>
              </w:rPr>
              <w:t>TOMAŠTÍK</w:t>
            </w:r>
            <w:r w:rsidRPr="00D13939">
              <w:rPr>
                <w:b/>
              </w:rPr>
              <w:t xml:space="preserve">, </w:t>
            </w:r>
            <w:del w:id="14541" w:author="Matyas Adam" w:date="2018-11-17T20:31:00Z">
              <w:r w:rsidRPr="00D13939" w:rsidDel="0097631E">
                <w:rPr>
                  <w:b/>
                  <w:bCs/>
                </w:rPr>
                <w:delText xml:space="preserve">Marek </w:delText>
              </w:r>
            </w:del>
            <w:ins w:id="14542" w:author="Matyas Adam" w:date="2018-11-17T20:31:00Z">
              <w:r w:rsidRPr="00D13939">
                <w:rPr>
                  <w:b/>
                  <w:bCs/>
                </w:rPr>
                <w:t>M</w:t>
              </w:r>
              <w:r>
                <w:rPr>
                  <w:b/>
                  <w:bCs/>
                </w:rPr>
                <w:t>.</w:t>
              </w:r>
              <w:r w:rsidRPr="00D13939">
                <w:rPr>
                  <w:b/>
                  <w:bCs/>
                </w:rPr>
                <w:t xml:space="preserve"> </w:t>
              </w:r>
            </w:ins>
            <w:r w:rsidRPr="00D13939">
              <w:rPr>
                <w:b/>
                <w:bCs/>
              </w:rPr>
              <w:t>(80 %)</w:t>
            </w:r>
            <w:r w:rsidRPr="00B957B6">
              <w:t xml:space="preserve">, </w:t>
            </w:r>
            <w:r w:rsidRPr="00B957B6">
              <w:rPr>
                <w:bCs/>
              </w:rPr>
              <w:t>PITROVÁ</w:t>
            </w:r>
            <w:r w:rsidRPr="00B957B6">
              <w:t xml:space="preserve">, </w:t>
            </w:r>
            <w:del w:id="14543" w:author="Matyas Adam" w:date="2018-11-17T20:31:00Z">
              <w:r w:rsidRPr="00B957B6" w:rsidDel="0097631E">
                <w:rPr>
                  <w:bCs/>
                </w:rPr>
                <w:delText>Kateřina</w:delText>
              </w:r>
            </w:del>
            <w:ins w:id="14544" w:author="Matyas Adam" w:date="2018-11-17T20:31:00Z">
              <w:r w:rsidRPr="00B957B6">
                <w:rPr>
                  <w:bCs/>
                </w:rPr>
                <w:t>K</w:t>
              </w:r>
              <w:r>
                <w:rPr>
                  <w:bCs/>
                </w:rPr>
                <w:t>.</w:t>
              </w:r>
            </w:ins>
            <w:r>
              <w:rPr>
                <w:bCs/>
              </w:rPr>
              <w:t>, Č</w:t>
            </w:r>
            <w:r w:rsidRPr="00B957B6">
              <w:rPr>
                <w:bCs/>
              </w:rPr>
              <w:t>ECH</w:t>
            </w:r>
            <w:r w:rsidRPr="00B957B6">
              <w:t xml:space="preserve">, </w:t>
            </w:r>
            <w:del w:id="14545" w:author="Matyas Adam" w:date="2018-11-17T20:31:00Z">
              <w:r w:rsidRPr="00B957B6" w:rsidDel="0097631E">
                <w:rPr>
                  <w:bCs/>
                </w:rPr>
                <w:delText>Petr</w:delText>
              </w:r>
            </w:del>
            <w:ins w:id="14546" w:author="Matyas Adam" w:date="2018-11-17T20:31:00Z">
              <w:r w:rsidRPr="00B957B6">
                <w:rPr>
                  <w:bCs/>
                </w:rPr>
                <w:t>P</w:t>
              </w:r>
              <w:r>
                <w:rPr>
                  <w:bCs/>
                </w:rPr>
                <w:t>.</w:t>
              </w:r>
            </w:ins>
            <w:r w:rsidRPr="00B957B6">
              <w:rPr>
                <w:shd w:val="clear" w:color="auto" w:fill="FFFFFF"/>
              </w:rPr>
              <w:t>. Analysis Of Potential Risks In The Current Tourism From The Perspective Of Czech Travel Agencies. In: </w:t>
            </w:r>
            <w:r w:rsidRPr="00B957B6">
              <w:rPr>
                <w:i/>
                <w:iCs/>
              </w:rPr>
              <w:t>Political Sciences, Law, Finance, Economics And Tourism, vol. IV.</w:t>
            </w:r>
            <w:r>
              <w:rPr>
                <w:shd w:val="clear" w:color="auto" w:fill="FFFFFF"/>
              </w:rPr>
              <w:t> Sofia: STEF92 Technology. 2014.</w:t>
            </w:r>
            <w:r w:rsidRPr="00B957B6">
              <w:rPr>
                <w:shd w:val="clear" w:color="auto" w:fill="FFFFFF"/>
              </w:rPr>
              <w:t xml:space="preserve"> s. 35 - 42. </w:t>
            </w:r>
            <w:r w:rsidRPr="00B957B6">
              <w:t xml:space="preserve">ISSN 2367-5659. ISBN 978-619-7105-28-5. </w:t>
            </w:r>
          </w:p>
        </w:tc>
      </w:tr>
      <w:tr w:rsidR="00E05AA8" w14:paraId="1E6EAAB2" w14:textId="77777777" w:rsidTr="00495DC8">
        <w:trPr>
          <w:trHeight w:val="218"/>
        </w:trPr>
        <w:tc>
          <w:tcPr>
            <w:tcW w:w="9859" w:type="dxa"/>
            <w:gridSpan w:val="11"/>
            <w:shd w:val="clear" w:color="auto" w:fill="F7CAAC"/>
          </w:tcPr>
          <w:p w14:paraId="793FC4D2" w14:textId="77777777" w:rsidR="00E05AA8" w:rsidRDefault="00E05AA8" w:rsidP="00495DC8">
            <w:pPr>
              <w:rPr>
                <w:b/>
              </w:rPr>
            </w:pPr>
            <w:r>
              <w:rPr>
                <w:b/>
              </w:rPr>
              <w:t>Působení v zahraničí</w:t>
            </w:r>
          </w:p>
        </w:tc>
      </w:tr>
      <w:tr w:rsidR="00E05AA8" w14:paraId="417DF44C" w14:textId="77777777" w:rsidTr="00495DC8">
        <w:trPr>
          <w:trHeight w:val="328"/>
        </w:trPr>
        <w:tc>
          <w:tcPr>
            <w:tcW w:w="9859" w:type="dxa"/>
            <w:gridSpan w:val="11"/>
          </w:tcPr>
          <w:p w14:paraId="169732A0" w14:textId="77777777" w:rsidR="00E05AA8" w:rsidRDefault="00E05AA8" w:rsidP="00495DC8">
            <w:pPr>
              <w:rPr>
                <w:b/>
              </w:rPr>
            </w:pPr>
          </w:p>
        </w:tc>
      </w:tr>
      <w:tr w:rsidR="00E05AA8" w14:paraId="5EDBD6BE" w14:textId="77777777" w:rsidTr="00495DC8">
        <w:trPr>
          <w:cantSplit/>
          <w:trHeight w:val="470"/>
        </w:trPr>
        <w:tc>
          <w:tcPr>
            <w:tcW w:w="2518" w:type="dxa"/>
            <w:shd w:val="clear" w:color="auto" w:fill="F7CAAC"/>
          </w:tcPr>
          <w:p w14:paraId="1811EF17" w14:textId="77777777" w:rsidR="00E05AA8" w:rsidRDefault="00E05AA8" w:rsidP="00495DC8">
            <w:pPr>
              <w:jc w:val="both"/>
              <w:rPr>
                <w:b/>
              </w:rPr>
            </w:pPr>
            <w:r>
              <w:rPr>
                <w:b/>
              </w:rPr>
              <w:t xml:space="preserve">Podpis </w:t>
            </w:r>
          </w:p>
        </w:tc>
        <w:tc>
          <w:tcPr>
            <w:tcW w:w="4536" w:type="dxa"/>
            <w:gridSpan w:val="5"/>
          </w:tcPr>
          <w:p w14:paraId="030DF2EA" w14:textId="77777777" w:rsidR="00E05AA8" w:rsidRDefault="00E05AA8" w:rsidP="00495DC8">
            <w:pPr>
              <w:jc w:val="both"/>
            </w:pPr>
          </w:p>
        </w:tc>
        <w:tc>
          <w:tcPr>
            <w:tcW w:w="786" w:type="dxa"/>
            <w:gridSpan w:val="2"/>
            <w:shd w:val="clear" w:color="auto" w:fill="F7CAAC"/>
          </w:tcPr>
          <w:p w14:paraId="492CBF44" w14:textId="77777777" w:rsidR="00E05AA8" w:rsidRDefault="00E05AA8" w:rsidP="00495DC8">
            <w:pPr>
              <w:jc w:val="both"/>
            </w:pPr>
            <w:r>
              <w:rPr>
                <w:b/>
              </w:rPr>
              <w:t>datum</w:t>
            </w:r>
          </w:p>
        </w:tc>
        <w:tc>
          <w:tcPr>
            <w:tcW w:w="2019" w:type="dxa"/>
            <w:gridSpan w:val="3"/>
          </w:tcPr>
          <w:p w14:paraId="54B27FC0" w14:textId="77777777" w:rsidR="00E05AA8" w:rsidRDefault="00E05AA8" w:rsidP="00495DC8">
            <w:pPr>
              <w:jc w:val="both"/>
            </w:pPr>
          </w:p>
        </w:tc>
      </w:tr>
    </w:tbl>
    <w:p w14:paraId="32CA29BD" w14:textId="77777777" w:rsidR="00E05AA8" w:rsidRDefault="00E05AA8" w:rsidP="00495DC8"/>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05AA8" w:rsidRPr="0097631E" w:rsidDel="00AE6202" w14:paraId="4E234718" w14:textId="31D649AE" w:rsidTr="00495DC8">
        <w:trPr>
          <w:del w:id="14547" w:author="PS" w:date="2018-11-25T16:59:00Z"/>
        </w:trPr>
        <w:tc>
          <w:tcPr>
            <w:tcW w:w="9859" w:type="dxa"/>
            <w:gridSpan w:val="11"/>
            <w:tcBorders>
              <w:bottom w:val="double" w:sz="4" w:space="0" w:color="auto"/>
            </w:tcBorders>
            <w:shd w:val="clear" w:color="auto" w:fill="BDD6EE"/>
          </w:tcPr>
          <w:p w14:paraId="10B01506" w14:textId="4D402B9F" w:rsidR="00E05AA8" w:rsidRPr="0097631E" w:rsidDel="00AE6202" w:rsidRDefault="00E05AA8" w:rsidP="00495DC8">
            <w:pPr>
              <w:jc w:val="both"/>
              <w:rPr>
                <w:del w:id="14548" w:author="PS" w:date="2018-11-25T16:59:00Z"/>
                <w:b/>
                <w:i/>
                <w:color w:val="FF0000"/>
                <w:sz w:val="28"/>
                <w:rPrChange w:id="14549" w:author="Matyas Adam" w:date="2018-11-17T20:32:00Z">
                  <w:rPr>
                    <w:del w:id="14550" w:author="PS" w:date="2018-11-25T16:59:00Z"/>
                    <w:b/>
                    <w:sz w:val="28"/>
                  </w:rPr>
                </w:rPrChange>
              </w:rPr>
            </w:pPr>
            <w:commentRangeStart w:id="14551"/>
            <w:del w:id="14552" w:author="PS" w:date="2018-11-25T16:59:00Z">
              <w:r w:rsidRPr="0097631E" w:rsidDel="00AE6202">
                <w:rPr>
                  <w:b/>
                  <w:i/>
                  <w:color w:val="FF0000"/>
                  <w:sz w:val="28"/>
                  <w:rPrChange w:id="14553" w:author="Matyas Adam" w:date="2018-11-17T20:32:00Z">
                    <w:rPr>
                      <w:b/>
                      <w:sz w:val="28"/>
                    </w:rPr>
                  </w:rPrChange>
                </w:rPr>
                <w:delText>C-I – Personální zabezpečení</w:delText>
              </w:r>
            </w:del>
          </w:p>
        </w:tc>
      </w:tr>
      <w:tr w:rsidR="00E05AA8" w:rsidRPr="0097631E" w:rsidDel="00AE6202" w14:paraId="3EA4A28B" w14:textId="56D9FF08" w:rsidTr="00495DC8">
        <w:trPr>
          <w:del w:id="14554" w:author="PS" w:date="2018-11-25T16:59:00Z"/>
        </w:trPr>
        <w:tc>
          <w:tcPr>
            <w:tcW w:w="2518" w:type="dxa"/>
            <w:tcBorders>
              <w:top w:val="double" w:sz="4" w:space="0" w:color="auto"/>
            </w:tcBorders>
            <w:shd w:val="clear" w:color="auto" w:fill="F7CAAC"/>
          </w:tcPr>
          <w:p w14:paraId="3A6B3B3C" w14:textId="09D0420E" w:rsidR="00E05AA8" w:rsidRPr="0097631E" w:rsidDel="00AE6202" w:rsidRDefault="00E05AA8" w:rsidP="00495DC8">
            <w:pPr>
              <w:jc w:val="both"/>
              <w:rPr>
                <w:del w:id="14555" w:author="PS" w:date="2018-11-25T16:59:00Z"/>
                <w:b/>
                <w:i/>
                <w:color w:val="FF0000"/>
                <w:rPrChange w:id="14556" w:author="Matyas Adam" w:date="2018-11-17T20:32:00Z">
                  <w:rPr>
                    <w:del w:id="14557" w:author="PS" w:date="2018-11-25T16:59:00Z"/>
                    <w:b/>
                  </w:rPr>
                </w:rPrChange>
              </w:rPr>
            </w:pPr>
            <w:del w:id="14558" w:author="PS" w:date="2018-11-25T16:59:00Z">
              <w:r w:rsidRPr="0097631E" w:rsidDel="00AE6202">
                <w:rPr>
                  <w:b/>
                  <w:i/>
                  <w:color w:val="FF0000"/>
                  <w:rPrChange w:id="14559" w:author="Matyas Adam" w:date="2018-11-17T20:32:00Z">
                    <w:rPr>
                      <w:b/>
                    </w:rPr>
                  </w:rPrChange>
                </w:rPr>
                <w:delText>Vysoká škola</w:delText>
              </w:r>
            </w:del>
          </w:p>
        </w:tc>
        <w:tc>
          <w:tcPr>
            <w:tcW w:w="7341" w:type="dxa"/>
            <w:gridSpan w:val="10"/>
          </w:tcPr>
          <w:p w14:paraId="3ECC4CA1" w14:textId="1582D2B4" w:rsidR="00E05AA8" w:rsidRPr="0097631E" w:rsidDel="00AE6202" w:rsidRDefault="00E05AA8" w:rsidP="00495DC8">
            <w:pPr>
              <w:jc w:val="both"/>
              <w:rPr>
                <w:del w:id="14560" w:author="PS" w:date="2018-11-25T16:59:00Z"/>
                <w:i/>
                <w:color w:val="FF0000"/>
                <w:rPrChange w:id="14561" w:author="Matyas Adam" w:date="2018-11-17T20:32:00Z">
                  <w:rPr>
                    <w:del w:id="14562" w:author="PS" w:date="2018-11-25T16:59:00Z"/>
                  </w:rPr>
                </w:rPrChange>
              </w:rPr>
            </w:pPr>
            <w:del w:id="14563" w:author="PS" w:date="2018-11-25T16:59:00Z">
              <w:r w:rsidRPr="0097631E" w:rsidDel="00AE6202">
                <w:rPr>
                  <w:i/>
                  <w:color w:val="FF0000"/>
                  <w:rPrChange w:id="14564" w:author="Matyas Adam" w:date="2018-11-17T20:32:00Z">
                    <w:rPr/>
                  </w:rPrChange>
                </w:rPr>
                <w:delText>Univerzita Tomáše Bati ve Zlíně</w:delText>
              </w:r>
            </w:del>
          </w:p>
        </w:tc>
      </w:tr>
      <w:tr w:rsidR="00E05AA8" w:rsidRPr="0097631E" w:rsidDel="00AE6202" w14:paraId="15A8DC4B" w14:textId="19C4A40A" w:rsidTr="00495DC8">
        <w:trPr>
          <w:del w:id="14565" w:author="PS" w:date="2018-11-25T16:59:00Z"/>
        </w:trPr>
        <w:tc>
          <w:tcPr>
            <w:tcW w:w="2518" w:type="dxa"/>
            <w:shd w:val="clear" w:color="auto" w:fill="F7CAAC"/>
          </w:tcPr>
          <w:p w14:paraId="4CFC711B" w14:textId="0419C63A" w:rsidR="00E05AA8" w:rsidRPr="0097631E" w:rsidDel="00AE6202" w:rsidRDefault="00E05AA8" w:rsidP="00495DC8">
            <w:pPr>
              <w:jc w:val="both"/>
              <w:rPr>
                <w:del w:id="14566" w:author="PS" w:date="2018-11-25T16:59:00Z"/>
                <w:b/>
                <w:i/>
                <w:color w:val="FF0000"/>
                <w:rPrChange w:id="14567" w:author="Matyas Adam" w:date="2018-11-17T20:32:00Z">
                  <w:rPr>
                    <w:del w:id="14568" w:author="PS" w:date="2018-11-25T16:59:00Z"/>
                    <w:b/>
                  </w:rPr>
                </w:rPrChange>
              </w:rPr>
            </w:pPr>
            <w:del w:id="14569" w:author="PS" w:date="2018-11-25T16:59:00Z">
              <w:r w:rsidRPr="0097631E" w:rsidDel="00AE6202">
                <w:rPr>
                  <w:b/>
                  <w:i/>
                  <w:color w:val="FF0000"/>
                  <w:rPrChange w:id="14570" w:author="Matyas Adam" w:date="2018-11-17T20:32:00Z">
                    <w:rPr>
                      <w:b/>
                    </w:rPr>
                  </w:rPrChange>
                </w:rPr>
                <w:delText>Součást vysoké školy</w:delText>
              </w:r>
            </w:del>
          </w:p>
        </w:tc>
        <w:tc>
          <w:tcPr>
            <w:tcW w:w="7341" w:type="dxa"/>
            <w:gridSpan w:val="10"/>
          </w:tcPr>
          <w:p w14:paraId="0B8C0502" w14:textId="6BD65D42" w:rsidR="00E05AA8" w:rsidRPr="0097631E" w:rsidDel="00AE6202" w:rsidRDefault="00E05AA8" w:rsidP="00495DC8">
            <w:pPr>
              <w:jc w:val="both"/>
              <w:rPr>
                <w:del w:id="14571" w:author="PS" w:date="2018-11-25T16:59:00Z"/>
                <w:i/>
                <w:color w:val="FF0000"/>
                <w:rPrChange w:id="14572" w:author="Matyas Adam" w:date="2018-11-17T20:32:00Z">
                  <w:rPr>
                    <w:del w:id="14573" w:author="PS" w:date="2018-11-25T16:59:00Z"/>
                  </w:rPr>
                </w:rPrChange>
              </w:rPr>
            </w:pPr>
            <w:del w:id="14574" w:author="PS" w:date="2018-11-25T16:59:00Z">
              <w:r w:rsidRPr="0097631E" w:rsidDel="00AE6202">
                <w:rPr>
                  <w:i/>
                  <w:color w:val="FF0000"/>
                  <w:rPrChange w:id="14575" w:author="Matyas Adam" w:date="2018-11-17T20:32:00Z">
                    <w:rPr/>
                  </w:rPrChange>
                </w:rPr>
                <w:delText>Fakulta aplikované informatiky</w:delText>
              </w:r>
            </w:del>
          </w:p>
        </w:tc>
      </w:tr>
      <w:tr w:rsidR="00E05AA8" w:rsidRPr="0097631E" w:rsidDel="00AE6202" w14:paraId="6BE44F9F" w14:textId="3F22BEA7" w:rsidTr="00495DC8">
        <w:trPr>
          <w:del w:id="14576" w:author="PS" w:date="2018-11-25T16:59:00Z"/>
        </w:trPr>
        <w:tc>
          <w:tcPr>
            <w:tcW w:w="2518" w:type="dxa"/>
            <w:shd w:val="clear" w:color="auto" w:fill="F7CAAC"/>
          </w:tcPr>
          <w:p w14:paraId="0A17F66D" w14:textId="27D5DF3D" w:rsidR="00E05AA8" w:rsidRPr="0097631E" w:rsidDel="00AE6202" w:rsidRDefault="00E05AA8" w:rsidP="00495DC8">
            <w:pPr>
              <w:jc w:val="both"/>
              <w:rPr>
                <w:del w:id="14577" w:author="PS" w:date="2018-11-25T16:59:00Z"/>
                <w:b/>
                <w:i/>
                <w:color w:val="FF0000"/>
                <w:rPrChange w:id="14578" w:author="Matyas Adam" w:date="2018-11-17T20:32:00Z">
                  <w:rPr>
                    <w:del w:id="14579" w:author="PS" w:date="2018-11-25T16:59:00Z"/>
                    <w:b/>
                  </w:rPr>
                </w:rPrChange>
              </w:rPr>
            </w:pPr>
            <w:del w:id="14580" w:author="PS" w:date="2018-11-25T16:59:00Z">
              <w:r w:rsidRPr="0097631E" w:rsidDel="00AE6202">
                <w:rPr>
                  <w:b/>
                  <w:i/>
                  <w:color w:val="FF0000"/>
                  <w:rPrChange w:id="14581" w:author="Matyas Adam" w:date="2018-11-17T20:32:00Z">
                    <w:rPr>
                      <w:b/>
                    </w:rPr>
                  </w:rPrChange>
                </w:rPr>
                <w:delText>Název studijního programu</w:delText>
              </w:r>
            </w:del>
          </w:p>
        </w:tc>
        <w:tc>
          <w:tcPr>
            <w:tcW w:w="7341" w:type="dxa"/>
            <w:gridSpan w:val="10"/>
          </w:tcPr>
          <w:p w14:paraId="54556A85" w14:textId="52E1E533" w:rsidR="00E05AA8" w:rsidRPr="0097631E" w:rsidDel="00AE6202" w:rsidRDefault="00E05AA8" w:rsidP="00495DC8">
            <w:pPr>
              <w:jc w:val="both"/>
              <w:rPr>
                <w:del w:id="14582" w:author="PS" w:date="2018-11-25T16:59:00Z"/>
                <w:i/>
                <w:color w:val="FF0000"/>
                <w:rPrChange w:id="14583" w:author="Matyas Adam" w:date="2018-11-17T20:32:00Z">
                  <w:rPr>
                    <w:del w:id="14584" w:author="PS" w:date="2018-11-25T16:59:00Z"/>
                  </w:rPr>
                </w:rPrChange>
              </w:rPr>
            </w:pPr>
            <w:del w:id="14585" w:author="PS" w:date="2018-11-25T16:59:00Z">
              <w:r w:rsidRPr="0097631E" w:rsidDel="00AE6202">
                <w:rPr>
                  <w:i/>
                  <w:color w:val="FF0000"/>
                  <w:rPrChange w:id="14586" w:author="Matyas Adam" w:date="2018-11-17T20:32:00Z">
                    <w:rPr/>
                  </w:rPrChange>
                </w:rPr>
                <w:delText>Environmentální bezpečnost</w:delText>
              </w:r>
            </w:del>
          </w:p>
        </w:tc>
      </w:tr>
      <w:tr w:rsidR="00E05AA8" w:rsidRPr="0097631E" w:rsidDel="00AE6202" w14:paraId="1DCF6069" w14:textId="0AA2A7F2" w:rsidTr="00495DC8">
        <w:trPr>
          <w:del w:id="14587" w:author="PS" w:date="2018-11-25T16:59:00Z"/>
        </w:trPr>
        <w:tc>
          <w:tcPr>
            <w:tcW w:w="2518" w:type="dxa"/>
            <w:shd w:val="clear" w:color="auto" w:fill="F7CAAC"/>
          </w:tcPr>
          <w:p w14:paraId="30CF88C3" w14:textId="32F8E070" w:rsidR="00E05AA8" w:rsidRPr="0097631E" w:rsidDel="00AE6202" w:rsidRDefault="00E05AA8" w:rsidP="00495DC8">
            <w:pPr>
              <w:jc w:val="both"/>
              <w:rPr>
                <w:del w:id="14588" w:author="PS" w:date="2018-11-25T16:59:00Z"/>
                <w:b/>
                <w:i/>
                <w:color w:val="FF0000"/>
                <w:rPrChange w:id="14589" w:author="Matyas Adam" w:date="2018-11-17T20:32:00Z">
                  <w:rPr>
                    <w:del w:id="14590" w:author="PS" w:date="2018-11-25T16:59:00Z"/>
                    <w:b/>
                  </w:rPr>
                </w:rPrChange>
              </w:rPr>
            </w:pPr>
            <w:del w:id="14591" w:author="PS" w:date="2018-11-25T16:59:00Z">
              <w:r w:rsidRPr="0097631E" w:rsidDel="00AE6202">
                <w:rPr>
                  <w:b/>
                  <w:i/>
                  <w:color w:val="FF0000"/>
                  <w:rPrChange w:id="14592" w:author="Matyas Adam" w:date="2018-11-17T20:32:00Z">
                    <w:rPr>
                      <w:b/>
                    </w:rPr>
                  </w:rPrChange>
                </w:rPr>
                <w:delText>Jméno a příjmení</w:delText>
              </w:r>
            </w:del>
          </w:p>
        </w:tc>
        <w:tc>
          <w:tcPr>
            <w:tcW w:w="4536" w:type="dxa"/>
            <w:gridSpan w:val="5"/>
          </w:tcPr>
          <w:p w14:paraId="24BE8060" w14:textId="10C70561" w:rsidR="00E05AA8" w:rsidRPr="0097631E" w:rsidDel="00AE6202" w:rsidRDefault="00E05AA8" w:rsidP="00495DC8">
            <w:pPr>
              <w:jc w:val="both"/>
              <w:rPr>
                <w:del w:id="14593" w:author="PS" w:date="2018-11-25T16:59:00Z"/>
                <w:i/>
                <w:color w:val="FF0000"/>
                <w:rPrChange w:id="14594" w:author="Matyas Adam" w:date="2018-11-17T20:32:00Z">
                  <w:rPr>
                    <w:del w:id="14595" w:author="PS" w:date="2018-11-25T16:59:00Z"/>
                  </w:rPr>
                </w:rPrChange>
              </w:rPr>
            </w:pPr>
            <w:del w:id="14596" w:author="PS" w:date="2018-11-25T16:59:00Z">
              <w:r w:rsidRPr="0097631E" w:rsidDel="00AE6202">
                <w:rPr>
                  <w:i/>
                  <w:color w:val="FF0000"/>
                  <w:rPrChange w:id="14597" w:author="Matyas Adam" w:date="2018-11-17T20:32:00Z">
                    <w:rPr/>
                  </w:rPrChange>
                </w:rPr>
                <w:delText>Lenka Kozáková</w:delText>
              </w:r>
            </w:del>
          </w:p>
        </w:tc>
        <w:tc>
          <w:tcPr>
            <w:tcW w:w="709" w:type="dxa"/>
            <w:shd w:val="clear" w:color="auto" w:fill="F7CAAC"/>
          </w:tcPr>
          <w:p w14:paraId="3B4FAD0E" w14:textId="3E2601CD" w:rsidR="00E05AA8" w:rsidRPr="0097631E" w:rsidDel="00AE6202" w:rsidRDefault="00E05AA8" w:rsidP="00495DC8">
            <w:pPr>
              <w:jc w:val="both"/>
              <w:rPr>
                <w:del w:id="14598" w:author="PS" w:date="2018-11-25T16:59:00Z"/>
                <w:b/>
                <w:i/>
                <w:color w:val="FF0000"/>
                <w:rPrChange w:id="14599" w:author="Matyas Adam" w:date="2018-11-17T20:32:00Z">
                  <w:rPr>
                    <w:del w:id="14600" w:author="PS" w:date="2018-11-25T16:59:00Z"/>
                    <w:b/>
                  </w:rPr>
                </w:rPrChange>
              </w:rPr>
            </w:pPr>
            <w:del w:id="14601" w:author="PS" w:date="2018-11-25T16:59:00Z">
              <w:r w:rsidRPr="0097631E" w:rsidDel="00AE6202">
                <w:rPr>
                  <w:b/>
                  <w:i/>
                  <w:color w:val="FF0000"/>
                  <w:rPrChange w:id="14602" w:author="Matyas Adam" w:date="2018-11-17T20:32:00Z">
                    <w:rPr>
                      <w:b/>
                    </w:rPr>
                  </w:rPrChange>
                </w:rPr>
                <w:delText>Tituly</w:delText>
              </w:r>
            </w:del>
          </w:p>
        </w:tc>
        <w:tc>
          <w:tcPr>
            <w:tcW w:w="2096" w:type="dxa"/>
            <w:gridSpan w:val="4"/>
          </w:tcPr>
          <w:p w14:paraId="7AAEC52E" w14:textId="531FEBB7" w:rsidR="00E05AA8" w:rsidRPr="0097631E" w:rsidDel="00AE6202" w:rsidRDefault="00E05AA8" w:rsidP="00495DC8">
            <w:pPr>
              <w:jc w:val="both"/>
              <w:rPr>
                <w:del w:id="14603" w:author="PS" w:date="2018-11-25T16:59:00Z"/>
                <w:i/>
                <w:color w:val="FF0000"/>
                <w:rPrChange w:id="14604" w:author="Matyas Adam" w:date="2018-11-17T20:32:00Z">
                  <w:rPr>
                    <w:del w:id="14605" w:author="PS" w:date="2018-11-25T16:59:00Z"/>
                  </w:rPr>
                </w:rPrChange>
              </w:rPr>
            </w:pPr>
            <w:del w:id="14606" w:author="PS" w:date="2018-11-25T16:59:00Z">
              <w:r w:rsidRPr="0097631E" w:rsidDel="00AE6202">
                <w:rPr>
                  <w:i/>
                  <w:color w:val="FF0000"/>
                  <w:rPrChange w:id="14607" w:author="Matyas Adam" w:date="2018-11-17T20:32:00Z">
                    <w:rPr/>
                  </w:rPrChange>
                </w:rPr>
                <w:delText>RNDr., Ph.D.</w:delText>
              </w:r>
            </w:del>
          </w:p>
        </w:tc>
      </w:tr>
      <w:tr w:rsidR="00E05AA8" w:rsidRPr="0097631E" w:rsidDel="00AE6202" w14:paraId="51919B7D" w14:textId="547AB751" w:rsidTr="00495DC8">
        <w:trPr>
          <w:del w:id="14608" w:author="PS" w:date="2018-11-25T16:59:00Z"/>
        </w:trPr>
        <w:tc>
          <w:tcPr>
            <w:tcW w:w="2518" w:type="dxa"/>
            <w:shd w:val="clear" w:color="auto" w:fill="F7CAAC"/>
          </w:tcPr>
          <w:p w14:paraId="37B268CC" w14:textId="1D11A7F0" w:rsidR="00E05AA8" w:rsidRPr="0097631E" w:rsidDel="00AE6202" w:rsidRDefault="00E05AA8" w:rsidP="00495DC8">
            <w:pPr>
              <w:jc w:val="both"/>
              <w:rPr>
                <w:del w:id="14609" w:author="PS" w:date="2018-11-25T16:59:00Z"/>
                <w:b/>
                <w:i/>
                <w:color w:val="FF0000"/>
                <w:rPrChange w:id="14610" w:author="Matyas Adam" w:date="2018-11-17T20:32:00Z">
                  <w:rPr>
                    <w:del w:id="14611" w:author="PS" w:date="2018-11-25T16:59:00Z"/>
                    <w:b/>
                  </w:rPr>
                </w:rPrChange>
              </w:rPr>
            </w:pPr>
            <w:del w:id="14612" w:author="PS" w:date="2018-11-25T16:59:00Z">
              <w:r w:rsidRPr="0097631E" w:rsidDel="00AE6202">
                <w:rPr>
                  <w:b/>
                  <w:i/>
                  <w:color w:val="FF0000"/>
                  <w:rPrChange w:id="14613" w:author="Matyas Adam" w:date="2018-11-17T20:32:00Z">
                    <w:rPr>
                      <w:b/>
                    </w:rPr>
                  </w:rPrChange>
                </w:rPr>
                <w:delText>Rok narození</w:delText>
              </w:r>
            </w:del>
          </w:p>
        </w:tc>
        <w:tc>
          <w:tcPr>
            <w:tcW w:w="829" w:type="dxa"/>
          </w:tcPr>
          <w:p w14:paraId="526B2CFB" w14:textId="49645E6E" w:rsidR="00E05AA8" w:rsidRPr="0097631E" w:rsidDel="00AE6202" w:rsidRDefault="00E05AA8" w:rsidP="00495DC8">
            <w:pPr>
              <w:jc w:val="both"/>
              <w:rPr>
                <w:del w:id="14614" w:author="PS" w:date="2018-11-25T16:59:00Z"/>
                <w:i/>
                <w:color w:val="FF0000"/>
                <w:rPrChange w:id="14615" w:author="Matyas Adam" w:date="2018-11-17T20:32:00Z">
                  <w:rPr>
                    <w:del w:id="14616" w:author="PS" w:date="2018-11-25T16:59:00Z"/>
                  </w:rPr>
                </w:rPrChange>
              </w:rPr>
            </w:pPr>
            <w:del w:id="14617" w:author="PS" w:date="2018-11-25T16:59:00Z">
              <w:r w:rsidRPr="0097631E" w:rsidDel="00AE6202">
                <w:rPr>
                  <w:i/>
                  <w:color w:val="FF0000"/>
                  <w:rPrChange w:id="14618" w:author="Matyas Adam" w:date="2018-11-17T20:32:00Z">
                    <w:rPr/>
                  </w:rPrChange>
                </w:rPr>
                <w:delText>1976</w:delText>
              </w:r>
            </w:del>
          </w:p>
        </w:tc>
        <w:tc>
          <w:tcPr>
            <w:tcW w:w="1721" w:type="dxa"/>
            <w:shd w:val="clear" w:color="auto" w:fill="F7CAAC"/>
          </w:tcPr>
          <w:p w14:paraId="74A96EF9" w14:textId="2A877D4D" w:rsidR="00E05AA8" w:rsidRPr="0097631E" w:rsidDel="00AE6202" w:rsidRDefault="00E05AA8" w:rsidP="00495DC8">
            <w:pPr>
              <w:jc w:val="both"/>
              <w:rPr>
                <w:del w:id="14619" w:author="PS" w:date="2018-11-25T16:59:00Z"/>
                <w:b/>
                <w:i/>
                <w:color w:val="FF0000"/>
                <w:rPrChange w:id="14620" w:author="Matyas Adam" w:date="2018-11-17T20:32:00Z">
                  <w:rPr>
                    <w:del w:id="14621" w:author="PS" w:date="2018-11-25T16:59:00Z"/>
                    <w:b/>
                  </w:rPr>
                </w:rPrChange>
              </w:rPr>
            </w:pPr>
            <w:del w:id="14622" w:author="PS" w:date="2018-11-25T16:59:00Z">
              <w:r w:rsidRPr="0097631E" w:rsidDel="00AE6202">
                <w:rPr>
                  <w:b/>
                  <w:i/>
                  <w:color w:val="FF0000"/>
                  <w:rPrChange w:id="14623" w:author="Matyas Adam" w:date="2018-11-17T20:32:00Z">
                    <w:rPr>
                      <w:b/>
                    </w:rPr>
                  </w:rPrChange>
                </w:rPr>
                <w:delText>typ vztahu k VŠ</w:delText>
              </w:r>
            </w:del>
          </w:p>
        </w:tc>
        <w:tc>
          <w:tcPr>
            <w:tcW w:w="992" w:type="dxa"/>
            <w:gridSpan w:val="2"/>
          </w:tcPr>
          <w:p w14:paraId="231345D6" w14:textId="6B7812A8" w:rsidR="00E05AA8" w:rsidRPr="0097631E" w:rsidDel="00AE6202" w:rsidRDefault="00E05AA8" w:rsidP="00495DC8">
            <w:pPr>
              <w:jc w:val="both"/>
              <w:rPr>
                <w:del w:id="14624" w:author="PS" w:date="2018-11-25T16:59:00Z"/>
                <w:i/>
                <w:color w:val="FF0000"/>
                <w:rPrChange w:id="14625" w:author="Matyas Adam" w:date="2018-11-17T20:32:00Z">
                  <w:rPr>
                    <w:del w:id="14626" w:author="PS" w:date="2018-11-25T16:59:00Z"/>
                  </w:rPr>
                </w:rPrChange>
              </w:rPr>
            </w:pPr>
            <w:ins w:id="14627" w:author="Matyas Adam" w:date="2018-11-17T00:57:00Z">
              <w:del w:id="14628" w:author="PS" w:date="2018-11-25T16:59:00Z">
                <w:r w:rsidRPr="0097631E" w:rsidDel="00AE6202">
                  <w:rPr>
                    <w:i/>
                    <w:color w:val="FF0000"/>
                    <w:rPrChange w:id="14629" w:author="Matyas Adam" w:date="2018-11-17T20:32:00Z">
                      <w:rPr/>
                    </w:rPrChange>
                  </w:rPr>
                  <w:delText>Pracovní poměr</w:delText>
                </w:r>
              </w:del>
            </w:ins>
            <w:del w:id="14630" w:author="PS" w:date="2018-11-25T16:59:00Z">
              <w:r w:rsidRPr="0097631E" w:rsidDel="00AE6202">
                <w:rPr>
                  <w:i/>
                  <w:color w:val="FF0000"/>
                  <w:rPrChange w:id="14631" w:author="Matyas Adam" w:date="2018-11-17T20:32:00Z">
                    <w:rPr/>
                  </w:rPrChange>
                </w:rPr>
                <w:delText>PP</w:delText>
              </w:r>
            </w:del>
          </w:p>
        </w:tc>
        <w:tc>
          <w:tcPr>
            <w:tcW w:w="994" w:type="dxa"/>
            <w:shd w:val="clear" w:color="auto" w:fill="F7CAAC"/>
          </w:tcPr>
          <w:p w14:paraId="356AF47D" w14:textId="160757FF" w:rsidR="00E05AA8" w:rsidRPr="0097631E" w:rsidDel="00AE6202" w:rsidRDefault="00E05AA8" w:rsidP="00495DC8">
            <w:pPr>
              <w:jc w:val="both"/>
              <w:rPr>
                <w:del w:id="14632" w:author="PS" w:date="2018-11-25T16:59:00Z"/>
                <w:b/>
                <w:i/>
                <w:color w:val="FF0000"/>
                <w:rPrChange w:id="14633" w:author="Matyas Adam" w:date="2018-11-17T20:32:00Z">
                  <w:rPr>
                    <w:del w:id="14634" w:author="PS" w:date="2018-11-25T16:59:00Z"/>
                    <w:b/>
                  </w:rPr>
                </w:rPrChange>
              </w:rPr>
            </w:pPr>
            <w:del w:id="14635" w:author="PS" w:date="2018-11-25T16:59:00Z">
              <w:r w:rsidRPr="0097631E" w:rsidDel="00AE6202">
                <w:rPr>
                  <w:b/>
                  <w:i/>
                  <w:color w:val="FF0000"/>
                  <w:rPrChange w:id="14636" w:author="Matyas Adam" w:date="2018-11-17T20:32:00Z">
                    <w:rPr>
                      <w:b/>
                    </w:rPr>
                  </w:rPrChange>
                </w:rPr>
                <w:delText>rozsah</w:delText>
              </w:r>
            </w:del>
          </w:p>
        </w:tc>
        <w:tc>
          <w:tcPr>
            <w:tcW w:w="709" w:type="dxa"/>
          </w:tcPr>
          <w:p w14:paraId="63323FC4" w14:textId="2D446472" w:rsidR="00E05AA8" w:rsidRPr="0097631E" w:rsidDel="00AE6202" w:rsidRDefault="00E05AA8" w:rsidP="00495DC8">
            <w:pPr>
              <w:jc w:val="both"/>
              <w:rPr>
                <w:del w:id="14637" w:author="PS" w:date="2018-11-25T16:59:00Z"/>
                <w:i/>
                <w:color w:val="FF0000"/>
                <w:rPrChange w:id="14638" w:author="Matyas Adam" w:date="2018-11-17T20:32:00Z">
                  <w:rPr>
                    <w:del w:id="14639" w:author="PS" w:date="2018-11-25T16:59:00Z"/>
                  </w:rPr>
                </w:rPrChange>
              </w:rPr>
            </w:pPr>
            <w:del w:id="14640" w:author="PS" w:date="2018-11-25T16:59:00Z">
              <w:r w:rsidRPr="0097631E" w:rsidDel="00AE6202">
                <w:rPr>
                  <w:i/>
                  <w:color w:val="FF0000"/>
                  <w:rPrChange w:id="14641" w:author="Matyas Adam" w:date="2018-11-17T20:32:00Z">
                    <w:rPr/>
                  </w:rPrChange>
                </w:rPr>
                <w:delText>40</w:delText>
              </w:r>
            </w:del>
          </w:p>
        </w:tc>
        <w:tc>
          <w:tcPr>
            <w:tcW w:w="709" w:type="dxa"/>
            <w:gridSpan w:val="2"/>
            <w:shd w:val="clear" w:color="auto" w:fill="F7CAAC"/>
          </w:tcPr>
          <w:p w14:paraId="19C532AC" w14:textId="33CE4667" w:rsidR="00E05AA8" w:rsidRPr="0097631E" w:rsidDel="00AE6202" w:rsidRDefault="00E05AA8" w:rsidP="00495DC8">
            <w:pPr>
              <w:jc w:val="both"/>
              <w:rPr>
                <w:del w:id="14642" w:author="PS" w:date="2018-11-25T16:59:00Z"/>
                <w:b/>
                <w:i/>
                <w:color w:val="FF0000"/>
                <w:rPrChange w:id="14643" w:author="Matyas Adam" w:date="2018-11-17T20:32:00Z">
                  <w:rPr>
                    <w:del w:id="14644" w:author="PS" w:date="2018-11-25T16:59:00Z"/>
                    <w:b/>
                  </w:rPr>
                </w:rPrChange>
              </w:rPr>
            </w:pPr>
            <w:del w:id="14645" w:author="PS" w:date="2018-11-25T16:59:00Z">
              <w:r w:rsidRPr="0097631E" w:rsidDel="00AE6202">
                <w:rPr>
                  <w:b/>
                  <w:i/>
                  <w:color w:val="FF0000"/>
                  <w:rPrChange w:id="14646" w:author="Matyas Adam" w:date="2018-11-17T20:32:00Z">
                    <w:rPr>
                      <w:b/>
                    </w:rPr>
                  </w:rPrChange>
                </w:rPr>
                <w:delText>do kdy</w:delText>
              </w:r>
            </w:del>
          </w:p>
        </w:tc>
        <w:tc>
          <w:tcPr>
            <w:tcW w:w="1387" w:type="dxa"/>
            <w:gridSpan w:val="2"/>
          </w:tcPr>
          <w:p w14:paraId="3D35BC9D" w14:textId="0B6FA0DB" w:rsidR="00E05AA8" w:rsidRPr="0097631E" w:rsidDel="00AE6202" w:rsidRDefault="00E05AA8" w:rsidP="00495DC8">
            <w:pPr>
              <w:jc w:val="both"/>
              <w:rPr>
                <w:del w:id="14647" w:author="PS" w:date="2018-11-25T16:59:00Z"/>
                <w:i/>
                <w:color w:val="FF0000"/>
                <w:rPrChange w:id="14648" w:author="Matyas Adam" w:date="2018-11-17T20:32:00Z">
                  <w:rPr>
                    <w:del w:id="14649" w:author="PS" w:date="2018-11-25T16:59:00Z"/>
                  </w:rPr>
                </w:rPrChange>
              </w:rPr>
            </w:pPr>
            <w:del w:id="14650" w:author="PS" w:date="2018-11-25T16:59:00Z">
              <w:r w:rsidRPr="0097631E" w:rsidDel="00AE6202">
                <w:rPr>
                  <w:i/>
                  <w:color w:val="FF0000"/>
                  <w:rPrChange w:id="14651" w:author="Matyas Adam" w:date="2018-11-17T20:32:00Z">
                    <w:rPr/>
                  </w:rPrChange>
                </w:rPr>
                <w:delText>0819</w:delText>
              </w:r>
            </w:del>
          </w:p>
        </w:tc>
      </w:tr>
      <w:tr w:rsidR="00E05AA8" w:rsidRPr="0097631E" w:rsidDel="00AE6202" w14:paraId="4907C59F" w14:textId="2CFA740A" w:rsidTr="00495DC8">
        <w:trPr>
          <w:del w:id="14652" w:author="PS" w:date="2018-11-25T16:59:00Z"/>
        </w:trPr>
        <w:tc>
          <w:tcPr>
            <w:tcW w:w="5068" w:type="dxa"/>
            <w:gridSpan w:val="3"/>
            <w:shd w:val="clear" w:color="auto" w:fill="F7CAAC"/>
          </w:tcPr>
          <w:p w14:paraId="5A06FD0D" w14:textId="02D77C64" w:rsidR="00E05AA8" w:rsidRPr="0097631E" w:rsidDel="00AE6202" w:rsidRDefault="00E05AA8" w:rsidP="00495DC8">
            <w:pPr>
              <w:jc w:val="both"/>
              <w:rPr>
                <w:del w:id="14653" w:author="PS" w:date="2018-11-25T16:59:00Z"/>
                <w:b/>
                <w:i/>
                <w:color w:val="FF0000"/>
                <w:rPrChange w:id="14654" w:author="Matyas Adam" w:date="2018-11-17T20:32:00Z">
                  <w:rPr>
                    <w:del w:id="14655" w:author="PS" w:date="2018-11-25T16:59:00Z"/>
                    <w:b/>
                  </w:rPr>
                </w:rPrChange>
              </w:rPr>
            </w:pPr>
            <w:del w:id="14656" w:author="PS" w:date="2018-11-25T16:59:00Z">
              <w:r w:rsidRPr="0097631E" w:rsidDel="00AE6202">
                <w:rPr>
                  <w:b/>
                  <w:i/>
                  <w:color w:val="FF0000"/>
                  <w:rPrChange w:id="14657" w:author="Matyas Adam" w:date="2018-11-17T20:32:00Z">
                    <w:rPr>
                      <w:b/>
                    </w:rPr>
                  </w:rPrChange>
                </w:rPr>
                <w:delText>Typ vztahu na součásti VŠ, která uskutečňuje st. program</w:delText>
              </w:r>
            </w:del>
          </w:p>
        </w:tc>
        <w:tc>
          <w:tcPr>
            <w:tcW w:w="992" w:type="dxa"/>
            <w:gridSpan w:val="2"/>
          </w:tcPr>
          <w:p w14:paraId="5926B21D" w14:textId="64A8EE40" w:rsidR="00E05AA8" w:rsidRPr="0097631E" w:rsidDel="00AE6202" w:rsidRDefault="00E05AA8" w:rsidP="00495DC8">
            <w:pPr>
              <w:jc w:val="both"/>
              <w:rPr>
                <w:del w:id="14658" w:author="PS" w:date="2018-11-25T16:59:00Z"/>
                <w:i/>
                <w:color w:val="FF0000"/>
                <w:rPrChange w:id="14659" w:author="Matyas Adam" w:date="2018-11-17T20:32:00Z">
                  <w:rPr>
                    <w:del w:id="14660" w:author="PS" w:date="2018-11-25T16:59:00Z"/>
                  </w:rPr>
                </w:rPrChange>
              </w:rPr>
            </w:pPr>
            <w:ins w:id="14661" w:author="Matyas Adam" w:date="2018-11-17T00:57:00Z">
              <w:del w:id="14662" w:author="PS" w:date="2018-11-25T16:59:00Z">
                <w:r w:rsidRPr="0097631E" w:rsidDel="00AE6202">
                  <w:rPr>
                    <w:i/>
                    <w:color w:val="FF0000"/>
                    <w:rPrChange w:id="14663" w:author="Matyas Adam" w:date="2018-11-17T20:32:00Z">
                      <w:rPr/>
                    </w:rPrChange>
                  </w:rPr>
                  <w:delText>Pracovní poměr</w:delText>
                </w:r>
              </w:del>
            </w:ins>
          </w:p>
        </w:tc>
        <w:tc>
          <w:tcPr>
            <w:tcW w:w="994" w:type="dxa"/>
            <w:shd w:val="clear" w:color="auto" w:fill="F7CAAC"/>
          </w:tcPr>
          <w:p w14:paraId="3C8BECEF" w14:textId="3FC90715" w:rsidR="00E05AA8" w:rsidRPr="0097631E" w:rsidDel="00AE6202" w:rsidRDefault="00E05AA8" w:rsidP="00495DC8">
            <w:pPr>
              <w:jc w:val="both"/>
              <w:rPr>
                <w:del w:id="14664" w:author="PS" w:date="2018-11-25T16:59:00Z"/>
                <w:b/>
                <w:i/>
                <w:color w:val="FF0000"/>
                <w:rPrChange w:id="14665" w:author="Matyas Adam" w:date="2018-11-17T20:32:00Z">
                  <w:rPr>
                    <w:del w:id="14666" w:author="PS" w:date="2018-11-25T16:59:00Z"/>
                    <w:b/>
                  </w:rPr>
                </w:rPrChange>
              </w:rPr>
            </w:pPr>
            <w:del w:id="14667" w:author="PS" w:date="2018-11-25T16:59:00Z">
              <w:r w:rsidRPr="0097631E" w:rsidDel="00AE6202">
                <w:rPr>
                  <w:b/>
                  <w:i/>
                  <w:color w:val="FF0000"/>
                  <w:rPrChange w:id="14668" w:author="Matyas Adam" w:date="2018-11-17T20:32:00Z">
                    <w:rPr>
                      <w:b/>
                    </w:rPr>
                  </w:rPrChange>
                </w:rPr>
                <w:delText>rozsah</w:delText>
              </w:r>
            </w:del>
          </w:p>
        </w:tc>
        <w:tc>
          <w:tcPr>
            <w:tcW w:w="709" w:type="dxa"/>
          </w:tcPr>
          <w:p w14:paraId="5F0D63F7" w14:textId="1E2197CF" w:rsidR="00E05AA8" w:rsidRPr="0097631E" w:rsidDel="00AE6202" w:rsidRDefault="00E05AA8" w:rsidP="00495DC8">
            <w:pPr>
              <w:jc w:val="both"/>
              <w:rPr>
                <w:del w:id="14669" w:author="PS" w:date="2018-11-25T16:59:00Z"/>
                <w:i/>
                <w:color w:val="FF0000"/>
                <w:rPrChange w:id="14670" w:author="Matyas Adam" w:date="2018-11-17T20:32:00Z">
                  <w:rPr>
                    <w:del w:id="14671" w:author="PS" w:date="2018-11-25T16:59:00Z"/>
                  </w:rPr>
                </w:rPrChange>
              </w:rPr>
            </w:pPr>
          </w:p>
        </w:tc>
        <w:tc>
          <w:tcPr>
            <w:tcW w:w="709" w:type="dxa"/>
            <w:gridSpan w:val="2"/>
            <w:shd w:val="clear" w:color="auto" w:fill="F7CAAC"/>
          </w:tcPr>
          <w:p w14:paraId="1FC0DE16" w14:textId="09C99840" w:rsidR="00E05AA8" w:rsidRPr="0097631E" w:rsidDel="00AE6202" w:rsidRDefault="00E05AA8" w:rsidP="00495DC8">
            <w:pPr>
              <w:jc w:val="both"/>
              <w:rPr>
                <w:del w:id="14672" w:author="PS" w:date="2018-11-25T16:59:00Z"/>
                <w:b/>
                <w:i/>
                <w:color w:val="FF0000"/>
                <w:rPrChange w:id="14673" w:author="Matyas Adam" w:date="2018-11-17T20:32:00Z">
                  <w:rPr>
                    <w:del w:id="14674" w:author="PS" w:date="2018-11-25T16:59:00Z"/>
                    <w:b/>
                  </w:rPr>
                </w:rPrChange>
              </w:rPr>
            </w:pPr>
            <w:del w:id="14675" w:author="PS" w:date="2018-11-25T16:59:00Z">
              <w:r w:rsidRPr="0097631E" w:rsidDel="00AE6202">
                <w:rPr>
                  <w:b/>
                  <w:i/>
                  <w:color w:val="FF0000"/>
                  <w:rPrChange w:id="14676" w:author="Matyas Adam" w:date="2018-11-17T20:32:00Z">
                    <w:rPr>
                      <w:b/>
                    </w:rPr>
                  </w:rPrChange>
                </w:rPr>
                <w:delText>do kdy</w:delText>
              </w:r>
            </w:del>
          </w:p>
        </w:tc>
        <w:tc>
          <w:tcPr>
            <w:tcW w:w="1387" w:type="dxa"/>
            <w:gridSpan w:val="2"/>
          </w:tcPr>
          <w:p w14:paraId="4514C649" w14:textId="15E27DA2" w:rsidR="00E05AA8" w:rsidRPr="0097631E" w:rsidDel="00AE6202" w:rsidRDefault="00E05AA8" w:rsidP="00495DC8">
            <w:pPr>
              <w:jc w:val="both"/>
              <w:rPr>
                <w:del w:id="14677" w:author="PS" w:date="2018-11-25T16:59:00Z"/>
                <w:i/>
                <w:color w:val="FF0000"/>
                <w:rPrChange w:id="14678" w:author="Matyas Adam" w:date="2018-11-17T20:32:00Z">
                  <w:rPr>
                    <w:del w:id="14679" w:author="PS" w:date="2018-11-25T16:59:00Z"/>
                  </w:rPr>
                </w:rPrChange>
              </w:rPr>
            </w:pPr>
          </w:p>
        </w:tc>
      </w:tr>
      <w:tr w:rsidR="00E05AA8" w:rsidRPr="0097631E" w:rsidDel="00AE6202" w14:paraId="4983BE32" w14:textId="4A47E1E9" w:rsidTr="00495DC8">
        <w:trPr>
          <w:del w:id="14680" w:author="PS" w:date="2018-11-25T16:59:00Z"/>
        </w:trPr>
        <w:tc>
          <w:tcPr>
            <w:tcW w:w="6060" w:type="dxa"/>
            <w:gridSpan w:val="5"/>
            <w:shd w:val="clear" w:color="auto" w:fill="F7CAAC"/>
          </w:tcPr>
          <w:p w14:paraId="4A353C34" w14:textId="50C3CB72" w:rsidR="00E05AA8" w:rsidRPr="0097631E" w:rsidDel="00AE6202" w:rsidRDefault="00E05AA8" w:rsidP="00495DC8">
            <w:pPr>
              <w:jc w:val="both"/>
              <w:rPr>
                <w:del w:id="14681" w:author="PS" w:date="2018-11-25T16:59:00Z"/>
                <w:i/>
                <w:color w:val="FF0000"/>
                <w:rPrChange w:id="14682" w:author="Matyas Adam" w:date="2018-11-17T20:32:00Z">
                  <w:rPr>
                    <w:del w:id="14683" w:author="PS" w:date="2018-11-25T16:59:00Z"/>
                  </w:rPr>
                </w:rPrChange>
              </w:rPr>
            </w:pPr>
            <w:del w:id="14684" w:author="PS" w:date="2018-11-25T16:59:00Z">
              <w:r w:rsidRPr="0097631E" w:rsidDel="00AE6202">
                <w:rPr>
                  <w:b/>
                  <w:i/>
                  <w:color w:val="FF0000"/>
                  <w:rPrChange w:id="14685" w:author="Matyas Adam" w:date="2018-11-17T20:32:00Z">
                    <w:rPr>
                      <w:b/>
                    </w:rPr>
                  </w:rPrChange>
                </w:rPr>
                <w:delText>Další současná působení jako akademický pracovník na jiných VŠ</w:delText>
              </w:r>
            </w:del>
          </w:p>
        </w:tc>
        <w:tc>
          <w:tcPr>
            <w:tcW w:w="1703" w:type="dxa"/>
            <w:gridSpan w:val="2"/>
            <w:shd w:val="clear" w:color="auto" w:fill="F7CAAC"/>
          </w:tcPr>
          <w:p w14:paraId="77536FC1" w14:textId="0260A976" w:rsidR="00E05AA8" w:rsidRPr="0097631E" w:rsidDel="00AE6202" w:rsidRDefault="00E05AA8" w:rsidP="00495DC8">
            <w:pPr>
              <w:jc w:val="both"/>
              <w:rPr>
                <w:del w:id="14686" w:author="PS" w:date="2018-11-25T16:59:00Z"/>
                <w:b/>
                <w:i/>
                <w:color w:val="FF0000"/>
                <w:rPrChange w:id="14687" w:author="Matyas Adam" w:date="2018-11-17T20:32:00Z">
                  <w:rPr>
                    <w:del w:id="14688" w:author="PS" w:date="2018-11-25T16:59:00Z"/>
                    <w:b/>
                  </w:rPr>
                </w:rPrChange>
              </w:rPr>
            </w:pPr>
            <w:del w:id="14689" w:author="PS" w:date="2018-11-25T16:59:00Z">
              <w:r w:rsidRPr="0097631E" w:rsidDel="00AE6202">
                <w:rPr>
                  <w:b/>
                  <w:i/>
                  <w:color w:val="FF0000"/>
                  <w:rPrChange w:id="14690" w:author="Matyas Adam" w:date="2018-11-17T20:32:00Z">
                    <w:rPr>
                      <w:b/>
                    </w:rPr>
                  </w:rPrChange>
                </w:rPr>
                <w:delText>typ prac. vztahu</w:delText>
              </w:r>
            </w:del>
          </w:p>
        </w:tc>
        <w:tc>
          <w:tcPr>
            <w:tcW w:w="2096" w:type="dxa"/>
            <w:gridSpan w:val="4"/>
            <w:shd w:val="clear" w:color="auto" w:fill="F7CAAC"/>
          </w:tcPr>
          <w:p w14:paraId="56F32949" w14:textId="5151CD90" w:rsidR="00E05AA8" w:rsidRPr="0097631E" w:rsidDel="00AE6202" w:rsidRDefault="00E05AA8" w:rsidP="00495DC8">
            <w:pPr>
              <w:jc w:val="both"/>
              <w:rPr>
                <w:del w:id="14691" w:author="PS" w:date="2018-11-25T16:59:00Z"/>
                <w:b/>
                <w:i/>
                <w:color w:val="FF0000"/>
                <w:rPrChange w:id="14692" w:author="Matyas Adam" w:date="2018-11-17T20:32:00Z">
                  <w:rPr>
                    <w:del w:id="14693" w:author="PS" w:date="2018-11-25T16:59:00Z"/>
                    <w:b/>
                  </w:rPr>
                </w:rPrChange>
              </w:rPr>
            </w:pPr>
            <w:del w:id="14694" w:author="PS" w:date="2018-11-25T16:59:00Z">
              <w:r w:rsidRPr="0097631E" w:rsidDel="00AE6202">
                <w:rPr>
                  <w:b/>
                  <w:i/>
                  <w:color w:val="FF0000"/>
                  <w:rPrChange w:id="14695" w:author="Matyas Adam" w:date="2018-11-17T20:32:00Z">
                    <w:rPr>
                      <w:b/>
                    </w:rPr>
                  </w:rPrChange>
                </w:rPr>
                <w:delText>rozsah</w:delText>
              </w:r>
            </w:del>
          </w:p>
        </w:tc>
      </w:tr>
      <w:tr w:rsidR="00E05AA8" w:rsidRPr="0097631E" w:rsidDel="00AE6202" w14:paraId="7A4B0FDD" w14:textId="77F200F4" w:rsidTr="00495DC8">
        <w:trPr>
          <w:del w:id="14696" w:author="PS" w:date="2018-11-25T16:59:00Z"/>
        </w:trPr>
        <w:tc>
          <w:tcPr>
            <w:tcW w:w="6060" w:type="dxa"/>
            <w:gridSpan w:val="5"/>
          </w:tcPr>
          <w:p w14:paraId="5E24547C" w14:textId="42B274E5" w:rsidR="00E05AA8" w:rsidRPr="0097631E" w:rsidDel="00AE6202" w:rsidRDefault="00E05AA8" w:rsidP="00495DC8">
            <w:pPr>
              <w:jc w:val="both"/>
              <w:rPr>
                <w:del w:id="14697" w:author="PS" w:date="2018-11-25T16:59:00Z"/>
                <w:i/>
                <w:color w:val="FF0000"/>
                <w:rPrChange w:id="14698" w:author="Matyas Adam" w:date="2018-11-17T20:32:00Z">
                  <w:rPr>
                    <w:del w:id="14699" w:author="PS" w:date="2018-11-25T16:59:00Z"/>
                  </w:rPr>
                </w:rPrChange>
              </w:rPr>
            </w:pPr>
          </w:p>
        </w:tc>
        <w:tc>
          <w:tcPr>
            <w:tcW w:w="1703" w:type="dxa"/>
            <w:gridSpan w:val="2"/>
          </w:tcPr>
          <w:p w14:paraId="32CA0E76" w14:textId="533B5972" w:rsidR="00E05AA8" w:rsidRPr="0097631E" w:rsidDel="00AE6202" w:rsidRDefault="00E05AA8" w:rsidP="00495DC8">
            <w:pPr>
              <w:jc w:val="both"/>
              <w:rPr>
                <w:del w:id="14700" w:author="PS" w:date="2018-11-25T16:59:00Z"/>
                <w:i/>
                <w:color w:val="FF0000"/>
                <w:rPrChange w:id="14701" w:author="Matyas Adam" w:date="2018-11-17T20:32:00Z">
                  <w:rPr>
                    <w:del w:id="14702" w:author="PS" w:date="2018-11-25T16:59:00Z"/>
                  </w:rPr>
                </w:rPrChange>
              </w:rPr>
            </w:pPr>
          </w:p>
        </w:tc>
        <w:tc>
          <w:tcPr>
            <w:tcW w:w="2096" w:type="dxa"/>
            <w:gridSpan w:val="4"/>
          </w:tcPr>
          <w:p w14:paraId="0C99908C" w14:textId="26E3459B" w:rsidR="00E05AA8" w:rsidRPr="0097631E" w:rsidDel="00AE6202" w:rsidRDefault="00E05AA8" w:rsidP="00495DC8">
            <w:pPr>
              <w:jc w:val="both"/>
              <w:rPr>
                <w:del w:id="14703" w:author="PS" w:date="2018-11-25T16:59:00Z"/>
                <w:i/>
                <w:color w:val="FF0000"/>
                <w:rPrChange w:id="14704" w:author="Matyas Adam" w:date="2018-11-17T20:32:00Z">
                  <w:rPr>
                    <w:del w:id="14705" w:author="PS" w:date="2018-11-25T16:59:00Z"/>
                  </w:rPr>
                </w:rPrChange>
              </w:rPr>
            </w:pPr>
          </w:p>
        </w:tc>
      </w:tr>
      <w:tr w:rsidR="00E05AA8" w:rsidRPr="0097631E" w:rsidDel="00AE6202" w14:paraId="38A76968" w14:textId="2E86FF63" w:rsidTr="00495DC8">
        <w:trPr>
          <w:del w:id="14706" w:author="PS" w:date="2018-11-25T16:59:00Z"/>
        </w:trPr>
        <w:tc>
          <w:tcPr>
            <w:tcW w:w="6060" w:type="dxa"/>
            <w:gridSpan w:val="5"/>
          </w:tcPr>
          <w:p w14:paraId="2CAC9CA7" w14:textId="1A1B92F2" w:rsidR="00E05AA8" w:rsidRPr="0097631E" w:rsidDel="00AE6202" w:rsidRDefault="00E05AA8" w:rsidP="00495DC8">
            <w:pPr>
              <w:jc w:val="both"/>
              <w:rPr>
                <w:del w:id="14707" w:author="PS" w:date="2018-11-25T16:59:00Z"/>
                <w:i/>
                <w:color w:val="FF0000"/>
                <w:rPrChange w:id="14708" w:author="Matyas Adam" w:date="2018-11-17T20:32:00Z">
                  <w:rPr>
                    <w:del w:id="14709" w:author="PS" w:date="2018-11-25T16:59:00Z"/>
                  </w:rPr>
                </w:rPrChange>
              </w:rPr>
            </w:pPr>
          </w:p>
        </w:tc>
        <w:tc>
          <w:tcPr>
            <w:tcW w:w="1703" w:type="dxa"/>
            <w:gridSpan w:val="2"/>
          </w:tcPr>
          <w:p w14:paraId="750286CF" w14:textId="2EE0FC99" w:rsidR="00E05AA8" w:rsidRPr="0097631E" w:rsidDel="00AE6202" w:rsidRDefault="00E05AA8" w:rsidP="00495DC8">
            <w:pPr>
              <w:jc w:val="both"/>
              <w:rPr>
                <w:del w:id="14710" w:author="PS" w:date="2018-11-25T16:59:00Z"/>
                <w:i/>
                <w:color w:val="FF0000"/>
                <w:rPrChange w:id="14711" w:author="Matyas Adam" w:date="2018-11-17T20:32:00Z">
                  <w:rPr>
                    <w:del w:id="14712" w:author="PS" w:date="2018-11-25T16:59:00Z"/>
                  </w:rPr>
                </w:rPrChange>
              </w:rPr>
            </w:pPr>
          </w:p>
        </w:tc>
        <w:tc>
          <w:tcPr>
            <w:tcW w:w="2096" w:type="dxa"/>
            <w:gridSpan w:val="4"/>
          </w:tcPr>
          <w:p w14:paraId="7CFAB2B9" w14:textId="08473348" w:rsidR="00E05AA8" w:rsidRPr="0097631E" w:rsidDel="00AE6202" w:rsidRDefault="00E05AA8" w:rsidP="00495DC8">
            <w:pPr>
              <w:jc w:val="both"/>
              <w:rPr>
                <w:del w:id="14713" w:author="PS" w:date="2018-11-25T16:59:00Z"/>
                <w:i/>
                <w:color w:val="FF0000"/>
                <w:rPrChange w:id="14714" w:author="Matyas Adam" w:date="2018-11-17T20:32:00Z">
                  <w:rPr>
                    <w:del w:id="14715" w:author="PS" w:date="2018-11-25T16:59:00Z"/>
                  </w:rPr>
                </w:rPrChange>
              </w:rPr>
            </w:pPr>
          </w:p>
        </w:tc>
      </w:tr>
      <w:tr w:rsidR="00E05AA8" w:rsidRPr="0097631E" w:rsidDel="00AE6202" w14:paraId="492B5425" w14:textId="34B16120" w:rsidTr="00495DC8">
        <w:trPr>
          <w:del w:id="14716" w:author="PS" w:date="2018-11-25T16:59:00Z"/>
        </w:trPr>
        <w:tc>
          <w:tcPr>
            <w:tcW w:w="6060" w:type="dxa"/>
            <w:gridSpan w:val="5"/>
          </w:tcPr>
          <w:p w14:paraId="09837A8D" w14:textId="0C005594" w:rsidR="00E05AA8" w:rsidRPr="0097631E" w:rsidDel="00AE6202" w:rsidRDefault="00E05AA8" w:rsidP="00495DC8">
            <w:pPr>
              <w:jc w:val="both"/>
              <w:rPr>
                <w:del w:id="14717" w:author="PS" w:date="2018-11-25T16:59:00Z"/>
                <w:i/>
                <w:color w:val="FF0000"/>
                <w:rPrChange w:id="14718" w:author="Matyas Adam" w:date="2018-11-17T20:32:00Z">
                  <w:rPr>
                    <w:del w:id="14719" w:author="PS" w:date="2018-11-25T16:59:00Z"/>
                  </w:rPr>
                </w:rPrChange>
              </w:rPr>
            </w:pPr>
          </w:p>
        </w:tc>
        <w:tc>
          <w:tcPr>
            <w:tcW w:w="1703" w:type="dxa"/>
            <w:gridSpan w:val="2"/>
          </w:tcPr>
          <w:p w14:paraId="14011671" w14:textId="03DFD5BA" w:rsidR="00E05AA8" w:rsidRPr="0097631E" w:rsidDel="00AE6202" w:rsidRDefault="00E05AA8" w:rsidP="00495DC8">
            <w:pPr>
              <w:jc w:val="both"/>
              <w:rPr>
                <w:del w:id="14720" w:author="PS" w:date="2018-11-25T16:59:00Z"/>
                <w:i/>
                <w:color w:val="FF0000"/>
                <w:rPrChange w:id="14721" w:author="Matyas Adam" w:date="2018-11-17T20:32:00Z">
                  <w:rPr>
                    <w:del w:id="14722" w:author="PS" w:date="2018-11-25T16:59:00Z"/>
                  </w:rPr>
                </w:rPrChange>
              </w:rPr>
            </w:pPr>
          </w:p>
        </w:tc>
        <w:tc>
          <w:tcPr>
            <w:tcW w:w="2096" w:type="dxa"/>
            <w:gridSpan w:val="4"/>
          </w:tcPr>
          <w:p w14:paraId="08C6AEC4" w14:textId="3D16F492" w:rsidR="00E05AA8" w:rsidRPr="0097631E" w:rsidDel="00AE6202" w:rsidRDefault="00E05AA8" w:rsidP="00495DC8">
            <w:pPr>
              <w:jc w:val="both"/>
              <w:rPr>
                <w:del w:id="14723" w:author="PS" w:date="2018-11-25T16:59:00Z"/>
                <w:i/>
                <w:color w:val="FF0000"/>
                <w:rPrChange w:id="14724" w:author="Matyas Adam" w:date="2018-11-17T20:32:00Z">
                  <w:rPr>
                    <w:del w:id="14725" w:author="PS" w:date="2018-11-25T16:59:00Z"/>
                  </w:rPr>
                </w:rPrChange>
              </w:rPr>
            </w:pPr>
          </w:p>
        </w:tc>
      </w:tr>
      <w:tr w:rsidR="00E05AA8" w:rsidRPr="0097631E" w:rsidDel="00AE6202" w14:paraId="79C95E35" w14:textId="2DC88876" w:rsidTr="00495DC8">
        <w:trPr>
          <w:del w:id="14726" w:author="PS" w:date="2018-11-25T16:59:00Z"/>
        </w:trPr>
        <w:tc>
          <w:tcPr>
            <w:tcW w:w="6060" w:type="dxa"/>
            <w:gridSpan w:val="5"/>
          </w:tcPr>
          <w:p w14:paraId="1E47D919" w14:textId="13E7EB89" w:rsidR="00E05AA8" w:rsidRPr="0097631E" w:rsidDel="00AE6202" w:rsidRDefault="00E05AA8" w:rsidP="00495DC8">
            <w:pPr>
              <w:jc w:val="both"/>
              <w:rPr>
                <w:del w:id="14727" w:author="PS" w:date="2018-11-25T16:59:00Z"/>
                <w:i/>
                <w:color w:val="FF0000"/>
                <w:rPrChange w:id="14728" w:author="Matyas Adam" w:date="2018-11-17T20:32:00Z">
                  <w:rPr>
                    <w:del w:id="14729" w:author="PS" w:date="2018-11-25T16:59:00Z"/>
                  </w:rPr>
                </w:rPrChange>
              </w:rPr>
            </w:pPr>
          </w:p>
        </w:tc>
        <w:tc>
          <w:tcPr>
            <w:tcW w:w="1703" w:type="dxa"/>
            <w:gridSpan w:val="2"/>
          </w:tcPr>
          <w:p w14:paraId="45605CC3" w14:textId="43439141" w:rsidR="00E05AA8" w:rsidRPr="0097631E" w:rsidDel="00AE6202" w:rsidRDefault="00E05AA8" w:rsidP="00495DC8">
            <w:pPr>
              <w:jc w:val="both"/>
              <w:rPr>
                <w:del w:id="14730" w:author="PS" w:date="2018-11-25T16:59:00Z"/>
                <w:i/>
                <w:color w:val="FF0000"/>
                <w:rPrChange w:id="14731" w:author="Matyas Adam" w:date="2018-11-17T20:32:00Z">
                  <w:rPr>
                    <w:del w:id="14732" w:author="PS" w:date="2018-11-25T16:59:00Z"/>
                  </w:rPr>
                </w:rPrChange>
              </w:rPr>
            </w:pPr>
          </w:p>
        </w:tc>
        <w:tc>
          <w:tcPr>
            <w:tcW w:w="2096" w:type="dxa"/>
            <w:gridSpan w:val="4"/>
          </w:tcPr>
          <w:p w14:paraId="1CD38606" w14:textId="12284415" w:rsidR="00E05AA8" w:rsidRPr="0097631E" w:rsidDel="00AE6202" w:rsidRDefault="00E05AA8" w:rsidP="00495DC8">
            <w:pPr>
              <w:jc w:val="both"/>
              <w:rPr>
                <w:del w:id="14733" w:author="PS" w:date="2018-11-25T16:59:00Z"/>
                <w:i/>
                <w:color w:val="FF0000"/>
                <w:rPrChange w:id="14734" w:author="Matyas Adam" w:date="2018-11-17T20:32:00Z">
                  <w:rPr>
                    <w:del w:id="14735" w:author="PS" w:date="2018-11-25T16:59:00Z"/>
                  </w:rPr>
                </w:rPrChange>
              </w:rPr>
            </w:pPr>
          </w:p>
        </w:tc>
      </w:tr>
      <w:tr w:rsidR="00E05AA8" w:rsidRPr="0097631E" w:rsidDel="00AE6202" w14:paraId="75E758F1" w14:textId="4FC14167" w:rsidTr="00495DC8">
        <w:trPr>
          <w:del w:id="14736" w:author="PS" w:date="2018-11-25T16:59:00Z"/>
        </w:trPr>
        <w:tc>
          <w:tcPr>
            <w:tcW w:w="9859" w:type="dxa"/>
            <w:gridSpan w:val="11"/>
            <w:shd w:val="clear" w:color="auto" w:fill="F7CAAC"/>
          </w:tcPr>
          <w:p w14:paraId="3D3002C7" w14:textId="2E1AA88F" w:rsidR="00E05AA8" w:rsidRPr="0097631E" w:rsidDel="00AE6202" w:rsidRDefault="00E05AA8" w:rsidP="00495DC8">
            <w:pPr>
              <w:jc w:val="both"/>
              <w:rPr>
                <w:del w:id="14737" w:author="PS" w:date="2018-11-25T16:59:00Z"/>
                <w:i/>
                <w:color w:val="FF0000"/>
                <w:rPrChange w:id="14738" w:author="Matyas Adam" w:date="2018-11-17T20:32:00Z">
                  <w:rPr>
                    <w:del w:id="14739" w:author="PS" w:date="2018-11-25T16:59:00Z"/>
                  </w:rPr>
                </w:rPrChange>
              </w:rPr>
            </w:pPr>
            <w:del w:id="14740" w:author="PS" w:date="2018-11-25T16:59:00Z">
              <w:r w:rsidRPr="0097631E" w:rsidDel="00AE6202">
                <w:rPr>
                  <w:b/>
                  <w:i/>
                  <w:color w:val="FF0000"/>
                  <w:rPrChange w:id="14741" w:author="Matyas Adam" w:date="2018-11-17T20:32:00Z">
                    <w:rPr>
                      <w:b/>
                    </w:rPr>
                  </w:rPrChange>
                </w:rPr>
                <w:delText>Předměty příslušného studijního programu a způsob zapojení do jejich výuky, příp. další zapojení do uskutečňování studijního programu</w:delText>
              </w:r>
            </w:del>
          </w:p>
        </w:tc>
      </w:tr>
      <w:tr w:rsidR="00E05AA8" w:rsidRPr="0097631E" w:rsidDel="00AE6202" w14:paraId="6D116651" w14:textId="2D8B739E" w:rsidTr="00495DC8">
        <w:trPr>
          <w:trHeight w:val="1118"/>
          <w:del w:id="14742" w:author="PS" w:date="2018-11-25T16:59:00Z"/>
        </w:trPr>
        <w:tc>
          <w:tcPr>
            <w:tcW w:w="9859" w:type="dxa"/>
            <w:gridSpan w:val="11"/>
            <w:tcBorders>
              <w:top w:val="nil"/>
            </w:tcBorders>
          </w:tcPr>
          <w:p w14:paraId="474C0EC9" w14:textId="43F6E2E3" w:rsidR="00E05AA8" w:rsidRPr="0097631E" w:rsidDel="00AE6202" w:rsidRDefault="00E05AA8" w:rsidP="00495DC8">
            <w:pPr>
              <w:jc w:val="both"/>
              <w:rPr>
                <w:del w:id="14743" w:author="PS" w:date="2018-11-25T16:59:00Z"/>
                <w:i/>
                <w:color w:val="FF0000"/>
                <w:rPrChange w:id="14744" w:author="Matyas Adam" w:date="2018-11-17T20:32:00Z">
                  <w:rPr>
                    <w:del w:id="14745" w:author="PS" w:date="2018-11-25T16:59:00Z"/>
                  </w:rPr>
                </w:rPrChange>
              </w:rPr>
            </w:pPr>
            <w:del w:id="14746" w:author="PS" w:date="2018-11-25T16:59:00Z">
              <w:r w:rsidRPr="0097631E" w:rsidDel="00AE6202">
                <w:rPr>
                  <w:i/>
                  <w:color w:val="FF0000"/>
                  <w:rPrChange w:id="14747" w:author="Matyas Adam" w:date="2018-11-17T20:32:00Z">
                    <w:rPr/>
                  </w:rPrChange>
                </w:rPr>
                <w:delText>Matematika I – garant, přednášející, cvičící</w:delText>
              </w:r>
            </w:del>
          </w:p>
          <w:p w14:paraId="4BE00AF6" w14:textId="716AE977" w:rsidR="00E05AA8" w:rsidRPr="0097631E" w:rsidDel="00AE6202" w:rsidRDefault="00E05AA8" w:rsidP="00495DC8">
            <w:pPr>
              <w:jc w:val="both"/>
              <w:rPr>
                <w:del w:id="14748" w:author="PS" w:date="2018-11-25T16:59:00Z"/>
                <w:i/>
                <w:color w:val="FF0000"/>
                <w:rPrChange w:id="14749" w:author="Matyas Adam" w:date="2018-11-17T20:32:00Z">
                  <w:rPr>
                    <w:del w:id="14750" w:author="PS" w:date="2018-11-25T16:59:00Z"/>
                  </w:rPr>
                </w:rPrChange>
              </w:rPr>
            </w:pPr>
            <w:del w:id="14751" w:author="PS" w:date="2018-11-25T16:59:00Z">
              <w:r w:rsidRPr="0097631E" w:rsidDel="00AE6202">
                <w:rPr>
                  <w:i/>
                  <w:color w:val="FF0000"/>
                  <w:rPrChange w:id="14752" w:author="Matyas Adam" w:date="2018-11-17T20:32:00Z">
                    <w:rPr/>
                  </w:rPrChange>
                </w:rPr>
                <w:delText>Matematika II – garant, přednášející, cvičící</w:delText>
              </w:r>
            </w:del>
          </w:p>
        </w:tc>
      </w:tr>
      <w:tr w:rsidR="00E05AA8" w:rsidRPr="0097631E" w:rsidDel="00AE6202" w14:paraId="40FD1B6E" w14:textId="22E9D552" w:rsidTr="00495DC8">
        <w:trPr>
          <w:del w:id="14753" w:author="PS" w:date="2018-11-25T16:59:00Z"/>
        </w:trPr>
        <w:tc>
          <w:tcPr>
            <w:tcW w:w="9859" w:type="dxa"/>
            <w:gridSpan w:val="11"/>
            <w:shd w:val="clear" w:color="auto" w:fill="F7CAAC"/>
          </w:tcPr>
          <w:p w14:paraId="4F8F214B" w14:textId="6284FCF9" w:rsidR="00E05AA8" w:rsidRPr="0097631E" w:rsidDel="00AE6202" w:rsidRDefault="00E05AA8" w:rsidP="00495DC8">
            <w:pPr>
              <w:jc w:val="both"/>
              <w:rPr>
                <w:del w:id="14754" w:author="PS" w:date="2018-11-25T16:59:00Z"/>
                <w:i/>
                <w:color w:val="FF0000"/>
                <w:rPrChange w:id="14755" w:author="Matyas Adam" w:date="2018-11-17T20:32:00Z">
                  <w:rPr>
                    <w:del w:id="14756" w:author="PS" w:date="2018-11-25T16:59:00Z"/>
                  </w:rPr>
                </w:rPrChange>
              </w:rPr>
            </w:pPr>
            <w:del w:id="14757" w:author="PS" w:date="2018-11-25T16:59:00Z">
              <w:r w:rsidRPr="0097631E" w:rsidDel="00AE6202">
                <w:rPr>
                  <w:b/>
                  <w:i/>
                  <w:color w:val="FF0000"/>
                  <w:rPrChange w:id="14758" w:author="Matyas Adam" w:date="2018-11-17T20:32:00Z">
                    <w:rPr>
                      <w:b/>
                    </w:rPr>
                  </w:rPrChange>
                </w:rPr>
                <w:delText xml:space="preserve">Údaje o vzdělání na VŠ </w:delText>
              </w:r>
            </w:del>
          </w:p>
        </w:tc>
      </w:tr>
      <w:tr w:rsidR="00E05AA8" w:rsidRPr="0097631E" w:rsidDel="00AE6202" w14:paraId="56815234" w14:textId="4D1AA5E4" w:rsidTr="00495DC8">
        <w:trPr>
          <w:trHeight w:val="1055"/>
          <w:del w:id="14759" w:author="PS" w:date="2018-11-25T16:59:00Z"/>
        </w:trPr>
        <w:tc>
          <w:tcPr>
            <w:tcW w:w="9859" w:type="dxa"/>
            <w:gridSpan w:val="11"/>
          </w:tcPr>
          <w:p w14:paraId="491214FD" w14:textId="1F7E0948" w:rsidR="00E05AA8" w:rsidRPr="0097631E" w:rsidDel="00AE6202" w:rsidRDefault="00E05AA8" w:rsidP="00495DC8">
            <w:pPr>
              <w:rPr>
                <w:del w:id="14760" w:author="PS" w:date="2018-11-25T16:59:00Z"/>
                <w:i/>
                <w:color w:val="FF0000"/>
                <w:rPrChange w:id="14761" w:author="Matyas Adam" w:date="2018-11-17T20:32:00Z">
                  <w:rPr>
                    <w:del w:id="14762" w:author="PS" w:date="2018-11-25T16:59:00Z"/>
                  </w:rPr>
                </w:rPrChange>
              </w:rPr>
            </w:pPr>
            <w:del w:id="14763" w:author="PS" w:date="2018-11-25T16:59:00Z">
              <w:r w:rsidRPr="0097631E" w:rsidDel="00AE6202">
                <w:rPr>
                  <w:i/>
                  <w:color w:val="FF0000"/>
                  <w:rPrChange w:id="14764" w:author="Matyas Adam" w:date="2018-11-17T20:32:00Z">
                    <w:rPr/>
                  </w:rPrChange>
                </w:rPr>
                <w:delText>1999 – Mgr. – obor Matematická analýza, Matematický ústav Slezské univerzity v Opavě</w:delText>
              </w:r>
            </w:del>
          </w:p>
          <w:p w14:paraId="55BC196E" w14:textId="4136DF1B" w:rsidR="00E05AA8" w:rsidRPr="0097631E" w:rsidDel="00AE6202" w:rsidRDefault="00E05AA8" w:rsidP="00495DC8">
            <w:pPr>
              <w:rPr>
                <w:del w:id="14765" w:author="PS" w:date="2018-11-25T16:59:00Z"/>
                <w:i/>
                <w:color w:val="FF0000"/>
                <w:rPrChange w:id="14766" w:author="Matyas Adam" w:date="2018-11-17T20:32:00Z">
                  <w:rPr>
                    <w:del w:id="14767" w:author="PS" w:date="2018-11-25T16:59:00Z"/>
                  </w:rPr>
                </w:rPrChange>
              </w:rPr>
            </w:pPr>
            <w:del w:id="14768" w:author="PS" w:date="2018-11-25T16:59:00Z">
              <w:r w:rsidRPr="0097631E" w:rsidDel="00AE6202">
                <w:rPr>
                  <w:i/>
                  <w:color w:val="FF0000"/>
                  <w:rPrChange w:id="14769" w:author="Matyas Adam" w:date="2018-11-17T20:32:00Z">
                    <w:rPr/>
                  </w:rPrChange>
                </w:rPr>
                <w:delText>2001 – RNDr. – obor Matematická analýza, Matematický ústav Slezské univerzity v Opavě</w:delText>
              </w:r>
            </w:del>
          </w:p>
          <w:p w14:paraId="2C2883E7" w14:textId="7119E160" w:rsidR="00E05AA8" w:rsidRPr="0097631E" w:rsidDel="00AE6202" w:rsidRDefault="00E05AA8" w:rsidP="00495DC8">
            <w:pPr>
              <w:rPr>
                <w:del w:id="14770" w:author="PS" w:date="2018-11-25T16:59:00Z"/>
                <w:i/>
                <w:color w:val="FF0000"/>
                <w:rPrChange w:id="14771" w:author="Matyas Adam" w:date="2018-11-17T20:32:00Z">
                  <w:rPr>
                    <w:del w:id="14772" w:author="PS" w:date="2018-11-25T16:59:00Z"/>
                  </w:rPr>
                </w:rPrChange>
              </w:rPr>
            </w:pPr>
            <w:del w:id="14773" w:author="PS" w:date="2018-11-25T16:59:00Z">
              <w:r w:rsidRPr="0097631E" w:rsidDel="00AE6202">
                <w:rPr>
                  <w:i/>
                  <w:color w:val="FF0000"/>
                  <w:rPrChange w:id="14774" w:author="Matyas Adam" w:date="2018-11-17T20:32:00Z">
                    <w:rPr/>
                  </w:rPrChange>
                </w:rPr>
                <w:delText>2004 – Ph.D. – obor Matematická analýza, Matematický ústav Slezské univerzity v Opavě</w:delText>
              </w:r>
            </w:del>
          </w:p>
          <w:p w14:paraId="295900D2" w14:textId="08E82686" w:rsidR="00E05AA8" w:rsidRPr="0097631E" w:rsidDel="00AE6202" w:rsidRDefault="00E05AA8" w:rsidP="00495DC8">
            <w:pPr>
              <w:jc w:val="both"/>
              <w:rPr>
                <w:del w:id="14775" w:author="PS" w:date="2018-11-25T16:59:00Z"/>
                <w:b/>
                <w:i/>
                <w:color w:val="FF0000"/>
                <w:rPrChange w:id="14776" w:author="Matyas Adam" w:date="2018-11-17T20:32:00Z">
                  <w:rPr>
                    <w:del w:id="14777" w:author="PS" w:date="2018-11-25T16:59:00Z"/>
                    <w:b/>
                  </w:rPr>
                </w:rPrChange>
              </w:rPr>
            </w:pPr>
          </w:p>
        </w:tc>
      </w:tr>
      <w:tr w:rsidR="00E05AA8" w:rsidRPr="0097631E" w:rsidDel="00AE6202" w14:paraId="14E5CFAD" w14:textId="462AD752" w:rsidTr="00495DC8">
        <w:trPr>
          <w:del w:id="14778" w:author="PS" w:date="2018-11-25T16:59:00Z"/>
        </w:trPr>
        <w:tc>
          <w:tcPr>
            <w:tcW w:w="9859" w:type="dxa"/>
            <w:gridSpan w:val="11"/>
            <w:shd w:val="clear" w:color="auto" w:fill="F7CAAC"/>
          </w:tcPr>
          <w:p w14:paraId="3A3B6D88" w14:textId="125AF30C" w:rsidR="00E05AA8" w:rsidRPr="0097631E" w:rsidDel="00AE6202" w:rsidRDefault="00E05AA8" w:rsidP="00495DC8">
            <w:pPr>
              <w:jc w:val="both"/>
              <w:rPr>
                <w:del w:id="14779" w:author="PS" w:date="2018-11-25T16:59:00Z"/>
                <w:b/>
                <w:i/>
                <w:color w:val="FF0000"/>
                <w:rPrChange w:id="14780" w:author="Matyas Adam" w:date="2018-11-17T20:32:00Z">
                  <w:rPr>
                    <w:del w:id="14781" w:author="PS" w:date="2018-11-25T16:59:00Z"/>
                    <w:b/>
                  </w:rPr>
                </w:rPrChange>
              </w:rPr>
            </w:pPr>
            <w:del w:id="14782" w:author="PS" w:date="2018-11-25T16:59:00Z">
              <w:r w:rsidRPr="0097631E" w:rsidDel="00AE6202">
                <w:rPr>
                  <w:b/>
                  <w:i/>
                  <w:color w:val="FF0000"/>
                  <w:rPrChange w:id="14783" w:author="Matyas Adam" w:date="2018-11-17T20:32:00Z">
                    <w:rPr>
                      <w:b/>
                    </w:rPr>
                  </w:rPrChange>
                </w:rPr>
                <w:delText>Údaje o odborném působení od absolvování VŠ</w:delText>
              </w:r>
            </w:del>
          </w:p>
        </w:tc>
      </w:tr>
      <w:tr w:rsidR="00E05AA8" w:rsidRPr="0097631E" w:rsidDel="00AE6202" w14:paraId="67397C76" w14:textId="273CB276" w:rsidTr="00495DC8">
        <w:trPr>
          <w:trHeight w:val="1090"/>
          <w:del w:id="14784" w:author="PS" w:date="2018-11-25T16:59:00Z"/>
        </w:trPr>
        <w:tc>
          <w:tcPr>
            <w:tcW w:w="9859" w:type="dxa"/>
            <w:gridSpan w:val="11"/>
          </w:tcPr>
          <w:p w14:paraId="4F5CEE72" w14:textId="4E63A8D8" w:rsidR="00E05AA8" w:rsidRPr="0097631E" w:rsidDel="00AE6202" w:rsidRDefault="00E05AA8" w:rsidP="00495DC8">
            <w:pPr>
              <w:rPr>
                <w:del w:id="14785" w:author="PS" w:date="2018-11-25T16:59:00Z"/>
                <w:i/>
                <w:color w:val="FF0000"/>
                <w:rPrChange w:id="14786" w:author="Matyas Adam" w:date="2018-11-17T20:32:00Z">
                  <w:rPr>
                    <w:del w:id="14787" w:author="PS" w:date="2018-11-25T16:59:00Z"/>
                  </w:rPr>
                </w:rPrChange>
              </w:rPr>
            </w:pPr>
            <w:del w:id="14788" w:author="PS" w:date="2018-11-25T16:59:00Z">
              <w:r w:rsidRPr="0097631E" w:rsidDel="00AE6202">
                <w:rPr>
                  <w:i/>
                  <w:color w:val="FF0000"/>
                  <w:rPrChange w:id="14789" w:author="Matyas Adam" w:date="2018-11-17T20:32:00Z">
                    <w:rPr/>
                  </w:rPrChange>
                </w:rPr>
                <w:delText>07.2004 – 08.2006 – odborný asistent, Matematický ústav Slezské univerzity v Opavě</w:delText>
              </w:r>
            </w:del>
          </w:p>
          <w:p w14:paraId="3B347A02" w14:textId="60513A76" w:rsidR="00E05AA8" w:rsidRPr="0097631E" w:rsidDel="00AE6202" w:rsidRDefault="00E05AA8" w:rsidP="00495DC8">
            <w:pPr>
              <w:jc w:val="both"/>
              <w:rPr>
                <w:del w:id="14790" w:author="PS" w:date="2018-11-25T16:59:00Z"/>
                <w:i/>
                <w:color w:val="FF0000"/>
                <w:rPrChange w:id="14791" w:author="Matyas Adam" w:date="2018-11-17T20:32:00Z">
                  <w:rPr>
                    <w:del w:id="14792" w:author="PS" w:date="2018-11-25T16:59:00Z"/>
                  </w:rPr>
                </w:rPrChange>
              </w:rPr>
            </w:pPr>
            <w:del w:id="14793" w:author="PS" w:date="2018-11-25T16:59:00Z">
              <w:r w:rsidRPr="0097631E" w:rsidDel="00AE6202">
                <w:rPr>
                  <w:i/>
                  <w:color w:val="FF0000"/>
                  <w:rPrChange w:id="14794" w:author="Matyas Adam" w:date="2018-11-17T20:32:00Z">
                    <w:rPr/>
                  </w:rPrChange>
                </w:rPr>
                <w:delText>09.2006 – dosud, odborný asistent, FAI UTB ve Zlíně</w:delText>
              </w:r>
            </w:del>
          </w:p>
        </w:tc>
      </w:tr>
      <w:tr w:rsidR="00E05AA8" w:rsidRPr="0097631E" w:rsidDel="00AE6202" w14:paraId="7F73C608" w14:textId="07E7F96A" w:rsidTr="00495DC8">
        <w:trPr>
          <w:trHeight w:val="250"/>
          <w:del w:id="14795" w:author="PS" w:date="2018-11-25T16:59:00Z"/>
        </w:trPr>
        <w:tc>
          <w:tcPr>
            <w:tcW w:w="9859" w:type="dxa"/>
            <w:gridSpan w:val="11"/>
            <w:shd w:val="clear" w:color="auto" w:fill="F7CAAC"/>
          </w:tcPr>
          <w:p w14:paraId="23689DA0" w14:textId="65DDC553" w:rsidR="00E05AA8" w:rsidRPr="0097631E" w:rsidDel="00AE6202" w:rsidRDefault="00E05AA8" w:rsidP="00495DC8">
            <w:pPr>
              <w:jc w:val="both"/>
              <w:rPr>
                <w:del w:id="14796" w:author="PS" w:date="2018-11-25T16:59:00Z"/>
                <w:i/>
                <w:color w:val="FF0000"/>
                <w:rPrChange w:id="14797" w:author="Matyas Adam" w:date="2018-11-17T20:32:00Z">
                  <w:rPr>
                    <w:del w:id="14798" w:author="PS" w:date="2018-11-25T16:59:00Z"/>
                  </w:rPr>
                </w:rPrChange>
              </w:rPr>
            </w:pPr>
            <w:del w:id="14799" w:author="PS" w:date="2018-11-25T16:59:00Z">
              <w:r w:rsidRPr="0097631E" w:rsidDel="00AE6202">
                <w:rPr>
                  <w:b/>
                  <w:i/>
                  <w:color w:val="FF0000"/>
                  <w:rPrChange w:id="14800" w:author="Matyas Adam" w:date="2018-11-17T20:32:00Z">
                    <w:rPr>
                      <w:b/>
                    </w:rPr>
                  </w:rPrChange>
                </w:rPr>
                <w:delText>Zkušenosti s vedením kvalifikačních a rigorózních prací</w:delText>
              </w:r>
            </w:del>
          </w:p>
        </w:tc>
      </w:tr>
      <w:tr w:rsidR="00E05AA8" w:rsidRPr="0097631E" w:rsidDel="00AE6202" w14:paraId="1A6EA661" w14:textId="432C24E2" w:rsidTr="00495DC8">
        <w:trPr>
          <w:trHeight w:val="1105"/>
          <w:del w:id="14801" w:author="PS" w:date="2018-11-25T16:59:00Z"/>
        </w:trPr>
        <w:tc>
          <w:tcPr>
            <w:tcW w:w="9859" w:type="dxa"/>
            <w:gridSpan w:val="11"/>
          </w:tcPr>
          <w:p w14:paraId="178128FB" w14:textId="69581F70" w:rsidR="00E05AA8" w:rsidRPr="0097631E" w:rsidDel="00AE6202" w:rsidRDefault="00E05AA8" w:rsidP="00495DC8">
            <w:pPr>
              <w:jc w:val="both"/>
              <w:rPr>
                <w:del w:id="14802" w:author="PS" w:date="2018-11-25T16:59:00Z"/>
                <w:i/>
                <w:color w:val="FF0000"/>
                <w:rPrChange w:id="14803" w:author="Matyas Adam" w:date="2018-11-17T20:32:00Z">
                  <w:rPr>
                    <w:del w:id="14804" w:author="PS" w:date="2018-11-25T16:59:00Z"/>
                  </w:rPr>
                </w:rPrChange>
              </w:rPr>
            </w:pPr>
            <w:del w:id="14805" w:author="PS" w:date="2018-11-25T16:59:00Z">
              <w:r w:rsidRPr="0097631E" w:rsidDel="00AE6202">
                <w:rPr>
                  <w:i/>
                  <w:color w:val="FF0000"/>
                  <w:rPrChange w:id="14806" w:author="Matyas Adam" w:date="2018-11-17T20:32:00Z">
                    <w:rPr/>
                  </w:rPrChange>
                </w:rPr>
                <w:delText>2 – BcP – FAI UTB,</w:delText>
              </w:r>
            </w:del>
          </w:p>
          <w:p w14:paraId="510DD344" w14:textId="74BAF3E9" w:rsidR="00E05AA8" w:rsidRPr="0097631E" w:rsidDel="00AE6202" w:rsidRDefault="00E05AA8" w:rsidP="00495DC8">
            <w:pPr>
              <w:jc w:val="both"/>
              <w:rPr>
                <w:del w:id="14807" w:author="PS" w:date="2018-11-25T16:59:00Z"/>
                <w:i/>
                <w:color w:val="FF0000"/>
                <w:rPrChange w:id="14808" w:author="Matyas Adam" w:date="2018-11-17T20:32:00Z">
                  <w:rPr>
                    <w:del w:id="14809" w:author="PS" w:date="2018-11-25T16:59:00Z"/>
                  </w:rPr>
                </w:rPrChange>
              </w:rPr>
            </w:pPr>
            <w:del w:id="14810" w:author="PS" w:date="2018-11-25T16:59:00Z">
              <w:r w:rsidRPr="0097631E" w:rsidDel="00AE6202">
                <w:rPr>
                  <w:i/>
                  <w:color w:val="FF0000"/>
                  <w:rPrChange w:id="14811" w:author="Matyas Adam" w:date="2018-11-17T20:32:00Z">
                    <w:rPr/>
                  </w:rPrChange>
                </w:rPr>
                <w:delText>2 – BcP – MÚ SLU</w:delText>
              </w:r>
            </w:del>
          </w:p>
        </w:tc>
      </w:tr>
      <w:tr w:rsidR="00E05AA8" w:rsidRPr="0097631E" w:rsidDel="00AE6202" w14:paraId="742D75A0" w14:textId="31AE44B8" w:rsidTr="00495DC8">
        <w:trPr>
          <w:cantSplit/>
          <w:del w:id="14812" w:author="PS" w:date="2018-11-25T16:59:00Z"/>
        </w:trPr>
        <w:tc>
          <w:tcPr>
            <w:tcW w:w="3347" w:type="dxa"/>
            <w:gridSpan w:val="2"/>
            <w:tcBorders>
              <w:top w:val="single" w:sz="12" w:space="0" w:color="auto"/>
            </w:tcBorders>
            <w:shd w:val="clear" w:color="auto" w:fill="F7CAAC"/>
          </w:tcPr>
          <w:p w14:paraId="21F1A671" w14:textId="1CAC15E9" w:rsidR="00E05AA8" w:rsidRPr="0097631E" w:rsidDel="00AE6202" w:rsidRDefault="00E05AA8" w:rsidP="00495DC8">
            <w:pPr>
              <w:jc w:val="both"/>
              <w:rPr>
                <w:del w:id="14813" w:author="PS" w:date="2018-11-25T16:59:00Z"/>
                <w:i/>
                <w:color w:val="FF0000"/>
                <w:rPrChange w:id="14814" w:author="Matyas Adam" w:date="2018-11-17T20:32:00Z">
                  <w:rPr>
                    <w:del w:id="14815" w:author="PS" w:date="2018-11-25T16:59:00Z"/>
                  </w:rPr>
                </w:rPrChange>
              </w:rPr>
            </w:pPr>
            <w:del w:id="14816" w:author="PS" w:date="2018-11-25T16:59:00Z">
              <w:r w:rsidRPr="0097631E" w:rsidDel="00AE6202">
                <w:rPr>
                  <w:b/>
                  <w:i/>
                  <w:color w:val="FF0000"/>
                  <w:rPrChange w:id="14817" w:author="Matyas Adam" w:date="2018-11-17T20:32:00Z">
                    <w:rPr>
                      <w:b/>
                    </w:rPr>
                  </w:rPrChange>
                </w:rPr>
                <w:delText xml:space="preserve">Obor habilitačního řízení </w:delText>
              </w:r>
            </w:del>
          </w:p>
        </w:tc>
        <w:tc>
          <w:tcPr>
            <w:tcW w:w="2245" w:type="dxa"/>
            <w:gridSpan w:val="2"/>
            <w:tcBorders>
              <w:top w:val="single" w:sz="12" w:space="0" w:color="auto"/>
            </w:tcBorders>
            <w:shd w:val="clear" w:color="auto" w:fill="F7CAAC"/>
          </w:tcPr>
          <w:p w14:paraId="4E8AF04D" w14:textId="4AFE656D" w:rsidR="00E05AA8" w:rsidRPr="0097631E" w:rsidDel="00AE6202" w:rsidRDefault="00E05AA8" w:rsidP="00495DC8">
            <w:pPr>
              <w:jc w:val="both"/>
              <w:rPr>
                <w:del w:id="14818" w:author="PS" w:date="2018-11-25T16:59:00Z"/>
                <w:i/>
                <w:color w:val="FF0000"/>
                <w:rPrChange w:id="14819" w:author="Matyas Adam" w:date="2018-11-17T20:32:00Z">
                  <w:rPr>
                    <w:del w:id="14820" w:author="PS" w:date="2018-11-25T16:59:00Z"/>
                  </w:rPr>
                </w:rPrChange>
              </w:rPr>
            </w:pPr>
            <w:del w:id="14821" w:author="PS" w:date="2018-11-25T16:59:00Z">
              <w:r w:rsidRPr="0097631E" w:rsidDel="00AE6202">
                <w:rPr>
                  <w:b/>
                  <w:i/>
                  <w:color w:val="FF0000"/>
                  <w:rPrChange w:id="14822" w:author="Matyas Adam" w:date="2018-11-17T20:32:00Z">
                    <w:rPr>
                      <w:b/>
                    </w:rPr>
                  </w:rPrChange>
                </w:rPr>
                <w:delText>Rok udělení hodnosti</w:delText>
              </w:r>
            </w:del>
          </w:p>
        </w:tc>
        <w:tc>
          <w:tcPr>
            <w:tcW w:w="2248" w:type="dxa"/>
            <w:gridSpan w:val="4"/>
            <w:tcBorders>
              <w:top w:val="single" w:sz="12" w:space="0" w:color="auto"/>
              <w:right w:val="single" w:sz="12" w:space="0" w:color="auto"/>
            </w:tcBorders>
            <w:shd w:val="clear" w:color="auto" w:fill="F7CAAC"/>
          </w:tcPr>
          <w:p w14:paraId="43319D1A" w14:textId="5927E187" w:rsidR="00E05AA8" w:rsidRPr="0097631E" w:rsidDel="00AE6202" w:rsidRDefault="00E05AA8" w:rsidP="00495DC8">
            <w:pPr>
              <w:jc w:val="both"/>
              <w:rPr>
                <w:del w:id="14823" w:author="PS" w:date="2018-11-25T16:59:00Z"/>
                <w:i/>
                <w:color w:val="FF0000"/>
                <w:rPrChange w:id="14824" w:author="Matyas Adam" w:date="2018-11-17T20:32:00Z">
                  <w:rPr>
                    <w:del w:id="14825" w:author="PS" w:date="2018-11-25T16:59:00Z"/>
                  </w:rPr>
                </w:rPrChange>
              </w:rPr>
            </w:pPr>
            <w:del w:id="14826" w:author="PS" w:date="2018-11-25T16:59:00Z">
              <w:r w:rsidRPr="0097631E" w:rsidDel="00AE6202">
                <w:rPr>
                  <w:b/>
                  <w:i/>
                  <w:color w:val="FF0000"/>
                  <w:rPrChange w:id="14827" w:author="Matyas Adam" w:date="2018-11-17T20:32:00Z">
                    <w:rPr>
                      <w:b/>
                    </w:rPr>
                  </w:rPrChange>
                </w:rPr>
                <w:delText>Řízení konáno na VŠ</w:delText>
              </w:r>
            </w:del>
          </w:p>
        </w:tc>
        <w:tc>
          <w:tcPr>
            <w:tcW w:w="2019" w:type="dxa"/>
            <w:gridSpan w:val="3"/>
            <w:tcBorders>
              <w:top w:val="single" w:sz="12" w:space="0" w:color="auto"/>
              <w:left w:val="single" w:sz="12" w:space="0" w:color="auto"/>
            </w:tcBorders>
            <w:shd w:val="clear" w:color="auto" w:fill="F7CAAC"/>
          </w:tcPr>
          <w:p w14:paraId="6164D432" w14:textId="6A03DFD1" w:rsidR="00E05AA8" w:rsidRPr="0097631E" w:rsidDel="00AE6202" w:rsidRDefault="00E05AA8" w:rsidP="00495DC8">
            <w:pPr>
              <w:jc w:val="both"/>
              <w:rPr>
                <w:del w:id="14828" w:author="PS" w:date="2018-11-25T16:59:00Z"/>
                <w:b/>
                <w:i/>
                <w:color w:val="FF0000"/>
                <w:rPrChange w:id="14829" w:author="Matyas Adam" w:date="2018-11-17T20:32:00Z">
                  <w:rPr>
                    <w:del w:id="14830" w:author="PS" w:date="2018-11-25T16:59:00Z"/>
                    <w:b/>
                  </w:rPr>
                </w:rPrChange>
              </w:rPr>
            </w:pPr>
            <w:del w:id="14831" w:author="PS" w:date="2018-11-25T16:59:00Z">
              <w:r w:rsidRPr="0097631E" w:rsidDel="00AE6202">
                <w:rPr>
                  <w:b/>
                  <w:i/>
                  <w:color w:val="FF0000"/>
                  <w:rPrChange w:id="14832" w:author="Matyas Adam" w:date="2018-11-17T20:32:00Z">
                    <w:rPr>
                      <w:b/>
                    </w:rPr>
                  </w:rPrChange>
                </w:rPr>
                <w:delText>Ohlasy publikací</w:delText>
              </w:r>
            </w:del>
          </w:p>
        </w:tc>
      </w:tr>
      <w:tr w:rsidR="00E05AA8" w:rsidRPr="0097631E" w:rsidDel="00AE6202" w14:paraId="517E0C30" w14:textId="583E3B65" w:rsidTr="00495DC8">
        <w:trPr>
          <w:cantSplit/>
          <w:del w:id="14833" w:author="PS" w:date="2018-11-25T16:59:00Z"/>
        </w:trPr>
        <w:tc>
          <w:tcPr>
            <w:tcW w:w="3347" w:type="dxa"/>
            <w:gridSpan w:val="2"/>
          </w:tcPr>
          <w:p w14:paraId="0F0677CF" w14:textId="058F20FD" w:rsidR="00E05AA8" w:rsidRPr="0097631E" w:rsidDel="00AE6202" w:rsidRDefault="00E05AA8" w:rsidP="00495DC8">
            <w:pPr>
              <w:jc w:val="both"/>
              <w:rPr>
                <w:del w:id="14834" w:author="PS" w:date="2018-11-25T16:59:00Z"/>
                <w:i/>
                <w:color w:val="FF0000"/>
                <w:rPrChange w:id="14835" w:author="Matyas Adam" w:date="2018-11-17T20:32:00Z">
                  <w:rPr>
                    <w:del w:id="14836" w:author="PS" w:date="2018-11-25T16:59:00Z"/>
                  </w:rPr>
                </w:rPrChange>
              </w:rPr>
            </w:pPr>
          </w:p>
        </w:tc>
        <w:tc>
          <w:tcPr>
            <w:tcW w:w="2245" w:type="dxa"/>
            <w:gridSpan w:val="2"/>
          </w:tcPr>
          <w:p w14:paraId="062EFD45" w14:textId="5EF12ABA" w:rsidR="00E05AA8" w:rsidRPr="0097631E" w:rsidDel="00AE6202" w:rsidRDefault="00E05AA8" w:rsidP="00495DC8">
            <w:pPr>
              <w:jc w:val="both"/>
              <w:rPr>
                <w:del w:id="14837" w:author="PS" w:date="2018-11-25T16:59:00Z"/>
                <w:i/>
                <w:color w:val="FF0000"/>
                <w:rPrChange w:id="14838" w:author="Matyas Adam" w:date="2018-11-17T20:32:00Z">
                  <w:rPr>
                    <w:del w:id="14839" w:author="PS" w:date="2018-11-25T16:59:00Z"/>
                  </w:rPr>
                </w:rPrChange>
              </w:rPr>
            </w:pPr>
          </w:p>
        </w:tc>
        <w:tc>
          <w:tcPr>
            <w:tcW w:w="2248" w:type="dxa"/>
            <w:gridSpan w:val="4"/>
            <w:tcBorders>
              <w:right w:val="single" w:sz="12" w:space="0" w:color="auto"/>
            </w:tcBorders>
          </w:tcPr>
          <w:p w14:paraId="53B6F4F7" w14:textId="650110D6" w:rsidR="00E05AA8" w:rsidRPr="0097631E" w:rsidDel="00AE6202" w:rsidRDefault="00E05AA8" w:rsidP="00495DC8">
            <w:pPr>
              <w:jc w:val="both"/>
              <w:rPr>
                <w:del w:id="14840" w:author="PS" w:date="2018-11-25T16:59:00Z"/>
                <w:i/>
                <w:color w:val="FF0000"/>
                <w:rPrChange w:id="14841" w:author="Matyas Adam" w:date="2018-11-17T20:32:00Z">
                  <w:rPr>
                    <w:del w:id="14842" w:author="PS" w:date="2018-11-25T16:59:00Z"/>
                  </w:rPr>
                </w:rPrChange>
              </w:rPr>
            </w:pPr>
          </w:p>
        </w:tc>
        <w:tc>
          <w:tcPr>
            <w:tcW w:w="632" w:type="dxa"/>
            <w:tcBorders>
              <w:left w:val="single" w:sz="12" w:space="0" w:color="auto"/>
            </w:tcBorders>
            <w:shd w:val="clear" w:color="auto" w:fill="F7CAAC"/>
          </w:tcPr>
          <w:p w14:paraId="2CE08AB6" w14:textId="3037C40C" w:rsidR="00E05AA8" w:rsidRPr="0097631E" w:rsidDel="00AE6202" w:rsidRDefault="00E05AA8" w:rsidP="00495DC8">
            <w:pPr>
              <w:jc w:val="both"/>
              <w:rPr>
                <w:del w:id="14843" w:author="PS" w:date="2018-11-25T16:59:00Z"/>
                <w:i/>
                <w:color w:val="FF0000"/>
                <w:rPrChange w:id="14844" w:author="Matyas Adam" w:date="2018-11-17T20:32:00Z">
                  <w:rPr>
                    <w:del w:id="14845" w:author="PS" w:date="2018-11-25T16:59:00Z"/>
                  </w:rPr>
                </w:rPrChange>
              </w:rPr>
            </w:pPr>
            <w:del w:id="14846" w:author="PS" w:date="2018-11-25T16:59:00Z">
              <w:r w:rsidRPr="0097631E" w:rsidDel="00AE6202">
                <w:rPr>
                  <w:b/>
                  <w:i/>
                  <w:color w:val="FF0000"/>
                  <w:rPrChange w:id="14847" w:author="Matyas Adam" w:date="2018-11-17T20:32:00Z">
                    <w:rPr>
                      <w:b/>
                    </w:rPr>
                  </w:rPrChange>
                </w:rPr>
                <w:delText>WOS</w:delText>
              </w:r>
            </w:del>
          </w:p>
        </w:tc>
        <w:tc>
          <w:tcPr>
            <w:tcW w:w="693" w:type="dxa"/>
            <w:shd w:val="clear" w:color="auto" w:fill="F7CAAC"/>
          </w:tcPr>
          <w:p w14:paraId="3D363FEF" w14:textId="5C9C49D3" w:rsidR="00E05AA8" w:rsidRPr="0097631E" w:rsidDel="00AE6202" w:rsidRDefault="00E05AA8" w:rsidP="00495DC8">
            <w:pPr>
              <w:jc w:val="both"/>
              <w:rPr>
                <w:del w:id="14848" w:author="PS" w:date="2018-11-25T16:59:00Z"/>
                <w:i/>
                <w:color w:val="FF0000"/>
                <w:sz w:val="18"/>
                <w:rPrChange w:id="14849" w:author="Matyas Adam" w:date="2018-11-17T20:32:00Z">
                  <w:rPr>
                    <w:del w:id="14850" w:author="PS" w:date="2018-11-25T16:59:00Z"/>
                    <w:sz w:val="18"/>
                  </w:rPr>
                </w:rPrChange>
              </w:rPr>
            </w:pPr>
            <w:del w:id="14851" w:author="PS" w:date="2018-11-25T16:59:00Z">
              <w:r w:rsidRPr="0097631E" w:rsidDel="00AE6202">
                <w:rPr>
                  <w:b/>
                  <w:i/>
                  <w:color w:val="FF0000"/>
                  <w:sz w:val="18"/>
                  <w:rPrChange w:id="14852" w:author="Matyas Adam" w:date="2018-11-17T20:32:00Z">
                    <w:rPr>
                      <w:b/>
                      <w:sz w:val="18"/>
                    </w:rPr>
                  </w:rPrChange>
                </w:rPr>
                <w:delText>Scopus</w:delText>
              </w:r>
            </w:del>
          </w:p>
        </w:tc>
        <w:tc>
          <w:tcPr>
            <w:tcW w:w="694" w:type="dxa"/>
            <w:shd w:val="clear" w:color="auto" w:fill="F7CAAC"/>
          </w:tcPr>
          <w:p w14:paraId="653F892A" w14:textId="2338E1E1" w:rsidR="00E05AA8" w:rsidRPr="0097631E" w:rsidDel="00AE6202" w:rsidRDefault="00E05AA8" w:rsidP="00495DC8">
            <w:pPr>
              <w:jc w:val="both"/>
              <w:rPr>
                <w:del w:id="14853" w:author="PS" w:date="2018-11-25T16:59:00Z"/>
                <w:i/>
                <w:color w:val="FF0000"/>
                <w:rPrChange w:id="14854" w:author="Matyas Adam" w:date="2018-11-17T20:32:00Z">
                  <w:rPr>
                    <w:del w:id="14855" w:author="PS" w:date="2018-11-25T16:59:00Z"/>
                  </w:rPr>
                </w:rPrChange>
              </w:rPr>
            </w:pPr>
            <w:del w:id="14856" w:author="PS" w:date="2018-11-25T16:59:00Z">
              <w:r w:rsidRPr="0097631E" w:rsidDel="00AE6202">
                <w:rPr>
                  <w:b/>
                  <w:i/>
                  <w:color w:val="FF0000"/>
                  <w:sz w:val="18"/>
                  <w:rPrChange w:id="14857" w:author="Matyas Adam" w:date="2018-11-17T20:32:00Z">
                    <w:rPr>
                      <w:b/>
                      <w:sz w:val="18"/>
                    </w:rPr>
                  </w:rPrChange>
                </w:rPr>
                <w:delText>ostatní</w:delText>
              </w:r>
            </w:del>
          </w:p>
        </w:tc>
      </w:tr>
      <w:tr w:rsidR="00E05AA8" w:rsidRPr="0097631E" w:rsidDel="00AE6202" w14:paraId="5E2AC0AB" w14:textId="734EFFF7" w:rsidTr="00495DC8">
        <w:trPr>
          <w:cantSplit/>
          <w:trHeight w:val="70"/>
          <w:del w:id="14858" w:author="PS" w:date="2018-11-25T16:59:00Z"/>
        </w:trPr>
        <w:tc>
          <w:tcPr>
            <w:tcW w:w="3347" w:type="dxa"/>
            <w:gridSpan w:val="2"/>
            <w:shd w:val="clear" w:color="auto" w:fill="F7CAAC"/>
          </w:tcPr>
          <w:p w14:paraId="6BA677E9" w14:textId="5CC59F11" w:rsidR="00E05AA8" w:rsidRPr="0097631E" w:rsidDel="00AE6202" w:rsidRDefault="00E05AA8" w:rsidP="00495DC8">
            <w:pPr>
              <w:jc w:val="both"/>
              <w:rPr>
                <w:del w:id="14859" w:author="PS" w:date="2018-11-25T16:59:00Z"/>
                <w:i/>
                <w:color w:val="FF0000"/>
                <w:rPrChange w:id="14860" w:author="Matyas Adam" w:date="2018-11-17T20:32:00Z">
                  <w:rPr>
                    <w:del w:id="14861" w:author="PS" w:date="2018-11-25T16:59:00Z"/>
                  </w:rPr>
                </w:rPrChange>
              </w:rPr>
            </w:pPr>
            <w:del w:id="14862" w:author="PS" w:date="2018-11-25T16:59:00Z">
              <w:r w:rsidRPr="0097631E" w:rsidDel="00AE6202">
                <w:rPr>
                  <w:b/>
                  <w:i/>
                  <w:color w:val="FF0000"/>
                  <w:rPrChange w:id="14863" w:author="Matyas Adam" w:date="2018-11-17T20:32:00Z">
                    <w:rPr>
                      <w:b/>
                    </w:rPr>
                  </w:rPrChange>
                </w:rPr>
                <w:delText>Obor jmenovacího řízení</w:delText>
              </w:r>
            </w:del>
          </w:p>
        </w:tc>
        <w:tc>
          <w:tcPr>
            <w:tcW w:w="2245" w:type="dxa"/>
            <w:gridSpan w:val="2"/>
            <w:shd w:val="clear" w:color="auto" w:fill="F7CAAC"/>
          </w:tcPr>
          <w:p w14:paraId="6C5303C1" w14:textId="1878A311" w:rsidR="00E05AA8" w:rsidRPr="0097631E" w:rsidDel="00AE6202" w:rsidRDefault="00E05AA8" w:rsidP="00495DC8">
            <w:pPr>
              <w:jc w:val="both"/>
              <w:rPr>
                <w:del w:id="14864" w:author="PS" w:date="2018-11-25T16:59:00Z"/>
                <w:i/>
                <w:color w:val="FF0000"/>
                <w:rPrChange w:id="14865" w:author="Matyas Adam" w:date="2018-11-17T20:32:00Z">
                  <w:rPr>
                    <w:del w:id="14866" w:author="PS" w:date="2018-11-25T16:59:00Z"/>
                  </w:rPr>
                </w:rPrChange>
              </w:rPr>
            </w:pPr>
            <w:del w:id="14867" w:author="PS" w:date="2018-11-25T16:59:00Z">
              <w:r w:rsidRPr="0097631E" w:rsidDel="00AE6202">
                <w:rPr>
                  <w:b/>
                  <w:i/>
                  <w:color w:val="FF0000"/>
                  <w:rPrChange w:id="14868" w:author="Matyas Adam" w:date="2018-11-17T20:32:00Z">
                    <w:rPr>
                      <w:b/>
                    </w:rPr>
                  </w:rPrChange>
                </w:rPr>
                <w:delText>Rok udělení hodnosti</w:delText>
              </w:r>
            </w:del>
          </w:p>
        </w:tc>
        <w:tc>
          <w:tcPr>
            <w:tcW w:w="2248" w:type="dxa"/>
            <w:gridSpan w:val="4"/>
            <w:tcBorders>
              <w:right w:val="single" w:sz="12" w:space="0" w:color="auto"/>
            </w:tcBorders>
            <w:shd w:val="clear" w:color="auto" w:fill="F7CAAC"/>
          </w:tcPr>
          <w:p w14:paraId="47C3E259" w14:textId="17E4CD29" w:rsidR="00E05AA8" w:rsidRPr="0097631E" w:rsidDel="00AE6202" w:rsidRDefault="00E05AA8" w:rsidP="00495DC8">
            <w:pPr>
              <w:jc w:val="both"/>
              <w:rPr>
                <w:del w:id="14869" w:author="PS" w:date="2018-11-25T16:59:00Z"/>
                <w:i/>
                <w:color w:val="FF0000"/>
                <w:rPrChange w:id="14870" w:author="Matyas Adam" w:date="2018-11-17T20:32:00Z">
                  <w:rPr>
                    <w:del w:id="14871" w:author="PS" w:date="2018-11-25T16:59:00Z"/>
                  </w:rPr>
                </w:rPrChange>
              </w:rPr>
            </w:pPr>
            <w:del w:id="14872" w:author="PS" w:date="2018-11-25T16:59:00Z">
              <w:r w:rsidRPr="0097631E" w:rsidDel="00AE6202">
                <w:rPr>
                  <w:b/>
                  <w:i/>
                  <w:color w:val="FF0000"/>
                  <w:rPrChange w:id="14873" w:author="Matyas Adam" w:date="2018-11-17T20:32:00Z">
                    <w:rPr>
                      <w:b/>
                    </w:rPr>
                  </w:rPrChange>
                </w:rPr>
                <w:delText>Řízení konáno na VŠ</w:delText>
              </w:r>
            </w:del>
          </w:p>
        </w:tc>
        <w:tc>
          <w:tcPr>
            <w:tcW w:w="632" w:type="dxa"/>
            <w:vMerge w:val="restart"/>
            <w:tcBorders>
              <w:left w:val="single" w:sz="12" w:space="0" w:color="auto"/>
            </w:tcBorders>
          </w:tcPr>
          <w:p w14:paraId="40CF4514" w14:textId="3F9F5F3B" w:rsidR="00E05AA8" w:rsidRPr="0097631E" w:rsidDel="00AE6202" w:rsidRDefault="00E05AA8" w:rsidP="00495DC8">
            <w:pPr>
              <w:jc w:val="both"/>
              <w:rPr>
                <w:del w:id="14874" w:author="PS" w:date="2018-11-25T16:59:00Z"/>
                <w:b/>
                <w:i/>
                <w:color w:val="FF0000"/>
                <w:rPrChange w:id="14875" w:author="Matyas Adam" w:date="2018-11-17T20:32:00Z">
                  <w:rPr>
                    <w:del w:id="14876" w:author="PS" w:date="2018-11-25T16:59:00Z"/>
                    <w:b/>
                  </w:rPr>
                </w:rPrChange>
              </w:rPr>
            </w:pPr>
          </w:p>
        </w:tc>
        <w:tc>
          <w:tcPr>
            <w:tcW w:w="693" w:type="dxa"/>
            <w:vMerge w:val="restart"/>
          </w:tcPr>
          <w:p w14:paraId="6A99D473" w14:textId="60154342" w:rsidR="00E05AA8" w:rsidRPr="0097631E" w:rsidDel="00AE6202" w:rsidRDefault="00E05AA8" w:rsidP="00495DC8">
            <w:pPr>
              <w:jc w:val="both"/>
              <w:rPr>
                <w:del w:id="14877" w:author="PS" w:date="2018-11-25T16:59:00Z"/>
                <w:b/>
                <w:i/>
                <w:color w:val="FF0000"/>
                <w:rPrChange w:id="14878" w:author="Matyas Adam" w:date="2018-11-17T20:32:00Z">
                  <w:rPr>
                    <w:del w:id="14879" w:author="PS" w:date="2018-11-25T16:59:00Z"/>
                    <w:b/>
                  </w:rPr>
                </w:rPrChange>
              </w:rPr>
            </w:pPr>
          </w:p>
        </w:tc>
        <w:tc>
          <w:tcPr>
            <w:tcW w:w="694" w:type="dxa"/>
            <w:vMerge w:val="restart"/>
          </w:tcPr>
          <w:p w14:paraId="2A7824DB" w14:textId="2AC2193D" w:rsidR="00E05AA8" w:rsidRPr="0097631E" w:rsidDel="00AE6202" w:rsidRDefault="00E05AA8" w:rsidP="00495DC8">
            <w:pPr>
              <w:jc w:val="both"/>
              <w:rPr>
                <w:del w:id="14880" w:author="PS" w:date="2018-11-25T16:59:00Z"/>
                <w:b/>
                <w:i/>
                <w:color w:val="FF0000"/>
                <w:rPrChange w:id="14881" w:author="Matyas Adam" w:date="2018-11-17T20:32:00Z">
                  <w:rPr>
                    <w:del w:id="14882" w:author="PS" w:date="2018-11-25T16:59:00Z"/>
                    <w:b/>
                  </w:rPr>
                </w:rPrChange>
              </w:rPr>
            </w:pPr>
          </w:p>
        </w:tc>
      </w:tr>
      <w:tr w:rsidR="00E05AA8" w:rsidRPr="0097631E" w:rsidDel="00AE6202" w14:paraId="4CD926AB" w14:textId="7B2D265E" w:rsidTr="00495DC8">
        <w:trPr>
          <w:trHeight w:val="205"/>
          <w:del w:id="14883" w:author="PS" w:date="2018-11-25T16:59:00Z"/>
        </w:trPr>
        <w:tc>
          <w:tcPr>
            <w:tcW w:w="3347" w:type="dxa"/>
            <w:gridSpan w:val="2"/>
          </w:tcPr>
          <w:p w14:paraId="292E5B88" w14:textId="38BE9985" w:rsidR="00E05AA8" w:rsidRPr="0097631E" w:rsidDel="00AE6202" w:rsidRDefault="00E05AA8" w:rsidP="00495DC8">
            <w:pPr>
              <w:jc w:val="both"/>
              <w:rPr>
                <w:del w:id="14884" w:author="PS" w:date="2018-11-25T16:59:00Z"/>
                <w:i/>
                <w:color w:val="FF0000"/>
                <w:rPrChange w:id="14885" w:author="Matyas Adam" w:date="2018-11-17T20:32:00Z">
                  <w:rPr>
                    <w:del w:id="14886" w:author="PS" w:date="2018-11-25T16:59:00Z"/>
                  </w:rPr>
                </w:rPrChange>
              </w:rPr>
            </w:pPr>
          </w:p>
        </w:tc>
        <w:tc>
          <w:tcPr>
            <w:tcW w:w="2245" w:type="dxa"/>
            <w:gridSpan w:val="2"/>
          </w:tcPr>
          <w:p w14:paraId="727A2A19" w14:textId="031467A6" w:rsidR="00E05AA8" w:rsidRPr="0097631E" w:rsidDel="00AE6202" w:rsidRDefault="00E05AA8" w:rsidP="00495DC8">
            <w:pPr>
              <w:jc w:val="both"/>
              <w:rPr>
                <w:del w:id="14887" w:author="PS" w:date="2018-11-25T16:59:00Z"/>
                <w:i/>
                <w:color w:val="FF0000"/>
                <w:rPrChange w:id="14888" w:author="Matyas Adam" w:date="2018-11-17T20:32:00Z">
                  <w:rPr>
                    <w:del w:id="14889" w:author="PS" w:date="2018-11-25T16:59:00Z"/>
                  </w:rPr>
                </w:rPrChange>
              </w:rPr>
            </w:pPr>
          </w:p>
        </w:tc>
        <w:tc>
          <w:tcPr>
            <w:tcW w:w="2248" w:type="dxa"/>
            <w:gridSpan w:val="4"/>
            <w:tcBorders>
              <w:right w:val="single" w:sz="12" w:space="0" w:color="auto"/>
            </w:tcBorders>
          </w:tcPr>
          <w:p w14:paraId="53ADFC0A" w14:textId="40D90719" w:rsidR="00E05AA8" w:rsidRPr="0097631E" w:rsidDel="00AE6202" w:rsidRDefault="00E05AA8" w:rsidP="00495DC8">
            <w:pPr>
              <w:jc w:val="both"/>
              <w:rPr>
                <w:del w:id="14890" w:author="PS" w:date="2018-11-25T16:59:00Z"/>
                <w:i/>
                <w:color w:val="FF0000"/>
                <w:rPrChange w:id="14891" w:author="Matyas Adam" w:date="2018-11-17T20:32:00Z">
                  <w:rPr>
                    <w:del w:id="14892" w:author="PS" w:date="2018-11-25T16:59:00Z"/>
                  </w:rPr>
                </w:rPrChange>
              </w:rPr>
            </w:pPr>
          </w:p>
        </w:tc>
        <w:tc>
          <w:tcPr>
            <w:tcW w:w="632" w:type="dxa"/>
            <w:vMerge/>
            <w:tcBorders>
              <w:left w:val="single" w:sz="12" w:space="0" w:color="auto"/>
            </w:tcBorders>
            <w:vAlign w:val="center"/>
          </w:tcPr>
          <w:p w14:paraId="54AAE851" w14:textId="60F221F9" w:rsidR="00E05AA8" w:rsidRPr="0097631E" w:rsidDel="00AE6202" w:rsidRDefault="00E05AA8" w:rsidP="00495DC8">
            <w:pPr>
              <w:rPr>
                <w:del w:id="14893" w:author="PS" w:date="2018-11-25T16:59:00Z"/>
                <w:b/>
                <w:i/>
                <w:color w:val="FF0000"/>
                <w:rPrChange w:id="14894" w:author="Matyas Adam" w:date="2018-11-17T20:32:00Z">
                  <w:rPr>
                    <w:del w:id="14895" w:author="PS" w:date="2018-11-25T16:59:00Z"/>
                    <w:b/>
                  </w:rPr>
                </w:rPrChange>
              </w:rPr>
            </w:pPr>
          </w:p>
        </w:tc>
        <w:tc>
          <w:tcPr>
            <w:tcW w:w="693" w:type="dxa"/>
            <w:vMerge/>
            <w:vAlign w:val="center"/>
          </w:tcPr>
          <w:p w14:paraId="3B9F5FB7" w14:textId="440E40C6" w:rsidR="00E05AA8" w:rsidRPr="0097631E" w:rsidDel="00AE6202" w:rsidRDefault="00E05AA8" w:rsidP="00495DC8">
            <w:pPr>
              <w:rPr>
                <w:del w:id="14896" w:author="PS" w:date="2018-11-25T16:59:00Z"/>
                <w:b/>
                <w:i/>
                <w:color w:val="FF0000"/>
                <w:rPrChange w:id="14897" w:author="Matyas Adam" w:date="2018-11-17T20:32:00Z">
                  <w:rPr>
                    <w:del w:id="14898" w:author="PS" w:date="2018-11-25T16:59:00Z"/>
                    <w:b/>
                  </w:rPr>
                </w:rPrChange>
              </w:rPr>
            </w:pPr>
          </w:p>
        </w:tc>
        <w:tc>
          <w:tcPr>
            <w:tcW w:w="694" w:type="dxa"/>
            <w:vMerge/>
            <w:vAlign w:val="center"/>
          </w:tcPr>
          <w:p w14:paraId="6C27C5B8" w14:textId="71D7B44F" w:rsidR="00E05AA8" w:rsidRPr="0097631E" w:rsidDel="00AE6202" w:rsidRDefault="00E05AA8" w:rsidP="00495DC8">
            <w:pPr>
              <w:rPr>
                <w:del w:id="14899" w:author="PS" w:date="2018-11-25T16:59:00Z"/>
                <w:b/>
                <w:i/>
                <w:color w:val="FF0000"/>
                <w:rPrChange w:id="14900" w:author="Matyas Adam" w:date="2018-11-17T20:32:00Z">
                  <w:rPr>
                    <w:del w:id="14901" w:author="PS" w:date="2018-11-25T16:59:00Z"/>
                    <w:b/>
                  </w:rPr>
                </w:rPrChange>
              </w:rPr>
            </w:pPr>
          </w:p>
        </w:tc>
      </w:tr>
      <w:tr w:rsidR="00E05AA8" w:rsidRPr="0097631E" w:rsidDel="00AE6202" w14:paraId="3088F036" w14:textId="5B144C50" w:rsidTr="00495DC8">
        <w:trPr>
          <w:del w:id="14902" w:author="PS" w:date="2018-11-25T16:59:00Z"/>
        </w:trPr>
        <w:tc>
          <w:tcPr>
            <w:tcW w:w="9859" w:type="dxa"/>
            <w:gridSpan w:val="11"/>
            <w:shd w:val="clear" w:color="auto" w:fill="F7CAAC"/>
          </w:tcPr>
          <w:p w14:paraId="41AD4DA8" w14:textId="5ED2E126" w:rsidR="00E05AA8" w:rsidRPr="0097631E" w:rsidDel="00AE6202" w:rsidRDefault="00E05AA8" w:rsidP="00495DC8">
            <w:pPr>
              <w:jc w:val="both"/>
              <w:rPr>
                <w:del w:id="14903" w:author="PS" w:date="2018-11-25T16:59:00Z"/>
                <w:b/>
                <w:i/>
                <w:color w:val="FF0000"/>
                <w:rPrChange w:id="14904" w:author="Matyas Adam" w:date="2018-11-17T20:32:00Z">
                  <w:rPr>
                    <w:del w:id="14905" w:author="PS" w:date="2018-11-25T16:59:00Z"/>
                    <w:b/>
                  </w:rPr>
                </w:rPrChange>
              </w:rPr>
            </w:pPr>
            <w:del w:id="14906" w:author="PS" w:date="2018-11-25T16:59:00Z">
              <w:r w:rsidRPr="0097631E" w:rsidDel="00AE6202">
                <w:rPr>
                  <w:b/>
                  <w:i/>
                  <w:color w:val="FF0000"/>
                  <w:rPrChange w:id="14907" w:author="Matyas Adam" w:date="2018-11-17T20:32:00Z">
                    <w:rPr>
                      <w:b/>
                    </w:rPr>
                  </w:rPrChange>
                </w:rPr>
                <w:delText xml:space="preserve">Přehled o nejvýznamnější publikační a další tvůrčí činnosti nebo další profesní činnosti u odborníků z praxe vztahující se k zabezpečovaným předmětům </w:delText>
              </w:r>
            </w:del>
          </w:p>
        </w:tc>
      </w:tr>
      <w:tr w:rsidR="00E05AA8" w:rsidRPr="0097631E" w:rsidDel="00AE6202" w14:paraId="552DFB28" w14:textId="6710E889" w:rsidTr="00495DC8">
        <w:trPr>
          <w:trHeight w:val="2347"/>
          <w:del w:id="14908" w:author="PS" w:date="2018-11-25T16:59:00Z"/>
        </w:trPr>
        <w:tc>
          <w:tcPr>
            <w:tcW w:w="9859" w:type="dxa"/>
            <w:gridSpan w:val="11"/>
          </w:tcPr>
          <w:p w14:paraId="10741AB7" w14:textId="59F8AC11" w:rsidR="00E05AA8" w:rsidRPr="0097631E" w:rsidDel="00AE6202" w:rsidRDefault="00E05AA8" w:rsidP="00495DC8">
            <w:pPr>
              <w:jc w:val="both"/>
              <w:rPr>
                <w:del w:id="14909" w:author="PS" w:date="2018-11-25T16:59:00Z"/>
                <w:i/>
                <w:color w:val="FF0000"/>
                <w:rPrChange w:id="14910" w:author="Matyas Adam" w:date="2018-11-17T20:32:00Z">
                  <w:rPr>
                    <w:del w:id="14911" w:author="PS" w:date="2018-11-25T16:59:00Z"/>
                  </w:rPr>
                </w:rPrChange>
              </w:rPr>
            </w:pPr>
            <w:del w:id="14912" w:author="PS" w:date="2018-11-25T16:59:00Z">
              <w:r w:rsidRPr="0097631E" w:rsidDel="00AE6202">
                <w:rPr>
                  <w:i/>
                  <w:color w:val="FF0000"/>
                  <w:rPrChange w:id="14913" w:author="Matyas Adam" w:date="2018-11-17T20:32:00Z">
                    <w:rPr/>
                  </w:rPrChange>
                </w:rPr>
                <w:delText>Lukášková Eva, Zdeněk Málek, Helena Velichová, Jakub Trojan, Kateřina Pitrová a Lenka Kozáková. Economic Analysis of the Necessary Amount of Basic Food Types for the Population of the Czech Republic. In: SOLIMAN, S. K. eds. 27th IBIMA Conference: Innovation Management and Education Excellence Vision 2020: From Regional Development Sustainability to Global Economic Growth, 4 – 5 May 2016 Milan, Italy. ISBN 978-0-98604-19-6-9</w:delText>
              </w:r>
            </w:del>
          </w:p>
          <w:p w14:paraId="5131A2D0" w14:textId="4907397C" w:rsidR="00E05AA8" w:rsidRPr="0097631E" w:rsidDel="00AE6202" w:rsidRDefault="00E05AA8" w:rsidP="00495DC8">
            <w:pPr>
              <w:jc w:val="both"/>
              <w:rPr>
                <w:del w:id="14914" w:author="PS" w:date="2018-11-25T16:59:00Z"/>
                <w:i/>
                <w:color w:val="FF0000"/>
                <w:rPrChange w:id="14915" w:author="Matyas Adam" w:date="2018-11-17T20:32:00Z">
                  <w:rPr>
                    <w:del w:id="14916" w:author="PS" w:date="2018-11-25T16:59:00Z"/>
                  </w:rPr>
                </w:rPrChange>
              </w:rPr>
            </w:pPr>
            <w:del w:id="14917" w:author="PS" w:date="2018-11-25T16:59:00Z">
              <w:r w:rsidRPr="0097631E" w:rsidDel="00AE6202">
                <w:rPr>
                  <w:i/>
                  <w:color w:val="FF0000"/>
                  <w:rPrChange w:id="14918" w:author="Matyas Adam" w:date="2018-11-17T20:32:00Z">
                    <w:rPr/>
                  </w:rPrChange>
                </w:rPr>
                <w:delText>Lukášková, Eva; Velichová, Helena; Kozáková, Lenka; Trojan, Jakub. Analýza potřebného množství základních druhu potravin pro obyvatele Pardubického kraje. In Krizový management 2015. Pardubice: Univerzita Pardubice, 2015, s. 48-56. ISBN 978-80-7395-941-8.AH - Ekonomie</w:delText>
              </w:r>
            </w:del>
          </w:p>
          <w:p w14:paraId="783FF893" w14:textId="3285272D" w:rsidR="00E05AA8" w:rsidRPr="0097631E" w:rsidDel="00AE6202" w:rsidRDefault="00E05AA8" w:rsidP="00495DC8">
            <w:pPr>
              <w:jc w:val="both"/>
              <w:rPr>
                <w:del w:id="14919" w:author="PS" w:date="2018-11-25T16:59:00Z"/>
                <w:i/>
                <w:color w:val="FF0000"/>
                <w:rPrChange w:id="14920" w:author="Matyas Adam" w:date="2018-11-17T20:32:00Z">
                  <w:rPr>
                    <w:del w:id="14921" w:author="PS" w:date="2018-11-25T16:59:00Z"/>
                  </w:rPr>
                </w:rPrChange>
              </w:rPr>
            </w:pPr>
            <w:del w:id="14922" w:author="PS" w:date="2018-11-25T16:59:00Z">
              <w:r w:rsidRPr="0097631E" w:rsidDel="00AE6202">
                <w:rPr>
                  <w:i/>
                  <w:color w:val="FF0000"/>
                  <w:rPrChange w:id="14923" w:author="Matyas Adam" w:date="2018-11-17T20:32:00Z">
                    <w:rPr/>
                  </w:rPrChange>
                </w:rPr>
                <w:delText>Lukášková, Eva; Trojan, Jakub; Kozáková, Lenka. Analýza potřebného množství základních druhu potravin pro obyvatele Zlínského kraje. In Krizové řízení a řešení krizových situací 2015. Zlín: Univerzita Tomáše Bati ve Zlíne, 2015, s. 159-166. ISBN 978-80-7454-573-3.AH - Ekonomie</w:delText>
              </w:r>
            </w:del>
          </w:p>
          <w:p w14:paraId="493018A3" w14:textId="393CA84A" w:rsidR="00E05AA8" w:rsidRPr="0097631E" w:rsidDel="00AE6202" w:rsidRDefault="00E05AA8" w:rsidP="00495DC8">
            <w:pPr>
              <w:spacing w:after="240"/>
              <w:ind w:left="360"/>
              <w:jc w:val="both"/>
              <w:rPr>
                <w:del w:id="14924" w:author="PS" w:date="2018-11-25T16:59:00Z"/>
                <w:b/>
                <w:i/>
                <w:color w:val="FF0000"/>
                <w:rPrChange w:id="14925" w:author="Matyas Adam" w:date="2018-11-17T20:32:00Z">
                  <w:rPr>
                    <w:del w:id="14926" w:author="PS" w:date="2018-11-25T16:59:00Z"/>
                    <w:b/>
                  </w:rPr>
                </w:rPrChange>
              </w:rPr>
            </w:pPr>
          </w:p>
        </w:tc>
      </w:tr>
      <w:tr w:rsidR="00E05AA8" w:rsidRPr="0097631E" w:rsidDel="00AE6202" w14:paraId="5763A28D" w14:textId="6D6612BE" w:rsidTr="00495DC8">
        <w:trPr>
          <w:trHeight w:val="218"/>
          <w:del w:id="14927" w:author="PS" w:date="2018-11-25T16:59:00Z"/>
        </w:trPr>
        <w:tc>
          <w:tcPr>
            <w:tcW w:w="9859" w:type="dxa"/>
            <w:gridSpan w:val="11"/>
            <w:shd w:val="clear" w:color="auto" w:fill="F7CAAC"/>
          </w:tcPr>
          <w:p w14:paraId="6009147B" w14:textId="0EB5BED1" w:rsidR="00E05AA8" w:rsidRPr="0097631E" w:rsidDel="00AE6202" w:rsidRDefault="00E05AA8" w:rsidP="00495DC8">
            <w:pPr>
              <w:rPr>
                <w:del w:id="14928" w:author="PS" w:date="2018-11-25T16:59:00Z"/>
                <w:b/>
                <w:i/>
                <w:color w:val="FF0000"/>
                <w:rPrChange w:id="14929" w:author="Matyas Adam" w:date="2018-11-17T20:32:00Z">
                  <w:rPr>
                    <w:del w:id="14930" w:author="PS" w:date="2018-11-25T16:59:00Z"/>
                    <w:b/>
                  </w:rPr>
                </w:rPrChange>
              </w:rPr>
            </w:pPr>
            <w:del w:id="14931" w:author="PS" w:date="2018-11-25T16:59:00Z">
              <w:r w:rsidRPr="0097631E" w:rsidDel="00AE6202">
                <w:rPr>
                  <w:b/>
                  <w:i/>
                  <w:color w:val="FF0000"/>
                  <w:rPrChange w:id="14932" w:author="Matyas Adam" w:date="2018-11-17T20:32:00Z">
                    <w:rPr>
                      <w:b/>
                    </w:rPr>
                  </w:rPrChange>
                </w:rPr>
                <w:delText>Působení v zahraničí</w:delText>
              </w:r>
            </w:del>
          </w:p>
        </w:tc>
      </w:tr>
      <w:tr w:rsidR="00E05AA8" w:rsidRPr="0097631E" w:rsidDel="00AE6202" w14:paraId="0C946BF1" w14:textId="4D2C1508" w:rsidTr="00495DC8">
        <w:trPr>
          <w:trHeight w:val="328"/>
          <w:del w:id="14933" w:author="PS" w:date="2018-11-25T16:59:00Z"/>
        </w:trPr>
        <w:tc>
          <w:tcPr>
            <w:tcW w:w="9859" w:type="dxa"/>
            <w:gridSpan w:val="11"/>
          </w:tcPr>
          <w:p w14:paraId="245FDC55" w14:textId="7FE9F36A" w:rsidR="00E05AA8" w:rsidRPr="0097631E" w:rsidDel="00AE6202" w:rsidRDefault="00E05AA8" w:rsidP="00495DC8">
            <w:pPr>
              <w:rPr>
                <w:del w:id="14934" w:author="PS" w:date="2018-11-25T16:59:00Z"/>
                <w:b/>
                <w:i/>
                <w:color w:val="FF0000"/>
                <w:rPrChange w:id="14935" w:author="Matyas Adam" w:date="2018-11-17T20:32:00Z">
                  <w:rPr>
                    <w:del w:id="14936" w:author="PS" w:date="2018-11-25T16:59:00Z"/>
                    <w:b/>
                  </w:rPr>
                </w:rPrChange>
              </w:rPr>
            </w:pPr>
          </w:p>
        </w:tc>
      </w:tr>
      <w:tr w:rsidR="00E05AA8" w:rsidRPr="0097631E" w:rsidDel="00AE6202" w14:paraId="2A78A5CB" w14:textId="5E9D14B6" w:rsidTr="00495DC8">
        <w:trPr>
          <w:cantSplit/>
          <w:trHeight w:val="470"/>
          <w:del w:id="14937" w:author="PS" w:date="2018-11-25T16:59:00Z"/>
        </w:trPr>
        <w:tc>
          <w:tcPr>
            <w:tcW w:w="2518" w:type="dxa"/>
            <w:shd w:val="clear" w:color="auto" w:fill="F7CAAC"/>
          </w:tcPr>
          <w:p w14:paraId="34FDC5D5" w14:textId="2F2FA08F" w:rsidR="00E05AA8" w:rsidRPr="0097631E" w:rsidDel="00AE6202" w:rsidRDefault="00E05AA8" w:rsidP="00495DC8">
            <w:pPr>
              <w:jc w:val="both"/>
              <w:rPr>
                <w:del w:id="14938" w:author="PS" w:date="2018-11-25T16:59:00Z"/>
                <w:b/>
                <w:i/>
                <w:color w:val="FF0000"/>
                <w:rPrChange w:id="14939" w:author="Matyas Adam" w:date="2018-11-17T20:32:00Z">
                  <w:rPr>
                    <w:del w:id="14940" w:author="PS" w:date="2018-11-25T16:59:00Z"/>
                    <w:b/>
                  </w:rPr>
                </w:rPrChange>
              </w:rPr>
            </w:pPr>
            <w:del w:id="14941" w:author="PS" w:date="2018-11-25T16:59:00Z">
              <w:r w:rsidRPr="0097631E" w:rsidDel="00AE6202">
                <w:rPr>
                  <w:b/>
                  <w:i/>
                  <w:color w:val="FF0000"/>
                  <w:rPrChange w:id="14942" w:author="Matyas Adam" w:date="2018-11-17T20:32:00Z">
                    <w:rPr>
                      <w:b/>
                    </w:rPr>
                  </w:rPrChange>
                </w:rPr>
                <w:delText xml:space="preserve">Podpis </w:delText>
              </w:r>
            </w:del>
          </w:p>
        </w:tc>
        <w:tc>
          <w:tcPr>
            <w:tcW w:w="4536" w:type="dxa"/>
            <w:gridSpan w:val="5"/>
          </w:tcPr>
          <w:p w14:paraId="069B4896" w14:textId="512F60D2" w:rsidR="00E05AA8" w:rsidRPr="0097631E" w:rsidDel="00AE6202" w:rsidRDefault="00E05AA8" w:rsidP="00495DC8">
            <w:pPr>
              <w:jc w:val="both"/>
              <w:rPr>
                <w:del w:id="14943" w:author="PS" w:date="2018-11-25T16:59:00Z"/>
                <w:i/>
                <w:color w:val="FF0000"/>
                <w:rPrChange w:id="14944" w:author="Matyas Adam" w:date="2018-11-17T20:32:00Z">
                  <w:rPr>
                    <w:del w:id="14945" w:author="PS" w:date="2018-11-25T16:59:00Z"/>
                  </w:rPr>
                </w:rPrChange>
              </w:rPr>
            </w:pPr>
          </w:p>
        </w:tc>
        <w:tc>
          <w:tcPr>
            <w:tcW w:w="786" w:type="dxa"/>
            <w:gridSpan w:val="2"/>
            <w:shd w:val="clear" w:color="auto" w:fill="F7CAAC"/>
          </w:tcPr>
          <w:p w14:paraId="0E3C4B8E" w14:textId="45F4EFB0" w:rsidR="00E05AA8" w:rsidRPr="0097631E" w:rsidDel="00AE6202" w:rsidRDefault="00E05AA8" w:rsidP="00495DC8">
            <w:pPr>
              <w:jc w:val="both"/>
              <w:rPr>
                <w:del w:id="14946" w:author="PS" w:date="2018-11-25T16:59:00Z"/>
                <w:i/>
                <w:color w:val="FF0000"/>
                <w:rPrChange w:id="14947" w:author="Matyas Adam" w:date="2018-11-17T20:32:00Z">
                  <w:rPr>
                    <w:del w:id="14948" w:author="PS" w:date="2018-11-25T16:59:00Z"/>
                  </w:rPr>
                </w:rPrChange>
              </w:rPr>
            </w:pPr>
            <w:del w:id="14949" w:author="PS" w:date="2018-11-25T16:59:00Z">
              <w:r w:rsidRPr="0097631E" w:rsidDel="00AE6202">
                <w:rPr>
                  <w:b/>
                  <w:i/>
                  <w:color w:val="FF0000"/>
                  <w:rPrChange w:id="14950" w:author="Matyas Adam" w:date="2018-11-17T20:32:00Z">
                    <w:rPr>
                      <w:b/>
                    </w:rPr>
                  </w:rPrChange>
                </w:rPr>
                <w:delText>datum</w:delText>
              </w:r>
              <w:commentRangeEnd w:id="14551"/>
              <w:r w:rsidDel="00AE6202">
                <w:rPr>
                  <w:rStyle w:val="Odkaznakoment"/>
                </w:rPr>
                <w:commentReference w:id="14551"/>
              </w:r>
            </w:del>
          </w:p>
        </w:tc>
        <w:tc>
          <w:tcPr>
            <w:tcW w:w="2019" w:type="dxa"/>
            <w:gridSpan w:val="3"/>
          </w:tcPr>
          <w:p w14:paraId="3A2B4EBE" w14:textId="609C134B" w:rsidR="00E05AA8" w:rsidRPr="0097631E" w:rsidDel="00AE6202" w:rsidRDefault="00E05AA8" w:rsidP="00495DC8">
            <w:pPr>
              <w:jc w:val="both"/>
              <w:rPr>
                <w:del w:id="14951" w:author="PS" w:date="2018-11-25T16:59:00Z"/>
                <w:i/>
                <w:color w:val="FF0000"/>
                <w:rPrChange w:id="14952" w:author="Matyas Adam" w:date="2018-11-17T20:32:00Z">
                  <w:rPr>
                    <w:del w:id="14953" w:author="PS" w:date="2018-11-25T16:59:00Z"/>
                  </w:rPr>
                </w:rPrChange>
              </w:rPr>
            </w:pPr>
          </w:p>
        </w:tc>
      </w:tr>
    </w:tbl>
    <w:p w14:paraId="1CA11E8D" w14:textId="72CE7DF9" w:rsidR="00AE6202" w:rsidRDefault="00AE6202">
      <w:pPr>
        <w:rPr>
          <w:ins w:id="14954" w:author="PS" w:date="2018-11-25T16:59:00Z"/>
        </w:rPr>
      </w:pPr>
    </w:p>
    <w:p w14:paraId="76C3BE14" w14:textId="77777777" w:rsidR="00AE6202" w:rsidRDefault="00AE6202">
      <w:pPr>
        <w:spacing w:after="160" w:line="259" w:lineRule="auto"/>
        <w:rPr>
          <w:ins w:id="14955" w:author="PS" w:date="2018-11-25T16:59:00Z"/>
        </w:rPr>
      </w:pPr>
      <w:ins w:id="14956" w:author="PS" w:date="2018-11-25T16:59:00Z">
        <w:r>
          <w:br w:type="page"/>
        </w:r>
      </w:ins>
    </w:p>
    <w:p w14:paraId="6C1DD179" w14:textId="77777777" w:rsidR="00A90CC4" w:rsidRDefault="00A90CC4">
      <w:pPr>
        <w:rPr>
          <w:ins w:id="14957" w:author="PS" w:date="2018-11-25T16:17:00Z"/>
        </w:rPr>
      </w:pPr>
    </w:p>
    <w:tbl>
      <w:tblPr>
        <w:tblW w:w="9859" w:type="dxa"/>
        <w:tblInd w:w="-38" w:type="dxa"/>
        <w:tblBorders>
          <w:top w:val="single" w:sz="4" w:space="0" w:color="000000"/>
          <w:left w:val="single" w:sz="4" w:space="0" w:color="000000"/>
          <w:bottom w:val="double" w:sz="4" w:space="0" w:color="000000"/>
          <w:right w:val="single" w:sz="4" w:space="0" w:color="000000"/>
          <w:insideH w:val="double" w:sz="4" w:space="0" w:color="000000"/>
          <w:insideV w:val="single" w:sz="4" w:space="0" w:color="000000"/>
        </w:tblBorders>
        <w:tblCellMar>
          <w:left w:w="70" w:type="dxa"/>
          <w:right w:w="70" w:type="dxa"/>
        </w:tblCellMar>
        <w:tblLook w:val="01E0" w:firstRow="1" w:lastRow="1" w:firstColumn="1" w:lastColumn="1" w:noHBand="0" w:noVBand="0"/>
      </w:tblPr>
      <w:tblGrid>
        <w:gridCol w:w="2517"/>
        <w:gridCol w:w="830"/>
        <w:gridCol w:w="1721"/>
        <w:gridCol w:w="524"/>
        <w:gridCol w:w="468"/>
        <w:gridCol w:w="994"/>
        <w:gridCol w:w="708"/>
        <w:gridCol w:w="78"/>
        <w:gridCol w:w="632"/>
        <w:gridCol w:w="693"/>
        <w:gridCol w:w="694"/>
      </w:tblGrid>
      <w:tr w:rsidR="00A90CC4" w14:paraId="6A2D0953" w14:textId="77777777" w:rsidTr="00A90CC4">
        <w:trPr>
          <w:ins w:id="14958" w:author="PS" w:date="2018-11-25T16:17:00Z"/>
        </w:trPr>
        <w:tc>
          <w:tcPr>
            <w:tcW w:w="9857" w:type="dxa"/>
            <w:gridSpan w:val="11"/>
            <w:tcBorders>
              <w:top w:val="single" w:sz="4" w:space="0" w:color="000000"/>
              <w:left w:val="single" w:sz="4" w:space="0" w:color="000000"/>
              <w:bottom w:val="double" w:sz="4" w:space="0" w:color="000000"/>
              <w:right w:val="single" w:sz="4" w:space="0" w:color="000000"/>
            </w:tcBorders>
            <w:shd w:val="clear" w:color="auto" w:fill="BDD6EE"/>
          </w:tcPr>
          <w:p w14:paraId="4EFA0F62" w14:textId="77777777" w:rsidR="00A90CC4" w:rsidRDefault="00A90CC4" w:rsidP="00A90CC4">
            <w:pPr>
              <w:jc w:val="both"/>
              <w:rPr>
                <w:ins w:id="14959" w:author="PS" w:date="2018-11-25T16:17:00Z"/>
                <w:b/>
                <w:sz w:val="28"/>
              </w:rPr>
            </w:pPr>
            <w:ins w:id="14960" w:author="PS" w:date="2018-11-25T16:17:00Z">
              <w:r>
                <w:rPr>
                  <w:b/>
                  <w:sz w:val="28"/>
                </w:rPr>
                <w:t>C-I – Personální zabezpečení</w:t>
              </w:r>
            </w:ins>
          </w:p>
        </w:tc>
      </w:tr>
      <w:tr w:rsidR="00A90CC4" w14:paraId="22AF54AF" w14:textId="77777777" w:rsidTr="00A90CC4">
        <w:trPr>
          <w:ins w:id="14961" w:author="PS" w:date="2018-11-25T16:17:00Z"/>
        </w:trPr>
        <w:tc>
          <w:tcPr>
            <w:tcW w:w="2517" w:type="dxa"/>
            <w:tcBorders>
              <w:top w:val="double" w:sz="4" w:space="0" w:color="000000"/>
              <w:left w:val="single" w:sz="4" w:space="0" w:color="000000"/>
              <w:bottom w:val="single" w:sz="4" w:space="0" w:color="000000"/>
              <w:right w:val="single" w:sz="4" w:space="0" w:color="000000"/>
            </w:tcBorders>
            <w:shd w:val="clear" w:color="auto" w:fill="F7CAAC"/>
          </w:tcPr>
          <w:p w14:paraId="5CCBB67A" w14:textId="77777777" w:rsidR="00A90CC4" w:rsidRDefault="00A90CC4" w:rsidP="00A90CC4">
            <w:pPr>
              <w:jc w:val="both"/>
              <w:rPr>
                <w:ins w:id="14962" w:author="PS" w:date="2018-11-25T16:17:00Z"/>
                <w:b/>
              </w:rPr>
            </w:pPr>
            <w:ins w:id="14963" w:author="PS" w:date="2018-11-25T16:17:00Z">
              <w:r>
                <w:rPr>
                  <w:b/>
                </w:rPr>
                <w:t>Vysoká škola</w:t>
              </w:r>
            </w:ins>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14:paraId="0E2453CB" w14:textId="77777777" w:rsidR="00A90CC4" w:rsidRDefault="00A90CC4" w:rsidP="00A90CC4">
            <w:pPr>
              <w:jc w:val="both"/>
              <w:rPr>
                <w:ins w:id="14964" w:author="PS" w:date="2018-11-25T16:17:00Z"/>
              </w:rPr>
            </w:pPr>
            <w:ins w:id="14965" w:author="PS" w:date="2018-11-25T16:17:00Z">
              <w:r>
                <w:t>Univerzita Tomáše Bati ve Zlíně</w:t>
              </w:r>
            </w:ins>
          </w:p>
        </w:tc>
      </w:tr>
      <w:tr w:rsidR="00A90CC4" w14:paraId="7BF999D8" w14:textId="77777777" w:rsidTr="00A90CC4">
        <w:trPr>
          <w:ins w:id="14966" w:author="PS" w:date="2018-11-25T16:17:00Z"/>
        </w:trPr>
        <w:tc>
          <w:tcPr>
            <w:tcW w:w="2517" w:type="dxa"/>
            <w:tcBorders>
              <w:top w:val="single" w:sz="4" w:space="0" w:color="000000"/>
              <w:left w:val="single" w:sz="4" w:space="0" w:color="000000"/>
              <w:bottom w:val="single" w:sz="4" w:space="0" w:color="000000"/>
              <w:right w:val="single" w:sz="4" w:space="0" w:color="000000"/>
            </w:tcBorders>
            <w:shd w:val="clear" w:color="auto" w:fill="F7CAAC"/>
          </w:tcPr>
          <w:p w14:paraId="3B50916B" w14:textId="77777777" w:rsidR="00A90CC4" w:rsidRDefault="00A90CC4" w:rsidP="00A90CC4">
            <w:pPr>
              <w:jc w:val="both"/>
              <w:rPr>
                <w:ins w:id="14967" w:author="PS" w:date="2018-11-25T16:17:00Z"/>
                <w:b/>
              </w:rPr>
            </w:pPr>
            <w:ins w:id="14968" w:author="PS" w:date="2018-11-25T16:17:00Z">
              <w:r>
                <w:rPr>
                  <w:b/>
                </w:rPr>
                <w:t>Součást vysoké školy</w:t>
              </w:r>
            </w:ins>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14:paraId="1CE79987" w14:textId="77777777" w:rsidR="00A90CC4" w:rsidRDefault="00A90CC4" w:rsidP="00A90CC4">
            <w:pPr>
              <w:jc w:val="both"/>
              <w:rPr>
                <w:ins w:id="14969" w:author="PS" w:date="2018-11-25T16:17:00Z"/>
              </w:rPr>
            </w:pPr>
            <w:ins w:id="14970" w:author="PS" w:date="2018-11-25T16:17:00Z">
              <w:r>
                <w:t>Fakulta logistiky a krizového řízení</w:t>
              </w:r>
            </w:ins>
          </w:p>
        </w:tc>
      </w:tr>
      <w:tr w:rsidR="00A90CC4" w14:paraId="2A4111A0" w14:textId="77777777" w:rsidTr="00A90CC4">
        <w:trPr>
          <w:ins w:id="14971" w:author="PS" w:date="2018-11-25T16:17:00Z"/>
        </w:trPr>
        <w:tc>
          <w:tcPr>
            <w:tcW w:w="2517" w:type="dxa"/>
            <w:tcBorders>
              <w:top w:val="single" w:sz="4" w:space="0" w:color="000000"/>
              <w:left w:val="single" w:sz="4" w:space="0" w:color="000000"/>
              <w:bottom w:val="single" w:sz="4" w:space="0" w:color="000000"/>
              <w:right w:val="single" w:sz="4" w:space="0" w:color="000000"/>
            </w:tcBorders>
            <w:shd w:val="clear" w:color="auto" w:fill="F7CAAC"/>
          </w:tcPr>
          <w:p w14:paraId="318FF073" w14:textId="77777777" w:rsidR="00A90CC4" w:rsidRDefault="00A90CC4" w:rsidP="00A90CC4">
            <w:pPr>
              <w:jc w:val="both"/>
              <w:rPr>
                <w:ins w:id="14972" w:author="PS" w:date="2018-11-25T16:17:00Z"/>
                <w:b/>
              </w:rPr>
            </w:pPr>
            <w:ins w:id="14973" w:author="PS" w:date="2018-11-25T16:17:00Z">
              <w:r>
                <w:rPr>
                  <w:b/>
                </w:rPr>
                <w:t>Název studijního programu</w:t>
              </w:r>
            </w:ins>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14:paraId="7A0844B7" w14:textId="77777777" w:rsidR="00A90CC4" w:rsidRDefault="00A90CC4" w:rsidP="00A90CC4">
            <w:pPr>
              <w:jc w:val="both"/>
              <w:rPr>
                <w:ins w:id="14974" w:author="PS" w:date="2018-11-25T16:17:00Z"/>
              </w:rPr>
            </w:pPr>
            <w:ins w:id="14975" w:author="PS" w:date="2018-11-25T16:17:00Z">
              <w:r>
                <w:t>Environmentální bezpečnost</w:t>
              </w:r>
            </w:ins>
          </w:p>
        </w:tc>
      </w:tr>
      <w:tr w:rsidR="00A90CC4" w14:paraId="2A90E190" w14:textId="77777777" w:rsidTr="00A90CC4">
        <w:trPr>
          <w:ins w:id="14976" w:author="PS" w:date="2018-11-25T16:17:00Z"/>
        </w:trPr>
        <w:tc>
          <w:tcPr>
            <w:tcW w:w="2517" w:type="dxa"/>
            <w:tcBorders>
              <w:top w:val="single" w:sz="4" w:space="0" w:color="000000"/>
              <w:left w:val="single" w:sz="4" w:space="0" w:color="000000"/>
              <w:bottom w:val="single" w:sz="4" w:space="0" w:color="000000"/>
              <w:right w:val="single" w:sz="4" w:space="0" w:color="000000"/>
            </w:tcBorders>
            <w:shd w:val="clear" w:color="auto" w:fill="F7CAAC"/>
          </w:tcPr>
          <w:p w14:paraId="1D4DE565" w14:textId="77777777" w:rsidR="00A90CC4" w:rsidRDefault="00A90CC4" w:rsidP="00A90CC4">
            <w:pPr>
              <w:jc w:val="both"/>
              <w:rPr>
                <w:ins w:id="14977" w:author="PS" w:date="2018-11-25T16:17:00Z"/>
                <w:b/>
              </w:rPr>
            </w:pPr>
            <w:ins w:id="14978" w:author="PS" w:date="2018-11-25T16:17:00Z">
              <w:r>
                <w:rPr>
                  <w:b/>
                </w:rPr>
                <w:t>Jméno a příjmení</w:t>
              </w:r>
            </w:ins>
          </w:p>
        </w:tc>
        <w:tc>
          <w:tcPr>
            <w:tcW w:w="4537" w:type="dxa"/>
            <w:gridSpan w:val="5"/>
            <w:tcBorders>
              <w:top w:val="single" w:sz="4" w:space="0" w:color="000000"/>
              <w:left w:val="single" w:sz="4" w:space="0" w:color="000000"/>
              <w:bottom w:val="single" w:sz="4" w:space="0" w:color="000000"/>
              <w:right w:val="single" w:sz="4" w:space="0" w:color="000000"/>
            </w:tcBorders>
            <w:shd w:val="clear" w:color="auto" w:fill="auto"/>
          </w:tcPr>
          <w:p w14:paraId="506604FE" w14:textId="77777777" w:rsidR="00A90CC4" w:rsidRPr="00F40D48" w:rsidRDefault="00A90CC4" w:rsidP="00A90CC4">
            <w:pPr>
              <w:jc w:val="both"/>
              <w:rPr>
                <w:ins w:id="14979" w:author="PS" w:date="2018-11-25T16:17:00Z"/>
                <w:b/>
                <w:rPrChange w:id="14980" w:author="PS" w:date="2018-11-25T15:53:00Z">
                  <w:rPr>
                    <w:ins w:id="14981" w:author="PS" w:date="2018-11-25T16:17:00Z"/>
                  </w:rPr>
                </w:rPrChange>
              </w:rPr>
            </w:pPr>
            <w:ins w:id="14982" w:author="PS" w:date="2018-11-25T16:17:00Z">
              <w:r w:rsidRPr="00F40D48">
                <w:rPr>
                  <w:b/>
                  <w:rPrChange w:id="14983" w:author="PS" w:date="2018-11-25T15:53:00Z">
                    <w:rPr/>
                  </w:rPrChange>
                </w:rPr>
                <w:t>Jakub Trojan</w:t>
              </w:r>
            </w:ins>
          </w:p>
        </w:tc>
        <w:tc>
          <w:tcPr>
            <w:tcW w:w="708" w:type="dxa"/>
            <w:tcBorders>
              <w:top w:val="single" w:sz="4" w:space="0" w:color="000000"/>
              <w:left w:val="single" w:sz="4" w:space="0" w:color="000000"/>
              <w:bottom w:val="single" w:sz="4" w:space="0" w:color="000000"/>
              <w:right w:val="single" w:sz="4" w:space="0" w:color="000000"/>
            </w:tcBorders>
            <w:shd w:val="clear" w:color="auto" w:fill="F7CAAC"/>
          </w:tcPr>
          <w:p w14:paraId="74DA720A" w14:textId="77777777" w:rsidR="00A90CC4" w:rsidRDefault="00A90CC4" w:rsidP="00A90CC4">
            <w:pPr>
              <w:jc w:val="both"/>
              <w:rPr>
                <w:ins w:id="14984" w:author="PS" w:date="2018-11-25T16:17:00Z"/>
                <w:b/>
              </w:rPr>
            </w:pPr>
            <w:ins w:id="14985" w:author="PS" w:date="2018-11-25T16:17:00Z">
              <w:r>
                <w:rPr>
                  <w:b/>
                </w:rPr>
                <w:t>Tituly</w:t>
              </w:r>
            </w:ins>
          </w:p>
        </w:tc>
        <w:tc>
          <w:tcPr>
            <w:tcW w:w="2095" w:type="dxa"/>
            <w:gridSpan w:val="4"/>
            <w:tcBorders>
              <w:top w:val="single" w:sz="4" w:space="0" w:color="000000"/>
              <w:left w:val="single" w:sz="4" w:space="0" w:color="000000"/>
              <w:bottom w:val="single" w:sz="4" w:space="0" w:color="000000"/>
              <w:right w:val="single" w:sz="4" w:space="0" w:color="000000"/>
            </w:tcBorders>
            <w:shd w:val="clear" w:color="auto" w:fill="auto"/>
          </w:tcPr>
          <w:p w14:paraId="7B55EDCE" w14:textId="77777777" w:rsidR="00A90CC4" w:rsidRDefault="00A90CC4" w:rsidP="00A90CC4">
            <w:pPr>
              <w:jc w:val="both"/>
              <w:rPr>
                <w:ins w:id="14986" w:author="PS" w:date="2018-11-25T16:17:00Z"/>
              </w:rPr>
            </w:pPr>
            <w:ins w:id="14987" w:author="PS" w:date="2018-11-25T16:17:00Z">
              <w:r>
                <w:t>RNDr., MSc, Ph.D.</w:t>
              </w:r>
            </w:ins>
          </w:p>
        </w:tc>
      </w:tr>
      <w:tr w:rsidR="00A90CC4" w14:paraId="06E7889C" w14:textId="77777777" w:rsidTr="00A90CC4">
        <w:trPr>
          <w:ins w:id="14988" w:author="PS" w:date="2018-11-25T16:17:00Z"/>
        </w:trPr>
        <w:tc>
          <w:tcPr>
            <w:tcW w:w="2517" w:type="dxa"/>
            <w:tcBorders>
              <w:top w:val="single" w:sz="4" w:space="0" w:color="000000"/>
              <w:left w:val="single" w:sz="4" w:space="0" w:color="000000"/>
              <w:bottom w:val="single" w:sz="4" w:space="0" w:color="000000"/>
              <w:right w:val="single" w:sz="4" w:space="0" w:color="000000"/>
            </w:tcBorders>
            <w:shd w:val="clear" w:color="auto" w:fill="F7CAAC"/>
          </w:tcPr>
          <w:p w14:paraId="132A102E" w14:textId="77777777" w:rsidR="00A90CC4" w:rsidRDefault="00A90CC4" w:rsidP="00A90CC4">
            <w:pPr>
              <w:jc w:val="both"/>
              <w:rPr>
                <w:ins w:id="14989" w:author="PS" w:date="2018-11-25T16:17:00Z"/>
                <w:b/>
              </w:rPr>
            </w:pPr>
            <w:ins w:id="14990" w:author="PS" w:date="2018-11-25T16:17:00Z">
              <w:r>
                <w:rPr>
                  <w:b/>
                </w:rPr>
                <w:t>Rok narození</w:t>
              </w:r>
            </w:ins>
          </w:p>
        </w:tc>
        <w:tc>
          <w:tcPr>
            <w:tcW w:w="830" w:type="dxa"/>
            <w:tcBorders>
              <w:top w:val="single" w:sz="4" w:space="0" w:color="000000"/>
              <w:left w:val="single" w:sz="4" w:space="0" w:color="000000"/>
              <w:bottom w:val="single" w:sz="4" w:space="0" w:color="000000"/>
              <w:right w:val="single" w:sz="4" w:space="0" w:color="000000"/>
            </w:tcBorders>
            <w:shd w:val="clear" w:color="auto" w:fill="auto"/>
          </w:tcPr>
          <w:p w14:paraId="4FBB7766" w14:textId="77777777" w:rsidR="00A90CC4" w:rsidRDefault="00A90CC4" w:rsidP="00A90CC4">
            <w:pPr>
              <w:jc w:val="both"/>
              <w:rPr>
                <w:ins w:id="14991" w:author="PS" w:date="2018-11-25T16:17:00Z"/>
              </w:rPr>
            </w:pPr>
            <w:ins w:id="14992" w:author="PS" w:date="2018-11-25T16:17:00Z">
              <w:r>
                <w:t>1984</w:t>
              </w:r>
            </w:ins>
          </w:p>
        </w:tc>
        <w:tc>
          <w:tcPr>
            <w:tcW w:w="1721" w:type="dxa"/>
            <w:tcBorders>
              <w:top w:val="single" w:sz="4" w:space="0" w:color="000000"/>
              <w:left w:val="single" w:sz="4" w:space="0" w:color="000000"/>
              <w:bottom w:val="single" w:sz="4" w:space="0" w:color="000000"/>
              <w:right w:val="single" w:sz="4" w:space="0" w:color="000000"/>
            </w:tcBorders>
            <w:shd w:val="clear" w:color="auto" w:fill="F7CAAC"/>
          </w:tcPr>
          <w:p w14:paraId="65E050DB" w14:textId="77777777" w:rsidR="00A90CC4" w:rsidRDefault="00A90CC4" w:rsidP="00A90CC4">
            <w:pPr>
              <w:jc w:val="both"/>
              <w:rPr>
                <w:ins w:id="14993" w:author="PS" w:date="2018-11-25T16:17:00Z"/>
                <w:b/>
              </w:rPr>
            </w:pPr>
            <w:ins w:id="14994" w:author="PS" w:date="2018-11-25T16:17:00Z">
              <w:r>
                <w:rPr>
                  <w:b/>
                </w:rPr>
                <w:t>typ vztahu k VŠ</w:t>
              </w:r>
            </w:ins>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14:paraId="698AC25D" w14:textId="1F02E298" w:rsidR="00A90CC4" w:rsidRPr="00AE6202" w:rsidRDefault="00AE6202" w:rsidP="00AE6202">
            <w:pPr>
              <w:jc w:val="both"/>
              <w:rPr>
                <w:ins w:id="14995" w:author="PS" w:date="2018-11-25T16:17:00Z"/>
                <w:i/>
                <w:rPrChange w:id="14996" w:author="PS" w:date="2018-11-25T17:01:00Z">
                  <w:rPr>
                    <w:ins w:id="14997" w:author="PS" w:date="2018-11-25T16:17:00Z"/>
                  </w:rPr>
                </w:rPrChange>
              </w:rPr>
            </w:pPr>
            <w:ins w:id="14998" w:author="PS" w:date="2018-11-25T17:01:00Z">
              <w:r w:rsidRPr="00AE6202">
                <w:rPr>
                  <w:i/>
                  <w:rPrChange w:id="14999" w:author="PS" w:date="2018-11-25T17:01:00Z">
                    <w:rPr/>
                  </w:rPrChange>
                </w:rPr>
                <w:t>pp.</w:t>
              </w:r>
            </w:ins>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0B4F5DB4" w14:textId="77777777" w:rsidR="00A90CC4" w:rsidRDefault="00A90CC4" w:rsidP="00A90CC4">
            <w:pPr>
              <w:jc w:val="both"/>
              <w:rPr>
                <w:ins w:id="15000" w:author="PS" w:date="2018-11-25T16:17:00Z"/>
                <w:b/>
              </w:rPr>
            </w:pPr>
            <w:ins w:id="15001" w:author="PS" w:date="2018-11-25T16:17:00Z">
              <w:r>
                <w:rPr>
                  <w:b/>
                </w:rPr>
                <w:t>rozsah</w:t>
              </w:r>
            </w:ins>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7ECA75CA" w14:textId="77777777" w:rsidR="00A90CC4" w:rsidRDefault="00A90CC4" w:rsidP="00A90CC4">
            <w:pPr>
              <w:jc w:val="both"/>
              <w:rPr>
                <w:ins w:id="15002" w:author="PS" w:date="2018-11-25T16:17:00Z"/>
              </w:rPr>
            </w:pPr>
            <w:ins w:id="15003" w:author="PS" w:date="2018-11-25T16:17:00Z">
              <w:r>
                <w:t>40</w:t>
              </w:r>
            </w:ins>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Pr>
          <w:p w14:paraId="3815B773" w14:textId="77777777" w:rsidR="00A90CC4" w:rsidRDefault="00A90CC4" w:rsidP="00A90CC4">
            <w:pPr>
              <w:jc w:val="both"/>
              <w:rPr>
                <w:ins w:id="15004" w:author="PS" w:date="2018-11-25T16:17:00Z"/>
                <w:b/>
              </w:rPr>
            </w:pPr>
            <w:ins w:id="15005" w:author="PS" w:date="2018-11-25T16:17:00Z">
              <w:r>
                <w:rPr>
                  <w:b/>
                </w:rPr>
                <w:t>do kdy</w:t>
              </w:r>
            </w:ins>
          </w:p>
        </w:tc>
        <w:tc>
          <w:tcPr>
            <w:tcW w:w="1386" w:type="dxa"/>
            <w:gridSpan w:val="2"/>
            <w:tcBorders>
              <w:top w:val="single" w:sz="4" w:space="0" w:color="000000"/>
              <w:left w:val="single" w:sz="4" w:space="0" w:color="000000"/>
              <w:bottom w:val="single" w:sz="4" w:space="0" w:color="000000"/>
              <w:right w:val="single" w:sz="4" w:space="0" w:color="000000"/>
            </w:tcBorders>
            <w:shd w:val="clear" w:color="auto" w:fill="auto"/>
          </w:tcPr>
          <w:p w14:paraId="342B945D" w14:textId="77777777" w:rsidR="00A90CC4" w:rsidRDefault="00A90CC4" w:rsidP="00A90CC4">
            <w:pPr>
              <w:jc w:val="both"/>
              <w:rPr>
                <w:ins w:id="15006" w:author="PS" w:date="2018-11-25T16:17:00Z"/>
              </w:rPr>
            </w:pPr>
            <w:ins w:id="15007" w:author="PS" w:date="2018-11-25T16:17:00Z">
              <w:r>
                <w:t>0820</w:t>
              </w:r>
            </w:ins>
          </w:p>
        </w:tc>
      </w:tr>
      <w:tr w:rsidR="00A90CC4" w14:paraId="37CA986C" w14:textId="77777777" w:rsidTr="00A90CC4">
        <w:trPr>
          <w:ins w:id="15008" w:author="PS" w:date="2018-11-25T16:17:00Z"/>
        </w:trPr>
        <w:tc>
          <w:tcPr>
            <w:tcW w:w="5067" w:type="dxa"/>
            <w:gridSpan w:val="3"/>
            <w:tcBorders>
              <w:top w:val="single" w:sz="4" w:space="0" w:color="000000"/>
              <w:left w:val="single" w:sz="4" w:space="0" w:color="000000"/>
              <w:bottom w:val="single" w:sz="4" w:space="0" w:color="000000"/>
              <w:right w:val="single" w:sz="4" w:space="0" w:color="000000"/>
            </w:tcBorders>
            <w:shd w:val="clear" w:color="auto" w:fill="F7CAAC"/>
          </w:tcPr>
          <w:p w14:paraId="7B706D75" w14:textId="77777777" w:rsidR="00A90CC4" w:rsidRDefault="00A90CC4" w:rsidP="00A90CC4">
            <w:pPr>
              <w:jc w:val="both"/>
              <w:rPr>
                <w:ins w:id="15009" w:author="PS" w:date="2018-11-25T16:17:00Z"/>
                <w:b/>
              </w:rPr>
            </w:pPr>
            <w:ins w:id="15010" w:author="PS" w:date="2018-11-25T16:17:00Z">
              <w:r>
                <w:rPr>
                  <w:b/>
                </w:rPr>
                <w:t>Typ vztahu na součásti VŠ, která uskutečňuje st. program</w:t>
              </w:r>
            </w:ins>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14:paraId="232428D4" w14:textId="450319A9" w:rsidR="00A90CC4" w:rsidRPr="00AE6202" w:rsidRDefault="00AE6202" w:rsidP="00A90CC4">
            <w:pPr>
              <w:jc w:val="both"/>
              <w:rPr>
                <w:ins w:id="15011" w:author="PS" w:date="2018-11-25T16:17:00Z"/>
                <w:i/>
                <w:rPrChange w:id="15012" w:author="PS" w:date="2018-11-25T17:01:00Z">
                  <w:rPr>
                    <w:ins w:id="15013" w:author="PS" w:date="2018-11-25T16:17:00Z"/>
                  </w:rPr>
                </w:rPrChange>
              </w:rPr>
            </w:pPr>
            <w:ins w:id="15014" w:author="PS" w:date="2018-11-25T17:01:00Z">
              <w:r w:rsidRPr="00AE6202">
                <w:rPr>
                  <w:i/>
                  <w:rPrChange w:id="15015" w:author="PS" w:date="2018-11-25T17:01:00Z">
                    <w:rPr/>
                  </w:rPrChange>
                </w:rPr>
                <w:t>pp.</w:t>
              </w:r>
            </w:ins>
            <w:ins w:id="15016" w:author="PS" w:date="2018-11-25T16:17:00Z">
              <w:del w:id="15017" w:author="Matyas Adam" w:date="2018-11-17T00:58:00Z">
                <w:r w:rsidR="00A90CC4" w:rsidRPr="00AE6202" w:rsidDel="000E48CC">
                  <w:rPr>
                    <w:i/>
                    <w:rPrChange w:id="15018" w:author="PS" w:date="2018-11-25T17:01:00Z">
                      <w:rPr/>
                    </w:rPrChange>
                  </w:rPr>
                  <w:delText>pp</w:delText>
                </w:r>
              </w:del>
            </w:ins>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14:paraId="3D3F024A" w14:textId="77777777" w:rsidR="00A90CC4" w:rsidRDefault="00A90CC4" w:rsidP="00A90CC4">
            <w:pPr>
              <w:jc w:val="both"/>
              <w:rPr>
                <w:ins w:id="15019" w:author="PS" w:date="2018-11-25T16:17:00Z"/>
                <w:b/>
              </w:rPr>
            </w:pPr>
            <w:ins w:id="15020" w:author="PS" w:date="2018-11-25T16:17:00Z">
              <w:r>
                <w:rPr>
                  <w:b/>
                </w:rPr>
                <w:t>rozsah</w:t>
              </w:r>
            </w:ins>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3547B058" w14:textId="77777777" w:rsidR="00A90CC4" w:rsidRDefault="00A90CC4" w:rsidP="00A90CC4">
            <w:pPr>
              <w:jc w:val="both"/>
              <w:rPr>
                <w:ins w:id="15021" w:author="PS" w:date="2018-11-25T16:17:00Z"/>
              </w:rPr>
            </w:pPr>
            <w:ins w:id="15022" w:author="PS" w:date="2018-11-25T16:17:00Z">
              <w:r>
                <w:t>40</w:t>
              </w:r>
            </w:ins>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Pr>
          <w:p w14:paraId="1A44E32F" w14:textId="77777777" w:rsidR="00A90CC4" w:rsidRDefault="00A90CC4" w:rsidP="00A90CC4">
            <w:pPr>
              <w:jc w:val="both"/>
              <w:rPr>
                <w:ins w:id="15023" w:author="PS" w:date="2018-11-25T16:17:00Z"/>
                <w:b/>
              </w:rPr>
            </w:pPr>
            <w:ins w:id="15024" w:author="PS" w:date="2018-11-25T16:17:00Z">
              <w:r>
                <w:rPr>
                  <w:b/>
                </w:rPr>
                <w:t>do kdy</w:t>
              </w:r>
            </w:ins>
          </w:p>
        </w:tc>
        <w:tc>
          <w:tcPr>
            <w:tcW w:w="1387" w:type="dxa"/>
            <w:gridSpan w:val="2"/>
            <w:tcBorders>
              <w:top w:val="single" w:sz="4" w:space="0" w:color="000000"/>
              <w:left w:val="single" w:sz="4" w:space="0" w:color="000000"/>
              <w:bottom w:val="single" w:sz="4" w:space="0" w:color="000000"/>
              <w:right w:val="single" w:sz="4" w:space="0" w:color="000000"/>
            </w:tcBorders>
            <w:shd w:val="clear" w:color="auto" w:fill="auto"/>
          </w:tcPr>
          <w:p w14:paraId="5FCC32ED" w14:textId="77777777" w:rsidR="00A90CC4" w:rsidRDefault="00A90CC4" w:rsidP="00A90CC4">
            <w:pPr>
              <w:jc w:val="both"/>
              <w:rPr>
                <w:ins w:id="15025" w:author="PS" w:date="2018-11-25T16:17:00Z"/>
              </w:rPr>
            </w:pPr>
            <w:ins w:id="15026" w:author="PS" w:date="2018-11-25T16:17:00Z">
              <w:r>
                <w:t>0820</w:t>
              </w:r>
            </w:ins>
          </w:p>
        </w:tc>
      </w:tr>
      <w:tr w:rsidR="00A90CC4" w14:paraId="519ACEAF" w14:textId="77777777" w:rsidTr="00A90CC4">
        <w:trPr>
          <w:ins w:id="15027" w:author="PS" w:date="2018-11-25T16:17:00Z"/>
        </w:trPr>
        <w:tc>
          <w:tcPr>
            <w:tcW w:w="6060" w:type="dxa"/>
            <w:gridSpan w:val="5"/>
            <w:tcBorders>
              <w:top w:val="single" w:sz="4" w:space="0" w:color="000000"/>
              <w:left w:val="single" w:sz="4" w:space="0" w:color="000000"/>
              <w:bottom w:val="single" w:sz="4" w:space="0" w:color="000000"/>
              <w:right w:val="single" w:sz="4" w:space="0" w:color="000000"/>
            </w:tcBorders>
            <w:shd w:val="clear" w:color="auto" w:fill="F7CAAC"/>
          </w:tcPr>
          <w:p w14:paraId="72463768" w14:textId="77777777" w:rsidR="00A90CC4" w:rsidRDefault="00A90CC4" w:rsidP="00A90CC4">
            <w:pPr>
              <w:jc w:val="both"/>
              <w:rPr>
                <w:ins w:id="15028" w:author="PS" w:date="2018-11-25T16:17:00Z"/>
              </w:rPr>
            </w:pPr>
            <w:ins w:id="15029" w:author="PS" w:date="2018-11-25T16:17:00Z">
              <w:r>
                <w:rPr>
                  <w:b/>
                </w:rPr>
                <w:t>Další současná působení jako akademický pracovník na jiných VŠ</w:t>
              </w:r>
            </w:ins>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F7CAAC"/>
          </w:tcPr>
          <w:p w14:paraId="0AC87843" w14:textId="77777777" w:rsidR="00A90CC4" w:rsidRDefault="00A90CC4" w:rsidP="00A90CC4">
            <w:pPr>
              <w:jc w:val="both"/>
              <w:rPr>
                <w:ins w:id="15030" w:author="PS" w:date="2018-11-25T16:17:00Z"/>
                <w:b/>
              </w:rPr>
            </w:pPr>
            <w:ins w:id="15031" w:author="PS" w:date="2018-11-25T16:17:00Z">
              <w:r>
                <w:rPr>
                  <w:b/>
                </w:rPr>
                <w:t>typ prac. vztahu</w:t>
              </w:r>
            </w:ins>
          </w:p>
        </w:tc>
        <w:tc>
          <w:tcPr>
            <w:tcW w:w="2095" w:type="dxa"/>
            <w:gridSpan w:val="4"/>
            <w:tcBorders>
              <w:top w:val="single" w:sz="4" w:space="0" w:color="000000"/>
              <w:left w:val="single" w:sz="4" w:space="0" w:color="000000"/>
              <w:bottom w:val="single" w:sz="4" w:space="0" w:color="000000"/>
              <w:right w:val="single" w:sz="4" w:space="0" w:color="000000"/>
            </w:tcBorders>
            <w:shd w:val="clear" w:color="auto" w:fill="F7CAAC"/>
          </w:tcPr>
          <w:p w14:paraId="47BA4FF9" w14:textId="77777777" w:rsidR="00A90CC4" w:rsidRDefault="00A90CC4" w:rsidP="00A90CC4">
            <w:pPr>
              <w:jc w:val="both"/>
              <w:rPr>
                <w:ins w:id="15032" w:author="PS" w:date="2018-11-25T16:17:00Z"/>
                <w:b/>
              </w:rPr>
            </w:pPr>
            <w:ins w:id="15033" w:author="PS" w:date="2018-11-25T16:17:00Z">
              <w:r>
                <w:rPr>
                  <w:b/>
                </w:rPr>
                <w:t>rozsah</w:t>
              </w:r>
            </w:ins>
          </w:p>
        </w:tc>
      </w:tr>
      <w:tr w:rsidR="00A90CC4" w14:paraId="71C880CA" w14:textId="77777777" w:rsidTr="00A90CC4">
        <w:trPr>
          <w:ins w:id="15034" w:author="PS" w:date="2018-11-25T16:17:00Z"/>
        </w:trPr>
        <w:tc>
          <w:tcPr>
            <w:tcW w:w="6060" w:type="dxa"/>
            <w:gridSpan w:val="5"/>
            <w:tcBorders>
              <w:top w:val="single" w:sz="4" w:space="0" w:color="000000"/>
              <w:left w:val="single" w:sz="4" w:space="0" w:color="000000"/>
              <w:bottom w:val="single" w:sz="4" w:space="0" w:color="000000"/>
              <w:right w:val="single" w:sz="4" w:space="0" w:color="000000"/>
            </w:tcBorders>
            <w:shd w:val="clear" w:color="auto" w:fill="auto"/>
          </w:tcPr>
          <w:p w14:paraId="3AF7F780" w14:textId="77777777" w:rsidR="00A90CC4" w:rsidRDefault="00A90CC4" w:rsidP="00A90CC4">
            <w:pPr>
              <w:jc w:val="both"/>
              <w:rPr>
                <w:ins w:id="15035" w:author="PS" w:date="2018-11-25T16:17:00Z"/>
              </w:rPr>
            </w:pP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14:paraId="55DEC0DE" w14:textId="77777777" w:rsidR="00A90CC4" w:rsidRDefault="00A90CC4" w:rsidP="00A90CC4">
            <w:pPr>
              <w:jc w:val="both"/>
              <w:rPr>
                <w:ins w:id="15036" w:author="PS" w:date="2018-11-25T16:17:00Z"/>
              </w:rPr>
            </w:pPr>
          </w:p>
        </w:tc>
        <w:tc>
          <w:tcPr>
            <w:tcW w:w="2095" w:type="dxa"/>
            <w:gridSpan w:val="4"/>
            <w:tcBorders>
              <w:top w:val="single" w:sz="4" w:space="0" w:color="000000"/>
              <w:left w:val="single" w:sz="4" w:space="0" w:color="000000"/>
              <w:bottom w:val="single" w:sz="4" w:space="0" w:color="000000"/>
              <w:right w:val="single" w:sz="4" w:space="0" w:color="000000"/>
            </w:tcBorders>
            <w:shd w:val="clear" w:color="auto" w:fill="auto"/>
          </w:tcPr>
          <w:p w14:paraId="5D99D68B" w14:textId="77777777" w:rsidR="00A90CC4" w:rsidRDefault="00A90CC4" w:rsidP="00A90CC4">
            <w:pPr>
              <w:jc w:val="both"/>
              <w:rPr>
                <w:ins w:id="15037" w:author="PS" w:date="2018-11-25T16:17:00Z"/>
              </w:rPr>
            </w:pPr>
          </w:p>
        </w:tc>
      </w:tr>
      <w:tr w:rsidR="00A90CC4" w14:paraId="6E177088" w14:textId="77777777" w:rsidTr="00A90CC4">
        <w:trPr>
          <w:ins w:id="15038" w:author="PS" w:date="2018-11-25T16:17:00Z"/>
        </w:trPr>
        <w:tc>
          <w:tcPr>
            <w:tcW w:w="6060" w:type="dxa"/>
            <w:gridSpan w:val="5"/>
            <w:tcBorders>
              <w:top w:val="single" w:sz="4" w:space="0" w:color="000000"/>
              <w:left w:val="single" w:sz="4" w:space="0" w:color="000000"/>
              <w:bottom w:val="single" w:sz="4" w:space="0" w:color="000000"/>
              <w:right w:val="single" w:sz="4" w:space="0" w:color="000000"/>
            </w:tcBorders>
            <w:shd w:val="clear" w:color="auto" w:fill="auto"/>
          </w:tcPr>
          <w:p w14:paraId="3401AD9C" w14:textId="77777777" w:rsidR="00A90CC4" w:rsidRDefault="00A90CC4" w:rsidP="00A90CC4">
            <w:pPr>
              <w:jc w:val="both"/>
              <w:rPr>
                <w:ins w:id="15039" w:author="PS" w:date="2018-11-25T16:17:00Z"/>
              </w:rPr>
            </w:pP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14:paraId="3F6E06A0" w14:textId="77777777" w:rsidR="00A90CC4" w:rsidRDefault="00A90CC4" w:rsidP="00A90CC4">
            <w:pPr>
              <w:jc w:val="both"/>
              <w:rPr>
                <w:ins w:id="15040" w:author="PS" w:date="2018-11-25T16:17:00Z"/>
              </w:rPr>
            </w:pPr>
          </w:p>
        </w:tc>
        <w:tc>
          <w:tcPr>
            <w:tcW w:w="2095" w:type="dxa"/>
            <w:gridSpan w:val="4"/>
            <w:tcBorders>
              <w:top w:val="single" w:sz="4" w:space="0" w:color="000000"/>
              <w:left w:val="single" w:sz="4" w:space="0" w:color="000000"/>
              <w:bottom w:val="single" w:sz="4" w:space="0" w:color="000000"/>
              <w:right w:val="single" w:sz="4" w:space="0" w:color="000000"/>
            </w:tcBorders>
            <w:shd w:val="clear" w:color="auto" w:fill="auto"/>
          </w:tcPr>
          <w:p w14:paraId="7B00F081" w14:textId="77777777" w:rsidR="00A90CC4" w:rsidRDefault="00A90CC4" w:rsidP="00A90CC4">
            <w:pPr>
              <w:jc w:val="both"/>
              <w:rPr>
                <w:ins w:id="15041" w:author="PS" w:date="2018-11-25T16:17:00Z"/>
              </w:rPr>
            </w:pPr>
          </w:p>
        </w:tc>
      </w:tr>
      <w:tr w:rsidR="00A90CC4" w14:paraId="141DFF91" w14:textId="77777777" w:rsidTr="00A90CC4">
        <w:trPr>
          <w:ins w:id="15042" w:author="PS" w:date="2018-11-25T16:17:00Z"/>
        </w:trPr>
        <w:tc>
          <w:tcPr>
            <w:tcW w:w="6060" w:type="dxa"/>
            <w:gridSpan w:val="5"/>
            <w:tcBorders>
              <w:top w:val="single" w:sz="4" w:space="0" w:color="000000"/>
              <w:left w:val="single" w:sz="4" w:space="0" w:color="000000"/>
              <w:bottom w:val="single" w:sz="4" w:space="0" w:color="000000"/>
              <w:right w:val="single" w:sz="4" w:space="0" w:color="000000"/>
            </w:tcBorders>
            <w:shd w:val="clear" w:color="auto" w:fill="auto"/>
          </w:tcPr>
          <w:p w14:paraId="1445125C" w14:textId="77777777" w:rsidR="00A90CC4" w:rsidRDefault="00A90CC4" w:rsidP="00A90CC4">
            <w:pPr>
              <w:jc w:val="both"/>
              <w:rPr>
                <w:ins w:id="15043" w:author="PS" w:date="2018-11-25T16:17:00Z"/>
              </w:rPr>
            </w:pP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14:paraId="38DE1E20" w14:textId="77777777" w:rsidR="00A90CC4" w:rsidRDefault="00A90CC4" w:rsidP="00A90CC4">
            <w:pPr>
              <w:jc w:val="both"/>
              <w:rPr>
                <w:ins w:id="15044" w:author="PS" w:date="2018-11-25T16:17:00Z"/>
              </w:rPr>
            </w:pPr>
          </w:p>
        </w:tc>
        <w:tc>
          <w:tcPr>
            <w:tcW w:w="2095" w:type="dxa"/>
            <w:gridSpan w:val="4"/>
            <w:tcBorders>
              <w:top w:val="single" w:sz="4" w:space="0" w:color="000000"/>
              <w:left w:val="single" w:sz="4" w:space="0" w:color="000000"/>
              <w:bottom w:val="single" w:sz="4" w:space="0" w:color="000000"/>
              <w:right w:val="single" w:sz="4" w:space="0" w:color="000000"/>
            </w:tcBorders>
            <w:shd w:val="clear" w:color="auto" w:fill="auto"/>
          </w:tcPr>
          <w:p w14:paraId="3C368F23" w14:textId="77777777" w:rsidR="00A90CC4" w:rsidRDefault="00A90CC4" w:rsidP="00A90CC4">
            <w:pPr>
              <w:jc w:val="both"/>
              <w:rPr>
                <w:ins w:id="15045" w:author="PS" w:date="2018-11-25T16:17:00Z"/>
              </w:rPr>
            </w:pPr>
          </w:p>
        </w:tc>
      </w:tr>
      <w:tr w:rsidR="00A90CC4" w14:paraId="07BB4498" w14:textId="77777777" w:rsidTr="00A90CC4">
        <w:trPr>
          <w:ins w:id="15046" w:author="PS" w:date="2018-11-25T16:17:00Z"/>
        </w:trPr>
        <w:tc>
          <w:tcPr>
            <w:tcW w:w="6060" w:type="dxa"/>
            <w:gridSpan w:val="5"/>
            <w:tcBorders>
              <w:top w:val="single" w:sz="4" w:space="0" w:color="000000"/>
              <w:left w:val="single" w:sz="4" w:space="0" w:color="000000"/>
              <w:bottom w:val="single" w:sz="4" w:space="0" w:color="000000"/>
              <w:right w:val="single" w:sz="4" w:space="0" w:color="000000"/>
            </w:tcBorders>
            <w:shd w:val="clear" w:color="auto" w:fill="auto"/>
          </w:tcPr>
          <w:p w14:paraId="5DE22CF3" w14:textId="77777777" w:rsidR="00A90CC4" w:rsidRDefault="00A90CC4" w:rsidP="00A90CC4">
            <w:pPr>
              <w:jc w:val="both"/>
              <w:rPr>
                <w:ins w:id="15047" w:author="PS" w:date="2018-11-25T16:17:00Z"/>
              </w:rPr>
            </w:pP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14:paraId="48E346DC" w14:textId="77777777" w:rsidR="00A90CC4" w:rsidRDefault="00A90CC4" w:rsidP="00A90CC4">
            <w:pPr>
              <w:jc w:val="both"/>
              <w:rPr>
                <w:ins w:id="15048" w:author="PS" w:date="2018-11-25T16:17:00Z"/>
              </w:rPr>
            </w:pPr>
          </w:p>
        </w:tc>
        <w:tc>
          <w:tcPr>
            <w:tcW w:w="2095" w:type="dxa"/>
            <w:gridSpan w:val="4"/>
            <w:tcBorders>
              <w:top w:val="single" w:sz="4" w:space="0" w:color="000000"/>
              <w:left w:val="single" w:sz="4" w:space="0" w:color="000000"/>
              <w:bottom w:val="single" w:sz="4" w:space="0" w:color="000000"/>
              <w:right w:val="single" w:sz="4" w:space="0" w:color="000000"/>
            </w:tcBorders>
            <w:shd w:val="clear" w:color="auto" w:fill="auto"/>
          </w:tcPr>
          <w:p w14:paraId="522244EE" w14:textId="77777777" w:rsidR="00A90CC4" w:rsidRDefault="00A90CC4" w:rsidP="00A90CC4">
            <w:pPr>
              <w:jc w:val="both"/>
              <w:rPr>
                <w:ins w:id="15049" w:author="PS" w:date="2018-11-25T16:17:00Z"/>
              </w:rPr>
            </w:pPr>
          </w:p>
        </w:tc>
      </w:tr>
      <w:tr w:rsidR="00A90CC4" w14:paraId="47F37066" w14:textId="77777777" w:rsidTr="00A90CC4">
        <w:trPr>
          <w:ins w:id="15050" w:author="PS" w:date="2018-11-25T16:17:00Z"/>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14:paraId="36431E70" w14:textId="77777777" w:rsidR="00A90CC4" w:rsidRDefault="00A90CC4" w:rsidP="00A90CC4">
            <w:pPr>
              <w:jc w:val="both"/>
              <w:rPr>
                <w:ins w:id="15051" w:author="PS" w:date="2018-11-25T16:17:00Z"/>
              </w:rPr>
            </w:pPr>
            <w:ins w:id="15052" w:author="PS" w:date="2018-11-25T16:17:00Z">
              <w:r>
                <w:rPr>
                  <w:b/>
                </w:rPr>
                <w:t>Předměty příslušného studijního programu a způsob zapojení do jejich výuky, příp. další zapojení do uskutečňování studijního programu</w:t>
              </w:r>
            </w:ins>
          </w:p>
        </w:tc>
      </w:tr>
      <w:tr w:rsidR="00A90CC4" w14:paraId="63E51455" w14:textId="77777777" w:rsidTr="00A90CC4">
        <w:trPr>
          <w:trHeight w:val="1118"/>
          <w:ins w:id="15053" w:author="PS" w:date="2018-11-25T16:17:00Z"/>
        </w:trPr>
        <w:tc>
          <w:tcPr>
            <w:tcW w:w="9857" w:type="dxa"/>
            <w:gridSpan w:val="11"/>
            <w:tcBorders>
              <w:left w:val="single" w:sz="4" w:space="0" w:color="000000"/>
              <w:bottom w:val="single" w:sz="4" w:space="0" w:color="000000"/>
              <w:right w:val="single" w:sz="4" w:space="0" w:color="000000"/>
            </w:tcBorders>
            <w:shd w:val="clear" w:color="auto" w:fill="auto"/>
          </w:tcPr>
          <w:p w14:paraId="612BDE5B" w14:textId="77777777" w:rsidR="00A90CC4" w:rsidRDefault="00A90CC4" w:rsidP="00A90CC4">
            <w:pPr>
              <w:jc w:val="both"/>
              <w:rPr>
                <w:ins w:id="15054" w:author="PS" w:date="2018-11-25T16:17:00Z"/>
              </w:rPr>
            </w:pPr>
            <w:ins w:id="15055" w:author="PS" w:date="2018-11-25T16:17:00Z">
              <w:r>
                <w:t>Úvod do kartografie – garant, přednášející, cvičící</w:t>
              </w:r>
            </w:ins>
          </w:p>
          <w:p w14:paraId="6AFE3913" w14:textId="77777777" w:rsidR="00A90CC4" w:rsidRDefault="00A90CC4" w:rsidP="00A90CC4">
            <w:pPr>
              <w:jc w:val="both"/>
              <w:rPr>
                <w:ins w:id="15056" w:author="PS" w:date="2018-11-25T16:17:00Z"/>
              </w:rPr>
            </w:pPr>
            <w:ins w:id="15057" w:author="PS" w:date="2018-11-25T16:17:00Z">
              <w:r>
                <w:t>Geographic Information Systems – garant, přednášející, cvičící</w:t>
              </w:r>
            </w:ins>
          </w:p>
          <w:p w14:paraId="35E07CF2" w14:textId="77777777" w:rsidR="00A90CC4" w:rsidRDefault="00A90CC4" w:rsidP="00A90CC4">
            <w:pPr>
              <w:jc w:val="both"/>
              <w:rPr>
                <w:ins w:id="15058" w:author="PS" w:date="2018-11-25T16:17:00Z"/>
              </w:rPr>
            </w:pPr>
            <w:ins w:id="15059" w:author="PS" w:date="2018-11-25T16:17:00Z">
              <w:r>
                <w:t>Terénní výzkum regionu – garant</w:t>
              </w:r>
            </w:ins>
          </w:p>
          <w:p w14:paraId="00263140" w14:textId="77777777" w:rsidR="00A90CC4" w:rsidRDefault="00A90CC4" w:rsidP="00A90CC4">
            <w:pPr>
              <w:jc w:val="both"/>
              <w:rPr>
                <w:ins w:id="15060" w:author="PS" w:date="2018-11-25T16:17:00Z"/>
              </w:rPr>
            </w:pPr>
            <w:ins w:id="15061" w:author="PS" w:date="2018-11-25T16:17:00Z">
              <w:r>
                <w:t>Socioekonomické a environmentální aspekty rozvoje regionů – garant, přednášející, cvičící</w:t>
              </w:r>
            </w:ins>
          </w:p>
          <w:p w14:paraId="543C15DA" w14:textId="77777777" w:rsidR="00A90CC4" w:rsidRDefault="00A90CC4" w:rsidP="00A90CC4">
            <w:pPr>
              <w:jc w:val="both"/>
              <w:rPr>
                <w:ins w:id="15062" w:author="PS" w:date="2018-11-25T16:17:00Z"/>
              </w:rPr>
            </w:pPr>
            <w:ins w:id="15063" w:author="PS" w:date="2018-11-25T16:17:00Z">
              <w:r>
                <w:t>Dálkový průzkum Země – garant, přednášející, cvičící</w:t>
              </w:r>
            </w:ins>
          </w:p>
          <w:p w14:paraId="201F2F7B" w14:textId="77777777" w:rsidR="00A90CC4" w:rsidRDefault="00A90CC4" w:rsidP="00A90CC4">
            <w:pPr>
              <w:jc w:val="both"/>
              <w:rPr>
                <w:ins w:id="15064" w:author="PS" w:date="2018-11-25T16:17:00Z"/>
              </w:rPr>
            </w:pPr>
            <w:ins w:id="15065" w:author="PS" w:date="2018-11-25T16:17:00Z">
              <w:r>
                <w:t>Regionální geografie světa</w:t>
              </w:r>
              <w:del w:id="15066" w:author="Matyas Adam" w:date="2018-11-17T15:59:00Z">
                <w:r w:rsidDel="00215A6A">
                  <w:delText xml:space="preserve"> </w:delText>
                </w:r>
              </w:del>
              <w:r>
                <w:t xml:space="preserve"> – garant, přednášející, cvičící</w:t>
              </w:r>
            </w:ins>
          </w:p>
          <w:p w14:paraId="676D3708" w14:textId="77777777" w:rsidR="00A90CC4" w:rsidRDefault="00A90CC4" w:rsidP="00A90CC4">
            <w:pPr>
              <w:jc w:val="both"/>
              <w:rPr>
                <w:ins w:id="15067" w:author="PS" w:date="2018-11-25T16:17:00Z"/>
              </w:rPr>
            </w:pPr>
            <w:ins w:id="15068" w:author="PS" w:date="2018-11-25T16:17:00Z">
              <w:r>
                <w:t>Regionální geografie ČR – cvičící (50 %)</w:t>
              </w:r>
            </w:ins>
          </w:p>
        </w:tc>
      </w:tr>
      <w:tr w:rsidR="00A90CC4" w14:paraId="3C162278" w14:textId="77777777" w:rsidTr="00A90CC4">
        <w:trPr>
          <w:ins w:id="15069" w:author="PS" w:date="2018-11-25T16:17:00Z"/>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14:paraId="6649E654" w14:textId="77777777" w:rsidR="00A90CC4" w:rsidRDefault="00A90CC4" w:rsidP="00A90CC4">
            <w:pPr>
              <w:jc w:val="both"/>
              <w:rPr>
                <w:ins w:id="15070" w:author="PS" w:date="2018-11-25T16:17:00Z"/>
              </w:rPr>
            </w:pPr>
            <w:ins w:id="15071" w:author="PS" w:date="2018-11-25T16:17:00Z">
              <w:r>
                <w:rPr>
                  <w:b/>
                </w:rPr>
                <w:t xml:space="preserve">Údaje o vzdělání na VŠ </w:t>
              </w:r>
            </w:ins>
          </w:p>
        </w:tc>
      </w:tr>
      <w:tr w:rsidR="00A90CC4" w14:paraId="2BD86C37" w14:textId="77777777" w:rsidTr="00A90CC4">
        <w:trPr>
          <w:trHeight w:val="1055"/>
          <w:ins w:id="15072" w:author="PS" w:date="2018-11-25T16:17:00Z"/>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14:paraId="38353C65" w14:textId="77777777" w:rsidR="00A90CC4" w:rsidRPr="00215A6A" w:rsidRDefault="00A90CC4" w:rsidP="00A90CC4">
            <w:pPr>
              <w:tabs>
                <w:tab w:val="left" w:pos="2127"/>
              </w:tabs>
              <w:rPr>
                <w:ins w:id="15073" w:author="PS" w:date="2018-11-25T16:17:00Z"/>
                <w:bCs/>
                <w:color w:val="000000"/>
                <w:szCs w:val="24"/>
                <w:rPrChange w:id="15074" w:author="Matyas Adam" w:date="2018-11-17T16:00:00Z">
                  <w:rPr>
                    <w:ins w:id="15075" w:author="PS" w:date="2018-11-25T16:17:00Z"/>
                    <w:b/>
                    <w:bCs/>
                    <w:color w:val="000000"/>
                    <w:szCs w:val="24"/>
                  </w:rPr>
                </w:rPrChange>
              </w:rPr>
            </w:pPr>
            <w:ins w:id="15076" w:author="PS" w:date="2018-11-25T16:17:00Z">
              <w:r w:rsidRPr="00215A6A">
                <w:rPr>
                  <w:bCs/>
                  <w:color w:val="000000"/>
                  <w:szCs w:val="24"/>
                  <w:rPrChange w:id="15077" w:author="Matyas Adam" w:date="2018-11-17T16:00:00Z">
                    <w:rPr>
                      <w:b/>
                      <w:bCs/>
                      <w:color w:val="000000"/>
                      <w:szCs w:val="24"/>
                    </w:rPr>
                  </w:rPrChange>
                </w:rPr>
                <w:t xml:space="preserve">2009 – 2016: </w:t>
              </w:r>
              <w:r w:rsidRPr="001A765A">
                <w:rPr>
                  <w:color w:val="000000"/>
                  <w:szCs w:val="24"/>
                </w:rPr>
                <w:t>Masar</w:t>
              </w:r>
              <w:r w:rsidRPr="003A15A0">
                <w:rPr>
                  <w:color w:val="000000"/>
                  <w:szCs w:val="24"/>
                </w:rPr>
                <w:t xml:space="preserve">ykova </w:t>
              </w:r>
              <w:r w:rsidRPr="003A15A0">
                <w:rPr>
                  <w:bCs/>
                  <w:color w:val="000000"/>
                  <w:szCs w:val="24"/>
                </w:rPr>
                <w:t>univerzita</w:t>
              </w:r>
              <w:r w:rsidRPr="003A15A0">
                <w:rPr>
                  <w:color w:val="000000"/>
                  <w:szCs w:val="24"/>
                </w:rPr>
                <w:t>, Přírodovědecká fakulta, obor Regionální geografie a regionální rozvoj</w:t>
              </w:r>
              <w:r>
                <w:rPr>
                  <w:color w:val="000000"/>
                  <w:szCs w:val="24"/>
                </w:rPr>
                <w:t xml:space="preserve">, </w:t>
              </w:r>
              <w:del w:id="15078" w:author="Matyas Adam" w:date="2018-11-17T16:00:00Z">
                <w:r w:rsidRPr="001A765A" w:rsidDel="00215A6A">
                  <w:rPr>
                    <w:color w:val="000000"/>
                    <w:szCs w:val="24"/>
                  </w:rPr>
                  <w:delText xml:space="preserve"> (</w:delText>
                </w:r>
              </w:del>
              <w:r w:rsidRPr="00215A6A">
                <w:rPr>
                  <w:color w:val="000000"/>
                  <w:szCs w:val="24"/>
                  <w:rPrChange w:id="15079" w:author="Matyas Adam" w:date="2018-11-17T16:00:00Z">
                    <w:rPr>
                      <w:b/>
                      <w:color w:val="000000"/>
                      <w:szCs w:val="24"/>
                    </w:rPr>
                  </w:rPrChange>
                </w:rPr>
                <w:t>Ph.D.</w:t>
              </w:r>
              <w:del w:id="15080" w:author="Matyas Adam" w:date="2018-11-17T16:00:00Z">
                <w:r w:rsidRPr="001A765A" w:rsidDel="00215A6A">
                  <w:rPr>
                    <w:color w:val="000000"/>
                    <w:szCs w:val="24"/>
                  </w:rPr>
                  <w:delText>)</w:delText>
                </w:r>
              </w:del>
            </w:ins>
          </w:p>
          <w:p w14:paraId="6D5AD09F" w14:textId="77777777" w:rsidR="00A90CC4" w:rsidRPr="003A15A0" w:rsidRDefault="00A90CC4" w:rsidP="00A90CC4">
            <w:pPr>
              <w:tabs>
                <w:tab w:val="left" w:pos="2127"/>
              </w:tabs>
              <w:rPr>
                <w:ins w:id="15081" w:author="PS" w:date="2018-11-25T16:17:00Z"/>
                <w:color w:val="000000"/>
                <w:szCs w:val="24"/>
              </w:rPr>
            </w:pPr>
            <w:ins w:id="15082" w:author="PS" w:date="2018-11-25T16:17:00Z">
              <w:r w:rsidRPr="00215A6A">
                <w:rPr>
                  <w:bCs/>
                  <w:color w:val="000000"/>
                  <w:szCs w:val="24"/>
                  <w:rPrChange w:id="15083" w:author="Matyas Adam" w:date="2018-11-17T16:00:00Z">
                    <w:rPr>
                      <w:b/>
                      <w:bCs/>
                      <w:color w:val="000000"/>
                      <w:szCs w:val="24"/>
                    </w:rPr>
                  </w:rPrChange>
                </w:rPr>
                <w:t xml:space="preserve">2012 – 2014: </w:t>
              </w:r>
              <w:r w:rsidRPr="001A765A">
                <w:rPr>
                  <w:color w:val="000000"/>
                  <w:szCs w:val="24"/>
                </w:rPr>
                <w:t>The Nottingham Trent University, obor Management Studies in Economy and Management</w:t>
              </w:r>
              <w:r>
                <w:rPr>
                  <w:color w:val="000000"/>
                  <w:szCs w:val="24"/>
                </w:rPr>
                <w:t xml:space="preserve">, </w:t>
              </w:r>
              <w:del w:id="15084" w:author="Matyas Adam" w:date="2018-11-17T16:00:00Z">
                <w:r w:rsidRPr="001A765A" w:rsidDel="00215A6A">
                  <w:rPr>
                    <w:color w:val="000000"/>
                    <w:szCs w:val="24"/>
                  </w:rPr>
                  <w:delText xml:space="preserve"> (</w:delText>
                </w:r>
              </w:del>
              <w:r w:rsidRPr="00215A6A">
                <w:rPr>
                  <w:color w:val="000000"/>
                  <w:szCs w:val="24"/>
                  <w:rPrChange w:id="15085" w:author="Matyas Adam" w:date="2018-11-17T16:00:00Z">
                    <w:rPr>
                      <w:b/>
                      <w:color w:val="000000"/>
                      <w:szCs w:val="24"/>
                    </w:rPr>
                  </w:rPrChange>
                </w:rPr>
                <w:t>MSc</w:t>
              </w:r>
              <w:r>
                <w:rPr>
                  <w:color w:val="000000"/>
                  <w:szCs w:val="24"/>
                </w:rPr>
                <w:t>.</w:t>
              </w:r>
              <w:del w:id="15086" w:author="Matyas Adam" w:date="2018-11-17T16:00:00Z">
                <w:r w:rsidRPr="001A765A" w:rsidDel="00215A6A">
                  <w:rPr>
                    <w:color w:val="000000"/>
                    <w:szCs w:val="24"/>
                  </w:rPr>
                  <w:delText>)</w:delText>
                </w:r>
              </w:del>
            </w:ins>
          </w:p>
          <w:p w14:paraId="50024D1C" w14:textId="77777777" w:rsidR="00A90CC4" w:rsidRPr="00215A6A" w:rsidRDefault="00A90CC4" w:rsidP="00A90CC4">
            <w:pPr>
              <w:tabs>
                <w:tab w:val="left" w:pos="2127"/>
              </w:tabs>
              <w:rPr>
                <w:ins w:id="15087" w:author="PS" w:date="2018-11-25T16:17:00Z"/>
                <w:bCs/>
                <w:color w:val="000000"/>
                <w:szCs w:val="24"/>
                <w:rPrChange w:id="15088" w:author="Matyas Adam" w:date="2018-11-17T16:00:00Z">
                  <w:rPr>
                    <w:ins w:id="15089" w:author="PS" w:date="2018-11-25T16:17:00Z"/>
                    <w:b/>
                    <w:bCs/>
                    <w:color w:val="000000"/>
                    <w:szCs w:val="24"/>
                  </w:rPr>
                </w:rPrChange>
              </w:rPr>
            </w:pPr>
            <w:ins w:id="15090" w:author="PS" w:date="2018-11-25T16:17:00Z">
              <w:r w:rsidRPr="00215A6A">
                <w:rPr>
                  <w:bCs/>
                  <w:color w:val="000000"/>
                  <w:szCs w:val="24"/>
                  <w:rPrChange w:id="15091" w:author="Matyas Adam" w:date="2018-11-17T16:00:00Z">
                    <w:rPr>
                      <w:b/>
                      <w:bCs/>
                      <w:color w:val="000000"/>
                      <w:szCs w:val="24"/>
                    </w:rPr>
                  </w:rPrChange>
                </w:rPr>
                <w:t xml:space="preserve">2011: </w:t>
              </w:r>
              <w:r w:rsidRPr="001A765A">
                <w:rPr>
                  <w:color w:val="000000"/>
                  <w:szCs w:val="24"/>
                </w:rPr>
                <w:t xml:space="preserve">Masarykova univerzita, Přírodovědecká fakulta, </w:t>
              </w:r>
              <w:r w:rsidRPr="003A15A0">
                <w:rPr>
                  <w:color w:val="000000"/>
                  <w:szCs w:val="24"/>
                </w:rPr>
                <w:t>obor Regionální geografie a regionální rozvoj</w:t>
              </w:r>
              <w:r>
                <w:rPr>
                  <w:color w:val="000000"/>
                  <w:szCs w:val="24"/>
                </w:rPr>
                <w:t>,</w:t>
              </w:r>
              <w:del w:id="15092" w:author="Matyas Adam" w:date="2018-11-17T16:00:00Z">
                <w:r w:rsidRPr="001A765A" w:rsidDel="00215A6A">
                  <w:rPr>
                    <w:color w:val="000000"/>
                    <w:szCs w:val="24"/>
                  </w:rPr>
                  <w:delText xml:space="preserve"> (</w:delText>
                </w:r>
              </w:del>
              <w:r>
                <w:rPr>
                  <w:color w:val="000000"/>
                  <w:szCs w:val="24"/>
                </w:rPr>
                <w:t xml:space="preserve"> </w:t>
              </w:r>
              <w:r w:rsidRPr="00215A6A">
                <w:rPr>
                  <w:color w:val="000000"/>
                  <w:szCs w:val="24"/>
                  <w:rPrChange w:id="15093" w:author="Matyas Adam" w:date="2018-11-17T16:00:00Z">
                    <w:rPr>
                      <w:b/>
                      <w:color w:val="000000"/>
                      <w:szCs w:val="24"/>
                    </w:rPr>
                  </w:rPrChange>
                </w:rPr>
                <w:t>RNDr.</w:t>
              </w:r>
              <w:del w:id="15094" w:author="Matyas Adam" w:date="2018-11-17T16:00:00Z">
                <w:r w:rsidRPr="001A765A" w:rsidDel="00215A6A">
                  <w:rPr>
                    <w:color w:val="000000"/>
                    <w:szCs w:val="24"/>
                  </w:rPr>
                  <w:delText>)</w:delText>
                </w:r>
              </w:del>
            </w:ins>
          </w:p>
          <w:p w14:paraId="03551400" w14:textId="77777777" w:rsidR="00A90CC4" w:rsidRPr="00215A6A" w:rsidRDefault="00A90CC4" w:rsidP="00A90CC4">
            <w:pPr>
              <w:tabs>
                <w:tab w:val="left" w:pos="2127"/>
              </w:tabs>
              <w:rPr>
                <w:ins w:id="15095" w:author="PS" w:date="2018-11-25T16:17:00Z"/>
                <w:bCs/>
                <w:color w:val="000000"/>
                <w:szCs w:val="24"/>
                <w:rPrChange w:id="15096" w:author="Matyas Adam" w:date="2018-11-17T16:00:00Z">
                  <w:rPr>
                    <w:ins w:id="15097" w:author="PS" w:date="2018-11-25T16:17:00Z"/>
                    <w:b/>
                    <w:bCs/>
                    <w:color w:val="000000"/>
                    <w:szCs w:val="24"/>
                  </w:rPr>
                </w:rPrChange>
              </w:rPr>
            </w:pPr>
            <w:ins w:id="15098" w:author="PS" w:date="2018-11-25T16:17:00Z">
              <w:r w:rsidRPr="00215A6A">
                <w:rPr>
                  <w:bCs/>
                  <w:color w:val="000000"/>
                  <w:szCs w:val="24"/>
                  <w:rPrChange w:id="15099" w:author="Matyas Adam" w:date="2018-11-17T16:00:00Z">
                    <w:rPr>
                      <w:b/>
                      <w:bCs/>
                      <w:color w:val="000000"/>
                      <w:szCs w:val="24"/>
                    </w:rPr>
                  </w:rPrChange>
                </w:rPr>
                <w:t xml:space="preserve">2007 – 2009: </w:t>
              </w:r>
              <w:r w:rsidRPr="001A765A">
                <w:rPr>
                  <w:color w:val="000000"/>
                  <w:szCs w:val="24"/>
                </w:rPr>
                <w:t>Masarykova univerzita, Přírodovědecká fakulta, obor Regionální geografie a regionální rozvoj</w:t>
              </w:r>
              <w:r>
                <w:rPr>
                  <w:color w:val="000000"/>
                  <w:szCs w:val="24"/>
                </w:rPr>
                <w:t xml:space="preserve">, </w:t>
              </w:r>
              <w:del w:id="15100" w:author="Matyas Adam" w:date="2018-11-17T16:01:00Z">
                <w:r w:rsidRPr="001A765A" w:rsidDel="00215A6A">
                  <w:rPr>
                    <w:color w:val="000000"/>
                    <w:szCs w:val="24"/>
                  </w:rPr>
                  <w:delText xml:space="preserve"> </w:delText>
                </w:r>
              </w:del>
              <w:del w:id="15101" w:author="Matyas Adam" w:date="2018-11-17T16:00:00Z">
                <w:r w:rsidRPr="003A15A0" w:rsidDel="00215A6A">
                  <w:rPr>
                    <w:color w:val="000000"/>
                    <w:szCs w:val="24"/>
                  </w:rPr>
                  <w:delText>(</w:delText>
                </w:r>
              </w:del>
              <w:r w:rsidRPr="00215A6A">
                <w:rPr>
                  <w:color w:val="000000"/>
                  <w:szCs w:val="24"/>
                  <w:rPrChange w:id="15102" w:author="Matyas Adam" w:date="2018-11-17T16:00:00Z">
                    <w:rPr>
                      <w:b/>
                      <w:color w:val="000000"/>
                      <w:szCs w:val="24"/>
                    </w:rPr>
                  </w:rPrChange>
                </w:rPr>
                <w:t>Mgr.</w:t>
              </w:r>
              <w:del w:id="15103" w:author="Matyas Adam" w:date="2018-11-17T16:01:00Z">
                <w:r w:rsidRPr="001A765A" w:rsidDel="00215A6A">
                  <w:rPr>
                    <w:color w:val="000000"/>
                    <w:szCs w:val="24"/>
                  </w:rPr>
                  <w:delText>)</w:delText>
                </w:r>
              </w:del>
            </w:ins>
          </w:p>
          <w:p w14:paraId="71ECFBE5" w14:textId="77777777" w:rsidR="00A90CC4" w:rsidRPr="00215A6A" w:rsidRDefault="00A90CC4" w:rsidP="00A90CC4">
            <w:pPr>
              <w:tabs>
                <w:tab w:val="left" w:pos="2127"/>
              </w:tabs>
              <w:rPr>
                <w:ins w:id="15104" w:author="PS" w:date="2018-11-25T16:17:00Z"/>
                <w:bCs/>
                <w:color w:val="000000"/>
                <w:szCs w:val="24"/>
                <w:rPrChange w:id="15105" w:author="Matyas Adam" w:date="2018-11-17T16:00:00Z">
                  <w:rPr>
                    <w:ins w:id="15106" w:author="PS" w:date="2018-11-25T16:17:00Z"/>
                    <w:b/>
                    <w:bCs/>
                    <w:color w:val="000000"/>
                    <w:szCs w:val="24"/>
                  </w:rPr>
                </w:rPrChange>
              </w:rPr>
            </w:pPr>
            <w:ins w:id="15107" w:author="PS" w:date="2018-11-25T16:17:00Z">
              <w:r w:rsidRPr="00215A6A">
                <w:rPr>
                  <w:bCs/>
                  <w:color w:val="000000"/>
                  <w:szCs w:val="24"/>
                  <w:rPrChange w:id="15108" w:author="Matyas Adam" w:date="2018-11-17T16:00:00Z">
                    <w:rPr>
                      <w:b/>
                      <w:bCs/>
                      <w:color w:val="000000"/>
                      <w:szCs w:val="24"/>
                    </w:rPr>
                  </w:rPrChange>
                </w:rPr>
                <w:t xml:space="preserve">2006 – 2009: </w:t>
              </w:r>
              <w:r w:rsidRPr="001A765A">
                <w:rPr>
                  <w:color w:val="000000"/>
                  <w:szCs w:val="24"/>
                </w:rPr>
                <w:t>Masarykova univerzita, Přírodovědecká fakulta, obor Geoinformatika a reg</w:t>
              </w:r>
              <w:r w:rsidRPr="003A15A0">
                <w:rPr>
                  <w:color w:val="000000"/>
                  <w:szCs w:val="24"/>
                </w:rPr>
                <w:t>ionální rozvoj</w:t>
              </w:r>
              <w:r>
                <w:rPr>
                  <w:color w:val="000000"/>
                  <w:szCs w:val="24"/>
                </w:rPr>
                <w:t xml:space="preserve">, </w:t>
              </w:r>
              <w:del w:id="15109" w:author="Matyas Adam" w:date="2018-11-17T16:01:00Z">
                <w:r w:rsidRPr="001A765A" w:rsidDel="00215A6A">
                  <w:rPr>
                    <w:color w:val="000000"/>
                    <w:szCs w:val="24"/>
                  </w:rPr>
                  <w:delText xml:space="preserve"> (</w:delText>
                </w:r>
              </w:del>
              <w:r w:rsidRPr="00215A6A">
                <w:rPr>
                  <w:color w:val="000000"/>
                  <w:szCs w:val="24"/>
                  <w:rPrChange w:id="15110" w:author="Matyas Adam" w:date="2018-11-17T16:00:00Z">
                    <w:rPr>
                      <w:b/>
                      <w:color w:val="000000"/>
                      <w:szCs w:val="24"/>
                    </w:rPr>
                  </w:rPrChange>
                </w:rPr>
                <w:t>Bc.</w:t>
              </w:r>
              <w:del w:id="15111" w:author="Matyas Adam" w:date="2018-11-17T16:01:00Z">
                <w:r w:rsidRPr="001A765A" w:rsidDel="00215A6A">
                  <w:rPr>
                    <w:color w:val="000000"/>
                    <w:szCs w:val="24"/>
                  </w:rPr>
                  <w:delText>)</w:delText>
                </w:r>
              </w:del>
            </w:ins>
          </w:p>
          <w:p w14:paraId="2B886D5E" w14:textId="77777777" w:rsidR="00A90CC4" w:rsidRDefault="00A90CC4" w:rsidP="00A90CC4">
            <w:pPr>
              <w:jc w:val="both"/>
              <w:rPr>
                <w:ins w:id="15112" w:author="PS" w:date="2018-11-25T16:17:00Z"/>
                <w:b/>
              </w:rPr>
            </w:pPr>
            <w:ins w:id="15113" w:author="PS" w:date="2018-11-25T16:17:00Z">
              <w:r w:rsidRPr="00215A6A">
                <w:rPr>
                  <w:bCs/>
                  <w:color w:val="000000"/>
                  <w:szCs w:val="24"/>
                  <w:rPrChange w:id="15114" w:author="Matyas Adam" w:date="2018-11-17T16:00:00Z">
                    <w:rPr>
                      <w:b/>
                      <w:bCs/>
                      <w:color w:val="000000"/>
                      <w:szCs w:val="24"/>
                    </w:rPr>
                  </w:rPrChange>
                </w:rPr>
                <w:t>2004 – 2007:</w:t>
              </w:r>
              <w:r>
                <w:rPr>
                  <w:b/>
                  <w:bCs/>
                  <w:color w:val="000000"/>
                  <w:szCs w:val="24"/>
                </w:rPr>
                <w:t xml:space="preserve"> </w:t>
              </w:r>
              <w:r>
                <w:rPr>
                  <w:color w:val="000000"/>
                  <w:szCs w:val="24"/>
                </w:rPr>
                <w:t xml:space="preserve">Masarykova univerzita, Přírodovědecká fakulta, obor Geografie, </w:t>
              </w:r>
              <w:del w:id="15115" w:author="Matyas Adam" w:date="2018-11-17T16:01:00Z">
                <w:r w:rsidRPr="001A765A" w:rsidDel="00215A6A">
                  <w:rPr>
                    <w:color w:val="000000"/>
                    <w:szCs w:val="24"/>
                  </w:rPr>
                  <w:delText xml:space="preserve"> (</w:delText>
                </w:r>
              </w:del>
              <w:r w:rsidRPr="00215A6A">
                <w:rPr>
                  <w:color w:val="000000"/>
                  <w:szCs w:val="24"/>
                  <w:rPrChange w:id="15116" w:author="Matyas Adam" w:date="2018-11-17T16:01:00Z">
                    <w:rPr>
                      <w:b/>
                      <w:color w:val="000000"/>
                      <w:szCs w:val="24"/>
                    </w:rPr>
                  </w:rPrChange>
                </w:rPr>
                <w:t>Bc.</w:t>
              </w:r>
              <w:del w:id="15117" w:author="Matyas Adam" w:date="2018-11-17T16:01:00Z">
                <w:r w:rsidDel="00215A6A">
                  <w:rPr>
                    <w:color w:val="000000"/>
                    <w:szCs w:val="24"/>
                  </w:rPr>
                  <w:delText>)</w:delText>
                </w:r>
              </w:del>
            </w:ins>
          </w:p>
        </w:tc>
      </w:tr>
      <w:tr w:rsidR="00A90CC4" w14:paraId="5C1F0E81" w14:textId="77777777" w:rsidTr="00A90CC4">
        <w:trPr>
          <w:ins w:id="15118" w:author="PS" w:date="2018-11-25T16:17:00Z"/>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14:paraId="28BC553F" w14:textId="77777777" w:rsidR="00A90CC4" w:rsidRDefault="00A90CC4" w:rsidP="00A90CC4">
            <w:pPr>
              <w:jc w:val="both"/>
              <w:rPr>
                <w:ins w:id="15119" w:author="PS" w:date="2018-11-25T16:17:00Z"/>
                <w:b/>
              </w:rPr>
            </w:pPr>
            <w:ins w:id="15120" w:author="PS" w:date="2018-11-25T16:17:00Z">
              <w:r>
                <w:rPr>
                  <w:b/>
                </w:rPr>
                <w:t>Údaje o odborném působení od absolvování VŠ</w:t>
              </w:r>
            </w:ins>
          </w:p>
        </w:tc>
      </w:tr>
      <w:tr w:rsidR="00A90CC4" w14:paraId="5AB45A0F" w14:textId="77777777" w:rsidTr="00A90CC4">
        <w:trPr>
          <w:trHeight w:val="1090"/>
          <w:ins w:id="15121" w:author="PS" w:date="2018-11-25T16:17:00Z"/>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14:paraId="2E7C42AE" w14:textId="77777777" w:rsidR="00A90CC4" w:rsidRPr="00215A6A" w:rsidRDefault="00A90CC4" w:rsidP="00A90CC4">
            <w:pPr>
              <w:tabs>
                <w:tab w:val="left" w:pos="2127"/>
              </w:tabs>
              <w:rPr>
                <w:ins w:id="15122" w:author="PS" w:date="2018-11-25T16:17:00Z"/>
                <w:color w:val="000000"/>
                <w:szCs w:val="24"/>
                <w:rPrChange w:id="15123" w:author="Matyas Adam" w:date="2018-11-17T16:02:00Z">
                  <w:rPr>
                    <w:ins w:id="15124" w:author="PS" w:date="2018-11-25T16:17:00Z"/>
                    <w:b/>
                    <w:color w:val="000000"/>
                    <w:szCs w:val="24"/>
                  </w:rPr>
                </w:rPrChange>
              </w:rPr>
            </w:pPr>
            <w:ins w:id="15125" w:author="PS" w:date="2018-11-25T16:17:00Z">
              <w:r w:rsidRPr="00215A6A">
                <w:rPr>
                  <w:color w:val="000000"/>
                  <w:szCs w:val="24"/>
                  <w:rPrChange w:id="15126" w:author="Matyas Adam" w:date="2018-11-17T16:02:00Z">
                    <w:rPr>
                      <w:b/>
                      <w:color w:val="000000"/>
                      <w:szCs w:val="24"/>
                    </w:rPr>
                  </w:rPrChange>
                </w:rPr>
                <w:t xml:space="preserve">04/2015 – dosud: </w:t>
              </w:r>
              <w:r w:rsidRPr="001A765A">
                <w:rPr>
                  <w:color w:val="000000"/>
                  <w:szCs w:val="24"/>
                </w:rPr>
                <w:t>Akademie věd ČR, Ústav geoniky, výzkumný pracovník</w:t>
              </w:r>
            </w:ins>
          </w:p>
          <w:p w14:paraId="7016E28D" w14:textId="77777777" w:rsidR="00A90CC4" w:rsidRPr="00215A6A" w:rsidRDefault="00A90CC4" w:rsidP="00A90CC4">
            <w:pPr>
              <w:tabs>
                <w:tab w:val="left" w:pos="2127"/>
              </w:tabs>
              <w:rPr>
                <w:ins w:id="15127" w:author="PS" w:date="2018-11-25T16:17:00Z"/>
                <w:color w:val="000000"/>
                <w:szCs w:val="24"/>
                <w:rPrChange w:id="15128" w:author="Matyas Adam" w:date="2018-11-17T16:02:00Z">
                  <w:rPr>
                    <w:ins w:id="15129" w:author="PS" w:date="2018-11-25T16:17:00Z"/>
                    <w:b/>
                    <w:color w:val="000000"/>
                    <w:szCs w:val="24"/>
                  </w:rPr>
                </w:rPrChange>
              </w:rPr>
            </w:pPr>
            <w:ins w:id="15130" w:author="PS" w:date="2018-11-25T16:17:00Z">
              <w:r w:rsidRPr="00215A6A">
                <w:rPr>
                  <w:color w:val="000000"/>
                  <w:szCs w:val="24"/>
                  <w:rPrChange w:id="15131" w:author="Matyas Adam" w:date="2018-11-17T16:02:00Z">
                    <w:rPr>
                      <w:b/>
                      <w:color w:val="000000"/>
                      <w:szCs w:val="24"/>
                    </w:rPr>
                  </w:rPrChange>
                </w:rPr>
                <w:t xml:space="preserve">09/2013 – dosud: </w:t>
              </w:r>
              <w:r w:rsidRPr="001A765A">
                <w:t>Univerzita Tomáše B</w:t>
              </w:r>
              <w:r w:rsidRPr="003A15A0">
                <w:t>ati ve Zlíně, Fakulta logistiky a krizového řízení, akademický pracovník</w:t>
              </w:r>
            </w:ins>
          </w:p>
          <w:p w14:paraId="38FE3728" w14:textId="77777777" w:rsidR="00A90CC4" w:rsidRPr="003A15A0" w:rsidRDefault="00A90CC4" w:rsidP="00A90CC4">
            <w:pPr>
              <w:tabs>
                <w:tab w:val="left" w:pos="2127"/>
              </w:tabs>
              <w:rPr>
                <w:ins w:id="15132" w:author="PS" w:date="2018-11-25T16:17:00Z"/>
                <w:color w:val="000000"/>
                <w:szCs w:val="24"/>
              </w:rPr>
            </w:pPr>
            <w:ins w:id="15133" w:author="PS" w:date="2018-11-25T16:17:00Z">
              <w:r w:rsidRPr="00215A6A">
                <w:rPr>
                  <w:color w:val="000000"/>
                  <w:szCs w:val="24"/>
                  <w:rPrChange w:id="15134" w:author="Matyas Adam" w:date="2018-11-17T16:02:00Z">
                    <w:rPr>
                      <w:b/>
                      <w:color w:val="000000"/>
                      <w:szCs w:val="24"/>
                    </w:rPr>
                  </w:rPrChange>
                </w:rPr>
                <w:t>09/2010 – 01/2016:</w:t>
              </w:r>
              <w:r w:rsidRPr="001A765A">
                <w:rPr>
                  <w:color w:val="000000"/>
                  <w:szCs w:val="24"/>
                </w:rPr>
                <w:t xml:space="preserve"> Vysoká škola obchodní a hotelová v Brně, ředitel Centra transferu inovací a projektové podpory, vedoucí Laboratoře experimentální a aplikované geografie, akademický</w:t>
              </w:r>
              <w:r w:rsidRPr="003A15A0">
                <w:rPr>
                  <w:color w:val="000000"/>
                  <w:szCs w:val="24"/>
                </w:rPr>
                <w:t xml:space="preserve"> pracovník</w:t>
              </w:r>
            </w:ins>
          </w:p>
          <w:p w14:paraId="0B96BDCB" w14:textId="77777777" w:rsidR="00A90CC4" w:rsidRPr="001A765A" w:rsidRDefault="00A90CC4" w:rsidP="00A90CC4">
            <w:pPr>
              <w:tabs>
                <w:tab w:val="left" w:pos="2127"/>
              </w:tabs>
              <w:rPr>
                <w:ins w:id="15135" w:author="PS" w:date="2018-11-25T16:17:00Z"/>
                <w:color w:val="000000"/>
                <w:szCs w:val="24"/>
              </w:rPr>
            </w:pPr>
            <w:ins w:id="15136" w:author="PS" w:date="2018-11-25T16:17:00Z">
              <w:r w:rsidRPr="00215A6A">
                <w:rPr>
                  <w:color w:val="000000"/>
                  <w:szCs w:val="24"/>
                  <w:rPrChange w:id="15137" w:author="Matyas Adam" w:date="2018-11-17T16:02:00Z">
                    <w:rPr>
                      <w:b/>
                      <w:color w:val="000000"/>
                      <w:szCs w:val="24"/>
                    </w:rPr>
                  </w:rPrChange>
                </w:rPr>
                <w:t>04/2010 – 06/2012:</w:t>
              </w:r>
              <w:r w:rsidRPr="001A765A">
                <w:rPr>
                  <w:color w:val="000000"/>
                  <w:szCs w:val="24"/>
                </w:rPr>
                <w:t xml:space="preserve"> Masarykova univerzita, Přírodovědecká fakulta, odborný pracovník GIS a EVVO</w:t>
              </w:r>
            </w:ins>
          </w:p>
          <w:p w14:paraId="30FBDA6E" w14:textId="77777777" w:rsidR="00A90CC4" w:rsidRPr="001A765A" w:rsidRDefault="00A90CC4" w:rsidP="00A90CC4">
            <w:pPr>
              <w:tabs>
                <w:tab w:val="left" w:pos="2127"/>
              </w:tabs>
              <w:rPr>
                <w:ins w:id="15138" w:author="PS" w:date="2018-11-25T16:17:00Z"/>
                <w:color w:val="000000"/>
                <w:szCs w:val="24"/>
              </w:rPr>
            </w:pPr>
            <w:ins w:id="15139" w:author="PS" w:date="2018-11-25T16:17:00Z">
              <w:r w:rsidRPr="00215A6A">
                <w:rPr>
                  <w:color w:val="000000"/>
                  <w:szCs w:val="24"/>
                  <w:rPrChange w:id="15140" w:author="Matyas Adam" w:date="2018-11-17T16:02:00Z">
                    <w:rPr>
                      <w:b/>
                      <w:color w:val="000000"/>
                      <w:szCs w:val="24"/>
                    </w:rPr>
                  </w:rPrChange>
                </w:rPr>
                <w:t>04/2010 – 06/2012</w:t>
              </w:r>
              <w:r w:rsidRPr="001A765A">
                <w:rPr>
                  <w:color w:val="000000"/>
                  <w:szCs w:val="24"/>
                </w:rPr>
                <w:t>: ZŠ a MŠ Deblín, finanční a projektový management</w:t>
              </w:r>
            </w:ins>
          </w:p>
          <w:p w14:paraId="48F784F4" w14:textId="77777777" w:rsidR="00A90CC4" w:rsidRDefault="00A90CC4" w:rsidP="00A90CC4">
            <w:pPr>
              <w:jc w:val="both"/>
              <w:rPr>
                <w:ins w:id="15141" w:author="PS" w:date="2018-11-25T16:17:00Z"/>
              </w:rPr>
            </w:pPr>
            <w:ins w:id="15142" w:author="PS" w:date="2018-11-25T16:17:00Z">
              <w:r w:rsidRPr="00215A6A">
                <w:rPr>
                  <w:bCs/>
                  <w:color w:val="000000"/>
                  <w:szCs w:val="24"/>
                  <w:rPrChange w:id="15143" w:author="Matyas Adam" w:date="2018-11-17T16:02:00Z">
                    <w:rPr>
                      <w:b/>
                      <w:bCs/>
                      <w:color w:val="000000"/>
                      <w:szCs w:val="24"/>
                    </w:rPr>
                  </w:rPrChange>
                </w:rPr>
                <w:t xml:space="preserve">06/2008 - 8/2010: </w:t>
              </w:r>
              <w:r w:rsidRPr="001A765A">
                <w:rPr>
                  <w:bCs/>
                  <w:color w:val="000000"/>
                  <w:szCs w:val="24"/>
                </w:rPr>
                <w:t>DRING</w:t>
              </w:r>
              <w:r>
                <w:rPr>
                  <w:bCs/>
                  <w:color w:val="000000"/>
                  <w:szCs w:val="24"/>
                </w:rPr>
                <w:t xml:space="preserve"> Consulting, spol. s r. o., p</w:t>
              </w:r>
              <w:r>
                <w:rPr>
                  <w:color w:val="000000"/>
                  <w:szCs w:val="24"/>
                </w:rPr>
                <w:t>rojektový management, IT management (specializace GIS)</w:t>
              </w:r>
            </w:ins>
          </w:p>
        </w:tc>
      </w:tr>
      <w:tr w:rsidR="00A90CC4" w14:paraId="31BE22E6" w14:textId="77777777" w:rsidTr="00A90CC4">
        <w:trPr>
          <w:trHeight w:val="250"/>
          <w:ins w:id="15144" w:author="PS" w:date="2018-11-25T16:17:00Z"/>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14:paraId="53EFCDFC" w14:textId="77777777" w:rsidR="00A90CC4" w:rsidRDefault="00A90CC4" w:rsidP="00A90CC4">
            <w:pPr>
              <w:jc w:val="both"/>
              <w:rPr>
                <w:ins w:id="15145" w:author="PS" w:date="2018-11-25T16:17:00Z"/>
              </w:rPr>
            </w:pPr>
            <w:ins w:id="15146" w:author="PS" w:date="2018-11-25T16:17:00Z">
              <w:r>
                <w:rPr>
                  <w:b/>
                </w:rPr>
                <w:t>Zkušenosti s vedením kvalifikačních a rigorózních prací</w:t>
              </w:r>
            </w:ins>
          </w:p>
        </w:tc>
      </w:tr>
      <w:tr w:rsidR="00A90CC4" w14:paraId="0EC25566" w14:textId="77777777" w:rsidTr="00A90CC4">
        <w:trPr>
          <w:trHeight w:val="1105"/>
          <w:ins w:id="15147" w:author="PS" w:date="2018-11-25T16:17:00Z"/>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14:paraId="664DB00A" w14:textId="77777777" w:rsidR="00A90CC4" w:rsidRDefault="00A90CC4" w:rsidP="00A90CC4">
            <w:pPr>
              <w:spacing w:before="60"/>
              <w:jc w:val="both"/>
              <w:rPr>
                <w:ins w:id="15148" w:author="PS" w:date="2018-11-25T16:17:00Z"/>
              </w:rPr>
            </w:pPr>
            <w:ins w:id="15149" w:author="PS" w:date="2018-11-25T16:17:00Z">
              <w:del w:id="15150" w:author="Matyas Adam" w:date="2018-11-17T16:03:00Z">
                <w:r w:rsidDel="0073207C">
                  <w:delText>90 bakalářských prací, 10 diplomových prací</w:delText>
                </w:r>
              </w:del>
              <w:r>
                <w:t>Bakalářské práce: 90</w:t>
              </w:r>
            </w:ins>
          </w:p>
          <w:p w14:paraId="4D674B58" w14:textId="77777777" w:rsidR="00A90CC4" w:rsidRDefault="00A90CC4" w:rsidP="00A90CC4">
            <w:pPr>
              <w:jc w:val="both"/>
              <w:rPr>
                <w:ins w:id="15151" w:author="PS" w:date="2018-11-25T16:17:00Z"/>
              </w:rPr>
            </w:pPr>
            <w:ins w:id="15152" w:author="PS" w:date="2018-11-25T16:17:00Z">
              <w:r>
                <w:t>Diplomové práce: 10</w:t>
              </w:r>
            </w:ins>
          </w:p>
        </w:tc>
      </w:tr>
      <w:tr w:rsidR="00A90CC4" w14:paraId="437F48EC" w14:textId="77777777" w:rsidTr="00A90CC4">
        <w:trPr>
          <w:cantSplit/>
          <w:ins w:id="15153" w:author="PS" w:date="2018-11-25T16:17:00Z"/>
        </w:trPr>
        <w:tc>
          <w:tcPr>
            <w:tcW w:w="3346" w:type="dxa"/>
            <w:gridSpan w:val="2"/>
            <w:tcBorders>
              <w:top w:val="single" w:sz="12" w:space="0" w:color="000000"/>
              <w:left w:val="single" w:sz="4" w:space="0" w:color="000000"/>
              <w:bottom w:val="single" w:sz="4" w:space="0" w:color="000000"/>
              <w:right w:val="single" w:sz="4" w:space="0" w:color="000000"/>
            </w:tcBorders>
            <w:shd w:val="clear" w:color="auto" w:fill="F7CAAC"/>
          </w:tcPr>
          <w:p w14:paraId="5052E925" w14:textId="77777777" w:rsidR="00A90CC4" w:rsidRDefault="00A90CC4" w:rsidP="00A90CC4">
            <w:pPr>
              <w:jc w:val="both"/>
              <w:rPr>
                <w:ins w:id="15154" w:author="PS" w:date="2018-11-25T16:17:00Z"/>
              </w:rPr>
            </w:pPr>
            <w:ins w:id="15155" w:author="PS" w:date="2018-11-25T16:17:00Z">
              <w:r>
                <w:rPr>
                  <w:b/>
                </w:rPr>
                <w:t xml:space="preserve">Obor habilitačního řízení </w:t>
              </w:r>
            </w:ins>
          </w:p>
        </w:tc>
        <w:tc>
          <w:tcPr>
            <w:tcW w:w="2245" w:type="dxa"/>
            <w:gridSpan w:val="2"/>
            <w:tcBorders>
              <w:top w:val="single" w:sz="12" w:space="0" w:color="000000"/>
              <w:left w:val="single" w:sz="4" w:space="0" w:color="000000"/>
              <w:bottom w:val="single" w:sz="4" w:space="0" w:color="000000"/>
              <w:right w:val="single" w:sz="4" w:space="0" w:color="000000"/>
            </w:tcBorders>
            <w:shd w:val="clear" w:color="auto" w:fill="F7CAAC"/>
          </w:tcPr>
          <w:p w14:paraId="17C70809" w14:textId="77777777" w:rsidR="00A90CC4" w:rsidRDefault="00A90CC4" w:rsidP="00A90CC4">
            <w:pPr>
              <w:jc w:val="both"/>
              <w:rPr>
                <w:ins w:id="15156" w:author="PS" w:date="2018-11-25T16:17:00Z"/>
              </w:rPr>
            </w:pPr>
            <w:ins w:id="15157" w:author="PS" w:date="2018-11-25T16:17:00Z">
              <w:r>
                <w:rPr>
                  <w:b/>
                </w:rPr>
                <w:t>Rok udělení hodnosti</w:t>
              </w:r>
            </w:ins>
          </w:p>
        </w:tc>
        <w:tc>
          <w:tcPr>
            <w:tcW w:w="2248" w:type="dxa"/>
            <w:gridSpan w:val="4"/>
            <w:tcBorders>
              <w:top w:val="single" w:sz="12" w:space="0" w:color="000000"/>
              <w:left w:val="single" w:sz="4" w:space="0" w:color="000000"/>
              <w:bottom w:val="single" w:sz="4" w:space="0" w:color="000000"/>
              <w:right w:val="single" w:sz="12" w:space="0" w:color="000000"/>
            </w:tcBorders>
            <w:shd w:val="clear" w:color="auto" w:fill="F7CAAC"/>
          </w:tcPr>
          <w:p w14:paraId="498C01B5" w14:textId="77777777" w:rsidR="00A90CC4" w:rsidRDefault="00A90CC4" w:rsidP="00A90CC4">
            <w:pPr>
              <w:jc w:val="both"/>
              <w:rPr>
                <w:ins w:id="15158" w:author="PS" w:date="2018-11-25T16:17:00Z"/>
              </w:rPr>
            </w:pPr>
            <w:ins w:id="15159" w:author="PS" w:date="2018-11-25T16:17:00Z">
              <w:r>
                <w:rPr>
                  <w:b/>
                </w:rPr>
                <w:t>Řízení konáno na VŠ</w:t>
              </w:r>
            </w:ins>
          </w:p>
        </w:tc>
        <w:tc>
          <w:tcPr>
            <w:tcW w:w="2018" w:type="dxa"/>
            <w:gridSpan w:val="3"/>
            <w:tcBorders>
              <w:top w:val="single" w:sz="12" w:space="0" w:color="000000"/>
              <w:left w:val="single" w:sz="12" w:space="0" w:color="000000"/>
              <w:bottom w:val="single" w:sz="4" w:space="0" w:color="000000"/>
              <w:right w:val="single" w:sz="4" w:space="0" w:color="000000"/>
            </w:tcBorders>
            <w:shd w:val="clear" w:color="auto" w:fill="F7CAAC"/>
          </w:tcPr>
          <w:p w14:paraId="1B2A5EB0" w14:textId="77777777" w:rsidR="00A90CC4" w:rsidRDefault="00A90CC4" w:rsidP="00A90CC4">
            <w:pPr>
              <w:jc w:val="both"/>
              <w:rPr>
                <w:ins w:id="15160" w:author="PS" w:date="2018-11-25T16:17:00Z"/>
                <w:b/>
              </w:rPr>
            </w:pPr>
            <w:ins w:id="15161" w:author="PS" w:date="2018-11-25T16:17:00Z">
              <w:r>
                <w:rPr>
                  <w:b/>
                </w:rPr>
                <w:t>Ohlasy publikací</w:t>
              </w:r>
            </w:ins>
          </w:p>
        </w:tc>
      </w:tr>
      <w:tr w:rsidR="00A90CC4" w14:paraId="087DA84C" w14:textId="77777777" w:rsidTr="00A90CC4">
        <w:trPr>
          <w:cantSplit/>
          <w:ins w:id="15162" w:author="PS" w:date="2018-11-25T16:17:00Z"/>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auto"/>
          </w:tcPr>
          <w:p w14:paraId="051D6E6A" w14:textId="77777777" w:rsidR="00A90CC4" w:rsidRDefault="00A90CC4" w:rsidP="00A90CC4">
            <w:pPr>
              <w:jc w:val="both"/>
              <w:rPr>
                <w:ins w:id="15163" w:author="PS" w:date="2018-11-25T16:17:00Z"/>
              </w:rPr>
            </w:pPr>
          </w:p>
        </w:tc>
        <w:tc>
          <w:tcPr>
            <w:tcW w:w="2245" w:type="dxa"/>
            <w:gridSpan w:val="2"/>
            <w:tcBorders>
              <w:top w:val="single" w:sz="4" w:space="0" w:color="000000"/>
              <w:left w:val="single" w:sz="4" w:space="0" w:color="000000"/>
              <w:bottom w:val="single" w:sz="4" w:space="0" w:color="000000"/>
              <w:right w:val="single" w:sz="4" w:space="0" w:color="000000"/>
            </w:tcBorders>
            <w:shd w:val="clear" w:color="auto" w:fill="auto"/>
          </w:tcPr>
          <w:p w14:paraId="55218277" w14:textId="77777777" w:rsidR="00A90CC4" w:rsidRDefault="00A90CC4" w:rsidP="00A90CC4">
            <w:pPr>
              <w:jc w:val="both"/>
              <w:rPr>
                <w:ins w:id="15164" w:author="PS" w:date="2018-11-25T16:17:00Z"/>
              </w:rPr>
            </w:pPr>
          </w:p>
        </w:tc>
        <w:tc>
          <w:tcPr>
            <w:tcW w:w="2248" w:type="dxa"/>
            <w:gridSpan w:val="4"/>
            <w:tcBorders>
              <w:top w:val="single" w:sz="4" w:space="0" w:color="000000"/>
              <w:left w:val="single" w:sz="4" w:space="0" w:color="000000"/>
              <w:bottom w:val="single" w:sz="4" w:space="0" w:color="000000"/>
              <w:right w:val="single" w:sz="12" w:space="0" w:color="000000"/>
            </w:tcBorders>
            <w:shd w:val="clear" w:color="auto" w:fill="auto"/>
          </w:tcPr>
          <w:p w14:paraId="019704A6" w14:textId="77777777" w:rsidR="00A90CC4" w:rsidRDefault="00A90CC4" w:rsidP="00A90CC4">
            <w:pPr>
              <w:jc w:val="both"/>
              <w:rPr>
                <w:ins w:id="15165" w:author="PS" w:date="2018-11-25T16:17:00Z"/>
              </w:rPr>
            </w:pPr>
          </w:p>
        </w:tc>
        <w:tc>
          <w:tcPr>
            <w:tcW w:w="632" w:type="dxa"/>
            <w:tcBorders>
              <w:top w:val="single" w:sz="4" w:space="0" w:color="000000"/>
              <w:left w:val="single" w:sz="12" w:space="0" w:color="000000"/>
              <w:bottom w:val="single" w:sz="4" w:space="0" w:color="000000"/>
              <w:right w:val="single" w:sz="4" w:space="0" w:color="000000"/>
            </w:tcBorders>
            <w:shd w:val="clear" w:color="auto" w:fill="F7CAAC"/>
          </w:tcPr>
          <w:p w14:paraId="1999F99F" w14:textId="77777777" w:rsidR="00A90CC4" w:rsidRDefault="00A90CC4" w:rsidP="00A90CC4">
            <w:pPr>
              <w:jc w:val="both"/>
              <w:rPr>
                <w:ins w:id="15166" w:author="PS" w:date="2018-11-25T16:17:00Z"/>
              </w:rPr>
            </w:pPr>
            <w:ins w:id="15167" w:author="PS" w:date="2018-11-25T16:17:00Z">
              <w:r>
                <w:rPr>
                  <w:b/>
                </w:rPr>
                <w:t>WOS</w:t>
              </w:r>
            </w:ins>
          </w:p>
        </w:tc>
        <w:tc>
          <w:tcPr>
            <w:tcW w:w="693" w:type="dxa"/>
            <w:tcBorders>
              <w:top w:val="single" w:sz="4" w:space="0" w:color="000000"/>
              <w:left w:val="single" w:sz="4" w:space="0" w:color="000000"/>
              <w:bottom w:val="single" w:sz="4" w:space="0" w:color="000000"/>
              <w:right w:val="single" w:sz="4" w:space="0" w:color="000000"/>
            </w:tcBorders>
            <w:shd w:val="clear" w:color="auto" w:fill="F7CAAC"/>
          </w:tcPr>
          <w:p w14:paraId="430A0DC6" w14:textId="77777777" w:rsidR="00A90CC4" w:rsidRDefault="00A90CC4" w:rsidP="00A90CC4">
            <w:pPr>
              <w:jc w:val="both"/>
              <w:rPr>
                <w:ins w:id="15168" w:author="PS" w:date="2018-11-25T16:17:00Z"/>
                <w:sz w:val="18"/>
              </w:rPr>
            </w:pPr>
            <w:ins w:id="15169" w:author="PS" w:date="2018-11-25T16:17:00Z">
              <w:r>
                <w:rPr>
                  <w:b/>
                  <w:sz w:val="18"/>
                </w:rPr>
                <w:t>Scopus</w:t>
              </w:r>
            </w:ins>
          </w:p>
        </w:tc>
        <w:tc>
          <w:tcPr>
            <w:tcW w:w="693" w:type="dxa"/>
            <w:tcBorders>
              <w:top w:val="single" w:sz="4" w:space="0" w:color="000000"/>
              <w:left w:val="single" w:sz="4" w:space="0" w:color="000000"/>
              <w:bottom w:val="single" w:sz="4" w:space="0" w:color="000000"/>
              <w:right w:val="single" w:sz="4" w:space="0" w:color="000000"/>
            </w:tcBorders>
            <w:shd w:val="clear" w:color="auto" w:fill="F7CAAC"/>
          </w:tcPr>
          <w:p w14:paraId="73BF2F12" w14:textId="77777777" w:rsidR="00A90CC4" w:rsidRDefault="00A90CC4" w:rsidP="00A90CC4">
            <w:pPr>
              <w:jc w:val="both"/>
              <w:rPr>
                <w:ins w:id="15170" w:author="PS" w:date="2018-11-25T16:17:00Z"/>
              </w:rPr>
            </w:pPr>
            <w:ins w:id="15171" w:author="PS" w:date="2018-11-25T16:17:00Z">
              <w:r>
                <w:rPr>
                  <w:b/>
                  <w:sz w:val="18"/>
                </w:rPr>
                <w:t>ostatní</w:t>
              </w:r>
            </w:ins>
          </w:p>
        </w:tc>
      </w:tr>
      <w:tr w:rsidR="00A90CC4" w14:paraId="64601185" w14:textId="77777777" w:rsidTr="00A90CC4">
        <w:trPr>
          <w:cantSplit/>
          <w:trHeight w:val="70"/>
          <w:ins w:id="15172" w:author="PS" w:date="2018-11-25T16:17:00Z"/>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F7CAAC"/>
          </w:tcPr>
          <w:p w14:paraId="57AE2EAB" w14:textId="77777777" w:rsidR="00A90CC4" w:rsidRDefault="00A90CC4" w:rsidP="00A90CC4">
            <w:pPr>
              <w:jc w:val="both"/>
              <w:rPr>
                <w:ins w:id="15173" w:author="PS" w:date="2018-11-25T16:17:00Z"/>
              </w:rPr>
            </w:pPr>
            <w:ins w:id="15174" w:author="PS" w:date="2018-11-25T16:17:00Z">
              <w:r>
                <w:rPr>
                  <w:b/>
                </w:rPr>
                <w:t>Obor jmenovacího řízení</w:t>
              </w:r>
            </w:ins>
          </w:p>
        </w:tc>
        <w:tc>
          <w:tcPr>
            <w:tcW w:w="2245" w:type="dxa"/>
            <w:gridSpan w:val="2"/>
            <w:tcBorders>
              <w:top w:val="single" w:sz="4" w:space="0" w:color="000000"/>
              <w:left w:val="single" w:sz="4" w:space="0" w:color="000000"/>
              <w:bottom w:val="single" w:sz="4" w:space="0" w:color="000000"/>
              <w:right w:val="single" w:sz="4" w:space="0" w:color="000000"/>
            </w:tcBorders>
            <w:shd w:val="clear" w:color="auto" w:fill="F7CAAC"/>
          </w:tcPr>
          <w:p w14:paraId="504145C3" w14:textId="77777777" w:rsidR="00A90CC4" w:rsidRDefault="00A90CC4" w:rsidP="00A90CC4">
            <w:pPr>
              <w:jc w:val="both"/>
              <w:rPr>
                <w:ins w:id="15175" w:author="PS" w:date="2018-11-25T16:17:00Z"/>
              </w:rPr>
            </w:pPr>
            <w:ins w:id="15176" w:author="PS" w:date="2018-11-25T16:17:00Z">
              <w:r>
                <w:rPr>
                  <w:b/>
                </w:rPr>
                <w:t>Rok udělení hodnosti</w:t>
              </w:r>
            </w:ins>
          </w:p>
        </w:tc>
        <w:tc>
          <w:tcPr>
            <w:tcW w:w="2248" w:type="dxa"/>
            <w:gridSpan w:val="4"/>
            <w:tcBorders>
              <w:top w:val="single" w:sz="4" w:space="0" w:color="000000"/>
              <w:left w:val="single" w:sz="4" w:space="0" w:color="000000"/>
              <w:bottom w:val="single" w:sz="4" w:space="0" w:color="000000"/>
              <w:right w:val="single" w:sz="12" w:space="0" w:color="000000"/>
            </w:tcBorders>
            <w:shd w:val="clear" w:color="auto" w:fill="F7CAAC"/>
          </w:tcPr>
          <w:p w14:paraId="731E3C67" w14:textId="77777777" w:rsidR="00A90CC4" w:rsidRDefault="00A90CC4" w:rsidP="00A90CC4">
            <w:pPr>
              <w:jc w:val="both"/>
              <w:rPr>
                <w:ins w:id="15177" w:author="PS" w:date="2018-11-25T16:17:00Z"/>
              </w:rPr>
            </w:pPr>
            <w:ins w:id="15178" w:author="PS" w:date="2018-11-25T16:17:00Z">
              <w:r>
                <w:rPr>
                  <w:b/>
                </w:rPr>
                <w:t>Řízení konáno na VŠ</w:t>
              </w:r>
            </w:ins>
          </w:p>
        </w:tc>
        <w:tc>
          <w:tcPr>
            <w:tcW w:w="632" w:type="dxa"/>
            <w:vMerge w:val="restart"/>
            <w:tcBorders>
              <w:top w:val="single" w:sz="4" w:space="0" w:color="000000"/>
              <w:left w:val="single" w:sz="12" w:space="0" w:color="000000"/>
              <w:bottom w:val="single" w:sz="4" w:space="0" w:color="000000"/>
              <w:right w:val="single" w:sz="4" w:space="0" w:color="000000"/>
            </w:tcBorders>
            <w:shd w:val="clear" w:color="auto" w:fill="auto"/>
          </w:tcPr>
          <w:p w14:paraId="6A003134" w14:textId="77777777" w:rsidR="00A90CC4" w:rsidRDefault="00A90CC4" w:rsidP="00A90CC4">
            <w:pPr>
              <w:jc w:val="both"/>
              <w:rPr>
                <w:ins w:id="15179" w:author="PS" w:date="2018-11-25T16:17:00Z"/>
                <w:b/>
              </w:rPr>
            </w:pPr>
            <w:ins w:id="15180" w:author="PS" w:date="2018-11-25T16:17:00Z">
              <w:r>
                <w:rPr>
                  <w:b/>
                </w:rPr>
                <w:t>4</w:t>
              </w:r>
            </w:ins>
          </w:p>
        </w:tc>
        <w:tc>
          <w:tcPr>
            <w:tcW w:w="6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46C8669" w14:textId="77777777" w:rsidR="00A90CC4" w:rsidRDefault="00A90CC4" w:rsidP="00A90CC4">
            <w:pPr>
              <w:jc w:val="both"/>
              <w:rPr>
                <w:ins w:id="15181" w:author="PS" w:date="2018-11-25T16:17:00Z"/>
                <w:b/>
              </w:rPr>
            </w:pPr>
            <w:ins w:id="15182" w:author="PS" w:date="2018-11-25T16:17:00Z">
              <w:r>
                <w:rPr>
                  <w:b/>
                </w:rPr>
                <w:t>10</w:t>
              </w:r>
            </w:ins>
          </w:p>
        </w:tc>
        <w:tc>
          <w:tcPr>
            <w:tcW w:w="6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26D40E9" w14:textId="77777777" w:rsidR="00A90CC4" w:rsidRDefault="00A90CC4" w:rsidP="00A90CC4">
            <w:pPr>
              <w:jc w:val="both"/>
              <w:rPr>
                <w:ins w:id="15183" w:author="PS" w:date="2018-11-25T16:17:00Z"/>
                <w:b/>
              </w:rPr>
            </w:pPr>
            <w:ins w:id="15184" w:author="PS" w:date="2018-11-25T16:17:00Z">
              <w:r>
                <w:rPr>
                  <w:b/>
                </w:rPr>
                <w:t>69</w:t>
              </w:r>
            </w:ins>
          </w:p>
        </w:tc>
      </w:tr>
      <w:tr w:rsidR="00A90CC4" w14:paraId="2D7BEC23" w14:textId="77777777" w:rsidTr="00A90CC4">
        <w:trPr>
          <w:trHeight w:val="205"/>
          <w:ins w:id="15185" w:author="PS" w:date="2018-11-25T16:17:00Z"/>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auto"/>
          </w:tcPr>
          <w:p w14:paraId="548D044A" w14:textId="77777777" w:rsidR="00A90CC4" w:rsidRDefault="00A90CC4" w:rsidP="00A90CC4">
            <w:pPr>
              <w:jc w:val="both"/>
              <w:rPr>
                <w:ins w:id="15186" w:author="PS" w:date="2018-11-25T16:17:00Z"/>
              </w:rPr>
            </w:pPr>
          </w:p>
        </w:tc>
        <w:tc>
          <w:tcPr>
            <w:tcW w:w="2245" w:type="dxa"/>
            <w:gridSpan w:val="2"/>
            <w:tcBorders>
              <w:top w:val="single" w:sz="4" w:space="0" w:color="000000"/>
              <w:left w:val="single" w:sz="4" w:space="0" w:color="000000"/>
              <w:bottom w:val="single" w:sz="4" w:space="0" w:color="000000"/>
              <w:right w:val="single" w:sz="4" w:space="0" w:color="000000"/>
            </w:tcBorders>
            <w:shd w:val="clear" w:color="auto" w:fill="auto"/>
          </w:tcPr>
          <w:p w14:paraId="40EA7714" w14:textId="77777777" w:rsidR="00A90CC4" w:rsidRDefault="00A90CC4" w:rsidP="00A90CC4">
            <w:pPr>
              <w:jc w:val="both"/>
              <w:rPr>
                <w:ins w:id="15187" w:author="PS" w:date="2018-11-25T16:17:00Z"/>
              </w:rPr>
            </w:pPr>
          </w:p>
        </w:tc>
        <w:tc>
          <w:tcPr>
            <w:tcW w:w="2248" w:type="dxa"/>
            <w:gridSpan w:val="4"/>
            <w:tcBorders>
              <w:top w:val="single" w:sz="4" w:space="0" w:color="000000"/>
              <w:left w:val="single" w:sz="4" w:space="0" w:color="000000"/>
              <w:bottom w:val="single" w:sz="4" w:space="0" w:color="000000"/>
              <w:right w:val="single" w:sz="12" w:space="0" w:color="000000"/>
            </w:tcBorders>
            <w:shd w:val="clear" w:color="auto" w:fill="auto"/>
          </w:tcPr>
          <w:p w14:paraId="7DE71F31" w14:textId="77777777" w:rsidR="00A90CC4" w:rsidRDefault="00A90CC4" w:rsidP="00A90CC4">
            <w:pPr>
              <w:jc w:val="both"/>
              <w:rPr>
                <w:ins w:id="15188" w:author="PS" w:date="2018-11-25T16:17:00Z"/>
              </w:rPr>
            </w:pPr>
          </w:p>
        </w:tc>
        <w:tc>
          <w:tcPr>
            <w:tcW w:w="63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14:paraId="26A48E58" w14:textId="77777777" w:rsidR="00A90CC4" w:rsidRDefault="00A90CC4" w:rsidP="00A90CC4">
            <w:pPr>
              <w:rPr>
                <w:ins w:id="15189" w:author="PS" w:date="2018-11-25T16:17:00Z"/>
                <w:b/>
              </w:rPr>
            </w:pPr>
          </w:p>
        </w:tc>
        <w:tc>
          <w:tcPr>
            <w:tcW w:w="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F57D0B" w14:textId="77777777" w:rsidR="00A90CC4" w:rsidRDefault="00A90CC4" w:rsidP="00A90CC4">
            <w:pPr>
              <w:rPr>
                <w:ins w:id="15190" w:author="PS" w:date="2018-11-25T16:17:00Z"/>
                <w:b/>
              </w:rPr>
            </w:pPr>
          </w:p>
        </w:tc>
        <w:tc>
          <w:tcPr>
            <w:tcW w:w="6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CAD5E2" w14:textId="77777777" w:rsidR="00A90CC4" w:rsidRDefault="00A90CC4" w:rsidP="00A90CC4">
            <w:pPr>
              <w:rPr>
                <w:ins w:id="15191" w:author="PS" w:date="2018-11-25T16:17:00Z"/>
                <w:b/>
              </w:rPr>
            </w:pPr>
          </w:p>
        </w:tc>
      </w:tr>
      <w:tr w:rsidR="00A90CC4" w14:paraId="6301B47A" w14:textId="77777777" w:rsidTr="00A90CC4">
        <w:trPr>
          <w:ins w:id="15192" w:author="PS" w:date="2018-11-25T16:17:00Z"/>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14:paraId="061EB490" w14:textId="77777777" w:rsidR="00A90CC4" w:rsidRDefault="00A90CC4" w:rsidP="00A90CC4">
            <w:pPr>
              <w:jc w:val="both"/>
              <w:rPr>
                <w:ins w:id="15193" w:author="PS" w:date="2018-11-25T16:17:00Z"/>
                <w:b/>
              </w:rPr>
            </w:pPr>
            <w:ins w:id="15194" w:author="PS" w:date="2018-11-25T16:17:00Z">
              <w:r>
                <w:rPr>
                  <w:b/>
                </w:rPr>
                <w:t xml:space="preserve">Přehled o nejvýznamnější publikační a další tvůrčí činnosti nebo další profesní činnosti u odborníků z praxe vztahující se k zabezpečovaným předmětům </w:t>
              </w:r>
            </w:ins>
          </w:p>
        </w:tc>
      </w:tr>
      <w:tr w:rsidR="00A90CC4" w14:paraId="2A679C91" w14:textId="77777777" w:rsidTr="00A90CC4">
        <w:trPr>
          <w:trHeight w:val="2347"/>
          <w:ins w:id="15195" w:author="PS" w:date="2018-11-25T16:17:00Z"/>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14:paraId="5375A70D" w14:textId="77777777" w:rsidR="00A90CC4" w:rsidRDefault="00A90CC4">
            <w:pPr>
              <w:ind w:left="322" w:hanging="284"/>
              <w:rPr>
                <w:ins w:id="15196" w:author="PS" w:date="2018-11-25T16:17:00Z"/>
                <w:b/>
                <w:bCs/>
              </w:rPr>
              <w:pPrChange w:id="15197" w:author="Matyas Adam" w:date="2018-11-17T16:06:00Z">
                <w:pPr>
                  <w:jc w:val="both"/>
                </w:pPr>
              </w:pPrChange>
            </w:pPr>
            <w:ins w:id="15198" w:author="PS" w:date="2018-11-25T16:17:00Z">
              <w:r>
                <w:rPr>
                  <w:b/>
                  <w:bCs/>
                </w:rPr>
                <w:t>Skupina předmětů Úvod do kartografie, Geographic Information Systems, Dálkový průzkum Země</w:t>
              </w:r>
            </w:ins>
          </w:p>
          <w:p w14:paraId="63968BCA" w14:textId="77777777" w:rsidR="00A90CC4" w:rsidRDefault="00A90CC4">
            <w:pPr>
              <w:ind w:left="322" w:hanging="284"/>
              <w:rPr>
                <w:ins w:id="15199" w:author="PS" w:date="2018-11-25T16:17:00Z"/>
              </w:rPr>
              <w:pPrChange w:id="15200" w:author="Matyas Adam" w:date="2018-11-17T16:06:00Z">
                <w:pPr>
                  <w:jc w:val="both"/>
                </w:pPr>
              </w:pPrChange>
            </w:pPr>
            <w:ins w:id="15201" w:author="PS" w:date="2018-11-25T16:17:00Z">
              <w:r>
                <w:rPr>
                  <w:b/>
                </w:rPr>
                <w:t xml:space="preserve">TROJAN, </w:t>
              </w:r>
              <w:del w:id="15202" w:author="Matyas Adam" w:date="2018-11-17T16:04:00Z">
                <w:r w:rsidDel="0073207C">
                  <w:rPr>
                    <w:b/>
                  </w:rPr>
                  <w:delText xml:space="preserve">Jakub </w:delText>
                </w:r>
              </w:del>
              <w:r>
                <w:rPr>
                  <w:b/>
                </w:rPr>
                <w:t>J. (90 %)</w:t>
              </w:r>
              <w:r>
                <w:t xml:space="preserve">, </w:t>
              </w:r>
              <w:del w:id="15203" w:author="Matyas Adam" w:date="2018-11-17T16:04:00Z">
                <w:r w:rsidDel="0073207C">
                  <w:delText xml:space="preserve">Stanislav </w:delText>
                </w:r>
              </w:del>
              <w:r>
                <w:t xml:space="preserve">CHUDÁČEK, S., </w:t>
              </w:r>
              <w:del w:id="15204" w:author="Matyas Adam" w:date="2018-11-17T16:04:00Z">
                <w:r w:rsidDel="0073207C">
                  <w:delText xml:space="preserve"> a Peter </w:delText>
                </w:r>
              </w:del>
              <w:r>
                <w:t xml:space="preserve">CHRASTINA, P. Augmented reality as a new way of exploring the city: unified platform for data providers. </w:t>
              </w:r>
              <w:r>
                <w:rPr>
                  <w:i/>
                </w:rPr>
                <w:t>WIT Transactions on Ecology and the Environment</w:t>
              </w:r>
              <w:r>
                <w:t>, Southampton: WIT Press, 2016, roč. 2016, č. 210, s. 161-170. ISSN 1743-3541. doi:10.2495/SDP16014.</w:t>
              </w:r>
            </w:ins>
          </w:p>
          <w:p w14:paraId="217DBE12" w14:textId="77777777" w:rsidR="00A90CC4" w:rsidRDefault="00A90CC4">
            <w:pPr>
              <w:ind w:left="322" w:hanging="284"/>
              <w:rPr>
                <w:ins w:id="15205" w:author="PS" w:date="2018-11-25T16:17:00Z"/>
              </w:rPr>
              <w:pPrChange w:id="15206" w:author="Matyas Adam" w:date="2018-11-17T16:06:00Z">
                <w:pPr>
                  <w:jc w:val="both"/>
                </w:pPr>
              </w:pPrChange>
            </w:pPr>
            <w:ins w:id="15207" w:author="PS" w:date="2018-11-25T16:17:00Z">
              <w:r>
                <w:rPr>
                  <w:b/>
                </w:rPr>
                <w:t xml:space="preserve">TROJAN, </w:t>
              </w:r>
              <w:del w:id="15208" w:author="Matyas Adam" w:date="2018-11-17T16:04:00Z">
                <w:r w:rsidDel="0073207C">
                  <w:rPr>
                    <w:b/>
                  </w:rPr>
                  <w:delText xml:space="preserve">Jakub </w:delText>
                </w:r>
              </w:del>
              <w:r>
                <w:rPr>
                  <w:b/>
                </w:rPr>
                <w:t>J. (100 %)</w:t>
              </w:r>
              <w:r>
                <w:t>. Integrating AR services for the masses: geotagged POI transformation platform</w:t>
              </w:r>
              <w:r>
                <w:rPr>
                  <w:i/>
                </w:rPr>
                <w:t>. Journal of Hospitality and Tourism Technology</w:t>
              </w:r>
              <w:r>
                <w:t>, Emerald Group Publishing, 2016, Vol. 7, Iss 3, s. 254-265. ISSN 1757-9880. doi:10.1108/JHTT-07-2015-0028.</w:t>
              </w:r>
            </w:ins>
          </w:p>
          <w:p w14:paraId="6FF16B6A" w14:textId="77777777" w:rsidR="00A90CC4" w:rsidRDefault="00A90CC4">
            <w:pPr>
              <w:ind w:left="322" w:hanging="284"/>
              <w:rPr>
                <w:ins w:id="15209" w:author="PS" w:date="2018-11-25T16:17:00Z"/>
              </w:rPr>
              <w:pPrChange w:id="15210" w:author="Matyas Adam" w:date="2018-11-17T16:06:00Z">
                <w:pPr>
                  <w:jc w:val="both"/>
                </w:pPr>
              </w:pPrChange>
            </w:pPr>
            <w:ins w:id="15211" w:author="PS" w:date="2018-11-25T16:17:00Z">
              <w:r>
                <w:rPr>
                  <w:b/>
                </w:rPr>
                <w:t xml:space="preserve">TROJAN, </w:t>
              </w:r>
              <w:del w:id="15212" w:author="Matyas Adam" w:date="2018-11-17T16:04:00Z">
                <w:r w:rsidDel="0073207C">
                  <w:rPr>
                    <w:b/>
                  </w:rPr>
                  <w:delText xml:space="preserve">Jakub </w:delText>
                </w:r>
              </w:del>
              <w:r>
                <w:rPr>
                  <w:b/>
                </w:rPr>
                <w:t>J. (60 %)</w:t>
              </w:r>
              <w:r>
                <w:t xml:space="preserve">, </w:t>
              </w:r>
              <w:del w:id="15213" w:author="Matyas Adam" w:date="2018-11-17T16:05:00Z">
                <w:r w:rsidDel="0073207C">
                  <w:delText xml:space="preserve">Jan </w:delText>
                </w:r>
              </w:del>
              <w:r>
                <w:t xml:space="preserve">TRÁVNÍČEK, J., </w:t>
              </w:r>
              <w:del w:id="15214" w:author="Matyas Adam" w:date="2018-11-17T16:05:00Z">
                <w:r w:rsidDel="0073207C">
                  <w:delText xml:space="preserve"> a Gustav </w:delText>
                </w:r>
              </w:del>
              <w:r>
                <w:t xml:space="preserve">NOVOTNÝ, G. El ciberespacio y las posibilidades de visualización de (al menos) cuatro tipos de la espacialidad. </w:t>
              </w:r>
              <w:r>
                <w:rPr>
                  <w:i/>
                </w:rPr>
                <w:t>Revista Geográfica de América Central</w:t>
              </w:r>
              <w:r>
                <w:t>, Costa Rica: Universidad Nacional de Costa Rica, 2014, roč. 52, č. 1, s. 51-67. ISSN 1011-484X.</w:t>
              </w:r>
            </w:ins>
          </w:p>
          <w:p w14:paraId="1BB2A82A" w14:textId="77777777" w:rsidR="00A90CC4" w:rsidRDefault="00A90CC4">
            <w:pPr>
              <w:ind w:left="322" w:hanging="284"/>
              <w:rPr>
                <w:ins w:id="15215" w:author="PS" w:date="2018-11-25T16:17:00Z"/>
              </w:rPr>
              <w:pPrChange w:id="15216" w:author="Matyas Adam" w:date="2018-11-17T16:06:00Z">
                <w:pPr>
                  <w:jc w:val="both"/>
                </w:pPr>
              </w:pPrChange>
            </w:pPr>
            <w:ins w:id="15217" w:author="PS" w:date="2018-11-25T16:17:00Z">
              <w:r>
                <w:rPr>
                  <w:b/>
                </w:rPr>
                <w:t xml:space="preserve">TROJAN, </w:t>
              </w:r>
              <w:del w:id="15218" w:author="Matyas Adam" w:date="2018-11-17T16:05:00Z">
                <w:r w:rsidDel="0073207C">
                  <w:rPr>
                    <w:b/>
                  </w:rPr>
                  <w:delText xml:space="preserve">Jakub </w:delText>
                </w:r>
              </w:del>
              <w:r>
                <w:rPr>
                  <w:b/>
                </w:rPr>
                <w:t>J. (100 %).</w:t>
              </w:r>
              <w:r>
                <w:t xml:space="preserve"> </w:t>
              </w:r>
              <w:r>
                <w:rPr>
                  <w:i/>
                </w:rPr>
                <w:t>Geographical Information Systems in Tourism and Hotel Management</w:t>
              </w:r>
              <w:r>
                <w:t>. First edition. Brno: Vysoká škola obchodní a hotelová, 2014. 84 s. ISBN 978-80-87300-50-3.</w:t>
              </w:r>
            </w:ins>
          </w:p>
          <w:p w14:paraId="2FEA010A" w14:textId="77777777" w:rsidR="00A90CC4" w:rsidRDefault="00A90CC4">
            <w:pPr>
              <w:ind w:left="322" w:hanging="284"/>
              <w:rPr>
                <w:ins w:id="15219" w:author="PS" w:date="2018-11-25T16:17:00Z"/>
              </w:rPr>
              <w:pPrChange w:id="15220" w:author="Matyas Adam" w:date="2018-11-17T16:06:00Z">
                <w:pPr>
                  <w:jc w:val="both"/>
                </w:pPr>
              </w:pPrChange>
            </w:pPr>
            <w:ins w:id="15221" w:author="PS" w:date="2018-11-25T16:17:00Z">
              <w:r>
                <w:rPr>
                  <w:b/>
                </w:rPr>
                <w:t xml:space="preserve">TROJAN, </w:t>
              </w:r>
              <w:del w:id="15222" w:author="Matyas Adam" w:date="2018-11-17T16:05:00Z">
                <w:r w:rsidDel="0073207C">
                  <w:rPr>
                    <w:b/>
                  </w:rPr>
                  <w:delText xml:space="preserve">Jakub </w:delText>
                </w:r>
              </w:del>
              <w:r>
                <w:rPr>
                  <w:b/>
                </w:rPr>
                <w:t>J. (100 %)</w:t>
              </w:r>
              <w:r>
                <w:t xml:space="preserve">. Virtuální prostor. In Roman Matoušek, Robert Osman. </w:t>
              </w:r>
              <w:r>
                <w:rPr>
                  <w:i/>
                </w:rPr>
                <w:t>Prostor(y) geografie.</w:t>
              </w:r>
              <w:r>
                <w:t xml:space="preserve"> 1. vyd. Praha: Karolinum, 2014. s. 19-31, 12 s. ISBN 978-80-246-2733-5.</w:t>
              </w:r>
            </w:ins>
          </w:p>
          <w:p w14:paraId="3F36B5CC" w14:textId="77777777" w:rsidR="00A90CC4" w:rsidRDefault="00A90CC4">
            <w:pPr>
              <w:ind w:left="322" w:hanging="284"/>
              <w:rPr>
                <w:ins w:id="15223" w:author="PS" w:date="2018-11-25T16:17:00Z"/>
              </w:rPr>
              <w:pPrChange w:id="15224" w:author="Matyas Adam" w:date="2018-11-17T16:06:00Z">
                <w:pPr>
                  <w:jc w:val="both"/>
                </w:pPr>
              </w:pPrChange>
            </w:pPr>
          </w:p>
          <w:p w14:paraId="30E932CB" w14:textId="77777777" w:rsidR="00A90CC4" w:rsidRDefault="00A90CC4">
            <w:pPr>
              <w:ind w:left="322" w:hanging="284"/>
              <w:rPr>
                <w:ins w:id="15225" w:author="PS" w:date="2018-11-25T16:17:00Z"/>
                <w:b/>
                <w:bCs/>
              </w:rPr>
              <w:pPrChange w:id="15226" w:author="Matyas Adam" w:date="2018-11-17T16:06:00Z">
                <w:pPr>
                  <w:jc w:val="both"/>
                </w:pPr>
              </w:pPrChange>
            </w:pPr>
            <w:ins w:id="15227" w:author="PS" w:date="2018-11-25T16:17:00Z">
              <w:r>
                <w:rPr>
                  <w:b/>
                  <w:bCs/>
                </w:rPr>
                <w:t>Skupina předmětů Socioekonomické a environmentální aspekty rozvoje regionů, Regionální geografie světa, Terénní výzkum regionu</w:t>
              </w:r>
            </w:ins>
          </w:p>
          <w:p w14:paraId="7D4E6DDC" w14:textId="77777777" w:rsidR="00A90CC4" w:rsidRDefault="00A90CC4">
            <w:pPr>
              <w:ind w:left="322" w:hanging="284"/>
              <w:rPr>
                <w:ins w:id="15228" w:author="PS" w:date="2018-11-25T16:17:00Z"/>
              </w:rPr>
              <w:pPrChange w:id="15229" w:author="Matyas Adam" w:date="2018-11-17T16:06:00Z">
                <w:pPr>
                  <w:jc w:val="both"/>
                </w:pPr>
              </w:pPrChange>
            </w:pPr>
            <w:ins w:id="15230" w:author="PS" w:date="2018-11-25T16:17:00Z">
              <w:r>
                <w:t xml:space="preserve">MARTINÁT, </w:t>
              </w:r>
              <w:del w:id="15231" w:author="Matyas Adam" w:date="2018-11-17T16:05:00Z">
                <w:r w:rsidDel="0073207C">
                  <w:delText>Stanislav</w:delText>
                </w:r>
              </w:del>
              <w:r>
                <w:t xml:space="preserve">S., </w:t>
              </w:r>
              <w:del w:id="15232" w:author="Matyas Adam" w:date="2018-11-17T16:05:00Z">
                <w:r w:rsidDel="0073207C">
                  <w:delText xml:space="preserve">Josef </w:delText>
                </w:r>
              </w:del>
              <w:r>
                <w:t xml:space="preserve">NAVRÁTIL, J., </w:t>
              </w:r>
              <w:del w:id="15233" w:author="Matyas Adam" w:date="2018-11-17T16:05:00Z">
                <w:r w:rsidDel="0073207C">
                  <w:delText xml:space="preserve">Justin B. </w:delText>
                </w:r>
              </w:del>
              <w:r>
                <w:t xml:space="preserve">HOLLANDER, J. B., </w:t>
              </w:r>
              <w:del w:id="15234" w:author="Matyas Adam" w:date="2018-11-17T16:05:00Z">
                <w:r w:rsidDel="0073207C">
                  <w:rPr>
                    <w:b/>
                    <w:bCs/>
                  </w:rPr>
                  <w:delText xml:space="preserve">Jakub </w:delText>
                </w:r>
              </w:del>
              <w:r>
                <w:rPr>
                  <w:b/>
                  <w:bCs/>
                </w:rPr>
                <w:t>TROJAN, J. (15 %)</w:t>
              </w:r>
              <w:r>
                <w:t xml:space="preserve">, </w:t>
              </w:r>
              <w:del w:id="15235" w:author="Matyas Adam" w:date="2018-11-17T16:06:00Z">
                <w:r w:rsidDel="0073207C">
                  <w:delText xml:space="preserve">Pavel </w:delText>
                </w:r>
              </w:del>
              <w:r>
                <w:t xml:space="preserve">KLAPKA, P., </w:t>
              </w:r>
              <w:del w:id="15236" w:author="Matyas Adam" w:date="2018-11-17T16:06:00Z">
                <w:r w:rsidDel="0073207C">
                  <w:delText xml:space="preserve">Petr </w:delText>
                </w:r>
              </w:del>
              <w:r>
                <w:t xml:space="preserve">KLUSÁČEK, P., </w:t>
              </w:r>
              <w:del w:id="15237" w:author="Matyas Adam" w:date="2018-11-17T16:06:00Z">
                <w:r w:rsidDel="0073207C">
                  <w:delText xml:space="preserve">David </w:delText>
                </w:r>
              </w:del>
              <w:r>
                <w:t>KALOK, D</w:t>
              </w:r>
              <w:del w:id="15238" w:author="Matyas Adam" w:date="2018-11-17T16:06:00Z">
                <w:r w:rsidDel="0073207C">
                  <w:delText>,</w:delText>
                </w:r>
              </w:del>
              <w:r>
                <w:t xml:space="preserve">. Re-reuse of regenerated brownfields: Lessons from an Eastern European post-industrial city, </w:t>
              </w:r>
              <w:r>
                <w:rPr>
                  <w:i/>
                  <w:iCs/>
                </w:rPr>
                <w:t>Journal of Cleaner Production,</w:t>
              </w:r>
              <w:r>
                <w:t xml:space="preserve"> Volume 188, 2018, Pages 536-545, ISSN 0959-6526, https://doi.org/10.1016/j.jclepro.2018.03.313. IF 5.715</w:t>
              </w:r>
            </w:ins>
          </w:p>
          <w:p w14:paraId="44D98223" w14:textId="77777777" w:rsidR="00A90CC4" w:rsidRDefault="00A90CC4">
            <w:pPr>
              <w:ind w:left="322" w:hanging="284"/>
              <w:rPr>
                <w:ins w:id="15239" w:author="PS" w:date="2018-11-25T16:17:00Z"/>
              </w:rPr>
              <w:pPrChange w:id="15240" w:author="Matyas Adam" w:date="2018-11-17T16:06:00Z">
                <w:pPr>
                  <w:jc w:val="both"/>
                </w:pPr>
              </w:pPrChange>
            </w:pPr>
            <w:ins w:id="15241" w:author="PS" w:date="2018-11-25T16:17:00Z">
              <w:r>
                <w:t xml:space="preserve">KLUSÁČEK, </w:t>
              </w:r>
              <w:del w:id="15242" w:author="Matyas Adam" w:date="2018-11-17T16:06:00Z">
                <w:r w:rsidDel="0073207C">
                  <w:delText>Petr</w:delText>
                </w:r>
              </w:del>
              <w:r>
                <w:t xml:space="preserve">P., </w:t>
              </w:r>
              <w:del w:id="15243" w:author="Matyas Adam" w:date="2018-11-17T16:07:00Z">
                <w:r w:rsidDel="0073207C">
                  <w:delText xml:space="preserve">Filip </w:delText>
                </w:r>
              </w:del>
              <w:r>
                <w:t xml:space="preserve">ALEXANDRESCU, F., </w:t>
              </w:r>
              <w:del w:id="15244" w:author="Matyas Adam" w:date="2018-11-17T16:07:00Z">
                <w:r w:rsidDel="0073207C">
                  <w:delText xml:space="preserve">Robert </w:delText>
                </w:r>
              </w:del>
              <w:r>
                <w:t xml:space="preserve">OSMAN, R., </w:t>
              </w:r>
              <w:del w:id="15245" w:author="Matyas Adam" w:date="2018-11-17T16:07:00Z">
                <w:r w:rsidDel="0073207C">
                  <w:delText xml:space="preserve">Jiří </w:delText>
                </w:r>
              </w:del>
              <w:r>
                <w:t xml:space="preserve">MALÝ, J., </w:t>
              </w:r>
              <w:del w:id="15246" w:author="Matyas Adam" w:date="2018-11-17T16:07:00Z">
                <w:r w:rsidDel="0073207C">
                  <w:delText xml:space="preserve">Josef </w:delText>
                </w:r>
              </w:del>
              <w:r>
                <w:t xml:space="preserve">KUNC, J., </w:t>
              </w:r>
              <w:del w:id="15247" w:author="Matyas Adam" w:date="2018-11-17T16:07:00Z">
                <w:r w:rsidDel="0073207C">
                  <w:delText xml:space="preserve">Petr </w:delText>
                </w:r>
              </w:del>
              <w:r>
                <w:t xml:space="preserve">DVOŘÁK, P., </w:t>
              </w:r>
              <w:del w:id="15248" w:author="Matyas Adam" w:date="2018-11-17T16:07:00Z">
                <w:r w:rsidDel="0073207C">
                  <w:delText xml:space="preserve">Bohumil </w:delText>
                </w:r>
              </w:del>
              <w:r>
                <w:t xml:space="preserve">FRANTÁL,B., </w:t>
              </w:r>
              <w:del w:id="15249" w:author="Matyas Adam" w:date="2018-11-17T16:07:00Z">
                <w:r w:rsidDel="0073207C">
                  <w:delText xml:space="preserve">Marek </w:delText>
                </w:r>
              </w:del>
              <w:r>
                <w:t xml:space="preserve">HAVLÍČEK, M., </w:t>
              </w:r>
              <w:del w:id="15250" w:author="Matyas Adam" w:date="2018-11-17T16:07:00Z">
                <w:r w:rsidDel="0073207C">
                  <w:delText xml:space="preserve">Tomáš </w:delText>
                </w:r>
              </w:del>
              <w:r>
                <w:t xml:space="preserve">KREJČÍ, T., </w:t>
              </w:r>
              <w:del w:id="15251" w:author="Matyas Adam" w:date="2018-11-17T16:07:00Z">
                <w:r w:rsidDel="0073207C">
                  <w:delText xml:space="preserve">Stanislav </w:delText>
                </w:r>
              </w:del>
              <w:r>
                <w:t xml:space="preserve">MARTINÁT, S., </w:t>
              </w:r>
              <w:del w:id="15252" w:author="Matyas Adam" w:date="2018-11-17T16:07:00Z">
                <w:r w:rsidDel="0073207C">
                  <w:delText xml:space="preserve">Hana </w:delText>
                </w:r>
              </w:del>
              <w:r>
                <w:t xml:space="preserve">SKOKANOVÁ, H., </w:t>
              </w:r>
              <w:del w:id="15253" w:author="Matyas Adam" w:date="2018-11-17T16:07:00Z">
                <w:r w:rsidDel="0073207C">
                  <w:rPr>
                    <w:b/>
                  </w:rPr>
                  <w:delText xml:space="preserve">Jakub </w:delText>
                </w:r>
              </w:del>
              <w:r>
                <w:rPr>
                  <w:b/>
                </w:rPr>
                <w:t>TROJAN, J. (5 %)</w:t>
              </w:r>
              <w:r>
                <w:t xml:space="preserve">, Good governance as a strategic choice in brownfield regeneration: Regional dynamics from the Czech Republic, </w:t>
              </w:r>
              <w:r>
                <w:rPr>
                  <w:i/>
                </w:rPr>
                <w:t>Land Use Policy</w:t>
              </w:r>
              <w:r>
                <w:t>, Volume 73, April 2018, Pages 29-39, ISSN 0264-8377, doi.org/10.1016/j.landusepol.2018.01.007. IF 3.089.</w:t>
              </w:r>
            </w:ins>
          </w:p>
          <w:p w14:paraId="6762643C" w14:textId="77777777" w:rsidR="00A90CC4" w:rsidRDefault="00A90CC4">
            <w:pPr>
              <w:ind w:left="322" w:hanging="284"/>
              <w:rPr>
                <w:ins w:id="15254" w:author="PS" w:date="2018-11-25T16:17:00Z"/>
              </w:rPr>
              <w:pPrChange w:id="15255" w:author="Matyas Adam" w:date="2018-11-17T16:06:00Z">
                <w:pPr>
                  <w:jc w:val="both"/>
                </w:pPr>
              </w:pPrChange>
            </w:pPr>
            <w:ins w:id="15256" w:author="PS" w:date="2018-11-25T16:17:00Z">
              <w:r>
                <w:t xml:space="preserve">MARTINÁT, </w:t>
              </w:r>
              <w:del w:id="15257" w:author="Matyas Adam" w:date="2018-11-17T16:07:00Z">
                <w:r w:rsidDel="0073207C">
                  <w:delText>Stanislav</w:delText>
                </w:r>
              </w:del>
              <w:r>
                <w:t xml:space="preserve">S., </w:t>
              </w:r>
              <w:del w:id="15258" w:author="Matyas Adam" w:date="2018-11-17T16:07:00Z">
                <w:r w:rsidDel="0073207C">
                  <w:delText xml:space="preserve">Josef </w:delText>
                </w:r>
              </w:del>
              <w:r>
                <w:t xml:space="preserve">NAVRÁTIL, J., </w:t>
              </w:r>
              <w:del w:id="15259" w:author="Matyas Adam" w:date="2018-11-17T16:07:00Z">
                <w:r w:rsidDel="0073207C">
                  <w:rPr>
                    <w:b/>
                  </w:rPr>
                  <w:delText xml:space="preserve">Jakub </w:delText>
                </w:r>
              </w:del>
              <w:r>
                <w:rPr>
                  <w:b/>
                </w:rPr>
                <w:t>TROJAN, J. (15 %)</w:t>
              </w:r>
              <w:r>
                <w:t xml:space="preserve">, </w:t>
              </w:r>
              <w:del w:id="15260" w:author="Matyas Adam" w:date="2018-11-17T16:07:00Z">
                <w:r w:rsidDel="0073207C">
                  <w:delText xml:space="preserve">Bohumil </w:delText>
                </w:r>
              </w:del>
              <w:r>
                <w:t xml:space="preserve">FRANTÁL, B., </w:t>
              </w:r>
              <w:del w:id="15261" w:author="Matyas Adam" w:date="2018-11-17T16:07:00Z">
                <w:r w:rsidDel="0073207C">
                  <w:delText xml:space="preserve">Petr </w:delText>
                </w:r>
              </w:del>
              <w:r>
                <w:t xml:space="preserve">KLUSÁČEK, P., </w:t>
              </w:r>
              <w:del w:id="15262" w:author="Matyas Adam" w:date="2018-11-17T16:07:00Z">
                <w:r w:rsidDel="0073207C">
                  <w:delText xml:space="preserve">a </w:delText>
                </w:r>
              </w:del>
              <w:del w:id="15263" w:author="Matyas Adam" w:date="2018-11-17T16:08:00Z">
                <w:r w:rsidDel="00F027CC">
                  <w:delText xml:space="preserve">Martin, J. </w:delText>
                </w:r>
              </w:del>
              <w:r>
                <w:t xml:space="preserve">PASQUALETTI, M. J. Interpreting regional and local diversities of the social acceptance of agricultural AD plants in the rural space of the Moravian-Silesian Region (Czech Republic). </w:t>
              </w:r>
              <w:r>
                <w:rPr>
                  <w:i/>
                </w:rPr>
                <w:t>Rendiconti Lincei - Scienze Fisiche e Naturali</w:t>
              </w:r>
              <w:r>
                <w:t>, Milan (Italy): Springer, 2017, roč. 28, č. 3, s. 535-548. ISSN 2037-4631. doi:10.1007/s12210-017-0628-9. IF 0.693.</w:t>
              </w:r>
            </w:ins>
          </w:p>
          <w:p w14:paraId="44AC44BD" w14:textId="77777777" w:rsidR="00A90CC4" w:rsidDel="00F027CC" w:rsidRDefault="00A90CC4" w:rsidP="00A90CC4">
            <w:pPr>
              <w:jc w:val="both"/>
              <w:rPr>
                <w:ins w:id="15264" w:author="PS" w:date="2018-11-25T16:17:00Z"/>
                <w:del w:id="15265" w:author="Matyas Adam" w:date="2018-11-17T16:08:00Z"/>
              </w:rPr>
            </w:pPr>
          </w:p>
          <w:p w14:paraId="1FD5D291" w14:textId="77777777" w:rsidR="00A90CC4" w:rsidRDefault="00A90CC4" w:rsidP="00A90CC4">
            <w:pPr>
              <w:jc w:val="both"/>
              <w:rPr>
                <w:ins w:id="15266" w:author="PS" w:date="2018-11-25T16:17:00Z"/>
              </w:rPr>
            </w:pPr>
          </w:p>
          <w:p w14:paraId="68FBB839" w14:textId="77777777" w:rsidR="00A90CC4" w:rsidRDefault="00A90CC4">
            <w:pPr>
              <w:numPr>
                <w:ilvl w:val="0"/>
                <w:numId w:val="50"/>
              </w:numPr>
              <w:ind w:left="322"/>
              <w:jc w:val="both"/>
              <w:rPr>
                <w:ins w:id="15267" w:author="PS" w:date="2018-11-25T16:17:00Z"/>
              </w:rPr>
              <w:pPrChange w:id="15268" w:author="Matyas Adam" w:date="2018-11-17T16:08:00Z">
                <w:pPr>
                  <w:numPr>
                    <w:numId w:val="6"/>
                  </w:numPr>
                  <w:ind w:left="720" w:hanging="360"/>
                  <w:jc w:val="both"/>
                </w:pPr>
              </w:pPrChange>
            </w:pPr>
            <w:ins w:id="15269" w:author="PS" w:date="2018-11-25T16:17:00Z">
              <w:r>
                <w:t>Projekt TL01000013 „Strategické nástroje pro utváření bezbariérového prostoru města“ (TAČR, Éta) – 5/2018 – 12/2021 (Masarykova univerzita, hl. řešitel Robert Osman / Ústav geoniky AV ČR, hl. řešitel Jakub Trojan)</w:t>
              </w:r>
            </w:ins>
          </w:p>
          <w:p w14:paraId="1BD761B7" w14:textId="77777777" w:rsidR="00A90CC4" w:rsidRDefault="00A90CC4">
            <w:pPr>
              <w:numPr>
                <w:ilvl w:val="0"/>
                <w:numId w:val="50"/>
              </w:numPr>
              <w:ind w:left="322"/>
              <w:jc w:val="both"/>
              <w:rPr>
                <w:ins w:id="15270" w:author="PS" w:date="2018-11-25T16:17:00Z"/>
              </w:rPr>
              <w:pPrChange w:id="15271" w:author="Matyas Adam" w:date="2018-11-17T16:08:00Z">
                <w:pPr>
                  <w:numPr>
                    <w:numId w:val="6"/>
                  </w:numPr>
                  <w:ind w:left="720" w:hanging="360"/>
                  <w:jc w:val="both"/>
                </w:pPr>
              </w:pPrChange>
            </w:pPr>
            <w:ins w:id="15272" w:author="PS" w:date="2018-11-25T16:17:00Z">
              <w:r>
                <w:t>Projekt TD03000079 „Webová aplikace pro dynamizaci prostorových dat industriálních památek formou location-based services“ (TAČR, Omega) – 1/2016 – 12/2017 (Ústav geoniky AV ČR, hl. řešitel Jakub Trojan)</w:t>
              </w:r>
            </w:ins>
          </w:p>
          <w:p w14:paraId="30CC5863" w14:textId="77777777" w:rsidR="00A90CC4" w:rsidRDefault="00A90CC4" w:rsidP="00A90CC4">
            <w:pPr>
              <w:jc w:val="both"/>
              <w:rPr>
                <w:ins w:id="15273" w:author="PS" w:date="2018-11-25T16:17:00Z"/>
              </w:rPr>
            </w:pPr>
          </w:p>
        </w:tc>
      </w:tr>
      <w:tr w:rsidR="00A90CC4" w14:paraId="438A5804" w14:textId="77777777" w:rsidTr="00A90CC4">
        <w:trPr>
          <w:trHeight w:val="218"/>
          <w:ins w:id="15274" w:author="PS" w:date="2018-11-25T16:17:00Z"/>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14:paraId="63EE2EE8" w14:textId="77777777" w:rsidR="00A90CC4" w:rsidRDefault="00A90CC4" w:rsidP="00A90CC4">
            <w:pPr>
              <w:rPr>
                <w:ins w:id="15275" w:author="PS" w:date="2018-11-25T16:17:00Z"/>
                <w:b/>
              </w:rPr>
            </w:pPr>
            <w:ins w:id="15276" w:author="PS" w:date="2018-11-25T16:17:00Z">
              <w:r>
                <w:rPr>
                  <w:b/>
                </w:rPr>
                <w:t>Působení v zahraničí</w:t>
              </w:r>
            </w:ins>
          </w:p>
        </w:tc>
      </w:tr>
      <w:tr w:rsidR="00A90CC4" w14:paraId="41F9FE87" w14:textId="77777777" w:rsidTr="00A90CC4">
        <w:trPr>
          <w:trHeight w:val="328"/>
          <w:ins w:id="15277" w:author="PS" w:date="2018-11-25T16:17:00Z"/>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14:paraId="2D5F7436" w14:textId="77777777" w:rsidR="00A90CC4" w:rsidRDefault="00A90CC4" w:rsidP="00A90CC4">
            <w:pPr>
              <w:rPr>
                <w:ins w:id="15278" w:author="PS" w:date="2018-11-25T16:17:00Z"/>
                <w:b/>
              </w:rPr>
            </w:pPr>
          </w:p>
        </w:tc>
      </w:tr>
      <w:tr w:rsidR="00A90CC4" w14:paraId="59EDC4F3" w14:textId="77777777" w:rsidTr="00A90CC4">
        <w:trPr>
          <w:cantSplit/>
          <w:trHeight w:val="470"/>
          <w:ins w:id="15279" w:author="PS" w:date="2018-11-25T16:17:00Z"/>
        </w:trPr>
        <w:tc>
          <w:tcPr>
            <w:tcW w:w="2517" w:type="dxa"/>
            <w:tcBorders>
              <w:top w:val="single" w:sz="4" w:space="0" w:color="000000"/>
              <w:left w:val="single" w:sz="4" w:space="0" w:color="000000"/>
              <w:bottom w:val="single" w:sz="4" w:space="0" w:color="000000"/>
              <w:right w:val="single" w:sz="4" w:space="0" w:color="000000"/>
            </w:tcBorders>
            <w:shd w:val="clear" w:color="auto" w:fill="F7CAAC"/>
          </w:tcPr>
          <w:p w14:paraId="2EA662C0" w14:textId="77777777" w:rsidR="00A90CC4" w:rsidRDefault="00A90CC4" w:rsidP="00A90CC4">
            <w:pPr>
              <w:jc w:val="both"/>
              <w:rPr>
                <w:ins w:id="15280" w:author="PS" w:date="2018-11-25T16:17:00Z"/>
                <w:b/>
              </w:rPr>
            </w:pPr>
            <w:ins w:id="15281" w:author="PS" w:date="2018-11-25T16:17:00Z">
              <w:r>
                <w:rPr>
                  <w:b/>
                </w:rPr>
                <w:t xml:space="preserve">Podpis </w:t>
              </w:r>
            </w:ins>
          </w:p>
        </w:tc>
        <w:tc>
          <w:tcPr>
            <w:tcW w:w="4537" w:type="dxa"/>
            <w:gridSpan w:val="5"/>
            <w:tcBorders>
              <w:top w:val="single" w:sz="4" w:space="0" w:color="000000"/>
              <w:left w:val="single" w:sz="4" w:space="0" w:color="000000"/>
              <w:bottom w:val="single" w:sz="4" w:space="0" w:color="000000"/>
              <w:right w:val="single" w:sz="4" w:space="0" w:color="000000"/>
            </w:tcBorders>
            <w:shd w:val="clear" w:color="auto" w:fill="auto"/>
          </w:tcPr>
          <w:p w14:paraId="40273432" w14:textId="77777777" w:rsidR="00A90CC4" w:rsidRDefault="00A90CC4" w:rsidP="00A90CC4">
            <w:pPr>
              <w:jc w:val="both"/>
              <w:rPr>
                <w:ins w:id="15282" w:author="PS" w:date="2018-11-25T16:17:00Z"/>
              </w:rPr>
            </w:pPr>
          </w:p>
        </w:tc>
        <w:tc>
          <w:tcPr>
            <w:tcW w:w="786" w:type="dxa"/>
            <w:gridSpan w:val="2"/>
            <w:tcBorders>
              <w:top w:val="single" w:sz="4" w:space="0" w:color="000000"/>
              <w:left w:val="single" w:sz="4" w:space="0" w:color="000000"/>
              <w:bottom w:val="single" w:sz="4" w:space="0" w:color="000000"/>
              <w:right w:val="single" w:sz="4" w:space="0" w:color="000000"/>
            </w:tcBorders>
            <w:shd w:val="clear" w:color="auto" w:fill="F7CAAC"/>
          </w:tcPr>
          <w:p w14:paraId="3B0A30D7" w14:textId="77777777" w:rsidR="00A90CC4" w:rsidRDefault="00A90CC4" w:rsidP="00A90CC4">
            <w:pPr>
              <w:jc w:val="both"/>
              <w:rPr>
                <w:ins w:id="15283" w:author="PS" w:date="2018-11-25T16:17:00Z"/>
              </w:rPr>
            </w:pPr>
            <w:ins w:id="15284" w:author="PS" w:date="2018-11-25T16:17:00Z">
              <w:r>
                <w:rPr>
                  <w:b/>
                </w:rPr>
                <w:t>datum</w:t>
              </w:r>
            </w:ins>
          </w:p>
        </w:tc>
        <w:tc>
          <w:tcPr>
            <w:tcW w:w="2017" w:type="dxa"/>
            <w:gridSpan w:val="3"/>
            <w:tcBorders>
              <w:top w:val="single" w:sz="4" w:space="0" w:color="000000"/>
              <w:left w:val="single" w:sz="4" w:space="0" w:color="000000"/>
              <w:bottom w:val="single" w:sz="4" w:space="0" w:color="000000"/>
              <w:right w:val="single" w:sz="4" w:space="0" w:color="000000"/>
            </w:tcBorders>
            <w:shd w:val="clear" w:color="auto" w:fill="auto"/>
          </w:tcPr>
          <w:p w14:paraId="1100774F" w14:textId="77777777" w:rsidR="00A90CC4" w:rsidRDefault="00A90CC4" w:rsidP="00A90CC4">
            <w:pPr>
              <w:jc w:val="both"/>
              <w:rPr>
                <w:ins w:id="15285" w:author="PS" w:date="2018-11-25T16:17:00Z"/>
              </w:rPr>
            </w:pPr>
          </w:p>
        </w:tc>
      </w:tr>
    </w:tbl>
    <w:p w14:paraId="717D1D42" w14:textId="77777777" w:rsidR="00E05AA8" w:rsidRDefault="00E05AA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05AA8" w14:paraId="7163579A" w14:textId="77777777" w:rsidTr="00495DC8">
        <w:tc>
          <w:tcPr>
            <w:tcW w:w="9859" w:type="dxa"/>
            <w:gridSpan w:val="11"/>
            <w:tcBorders>
              <w:bottom w:val="double" w:sz="4" w:space="0" w:color="auto"/>
            </w:tcBorders>
            <w:shd w:val="clear" w:color="auto" w:fill="BDD6EE"/>
          </w:tcPr>
          <w:p w14:paraId="67D855E0" w14:textId="77777777" w:rsidR="00E05AA8" w:rsidRDefault="00E05AA8" w:rsidP="00495DC8">
            <w:pPr>
              <w:jc w:val="both"/>
              <w:rPr>
                <w:b/>
                <w:sz w:val="28"/>
              </w:rPr>
            </w:pPr>
            <w:r>
              <w:rPr>
                <w:b/>
                <w:sz w:val="28"/>
              </w:rPr>
              <w:t>C-I – Personální zabezpečení</w:t>
            </w:r>
          </w:p>
        </w:tc>
      </w:tr>
      <w:tr w:rsidR="00E05AA8" w14:paraId="7B530F3C" w14:textId="77777777" w:rsidTr="00495DC8">
        <w:tc>
          <w:tcPr>
            <w:tcW w:w="2518" w:type="dxa"/>
            <w:tcBorders>
              <w:top w:val="double" w:sz="4" w:space="0" w:color="auto"/>
            </w:tcBorders>
            <w:shd w:val="clear" w:color="auto" w:fill="F7CAAC"/>
          </w:tcPr>
          <w:p w14:paraId="0B249800" w14:textId="77777777" w:rsidR="00E05AA8" w:rsidRDefault="00E05AA8" w:rsidP="00495DC8">
            <w:pPr>
              <w:jc w:val="both"/>
              <w:rPr>
                <w:b/>
              </w:rPr>
            </w:pPr>
            <w:r>
              <w:rPr>
                <w:b/>
              </w:rPr>
              <w:t>Vysoká škola</w:t>
            </w:r>
          </w:p>
        </w:tc>
        <w:tc>
          <w:tcPr>
            <w:tcW w:w="7341" w:type="dxa"/>
            <w:gridSpan w:val="10"/>
          </w:tcPr>
          <w:p w14:paraId="15E7DE97" w14:textId="77777777" w:rsidR="00E05AA8" w:rsidRDefault="00E05AA8" w:rsidP="00495DC8">
            <w:pPr>
              <w:jc w:val="both"/>
            </w:pPr>
            <w:r>
              <w:t>Univerzita Tomáše Bati ve Zlíně</w:t>
            </w:r>
          </w:p>
        </w:tc>
      </w:tr>
      <w:tr w:rsidR="00E05AA8" w14:paraId="7A9BCFB3" w14:textId="77777777" w:rsidTr="00495DC8">
        <w:tc>
          <w:tcPr>
            <w:tcW w:w="2518" w:type="dxa"/>
            <w:shd w:val="clear" w:color="auto" w:fill="F7CAAC"/>
          </w:tcPr>
          <w:p w14:paraId="3C7C5C78" w14:textId="77777777" w:rsidR="00E05AA8" w:rsidRDefault="00E05AA8" w:rsidP="00495DC8">
            <w:pPr>
              <w:jc w:val="both"/>
              <w:rPr>
                <w:b/>
              </w:rPr>
            </w:pPr>
            <w:r>
              <w:rPr>
                <w:b/>
              </w:rPr>
              <w:t>Součást vysoké školy</w:t>
            </w:r>
          </w:p>
        </w:tc>
        <w:tc>
          <w:tcPr>
            <w:tcW w:w="7341" w:type="dxa"/>
            <w:gridSpan w:val="10"/>
          </w:tcPr>
          <w:p w14:paraId="09F44230" w14:textId="77777777" w:rsidR="00E05AA8" w:rsidRDefault="00E05AA8" w:rsidP="00495DC8">
            <w:pPr>
              <w:jc w:val="both"/>
            </w:pPr>
            <w:r>
              <w:t>Fakulta logistiky a krizového řízení</w:t>
            </w:r>
          </w:p>
        </w:tc>
      </w:tr>
      <w:tr w:rsidR="00E05AA8" w14:paraId="16BCACE2" w14:textId="77777777" w:rsidTr="00495DC8">
        <w:tc>
          <w:tcPr>
            <w:tcW w:w="2518" w:type="dxa"/>
            <w:shd w:val="clear" w:color="auto" w:fill="F7CAAC"/>
          </w:tcPr>
          <w:p w14:paraId="467C02EF" w14:textId="77777777" w:rsidR="00E05AA8" w:rsidRDefault="00E05AA8" w:rsidP="00495DC8">
            <w:pPr>
              <w:jc w:val="both"/>
              <w:rPr>
                <w:b/>
              </w:rPr>
            </w:pPr>
            <w:r>
              <w:rPr>
                <w:b/>
              </w:rPr>
              <w:t>Název studijního programu</w:t>
            </w:r>
          </w:p>
        </w:tc>
        <w:tc>
          <w:tcPr>
            <w:tcW w:w="7341" w:type="dxa"/>
            <w:gridSpan w:val="10"/>
          </w:tcPr>
          <w:p w14:paraId="1E895CE0" w14:textId="77777777" w:rsidR="00E05AA8" w:rsidRDefault="00E05AA8" w:rsidP="00495DC8">
            <w:pPr>
              <w:jc w:val="both"/>
            </w:pPr>
            <w:r>
              <w:t>Environmentální bezpečnost</w:t>
            </w:r>
          </w:p>
        </w:tc>
      </w:tr>
      <w:tr w:rsidR="00E05AA8" w14:paraId="0CEBECF0" w14:textId="77777777" w:rsidTr="00495DC8">
        <w:tc>
          <w:tcPr>
            <w:tcW w:w="2518" w:type="dxa"/>
            <w:shd w:val="clear" w:color="auto" w:fill="F7CAAC"/>
          </w:tcPr>
          <w:p w14:paraId="5F4113B8" w14:textId="77777777" w:rsidR="00E05AA8" w:rsidRDefault="00E05AA8" w:rsidP="00495DC8">
            <w:pPr>
              <w:jc w:val="both"/>
              <w:rPr>
                <w:b/>
              </w:rPr>
            </w:pPr>
            <w:r>
              <w:rPr>
                <w:b/>
              </w:rPr>
              <w:t>Jméno a příjmení</w:t>
            </w:r>
          </w:p>
        </w:tc>
        <w:tc>
          <w:tcPr>
            <w:tcW w:w="4536" w:type="dxa"/>
            <w:gridSpan w:val="5"/>
          </w:tcPr>
          <w:p w14:paraId="5E9E6DD5" w14:textId="77777777" w:rsidR="00E05AA8" w:rsidRPr="005455E3" w:rsidRDefault="00E05AA8" w:rsidP="00495DC8">
            <w:pPr>
              <w:jc w:val="both"/>
              <w:rPr>
                <w:b/>
              </w:rPr>
            </w:pPr>
            <w:r w:rsidRPr="005455E3">
              <w:rPr>
                <w:b/>
              </w:rPr>
              <w:t>Zuzana Tučková</w:t>
            </w:r>
          </w:p>
        </w:tc>
        <w:tc>
          <w:tcPr>
            <w:tcW w:w="709" w:type="dxa"/>
            <w:shd w:val="clear" w:color="auto" w:fill="F7CAAC"/>
          </w:tcPr>
          <w:p w14:paraId="7EE8651C" w14:textId="77777777" w:rsidR="00E05AA8" w:rsidRDefault="00E05AA8" w:rsidP="00495DC8">
            <w:pPr>
              <w:jc w:val="both"/>
              <w:rPr>
                <w:b/>
              </w:rPr>
            </w:pPr>
            <w:r>
              <w:rPr>
                <w:b/>
              </w:rPr>
              <w:t>Tituly</w:t>
            </w:r>
          </w:p>
        </w:tc>
        <w:tc>
          <w:tcPr>
            <w:tcW w:w="2096" w:type="dxa"/>
            <w:gridSpan w:val="4"/>
          </w:tcPr>
          <w:p w14:paraId="347BD01E" w14:textId="77777777" w:rsidR="00E05AA8" w:rsidRDefault="00E05AA8" w:rsidP="00495DC8">
            <w:pPr>
              <w:jc w:val="both"/>
            </w:pPr>
            <w:r>
              <w:t>doc. Ing. Ph.D.</w:t>
            </w:r>
          </w:p>
        </w:tc>
      </w:tr>
      <w:tr w:rsidR="00E05AA8" w14:paraId="0A72EB96" w14:textId="77777777" w:rsidTr="00495DC8">
        <w:tc>
          <w:tcPr>
            <w:tcW w:w="2518" w:type="dxa"/>
            <w:shd w:val="clear" w:color="auto" w:fill="F7CAAC"/>
          </w:tcPr>
          <w:p w14:paraId="51ED6517" w14:textId="77777777" w:rsidR="00E05AA8" w:rsidRDefault="00E05AA8" w:rsidP="00495DC8">
            <w:pPr>
              <w:jc w:val="both"/>
              <w:rPr>
                <w:b/>
              </w:rPr>
            </w:pPr>
            <w:r>
              <w:rPr>
                <w:b/>
              </w:rPr>
              <w:t>Rok narození</w:t>
            </w:r>
          </w:p>
        </w:tc>
        <w:tc>
          <w:tcPr>
            <w:tcW w:w="829" w:type="dxa"/>
          </w:tcPr>
          <w:p w14:paraId="1B4BFC26" w14:textId="77777777" w:rsidR="00E05AA8" w:rsidRDefault="00E05AA8" w:rsidP="00495DC8">
            <w:pPr>
              <w:jc w:val="both"/>
            </w:pPr>
            <w:r>
              <w:t>1977</w:t>
            </w:r>
          </w:p>
        </w:tc>
        <w:tc>
          <w:tcPr>
            <w:tcW w:w="1721" w:type="dxa"/>
            <w:shd w:val="clear" w:color="auto" w:fill="F7CAAC"/>
          </w:tcPr>
          <w:p w14:paraId="4D14FAA5" w14:textId="77777777" w:rsidR="00E05AA8" w:rsidRDefault="00E05AA8" w:rsidP="00495DC8">
            <w:pPr>
              <w:jc w:val="both"/>
              <w:rPr>
                <w:b/>
              </w:rPr>
            </w:pPr>
            <w:r>
              <w:rPr>
                <w:b/>
              </w:rPr>
              <w:t>typ vztahu k VŠ</w:t>
            </w:r>
          </w:p>
        </w:tc>
        <w:tc>
          <w:tcPr>
            <w:tcW w:w="992" w:type="dxa"/>
            <w:gridSpan w:val="2"/>
          </w:tcPr>
          <w:p w14:paraId="38E078AA" w14:textId="4264B62E" w:rsidR="00E05AA8" w:rsidRPr="00336BC4" w:rsidRDefault="00E05AA8" w:rsidP="00495DC8">
            <w:pPr>
              <w:jc w:val="both"/>
              <w:rPr>
                <w:i/>
              </w:rPr>
            </w:pPr>
            <w:r w:rsidRPr="00336BC4">
              <w:rPr>
                <w:i/>
              </w:rPr>
              <w:t>pp.</w:t>
            </w:r>
          </w:p>
        </w:tc>
        <w:tc>
          <w:tcPr>
            <w:tcW w:w="994" w:type="dxa"/>
            <w:shd w:val="clear" w:color="auto" w:fill="F7CAAC"/>
          </w:tcPr>
          <w:p w14:paraId="1681DABE" w14:textId="77777777" w:rsidR="00E05AA8" w:rsidRDefault="00E05AA8" w:rsidP="00495DC8">
            <w:pPr>
              <w:jc w:val="both"/>
              <w:rPr>
                <w:b/>
              </w:rPr>
            </w:pPr>
            <w:r>
              <w:rPr>
                <w:b/>
              </w:rPr>
              <w:t>rozsah</w:t>
            </w:r>
          </w:p>
        </w:tc>
        <w:tc>
          <w:tcPr>
            <w:tcW w:w="709" w:type="dxa"/>
          </w:tcPr>
          <w:p w14:paraId="0EB15B5B" w14:textId="77777777" w:rsidR="00E05AA8" w:rsidRDefault="00E05AA8" w:rsidP="00495DC8">
            <w:pPr>
              <w:jc w:val="both"/>
            </w:pPr>
            <w:r>
              <w:t>40</w:t>
            </w:r>
          </w:p>
        </w:tc>
        <w:tc>
          <w:tcPr>
            <w:tcW w:w="709" w:type="dxa"/>
            <w:gridSpan w:val="2"/>
            <w:shd w:val="clear" w:color="auto" w:fill="F7CAAC"/>
          </w:tcPr>
          <w:p w14:paraId="450A6B9B" w14:textId="77777777" w:rsidR="00E05AA8" w:rsidRDefault="00E05AA8" w:rsidP="00495DC8">
            <w:pPr>
              <w:jc w:val="both"/>
              <w:rPr>
                <w:b/>
              </w:rPr>
            </w:pPr>
            <w:r>
              <w:rPr>
                <w:b/>
              </w:rPr>
              <w:t>do kdy</w:t>
            </w:r>
          </w:p>
        </w:tc>
        <w:tc>
          <w:tcPr>
            <w:tcW w:w="1387" w:type="dxa"/>
            <w:gridSpan w:val="2"/>
          </w:tcPr>
          <w:p w14:paraId="3BCEDFF7" w14:textId="77777777" w:rsidR="00E05AA8" w:rsidRDefault="00E05AA8" w:rsidP="00495DC8">
            <w:pPr>
              <w:jc w:val="both"/>
            </w:pPr>
            <w:r>
              <w:t>N</w:t>
            </w:r>
          </w:p>
        </w:tc>
      </w:tr>
      <w:tr w:rsidR="00E05AA8" w14:paraId="6DA9F313" w14:textId="77777777" w:rsidTr="00495DC8">
        <w:tc>
          <w:tcPr>
            <w:tcW w:w="5068" w:type="dxa"/>
            <w:gridSpan w:val="3"/>
            <w:shd w:val="clear" w:color="auto" w:fill="F7CAAC"/>
          </w:tcPr>
          <w:p w14:paraId="75C49FB2" w14:textId="77777777" w:rsidR="00E05AA8" w:rsidRDefault="00E05AA8" w:rsidP="00495DC8">
            <w:pPr>
              <w:jc w:val="both"/>
              <w:rPr>
                <w:b/>
              </w:rPr>
            </w:pPr>
            <w:r>
              <w:rPr>
                <w:b/>
              </w:rPr>
              <w:t>Typ vztahu na součásti VŠ, která uskutečňuje st. program</w:t>
            </w:r>
          </w:p>
        </w:tc>
        <w:tc>
          <w:tcPr>
            <w:tcW w:w="992" w:type="dxa"/>
            <w:gridSpan w:val="2"/>
          </w:tcPr>
          <w:p w14:paraId="132F7770" w14:textId="051C60A3" w:rsidR="00E05AA8" w:rsidRPr="00336BC4" w:rsidRDefault="00E05AA8" w:rsidP="00495DC8">
            <w:pPr>
              <w:jc w:val="both"/>
              <w:rPr>
                <w:i/>
              </w:rPr>
            </w:pPr>
            <w:r w:rsidRPr="00336BC4">
              <w:rPr>
                <w:i/>
              </w:rPr>
              <w:t>pp.</w:t>
            </w:r>
          </w:p>
        </w:tc>
        <w:tc>
          <w:tcPr>
            <w:tcW w:w="994" w:type="dxa"/>
            <w:shd w:val="clear" w:color="auto" w:fill="F7CAAC"/>
          </w:tcPr>
          <w:p w14:paraId="1F05BC43" w14:textId="77777777" w:rsidR="00E05AA8" w:rsidRDefault="00E05AA8" w:rsidP="00495DC8">
            <w:pPr>
              <w:jc w:val="both"/>
              <w:rPr>
                <w:b/>
              </w:rPr>
            </w:pPr>
            <w:r>
              <w:rPr>
                <w:b/>
              </w:rPr>
              <w:t>rozsah</w:t>
            </w:r>
          </w:p>
        </w:tc>
        <w:tc>
          <w:tcPr>
            <w:tcW w:w="709" w:type="dxa"/>
          </w:tcPr>
          <w:p w14:paraId="3A140F23" w14:textId="524B4EAB" w:rsidR="00E05AA8" w:rsidRDefault="00625021" w:rsidP="00495DC8">
            <w:pPr>
              <w:jc w:val="both"/>
            </w:pPr>
            <w:ins w:id="15286" w:author="PS" w:date="2018-11-25T17:02:00Z">
              <w:r>
                <w:t>40</w:t>
              </w:r>
            </w:ins>
            <w:del w:id="15287" w:author="Matyas Adam" w:date="2018-11-19T15:13:00Z">
              <w:r w:rsidR="00E05AA8" w:rsidDel="003A15A0">
                <w:delText>20</w:delText>
              </w:r>
            </w:del>
          </w:p>
        </w:tc>
        <w:tc>
          <w:tcPr>
            <w:tcW w:w="709" w:type="dxa"/>
            <w:gridSpan w:val="2"/>
            <w:shd w:val="clear" w:color="auto" w:fill="F7CAAC"/>
          </w:tcPr>
          <w:p w14:paraId="2E957F6B" w14:textId="77777777" w:rsidR="00E05AA8" w:rsidRDefault="00E05AA8" w:rsidP="00495DC8">
            <w:pPr>
              <w:jc w:val="both"/>
              <w:rPr>
                <w:b/>
              </w:rPr>
            </w:pPr>
            <w:r>
              <w:rPr>
                <w:b/>
              </w:rPr>
              <w:t>do kdy</w:t>
            </w:r>
          </w:p>
        </w:tc>
        <w:tc>
          <w:tcPr>
            <w:tcW w:w="1387" w:type="dxa"/>
            <w:gridSpan w:val="2"/>
          </w:tcPr>
          <w:p w14:paraId="3845ED36" w14:textId="77777777" w:rsidR="00E05AA8" w:rsidRDefault="00E05AA8" w:rsidP="00495DC8">
            <w:pPr>
              <w:jc w:val="both"/>
            </w:pPr>
            <w:r>
              <w:t>N</w:t>
            </w:r>
          </w:p>
        </w:tc>
      </w:tr>
      <w:tr w:rsidR="00E05AA8" w14:paraId="5C0243DF" w14:textId="77777777" w:rsidTr="00495DC8">
        <w:tc>
          <w:tcPr>
            <w:tcW w:w="6060" w:type="dxa"/>
            <w:gridSpan w:val="5"/>
            <w:shd w:val="clear" w:color="auto" w:fill="F7CAAC"/>
          </w:tcPr>
          <w:p w14:paraId="2BDF2487" w14:textId="77777777" w:rsidR="00E05AA8" w:rsidRDefault="00E05AA8" w:rsidP="00495DC8">
            <w:pPr>
              <w:jc w:val="both"/>
            </w:pPr>
            <w:r>
              <w:rPr>
                <w:b/>
              </w:rPr>
              <w:t>Další současná působení jako akademický pracovník na jiných VŠ</w:t>
            </w:r>
          </w:p>
        </w:tc>
        <w:tc>
          <w:tcPr>
            <w:tcW w:w="1703" w:type="dxa"/>
            <w:gridSpan w:val="2"/>
            <w:shd w:val="clear" w:color="auto" w:fill="F7CAAC"/>
          </w:tcPr>
          <w:p w14:paraId="2A891600" w14:textId="77777777" w:rsidR="00E05AA8" w:rsidRDefault="00E05AA8" w:rsidP="00495DC8">
            <w:pPr>
              <w:jc w:val="both"/>
              <w:rPr>
                <w:b/>
              </w:rPr>
            </w:pPr>
            <w:r>
              <w:rPr>
                <w:b/>
              </w:rPr>
              <w:t>typ prac. vztahu</w:t>
            </w:r>
          </w:p>
        </w:tc>
        <w:tc>
          <w:tcPr>
            <w:tcW w:w="2096" w:type="dxa"/>
            <w:gridSpan w:val="4"/>
            <w:shd w:val="clear" w:color="auto" w:fill="F7CAAC"/>
          </w:tcPr>
          <w:p w14:paraId="681DD85D" w14:textId="77777777" w:rsidR="00E05AA8" w:rsidRDefault="00E05AA8" w:rsidP="00495DC8">
            <w:pPr>
              <w:jc w:val="both"/>
              <w:rPr>
                <w:b/>
              </w:rPr>
            </w:pPr>
            <w:r>
              <w:rPr>
                <w:b/>
              </w:rPr>
              <w:t>rozsah</w:t>
            </w:r>
          </w:p>
        </w:tc>
      </w:tr>
      <w:tr w:rsidR="00E05AA8" w14:paraId="716C7F64" w14:textId="77777777" w:rsidTr="00495DC8">
        <w:tc>
          <w:tcPr>
            <w:tcW w:w="6060" w:type="dxa"/>
            <w:gridSpan w:val="5"/>
          </w:tcPr>
          <w:p w14:paraId="5DF2A4EA" w14:textId="77777777" w:rsidR="00E05AA8" w:rsidRDefault="00E05AA8" w:rsidP="00495DC8">
            <w:pPr>
              <w:jc w:val="both"/>
            </w:pPr>
            <w:r>
              <w:t>---</w:t>
            </w:r>
          </w:p>
        </w:tc>
        <w:tc>
          <w:tcPr>
            <w:tcW w:w="1703" w:type="dxa"/>
            <w:gridSpan w:val="2"/>
          </w:tcPr>
          <w:p w14:paraId="40AD9C38" w14:textId="77777777" w:rsidR="00E05AA8" w:rsidRDefault="00E05AA8" w:rsidP="00495DC8">
            <w:pPr>
              <w:jc w:val="both"/>
            </w:pPr>
          </w:p>
        </w:tc>
        <w:tc>
          <w:tcPr>
            <w:tcW w:w="2096" w:type="dxa"/>
            <w:gridSpan w:val="4"/>
          </w:tcPr>
          <w:p w14:paraId="5F4EE9CE" w14:textId="77777777" w:rsidR="00E05AA8" w:rsidRDefault="00E05AA8" w:rsidP="00495DC8">
            <w:pPr>
              <w:jc w:val="both"/>
            </w:pPr>
          </w:p>
        </w:tc>
      </w:tr>
      <w:tr w:rsidR="00E05AA8" w14:paraId="01EBF582" w14:textId="77777777" w:rsidTr="00495DC8">
        <w:tc>
          <w:tcPr>
            <w:tcW w:w="9859" w:type="dxa"/>
            <w:gridSpan w:val="11"/>
            <w:shd w:val="clear" w:color="auto" w:fill="F7CAAC"/>
          </w:tcPr>
          <w:p w14:paraId="6A600D52" w14:textId="77777777" w:rsidR="00E05AA8" w:rsidRDefault="00E05AA8" w:rsidP="00495DC8">
            <w:pPr>
              <w:jc w:val="both"/>
            </w:pPr>
            <w:r>
              <w:rPr>
                <w:b/>
              </w:rPr>
              <w:t>Předměty příslušného studijního programu a způsob zapojení do jejich výuky, příp. další zapojení do uskutečňování studijního programu</w:t>
            </w:r>
          </w:p>
        </w:tc>
      </w:tr>
      <w:tr w:rsidR="00E05AA8" w14:paraId="3051FBF2" w14:textId="77777777" w:rsidTr="00495DC8">
        <w:trPr>
          <w:trHeight w:val="1051"/>
        </w:trPr>
        <w:tc>
          <w:tcPr>
            <w:tcW w:w="9859" w:type="dxa"/>
            <w:gridSpan w:val="11"/>
            <w:tcBorders>
              <w:top w:val="nil"/>
            </w:tcBorders>
          </w:tcPr>
          <w:p w14:paraId="54363339" w14:textId="77777777" w:rsidR="00E05AA8" w:rsidRPr="00A37E8B" w:rsidRDefault="00E05AA8" w:rsidP="00495DC8">
            <w:pPr>
              <w:jc w:val="both"/>
            </w:pPr>
            <w:r>
              <w:t>Podnikání I</w:t>
            </w:r>
            <w:del w:id="15288" w:author="Matyas Adam" w:date="2018-11-17T20:33:00Z">
              <w:r w:rsidDel="002D6FD4">
                <w:delText xml:space="preserve"> –</w:delText>
              </w:r>
            </w:del>
            <w:r>
              <w:t xml:space="preserve"> – garant, přednášející, cvičící</w:t>
            </w:r>
          </w:p>
          <w:p w14:paraId="3E57F7FD" w14:textId="77777777" w:rsidR="00E05AA8" w:rsidRPr="00A37E8B" w:rsidRDefault="00E05AA8" w:rsidP="00495DC8">
            <w:pPr>
              <w:jc w:val="both"/>
            </w:pPr>
            <w:r>
              <w:t>Zásady psaní odborného textu – vysokoškolská propedeutika – garant, přednášející, cvičící</w:t>
            </w:r>
          </w:p>
          <w:p w14:paraId="4FD16D11" w14:textId="77777777" w:rsidR="00E05AA8" w:rsidRDefault="00E05AA8" w:rsidP="00495DC8">
            <w:pPr>
              <w:jc w:val="both"/>
            </w:pPr>
            <w:r>
              <w:t>Seminář k bakalářské práci</w:t>
            </w:r>
            <w:r w:rsidRPr="00A37E8B">
              <w:t xml:space="preserve"> </w:t>
            </w:r>
            <w:r>
              <w:t>– garant, přednášející, cvičící</w:t>
            </w:r>
          </w:p>
        </w:tc>
      </w:tr>
      <w:tr w:rsidR="00E05AA8" w14:paraId="7E30C57E" w14:textId="77777777" w:rsidTr="00495DC8">
        <w:tc>
          <w:tcPr>
            <w:tcW w:w="9859" w:type="dxa"/>
            <w:gridSpan w:val="11"/>
            <w:shd w:val="clear" w:color="auto" w:fill="F7CAAC"/>
          </w:tcPr>
          <w:p w14:paraId="543B336D" w14:textId="77777777" w:rsidR="00E05AA8" w:rsidRDefault="00E05AA8" w:rsidP="00495DC8">
            <w:pPr>
              <w:jc w:val="both"/>
            </w:pPr>
            <w:r>
              <w:rPr>
                <w:b/>
              </w:rPr>
              <w:t xml:space="preserve">Údaje o vzdělání na VŠ </w:t>
            </w:r>
          </w:p>
        </w:tc>
      </w:tr>
      <w:tr w:rsidR="00E05AA8" w14:paraId="44EB8F99" w14:textId="77777777" w:rsidTr="00495DC8">
        <w:trPr>
          <w:trHeight w:val="1168"/>
        </w:trPr>
        <w:tc>
          <w:tcPr>
            <w:tcW w:w="9859" w:type="dxa"/>
            <w:gridSpan w:val="11"/>
          </w:tcPr>
          <w:p w14:paraId="30157E5E" w14:textId="77777777" w:rsidR="00E05AA8" w:rsidRDefault="00E05AA8">
            <w:pPr>
              <w:ind w:left="322" w:hanging="284"/>
              <w:rPr>
                <w:ins w:id="15289" w:author="Matyas Adam" w:date="2018-11-17T20:34:00Z"/>
              </w:rPr>
              <w:pPrChange w:id="15290" w:author="Matyas Adam" w:date="2018-11-17T20:34:00Z">
                <w:pPr/>
              </w:pPrChange>
            </w:pPr>
            <w:ins w:id="15291" w:author="Matyas Adam" w:date="2018-11-17T20:34:00Z">
              <w:r w:rsidRPr="00336BC4">
                <w:t>2004</w:t>
              </w:r>
              <w:r>
                <w:t xml:space="preserve">: </w:t>
              </w:r>
              <w:r w:rsidRPr="00FD1AD6">
                <w:t>Univerzita Tomáše Bati ve Zlíně,</w:t>
              </w:r>
              <w:r>
                <w:t xml:space="preserve"> Fakulta managementu a ekonomiky,</w:t>
              </w:r>
              <w:r w:rsidRPr="00FD1AD6">
                <w:t xml:space="preserve"> obor Management a ekonomika podniku</w:t>
              </w:r>
              <w:r>
                <w:t>, Ph.D.</w:t>
              </w:r>
            </w:ins>
          </w:p>
          <w:p w14:paraId="439D9EE9" w14:textId="77777777" w:rsidR="00E05AA8" w:rsidRDefault="00E05AA8">
            <w:pPr>
              <w:ind w:left="322" w:hanging="284"/>
              <w:rPr>
                <w:ins w:id="15292" w:author="Matyas Adam" w:date="2018-11-17T20:34:00Z"/>
              </w:rPr>
              <w:pPrChange w:id="15293" w:author="Matyas Adam" w:date="2018-11-17T20:34:00Z">
                <w:pPr/>
              </w:pPrChange>
            </w:pPr>
            <w:ins w:id="15294" w:author="Matyas Adam" w:date="2018-11-17T20:34:00Z">
              <w:r w:rsidRPr="00336BC4">
                <w:t>2000</w:t>
              </w:r>
              <w:r>
                <w:t xml:space="preserve">: </w:t>
              </w:r>
              <w:r w:rsidRPr="00336BC4">
                <w:t>Vysoké učení technické Brno, Fakulta managementu a ekonomiky, obor: Podniková ekonomika</w:t>
              </w:r>
              <w:r>
                <w:t>, Ing.</w:t>
              </w:r>
            </w:ins>
          </w:p>
          <w:p w14:paraId="10E6246B" w14:textId="77777777" w:rsidR="00E05AA8" w:rsidRPr="00336BC4" w:rsidDel="002D6FD4" w:rsidRDefault="00E05AA8">
            <w:pPr>
              <w:ind w:left="322" w:hanging="284"/>
              <w:rPr>
                <w:del w:id="15295" w:author="Matyas Adam" w:date="2018-11-17T20:34:00Z"/>
              </w:rPr>
              <w:pPrChange w:id="15296" w:author="Matyas Adam" w:date="2018-11-17T20:34:00Z">
                <w:pPr/>
              </w:pPrChange>
            </w:pPr>
            <w:del w:id="15297" w:author="Matyas Adam" w:date="2018-11-17T20:34:00Z">
              <w:r w:rsidRPr="00336BC4" w:rsidDel="002D6FD4">
                <w:delText>Bc.:</w:delText>
              </w:r>
              <w:r w:rsidRPr="00336BC4" w:rsidDel="002D6FD4">
                <w:rPr>
                  <w:lang w:val="fr-FR"/>
                </w:rPr>
                <w:delText xml:space="preserve"> </w:delText>
              </w:r>
            </w:del>
            <w:r w:rsidRPr="00336BC4">
              <w:t>1998</w:t>
            </w:r>
            <w:ins w:id="15298" w:author="Matyas Adam" w:date="2018-11-17T20:34:00Z">
              <w:r>
                <w:t>:</w:t>
              </w:r>
            </w:ins>
            <w:del w:id="15299" w:author="Matyas Adam" w:date="2018-11-17T20:34:00Z">
              <w:r w:rsidRPr="00336BC4" w:rsidDel="002D6FD4">
                <w:delText xml:space="preserve">       </w:delText>
              </w:r>
            </w:del>
            <w:ins w:id="15300" w:author="Matyas Adam" w:date="2018-11-17T20:34:00Z">
              <w:r>
                <w:t xml:space="preserve"> </w:t>
              </w:r>
            </w:ins>
            <w:r w:rsidRPr="00336BC4">
              <w:t xml:space="preserve">Jihočeská univerzita v Českých Budějovicích, Fakulta zemědělská, obor: Ekonomika služeb a cestovního </w:t>
            </w:r>
            <w:del w:id="15301" w:author="Matyas Adam" w:date="2018-11-17T20:34:00Z">
              <w:r w:rsidRPr="00336BC4" w:rsidDel="002D6FD4">
                <w:br/>
                <w:delText xml:space="preserve">                       </w:delText>
              </w:r>
            </w:del>
            <w:r w:rsidRPr="00336BC4">
              <w:t xml:space="preserve">ruchu, </w:t>
            </w:r>
            <w:ins w:id="15302" w:author="Matyas Adam" w:date="2018-11-17T20:33:00Z">
              <w:r>
                <w:t>Bc.</w:t>
              </w:r>
            </w:ins>
          </w:p>
          <w:p w14:paraId="680FD331" w14:textId="77777777" w:rsidR="00E05AA8" w:rsidRPr="00336BC4" w:rsidDel="002D6FD4" w:rsidRDefault="00E05AA8">
            <w:pPr>
              <w:ind w:left="322" w:hanging="284"/>
              <w:rPr>
                <w:del w:id="15303" w:author="Matyas Adam" w:date="2018-11-17T20:34:00Z"/>
              </w:rPr>
              <w:pPrChange w:id="15304" w:author="Matyas Adam" w:date="2018-11-17T20:34:00Z">
                <w:pPr/>
              </w:pPrChange>
            </w:pPr>
            <w:del w:id="15305" w:author="Matyas Adam" w:date="2018-11-17T20:34:00Z">
              <w:r w:rsidRPr="00336BC4" w:rsidDel="002D6FD4">
                <w:delText xml:space="preserve">Ing.: 2000     </w:delText>
              </w:r>
              <w:r w:rsidDel="002D6FD4">
                <w:delText xml:space="preserve"> </w:delText>
              </w:r>
              <w:r w:rsidRPr="00336BC4" w:rsidDel="002D6FD4">
                <w:delText>Vysoké učení technické Brno, Fakulta managementu a ekonomiky, obor: Podniková ekonomika</w:delText>
              </w:r>
            </w:del>
            <w:del w:id="15306" w:author="Matyas Adam" w:date="2018-11-17T20:33:00Z">
              <w:r w:rsidRPr="00336BC4" w:rsidDel="002D6FD4">
                <w:delText xml:space="preserve"> </w:delText>
              </w:r>
            </w:del>
          </w:p>
          <w:p w14:paraId="4225F317" w14:textId="77777777" w:rsidR="00E05AA8" w:rsidRDefault="00E05AA8">
            <w:pPr>
              <w:ind w:left="322" w:hanging="284"/>
              <w:rPr>
                <w:b/>
              </w:rPr>
              <w:pPrChange w:id="15307" w:author="Matyas Adam" w:date="2018-11-17T20:34:00Z">
                <w:pPr/>
              </w:pPrChange>
            </w:pPr>
            <w:del w:id="15308" w:author="Matyas Adam" w:date="2018-11-17T20:34:00Z">
              <w:r w:rsidRPr="00336BC4" w:rsidDel="002D6FD4">
                <w:delText>Ph.D.: 2004</w:delText>
              </w:r>
              <w:r w:rsidDel="002D6FD4">
                <w:delText xml:space="preserve">  </w:delText>
              </w:r>
              <w:r w:rsidRPr="00FD1AD6" w:rsidDel="002D6FD4">
                <w:delText xml:space="preserve"> Univerzita Tomáše Bati ve Zlíně,</w:delText>
              </w:r>
              <w:r w:rsidDel="002D6FD4">
                <w:delText xml:space="preserve"> Fakulta managementu a ekonomiky,</w:delText>
              </w:r>
              <w:r w:rsidRPr="00FD1AD6" w:rsidDel="002D6FD4">
                <w:delText xml:space="preserve"> obor Management a ekonomika </w:delText>
              </w:r>
              <w:r w:rsidDel="002D6FD4">
                <w:br/>
                <w:delText xml:space="preserve">                       </w:delText>
              </w:r>
              <w:r w:rsidRPr="00FD1AD6" w:rsidDel="002D6FD4">
                <w:delText>podniku</w:delText>
              </w:r>
            </w:del>
            <w:del w:id="15309" w:author="Matyas Adam" w:date="2018-11-17T20:33:00Z">
              <w:r w:rsidRPr="00FD1AD6" w:rsidDel="002D6FD4">
                <w:delText xml:space="preserve"> </w:delText>
              </w:r>
            </w:del>
          </w:p>
        </w:tc>
      </w:tr>
      <w:tr w:rsidR="00E05AA8" w14:paraId="7D912E60" w14:textId="77777777" w:rsidTr="00495DC8">
        <w:tc>
          <w:tcPr>
            <w:tcW w:w="9859" w:type="dxa"/>
            <w:gridSpan w:val="11"/>
            <w:shd w:val="clear" w:color="auto" w:fill="F7CAAC"/>
          </w:tcPr>
          <w:p w14:paraId="1BF0BD0C" w14:textId="77777777" w:rsidR="00E05AA8" w:rsidRDefault="00E05AA8" w:rsidP="00495DC8">
            <w:pPr>
              <w:jc w:val="both"/>
              <w:rPr>
                <w:b/>
              </w:rPr>
            </w:pPr>
            <w:r>
              <w:rPr>
                <w:b/>
              </w:rPr>
              <w:t>Údaje o odborném působení od absolvování VŠ</w:t>
            </w:r>
          </w:p>
        </w:tc>
      </w:tr>
      <w:tr w:rsidR="00E05AA8" w14:paraId="080A700E" w14:textId="77777777" w:rsidTr="00495DC8">
        <w:trPr>
          <w:trHeight w:val="1090"/>
        </w:trPr>
        <w:tc>
          <w:tcPr>
            <w:tcW w:w="9859" w:type="dxa"/>
            <w:gridSpan w:val="11"/>
          </w:tcPr>
          <w:p w14:paraId="45AD21D8" w14:textId="77777777" w:rsidR="00E05AA8" w:rsidRPr="00336BC4" w:rsidRDefault="00E05AA8" w:rsidP="00495DC8">
            <w:r w:rsidRPr="00336BC4">
              <w:t>2016 – dosud</w:t>
            </w:r>
            <w:ins w:id="15310" w:author="Matyas Adam" w:date="2018-11-17T20:35:00Z">
              <w:r>
                <w:t>:</w:t>
              </w:r>
            </w:ins>
            <w:del w:id="15311" w:author="Matyas Adam" w:date="2018-11-17T20:35:00Z">
              <w:r w:rsidRPr="00336BC4" w:rsidDel="002D6FD4">
                <w:delText xml:space="preserve">  </w:delText>
              </w:r>
            </w:del>
            <w:r w:rsidRPr="00336BC4">
              <w:t xml:space="preserve"> proděkan pro vědu a výzkum Fakulta logistiky a krizového řízení, UTB Zlín </w:t>
            </w:r>
          </w:p>
          <w:p w14:paraId="1DF836CF" w14:textId="77777777" w:rsidR="00E05AA8" w:rsidRPr="00336BC4" w:rsidRDefault="00E05AA8" w:rsidP="00495DC8">
            <w:r w:rsidRPr="00336BC4">
              <w:t>2003 – dosud</w:t>
            </w:r>
            <w:ins w:id="15312" w:author="Matyas Adam" w:date="2018-11-17T20:35:00Z">
              <w:r>
                <w:t>:</w:t>
              </w:r>
            </w:ins>
            <w:del w:id="15313" w:author="Matyas Adam" w:date="2018-11-17T20:35:00Z">
              <w:r w:rsidRPr="00336BC4" w:rsidDel="002D6FD4">
                <w:delText xml:space="preserve">  </w:delText>
              </w:r>
            </w:del>
            <w:r w:rsidRPr="00336BC4">
              <w:t xml:space="preserve"> Fakulta managementu a ekonomiky, UTB Zlín, Ústav podnikové ekonomiky – docent  </w:t>
            </w:r>
          </w:p>
          <w:p w14:paraId="565B66C9" w14:textId="77777777" w:rsidR="00E05AA8" w:rsidRPr="00336BC4" w:rsidRDefault="00E05AA8" w:rsidP="00495DC8">
            <w:pPr>
              <w:jc w:val="both"/>
              <w:rPr>
                <w:lang w:val="fr-FR"/>
              </w:rPr>
            </w:pPr>
            <w:r w:rsidRPr="00336BC4">
              <w:rPr>
                <w:lang w:val="fr-FR"/>
              </w:rPr>
              <w:t xml:space="preserve">2002 </w:t>
            </w:r>
            <w:del w:id="15314" w:author="Matyas Adam" w:date="2018-11-17T20:35:00Z">
              <w:r w:rsidRPr="00336BC4" w:rsidDel="002D6FD4">
                <w:rPr>
                  <w:lang w:val="fr-FR"/>
                </w:rPr>
                <w:delText>-</w:delText>
              </w:r>
            </w:del>
            <w:ins w:id="15315" w:author="Matyas Adam" w:date="2018-11-17T20:35:00Z">
              <w:r>
                <w:rPr>
                  <w:lang w:val="fr-FR"/>
                </w:rPr>
                <w:t>–</w:t>
              </w:r>
            </w:ins>
            <w:r w:rsidRPr="00336BC4">
              <w:rPr>
                <w:lang w:val="fr-FR"/>
              </w:rPr>
              <w:t xml:space="preserve"> 2007</w:t>
            </w:r>
            <w:ins w:id="15316" w:author="Matyas Adam" w:date="2018-11-17T20:35:00Z">
              <w:r>
                <w:rPr>
                  <w:lang w:val="fr-FR"/>
                </w:rPr>
                <w:t> :</w:t>
              </w:r>
            </w:ins>
            <w:del w:id="15317" w:author="Matyas Adam" w:date="2018-11-17T20:35:00Z">
              <w:r w:rsidRPr="00336BC4" w:rsidDel="002D6FD4">
                <w:rPr>
                  <w:lang w:val="fr-FR"/>
                </w:rPr>
                <w:delText xml:space="preserve">     </w:delText>
              </w:r>
            </w:del>
            <w:ins w:id="15318" w:author="Matyas Adam" w:date="2018-11-17T20:35:00Z">
              <w:r>
                <w:rPr>
                  <w:lang w:val="fr-FR"/>
                </w:rPr>
                <w:t xml:space="preserve"> </w:t>
              </w:r>
            </w:ins>
            <w:r w:rsidRPr="00336BC4">
              <w:rPr>
                <w:lang w:val="fr-FR"/>
              </w:rPr>
              <w:t xml:space="preserve">Vedoucí v obchodu s potravinami  </w:t>
            </w:r>
          </w:p>
          <w:p w14:paraId="0B8300B8" w14:textId="77777777" w:rsidR="00E05AA8" w:rsidRPr="00336BC4" w:rsidRDefault="00E05AA8" w:rsidP="00495DC8">
            <w:pPr>
              <w:jc w:val="both"/>
              <w:rPr>
                <w:lang w:val="fr-FR"/>
              </w:rPr>
            </w:pPr>
            <w:r w:rsidRPr="00336BC4">
              <w:rPr>
                <w:lang w:val="fr-FR"/>
              </w:rPr>
              <w:t xml:space="preserve">2001 </w:t>
            </w:r>
            <w:del w:id="15319" w:author="Matyas Adam" w:date="2018-11-17T20:35:00Z">
              <w:r w:rsidRPr="00336BC4" w:rsidDel="002D6FD4">
                <w:rPr>
                  <w:lang w:val="fr-FR"/>
                </w:rPr>
                <w:delText>-</w:delText>
              </w:r>
            </w:del>
            <w:ins w:id="15320" w:author="Matyas Adam" w:date="2018-11-17T20:35:00Z">
              <w:r>
                <w:rPr>
                  <w:lang w:val="fr-FR"/>
                </w:rPr>
                <w:t>–</w:t>
              </w:r>
            </w:ins>
            <w:r w:rsidRPr="00336BC4">
              <w:rPr>
                <w:lang w:val="fr-FR"/>
              </w:rPr>
              <w:t xml:space="preserve"> 2002</w:t>
            </w:r>
            <w:ins w:id="15321" w:author="Matyas Adam" w:date="2018-11-17T20:35:00Z">
              <w:r>
                <w:rPr>
                  <w:lang w:val="fr-FR"/>
                </w:rPr>
                <w:t>:</w:t>
              </w:r>
            </w:ins>
            <w:del w:id="15322" w:author="Matyas Adam" w:date="2018-11-17T20:35:00Z">
              <w:r w:rsidRPr="00336BC4" w:rsidDel="002D6FD4">
                <w:rPr>
                  <w:lang w:val="fr-FR"/>
                </w:rPr>
                <w:delText xml:space="preserve">   </w:delText>
              </w:r>
            </w:del>
            <w:r w:rsidRPr="00336BC4">
              <w:rPr>
                <w:lang w:val="fr-FR"/>
              </w:rPr>
              <w:t xml:space="preserve"> Cestovní agentura Jang (manager)</w:t>
            </w:r>
            <w:r w:rsidRPr="00336BC4">
              <w:rPr>
                <w:bCs/>
                <w:lang w:val="fr-FR"/>
              </w:rPr>
              <w:t xml:space="preserve">  </w:t>
            </w:r>
          </w:p>
          <w:p w14:paraId="3BBF4233" w14:textId="77777777" w:rsidR="00E05AA8" w:rsidRPr="00336BC4" w:rsidRDefault="00E05AA8" w:rsidP="00495DC8">
            <w:pPr>
              <w:jc w:val="both"/>
              <w:rPr>
                <w:lang w:val="fr-FR"/>
              </w:rPr>
            </w:pPr>
            <w:r w:rsidRPr="00336BC4">
              <w:rPr>
                <w:lang w:val="fr-FR"/>
              </w:rPr>
              <w:t>1999</w:t>
            </w:r>
            <w:ins w:id="15323" w:author="Matyas Adam" w:date="2018-11-17T20:35:00Z">
              <w:r>
                <w:rPr>
                  <w:lang w:val="fr-FR"/>
                </w:rPr>
                <w:t> :</w:t>
              </w:r>
            </w:ins>
            <w:del w:id="15324" w:author="Matyas Adam" w:date="2018-11-17T20:35:00Z">
              <w:r w:rsidRPr="00336BC4" w:rsidDel="002D6FD4">
                <w:rPr>
                  <w:lang w:val="fr-FR"/>
                </w:rPr>
                <w:delText xml:space="preserve">                </w:delText>
              </w:r>
            </w:del>
            <w:ins w:id="15325" w:author="Matyas Adam" w:date="2018-11-17T20:35:00Z">
              <w:r>
                <w:rPr>
                  <w:lang w:val="fr-FR"/>
                </w:rPr>
                <w:t xml:space="preserve"> </w:t>
              </w:r>
            </w:ins>
            <w:r w:rsidRPr="00336BC4">
              <w:rPr>
                <w:lang w:val="fr-FR"/>
              </w:rPr>
              <w:t xml:space="preserve">Čtyřměsíční pracovní stáž v USA </w:t>
            </w:r>
          </w:p>
          <w:p w14:paraId="335B7093" w14:textId="77777777" w:rsidR="00E05AA8" w:rsidRPr="00336BC4" w:rsidRDefault="00E05AA8" w:rsidP="00495DC8">
            <w:pPr>
              <w:jc w:val="both"/>
              <w:rPr>
                <w:lang w:val="fr-FR"/>
              </w:rPr>
            </w:pPr>
            <w:r w:rsidRPr="00336BC4">
              <w:rPr>
                <w:lang w:val="fr-FR"/>
              </w:rPr>
              <w:t>1997 – 1998</w:t>
            </w:r>
            <w:ins w:id="15326" w:author="Matyas Adam" w:date="2018-11-17T20:35:00Z">
              <w:r>
                <w:rPr>
                  <w:lang w:val="fr-FR"/>
                </w:rPr>
                <w:t>:</w:t>
              </w:r>
            </w:ins>
            <w:del w:id="15327" w:author="Matyas Adam" w:date="2018-11-17T20:35:00Z">
              <w:r w:rsidRPr="00336BC4" w:rsidDel="002D6FD4">
                <w:rPr>
                  <w:lang w:val="fr-FR"/>
                </w:rPr>
                <w:delText xml:space="preserve">   </w:delText>
              </w:r>
            </w:del>
            <w:r w:rsidRPr="00336BC4">
              <w:rPr>
                <w:lang w:val="fr-FR"/>
              </w:rPr>
              <w:t xml:space="preserve"> Univerzitní Cestovní kancelář Cesta, (příprava zájezdů) </w:t>
            </w:r>
          </w:p>
          <w:p w14:paraId="55FA8D45" w14:textId="77777777" w:rsidR="00E05AA8" w:rsidRDefault="00E05AA8" w:rsidP="00495DC8">
            <w:pPr>
              <w:jc w:val="both"/>
            </w:pPr>
            <w:r w:rsidRPr="00336BC4">
              <w:rPr>
                <w:lang w:val="fr-FR"/>
              </w:rPr>
              <w:t>1996 – 1998</w:t>
            </w:r>
            <w:ins w:id="15328" w:author="Matyas Adam" w:date="2018-11-17T20:35:00Z">
              <w:r>
                <w:rPr>
                  <w:lang w:val="fr-FR"/>
                </w:rPr>
                <w:t>:</w:t>
              </w:r>
            </w:ins>
            <w:del w:id="15329" w:author="Matyas Adam" w:date="2018-11-17T20:35:00Z">
              <w:r w:rsidRPr="00641CF5" w:rsidDel="002D6FD4">
                <w:rPr>
                  <w:b/>
                  <w:lang w:val="fr-FR"/>
                </w:rPr>
                <w:delText xml:space="preserve"> </w:delText>
              </w:r>
              <w:r w:rsidDel="002D6FD4">
                <w:rPr>
                  <w:lang w:val="fr-FR"/>
                </w:rPr>
                <w:delText xml:space="preserve">   </w:delText>
              </w:r>
            </w:del>
            <w:ins w:id="15330" w:author="Matyas Adam" w:date="2018-11-17T20:35:00Z">
              <w:r>
                <w:rPr>
                  <w:lang w:val="fr-FR"/>
                </w:rPr>
                <w:t xml:space="preserve"> </w:t>
              </w:r>
            </w:ins>
            <w:r w:rsidRPr="00A073DA">
              <w:rPr>
                <w:lang w:val="fr-FR"/>
              </w:rPr>
              <w:t xml:space="preserve">Cestovní kancelář Ideal Tour, </w:t>
            </w:r>
            <w:r>
              <w:rPr>
                <w:lang w:val="fr-FR"/>
              </w:rPr>
              <w:t>(</w:t>
            </w:r>
            <w:r w:rsidRPr="00A073DA">
              <w:rPr>
                <w:lang w:val="fr-FR"/>
              </w:rPr>
              <w:t>průvodce a delegát po celé Evropě</w:t>
            </w:r>
            <w:r>
              <w:rPr>
                <w:lang w:val="fr-FR"/>
              </w:rPr>
              <w:t>)</w:t>
            </w:r>
            <w:r w:rsidRPr="00A073DA">
              <w:rPr>
                <w:lang w:val="fr-FR"/>
              </w:rPr>
              <w:t xml:space="preserve">  </w:t>
            </w:r>
          </w:p>
        </w:tc>
      </w:tr>
      <w:tr w:rsidR="00E05AA8" w14:paraId="34D7E711" w14:textId="77777777" w:rsidTr="00495DC8">
        <w:trPr>
          <w:trHeight w:val="250"/>
        </w:trPr>
        <w:tc>
          <w:tcPr>
            <w:tcW w:w="9859" w:type="dxa"/>
            <w:gridSpan w:val="11"/>
            <w:shd w:val="clear" w:color="auto" w:fill="F7CAAC"/>
          </w:tcPr>
          <w:p w14:paraId="1379705A" w14:textId="77777777" w:rsidR="00E05AA8" w:rsidRDefault="00E05AA8" w:rsidP="00495DC8">
            <w:pPr>
              <w:jc w:val="both"/>
            </w:pPr>
            <w:r>
              <w:rPr>
                <w:b/>
              </w:rPr>
              <w:t>Zkušenosti s vedením kvalifikačních a rigorózních prací</w:t>
            </w:r>
          </w:p>
        </w:tc>
      </w:tr>
      <w:tr w:rsidR="00E05AA8" w14:paraId="3D116C91" w14:textId="77777777" w:rsidTr="00495DC8">
        <w:trPr>
          <w:trHeight w:val="458"/>
        </w:trPr>
        <w:tc>
          <w:tcPr>
            <w:tcW w:w="9859" w:type="dxa"/>
            <w:gridSpan w:val="11"/>
          </w:tcPr>
          <w:p w14:paraId="59C83DC2" w14:textId="77777777" w:rsidR="00E05AA8" w:rsidRPr="003460F8" w:rsidRDefault="00E05AA8" w:rsidP="00495DC8">
            <w:pPr>
              <w:jc w:val="both"/>
              <w:rPr>
                <w:ins w:id="15331" w:author="Matyas Adam" w:date="2018-11-17T20:35:00Z"/>
              </w:rPr>
            </w:pPr>
            <w:ins w:id="15332" w:author="Matyas Adam" w:date="2018-11-17T20:35:00Z">
              <w:r>
                <w:t xml:space="preserve">Bakalářské </w:t>
              </w:r>
            </w:ins>
            <w:ins w:id="15333" w:author="Matyas Adam" w:date="2018-11-17T20:36:00Z">
              <w:r>
                <w:t xml:space="preserve">a diplomové </w:t>
              </w:r>
            </w:ins>
            <w:ins w:id="15334" w:author="Matyas Adam" w:date="2018-11-17T20:35:00Z">
              <w:r>
                <w:t xml:space="preserve">práce: </w:t>
              </w:r>
            </w:ins>
            <w:ins w:id="15335" w:author="Matyas Adam" w:date="2018-11-17T20:36:00Z">
              <w:r>
                <w:t>min. 150</w:t>
              </w:r>
            </w:ins>
          </w:p>
          <w:p w14:paraId="71F6195C" w14:textId="77777777" w:rsidR="00E05AA8" w:rsidRDefault="00E05AA8" w:rsidP="00495DC8">
            <w:pPr>
              <w:jc w:val="both"/>
              <w:rPr>
                <w:ins w:id="15336" w:author="Matyas Adam" w:date="2018-11-17T20:36:00Z"/>
              </w:rPr>
            </w:pPr>
            <w:ins w:id="15337" w:author="Matyas Adam" w:date="2018-11-17T20:36:00Z">
              <w:r>
                <w:t>Disertační</w:t>
              </w:r>
            </w:ins>
            <w:ins w:id="15338" w:author="Matyas Adam" w:date="2018-11-17T20:35:00Z">
              <w:r>
                <w:t xml:space="preserve"> práce: </w:t>
              </w:r>
            </w:ins>
            <w:ins w:id="15339" w:author="Matyas Adam" w:date="2018-11-17T20:36:00Z">
              <w:r>
                <w:t>1</w:t>
              </w:r>
            </w:ins>
          </w:p>
          <w:p w14:paraId="0937CF1E" w14:textId="77777777" w:rsidR="00E05AA8" w:rsidRDefault="00E05AA8" w:rsidP="00495DC8">
            <w:pPr>
              <w:jc w:val="both"/>
            </w:pPr>
            <w:ins w:id="15340" w:author="Matyas Adam" w:date="2018-11-17T20:36:00Z">
              <w:r>
                <w:t xml:space="preserve">Školitel Ph.D. </w:t>
              </w:r>
              <w:r w:rsidRPr="00CA021A">
                <w:t>programu management a ekonomika u 6 studentů.</w:t>
              </w:r>
            </w:ins>
            <w:del w:id="15341" w:author="Matyas Adam" w:date="2018-11-17T20:36:00Z">
              <w:r w:rsidDel="002D6FD4">
                <w:delText>Vedení</w:delText>
              </w:r>
              <w:r w:rsidRPr="00CA021A" w:rsidDel="002D6FD4">
                <w:delText xml:space="preserve"> minimálně 150 diplomových a bakalářských pracích a 1 disertační práce. Nyní je školitelem Ph.D. programu management a ekonomika u 6 studentů.</w:delText>
              </w:r>
            </w:del>
          </w:p>
        </w:tc>
      </w:tr>
      <w:tr w:rsidR="00E05AA8" w14:paraId="1A8265E7" w14:textId="77777777" w:rsidTr="00495DC8">
        <w:trPr>
          <w:cantSplit/>
        </w:trPr>
        <w:tc>
          <w:tcPr>
            <w:tcW w:w="3347" w:type="dxa"/>
            <w:gridSpan w:val="2"/>
            <w:tcBorders>
              <w:top w:val="single" w:sz="12" w:space="0" w:color="auto"/>
            </w:tcBorders>
            <w:shd w:val="clear" w:color="auto" w:fill="F7CAAC"/>
          </w:tcPr>
          <w:p w14:paraId="607ED921" w14:textId="77777777" w:rsidR="00E05AA8" w:rsidRDefault="00E05AA8" w:rsidP="00495DC8">
            <w:pPr>
              <w:jc w:val="both"/>
            </w:pPr>
            <w:r>
              <w:rPr>
                <w:b/>
              </w:rPr>
              <w:t xml:space="preserve">Obor habilitačního řízení </w:t>
            </w:r>
          </w:p>
        </w:tc>
        <w:tc>
          <w:tcPr>
            <w:tcW w:w="2245" w:type="dxa"/>
            <w:gridSpan w:val="2"/>
            <w:tcBorders>
              <w:top w:val="single" w:sz="12" w:space="0" w:color="auto"/>
            </w:tcBorders>
            <w:shd w:val="clear" w:color="auto" w:fill="F7CAAC"/>
          </w:tcPr>
          <w:p w14:paraId="7D5CBAC0" w14:textId="77777777" w:rsidR="00E05AA8" w:rsidRDefault="00E05AA8" w:rsidP="00495DC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97549F0" w14:textId="77777777" w:rsidR="00E05AA8" w:rsidRDefault="00E05AA8" w:rsidP="00495DC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3A2757F" w14:textId="77777777" w:rsidR="00E05AA8" w:rsidRDefault="00E05AA8" w:rsidP="00495DC8">
            <w:pPr>
              <w:jc w:val="both"/>
              <w:rPr>
                <w:b/>
              </w:rPr>
            </w:pPr>
            <w:r>
              <w:rPr>
                <w:b/>
              </w:rPr>
              <w:t>Ohlasy publikací</w:t>
            </w:r>
          </w:p>
        </w:tc>
      </w:tr>
      <w:tr w:rsidR="00E05AA8" w14:paraId="3CDD1A31" w14:textId="77777777" w:rsidTr="00495DC8">
        <w:trPr>
          <w:cantSplit/>
        </w:trPr>
        <w:tc>
          <w:tcPr>
            <w:tcW w:w="3347" w:type="dxa"/>
            <w:gridSpan w:val="2"/>
          </w:tcPr>
          <w:p w14:paraId="178BFD74" w14:textId="77777777" w:rsidR="00E05AA8" w:rsidRDefault="00E05AA8" w:rsidP="00495DC8">
            <w:pPr>
              <w:jc w:val="both"/>
            </w:pPr>
            <w:r>
              <w:t>Management a ekonomika</w:t>
            </w:r>
          </w:p>
        </w:tc>
        <w:tc>
          <w:tcPr>
            <w:tcW w:w="2245" w:type="dxa"/>
            <w:gridSpan w:val="2"/>
          </w:tcPr>
          <w:p w14:paraId="7086F6E5" w14:textId="77777777" w:rsidR="00E05AA8" w:rsidRDefault="00E05AA8" w:rsidP="00495DC8">
            <w:pPr>
              <w:jc w:val="both"/>
            </w:pPr>
            <w:r>
              <w:t>2013</w:t>
            </w:r>
          </w:p>
        </w:tc>
        <w:tc>
          <w:tcPr>
            <w:tcW w:w="2248" w:type="dxa"/>
            <w:gridSpan w:val="4"/>
            <w:tcBorders>
              <w:right w:val="single" w:sz="12" w:space="0" w:color="auto"/>
            </w:tcBorders>
          </w:tcPr>
          <w:p w14:paraId="04BAB265" w14:textId="77777777" w:rsidR="00E05AA8" w:rsidRDefault="00E05AA8" w:rsidP="00495DC8">
            <w:pPr>
              <w:jc w:val="both"/>
            </w:pPr>
            <w:r>
              <w:t>FaME, UTB ve  Zlíně</w:t>
            </w:r>
          </w:p>
        </w:tc>
        <w:tc>
          <w:tcPr>
            <w:tcW w:w="632" w:type="dxa"/>
            <w:tcBorders>
              <w:left w:val="single" w:sz="12" w:space="0" w:color="auto"/>
            </w:tcBorders>
            <w:shd w:val="clear" w:color="auto" w:fill="F7CAAC"/>
          </w:tcPr>
          <w:p w14:paraId="095A8245" w14:textId="77777777" w:rsidR="00E05AA8" w:rsidRDefault="00E05AA8" w:rsidP="00495DC8">
            <w:pPr>
              <w:jc w:val="both"/>
            </w:pPr>
            <w:r>
              <w:rPr>
                <w:b/>
              </w:rPr>
              <w:t>WOS</w:t>
            </w:r>
          </w:p>
        </w:tc>
        <w:tc>
          <w:tcPr>
            <w:tcW w:w="693" w:type="dxa"/>
            <w:shd w:val="clear" w:color="auto" w:fill="F7CAAC"/>
          </w:tcPr>
          <w:p w14:paraId="70443FAB" w14:textId="77777777" w:rsidR="00E05AA8" w:rsidRDefault="00E05AA8" w:rsidP="00495DC8">
            <w:pPr>
              <w:jc w:val="both"/>
              <w:rPr>
                <w:sz w:val="18"/>
              </w:rPr>
            </w:pPr>
            <w:r>
              <w:rPr>
                <w:b/>
                <w:sz w:val="18"/>
              </w:rPr>
              <w:t>Scopus</w:t>
            </w:r>
          </w:p>
        </w:tc>
        <w:tc>
          <w:tcPr>
            <w:tcW w:w="694" w:type="dxa"/>
            <w:shd w:val="clear" w:color="auto" w:fill="F7CAAC"/>
          </w:tcPr>
          <w:p w14:paraId="054B8294" w14:textId="77777777" w:rsidR="00E05AA8" w:rsidRDefault="00E05AA8" w:rsidP="00495DC8">
            <w:pPr>
              <w:jc w:val="both"/>
            </w:pPr>
            <w:r>
              <w:rPr>
                <w:b/>
                <w:sz w:val="18"/>
              </w:rPr>
              <w:t>ostatní</w:t>
            </w:r>
          </w:p>
        </w:tc>
      </w:tr>
      <w:tr w:rsidR="00E05AA8" w14:paraId="73E68075" w14:textId="77777777" w:rsidTr="00495DC8">
        <w:trPr>
          <w:cantSplit/>
          <w:trHeight w:val="70"/>
        </w:trPr>
        <w:tc>
          <w:tcPr>
            <w:tcW w:w="3347" w:type="dxa"/>
            <w:gridSpan w:val="2"/>
            <w:shd w:val="clear" w:color="auto" w:fill="F7CAAC"/>
          </w:tcPr>
          <w:p w14:paraId="0942AD02" w14:textId="77777777" w:rsidR="00E05AA8" w:rsidRDefault="00E05AA8" w:rsidP="00495DC8">
            <w:pPr>
              <w:jc w:val="both"/>
            </w:pPr>
            <w:r>
              <w:rPr>
                <w:b/>
              </w:rPr>
              <w:t>Obor jmenovacího řízení</w:t>
            </w:r>
          </w:p>
        </w:tc>
        <w:tc>
          <w:tcPr>
            <w:tcW w:w="2245" w:type="dxa"/>
            <w:gridSpan w:val="2"/>
            <w:shd w:val="clear" w:color="auto" w:fill="F7CAAC"/>
          </w:tcPr>
          <w:p w14:paraId="5DF3EC15" w14:textId="77777777" w:rsidR="00E05AA8" w:rsidRDefault="00E05AA8" w:rsidP="00495DC8">
            <w:pPr>
              <w:jc w:val="both"/>
            </w:pPr>
            <w:r>
              <w:rPr>
                <w:b/>
              </w:rPr>
              <w:t>Rok udělení hodnosti</w:t>
            </w:r>
          </w:p>
        </w:tc>
        <w:tc>
          <w:tcPr>
            <w:tcW w:w="2248" w:type="dxa"/>
            <w:gridSpan w:val="4"/>
            <w:tcBorders>
              <w:right w:val="single" w:sz="12" w:space="0" w:color="auto"/>
            </w:tcBorders>
            <w:shd w:val="clear" w:color="auto" w:fill="F7CAAC"/>
          </w:tcPr>
          <w:p w14:paraId="71B4D0F8" w14:textId="77777777" w:rsidR="00E05AA8" w:rsidRDefault="00E05AA8" w:rsidP="00495DC8">
            <w:pPr>
              <w:jc w:val="both"/>
            </w:pPr>
            <w:r>
              <w:rPr>
                <w:b/>
              </w:rPr>
              <w:t>Řízení konáno na VŠ</w:t>
            </w:r>
          </w:p>
        </w:tc>
        <w:tc>
          <w:tcPr>
            <w:tcW w:w="632" w:type="dxa"/>
            <w:vMerge w:val="restart"/>
            <w:tcBorders>
              <w:left w:val="single" w:sz="12" w:space="0" w:color="auto"/>
            </w:tcBorders>
          </w:tcPr>
          <w:p w14:paraId="40C1B726" w14:textId="77777777" w:rsidR="00E05AA8" w:rsidRDefault="00E05AA8" w:rsidP="00495DC8">
            <w:pPr>
              <w:jc w:val="both"/>
              <w:rPr>
                <w:b/>
              </w:rPr>
            </w:pPr>
            <w:r>
              <w:rPr>
                <w:b/>
              </w:rPr>
              <w:t>28</w:t>
            </w:r>
          </w:p>
        </w:tc>
        <w:tc>
          <w:tcPr>
            <w:tcW w:w="693" w:type="dxa"/>
            <w:vMerge w:val="restart"/>
          </w:tcPr>
          <w:p w14:paraId="629C0CC9" w14:textId="77777777" w:rsidR="00E05AA8" w:rsidRDefault="00E05AA8" w:rsidP="00495DC8">
            <w:pPr>
              <w:jc w:val="both"/>
              <w:rPr>
                <w:b/>
              </w:rPr>
            </w:pPr>
            <w:r>
              <w:rPr>
                <w:b/>
              </w:rPr>
              <w:t>63</w:t>
            </w:r>
          </w:p>
        </w:tc>
        <w:tc>
          <w:tcPr>
            <w:tcW w:w="694" w:type="dxa"/>
            <w:vMerge w:val="restart"/>
          </w:tcPr>
          <w:p w14:paraId="17A36F03" w14:textId="77777777" w:rsidR="00E05AA8" w:rsidRDefault="00E05AA8" w:rsidP="00495DC8">
            <w:pPr>
              <w:jc w:val="both"/>
              <w:rPr>
                <w:b/>
              </w:rPr>
            </w:pPr>
            <w:r>
              <w:rPr>
                <w:b/>
              </w:rPr>
              <w:t>88</w:t>
            </w:r>
          </w:p>
        </w:tc>
      </w:tr>
      <w:tr w:rsidR="00E05AA8" w14:paraId="0DEB6769" w14:textId="77777777" w:rsidTr="00495DC8">
        <w:trPr>
          <w:trHeight w:val="205"/>
        </w:trPr>
        <w:tc>
          <w:tcPr>
            <w:tcW w:w="3347" w:type="dxa"/>
            <w:gridSpan w:val="2"/>
          </w:tcPr>
          <w:p w14:paraId="6CDAF572" w14:textId="77777777" w:rsidR="00E05AA8" w:rsidRDefault="00E05AA8" w:rsidP="00495DC8">
            <w:pPr>
              <w:jc w:val="both"/>
            </w:pPr>
          </w:p>
        </w:tc>
        <w:tc>
          <w:tcPr>
            <w:tcW w:w="2245" w:type="dxa"/>
            <w:gridSpan w:val="2"/>
          </w:tcPr>
          <w:p w14:paraId="27071AD0" w14:textId="77777777" w:rsidR="00E05AA8" w:rsidRDefault="00E05AA8" w:rsidP="00495DC8">
            <w:pPr>
              <w:jc w:val="both"/>
            </w:pPr>
          </w:p>
        </w:tc>
        <w:tc>
          <w:tcPr>
            <w:tcW w:w="2248" w:type="dxa"/>
            <w:gridSpan w:val="4"/>
            <w:tcBorders>
              <w:right w:val="single" w:sz="12" w:space="0" w:color="auto"/>
            </w:tcBorders>
          </w:tcPr>
          <w:p w14:paraId="569C75E7" w14:textId="77777777" w:rsidR="00E05AA8" w:rsidRDefault="00E05AA8" w:rsidP="00495DC8">
            <w:pPr>
              <w:jc w:val="both"/>
            </w:pPr>
          </w:p>
        </w:tc>
        <w:tc>
          <w:tcPr>
            <w:tcW w:w="632" w:type="dxa"/>
            <w:vMerge/>
            <w:tcBorders>
              <w:left w:val="single" w:sz="12" w:space="0" w:color="auto"/>
            </w:tcBorders>
            <w:vAlign w:val="center"/>
          </w:tcPr>
          <w:p w14:paraId="4B63FEAD" w14:textId="77777777" w:rsidR="00E05AA8" w:rsidRDefault="00E05AA8" w:rsidP="00495DC8">
            <w:pPr>
              <w:rPr>
                <w:b/>
              </w:rPr>
            </w:pPr>
          </w:p>
        </w:tc>
        <w:tc>
          <w:tcPr>
            <w:tcW w:w="693" w:type="dxa"/>
            <w:vMerge/>
            <w:vAlign w:val="center"/>
          </w:tcPr>
          <w:p w14:paraId="562E11EE" w14:textId="77777777" w:rsidR="00E05AA8" w:rsidRDefault="00E05AA8" w:rsidP="00495DC8">
            <w:pPr>
              <w:rPr>
                <w:b/>
              </w:rPr>
            </w:pPr>
          </w:p>
        </w:tc>
        <w:tc>
          <w:tcPr>
            <w:tcW w:w="694" w:type="dxa"/>
            <w:vMerge/>
            <w:vAlign w:val="center"/>
          </w:tcPr>
          <w:p w14:paraId="4072C48F" w14:textId="77777777" w:rsidR="00E05AA8" w:rsidRDefault="00E05AA8" w:rsidP="00495DC8">
            <w:pPr>
              <w:rPr>
                <w:b/>
              </w:rPr>
            </w:pPr>
          </w:p>
        </w:tc>
      </w:tr>
      <w:tr w:rsidR="00E05AA8" w14:paraId="41025E37" w14:textId="77777777" w:rsidTr="00495DC8">
        <w:tc>
          <w:tcPr>
            <w:tcW w:w="9859" w:type="dxa"/>
            <w:gridSpan w:val="11"/>
            <w:shd w:val="clear" w:color="auto" w:fill="F7CAAC"/>
          </w:tcPr>
          <w:p w14:paraId="1AEAE93C" w14:textId="77777777" w:rsidR="00E05AA8" w:rsidRDefault="00E05AA8" w:rsidP="00495DC8">
            <w:pPr>
              <w:jc w:val="both"/>
              <w:rPr>
                <w:b/>
              </w:rPr>
            </w:pPr>
            <w:r>
              <w:rPr>
                <w:b/>
              </w:rPr>
              <w:t xml:space="preserve">Přehled o nejvýznamnější publikační a další tvůrčí činnosti nebo další profesní činnosti u odborníků z praxe vztahující se k zabezpečovaným předmětům </w:t>
            </w:r>
          </w:p>
        </w:tc>
      </w:tr>
      <w:tr w:rsidR="00E05AA8" w:rsidRPr="007F7989" w14:paraId="33797A82" w14:textId="77777777" w:rsidTr="00495DC8">
        <w:trPr>
          <w:trHeight w:val="3939"/>
        </w:trPr>
        <w:tc>
          <w:tcPr>
            <w:tcW w:w="9859" w:type="dxa"/>
            <w:gridSpan w:val="11"/>
          </w:tcPr>
          <w:p w14:paraId="12E53F65" w14:textId="77777777" w:rsidR="00E05AA8" w:rsidRPr="00A37E8B" w:rsidRDefault="00E05AA8">
            <w:pPr>
              <w:spacing w:after="60"/>
              <w:ind w:left="322" w:hanging="322"/>
              <w:pPrChange w:id="15342" w:author="Matyas Adam" w:date="2018-11-17T20:37:00Z">
                <w:pPr>
                  <w:spacing w:after="60"/>
                </w:pPr>
              </w:pPrChange>
            </w:pPr>
            <w:r w:rsidRPr="00A37E8B">
              <w:t xml:space="preserve">TUČEK D., </w:t>
            </w:r>
            <w:r w:rsidRPr="00C15E7F">
              <w:rPr>
                <w:b/>
              </w:rPr>
              <w:t>TUČKOVÁ, Z.</w:t>
            </w:r>
            <w:r w:rsidRPr="00A37E8B">
              <w:t xml:space="preserve"> </w:t>
            </w:r>
            <w:r w:rsidRPr="00C15E7F">
              <w:rPr>
                <w:b/>
              </w:rPr>
              <w:t>(45 %),</w:t>
            </w:r>
            <w:r>
              <w:t xml:space="preserve"> </w:t>
            </w:r>
            <w:r w:rsidRPr="00A37E8B">
              <w:t xml:space="preserve">JELÍNKOVÁ, D. </w:t>
            </w:r>
            <w:r w:rsidRPr="00C15E7F">
              <w:rPr>
                <w:iCs/>
              </w:rPr>
              <w:t>Performance Measurement of Energy Processes in Czech Production Plants</w:t>
            </w:r>
            <w:r>
              <w:rPr>
                <w:iCs/>
              </w:rPr>
              <w:t>.</w:t>
            </w:r>
            <w:r w:rsidRPr="00A37E8B">
              <w:t xml:space="preserve"> © Faculty of Mechanical Engineering, Belgrade. </w:t>
            </w:r>
            <w:r w:rsidRPr="00EC3939">
              <w:rPr>
                <w:i/>
              </w:rPr>
              <w:t>FME Transactions</w:t>
            </w:r>
            <w:r>
              <w:rPr>
                <w:i/>
              </w:rPr>
              <w:t xml:space="preserve">, </w:t>
            </w:r>
            <w:r w:rsidRPr="00A37E8B">
              <w:t>2017</w:t>
            </w:r>
            <w:r>
              <w:t xml:space="preserve">, </w:t>
            </w:r>
            <w:r w:rsidRPr="00A37E8B">
              <w:t xml:space="preserve"> 45, No. 4, pp. 670-677, doi:10.5937/fmet1704670T </w:t>
            </w:r>
          </w:p>
          <w:p w14:paraId="7FBDD03E" w14:textId="77777777" w:rsidR="00E05AA8" w:rsidRDefault="00E05AA8">
            <w:pPr>
              <w:spacing w:after="60"/>
              <w:ind w:left="322" w:hanging="322"/>
              <w:rPr>
                <w:lang w:val="en-GB"/>
              </w:rPr>
              <w:pPrChange w:id="15343" w:author="Matyas Adam" w:date="2018-11-17T20:37:00Z">
                <w:pPr>
                  <w:spacing w:after="60"/>
                </w:pPr>
              </w:pPrChange>
            </w:pPr>
            <w:r>
              <w:t xml:space="preserve">STASIAK-BETLEJEWSKA, R., </w:t>
            </w:r>
            <w:r w:rsidRPr="00C15E7F">
              <w:rPr>
                <w:b/>
              </w:rPr>
              <w:t>TUČKOVÁ, Z. (45 %</w:t>
            </w:r>
            <w:r>
              <w:t>), JURIGOVÁ, Z., JELÍNKOVÁ, D. Is transportation the most stable sector within the Czech tourism industry?.</w:t>
            </w:r>
            <w:r>
              <w:rPr>
                <w:i/>
                <w:iCs/>
              </w:rPr>
              <w:t>Periodica Polytechnica Transportation Engineering</w:t>
            </w:r>
            <w:r>
              <w:t>, 2016, roč. 44, č. 4, s. 228-234. ISSN 0303-7800</w:t>
            </w:r>
          </w:p>
          <w:p w14:paraId="2FEAD076" w14:textId="77777777" w:rsidR="00E05AA8" w:rsidRDefault="00E05AA8">
            <w:pPr>
              <w:spacing w:after="60"/>
              <w:ind w:left="322" w:hanging="322"/>
              <w:pPrChange w:id="15344" w:author="Matyas Adam" w:date="2018-11-17T20:37:00Z">
                <w:pPr>
                  <w:spacing w:after="60"/>
                </w:pPr>
              </w:pPrChange>
            </w:pPr>
            <w:r>
              <w:t xml:space="preserve">TUČEK, D., HÁJKOVÁ, M., </w:t>
            </w:r>
            <w:r w:rsidRPr="00C15E7F">
              <w:rPr>
                <w:b/>
              </w:rPr>
              <w:t>TUČKOVÁ, Z (45 %)</w:t>
            </w:r>
            <w:r>
              <w:t xml:space="preserve">. Utilization Level Of Business Process Management In Czech Enterprises - Objectives And Factors. </w:t>
            </w:r>
            <w:r>
              <w:rPr>
                <w:i/>
                <w:iCs/>
              </w:rPr>
              <w:t>E+M. Ekonomie a Management</w:t>
            </w:r>
            <w:r>
              <w:t>, 2013, roč. 16, č. 2, s. 81-98. ISSN 1212-3609</w:t>
            </w:r>
          </w:p>
          <w:p w14:paraId="5E4C151C" w14:textId="77777777" w:rsidR="00E05AA8" w:rsidRDefault="00E05AA8">
            <w:pPr>
              <w:spacing w:after="60"/>
              <w:ind w:left="322" w:hanging="322"/>
              <w:rPr>
                <w:lang w:val="en-GB"/>
              </w:rPr>
              <w:pPrChange w:id="15345" w:author="Matyas Adam" w:date="2018-11-17T20:37:00Z">
                <w:pPr>
                  <w:spacing w:after="60"/>
                </w:pPr>
              </w:pPrChange>
            </w:pPr>
            <w:r w:rsidRPr="00C15E7F">
              <w:rPr>
                <w:b/>
                <w:lang w:val="en-GB"/>
              </w:rPr>
              <w:t>TUČKOVÁ, Zuzana (20 %)</w:t>
            </w:r>
            <w:r w:rsidRPr="00BE4B2D">
              <w:rPr>
                <w:lang w:val="en-GB"/>
              </w:rPr>
              <w:t xml:space="preserve"> et al. </w:t>
            </w:r>
            <w:r>
              <w:rPr>
                <w:lang w:val="en-GB"/>
              </w:rPr>
              <w:t xml:space="preserve">2016. </w:t>
            </w:r>
            <w:r w:rsidRPr="00BE4B2D">
              <w:rPr>
                <w:i/>
                <w:iCs/>
                <w:lang w:val="en-GB"/>
              </w:rPr>
              <w:t>The Social Economy, Social Enterprises and Outline of Sustainability</w:t>
            </w:r>
            <w:r w:rsidRPr="00BE4B2D">
              <w:rPr>
                <w:lang w:val="en-GB"/>
              </w:rPr>
              <w:t>. Praha</w:t>
            </w:r>
            <w:r>
              <w:rPr>
                <w:lang w:val="en-GB"/>
              </w:rPr>
              <w:t xml:space="preserve">: Wolters Kluwer, s. 152. 2016. ISBN 978-80-7552-459-1 </w:t>
            </w:r>
          </w:p>
          <w:p w14:paraId="27D2AFA3" w14:textId="77777777" w:rsidR="00E05AA8" w:rsidRPr="00870AF8" w:rsidRDefault="00E05AA8">
            <w:pPr>
              <w:spacing w:after="60"/>
              <w:ind w:left="322" w:hanging="322"/>
              <w:rPr>
                <w:bCs/>
              </w:rPr>
              <w:pPrChange w:id="15346" w:author="Matyas Adam" w:date="2018-11-17T20:37:00Z">
                <w:pPr>
                  <w:spacing w:after="60"/>
                </w:pPr>
              </w:pPrChange>
            </w:pPr>
            <w:r w:rsidRPr="00C15E7F">
              <w:rPr>
                <w:b/>
              </w:rPr>
              <w:t>TUČKOVÁ, Zuzana (100 %).</w:t>
            </w:r>
            <w:r w:rsidRPr="00870AF8">
              <w:t xml:space="preserve"> </w:t>
            </w:r>
            <w:r>
              <w:t xml:space="preserve">2013. </w:t>
            </w:r>
            <w:r w:rsidRPr="00C15E7F">
              <w:rPr>
                <w:i/>
              </w:rPr>
              <w:t>Ekonomika služeb</w:t>
            </w:r>
            <w:r w:rsidRPr="00870AF8">
              <w:t>. Praha: Wolters Kluwer ČR, a.s.</w:t>
            </w:r>
            <w:r w:rsidRPr="00870AF8">
              <w:rPr>
                <w:bCs/>
              </w:rPr>
              <w:t xml:space="preserve"> ISBN: 978-80-7478-006-6</w:t>
            </w:r>
          </w:p>
          <w:p w14:paraId="58A8B93C" w14:textId="77777777" w:rsidR="00E05AA8" w:rsidRPr="00043ED8" w:rsidRDefault="00E05AA8" w:rsidP="00495DC8">
            <w:pPr>
              <w:spacing w:after="60"/>
              <w:jc w:val="both"/>
              <w:rPr>
                <w:b/>
              </w:rPr>
            </w:pPr>
            <w:r>
              <w:rPr>
                <w:b/>
              </w:rPr>
              <w:t>Tvůrčí</w:t>
            </w:r>
            <w:r w:rsidRPr="00043ED8">
              <w:rPr>
                <w:b/>
              </w:rPr>
              <w:t xml:space="preserve"> činnost</w:t>
            </w:r>
          </w:p>
          <w:p w14:paraId="5BD71567" w14:textId="77777777" w:rsidR="00E05AA8" w:rsidRDefault="00E05AA8" w:rsidP="00E05AA8">
            <w:pPr>
              <w:numPr>
                <w:ilvl w:val="0"/>
                <w:numId w:val="49"/>
              </w:numPr>
            </w:pPr>
            <w:r w:rsidRPr="002C3642">
              <w:t xml:space="preserve">Řešitelka grantu </w:t>
            </w:r>
            <w:r w:rsidRPr="002C3642">
              <w:rPr>
                <w:bCs/>
                <w:lang w:val="en-GB"/>
              </w:rPr>
              <w:t xml:space="preserve">Czech-Norwegian Research Programme (CZ09), 7F16040, </w:t>
            </w:r>
            <w:r w:rsidRPr="002C3642">
              <w:rPr>
                <w:bCs/>
              </w:rPr>
              <w:t xml:space="preserve">The </w:t>
            </w:r>
            <w:r>
              <w:rPr>
                <w:bCs/>
              </w:rPr>
              <w:t>C</w:t>
            </w:r>
            <w:r w:rsidRPr="002C3642">
              <w:rPr>
                <w:bCs/>
              </w:rPr>
              <w:t xml:space="preserve">reation and </w:t>
            </w:r>
            <w:r>
              <w:rPr>
                <w:bCs/>
              </w:rPr>
              <w:t>S</w:t>
            </w:r>
            <w:r w:rsidRPr="002C3642">
              <w:rPr>
                <w:bCs/>
              </w:rPr>
              <w:t xml:space="preserve">upport of the </w:t>
            </w:r>
            <w:r>
              <w:rPr>
                <w:bCs/>
              </w:rPr>
              <w:t>R</w:t>
            </w:r>
            <w:r w:rsidRPr="002C3642">
              <w:rPr>
                <w:bCs/>
              </w:rPr>
              <w:t xml:space="preserve">esearch </w:t>
            </w:r>
            <w:r>
              <w:rPr>
                <w:bCs/>
              </w:rPr>
              <w:t>Team in the L</w:t>
            </w:r>
            <w:r w:rsidRPr="002C3642">
              <w:rPr>
                <w:bCs/>
              </w:rPr>
              <w:t xml:space="preserve">ogistics </w:t>
            </w:r>
            <w:r>
              <w:rPr>
                <w:bCs/>
              </w:rPr>
              <w:t>I</w:t>
            </w:r>
            <w:r w:rsidRPr="002C3642">
              <w:rPr>
                <w:bCs/>
              </w:rPr>
              <w:t xml:space="preserve">ndustry as the </w:t>
            </w:r>
            <w:r>
              <w:rPr>
                <w:bCs/>
              </w:rPr>
              <w:t>B</w:t>
            </w:r>
            <w:r w:rsidRPr="002C3642">
              <w:rPr>
                <w:bCs/>
              </w:rPr>
              <w:t xml:space="preserve">ase for </w:t>
            </w:r>
            <w:r>
              <w:rPr>
                <w:bCs/>
              </w:rPr>
              <w:t>B</w:t>
            </w:r>
            <w:r w:rsidRPr="002C3642">
              <w:rPr>
                <w:bCs/>
              </w:rPr>
              <w:t xml:space="preserve">ilateral </w:t>
            </w:r>
            <w:r>
              <w:rPr>
                <w:bCs/>
              </w:rPr>
              <w:t>C</w:t>
            </w:r>
            <w:r w:rsidRPr="002C3642">
              <w:rPr>
                <w:bCs/>
              </w:rPr>
              <w:t>ooperation</w:t>
            </w:r>
            <w:r>
              <w:rPr>
                <w:bCs/>
              </w:rPr>
              <w:t>, 2017.</w:t>
            </w:r>
          </w:p>
          <w:p w14:paraId="655CEBC1" w14:textId="472813E4" w:rsidR="00E05AA8" w:rsidRPr="00EA6B4D" w:rsidDel="00DE7E32" w:rsidRDefault="00E05AA8">
            <w:pPr>
              <w:numPr>
                <w:ilvl w:val="0"/>
                <w:numId w:val="49"/>
              </w:numPr>
              <w:jc w:val="both"/>
              <w:rPr>
                <w:del w:id="15347" w:author="PS" w:date="2018-11-25T17:06:00Z"/>
              </w:rPr>
            </w:pPr>
            <w:r w:rsidRPr="00EA6B4D">
              <w:t>Řešitelka grantu GAČR: č. /09/P406, Znalostní služby - jejich význam a charakteristika</w:t>
            </w:r>
          </w:p>
          <w:p w14:paraId="38CD3510" w14:textId="77777777" w:rsidR="00E05AA8" w:rsidRPr="007F7989" w:rsidRDefault="00E05AA8">
            <w:pPr>
              <w:numPr>
                <w:ilvl w:val="0"/>
                <w:numId w:val="49"/>
              </w:numPr>
              <w:jc w:val="both"/>
              <w:pPrChange w:id="15348" w:author="PS" w:date="2018-11-25T17:06:00Z">
                <w:pPr>
                  <w:jc w:val="both"/>
                </w:pPr>
              </w:pPrChange>
            </w:pPr>
          </w:p>
        </w:tc>
      </w:tr>
      <w:tr w:rsidR="00E05AA8" w14:paraId="6140EFF5" w14:textId="77777777" w:rsidTr="00495DC8">
        <w:trPr>
          <w:trHeight w:val="218"/>
        </w:trPr>
        <w:tc>
          <w:tcPr>
            <w:tcW w:w="9859" w:type="dxa"/>
            <w:gridSpan w:val="11"/>
            <w:shd w:val="clear" w:color="auto" w:fill="F7CAAC"/>
          </w:tcPr>
          <w:p w14:paraId="565DA2F2" w14:textId="77777777" w:rsidR="00E05AA8" w:rsidRDefault="00E05AA8" w:rsidP="00495DC8">
            <w:pPr>
              <w:rPr>
                <w:b/>
              </w:rPr>
            </w:pPr>
            <w:r>
              <w:rPr>
                <w:b/>
              </w:rPr>
              <w:t>Působení v zahraničí</w:t>
            </w:r>
          </w:p>
        </w:tc>
      </w:tr>
      <w:tr w:rsidR="00E05AA8" w:rsidRPr="00B3781F" w14:paraId="6955BBE3" w14:textId="77777777" w:rsidTr="00495DC8">
        <w:trPr>
          <w:trHeight w:val="328"/>
        </w:trPr>
        <w:tc>
          <w:tcPr>
            <w:tcW w:w="9859" w:type="dxa"/>
            <w:gridSpan w:val="11"/>
          </w:tcPr>
          <w:p w14:paraId="1342863D" w14:textId="77777777" w:rsidR="00E05AA8" w:rsidRPr="00804E9A" w:rsidRDefault="00E05AA8" w:rsidP="00495DC8">
            <w:pPr>
              <w:rPr>
                <w:bCs/>
              </w:rPr>
            </w:pPr>
            <w:r w:rsidRPr="00804E9A">
              <w:rPr>
                <w:bCs/>
              </w:rPr>
              <w:t>University of West Hungary, Sopron, červen</w:t>
            </w:r>
            <w:r>
              <w:rPr>
                <w:bCs/>
              </w:rPr>
              <w:t>ec 2014 (krátkodobá stáž ERASMUS +)</w:t>
            </w:r>
          </w:p>
          <w:p w14:paraId="7A248BC7" w14:textId="77777777" w:rsidR="00E05AA8" w:rsidRDefault="00E05AA8" w:rsidP="00495DC8">
            <w:r w:rsidRPr="00804E9A">
              <w:t>University of Maribor, Faculty of Tourism, (výuka v rámci Freemover</w:t>
            </w:r>
            <w:r>
              <w:t>, krátkodobá stáž</w:t>
            </w:r>
            <w:r w:rsidRPr="00804E9A">
              <w:t>) listopad 2014</w:t>
            </w:r>
          </w:p>
          <w:p w14:paraId="67134548" w14:textId="77777777" w:rsidR="00E05AA8" w:rsidRPr="00B3781F" w:rsidRDefault="00E05AA8" w:rsidP="00495DC8">
            <w:r w:rsidRPr="00386E76">
              <w:rPr>
                <w:bCs/>
                <w:lang w:val="en-GB"/>
              </w:rPr>
              <w:t>Miami University- School of Business Administration, listopad 2017, přednášková činnost</w:t>
            </w:r>
          </w:p>
        </w:tc>
      </w:tr>
      <w:tr w:rsidR="00E05AA8" w14:paraId="1BB1D479" w14:textId="77777777" w:rsidTr="00495DC8">
        <w:trPr>
          <w:cantSplit/>
          <w:trHeight w:val="290"/>
        </w:trPr>
        <w:tc>
          <w:tcPr>
            <w:tcW w:w="2518" w:type="dxa"/>
            <w:shd w:val="clear" w:color="auto" w:fill="F7CAAC"/>
          </w:tcPr>
          <w:p w14:paraId="1915E06A" w14:textId="77777777" w:rsidR="00E05AA8" w:rsidRDefault="00E05AA8" w:rsidP="00495DC8">
            <w:pPr>
              <w:jc w:val="both"/>
              <w:rPr>
                <w:b/>
              </w:rPr>
            </w:pPr>
            <w:r>
              <w:rPr>
                <w:b/>
              </w:rPr>
              <w:t xml:space="preserve">Podpis </w:t>
            </w:r>
          </w:p>
        </w:tc>
        <w:tc>
          <w:tcPr>
            <w:tcW w:w="4536" w:type="dxa"/>
            <w:gridSpan w:val="5"/>
          </w:tcPr>
          <w:p w14:paraId="774EFA07" w14:textId="77777777" w:rsidR="00E05AA8" w:rsidRDefault="00E05AA8" w:rsidP="00495DC8">
            <w:pPr>
              <w:jc w:val="both"/>
            </w:pPr>
          </w:p>
        </w:tc>
        <w:tc>
          <w:tcPr>
            <w:tcW w:w="786" w:type="dxa"/>
            <w:gridSpan w:val="2"/>
            <w:shd w:val="clear" w:color="auto" w:fill="F7CAAC"/>
          </w:tcPr>
          <w:p w14:paraId="2BDACF3D" w14:textId="77777777" w:rsidR="00E05AA8" w:rsidRDefault="00E05AA8" w:rsidP="00495DC8">
            <w:pPr>
              <w:jc w:val="both"/>
            </w:pPr>
            <w:r>
              <w:rPr>
                <w:b/>
              </w:rPr>
              <w:t>datum</w:t>
            </w:r>
          </w:p>
        </w:tc>
        <w:tc>
          <w:tcPr>
            <w:tcW w:w="2019" w:type="dxa"/>
            <w:gridSpan w:val="3"/>
          </w:tcPr>
          <w:p w14:paraId="044D11D5" w14:textId="77777777" w:rsidR="00E05AA8" w:rsidRDefault="00E05AA8" w:rsidP="00495DC8">
            <w:pPr>
              <w:jc w:val="both"/>
            </w:pPr>
          </w:p>
        </w:tc>
      </w:tr>
    </w:tbl>
    <w:p w14:paraId="1030F35C" w14:textId="77777777" w:rsidR="00E05AA8" w:rsidRDefault="00E05AA8" w:rsidP="00495DC8"/>
    <w:p w14:paraId="40F4DC40" w14:textId="77777777" w:rsidR="00E05AA8" w:rsidRDefault="00E05AA8" w:rsidP="00495DC8"/>
    <w:p w14:paraId="0CB25633" w14:textId="77777777" w:rsidR="00E05AA8" w:rsidRDefault="00E05AA8" w:rsidP="00495DC8"/>
    <w:p w14:paraId="0A5825A5" w14:textId="77777777" w:rsidR="00DE7E32" w:rsidRDefault="00E05AA8">
      <w:pPr>
        <w:rPr>
          <w:ins w:id="15349" w:author="PS" w:date="2018-11-25T17:10:00Z"/>
        </w:rPr>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DE7E32" w14:paraId="537ABFC4" w14:textId="77777777" w:rsidTr="00725D1A">
        <w:trPr>
          <w:ins w:id="15350" w:author="PS" w:date="2018-11-25T17:10:00Z"/>
        </w:trPr>
        <w:tc>
          <w:tcPr>
            <w:tcW w:w="9859" w:type="dxa"/>
            <w:gridSpan w:val="11"/>
            <w:tcBorders>
              <w:bottom w:val="double" w:sz="4" w:space="0" w:color="auto"/>
            </w:tcBorders>
            <w:shd w:val="clear" w:color="auto" w:fill="BDD6EE"/>
          </w:tcPr>
          <w:p w14:paraId="72A8DEDD" w14:textId="77777777" w:rsidR="00DE7E32" w:rsidRDefault="00DE7E32" w:rsidP="00725D1A">
            <w:pPr>
              <w:jc w:val="both"/>
              <w:rPr>
                <w:ins w:id="15351" w:author="PS" w:date="2018-11-25T17:10:00Z"/>
                <w:b/>
                <w:sz w:val="28"/>
              </w:rPr>
            </w:pPr>
            <w:ins w:id="15352" w:author="PS" w:date="2018-11-25T17:10:00Z">
              <w:r>
                <w:rPr>
                  <w:b/>
                  <w:sz w:val="28"/>
                </w:rPr>
                <w:t>C-I – Personální zabezpečení</w:t>
              </w:r>
            </w:ins>
          </w:p>
        </w:tc>
      </w:tr>
      <w:tr w:rsidR="00DE7E32" w14:paraId="6053FD44" w14:textId="77777777" w:rsidTr="00725D1A">
        <w:trPr>
          <w:ins w:id="15353" w:author="PS" w:date="2018-11-25T17:10:00Z"/>
        </w:trPr>
        <w:tc>
          <w:tcPr>
            <w:tcW w:w="2518" w:type="dxa"/>
            <w:tcBorders>
              <w:top w:val="double" w:sz="4" w:space="0" w:color="auto"/>
            </w:tcBorders>
            <w:shd w:val="clear" w:color="auto" w:fill="F7CAAC"/>
          </w:tcPr>
          <w:p w14:paraId="271BA93B" w14:textId="77777777" w:rsidR="00DE7E32" w:rsidRDefault="00DE7E32" w:rsidP="00725D1A">
            <w:pPr>
              <w:jc w:val="both"/>
              <w:rPr>
                <w:ins w:id="15354" w:author="PS" w:date="2018-11-25T17:10:00Z"/>
                <w:b/>
              </w:rPr>
            </w:pPr>
            <w:ins w:id="15355" w:author="PS" w:date="2018-11-25T17:10:00Z">
              <w:r>
                <w:rPr>
                  <w:b/>
                </w:rPr>
                <w:t>Vysoká škola</w:t>
              </w:r>
            </w:ins>
          </w:p>
        </w:tc>
        <w:tc>
          <w:tcPr>
            <w:tcW w:w="7341" w:type="dxa"/>
            <w:gridSpan w:val="10"/>
          </w:tcPr>
          <w:p w14:paraId="6B380CE7" w14:textId="77777777" w:rsidR="00DE7E32" w:rsidRDefault="00DE7E32" w:rsidP="00725D1A">
            <w:pPr>
              <w:jc w:val="both"/>
              <w:rPr>
                <w:ins w:id="15356" w:author="PS" w:date="2018-11-25T17:10:00Z"/>
              </w:rPr>
            </w:pPr>
            <w:ins w:id="15357" w:author="PS" w:date="2018-11-25T17:10:00Z">
              <w:r>
                <w:t xml:space="preserve">Univerzita Tomáše Bati ve Zlíně </w:t>
              </w:r>
            </w:ins>
          </w:p>
        </w:tc>
      </w:tr>
      <w:tr w:rsidR="00DE7E32" w14:paraId="6791E89C" w14:textId="77777777" w:rsidTr="00725D1A">
        <w:trPr>
          <w:ins w:id="15358" w:author="PS" w:date="2018-11-25T17:10:00Z"/>
        </w:trPr>
        <w:tc>
          <w:tcPr>
            <w:tcW w:w="2518" w:type="dxa"/>
            <w:shd w:val="clear" w:color="auto" w:fill="F7CAAC"/>
          </w:tcPr>
          <w:p w14:paraId="11280394" w14:textId="77777777" w:rsidR="00DE7E32" w:rsidRDefault="00DE7E32" w:rsidP="00725D1A">
            <w:pPr>
              <w:jc w:val="both"/>
              <w:rPr>
                <w:ins w:id="15359" w:author="PS" w:date="2018-11-25T17:10:00Z"/>
                <w:b/>
              </w:rPr>
            </w:pPr>
            <w:ins w:id="15360" w:author="PS" w:date="2018-11-25T17:10:00Z">
              <w:r>
                <w:rPr>
                  <w:b/>
                </w:rPr>
                <w:t>Součást vysoké školy</w:t>
              </w:r>
            </w:ins>
          </w:p>
        </w:tc>
        <w:tc>
          <w:tcPr>
            <w:tcW w:w="7341" w:type="dxa"/>
            <w:gridSpan w:val="10"/>
          </w:tcPr>
          <w:p w14:paraId="471E117E" w14:textId="77777777" w:rsidR="00DE7E32" w:rsidRDefault="00DE7E32" w:rsidP="00725D1A">
            <w:pPr>
              <w:jc w:val="both"/>
              <w:rPr>
                <w:ins w:id="15361" w:author="PS" w:date="2018-11-25T17:10:00Z"/>
              </w:rPr>
            </w:pPr>
            <w:ins w:id="15362" w:author="PS" w:date="2018-11-25T17:10:00Z">
              <w:r>
                <w:t>Fakulta logistiky a krizového řízení</w:t>
              </w:r>
            </w:ins>
          </w:p>
        </w:tc>
      </w:tr>
      <w:tr w:rsidR="00DE7E32" w14:paraId="6F286EAA" w14:textId="77777777" w:rsidTr="00725D1A">
        <w:trPr>
          <w:ins w:id="15363" w:author="PS" w:date="2018-11-25T17:10:00Z"/>
        </w:trPr>
        <w:tc>
          <w:tcPr>
            <w:tcW w:w="2518" w:type="dxa"/>
            <w:shd w:val="clear" w:color="auto" w:fill="F7CAAC"/>
          </w:tcPr>
          <w:p w14:paraId="6395A0B5" w14:textId="77777777" w:rsidR="00DE7E32" w:rsidRDefault="00DE7E32" w:rsidP="00725D1A">
            <w:pPr>
              <w:jc w:val="both"/>
              <w:rPr>
                <w:ins w:id="15364" w:author="PS" w:date="2018-11-25T17:10:00Z"/>
                <w:b/>
              </w:rPr>
            </w:pPr>
            <w:ins w:id="15365" w:author="PS" w:date="2018-11-25T17:10:00Z">
              <w:r>
                <w:rPr>
                  <w:b/>
                </w:rPr>
                <w:t>Název studijního programu</w:t>
              </w:r>
            </w:ins>
          </w:p>
        </w:tc>
        <w:tc>
          <w:tcPr>
            <w:tcW w:w="7341" w:type="dxa"/>
            <w:gridSpan w:val="10"/>
          </w:tcPr>
          <w:p w14:paraId="7E431924" w14:textId="2B881514" w:rsidR="00DE7E32" w:rsidRPr="00DE7E32" w:rsidRDefault="00DE7E32" w:rsidP="00725D1A">
            <w:pPr>
              <w:rPr>
                <w:ins w:id="15366" w:author="PS" w:date="2018-11-25T17:10:00Z"/>
                <w:rPrChange w:id="15367" w:author="PS" w:date="2018-11-25T17:10:00Z">
                  <w:rPr>
                    <w:ins w:id="15368" w:author="PS" w:date="2018-11-25T17:10:00Z"/>
                    <w:b/>
                  </w:rPr>
                </w:rPrChange>
              </w:rPr>
            </w:pPr>
            <w:ins w:id="15369" w:author="PS" w:date="2018-11-25T17:10:00Z">
              <w:r>
                <w:t>Environmentální bezpečnost</w:t>
              </w:r>
            </w:ins>
          </w:p>
        </w:tc>
      </w:tr>
      <w:tr w:rsidR="00DE7E32" w14:paraId="003A4143" w14:textId="77777777" w:rsidTr="00725D1A">
        <w:trPr>
          <w:ins w:id="15370" w:author="PS" w:date="2018-11-25T17:10:00Z"/>
        </w:trPr>
        <w:tc>
          <w:tcPr>
            <w:tcW w:w="2518" w:type="dxa"/>
            <w:shd w:val="clear" w:color="auto" w:fill="F7CAAC"/>
          </w:tcPr>
          <w:p w14:paraId="7D2A61DF" w14:textId="77777777" w:rsidR="00DE7E32" w:rsidRDefault="00DE7E32" w:rsidP="00725D1A">
            <w:pPr>
              <w:jc w:val="both"/>
              <w:rPr>
                <w:ins w:id="15371" w:author="PS" w:date="2018-11-25T17:10:00Z"/>
                <w:b/>
              </w:rPr>
            </w:pPr>
            <w:ins w:id="15372" w:author="PS" w:date="2018-11-25T17:10:00Z">
              <w:r>
                <w:rPr>
                  <w:b/>
                </w:rPr>
                <w:t>Jméno a příjmení</w:t>
              </w:r>
            </w:ins>
          </w:p>
        </w:tc>
        <w:tc>
          <w:tcPr>
            <w:tcW w:w="4536" w:type="dxa"/>
            <w:gridSpan w:val="5"/>
          </w:tcPr>
          <w:p w14:paraId="5DF99A6D" w14:textId="77777777" w:rsidR="00DE7E32" w:rsidRPr="00DD3ACB" w:rsidRDefault="00DE7E32" w:rsidP="00725D1A">
            <w:pPr>
              <w:jc w:val="both"/>
              <w:rPr>
                <w:ins w:id="15373" w:author="PS" w:date="2018-11-25T17:10:00Z"/>
                <w:b/>
              </w:rPr>
            </w:pPr>
            <w:ins w:id="15374" w:author="PS" w:date="2018-11-25T17:10:00Z">
              <w:r w:rsidRPr="00DD3ACB">
                <w:rPr>
                  <w:b/>
                </w:rPr>
                <w:t>Pavel Valášek</w:t>
              </w:r>
            </w:ins>
          </w:p>
        </w:tc>
        <w:tc>
          <w:tcPr>
            <w:tcW w:w="709" w:type="dxa"/>
            <w:shd w:val="clear" w:color="auto" w:fill="F7CAAC"/>
          </w:tcPr>
          <w:p w14:paraId="4BA62F86" w14:textId="77777777" w:rsidR="00DE7E32" w:rsidRDefault="00DE7E32" w:rsidP="00725D1A">
            <w:pPr>
              <w:jc w:val="both"/>
              <w:rPr>
                <w:ins w:id="15375" w:author="PS" w:date="2018-11-25T17:10:00Z"/>
                <w:b/>
              </w:rPr>
            </w:pPr>
            <w:ins w:id="15376" w:author="PS" w:date="2018-11-25T17:10:00Z">
              <w:r>
                <w:rPr>
                  <w:b/>
                </w:rPr>
                <w:t>Tituly</w:t>
              </w:r>
            </w:ins>
          </w:p>
        </w:tc>
        <w:tc>
          <w:tcPr>
            <w:tcW w:w="2096" w:type="dxa"/>
            <w:gridSpan w:val="4"/>
          </w:tcPr>
          <w:p w14:paraId="4179FF0C" w14:textId="77777777" w:rsidR="00DE7E32" w:rsidRPr="00D75F17" w:rsidRDefault="00DE7E32" w:rsidP="00725D1A">
            <w:pPr>
              <w:jc w:val="both"/>
              <w:rPr>
                <w:ins w:id="15377" w:author="PS" w:date="2018-11-25T17:10:00Z"/>
              </w:rPr>
            </w:pPr>
            <w:ins w:id="15378" w:author="PS" w:date="2018-11-25T17:10:00Z">
              <w:r>
                <w:t>Ing.</w:t>
              </w:r>
            </w:ins>
          </w:p>
        </w:tc>
      </w:tr>
      <w:tr w:rsidR="00DE7E32" w14:paraId="53D553A7" w14:textId="77777777" w:rsidTr="00725D1A">
        <w:trPr>
          <w:ins w:id="15379" w:author="PS" w:date="2018-11-25T17:10:00Z"/>
        </w:trPr>
        <w:tc>
          <w:tcPr>
            <w:tcW w:w="2518" w:type="dxa"/>
            <w:shd w:val="clear" w:color="auto" w:fill="F7CAAC"/>
          </w:tcPr>
          <w:p w14:paraId="55E648E8" w14:textId="77777777" w:rsidR="00DE7E32" w:rsidRDefault="00DE7E32" w:rsidP="00725D1A">
            <w:pPr>
              <w:jc w:val="both"/>
              <w:rPr>
                <w:ins w:id="15380" w:author="PS" w:date="2018-11-25T17:10:00Z"/>
                <w:b/>
              </w:rPr>
            </w:pPr>
            <w:ins w:id="15381" w:author="PS" w:date="2018-11-25T17:10:00Z">
              <w:r>
                <w:rPr>
                  <w:b/>
                </w:rPr>
                <w:t>Rok narození</w:t>
              </w:r>
            </w:ins>
          </w:p>
        </w:tc>
        <w:tc>
          <w:tcPr>
            <w:tcW w:w="829" w:type="dxa"/>
          </w:tcPr>
          <w:p w14:paraId="7E87D481" w14:textId="77777777" w:rsidR="00DE7E32" w:rsidRPr="004D3FA2" w:rsidRDefault="00DE7E32" w:rsidP="00725D1A">
            <w:pPr>
              <w:jc w:val="both"/>
              <w:rPr>
                <w:ins w:id="15382" w:author="PS" w:date="2018-11-25T17:10:00Z"/>
              </w:rPr>
            </w:pPr>
            <w:ins w:id="15383" w:author="PS" w:date="2018-11-25T17:10:00Z">
              <w:r>
                <w:t>1991</w:t>
              </w:r>
            </w:ins>
          </w:p>
        </w:tc>
        <w:tc>
          <w:tcPr>
            <w:tcW w:w="1721" w:type="dxa"/>
            <w:shd w:val="clear" w:color="auto" w:fill="F7CAAC"/>
          </w:tcPr>
          <w:p w14:paraId="3BF05A7D" w14:textId="77777777" w:rsidR="00DE7E32" w:rsidRDefault="00DE7E32" w:rsidP="00725D1A">
            <w:pPr>
              <w:jc w:val="both"/>
              <w:rPr>
                <w:ins w:id="15384" w:author="PS" w:date="2018-11-25T17:10:00Z"/>
                <w:b/>
              </w:rPr>
            </w:pPr>
            <w:ins w:id="15385" w:author="PS" w:date="2018-11-25T17:10:00Z">
              <w:r>
                <w:rPr>
                  <w:b/>
                </w:rPr>
                <w:t>typ vztahu k VŠ</w:t>
              </w:r>
            </w:ins>
          </w:p>
        </w:tc>
        <w:tc>
          <w:tcPr>
            <w:tcW w:w="992" w:type="dxa"/>
            <w:gridSpan w:val="2"/>
          </w:tcPr>
          <w:p w14:paraId="0ECC508B" w14:textId="77777777" w:rsidR="00DE7E32" w:rsidRPr="00725D1A" w:rsidRDefault="00DE7E32" w:rsidP="00725D1A">
            <w:pPr>
              <w:jc w:val="both"/>
              <w:rPr>
                <w:ins w:id="15386" w:author="PS" w:date="2018-11-25T17:10:00Z"/>
                <w:i/>
              </w:rPr>
            </w:pPr>
            <w:ins w:id="15387" w:author="PS" w:date="2018-11-25T17:10:00Z">
              <w:r w:rsidRPr="00725D1A">
                <w:rPr>
                  <w:i/>
                </w:rPr>
                <w:t>pp.</w:t>
              </w:r>
            </w:ins>
          </w:p>
        </w:tc>
        <w:tc>
          <w:tcPr>
            <w:tcW w:w="994" w:type="dxa"/>
            <w:shd w:val="clear" w:color="auto" w:fill="F7CAAC"/>
          </w:tcPr>
          <w:p w14:paraId="4F3AA3E3" w14:textId="77777777" w:rsidR="00DE7E32" w:rsidRDefault="00DE7E32" w:rsidP="00725D1A">
            <w:pPr>
              <w:jc w:val="both"/>
              <w:rPr>
                <w:ins w:id="15388" w:author="PS" w:date="2018-11-25T17:10:00Z"/>
                <w:b/>
              </w:rPr>
            </w:pPr>
            <w:ins w:id="15389" w:author="PS" w:date="2018-11-25T17:10:00Z">
              <w:r>
                <w:rPr>
                  <w:b/>
                </w:rPr>
                <w:t>rozsah</w:t>
              </w:r>
            </w:ins>
          </w:p>
        </w:tc>
        <w:tc>
          <w:tcPr>
            <w:tcW w:w="709" w:type="dxa"/>
          </w:tcPr>
          <w:p w14:paraId="17AE0892" w14:textId="77777777" w:rsidR="00DE7E32" w:rsidRDefault="00DE7E32" w:rsidP="00725D1A">
            <w:pPr>
              <w:jc w:val="both"/>
              <w:rPr>
                <w:ins w:id="15390" w:author="PS" w:date="2018-11-25T17:10:00Z"/>
              </w:rPr>
            </w:pPr>
            <w:ins w:id="15391" w:author="PS" w:date="2018-11-25T17:10:00Z">
              <w:r>
                <w:t>13</w:t>
              </w:r>
            </w:ins>
          </w:p>
        </w:tc>
        <w:tc>
          <w:tcPr>
            <w:tcW w:w="709" w:type="dxa"/>
            <w:gridSpan w:val="2"/>
            <w:shd w:val="clear" w:color="auto" w:fill="F7CAAC"/>
          </w:tcPr>
          <w:p w14:paraId="0A8B78FF" w14:textId="77777777" w:rsidR="00DE7E32" w:rsidRDefault="00DE7E32" w:rsidP="00725D1A">
            <w:pPr>
              <w:jc w:val="both"/>
              <w:rPr>
                <w:ins w:id="15392" w:author="PS" w:date="2018-11-25T17:10:00Z"/>
                <w:b/>
              </w:rPr>
            </w:pPr>
            <w:ins w:id="15393" w:author="PS" w:date="2018-11-25T17:10:00Z">
              <w:r>
                <w:rPr>
                  <w:b/>
                </w:rPr>
                <w:t>do kdy</w:t>
              </w:r>
            </w:ins>
          </w:p>
        </w:tc>
        <w:tc>
          <w:tcPr>
            <w:tcW w:w="1387" w:type="dxa"/>
            <w:gridSpan w:val="2"/>
          </w:tcPr>
          <w:p w14:paraId="23AD8BB5" w14:textId="77777777" w:rsidR="00DE7E32" w:rsidRDefault="00DE7E32" w:rsidP="00725D1A">
            <w:pPr>
              <w:jc w:val="both"/>
              <w:rPr>
                <w:ins w:id="15394" w:author="PS" w:date="2018-11-25T17:10:00Z"/>
              </w:rPr>
            </w:pPr>
            <w:ins w:id="15395" w:author="PS" w:date="2018-11-25T17:10:00Z">
              <w:r>
                <w:t>1218</w:t>
              </w:r>
            </w:ins>
          </w:p>
        </w:tc>
      </w:tr>
      <w:tr w:rsidR="00DE7E32" w14:paraId="0E06CA92" w14:textId="77777777" w:rsidTr="00725D1A">
        <w:trPr>
          <w:ins w:id="15396" w:author="PS" w:date="2018-11-25T17:10:00Z"/>
        </w:trPr>
        <w:tc>
          <w:tcPr>
            <w:tcW w:w="5068" w:type="dxa"/>
            <w:gridSpan w:val="3"/>
            <w:shd w:val="clear" w:color="auto" w:fill="F7CAAC"/>
          </w:tcPr>
          <w:p w14:paraId="39F710A6" w14:textId="77777777" w:rsidR="00DE7E32" w:rsidRDefault="00DE7E32" w:rsidP="00725D1A">
            <w:pPr>
              <w:jc w:val="both"/>
              <w:rPr>
                <w:ins w:id="15397" w:author="PS" w:date="2018-11-25T17:10:00Z"/>
                <w:b/>
              </w:rPr>
            </w:pPr>
            <w:ins w:id="15398" w:author="PS" w:date="2018-11-25T17:10:00Z">
              <w:r>
                <w:rPr>
                  <w:b/>
                </w:rPr>
                <w:t>Typ vztahu na součásti VŠ, která uskutečňuje st. program</w:t>
              </w:r>
            </w:ins>
          </w:p>
        </w:tc>
        <w:tc>
          <w:tcPr>
            <w:tcW w:w="992" w:type="dxa"/>
            <w:gridSpan w:val="2"/>
          </w:tcPr>
          <w:p w14:paraId="5646881F" w14:textId="77777777" w:rsidR="00DE7E32" w:rsidRDefault="00DE7E32" w:rsidP="00725D1A">
            <w:pPr>
              <w:jc w:val="both"/>
              <w:rPr>
                <w:ins w:id="15399" w:author="PS" w:date="2018-11-25T17:10:00Z"/>
              </w:rPr>
            </w:pPr>
          </w:p>
        </w:tc>
        <w:tc>
          <w:tcPr>
            <w:tcW w:w="994" w:type="dxa"/>
            <w:shd w:val="clear" w:color="auto" w:fill="F7CAAC"/>
          </w:tcPr>
          <w:p w14:paraId="6AE0E29A" w14:textId="77777777" w:rsidR="00DE7E32" w:rsidRDefault="00DE7E32" w:rsidP="00725D1A">
            <w:pPr>
              <w:jc w:val="both"/>
              <w:rPr>
                <w:ins w:id="15400" w:author="PS" w:date="2018-11-25T17:10:00Z"/>
                <w:b/>
              </w:rPr>
            </w:pPr>
            <w:ins w:id="15401" w:author="PS" w:date="2018-11-25T17:10:00Z">
              <w:r>
                <w:rPr>
                  <w:b/>
                </w:rPr>
                <w:t>rozsah</w:t>
              </w:r>
            </w:ins>
          </w:p>
        </w:tc>
        <w:tc>
          <w:tcPr>
            <w:tcW w:w="709" w:type="dxa"/>
          </w:tcPr>
          <w:p w14:paraId="506229E0" w14:textId="77777777" w:rsidR="00DE7E32" w:rsidRDefault="00DE7E32" w:rsidP="00725D1A">
            <w:pPr>
              <w:jc w:val="both"/>
              <w:rPr>
                <w:ins w:id="15402" w:author="PS" w:date="2018-11-25T17:10:00Z"/>
              </w:rPr>
            </w:pPr>
          </w:p>
        </w:tc>
        <w:tc>
          <w:tcPr>
            <w:tcW w:w="709" w:type="dxa"/>
            <w:gridSpan w:val="2"/>
            <w:shd w:val="clear" w:color="auto" w:fill="F7CAAC"/>
          </w:tcPr>
          <w:p w14:paraId="60ED60FF" w14:textId="77777777" w:rsidR="00DE7E32" w:rsidRDefault="00DE7E32" w:rsidP="00725D1A">
            <w:pPr>
              <w:jc w:val="both"/>
              <w:rPr>
                <w:ins w:id="15403" w:author="PS" w:date="2018-11-25T17:10:00Z"/>
                <w:b/>
              </w:rPr>
            </w:pPr>
            <w:ins w:id="15404" w:author="PS" w:date="2018-11-25T17:10:00Z">
              <w:r>
                <w:rPr>
                  <w:b/>
                </w:rPr>
                <w:t>do kdy</w:t>
              </w:r>
            </w:ins>
          </w:p>
        </w:tc>
        <w:tc>
          <w:tcPr>
            <w:tcW w:w="1387" w:type="dxa"/>
            <w:gridSpan w:val="2"/>
          </w:tcPr>
          <w:p w14:paraId="0DAF02B0" w14:textId="77777777" w:rsidR="00DE7E32" w:rsidRDefault="00DE7E32" w:rsidP="00725D1A">
            <w:pPr>
              <w:jc w:val="both"/>
              <w:rPr>
                <w:ins w:id="15405" w:author="PS" w:date="2018-11-25T17:10:00Z"/>
              </w:rPr>
            </w:pPr>
          </w:p>
        </w:tc>
      </w:tr>
      <w:tr w:rsidR="00DE7E32" w14:paraId="26E7B038" w14:textId="77777777" w:rsidTr="00725D1A">
        <w:trPr>
          <w:ins w:id="15406" w:author="PS" w:date="2018-11-25T17:10:00Z"/>
        </w:trPr>
        <w:tc>
          <w:tcPr>
            <w:tcW w:w="6060" w:type="dxa"/>
            <w:gridSpan w:val="5"/>
            <w:shd w:val="clear" w:color="auto" w:fill="F7CAAC"/>
          </w:tcPr>
          <w:p w14:paraId="3595F218" w14:textId="77777777" w:rsidR="00DE7E32" w:rsidRDefault="00DE7E32" w:rsidP="00725D1A">
            <w:pPr>
              <w:jc w:val="both"/>
              <w:rPr>
                <w:ins w:id="15407" w:author="PS" w:date="2018-11-25T17:10:00Z"/>
              </w:rPr>
            </w:pPr>
            <w:ins w:id="15408" w:author="PS" w:date="2018-11-25T17:10:00Z">
              <w:r>
                <w:rPr>
                  <w:b/>
                </w:rPr>
                <w:t>Další současná působení jako akademický pracovník na jiných VŠ</w:t>
              </w:r>
            </w:ins>
          </w:p>
        </w:tc>
        <w:tc>
          <w:tcPr>
            <w:tcW w:w="1703" w:type="dxa"/>
            <w:gridSpan w:val="2"/>
            <w:shd w:val="clear" w:color="auto" w:fill="F7CAAC"/>
          </w:tcPr>
          <w:p w14:paraId="54755F41" w14:textId="77777777" w:rsidR="00DE7E32" w:rsidRDefault="00DE7E32" w:rsidP="00725D1A">
            <w:pPr>
              <w:jc w:val="both"/>
              <w:rPr>
                <w:ins w:id="15409" w:author="PS" w:date="2018-11-25T17:10:00Z"/>
                <w:b/>
              </w:rPr>
            </w:pPr>
            <w:ins w:id="15410" w:author="PS" w:date="2018-11-25T17:10:00Z">
              <w:r>
                <w:rPr>
                  <w:b/>
                </w:rPr>
                <w:t>typ prac. vztahu</w:t>
              </w:r>
            </w:ins>
          </w:p>
        </w:tc>
        <w:tc>
          <w:tcPr>
            <w:tcW w:w="2096" w:type="dxa"/>
            <w:gridSpan w:val="4"/>
            <w:shd w:val="clear" w:color="auto" w:fill="F7CAAC"/>
          </w:tcPr>
          <w:p w14:paraId="35D426F7" w14:textId="77777777" w:rsidR="00DE7E32" w:rsidRDefault="00DE7E32" w:rsidP="00725D1A">
            <w:pPr>
              <w:jc w:val="both"/>
              <w:rPr>
                <w:ins w:id="15411" w:author="PS" w:date="2018-11-25T17:10:00Z"/>
                <w:b/>
              </w:rPr>
            </w:pPr>
            <w:ins w:id="15412" w:author="PS" w:date="2018-11-25T17:10:00Z">
              <w:r>
                <w:rPr>
                  <w:b/>
                </w:rPr>
                <w:t>Rozsah</w:t>
              </w:r>
            </w:ins>
          </w:p>
        </w:tc>
      </w:tr>
      <w:tr w:rsidR="00DE7E32" w14:paraId="1FB347EC" w14:textId="77777777" w:rsidTr="00725D1A">
        <w:trPr>
          <w:ins w:id="15413" w:author="PS" w:date="2018-11-25T17:10:00Z"/>
        </w:trPr>
        <w:tc>
          <w:tcPr>
            <w:tcW w:w="6060" w:type="dxa"/>
            <w:gridSpan w:val="5"/>
          </w:tcPr>
          <w:p w14:paraId="216009B2" w14:textId="77777777" w:rsidR="00DE7E32" w:rsidRDefault="00DE7E32" w:rsidP="00725D1A">
            <w:pPr>
              <w:jc w:val="both"/>
              <w:rPr>
                <w:ins w:id="15414" w:author="PS" w:date="2018-11-25T17:10:00Z"/>
              </w:rPr>
            </w:pPr>
            <w:ins w:id="15415" w:author="PS" w:date="2018-11-25T17:10:00Z">
              <w:r>
                <w:t>Nejsou</w:t>
              </w:r>
            </w:ins>
          </w:p>
        </w:tc>
        <w:tc>
          <w:tcPr>
            <w:tcW w:w="1703" w:type="dxa"/>
            <w:gridSpan w:val="2"/>
          </w:tcPr>
          <w:p w14:paraId="7C60B1B9" w14:textId="77777777" w:rsidR="00DE7E32" w:rsidRDefault="00DE7E32" w:rsidP="00725D1A">
            <w:pPr>
              <w:jc w:val="both"/>
              <w:rPr>
                <w:ins w:id="15416" w:author="PS" w:date="2018-11-25T17:10:00Z"/>
              </w:rPr>
            </w:pPr>
          </w:p>
        </w:tc>
        <w:tc>
          <w:tcPr>
            <w:tcW w:w="2096" w:type="dxa"/>
            <w:gridSpan w:val="4"/>
          </w:tcPr>
          <w:p w14:paraId="248F1206" w14:textId="77777777" w:rsidR="00DE7E32" w:rsidRDefault="00DE7E32" w:rsidP="00725D1A">
            <w:pPr>
              <w:jc w:val="both"/>
              <w:rPr>
                <w:ins w:id="15417" w:author="PS" w:date="2018-11-25T17:10:00Z"/>
              </w:rPr>
            </w:pPr>
          </w:p>
        </w:tc>
      </w:tr>
      <w:tr w:rsidR="00DE7E32" w14:paraId="26043173" w14:textId="77777777" w:rsidTr="00725D1A">
        <w:trPr>
          <w:ins w:id="15418" w:author="PS" w:date="2018-11-25T17:10:00Z"/>
        </w:trPr>
        <w:tc>
          <w:tcPr>
            <w:tcW w:w="6060" w:type="dxa"/>
            <w:gridSpan w:val="5"/>
          </w:tcPr>
          <w:p w14:paraId="3BDAF71C" w14:textId="77777777" w:rsidR="00DE7E32" w:rsidRDefault="00DE7E32" w:rsidP="00725D1A">
            <w:pPr>
              <w:jc w:val="both"/>
              <w:rPr>
                <w:ins w:id="15419" w:author="PS" w:date="2018-11-25T17:10:00Z"/>
              </w:rPr>
            </w:pPr>
          </w:p>
        </w:tc>
        <w:tc>
          <w:tcPr>
            <w:tcW w:w="1703" w:type="dxa"/>
            <w:gridSpan w:val="2"/>
          </w:tcPr>
          <w:p w14:paraId="5A46C6DC" w14:textId="77777777" w:rsidR="00DE7E32" w:rsidRDefault="00DE7E32" w:rsidP="00725D1A">
            <w:pPr>
              <w:jc w:val="both"/>
              <w:rPr>
                <w:ins w:id="15420" w:author="PS" w:date="2018-11-25T17:10:00Z"/>
              </w:rPr>
            </w:pPr>
          </w:p>
        </w:tc>
        <w:tc>
          <w:tcPr>
            <w:tcW w:w="2096" w:type="dxa"/>
            <w:gridSpan w:val="4"/>
          </w:tcPr>
          <w:p w14:paraId="6847D005" w14:textId="77777777" w:rsidR="00DE7E32" w:rsidRDefault="00DE7E32" w:rsidP="00725D1A">
            <w:pPr>
              <w:jc w:val="both"/>
              <w:rPr>
                <w:ins w:id="15421" w:author="PS" w:date="2018-11-25T17:10:00Z"/>
              </w:rPr>
            </w:pPr>
          </w:p>
        </w:tc>
      </w:tr>
      <w:tr w:rsidR="00DE7E32" w14:paraId="50D4673B" w14:textId="77777777" w:rsidTr="00725D1A">
        <w:trPr>
          <w:ins w:id="15422" w:author="PS" w:date="2018-11-25T17:10:00Z"/>
        </w:trPr>
        <w:tc>
          <w:tcPr>
            <w:tcW w:w="6060" w:type="dxa"/>
            <w:gridSpan w:val="5"/>
          </w:tcPr>
          <w:p w14:paraId="09E9D642" w14:textId="77777777" w:rsidR="00DE7E32" w:rsidRDefault="00DE7E32" w:rsidP="00725D1A">
            <w:pPr>
              <w:jc w:val="both"/>
              <w:rPr>
                <w:ins w:id="15423" w:author="PS" w:date="2018-11-25T17:10:00Z"/>
              </w:rPr>
            </w:pPr>
          </w:p>
        </w:tc>
        <w:tc>
          <w:tcPr>
            <w:tcW w:w="1703" w:type="dxa"/>
            <w:gridSpan w:val="2"/>
          </w:tcPr>
          <w:p w14:paraId="6ACD4E68" w14:textId="77777777" w:rsidR="00DE7E32" w:rsidRDefault="00DE7E32" w:rsidP="00725D1A">
            <w:pPr>
              <w:jc w:val="both"/>
              <w:rPr>
                <w:ins w:id="15424" w:author="PS" w:date="2018-11-25T17:10:00Z"/>
              </w:rPr>
            </w:pPr>
          </w:p>
        </w:tc>
        <w:tc>
          <w:tcPr>
            <w:tcW w:w="2096" w:type="dxa"/>
            <w:gridSpan w:val="4"/>
          </w:tcPr>
          <w:p w14:paraId="6145E0F8" w14:textId="77777777" w:rsidR="00DE7E32" w:rsidRDefault="00DE7E32" w:rsidP="00725D1A">
            <w:pPr>
              <w:jc w:val="both"/>
              <w:rPr>
                <w:ins w:id="15425" w:author="PS" w:date="2018-11-25T17:10:00Z"/>
              </w:rPr>
            </w:pPr>
          </w:p>
        </w:tc>
      </w:tr>
      <w:tr w:rsidR="00DE7E32" w14:paraId="12F6F1EE" w14:textId="77777777" w:rsidTr="00725D1A">
        <w:trPr>
          <w:ins w:id="15426" w:author="PS" w:date="2018-11-25T17:10:00Z"/>
        </w:trPr>
        <w:tc>
          <w:tcPr>
            <w:tcW w:w="6060" w:type="dxa"/>
            <w:gridSpan w:val="5"/>
          </w:tcPr>
          <w:p w14:paraId="7F8913CD" w14:textId="77777777" w:rsidR="00DE7E32" w:rsidRDefault="00DE7E32" w:rsidP="00725D1A">
            <w:pPr>
              <w:jc w:val="both"/>
              <w:rPr>
                <w:ins w:id="15427" w:author="PS" w:date="2018-11-25T17:10:00Z"/>
              </w:rPr>
            </w:pPr>
          </w:p>
        </w:tc>
        <w:tc>
          <w:tcPr>
            <w:tcW w:w="1703" w:type="dxa"/>
            <w:gridSpan w:val="2"/>
          </w:tcPr>
          <w:p w14:paraId="48C9A9B7" w14:textId="77777777" w:rsidR="00DE7E32" w:rsidRDefault="00DE7E32" w:rsidP="00725D1A">
            <w:pPr>
              <w:jc w:val="both"/>
              <w:rPr>
                <w:ins w:id="15428" w:author="PS" w:date="2018-11-25T17:10:00Z"/>
              </w:rPr>
            </w:pPr>
          </w:p>
        </w:tc>
        <w:tc>
          <w:tcPr>
            <w:tcW w:w="2096" w:type="dxa"/>
            <w:gridSpan w:val="4"/>
          </w:tcPr>
          <w:p w14:paraId="7B80B043" w14:textId="77777777" w:rsidR="00DE7E32" w:rsidRDefault="00DE7E32" w:rsidP="00725D1A">
            <w:pPr>
              <w:jc w:val="both"/>
              <w:rPr>
                <w:ins w:id="15429" w:author="PS" w:date="2018-11-25T17:10:00Z"/>
              </w:rPr>
            </w:pPr>
          </w:p>
        </w:tc>
      </w:tr>
      <w:tr w:rsidR="00DE7E32" w14:paraId="2BCB5196" w14:textId="77777777" w:rsidTr="00725D1A">
        <w:trPr>
          <w:ins w:id="15430" w:author="PS" w:date="2018-11-25T17:10:00Z"/>
        </w:trPr>
        <w:tc>
          <w:tcPr>
            <w:tcW w:w="9859" w:type="dxa"/>
            <w:gridSpan w:val="11"/>
            <w:shd w:val="clear" w:color="auto" w:fill="F7CAAC"/>
          </w:tcPr>
          <w:p w14:paraId="26ABE70B" w14:textId="77777777" w:rsidR="00DE7E32" w:rsidRDefault="00DE7E32" w:rsidP="00725D1A">
            <w:pPr>
              <w:jc w:val="both"/>
              <w:rPr>
                <w:ins w:id="15431" w:author="PS" w:date="2018-11-25T17:10:00Z"/>
              </w:rPr>
            </w:pPr>
            <w:ins w:id="15432" w:author="PS" w:date="2018-11-25T17:10:00Z">
              <w:r>
                <w:rPr>
                  <w:b/>
                </w:rPr>
                <w:t>Předměty příslušného studijního programu a způsob zapojení do jejich výuky, příp. další zapojení do uskutečňování studijního programu</w:t>
              </w:r>
            </w:ins>
          </w:p>
        </w:tc>
      </w:tr>
      <w:tr w:rsidR="00DE7E32" w14:paraId="1F6407BF" w14:textId="77777777" w:rsidTr="00725D1A">
        <w:trPr>
          <w:trHeight w:val="1118"/>
          <w:ins w:id="15433" w:author="PS" w:date="2018-11-25T17:10:00Z"/>
        </w:trPr>
        <w:tc>
          <w:tcPr>
            <w:tcW w:w="9859" w:type="dxa"/>
            <w:gridSpan w:val="11"/>
            <w:tcBorders>
              <w:top w:val="nil"/>
            </w:tcBorders>
          </w:tcPr>
          <w:p w14:paraId="3205B0FF" w14:textId="77777777" w:rsidR="00DE7E32" w:rsidRDefault="00DE7E32" w:rsidP="00725D1A">
            <w:pPr>
              <w:jc w:val="both"/>
              <w:rPr>
                <w:ins w:id="15434" w:author="PS" w:date="2018-11-25T17:10:00Z"/>
              </w:rPr>
            </w:pPr>
            <w:ins w:id="15435" w:author="PS" w:date="2018-11-25T17:10:00Z">
              <w:r>
                <w:t>Kybernetická bezpečnost – přednášející, cvičící (10 %)</w:t>
              </w:r>
            </w:ins>
          </w:p>
        </w:tc>
      </w:tr>
      <w:tr w:rsidR="00DE7E32" w14:paraId="55671E0E" w14:textId="77777777" w:rsidTr="00725D1A">
        <w:trPr>
          <w:ins w:id="15436" w:author="PS" w:date="2018-11-25T17:10:00Z"/>
        </w:trPr>
        <w:tc>
          <w:tcPr>
            <w:tcW w:w="9859" w:type="dxa"/>
            <w:gridSpan w:val="11"/>
            <w:shd w:val="clear" w:color="auto" w:fill="F7CAAC"/>
          </w:tcPr>
          <w:p w14:paraId="5B89ED72" w14:textId="77777777" w:rsidR="00DE7E32" w:rsidRDefault="00DE7E32" w:rsidP="00725D1A">
            <w:pPr>
              <w:jc w:val="both"/>
              <w:rPr>
                <w:ins w:id="15437" w:author="PS" w:date="2018-11-25T17:10:00Z"/>
              </w:rPr>
            </w:pPr>
            <w:ins w:id="15438" w:author="PS" w:date="2018-11-25T17:10:00Z">
              <w:r>
                <w:rPr>
                  <w:b/>
                </w:rPr>
                <w:t xml:space="preserve">Údaje o vzdělání na VŠ </w:t>
              </w:r>
            </w:ins>
          </w:p>
        </w:tc>
      </w:tr>
      <w:tr w:rsidR="00DE7E32" w14:paraId="17390325" w14:textId="77777777" w:rsidTr="00725D1A">
        <w:trPr>
          <w:trHeight w:val="1055"/>
          <w:ins w:id="15439" w:author="PS" w:date="2018-11-25T17:10:00Z"/>
        </w:trPr>
        <w:tc>
          <w:tcPr>
            <w:tcW w:w="9859" w:type="dxa"/>
            <w:gridSpan w:val="11"/>
          </w:tcPr>
          <w:p w14:paraId="6FF8F1A6" w14:textId="77777777" w:rsidR="00DE7E32" w:rsidRDefault="00DE7E32" w:rsidP="00725D1A">
            <w:pPr>
              <w:jc w:val="both"/>
              <w:rPr>
                <w:ins w:id="15440" w:author="PS" w:date="2018-11-25T17:10:00Z"/>
              </w:rPr>
            </w:pPr>
            <w:ins w:id="15441" w:author="PS" w:date="2018-11-25T17:10:00Z">
              <w:r w:rsidRPr="00095333">
                <w:t>2011-2014</w:t>
              </w:r>
              <w:r>
                <w:t xml:space="preserve"> Univerzita Tomáše Bati ve Zlíně; Fakulta aplikované informatiky; Bezpečnostní systémy, technologie a management; prezenční studium; bc.</w:t>
              </w:r>
            </w:ins>
          </w:p>
          <w:p w14:paraId="3C5B6318" w14:textId="77777777" w:rsidR="00DE7E32" w:rsidRDefault="00DE7E32" w:rsidP="00725D1A">
            <w:pPr>
              <w:jc w:val="both"/>
              <w:rPr>
                <w:ins w:id="15442" w:author="PS" w:date="2018-11-25T17:10:00Z"/>
              </w:rPr>
            </w:pPr>
            <w:ins w:id="15443" w:author="PS" w:date="2018-11-25T17:10:00Z">
              <w:r>
                <w:t>2014-2016 Univerzita Tomáše Bati ve Zlíně; Fakulta aplikované informatiky; Bezpečnostní systémy, technologie a management – manažerské zaměření; prezenční studium; Ing.</w:t>
              </w:r>
            </w:ins>
          </w:p>
          <w:p w14:paraId="18F557E1" w14:textId="77777777" w:rsidR="00DE7E32" w:rsidRPr="00095333" w:rsidRDefault="00DE7E32" w:rsidP="00725D1A">
            <w:pPr>
              <w:jc w:val="both"/>
              <w:rPr>
                <w:ins w:id="15444" w:author="PS" w:date="2018-11-25T17:10:00Z"/>
              </w:rPr>
            </w:pPr>
          </w:p>
        </w:tc>
      </w:tr>
      <w:tr w:rsidR="00DE7E32" w14:paraId="37F3138B" w14:textId="77777777" w:rsidTr="00725D1A">
        <w:trPr>
          <w:ins w:id="15445" w:author="PS" w:date="2018-11-25T17:10:00Z"/>
        </w:trPr>
        <w:tc>
          <w:tcPr>
            <w:tcW w:w="9859" w:type="dxa"/>
            <w:gridSpan w:val="11"/>
            <w:shd w:val="clear" w:color="auto" w:fill="F7CAAC"/>
          </w:tcPr>
          <w:p w14:paraId="013A62F5" w14:textId="77777777" w:rsidR="00DE7E32" w:rsidRDefault="00DE7E32" w:rsidP="00725D1A">
            <w:pPr>
              <w:jc w:val="both"/>
              <w:rPr>
                <w:ins w:id="15446" w:author="PS" w:date="2018-11-25T17:10:00Z"/>
                <w:b/>
              </w:rPr>
            </w:pPr>
            <w:ins w:id="15447" w:author="PS" w:date="2018-11-25T17:10:00Z">
              <w:r>
                <w:rPr>
                  <w:b/>
                </w:rPr>
                <w:t>Údaje o odborném působení od absolvování VŠ</w:t>
              </w:r>
            </w:ins>
          </w:p>
        </w:tc>
      </w:tr>
      <w:tr w:rsidR="00DE7E32" w14:paraId="5E0D1273" w14:textId="77777777" w:rsidTr="00725D1A">
        <w:trPr>
          <w:trHeight w:val="1090"/>
          <w:ins w:id="15448" w:author="PS" w:date="2018-11-25T17:10:00Z"/>
        </w:trPr>
        <w:tc>
          <w:tcPr>
            <w:tcW w:w="9859" w:type="dxa"/>
            <w:gridSpan w:val="11"/>
          </w:tcPr>
          <w:tbl>
            <w:tblPr>
              <w:tblW w:w="104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456"/>
            </w:tblGrid>
            <w:tr w:rsidR="00DE7E32" w:rsidRPr="00B16F9D" w14:paraId="02000FF1" w14:textId="77777777" w:rsidTr="00725D1A">
              <w:trPr>
                <w:ins w:id="15449" w:author="PS" w:date="2018-11-25T17:10:00Z"/>
              </w:trPr>
              <w:tc>
                <w:tcPr>
                  <w:tcW w:w="10456" w:type="dxa"/>
                  <w:tcBorders>
                    <w:top w:val="nil"/>
                    <w:left w:val="nil"/>
                    <w:bottom w:val="nil"/>
                    <w:right w:val="nil"/>
                  </w:tcBorders>
                </w:tcPr>
                <w:p w14:paraId="03417A5E" w14:textId="77777777" w:rsidR="00DE7E32" w:rsidRPr="004D3FA2" w:rsidRDefault="00DE7E32" w:rsidP="00725D1A">
                  <w:pPr>
                    <w:pStyle w:val="OiaeaeiYiio2"/>
                    <w:widowControl/>
                    <w:spacing w:before="20" w:after="20"/>
                    <w:jc w:val="left"/>
                    <w:rPr>
                      <w:ins w:id="15450" w:author="PS" w:date="2018-11-25T17:10:00Z"/>
                      <w:b/>
                      <w:i w:val="0"/>
                      <w:sz w:val="20"/>
                      <w:lang w:val="cs-CZ"/>
                    </w:rPr>
                  </w:pPr>
                </w:p>
              </w:tc>
            </w:tr>
            <w:tr w:rsidR="00DE7E32" w14:paraId="05C6ED8F" w14:textId="77777777" w:rsidTr="00725D1A">
              <w:trPr>
                <w:ins w:id="15451" w:author="PS" w:date="2018-11-25T17:10:00Z"/>
              </w:trPr>
              <w:tc>
                <w:tcPr>
                  <w:tcW w:w="10456" w:type="dxa"/>
                  <w:tcBorders>
                    <w:top w:val="nil"/>
                    <w:left w:val="nil"/>
                    <w:bottom w:val="nil"/>
                    <w:right w:val="nil"/>
                  </w:tcBorders>
                </w:tcPr>
                <w:p w14:paraId="57702EF9" w14:textId="77777777" w:rsidR="00DE7E32" w:rsidRPr="004D3FA2" w:rsidRDefault="00DE7E32" w:rsidP="00725D1A">
                  <w:pPr>
                    <w:pStyle w:val="OiaeaeiYiio2"/>
                    <w:widowControl/>
                    <w:spacing w:before="20" w:after="20"/>
                    <w:jc w:val="left"/>
                    <w:rPr>
                      <w:ins w:id="15452" w:author="PS" w:date="2018-11-25T17:10:00Z"/>
                      <w:i w:val="0"/>
                      <w:sz w:val="20"/>
                      <w:lang w:val="cs-CZ"/>
                    </w:rPr>
                  </w:pPr>
                </w:p>
              </w:tc>
            </w:tr>
            <w:tr w:rsidR="00DE7E32" w14:paraId="3F110A99" w14:textId="77777777" w:rsidTr="00725D1A">
              <w:trPr>
                <w:ins w:id="15453" w:author="PS" w:date="2018-11-25T17:10:00Z"/>
              </w:trPr>
              <w:tc>
                <w:tcPr>
                  <w:tcW w:w="10456" w:type="dxa"/>
                  <w:tcBorders>
                    <w:top w:val="nil"/>
                    <w:left w:val="nil"/>
                    <w:bottom w:val="nil"/>
                    <w:right w:val="nil"/>
                  </w:tcBorders>
                </w:tcPr>
                <w:p w14:paraId="3B943063" w14:textId="77777777" w:rsidR="00DE7E32" w:rsidRPr="004D3FA2" w:rsidRDefault="00DE7E32" w:rsidP="00725D1A">
                  <w:pPr>
                    <w:pStyle w:val="OiaeaeiYiio2"/>
                    <w:widowControl/>
                    <w:spacing w:before="20" w:after="20"/>
                    <w:jc w:val="left"/>
                    <w:rPr>
                      <w:ins w:id="15454" w:author="PS" w:date="2018-11-25T17:10:00Z"/>
                      <w:i w:val="0"/>
                      <w:sz w:val="20"/>
                      <w:lang w:val="cs-CZ"/>
                    </w:rPr>
                  </w:pPr>
                </w:p>
              </w:tc>
            </w:tr>
            <w:tr w:rsidR="00DE7E32" w14:paraId="579C8C8F" w14:textId="77777777" w:rsidTr="00725D1A">
              <w:trPr>
                <w:ins w:id="15455" w:author="PS" w:date="2018-11-25T17:10:00Z"/>
              </w:trPr>
              <w:tc>
                <w:tcPr>
                  <w:tcW w:w="10456" w:type="dxa"/>
                  <w:tcBorders>
                    <w:top w:val="nil"/>
                    <w:left w:val="nil"/>
                    <w:bottom w:val="nil"/>
                    <w:right w:val="nil"/>
                  </w:tcBorders>
                </w:tcPr>
                <w:p w14:paraId="0BD0781C" w14:textId="77777777" w:rsidR="00DE7E32" w:rsidRPr="004D3FA2" w:rsidRDefault="00DE7E32" w:rsidP="00725D1A">
                  <w:pPr>
                    <w:pStyle w:val="OiaeaeiYiio2"/>
                    <w:widowControl/>
                    <w:spacing w:before="20" w:after="20"/>
                    <w:jc w:val="left"/>
                    <w:rPr>
                      <w:ins w:id="15456" w:author="PS" w:date="2018-11-25T17:10:00Z"/>
                      <w:i w:val="0"/>
                      <w:sz w:val="20"/>
                      <w:lang w:val="cs-CZ"/>
                    </w:rPr>
                  </w:pPr>
                </w:p>
              </w:tc>
            </w:tr>
          </w:tbl>
          <w:p w14:paraId="2BC9213E" w14:textId="77777777" w:rsidR="00DE7E32" w:rsidRDefault="00DE7E32" w:rsidP="00725D1A">
            <w:pPr>
              <w:jc w:val="both"/>
              <w:rPr>
                <w:ins w:id="15457" w:author="PS" w:date="2018-11-25T17:10:00Z"/>
              </w:rPr>
            </w:pPr>
          </w:p>
        </w:tc>
      </w:tr>
      <w:tr w:rsidR="00DE7E32" w14:paraId="5C6C17A6" w14:textId="77777777" w:rsidTr="00725D1A">
        <w:trPr>
          <w:trHeight w:val="250"/>
          <w:ins w:id="15458" w:author="PS" w:date="2018-11-25T17:10:00Z"/>
        </w:trPr>
        <w:tc>
          <w:tcPr>
            <w:tcW w:w="9859" w:type="dxa"/>
            <w:gridSpan w:val="11"/>
            <w:shd w:val="clear" w:color="auto" w:fill="F7CAAC"/>
          </w:tcPr>
          <w:p w14:paraId="3689B832" w14:textId="77777777" w:rsidR="00DE7E32" w:rsidRDefault="00DE7E32" w:rsidP="00725D1A">
            <w:pPr>
              <w:jc w:val="both"/>
              <w:rPr>
                <w:ins w:id="15459" w:author="PS" w:date="2018-11-25T17:10:00Z"/>
              </w:rPr>
            </w:pPr>
            <w:ins w:id="15460" w:author="PS" w:date="2018-11-25T17:10:00Z">
              <w:r>
                <w:rPr>
                  <w:b/>
                </w:rPr>
                <w:t>Zkušenosti s vedením kvalifikačních a rigorózních prací</w:t>
              </w:r>
            </w:ins>
          </w:p>
        </w:tc>
      </w:tr>
      <w:tr w:rsidR="00DE7E32" w14:paraId="1C918C32" w14:textId="77777777" w:rsidTr="00725D1A">
        <w:trPr>
          <w:trHeight w:val="1105"/>
          <w:ins w:id="15461" w:author="PS" w:date="2018-11-25T17:10:00Z"/>
        </w:trPr>
        <w:tc>
          <w:tcPr>
            <w:tcW w:w="9859" w:type="dxa"/>
            <w:gridSpan w:val="11"/>
          </w:tcPr>
          <w:p w14:paraId="39D43211" w14:textId="77777777" w:rsidR="00DE7E32" w:rsidRDefault="00DE7E32" w:rsidP="00725D1A">
            <w:pPr>
              <w:jc w:val="both"/>
              <w:rPr>
                <w:ins w:id="15462" w:author="PS" w:date="2018-11-25T17:10:00Z"/>
              </w:rPr>
            </w:pPr>
          </w:p>
        </w:tc>
      </w:tr>
      <w:tr w:rsidR="00DE7E32" w14:paraId="3039E47B" w14:textId="77777777" w:rsidTr="00725D1A">
        <w:trPr>
          <w:cantSplit/>
          <w:ins w:id="15463" w:author="PS" w:date="2018-11-25T17:10:00Z"/>
        </w:trPr>
        <w:tc>
          <w:tcPr>
            <w:tcW w:w="3347" w:type="dxa"/>
            <w:gridSpan w:val="2"/>
            <w:tcBorders>
              <w:top w:val="single" w:sz="12" w:space="0" w:color="auto"/>
            </w:tcBorders>
            <w:shd w:val="clear" w:color="auto" w:fill="F7CAAC"/>
          </w:tcPr>
          <w:p w14:paraId="16BC21B9" w14:textId="77777777" w:rsidR="00DE7E32" w:rsidRDefault="00DE7E32" w:rsidP="00725D1A">
            <w:pPr>
              <w:jc w:val="both"/>
              <w:rPr>
                <w:ins w:id="15464" w:author="PS" w:date="2018-11-25T17:10:00Z"/>
              </w:rPr>
            </w:pPr>
            <w:ins w:id="15465" w:author="PS" w:date="2018-11-25T17:10:00Z">
              <w:r>
                <w:rPr>
                  <w:b/>
                </w:rPr>
                <w:t xml:space="preserve">Obor habilitačního řízení </w:t>
              </w:r>
            </w:ins>
          </w:p>
        </w:tc>
        <w:tc>
          <w:tcPr>
            <w:tcW w:w="2245" w:type="dxa"/>
            <w:gridSpan w:val="2"/>
            <w:tcBorders>
              <w:top w:val="single" w:sz="12" w:space="0" w:color="auto"/>
            </w:tcBorders>
            <w:shd w:val="clear" w:color="auto" w:fill="F7CAAC"/>
          </w:tcPr>
          <w:p w14:paraId="4A667B97" w14:textId="77777777" w:rsidR="00DE7E32" w:rsidRDefault="00DE7E32" w:rsidP="00725D1A">
            <w:pPr>
              <w:jc w:val="both"/>
              <w:rPr>
                <w:ins w:id="15466" w:author="PS" w:date="2018-11-25T17:10:00Z"/>
              </w:rPr>
            </w:pPr>
            <w:ins w:id="15467" w:author="PS" w:date="2018-11-25T17:10:00Z">
              <w:r>
                <w:rPr>
                  <w:b/>
                </w:rPr>
                <w:t>Rok udělení hodnosti</w:t>
              </w:r>
            </w:ins>
          </w:p>
        </w:tc>
        <w:tc>
          <w:tcPr>
            <w:tcW w:w="2248" w:type="dxa"/>
            <w:gridSpan w:val="4"/>
            <w:tcBorders>
              <w:top w:val="single" w:sz="12" w:space="0" w:color="auto"/>
              <w:right w:val="single" w:sz="12" w:space="0" w:color="auto"/>
            </w:tcBorders>
            <w:shd w:val="clear" w:color="auto" w:fill="F7CAAC"/>
          </w:tcPr>
          <w:p w14:paraId="58A03156" w14:textId="77777777" w:rsidR="00DE7E32" w:rsidRDefault="00DE7E32" w:rsidP="00725D1A">
            <w:pPr>
              <w:jc w:val="both"/>
              <w:rPr>
                <w:ins w:id="15468" w:author="PS" w:date="2018-11-25T17:10:00Z"/>
              </w:rPr>
            </w:pPr>
            <w:ins w:id="15469" w:author="PS" w:date="2018-11-25T17:10:00Z">
              <w:r>
                <w:rPr>
                  <w:b/>
                </w:rPr>
                <w:t>Řízení konáno na VŠ</w:t>
              </w:r>
            </w:ins>
          </w:p>
        </w:tc>
        <w:tc>
          <w:tcPr>
            <w:tcW w:w="2019" w:type="dxa"/>
            <w:gridSpan w:val="3"/>
            <w:tcBorders>
              <w:top w:val="single" w:sz="12" w:space="0" w:color="auto"/>
              <w:left w:val="single" w:sz="12" w:space="0" w:color="auto"/>
            </w:tcBorders>
            <w:shd w:val="clear" w:color="auto" w:fill="F7CAAC"/>
          </w:tcPr>
          <w:p w14:paraId="14919626" w14:textId="77777777" w:rsidR="00DE7E32" w:rsidRDefault="00DE7E32" w:rsidP="00725D1A">
            <w:pPr>
              <w:jc w:val="both"/>
              <w:rPr>
                <w:ins w:id="15470" w:author="PS" w:date="2018-11-25T17:10:00Z"/>
                <w:b/>
              </w:rPr>
            </w:pPr>
            <w:ins w:id="15471" w:author="PS" w:date="2018-11-25T17:10:00Z">
              <w:r>
                <w:rPr>
                  <w:b/>
                </w:rPr>
                <w:t>Ohlasy publikací</w:t>
              </w:r>
            </w:ins>
          </w:p>
        </w:tc>
      </w:tr>
      <w:tr w:rsidR="00DE7E32" w14:paraId="08CDE48D" w14:textId="77777777" w:rsidTr="00725D1A">
        <w:trPr>
          <w:cantSplit/>
          <w:ins w:id="15472" w:author="PS" w:date="2018-11-25T17:10:00Z"/>
        </w:trPr>
        <w:tc>
          <w:tcPr>
            <w:tcW w:w="3347" w:type="dxa"/>
            <w:gridSpan w:val="2"/>
          </w:tcPr>
          <w:p w14:paraId="37FF10C2" w14:textId="77777777" w:rsidR="00DE7E32" w:rsidRDefault="00DE7E32" w:rsidP="00725D1A">
            <w:pPr>
              <w:jc w:val="both"/>
              <w:rPr>
                <w:ins w:id="15473" w:author="PS" w:date="2018-11-25T17:10:00Z"/>
              </w:rPr>
            </w:pPr>
          </w:p>
        </w:tc>
        <w:tc>
          <w:tcPr>
            <w:tcW w:w="2245" w:type="dxa"/>
            <w:gridSpan w:val="2"/>
          </w:tcPr>
          <w:p w14:paraId="4F32C6A8" w14:textId="77777777" w:rsidR="00DE7E32" w:rsidRDefault="00DE7E32" w:rsidP="00725D1A">
            <w:pPr>
              <w:jc w:val="both"/>
              <w:rPr>
                <w:ins w:id="15474" w:author="PS" w:date="2018-11-25T17:10:00Z"/>
              </w:rPr>
            </w:pPr>
          </w:p>
        </w:tc>
        <w:tc>
          <w:tcPr>
            <w:tcW w:w="2248" w:type="dxa"/>
            <w:gridSpan w:val="4"/>
            <w:tcBorders>
              <w:right w:val="single" w:sz="12" w:space="0" w:color="auto"/>
            </w:tcBorders>
          </w:tcPr>
          <w:p w14:paraId="69FBEF40" w14:textId="77777777" w:rsidR="00DE7E32" w:rsidRDefault="00DE7E32" w:rsidP="00725D1A">
            <w:pPr>
              <w:jc w:val="both"/>
              <w:rPr>
                <w:ins w:id="15475" w:author="PS" w:date="2018-11-25T17:10:00Z"/>
              </w:rPr>
            </w:pPr>
          </w:p>
        </w:tc>
        <w:tc>
          <w:tcPr>
            <w:tcW w:w="632" w:type="dxa"/>
            <w:tcBorders>
              <w:left w:val="single" w:sz="12" w:space="0" w:color="auto"/>
            </w:tcBorders>
            <w:shd w:val="clear" w:color="auto" w:fill="F7CAAC"/>
          </w:tcPr>
          <w:p w14:paraId="01164A63" w14:textId="77777777" w:rsidR="00DE7E32" w:rsidRDefault="00DE7E32" w:rsidP="00725D1A">
            <w:pPr>
              <w:jc w:val="both"/>
              <w:rPr>
                <w:ins w:id="15476" w:author="PS" w:date="2018-11-25T17:10:00Z"/>
              </w:rPr>
            </w:pPr>
            <w:ins w:id="15477" w:author="PS" w:date="2018-11-25T17:10:00Z">
              <w:r>
                <w:rPr>
                  <w:b/>
                </w:rPr>
                <w:t>WOS</w:t>
              </w:r>
            </w:ins>
          </w:p>
        </w:tc>
        <w:tc>
          <w:tcPr>
            <w:tcW w:w="693" w:type="dxa"/>
            <w:shd w:val="clear" w:color="auto" w:fill="F7CAAC"/>
          </w:tcPr>
          <w:p w14:paraId="4F306D2A" w14:textId="77777777" w:rsidR="00DE7E32" w:rsidRDefault="00DE7E32" w:rsidP="00725D1A">
            <w:pPr>
              <w:jc w:val="both"/>
              <w:rPr>
                <w:ins w:id="15478" w:author="PS" w:date="2018-11-25T17:10:00Z"/>
                <w:sz w:val="18"/>
              </w:rPr>
            </w:pPr>
            <w:ins w:id="15479" w:author="PS" w:date="2018-11-25T17:10:00Z">
              <w:r>
                <w:rPr>
                  <w:b/>
                  <w:sz w:val="18"/>
                </w:rPr>
                <w:t>Scopus</w:t>
              </w:r>
            </w:ins>
          </w:p>
        </w:tc>
        <w:tc>
          <w:tcPr>
            <w:tcW w:w="694" w:type="dxa"/>
            <w:shd w:val="clear" w:color="auto" w:fill="F7CAAC"/>
          </w:tcPr>
          <w:p w14:paraId="0FD8BCC1" w14:textId="77777777" w:rsidR="00DE7E32" w:rsidRDefault="00DE7E32" w:rsidP="00725D1A">
            <w:pPr>
              <w:jc w:val="both"/>
              <w:rPr>
                <w:ins w:id="15480" w:author="PS" w:date="2018-11-25T17:10:00Z"/>
              </w:rPr>
            </w:pPr>
            <w:ins w:id="15481" w:author="PS" w:date="2018-11-25T17:10:00Z">
              <w:r>
                <w:rPr>
                  <w:b/>
                  <w:sz w:val="18"/>
                </w:rPr>
                <w:t>ostatní</w:t>
              </w:r>
            </w:ins>
          </w:p>
        </w:tc>
      </w:tr>
      <w:tr w:rsidR="00DE7E32" w14:paraId="4DE8B813" w14:textId="77777777" w:rsidTr="00725D1A">
        <w:trPr>
          <w:cantSplit/>
          <w:trHeight w:val="70"/>
          <w:ins w:id="15482" w:author="PS" w:date="2018-11-25T17:10:00Z"/>
        </w:trPr>
        <w:tc>
          <w:tcPr>
            <w:tcW w:w="3347" w:type="dxa"/>
            <w:gridSpan w:val="2"/>
            <w:shd w:val="clear" w:color="auto" w:fill="F7CAAC"/>
          </w:tcPr>
          <w:p w14:paraId="5DC59DAF" w14:textId="77777777" w:rsidR="00DE7E32" w:rsidRDefault="00DE7E32" w:rsidP="00725D1A">
            <w:pPr>
              <w:jc w:val="both"/>
              <w:rPr>
                <w:ins w:id="15483" w:author="PS" w:date="2018-11-25T17:10:00Z"/>
              </w:rPr>
            </w:pPr>
            <w:ins w:id="15484" w:author="PS" w:date="2018-11-25T17:10:00Z">
              <w:r>
                <w:rPr>
                  <w:b/>
                </w:rPr>
                <w:t>Obor jmenovacího řízení</w:t>
              </w:r>
            </w:ins>
          </w:p>
        </w:tc>
        <w:tc>
          <w:tcPr>
            <w:tcW w:w="2245" w:type="dxa"/>
            <w:gridSpan w:val="2"/>
            <w:shd w:val="clear" w:color="auto" w:fill="F7CAAC"/>
          </w:tcPr>
          <w:p w14:paraId="013F1FB7" w14:textId="77777777" w:rsidR="00DE7E32" w:rsidRDefault="00DE7E32" w:rsidP="00725D1A">
            <w:pPr>
              <w:jc w:val="both"/>
              <w:rPr>
                <w:ins w:id="15485" w:author="PS" w:date="2018-11-25T17:10:00Z"/>
              </w:rPr>
            </w:pPr>
            <w:ins w:id="15486" w:author="PS" w:date="2018-11-25T17:10:00Z">
              <w:r>
                <w:rPr>
                  <w:b/>
                </w:rPr>
                <w:t>Rok udělení hodnosti</w:t>
              </w:r>
            </w:ins>
          </w:p>
        </w:tc>
        <w:tc>
          <w:tcPr>
            <w:tcW w:w="2248" w:type="dxa"/>
            <w:gridSpan w:val="4"/>
            <w:tcBorders>
              <w:right w:val="single" w:sz="12" w:space="0" w:color="auto"/>
            </w:tcBorders>
            <w:shd w:val="clear" w:color="auto" w:fill="F7CAAC"/>
          </w:tcPr>
          <w:p w14:paraId="6DB05A7D" w14:textId="77777777" w:rsidR="00DE7E32" w:rsidRDefault="00DE7E32" w:rsidP="00725D1A">
            <w:pPr>
              <w:jc w:val="both"/>
              <w:rPr>
                <w:ins w:id="15487" w:author="PS" w:date="2018-11-25T17:10:00Z"/>
              </w:rPr>
            </w:pPr>
            <w:ins w:id="15488" w:author="PS" w:date="2018-11-25T17:10:00Z">
              <w:r>
                <w:rPr>
                  <w:b/>
                </w:rPr>
                <w:t>Řízení konáno na VŠ</w:t>
              </w:r>
            </w:ins>
          </w:p>
        </w:tc>
        <w:tc>
          <w:tcPr>
            <w:tcW w:w="632" w:type="dxa"/>
            <w:vMerge w:val="restart"/>
            <w:tcBorders>
              <w:left w:val="single" w:sz="12" w:space="0" w:color="auto"/>
            </w:tcBorders>
          </w:tcPr>
          <w:p w14:paraId="218C514B" w14:textId="77777777" w:rsidR="00DE7E32" w:rsidRDefault="00DE7E32" w:rsidP="00725D1A">
            <w:pPr>
              <w:jc w:val="both"/>
              <w:rPr>
                <w:ins w:id="15489" w:author="PS" w:date="2018-11-25T17:10:00Z"/>
                <w:b/>
              </w:rPr>
            </w:pPr>
          </w:p>
        </w:tc>
        <w:tc>
          <w:tcPr>
            <w:tcW w:w="693" w:type="dxa"/>
            <w:vMerge w:val="restart"/>
          </w:tcPr>
          <w:p w14:paraId="1F176E35" w14:textId="77777777" w:rsidR="00DE7E32" w:rsidRDefault="00DE7E32" w:rsidP="00725D1A">
            <w:pPr>
              <w:jc w:val="both"/>
              <w:rPr>
                <w:ins w:id="15490" w:author="PS" w:date="2018-11-25T17:10:00Z"/>
                <w:b/>
              </w:rPr>
            </w:pPr>
          </w:p>
        </w:tc>
        <w:tc>
          <w:tcPr>
            <w:tcW w:w="694" w:type="dxa"/>
            <w:vMerge w:val="restart"/>
          </w:tcPr>
          <w:p w14:paraId="60EBB76D" w14:textId="77777777" w:rsidR="00DE7E32" w:rsidRDefault="00DE7E32" w:rsidP="00725D1A">
            <w:pPr>
              <w:jc w:val="both"/>
              <w:rPr>
                <w:ins w:id="15491" w:author="PS" w:date="2018-11-25T17:10:00Z"/>
                <w:b/>
              </w:rPr>
            </w:pPr>
          </w:p>
        </w:tc>
      </w:tr>
      <w:tr w:rsidR="00DE7E32" w14:paraId="16647FF8" w14:textId="77777777" w:rsidTr="00725D1A">
        <w:trPr>
          <w:trHeight w:val="205"/>
          <w:ins w:id="15492" w:author="PS" w:date="2018-11-25T17:10:00Z"/>
        </w:trPr>
        <w:tc>
          <w:tcPr>
            <w:tcW w:w="3347" w:type="dxa"/>
            <w:gridSpan w:val="2"/>
          </w:tcPr>
          <w:p w14:paraId="73EA84D2" w14:textId="77777777" w:rsidR="00DE7E32" w:rsidRDefault="00DE7E32" w:rsidP="00725D1A">
            <w:pPr>
              <w:jc w:val="both"/>
              <w:rPr>
                <w:ins w:id="15493" w:author="PS" w:date="2018-11-25T17:10:00Z"/>
              </w:rPr>
            </w:pPr>
          </w:p>
        </w:tc>
        <w:tc>
          <w:tcPr>
            <w:tcW w:w="2245" w:type="dxa"/>
            <w:gridSpan w:val="2"/>
          </w:tcPr>
          <w:p w14:paraId="06F656EA" w14:textId="77777777" w:rsidR="00DE7E32" w:rsidRDefault="00DE7E32" w:rsidP="00725D1A">
            <w:pPr>
              <w:jc w:val="both"/>
              <w:rPr>
                <w:ins w:id="15494" w:author="PS" w:date="2018-11-25T17:10:00Z"/>
              </w:rPr>
            </w:pPr>
          </w:p>
        </w:tc>
        <w:tc>
          <w:tcPr>
            <w:tcW w:w="2248" w:type="dxa"/>
            <w:gridSpan w:val="4"/>
            <w:tcBorders>
              <w:right w:val="single" w:sz="12" w:space="0" w:color="auto"/>
            </w:tcBorders>
          </w:tcPr>
          <w:p w14:paraId="337114C4" w14:textId="77777777" w:rsidR="00DE7E32" w:rsidRDefault="00DE7E32" w:rsidP="00725D1A">
            <w:pPr>
              <w:jc w:val="both"/>
              <w:rPr>
                <w:ins w:id="15495" w:author="PS" w:date="2018-11-25T17:10:00Z"/>
              </w:rPr>
            </w:pPr>
          </w:p>
        </w:tc>
        <w:tc>
          <w:tcPr>
            <w:tcW w:w="632" w:type="dxa"/>
            <w:vMerge/>
            <w:tcBorders>
              <w:left w:val="single" w:sz="12" w:space="0" w:color="auto"/>
            </w:tcBorders>
            <w:vAlign w:val="center"/>
          </w:tcPr>
          <w:p w14:paraId="1436812B" w14:textId="77777777" w:rsidR="00DE7E32" w:rsidRDefault="00DE7E32" w:rsidP="00725D1A">
            <w:pPr>
              <w:rPr>
                <w:ins w:id="15496" w:author="PS" w:date="2018-11-25T17:10:00Z"/>
                <w:b/>
              </w:rPr>
            </w:pPr>
          </w:p>
        </w:tc>
        <w:tc>
          <w:tcPr>
            <w:tcW w:w="693" w:type="dxa"/>
            <w:vMerge/>
            <w:vAlign w:val="center"/>
          </w:tcPr>
          <w:p w14:paraId="0A05F98F" w14:textId="77777777" w:rsidR="00DE7E32" w:rsidRDefault="00DE7E32" w:rsidP="00725D1A">
            <w:pPr>
              <w:rPr>
                <w:ins w:id="15497" w:author="PS" w:date="2018-11-25T17:10:00Z"/>
                <w:b/>
              </w:rPr>
            </w:pPr>
          </w:p>
        </w:tc>
        <w:tc>
          <w:tcPr>
            <w:tcW w:w="694" w:type="dxa"/>
            <w:vMerge/>
            <w:vAlign w:val="center"/>
          </w:tcPr>
          <w:p w14:paraId="22439980" w14:textId="77777777" w:rsidR="00DE7E32" w:rsidRDefault="00DE7E32" w:rsidP="00725D1A">
            <w:pPr>
              <w:rPr>
                <w:ins w:id="15498" w:author="PS" w:date="2018-11-25T17:10:00Z"/>
                <w:b/>
              </w:rPr>
            </w:pPr>
          </w:p>
        </w:tc>
      </w:tr>
      <w:tr w:rsidR="00DE7E32" w14:paraId="6E142C0A" w14:textId="77777777" w:rsidTr="00725D1A">
        <w:trPr>
          <w:ins w:id="15499" w:author="PS" w:date="2018-11-25T17:10:00Z"/>
        </w:trPr>
        <w:tc>
          <w:tcPr>
            <w:tcW w:w="9859" w:type="dxa"/>
            <w:gridSpan w:val="11"/>
            <w:shd w:val="clear" w:color="auto" w:fill="F7CAAC"/>
          </w:tcPr>
          <w:p w14:paraId="288E16FA" w14:textId="77777777" w:rsidR="00DE7E32" w:rsidRDefault="00DE7E32" w:rsidP="00725D1A">
            <w:pPr>
              <w:jc w:val="both"/>
              <w:rPr>
                <w:ins w:id="15500" w:author="PS" w:date="2018-11-25T17:10:00Z"/>
                <w:b/>
              </w:rPr>
            </w:pPr>
            <w:ins w:id="15501" w:author="PS" w:date="2018-11-25T17:10:00Z">
              <w:r>
                <w:rPr>
                  <w:b/>
                </w:rPr>
                <w:t xml:space="preserve">Přehled o nejvýznamnější publikační a další tvůrčí činnosti nebo další profesní činnosti u odborníků z praxe vztahující se k zabezpečovaným předmětům </w:t>
              </w:r>
            </w:ins>
          </w:p>
        </w:tc>
      </w:tr>
      <w:tr w:rsidR="00DE7E32" w14:paraId="56123F64" w14:textId="77777777" w:rsidTr="00725D1A">
        <w:trPr>
          <w:trHeight w:val="2039"/>
          <w:ins w:id="15502" w:author="PS" w:date="2018-11-25T17:10:00Z"/>
        </w:trPr>
        <w:tc>
          <w:tcPr>
            <w:tcW w:w="9859" w:type="dxa"/>
            <w:gridSpan w:val="11"/>
          </w:tcPr>
          <w:p w14:paraId="16EA76D1" w14:textId="77777777" w:rsidR="00DE7E32" w:rsidRPr="0024579E" w:rsidRDefault="00DE7E32" w:rsidP="00725D1A">
            <w:pPr>
              <w:jc w:val="both"/>
              <w:rPr>
                <w:ins w:id="15503" w:author="PS" w:date="2018-11-25T17:10:00Z"/>
              </w:rPr>
            </w:pPr>
            <w:ins w:id="15504" w:author="PS" w:date="2018-11-25T17:10:00Z">
              <w:r w:rsidRPr="0024579E">
                <w:t>VALÁŠEK, Pavel. Postavení psychologie v soukromých bezpečnostních službách [online]. Zlín, 2017 Vědecká stať. Univerzita Tomáše Bati ve Zlíně, Fakulta aplikované informatiky, Ústav bezpečnostního inženýrství.</w:t>
              </w:r>
            </w:ins>
          </w:p>
          <w:p w14:paraId="3BDCFB14" w14:textId="77777777" w:rsidR="00DE7E32" w:rsidRPr="0024579E" w:rsidRDefault="00DE7E32" w:rsidP="00725D1A">
            <w:pPr>
              <w:jc w:val="both"/>
              <w:rPr>
                <w:ins w:id="15505" w:author="PS" w:date="2018-11-25T17:10:00Z"/>
              </w:rPr>
            </w:pPr>
          </w:p>
          <w:p w14:paraId="27990F3A" w14:textId="77777777" w:rsidR="00DE7E32" w:rsidRDefault="00DE7E32" w:rsidP="00725D1A">
            <w:pPr>
              <w:jc w:val="both"/>
              <w:rPr>
                <w:ins w:id="15506" w:author="PS" w:date="2018-11-25T17:10:00Z"/>
              </w:rPr>
            </w:pPr>
            <w:ins w:id="15507" w:author="PS" w:date="2018-11-25T17:10:00Z">
              <w:r w:rsidRPr="0024579E">
                <w:t>VALÁŠEK, Pavel a Luboš NEČESAL. Influence of Information and Communication Technology Development on Personal Information Environment. In: Cybernetics Approaches in Intelligent Systems. New York: NY: Springer Berlin Heidelberg, 2017, s. 164-171. ISBN 978-3-319-67617-3.</w:t>
              </w:r>
            </w:ins>
          </w:p>
          <w:p w14:paraId="35E9D932" w14:textId="77777777" w:rsidR="00DE7E32" w:rsidRDefault="00DE7E32" w:rsidP="00725D1A">
            <w:pPr>
              <w:jc w:val="both"/>
              <w:rPr>
                <w:ins w:id="15508" w:author="PS" w:date="2018-11-25T17:10:00Z"/>
              </w:rPr>
            </w:pPr>
          </w:p>
          <w:p w14:paraId="673E24AF" w14:textId="77777777" w:rsidR="00DE7E32" w:rsidRDefault="00DE7E32" w:rsidP="00725D1A">
            <w:pPr>
              <w:jc w:val="both"/>
              <w:rPr>
                <w:ins w:id="15509" w:author="PS" w:date="2018-11-25T17:10:00Z"/>
                <w:b/>
              </w:rPr>
            </w:pPr>
            <w:ins w:id="15510" w:author="PS" w:date="2018-11-25T17:10:00Z">
              <w:r>
                <w:t xml:space="preserve">VALÁŠEK, Pavel. Osobní informační prostředí a prvky jeho ochrany. Uherské Hradiště, 2017. Univerzita Tomáše Bati ve Zlíně, 2017, s. 285-292. ISBN </w:t>
              </w:r>
              <w:r w:rsidRPr="000E7489">
                <w:t>978-80-7454-717-1</w:t>
              </w:r>
            </w:ins>
          </w:p>
        </w:tc>
      </w:tr>
      <w:tr w:rsidR="00DE7E32" w14:paraId="23491E1D" w14:textId="77777777" w:rsidTr="00725D1A">
        <w:trPr>
          <w:trHeight w:val="218"/>
          <w:ins w:id="15511" w:author="PS" w:date="2018-11-25T17:10:00Z"/>
        </w:trPr>
        <w:tc>
          <w:tcPr>
            <w:tcW w:w="9859" w:type="dxa"/>
            <w:gridSpan w:val="11"/>
            <w:shd w:val="clear" w:color="auto" w:fill="F7CAAC"/>
          </w:tcPr>
          <w:p w14:paraId="1516B5CC" w14:textId="77777777" w:rsidR="00DE7E32" w:rsidRDefault="00DE7E32" w:rsidP="00725D1A">
            <w:pPr>
              <w:rPr>
                <w:ins w:id="15512" w:author="PS" w:date="2018-11-25T17:10:00Z"/>
                <w:b/>
              </w:rPr>
            </w:pPr>
            <w:ins w:id="15513" w:author="PS" w:date="2018-11-25T17:10:00Z">
              <w:r>
                <w:rPr>
                  <w:b/>
                </w:rPr>
                <w:t>Působení v zahraničí</w:t>
              </w:r>
            </w:ins>
          </w:p>
        </w:tc>
      </w:tr>
      <w:tr w:rsidR="00DE7E32" w14:paraId="0E4F5852" w14:textId="77777777" w:rsidTr="00725D1A">
        <w:trPr>
          <w:trHeight w:val="328"/>
          <w:ins w:id="15514" w:author="PS" w:date="2018-11-25T17:10:00Z"/>
        </w:trPr>
        <w:tc>
          <w:tcPr>
            <w:tcW w:w="9859" w:type="dxa"/>
            <w:gridSpan w:val="11"/>
          </w:tcPr>
          <w:p w14:paraId="4715118E" w14:textId="77777777" w:rsidR="00DE7E32" w:rsidRDefault="00DE7E32" w:rsidP="00725D1A">
            <w:pPr>
              <w:rPr>
                <w:ins w:id="15515" w:author="PS" w:date="2018-11-25T17:10:00Z"/>
                <w:b/>
              </w:rPr>
            </w:pPr>
          </w:p>
        </w:tc>
      </w:tr>
      <w:tr w:rsidR="00DE7E32" w14:paraId="2A301B91" w14:textId="77777777" w:rsidTr="00725D1A">
        <w:trPr>
          <w:cantSplit/>
          <w:trHeight w:val="470"/>
          <w:ins w:id="15516" w:author="PS" w:date="2018-11-25T17:10:00Z"/>
        </w:trPr>
        <w:tc>
          <w:tcPr>
            <w:tcW w:w="2518" w:type="dxa"/>
            <w:shd w:val="clear" w:color="auto" w:fill="F7CAAC"/>
          </w:tcPr>
          <w:p w14:paraId="14FBEC34" w14:textId="77777777" w:rsidR="00DE7E32" w:rsidRDefault="00DE7E32" w:rsidP="00725D1A">
            <w:pPr>
              <w:jc w:val="both"/>
              <w:rPr>
                <w:ins w:id="15517" w:author="PS" w:date="2018-11-25T17:10:00Z"/>
                <w:b/>
              </w:rPr>
            </w:pPr>
            <w:ins w:id="15518" w:author="PS" w:date="2018-11-25T17:10:00Z">
              <w:r>
                <w:rPr>
                  <w:b/>
                </w:rPr>
                <w:t xml:space="preserve">Podpis </w:t>
              </w:r>
            </w:ins>
          </w:p>
        </w:tc>
        <w:tc>
          <w:tcPr>
            <w:tcW w:w="4536" w:type="dxa"/>
            <w:gridSpan w:val="5"/>
          </w:tcPr>
          <w:p w14:paraId="1FA13307" w14:textId="77777777" w:rsidR="00DE7E32" w:rsidRDefault="00DE7E32" w:rsidP="00725D1A">
            <w:pPr>
              <w:jc w:val="both"/>
              <w:rPr>
                <w:ins w:id="15519" w:author="PS" w:date="2018-11-25T17:10:00Z"/>
              </w:rPr>
            </w:pPr>
          </w:p>
        </w:tc>
        <w:tc>
          <w:tcPr>
            <w:tcW w:w="786" w:type="dxa"/>
            <w:gridSpan w:val="2"/>
            <w:shd w:val="clear" w:color="auto" w:fill="F7CAAC"/>
          </w:tcPr>
          <w:p w14:paraId="062F4680" w14:textId="77777777" w:rsidR="00DE7E32" w:rsidRDefault="00DE7E32" w:rsidP="00725D1A">
            <w:pPr>
              <w:jc w:val="both"/>
              <w:rPr>
                <w:ins w:id="15520" w:author="PS" w:date="2018-11-25T17:10:00Z"/>
              </w:rPr>
            </w:pPr>
            <w:ins w:id="15521" w:author="PS" w:date="2018-11-25T17:10:00Z">
              <w:r>
                <w:rPr>
                  <w:b/>
                </w:rPr>
                <w:t>datum</w:t>
              </w:r>
            </w:ins>
          </w:p>
        </w:tc>
        <w:tc>
          <w:tcPr>
            <w:tcW w:w="2019" w:type="dxa"/>
            <w:gridSpan w:val="3"/>
          </w:tcPr>
          <w:p w14:paraId="5EB03D64" w14:textId="77777777" w:rsidR="00DE7E32" w:rsidRDefault="00DE7E32" w:rsidP="00725D1A">
            <w:pPr>
              <w:jc w:val="both"/>
              <w:rPr>
                <w:ins w:id="15522" w:author="PS" w:date="2018-11-25T17:10:00Z"/>
              </w:rPr>
            </w:pPr>
          </w:p>
        </w:tc>
      </w:tr>
    </w:tbl>
    <w:p w14:paraId="129E5548" w14:textId="77777777" w:rsidR="00DE7E32" w:rsidRDefault="00DE7E32" w:rsidP="00DE7E32">
      <w:pPr>
        <w:rPr>
          <w:ins w:id="15523" w:author="PS" w:date="2018-11-25T17:10:00Z"/>
        </w:rPr>
      </w:pPr>
    </w:p>
    <w:p w14:paraId="30A198ED" w14:textId="6583BF8B" w:rsidR="00E05AA8" w:rsidRDefault="00E05AA8">
      <w:pPr>
        <w:rPr>
          <w:ins w:id="15524" w:author="PS" w:date="2018-11-25T17:08:00Z"/>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DE7E32" w14:paraId="18EDF822" w14:textId="77777777" w:rsidTr="00725D1A">
        <w:trPr>
          <w:ins w:id="15525" w:author="PS" w:date="2018-11-25T17:09:00Z"/>
        </w:trPr>
        <w:tc>
          <w:tcPr>
            <w:tcW w:w="9859" w:type="dxa"/>
            <w:gridSpan w:val="11"/>
            <w:tcBorders>
              <w:bottom w:val="double" w:sz="4" w:space="0" w:color="auto"/>
            </w:tcBorders>
            <w:shd w:val="clear" w:color="auto" w:fill="BDD6EE"/>
          </w:tcPr>
          <w:p w14:paraId="6C2D1791" w14:textId="77777777" w:rsidR="00DE7E32" w:rsidRDefault="00DE7E32" w:rsidP="00725D1A">
            <w:pPr>
              <w:jc w:val="both"/>
              <w:rPr>
                <w:ins w:id="15526" w:author="PS" w:date="2018-11-25T17:09:00Z"/>
                <w:b/>
                <w:sz w:val="28"/>
              </w:rPr>
            </w:pPr>
            <w:ins w:id="15527" w:author="PS" w:date="2018-11-25T17:09:00Z">
              <w:r>
                <w:rPr>
                  <w:b/>
                  <w:sz w:val="28"/>
                </w:rPr>
                <w:t>C-I – Personální zabezpečení</w:t>
              </w:r>
            </w:ins>
          </w:p>
        </w:tc>
      </w:tr>
      <w:tr w:rsidR="00DE7E32" w14:paraId="2792E46E" w14:textId="77777777" w:rsidTr="00725D1A">
        <w:trPr>
          <w:ins w:id="15528" w:author="PS" w:date="2018-11-25T17:09:00Z"/>
        </w:trPr>
        <w:tc>
          <w:tcPr>
            <w:tcW w:w="2518" w:type="dxa"/>
            <w:tcBorders>
              <w:top w:val="double" w:sz="4" w:space="0" w:color="auto"/>
            </w:tcBorders>
            <w:shd w:val="clear" w:color="auto" w:fill="F7CAAC"/>
          </w:tcPr>
          <w:p w14:paraId="7C54FDE6" w14:textId="77777777" w:rsidR="00DE7E32" w:rsidRDefault="00DE7E32" w:rsidP="00725D1A">
            <w:pPr>
              <w:jc w:val="both"/>
              <w:rPr>
                <w:ins w:id="15529" w:author="PS" w:date="2018-11-25T17:09:00Z"/>
                <w:b/>
              </w:rPr>
            </w:pPr>
            <w:ins w:id="15530" w:author="PS" w:date="2018-11-25T17:09:00Z">
              <w:r>
                <w:rPr>
                  <w:b/>
                </w:rPr>
                <w:t>Vysoká škola</w:t>
              </w:r>
            </w:ins>
          </w:p>
        </w:tc>
        <w:tc>
          <w:tcPr>
            <w:tcW w:w="7341" w:type="dxa"/>
            <w:gridSpan w:val="10"/>
          </w:tcPr>
          <w:p w14:paraId="639D60AE" w14:textId="77777777" w:rsidR="00DE7E32" w:rsidRDefault="00DE7E32" w:rsidP="00725D1A">
            <w:pPr>
              <w:jc w:val="both"/>
              <w:rPr>
                <w:ins w:id="15531" w:author="PS" w:date="2018-11-25T17:09:00Z"/>
              </w:rPr>
            </w:pPr>
            <w:ins w:id="15532" w:author="PS" w:date="2018-11-25T17:09:00Z">
              <w:r w:rsidRPr="00290B96">
                <w:t>Univerzita Tomáše Bati ve Zlíně</w:t>
              </w:r>
            </w:ins>
          </w:p>
        </w:tc>
      </w:tr>
      <w:tr w:rsidR="00DE7E32" w14:paraId="6EF6241D" w14:textId="77777777" w:rsidTr="00725D1A">
        <w:trPr>
          <w:ins w:id="15533" w:author="PS" w:date="2018-11-25T17:09:00Z"/>
        </w:trPr>
        <w:tc>
          <w:tcPr>
            <w:tcW w:w="2518" w:type="dxa"/>
            <w:shd w:val="clear" w:color="auto" w:fill="F7CAAC"/>
          </w:tcPr>
          <w:p w14:paraId="4952150B" w14:textId="77777777" w:rsidR="00DE7E32" w:rsidRDefault="00DE7E32" w:rsidP="00725D1A">
            <w:pPr>
              <w:jc w:val="both"/>
              <w:rPr>
                <w:ins w:id="15534" w:author="PS" w:date="2018-11-25T17:09:00Z"/>
                <w:b/>
              </w:rPr>
            </w:pPr>
            <w:ins w:id="15535" w:author="PS" w:date="2018-11-25T17:09:00Z">
              <w:r>
                <w:rPr>
                  <w:b/>
                </w:rPr>
                <w:t>Součást vysoké školy</w:t>
              </w:r>
            </w:ins>
          </w:p>
        </w:tc>
        <w:tc>
          <w:tcPr>
            <w:tcW w:w="7341" w:type="dxa"/>
            <w:gridSpan w:val="10"/>
          </w:tcPr>
          <w:p w14:paraId="6CFE32F7" w14:textId="77777777" w:rsidR="00DE7E32" w:rsidRDefault="00DE7E32" w:rsidP="00725D1A">
            <w:pPr>
              <w:jc w:val="both"/>
              <w:rPr>
                <w:ins w:id="15536" w:author="PS" w:date="2018-11-25T17:09:00Z"/>
              </w:rPr>
            </w:pPr>
            <w:ins w:id="15537" w:author="PS" w:date="2018-11-25T17:09:00Z">
              <w:r>
                <w:t>Fakulta logistiky a krizového řízení</w:t>
              </w:r>
            </w:ins>
          </w:p>
        </w:tc>
      </w:tr>
      <w:tr w:rsidR="00DE7E32" w14:paraId="34D1AEA7" w14:textId="77777777" w:rsidTr="00725D1A">
        <w:trPr>
          <w:ins w:id="15538" w:author="PS" w:date="2018-11-25T17:09:00Z"/>
        </w:trPr>
        <w:tc>
          <w:tcPr>
            <w:tcW w:w="2518" w:type="dxa"/>
            <w:shd w:val="clear" w:color="auto" w:fill="F7CAAC"/>
          </w:tcPr>
          <w:p w14:paraId="73D46C6F" w14:textId="77777777" w:rsidR="00DE7E32" w:rsidRDefault="00DE7E32" w:rsidP="00725D1A">
            <w:pPr>
              <w:jc w:val="both"/>
              <w:rPr>
                <w:ins w:id="15539" w:author="PS" w:date="2018-11-25T17:09:00Z"/>
                <w:b/>
              </w:rPr>
            </w:pPr>
            <w:ins w:id="15540" w:author="PS" w:date="2018-11-25T17:09:00Z">
              <w:r>
                <w:rPr>
                  <w:b/>
                </w:rPr>
                <w:t>Název studijního programu</w:t>
              </w:r>
            </w:ins>
          </w:p>
        </w:tc>
        <w:tc>
          <w:tcPr>
            <w:tcW w:w="7341" w:type="dxa"/>
            <w:gridSpan w:val="10"/>
          </w:tcPr>
          <w:p w14:paraId="3750E0ED" w14:textId="77777777" w:rsidR="00DE7E32" w:rsidRDefault="00DE7E32" w:rsidP="00725D1A">
            <w:pPr>
              <w:rPr>
                <w:ins w:id="15541" w:author="PS" w:date="2018-11-25T17:09:00Z"/>
              </w:rPr>
            </w:pPr>
            <w:ins w:id="15542" w:author="PS" w:date="2018-11-25T17:09:00Z">
              <w:r>
                <w:t>Environmentální bezpečnost</w:t>
              </w:r>
            </w:ins>
          </w:p>
        </w:tc>
      </w:tr>
      <w:tr w:rsidR="00DE7E32" w14:paraId="10EE252C" w14:textId="77777777" w:rsidTr="00725D1A">
        <w:trPr>
          <w:ins w:id="15543" w:author="PS" w:date="2018-11-25T17:09:00Z"/>
        </w:trPr>
        <w:tc>
          <w:tcPr>
            <w:tcW w:w="2518" w:type="dxa"/>
            <w:shd w:val="clear" w:color="auto" w:fill="F7CAAC"/>
          </w:tcPr>
          <w:p w14:paraId="6B260C3D" w14:textId="77777777" w:rsidR="00DE7E32" w:rsidRDefault="00DE7E32" w:rsidP="00725D1A">
            <w:pPr>
              <w:jc w:val="both"/>
              <w:rPr>
                <w:ins w:id="15544" w:author="PS" w:date="2018-11-25T17:09:00Z"/>
                <w:b/>
              </w:rPr>
            </w:pPr>
            <w:ins w:id="15545" w:author="PS" w:date="2018-11-25T17:09:00Z">
              <w:r>
                <w:rPr>
                  <w:b/>
                </w:rPr>
                <w:t>Jméno a příjmení</w:t>
              </w:r>
            </w:ins>
          </w:p>
        </w:tc>
        <w:tc>
          <w:tcPr>
            <w:tcW w:w="4536" w:type="dxa"/>
            <w:gridSpan w:val="5"/>
          </w:tcPr>
          <w:p w14:paraId="2DB07C9E" w14:textId="77777777" w:rsidR="00DE7E32" w:rsidRDefault="00DE7E32" w:rsidP="00725D1A">
            <w:pPr>
              <w:jc w:val="both"/>
              <w:rPr>
                <w:ins w:id="15546" w:author="PS" w:date="2018-11-25T17:09:00Z"/>
              </w:rPr>
            </w:pPr>
            <w:ins w:id="15547" w:author="PS" w:date="2018-11-25T17:09:00Z">
              <w:r w:rsidRPr="00932010">
                <w:rPr>
                  <w:b/>
                </w:rPr>
                <w:t xml:space="preserve">Pavel </w:t>
              </w:r>
              <w:r w:rsidRPr="00932010">
                <w:rPr>
                  <w:b/>
                  <w:caps/>
                </w:rPr>
                <w:t>Valášek</w:t>
              </w:r>
            </w:ins>
          </w:p>
        </w:tc>
        <w:tc>
          <w:tcPr>
            <w:tcW w:w="709" w:type="dxa"/>
            <w:shd w:val="clear" w:color="auto" w:fill="F7CAAC"/>
          </w:tcPr>
          <w:p w14:paraId="66A987FF" w14:textId="77777777" w:rsidR="00DE7E32" w:rsidRDefault="00DE7E32" w:rsidP="00725D1A">
            <w:pPr>
              <w:jc w:val="both"/>
              <w:rPr>
                <w:ins w:id="15548" w:author="PS" w:date="2018-11-25T17:09:00Z"/>
                <w:b/>
              </w:rPr>
            </w:pPr>
            <w:ins w:id="15549" w:author="PS" w:date="2018-11-25T17:09:00Z">
              <w:r>
                <w:rPr>
                  <w:b/>
                </w:rPr>
                <w:t>Tituly</w:t>
              </w:r>
            </w:ins>
          </w:p>
        </w:tc>
        <w:tc>
          <w:tcPr>
            <w:tcW w:w="2096" w:type="dxa"/>
            <w:gridSpan w:val="4"/>
          </w:tcPr>
          <w:p w14:paraId="10D3303C" w14:textId="77777777" w:rsidR="00DE7E32" w:rsidRDefault="00DE7E32" w:rsidP="00725D1A">
            <w:pPr>
              <w:jc w:val="both"/>
              <w:rPr>
                <w:ins w:id="15550" w:author="PS" w:date="2018-11-25T17:09:00Z"/>
              </w:rPr>
            </w:pPr>
            <w:ins w:id="15551" w:author="PS" w:date="2018-11-25T17:09:00Z">
              <w:r w:rsidRPr="00290B96">
                <w:t>doc., Ing., CSc.</w:t>
              </w:r>
            </w:ins>
          </w:p>
        </w:tc>
      </w:tr>
      <w:tr w:rsidR="00DE7E32" w14:paraId="2158C548" w14:textId="77777777" w:rsidTr="00725D1A">
        <w:trPr>
          <w:ins w:id="15552" w:author="PS" w:date="2018-11-25T17:09:00Z"/>
        </w:trPr>
        <w:tc>
          <w:tcPr>
            <w:tcW w:w="2518" w:type="dxa"/>
            <w:shd w:val="clear" w:color="auto" w:fill="F7CAAC"/>
          </w:tcPr>
          <w:p w14:paraId="1B14C561" w14:textId="77777777" w:rsidR="00DE7E32" w:rsidRDefault="00DE7E32" w:rsidP="00725D1A">
            <w:pPr>
              <w:jc w:val="both"/>
              <w:rPr>
                <w:ins w:id="15553" w:author="PS" w:date="2018-11-25T17:09:00Z"/>
                <w:b/>
              </w:rPr>
            </w:pPr>
            <w:ins w:id="15554" w:author="PS" w:date="2018-11-25T17:09:00Z">
              <w:r>
                <w:rPr>
                  <w:b/>
                </w:rPr>
                <w:t>Rok narození</w:t>
              </w:r>
            </w:ins>
          </w:p>
        </w:tc>
        <w:tc>
          <w:tcPr>
            <w:tcW w:w="829" w:type="dxa"/>
          </w:tcPr>
          <w:p w14:paraId="06E4DD27" w14:textId="77777777" w:rsidR="00DE7E32" w:rsidRDefault="00DE7E32" w:rsidP="00725D1A">
            <w:pPr>
              <w:jc w:val="both"/>
              <w:rPr>
                <w:ins w:id="15555" w:author="PS" w:date="2018-11-25T17:09:00Z"/>
              </w:rPr>
            </w:pPr>
            <w:ins w:id="15556" w:author="PS" w:date="2018-11-25T17:09:00Z">
              <w:r>
                <w:t>1958</w:t>
              </w:r>
            </w:ins>
          </w:p>
        </w:tc>
        <w:tc>
          <w:tcPr>
            <w:tcW w:w="1721" w:type="dxa"/>
            <w:shd w:val="clear" w:color="auto" w:fill="F7CAAC"/>
          </w:tcPr>
          <w:p w14:paraId="1504DC84" w14:textId="77777777" w:rsidR="00DE7E32" w:rsidRDefault="00DE7E32" w:rsidP="00725D1A">
            <w:pPr>
              <w:jc w:val="both"/>
              <w:rPr>
                <w:ins w:id="15557" w:author="PS" w:date="2018-11-25T17:09:00Z"/>
                <w:b/>
              </w:rPr>
            </w:pPr>
            <w:ins w:id="15558" w:author="PS" w:date="2018-11-25T17:09:00Z">
              <w:r>
                <w:rPr>
                  <w:b/>
                </w:rPr>
                <w:t>typ vztahu k VŠ</w:t>
              </w:r>
            </w:ins>
          </w:p>
        </w:tc>
        <w:tc>
          <w:tcPr>
            <w:tcW w:w="992" w:type="dxa"/>
            <w:gridSpan w:val="2"/>
          </w:tcPr>
          <w:p w14:paraId="768C6208" w14:textId="1AAF43D7" w:rsidR="00DE7E32" w:rsidRPr="00DE7E32" w:rsidRDefault="00DE7E32" w:rsidP="00725D1A">
            <w:pPr>
              <w:jc w:val="both"/>
              <w:rPr>
                <w:ins w:id="15559" w:author="PS" w:date="2018-11-25T17:09:00Z"/>
                <w:i/>
                <w:rPrChange w:id="15560" w:author="PS" w:date="2018-11-25T17:09:00Z">
                  <w:rPr>
                    <w:ins w:id="15561" w:author="PS" w:date="2018-11-25T17:09:00Z"/>
                  </w:rPr>
                </w:rPrChange>
              </w:rPr>
            </w:pPr>
            <w:ins w:id="15562" w:author="PS" w:date="2018-11-25T17:09:00Z">
              <w:r w:rsidRPr="00DE7E32">
                <w:rPr>
                  <w:i/>
                  <w:rPrChange w:id="15563" w:author="PS" w:date="2018-11-25T17:09:00Z">
                    <w:rPr/>
                  </w:rPrChange>
                </w:rPr>
                <w:t>pp.</w:t>
              </w:r>
              <w:r w:rsidRPr="00DE7E32" w:rsidDel="000E48CC">
                <w:rPr>
                  <w:i/>
                  <w:rPrChange w:id="15564" w:author="PS" w:date="2018-11-25T17:09:00Z">
                    <w:rPr/>
                  </w:rPrChange>
                </w:rPr>
                <w:t xml:space="preserve"> </w:t>
              </w:r>
            </w:ins>
          </w:p>
        </w:tc>
        <w:tc>
          <w:tcPr>
            <w:tcW w:w="994" w:type="dxa"/>
            <w:shd w:val="clear" w:color="auto" w:fill="F7CAAC"/>
          </w:tcPr>
          <w:p w14:paraId="0299C1F3" w14:textId="77777777" w:rsidR="00DE7E32" w:rsidRDefault="00DE7E32" w:rsidP="00725D1A">
            <w:pPr>
              <w:jc w:val="both"/>
              <w:rPr>
                <w:ins w:id="15565" w:author="PS" w:date="2018-11-25T17:09:00Z"/>
                <w:b/>
              </w:rPr>
            </w:pPr>
            <w:ins w:id="15566" w:author="PS" w:date="2018-11-25T17:09:00Z">
              <w:r>
                <w:rPr>
                  <w:b/>
                </w:rPr>
                <w:t>rozsah</w:t>
              </w:r>
            </w:ins>
          </w:p>
        </w:tc>
        <w:tc>
          <w:tcPr>
            <w:tcW w:w="709" w:type="dxa"/>
          </w:tcPr>
          <w:p w14:paraId="5FB23043" w14:textId="4A994F12" w:rsidR="00DE7E32" w:rsidRDefault="00DE7E32" w:rsidP="00725D1A">
            <w:pPr>
              <w:jc w:val="both"/>
              <w:rPr>
                <w:ins w:id="15567" w:author="PS" w:date="2018-11-25T17:09:00Z"/>
              </w:rPr>
            </w:pPr>
            <w:ins w:id="15568" w:author="PS" w:date="2018-11-25T17:09:00Z">
              <w:r>
                <w:t>40</w:t>
              </w:r>
            </w:ins>
          </w:p>
        </w:tc>
        <w:tc>
          <w:tcPr>
            <w:tcW w:w="709" w:type="dxa"/>
            <w:gridSpan w:val="2"/>
            <w:shd w:val="clear" w:color="auto" w:fill="F7CAAC"/>
          </w:tcPr>
          <w:p w14:paraId="51F261E4" w14:textId="77777777" w:rsidR="00DE7E32" w:rsidRDefault="00DE7E32" w:rsidP="00725D1A">
            <w:pPr>
              <w:jc w:val="both"/>
              <w:rPr>
                <w:ins w:id="15569" w:author="PS" w:date="2018-11-25T17:09:00Z"/>
                <w:b/>
              </w:rPr>
            </w:pPr>
            <w:ins w:id="15570" w:author="PS" w:date="2018-11-25T17:09:00Z">
              <w:r>
                <w:rPr>
                  <w:b/>
                </w:rPr>
                <w:t>do kdy</w:t>
              </w:r>
            </w:ins>
          </w:p>
        </w:tc>
        <w:tc>
          <w:tcPr>
            <w:tcW w:w="1387" w:type="dxa"/>
            <w:gridSpan w:val="2"/>
          </w:tcPr>
          <w:p w14:paraId="5AA259B8" w14:textId="73A683B0" w:rsidR="00DE7E32" w:rsidRDefault="00DE7E32" w:rsidP="00725D1A">
            <w:pPr>
              <w:jc w:val="both"/>
              <w:rPr>
                <w:ins w:id="15571" w:author="PS" w:date="2018-11-25T17:09:00Z"/>
              </w:rPr>
            </w:pPr>
            <w:ins w:id="15572" w:author="PS" w:date="2018-11-25T17:09:00Z">
              <w:r>
                <w:t>N</w:t>
              </w:r>
            </w:ins>
          </w:p>
        </w:tc>
      </w:tr>
      <w:tr w:rsidR="00DE7E32" w14:paraId="6B6D7E11" w14:textId="77777777" w:rsidTr="00725D1A">
        <w:trPr>
          <w:ins w:id="15573" w:author="PS" w:date="2018-11-25T17:09:00Z"/>
        </w:trPr>
        <w:tc>
          <w:tcPr>
            <w:tcW w:w="5068" w:type="dxa"/>
            <w:gridSpan w:val="3"/>
            <w:shd w:val="clear" w:color="auto" w:fill="F7CAAC"/>
          </w:tcPr>
          <w:p w14:paraId="65952209" w14:textId="77777777" w:rsidR="00DE7E32" w:rsidRDefault="00DE7E32" w:rsidP="00725D1A">
            <w:pPr>
              <w:jc w:val="both"/>
              <w:rPr>
                <w:ins w:id="15574" w:author="PS" w:date="2018-11-25T17:09:00Z"/>
                <w:b/>
              </w:rPr>
            </w:pPr>
            <w:ins w:id="15575" w:author="PS" w:date="2018-11-25T17:09:00Z">
              <w:r>
                <w:rPr>
                  <w:b/>
                </w:rPr>
                <w:t>Typ vztahu na součásti VŠ, která uskutečňuje st. program</w:t>
              </w:r>
            </w:ins>
          </w:p>
        </w:tc>
        <w:tc>
          <w:tcPr>
            <w:tcW w:w="992" w:type="dxa"/>
            <w:gridSpan w:val="2"/>
          </w:tcPr>
          <w:p w14:paraId="2547AD08" w14:textId="75D69E7C" w:rsidR="00DE7E32" w:rsidRPr="00DE7E32" w:rsidRDefault="00DE7E32" w:rsidP="00725D1A">
            <w:pPr>
              <w:jc w:val="both"/>
              <w:rPr>
                <w:ins w:id="15576" w:author="PS" w:date="2018-11-25T17:09:00Z"/>
                <w:i/>
                <w:rPrChange w:id="15577" w:author="PS" w:date="2018-11-25T17:09:00Z">
                  <w:rPr>
                    <w:ins w:id="15578" w:author="PS" w:date="2018-11-25T17:09:00Z"/>
                  </w:rPr>
                </w:rPrChange>
              </w:rPr>
            </w:pPr>
            <w:ins w:id="15579" w:author="PS" w:date="2018-11-25T17:09:00Z">
              <w:r w:rsidRPr="00DE7E32">
                <w:rPr>
                  <w:i/>
                  <w:rPrChange w:id="15580" w:author="PS" w:date="2018-11-25T17:09:00Z">
                    <w:rPr/>
                  </w:rPrChange>
                </w:rPr>
                <w:t>pp.</w:t>
              </w:r>
            </w:ins>
          </w:p>
        </w:tc>
        <w:tc>
          <w:tcPr>
            <w:tcW w:w="994" w:type="dxa"/>
            <w:shd w:val="clear" w:color="auto" w:fill="F7CAAC"/>
          </w:tcPr>
          <w:p w14:paraId="49C5C5C0" w14:textId="77777777" w:rsidR="00DE7E32" w:rsidRDefault="00DE7E32" w:rsidP="00725D1A">
            <w:pPr>
              <w:jc w:val="both"/>
              <w:rPr>
                <w:ins w:id="15581" w:author="PS" w:date="2018-11-25T17:09:00Z"/>
                <w:b/>
              </w:rPr>
            </w:pPr>
            <w:ins w:id="15582" w:author="PS" w:date="2018-11-25T17:09:00Z">
              <w:r>
                <w:rPr>
                  <w:b/>
                </w:rPr>
                <w:t>rozsah</w:t>
              </w:r>
            </w:ins>
          </w:p>
        </w:tc>
        <w:tc>
          <w:tcPr>
            <w:tcW w:w="709" w:type="dxa"/>
          </w:tcPr>
          <w:p w14:paraId="43403948" w14:textId="03A45A3A" w:rsidR="00DE7E32" w:rsidRDefault="00DE7E32" w:rsidP="00725D1A">
            <w:pPr>
              <w:jc w:val="both"/>
              <w:rPr>
                <w:ins w:id="15583" w:author="PS" w:date="2018-11-25T17:09:00Z"/>
              </w:rPr>
            </w:pPr>
            <w:ins w:id="15584" w:author="PS" w:date="2018-11-25T17:09:00Z">
              <w:r>
                <w:t>40</w:t>
              </w:r>
            </w:ins>
          </w:p>
        </w:tc>
        <w:tc>
          <w:tcPr>
            <w:tcW w:w="709" w:type="dxa"/>
            <w:gridSpan w:val="2"/>
            <w:shd w:val="clear" w:color="auto" w:fill="F7CAAC"/>
          </w:tcPr>
          <w:p w14:paraId="11E25387" w14:textId="77777777" w:rsidR="00DE7E32" w:rsidRDefault="00DE7E32" w:rsidP="00725D1A">
            <w:pPr>
              <w:jc w:val="both"/>
              <w:rPr>
                <w:ins w:id="15585" w:author="PS" w:date="2018-11-25T17:09:00Z"/>
                <w:b/>
              </w:rPr>
            </w:pPr>
            <w:ins w:id="15586" w:author="PS" w:date="2018-11-25T17:09:00Z">
              <w:r>
                <w:rPr>
                  <w:b/>
                </w:rPr>
                <w:t>do kdy</w:t>
              </w:r>
            </w:ins>
          </w:p>
        </w:tc>
        <w:tc>
          <w:tcPr>
            <w:tcW w:w="1387" w:type="dxa"/>
            <w:gridSpan w:val="2"/>
          </w:tcPr>
          <w:p w14:paraId="32AB29C0" w14:textId="24F11037" w:rsidR="00DE7E32" w:rsidRDefault="00DE7E32" w:rsidP="00725D1A">
            <w:pPr>
              <w:jc w:val="both"/>
              <w:rPr>
                <w:ins w:id="15587" w:author="PS" w:date="2018-11-25T17:09:00Z"/>
              </w:rPr>
            </w:pPr>
            <w:ins w:id="15588" w:author="PS" w:date="2018-11-25T17:09:00Z">
              <w:r>
                <w:t>N</w:t>
              </w:r>
            </w:ins>
          </w:p>
        </w:tc>
      </w:tr>
      <w:tr w:rsidR="00DE7E32" w14:paraId="191387EA" w14:textId="77777777" w:rsidTr="00725D1A">
        <w:trPr>
          <w:ins w:id="15589" w:author="PS" w:date="2018-11-25T17:09:00Z"/>
        </w:trPr>
        <w:tc>
          <w:tcPr>
            <w:tcW w:w="6060" w:type="dxa"/>
            <w:gridSpan w:val="5"/>
            <w:shd w:val="clear" w:color="auto" w:fill="F7CAAC"/>
          </w:tcPr>
          <w:p w14:paraId="628A51C7" w14:textId="77777777" w:rsidR="00DE7E32" w:rsidRDefault="00DE7E32" w:rsidP="00725D1A">
            <w:pPr>
              <w:jc w:val="both"/>
              <w:rPr>
                <w:ins w:id="15590" w:author="PS" w:date="2018-11-25T17:09:00Z"/>
              </w:rPr>
            </w:pPr>
            <w:ins w:id="15591" w:author="PS" w:date="2018-11-25T17:09:00Z">
              <w:r>
                <w:rPr>
                  <w:b/>
                </w:rPr>
                <w:t>Další současná působení jako akademický pracovník na jiných VŠ</w:t>
              </w:r>
            </w:ins>
          </w:p>
        </w:tc>
        <w:tc>
          <w:tcPr>
            <w:tcW w:w="1703" w:type="dxa"/>
            <w:gridSpan w:val="2"/>
            <w:shd w:val="clear" w:color="auto" w:fill="F7CAAC"/>
          </w:tcPr>
          <w:p w14:paraId="6F702604" w14:textId="77777777" w:rsidR="00DE7E32" w:rsidRDefault="00DE7E32" w:rsidP="00725D1A">
            <w:pPr>
              <w:jc w:val="both"/>
              <w:rPr>
                <w:ins w:id="15592" w:author="PS" w:date="2018-11-25T17:09:00Z"/>
                <w:b/>
              </w:rPr>
            </w:pPr>
            <w:ins w:id="15593" w:author="PS" w:date="2018-11-25T17:09:00Z">
              <w:r>
                <w:rPr>
                  <w:b/>
                </w:rPr>
                <w:t>typ prac. vztahu</w:t>
              </w:r>
            </w:ins>
          </w:p>
        </w:tc>
        <w:tc>
          <w:tcPr>
            <w:tcW w:w="2096" w:type="dxa"/>
            <w:gridSpan w:val="4"/>
            <w:shd w:val="clear" w:color="auto" w:fill="F7CAAC"/>
          </w:tcPr>
          <w:p w14:paraId="3C6F68C8" w14:textId="77777777" w:rsidR="00DE7E32" w:rsidRDefault="00DE7E32" w:rsidP="00725D1A">
            <w:pPr>
              <w:jc w:val="both"/>
              <w:rPr>
                <w:ins w:id="15594" w:author="PS" w:date="2018-11-25T17:09:00Z"/>
                <w:b/>
              </w:rPr>
            </w:pPr>
            <w:ins w:id="15595" w:author="PS" w:date="2018-11-25T17:09:00Z">
              <w:r>
                <w:rPr>
                  <w:b/>
                </w:rPr>
                <w:t>rozsah</w:t>
              </w:r>
            </w:ins>
          </w:p>
        </w:tc>
      </w:tr>
      <w:tr w:rsidR="00DE7E32" w14:paraId="080DE5E0" w14:textId="77777777" w:rsidTr="00725D1A">
        <w:trPr>
          <w:ins w:id="15596" w:author="PS" w:date="2018-11-25T17:09:00Z"/>
        </w:trPr>
        <w:tc>
          <w:tcPr>
            <w:tcW w:w="6060" w:type="dxa"/>
            <w:gridSpan w:val="5"/>
          </w:tcPr>
          <w:p w14:paraId="1D51EBE2" w14:textId="77777777" w:rsidR="00DE7E32" w:rsidRDefault="00DE7E32" w:rsidP="00725D1A">
            <w:pPr>
              <w:jc w:val="both"/>
              <w:rPr>
                <w:ins w:id="15597" w:author="PS" w:date="2018-11-25T17:09:00Z"/>
              </w:rPr>
            </w:pPr>
            <w:ins w:id="15598" w:author="PS" w:date="2018-11-25T17:09:00Z">
              <w:r>
                <w:t>nejsou</w:t>
              </w:r>
            </w:ins>
          </w:p>
        </w:tc>
        <w:tc>
          <w:tcPr>
            <w:tcW w:w="1703" w:type="dxa"/>
            <w:gridSpan w:val="2"/>
          </w:tcPr>
          <w:p w14:paraId="6AD308B4" w14:textId="77777777" w:rsidR="00DE7E32" w:rsidRDefault="00DE7E32" w:rsidP="00725D1A">
            <w:pPr>
              <w:jc w:val="both"/>
              <w:rPr>
                <w:ins w:id="15599" w:author="PS" w:date="2018-11-25T17:09:00Z"/>
              </w:rPr>
            </w:pPr>
          </w:p>
        </w:tc>
        <w:tc>
          <w:tcPr>
            <w:tcW w:w="2096" w:type="dxa"/>
            <w:gridSpan w:val="4"/>
          </w:tcPr>
          <w:p w14:paraId="3D01C5CC" w14:textId="77777777" w:rsidR="00DE7E32" w:rsidRDefault="00DE7E32" w:rsidP="00725D1A">
            <w:pPr>
              <w:jc w:val="both"/>
              <w:rPr>
                <w:ins w:id="15600" w:author="PS" w:date="2018-11-25T17:09:00Z"/>
              </w:rPr>
            </w:pPr>
          </w:p>
        </w:tc>
      </w:tr>
      <w:tr w:rsidR="00DE7E32" w14:paraId="3AE2786F" w14:textId="77777777" w:rsidTr="00725D1A">
        <w:trPr>
          <w:ins w:id="15601" w:author="PS" w:date="2018-11-25T17:09:00Z"/>
        </w:trPr>
        <w:tc>
          <w:tcPr>
            <w:tcW w:w="6060" w:type="dxa"/>
            <w:gridSpan w:val="5"/>
          </w:tcPr>
          <w:p w14:paraId="18386FC9" w14:textId="77777777" w:rsidR="00DE7E32" w:rsidRDefault="00DE7E32" w:rsidP="00725D1A">
            <w:pPr>
              <w:jc w:val="both"/>
              <w:rPr>
                <w:ins w:id="15602" w:author="PS" w:date="2018-11-25T17:09:00Z"/>
              </w:rPr>
            </w:pPr>
          </w:p>
        </w:tc>
        <w:tc>
          <w:tcPr>
            <w:tcW w:w="1703" w:type="dxa"/>
            <w:gridSpan w:val="2"/>
          </w:tcPr>
          <w:p w14:paraId="48252858" w14:textId="77777777" w:rsidR="00DE7E32" w:rsidRDefault="00DE7E32" w:rsidP="00725D1A">
            <w:pPr>
              <w:jc w:val="both"/>
              <w:rPr>
                <w:ins w:id="15603" w:author="PS" w:date="2018-11-25T17:09:00Z"/>
              </w:rPr>
            </w:pPr>
          </w:p>
        </w:tc>
        <w:tc>
          <w:tcPr>
            <w:tcW w:w="2096" w:type="dxa"/>
            <w:gridSpan w:val="4"/>
          </w:tcPr>
          <w:p w14:paraId="548985E5" w14:textId="77777777" w:rsidR="00DE7E32" w:rsidRDefault="00DE7E32" w:rsidP="00725D1A">
            <w:pPr>
              <w:jc w:val="both"/>
              <w:rPr>
                <w:ins w:id="15604" w:author="PS" w:date="2018-11-25T17:09:00Z"/>
              </w:rPr>
            </w:pPr>
          </w:p>
        </w:tc>
      </w:tr>
      <w:tr w:rsidR="00DE7E32" w14:paraId="59FA6784" w14:textId="77777777" w:rsidTr="00725D1A">
        <w:trPr>
          <w:ins w:id="15605" w:author="PS" w:date="2018-11-25T17:09:00Z"/>
        </w:trPr>
        <w:tc>
          <w:tcPr>
            <w:tcW w:w="6060" w:type="dxa"/>
            <w:gridSpan w:val="5"/>
          </w:tcPr>
          <w:p w14:paraId="1D3316CA" w14:textId="77777777" w:rsidR="00DE7E32" w:rsidRDefault="00DE7E32" w:rsidP="00725D1A">
            <w:pPr>
              <w:jc w:val="both"/>
              <w:rPr>
                <w:ins w:id="15606" w:author="PS" w:date="2018-11-25T17:09:00Z"/>
              </w:rPr>
            </w:pPr>
          </w:p>
        </w:tc>
        <w:tc>
          <w:tcPr>
            <w:tcW w:w="1703" w:type="dxa"/>
            <w:gridSpan w:val="2"/>
          </w:tcPr>
          <w:p w14:paraId="4BFDFC67" w14:textId="77777777" w:rsidR="00DE7E32" w:rsidRDefault="00DE7E32" w:rsidP="00725D1A">
            <w:pPr>
              <w:jc w:val="both"/>
              <w:rPr>
                <w:ins w:id="15607" w:author="PS" w:date="2018-11-25T17:09:00Z"/>
              </w:rPr>
            </w:pPr>
          </w:p>
        </w:tc>
        <w:tc>
          <w:tcPr>
            <w:tcW w:w="2096" w:type="dxa"/>
            <w:gridSpan w:val="4"/>
          </w:tcPr>
          <w:p w14:paraId="69C8DE05" w14:textId="77777777" w:rsidR="00DE7E32" w:rsidRDefault="00DE7E32" w:rsidP="00725D1A">
            <w:pPr>
              <w:jc w:val="both"/>
              <w:rPr>
                <w:ins w:id="15608" w:author="PS" w:date="2018-11-25T17:09:00Z"/>
              </w:rPr>
            </w:pPr>
          </w:p>
        </w:tc>
      </w:tr>
      <w:tr w:rsidR="00DE7E32" w14:paraId="14814F09" w14:textId="77777777" w:rsidTr="00725D1A">
        <w:trPr>
          <w:ins w:id="15609" w:author="PS" w:date="2018-11-25T17:09:00Z"/>
        </w:trPr>
        <w:tc>
          <w:tcPr>
            <w:tcW w:w="6060" w:type="dxa"/>
            <w:gridSpan w:val="5"/>
          </w:tcPr>
          <w:p w14:paraId="76621CE6" w14:textId="77777777" w:rsidR="00DE7E32" w:rsidRDefault="00DE7E32" w:rsidP="00725D1A">
            <w:pPr>
              <w:jc w:val="both"/>
              <w:rPr>
                <w:ins w:id="15610" w:author="PS" w:date="2018-11-25T17:09:00Z"/>
              </w:rPr>
            </w:pPr>
          </w:p>
        </w:tc>
        <w:tc>
          <w:tcPr>
            <w:tcW w:w="1703" w:type="dxa"/>
            <w:gridSpan w:val="2"/>
          </w:tcPr>
          <w:p w14:paraId="2CFB9D9D" w14:textId="77777777" w:rsidR="00DE7E32" w:rsidRDefault="00DE7E32" w:rsidP="00725D1A">
            <w:pPr>
              <w:jc w:val="both"/>
              <w:rPr>
                <w:ins w:id="15611" w:author="PS" w:date="2018-11-25T17:09:00Z"/>
              </w:rPr>
            </w:pPr>
          </w:p>
        </w:tc>
        <w:tc>
          <w:tcPr>
            <w:tcW w:w="2096" w:type="dxa"/>
            <w:gridSpan w:val="4"/>
          </w:tcPr>
          <w:p w14:paraId="4BDA65D4" w14:textId="77777777" w:rsidR="00DE7E32" w:rsidRDefault="00DE7E32" w:rsidP="00725D1A">
            <w:pPr>
              <w:jc w:val="both"/>
              <w:rPr>
                <w:ins w:id="15612" w:author="PS" w:date="2018-11-25T17:09:00Z"/>
              </w:rPr>
            </w:pPr>
          </w:p>
        </w:tc>
      </w:tr>
      <w:tr w:rsidR="00DE7E32" w14:paraId="05AF6208" w14:textId="77777777" w:rsidTr="00725D1A">
        <w:trPr>
          <w:ins w:id="15613" w:author="PS" w:date="2018-11-25T17:09:00Z"/>
        </w:trPr>
        <w:tc>
          <w:tcPr>
            <w:tcW w:w="9859" w:type="dxa"/>
            <w:gridSpan w:val="11"/>
            <w:shd w:val="clear" w:color="auto" w:fill="F7CAAC"/>
          </w:tcPr>
          <w:p w14:paraId="3FC1B7A7" w14:textId="77777777" w:rsidR="00DE7E32" w:rsidRDefault="00DE7E32" w:rsidP="00725D1A">
            <w:pPr>
              <w:jc w:val="both"/>
              <w:rPr>
                <w:ins w:id="15614" w:author="PS" w:date="2018-11-25T17:09:00Z"/>
              </w:rPr>
            </w:pPr>
            <w:ins w:id="15615" w:author="PS" w:date="2018-11-25T17:09:00Z">
              <w:r>
                <w:rPr>
                  <w:b/>
                </w:rPr>
                <w:t>Předměty příslušného studijního programu a způsob zapojení do jejich výuky, příp. další zapojení do uskutečňování studijního programu</w:t>
              </w:r>
            </w:ins>
          </w:p>
        </w:tc>
      </w:tr>
      <w:tr w:rsidR="00DE7E32" w14:paraId="3A93837C" w14:textId="77777777" w:rsidTr="00725D1A">
        <w:trPr>
          <w:trHeight w:val="1118"/>
          <w:ins w:id="15616" w:author="PS" w:date="2018-11-25T17:09:00Z"/>
        </w:trPr>
        <w:tc>
          <w:tcPr>
            <w:tcW w:w="9859" w:type="dxa"/>
            <w:gridSpan w:val="11"/>
            <w:tcBorders>
              <w:top w:val="nil"/>
            </w:tcBorders>
          </w:tcPr>
          <w:p w14:paraId="345070A6" w14:textId="77777777" w:rsidR="00DE7E32" w:rsidRDefault="00DE7E32" w:rsidP="00725D1A">
            <w:pPr>
              <w:jc w:val="both"/>
              <w:rPr>
                <w:ins w:id="15617" w:author="PS" w:date="2018-11-25T17:09:00Z"/>
              </w:rPr>
            </w:pPr>
            <w:ins w:id="15618" w:author="PS" w:date="2018-11-25T17:09:00Z">
              <w:r>
                <w:t>Technická chemie - garant, přednášející, cvičící</w:t>
              </w:r>
            </w:ins>
          </w:p>
          <w:p w14:paraId="0CFE5C6F" w14:textId="77777777" w:rsidR="00DE7E32" w:rsidRDefault="00DE7E32" w:rsidP="00725D1A">
            <w:pPr>
              <w:jc w:val="both"/>
              <w:rPr>
                <w:ins w:id="15619" w:author="PS" w:date="2018-11-25T17:09:00Z"/>
              </w:rPr>
            </w:pPr>
            <w:ins w:id="15620" w:author="PS" w:date="2018-11-25T17:09:00Z">
              <w:r>
                <w:t>Biochemie - garant, přednášející, cvičící</w:t>
              </w:r>
            </w:ins>
          </w:p>
          <w:p w14:paraId="152CD6C8" w14:textId="77777777" w:rsidR="00DE7E32" w:rsidRDefault="00DE7E32" w:rsidP="00725D1A">
            <w:pPr>
              <w:jc w:val="both"/>
              <w:rPr>
                <w:ins w:id="15621" w:author="PS" w:date="2018-11-25T17:09:00Z"/>
              </w:rPr>
            </w:pPr>
            <w:ins w:id="15622" w:author="PS" w:date="2018-11-25T17:09:00Z">
              <w:r>
                <w:t>Exkurze – Zajišťuje exkurzi</w:t>
              </w:r>
            </w:ins>
          </w:p>
          <w:p w14:paraId="743882EE" w14:textId="77777777" w:rsidR="00DE7E32" w:rsidRDefault="00DE7E32" w:rsidP="00725D1A">
            <w:pPr>
              <w:jc w:val="both"/>
              <w:rPr>
                <w:ins w:id="15623" w:author="PS" w:date="2018-11-25T17:09:00Z"/>
              </w:rPr>
            </w:pPr>
            <w:ins w:id="15624" w:author="PS" w:date="2018-11-25T17:09:00Z">
              <w:r>
                <w:t>Recentní suroviny a jejich specifika - garant, přednášející</w:t>
              </w:r>
            </w:ins>
          </w:p>
          <w:p w14:paraId="3703E138" w14:textId="77777777" w:rsidR="00DE7E32" w:rsidRDefault="00DE7E32" w:rsidP="00725D1A">
            <w:pPr>
              <w:jc w:val="both"/>
              <w:rPr>
                <w:ins w:id="15625" w:author="PS" w:date="2018-11-25T17:09:00Z"/>
              </w:rPr>
            </w:pPr>
            <w:ins w:id="15626" w:author="PS" w:date="2018-11-25T17:09:00Z">
              <w:r>
                <w:t>Moderní trendy v agroekologii - garant, přednášející, cvičící</w:t>
              </w:r>
            </w:ins>
          </w:p>
          <w:p w14:paraId="2AE3E575" w14:textId="77777777" w:rsidR="00DE7E32" w:rsidRDefault="00DE7E32" w:rsidP="00725D1A">
            <w:pPr>
              <w:jc w:val="both"/>
              <w:rPr>
                <w:ins w:id="15627" w:author="PS" w:date="2018-11-25T17:09:00Z"/>
              </w:rPr>
            </w:pPr>
            <w:ins w:id="15628" w:author="PS" w:date="2018-11-25T17:09:00Z">
              <w:r>
                <w:t>Odborná praxe – zajišťuje praxi</w:t>
              </w:r>
            </w:ins>
          </w:p>
          <w:p w14:paraId="03E67141" w14:textId="77777777" w:rsidR="00DE7E32" w:rsidRDefault="00DE7E32" w:rsidP="00725D1A">
            <w:pPr>
              <w:jc w:val="both"/>
              <w:rPr>
                <w:ins w:id="15629" w:author="PS" w:date="2018-11-25T17:09:00Z"/>
              </w:rPr>
            </w:pPr>
          </w:p>
        </w:tc>
      </w:tr>
      <w:tr w:rsidR="00DE7E32" w14:paraId="41B0500F" w14:textId="77777777" w:rsidTr="00725D1A">
        <w:trPr>
          <w:ins w:id="15630" w:author="PS" w:date="2018-11-25T17:09:00Z"/>
        </w:trPr>
        <w:tc>
          <w:tcPr>
            <w:tcW w:w="9859" w:type="dxa"/>
            <w:gridSpan w:val="11"/>
            <w:shd w:val="clear" w:color="auto" w:fill="F7CAAC"/>
          </w:tcPr>
          <w:p w14:paraId="482800B7" w14:textId="77777777" w:rsidR="00DE7E32" w:rsidRDefault="00DE7E32" w:rsidP="00725D1A">
            <w:pPr>
              <w:jc w:val="both"/>
              <w:rPr>
                <w:ins w:id="15631" w:author="PS" w:date="2018-11-25T17:09:00Z"/>
              </w:rPr>
            </w:pPr>
            <w:ins w:id="15632" w:author="PS" w:date="2018-11-25T17:09:00Z">
              <w:r>
                <w:rPr>
                  <w:b/>
                </w:rPr>
                <w:t xml:space="preserve">Údaje o vzdělání na VŠ </w:t>
              </w:r>
            </w:ins>
          </w:p>
        </w:tc>
      </w:tr>
      <w:tr w:rsidR="00DE7E32" w14:paraId="4FE56590" w14:textId="77777777" w:rsidTr="00725D1A">
        <w:trPr>
          <w:trHeight w:val="1055"/>
          <w:ins w:id="15633" w:author="PS" w:date="2018-11-25T17:09:00Z"/>
        </w:trPr>
        <w:tc>
          <w:tcPr>
            <w:tcW w:w="9859" w:type="dxa"/>
            <w:gridSpan w:val="11"/>
          </w:tcPr>
          <w:p w14:paraId="23FC38A7" w14:textId="77777777" w:rsidR="00DE7E32" w:rsidRPr="00290B96" w:rsidRDefault="00DE7E32" w:rsidP="00725D1A">
            <w:pPr>
              <w:jc w:val="both"/>
              <w:rPr>
                <w:ins w:id="15634" w:author="PS" w:date="2018-11-25T17:09:00Z"/>
              </w:rPr>
            </w:pPr>
            <w:ins w:id="15635" w:author="PS" w:date="2018-11-25T17:09:00Z">
              <w:r w:rsidRPr="00290B96">
                <w:t>1978</w:t>
              </w:r>
              <w:r>
                <w:t xml:space="preserve"> - </w:t>
              </w:r>
              <w:r w:rsidRPr="00290B96">
                <w:t>1982</w:t>
              </w:r>
              <w:r>
                <w:t>:</w:t>
              </w:r>
              <w:r w:rsidRPr="00290B96">
                <w:t xml:space="preserve"> SVŠT Bratislava, Chemickotechnologická fakulta, Konzervace potravin a technologie masa, prezenční studium, Ing.</w:t>
              </w:r>
            </w:ins>
          </w:p>
          <w:p w14:paraId="1E16130C" w14:textId="77777777" w:rsidR="00DE7E32" w:rsidRPr="00DC3E96" w:rsidRDefault="00DE7E32" w:rsidP="00725D1A">
            <w:pPr>
              <w:jc w:val="both"/>
              <w:rPr>
                <w:ins w:id="15636" w:author="PS" w:date="2018-11-25T17:09:00Z"/>
              </w:rPr>
            </w:pPr>
            <w:ins w:id="15637" w:author="PS" w:date="2018-11-25T17:09:00Z">
              <w:r w:rsidRPr="00290B96">
                <w:t>1986</w:t>
              </w:r>
              <w:r>
                <w:t xml:space="preserve"> - </w:t>
              </w:r>
              <w:r w:rsidRPr="00290B96">
                <w:t>1991</w:t>
              </w:r>
              <w:r>
                <w:t>:</w:t>
              </w:r>
              <w:r w:rsidRPr="00290B96">
                <w:t xml:space="preserve"> SVŠT (STU) Bratislava, Chemickotechnologická fakulta, Chemie a technologie poživatin, věd</w:t>
              </w:r>
              <w:r>
                <w:t>ecká aspirantura</w:t>
              </w:r>
              <w:r w:rsidRPr="00290B96">
                <w:t>, CSc.</w:t>
              </w:r>
            </w:ins>
          </w:p>
        </w:tc>
      </w:tr>
      <w:tr w:rsidR="00DE7E32" w14:paraId="02DB40C3" w14:textId="77777777" w:rsidTr="00725D1A">
        <w:trPr>
          <w:ins w:id="15638" w:author="PS" w:date="2018-11-25T17:09:00Z"/>
        </w:trPr>
        <w:tc>
          <w:tcPr>
            <w:tcW w:w="9859" w:type="dxa"/>
            <w:gridSpan w:val="11"/>
            <w:shd w:val="clear" w:color="auto" w:fill="F7CAAC"/>
          </w:tcPr>
          <w:p w14:paraId="2E76139D" w14:textId="77777777" w:rsidR="00DE7E32" w:rsidRDefault="00DE7E32" w:rsidP="00725D1A">
            <w:pPr>
              <w:jc w:val="both"/>
              <w:rPr>
                <w:ins w:id="15639" w:author="PS" w:date="2018-11-25T17:09:00Z"/>
                <w:b/>
              </w:rPr>
            </w:pPr>
            <w:ins w:id="15640" w:author="PS" w:date="2018-11-25T17:09:00Z">
              <w:r>
                <w:rPr>
                  <w:b/>
                </w:rPr>
                <w:t>Údaje o odborném působení od absolvování VŠ</w:t>
              </w:r>
            </w:ins>
          </w:p>
        </w:tc>
      </w:tr>
      <w:tr w:rsidR="00DE7E32" w14:paraId="25E427B4" w14:textId="77777777" w:rsidTr="00725D1A">
        <w:trPr>
          <w:trHeight w:val="1090"/>
          <w:ins w:id="15641" w:author="PS" w:date="2018-11-25T17:09:00Z"/>
        </w:trPr>
        <w:tc>
          <w:tcPr>
            <w:tcW w:w="9859" w:type="dxa"/>
            <w:gridSpan w:val="11"/>
          </w:tcPr>
          <w:p w14:paraId="30501A56" w14:textId="77777777" w:rsidR="00DE7E32" w:rsidRPr="00290B96" w:rsidRDefault="00DE7E32" w:rsidP="00725D1A">
            <w:pPr>
              <w:jc w:val="both"/>
              <w:rPr>
                <w:ins w:id="15642" w:author="PS" w:date="2018-11-25T17:09:00Z"/>
              </w:rPr>
            </w:pPr>
            <w:ins w:id="15643" w:author="PS" w:date="2018-11-25T17:09:00Z">
              <w:r w:rsidRPr="00290B96">
                <w:t>1983 – 1993: Slovácké konzervárny, k.</w:t>
              </w:r>
              <w:r>
                <w:t xml:space="preserve"> </w:t>
              </w:r>
              <w:r w:rsidRPr="00290B96">
                <w:t xml:space="preserve">p. Uherské Hradiště, technolog, vedoucí výroby, ředitel závodu </w:t>
              </w:r>
            </w:ins>
          </w:p>
          <w:p w14:paraId="0C0F1024" w14:textId="77777777" w:rsidR="00DE7E32" w:rsidRPr="00290B96" w:rsidRDefault="00DE7E32" w:rsidP="00725D1A">
            <w:pPr>
              <w:jc w:val="both"/>
              <w:rPr>
                <w:ins w:id="15644" w:author="PS" w:date="2018-11-25T17:09:00Z"/>
              </w:rPr>
            </w:pPr>
            <w:ins w:id="15645" w:author="PS" w:date="2018-11-25T17:09:00Z">
              <w:r w:rsidRPr="00290B96">
                <w:t>1993 – 1994: Chladírny a mrazírny Rochus, s.r.o. Kunovice, výrobní náměstek</w:t>
              </w:r>
            </w:ins>
          </w:p>
          <w:p w14:paraId="38EAF6B7" w14:textId="77777777" w:rsidR="00DE7E32" w:rsidRPr="00290B96" w:rsidRDefault="00DE7E32" w:rsidP="00725D1A">
            <w:pPr>
              <w:jc w:val="both"/>
              <w:rPr>
                <w:ins w:id="15646" w:author="PS" w:date="2018-11-25T17:09:00Z"/>
              </w:rPr>
            </w:pPr>
            <w:ins w:id="15647" w:author="PS" w:date="2018-11-25T17:09:00Z">
              <w:r w:rsidRPr="00290B96">
                <w:t>1994 – 2004: Intercaps, spol. s r.o. Zlín, ředitel QA/QC, výrobní ředitel</w:t>
              </w:r>
            </w:ins>
          </w:p>
          <w:p w14:paraId="2907A8D1" w14:textId="77777777" w:rsidR="00DE7E32" w:rsidRDefault="00DE7E32" w:rsidP="00725D1A">
            <w:pPr>
              <w:jc w:val="both"/>
              <w:rPr>
                <w:ins w:id="15648" w:author="PS" w:date="2018-11-25T17:09:00Z"/>
              </w:rPr>
            </w:pPr>
            <w:ins w:id="15649" w:author="PS" w:date="2018-11-25T17:09:00Z">
              <w:r w:rsidRPr="00290B96">
                <w:t>2004 – dosud: Univerzita Tomáše Bati ve Zlíně, odborný asistent, docent</w:t>
              </w:r>
            </w:ins>
          </w:p>
        </w:tc>
      </w:tr>
      <w:tr w:rsidR="00DE7E32" w14:paraId="292C4D5F" w14:textId="77777777" w:rsidTr="00725D1A">
        <w:trPr>
          <w:trHeight w:val="250"/>
          <w:ins w:id="15650" w:author="PS" w:date="2018-11-25T17:09:00Z"/>
        </w:trPr>
        <w:tc>
          <w:tcPr>
            <w:tcW w:w="9859" w:type="dxa"/>
            <w:gridSpan w:val="11"/>
            <w:shd w:val="clear" w:color="auto" w:fill="F7CAAC"/>
          </w:tcPr>
          <w:p w14:paraId="3CD3ECB2" w14:textId="77777777" w:rsidR="00DE7E32" w:rsidRDefault="00DE7E32" w:rsidP="00725D1A">
            <w:pPr>
              <w:jc w:val="both"/>
              <w:rPr>
                <w:ins w:id="15651" w:author="PS" w:date="2018-11-25T17:09:00Z"/>
              </w:rPr>
            </w:pPr>
            <w:ins w:id="15652" w:author="PS" w:date="2018-11-25T17:09:00Z">
              <w:r>
                <w:rPr>
                  <w:b/>
                </w:rPr>
                <w:t>Zkušenosti s vedením kvalifikačních a rigorózních prací</w:t>
              </w:r>
            </w:ins>
          </w:p>
        </w:tc>
      </w:tr>
      <w:tr w:rsidR="00DE7E32" w14:paraId="72C907CF" w14:textId="77777777" w:rsidTr="00725D1A">
        <w:trPr>
          <w:trHeight w:val="1105"/>
          <w:ins w:id="15653" w:author="PS" w:date="2018-11-25T17:09:00Z"/>
        </w:trPr>
        <w:tc>
          <w:tcPr>
            <w:tcW w:w="9859" w:type="dxa"/>
            <w:gridSpan w:val="11"/>
          </w:tcPr>
          <w:p w14:paraId="23A0EDC9" w14:textId="77777777" w:rsidR="00DE7E32" w:rsidRDefault="00DE7E32" w:rsidP="00725D1A">
            <w:pPr>
              <w:spacing w:before="60"/>
              <w:jc w:val="both"/>
              <w:rPr>
                <w:ins w:id="15654" w:author="PS" w:date="2018-11-25T17:09:00Z"/>
              </w:rPr>
            </w:pPr>
            <w:ins w:id="15655" w:author="PS" w:date="2018-11-25T17:09:00Z">
              <w:r>
                <w:t>Bakalářské práce: 23</w:t>
              </w:r>
            </w:ins>
          </w:p>
          <w:p w14:paraId="6FCEFB4D" w14:textId="77777777" w:rsidR="00DE7E32" w:rsidRDefault="00DE7E32" w:rsidP="00725D1A">
            <w:pPr>
              <w:jc w:val="both"/>
              <w:rPr>
                <w:ins w:id="15656" w:author="PS" w:date="2018-11-25T17:09:00Z"/>
              </w:rPr>
            </w:pPr>
            <w:ins w:id="15657" w:author="PS" w:date="2018-11-25T17:09:00Z">
              <w:r>
                <w:t>Diplomové práce: 25</w:t>
              </w:r>
            </w:ins>
          </w:p>
          <w:p w14:paraId="728BBD85" w14:textId="77777777" w:rsidR="00DE7E32" w:rsidRDefault="00DE7E32" w:rsidP="00725D1A">
            <w:pPr>
              <w:tabs>
                <w:tab w:val="left" w:pos="1620"/>
              </w:tabs>
              <w:rPr>
                <w:ins w:id="15658" w:author="PS" w:date="2018-11-25T17:09:00Z"/>
              </w:rPr>
            </w:pPr>
            <w:ins w:id="15659" w:author="PS" w:date="2018-11-25T17:09:00Z">
              <w:r>
                <w:t>Disertační práce: 9 (5x konzultant, 3x školitel specialista v EN, 1x školitel + T. č. školitel v doktorském studijním programu Chemie a technologie potravin, FT UTB ve Zlíně)</w:t>
              </w:r>
            </w:ins>
          </w:p>
          <w:p w14:paraId="75F27D97" w14:textId="77777777" w:rsidR="00DE7E32" w:rsidRDefault="00DE7E32" w:rsidP="00725D1A">
            <w:pPr>
              <w:tabs>
                <w:tab w:val="left" w:pos="1620"/>
              </w:tabs>
              <w:rPr>
                <w:ins w:id="15660" w:author="PS" w:date="2018-11-25T17:09:00Z"/>
              </w:rPr>
            </w:pPr>
          </w:p>
        </w:tc>
      </w:tr>
      <w:tr w:rsidR="00DE7E32" w14:paraId="78009944" w14:textId="77777777" w:rsidTr="00725D1A">
        <w:trPr>
          <w:cantSplit/>
          <w:ins w:id="15661" w:author="PS" w:date="2018-11-25T17:09:00Z"/>
        </w:trPr>
        <w:tc>
          <w:tcPr>
            <w:tcW w:w="3347" w:type="dxa"/>
            <w:gridSpan w:val="2"/>
            <w:tcBorders>
              <w:top w:val="single" w:sz="12" w:space="0" w:color="auto"/>
            </w:tcBorders>
            <w:shd w:val="clear" w:color="auto" w:fill="F7CAAC"/>
          </w:tcPr>
          <w:p w14:paraId="253D7714" w14:textId="77777777" w:rsidR="00DE7E32" w:rsidRDefault="00DE7E32" w:rsidP="00725D1A">
            <w:pPr>
              <w:jc w:val="both"/>
              <w:rPr>
                <w:ins w:id="15662" w:author="PS" w:date="2018-11-25T17:09:00Z"/>
              </w:rPr>
            </w:pPr>
            <w:ins w:id="15663" w:author="PS" w:date="2018-11-25T17:09:00Z">
              <w:r>
                <w:rPr>
                  <w:b/>
                </w:rPr>
                <w:t xml:space="preserve">Obor habilitačního řízení </w:t>
              </w:r>
            </w:ins>
          </w:p>
        </w:tc>
        <w:tc>
          <w:tcPr>
            <w:tcW w:w="2245" w:type="dxa"/>
            <w:gridSpan w:val="2"/>
            <w:tcBorders>
              <w:top w:val="single" w:sz="12" w:space="0" w:color="auto"/>
            </w:tcBorders>
            <w:shd w:val="clear" w:color="auto" w:fill="F7CAAC"/>
          </w:tcPr>
          <w:p w14:paraId="420DFCE1" w14:textId="77777777" w:rsidR="00DE7E32" w:rsidRDefault="00DE7E32" w:rsidP="00725D1A">
            <w:pPr>
              <w:jc w:val="both"/>
              <w:rPr>
                <w:ins w:id="15664" w:author="PS" w:date="2018-11-25T17:09:00Z"/>
              </w:rPr>
            </w:pPr>
            <w:ins w:id="15665" w:author="PS" w:date="2018-11-25T17:09:00Z">
              <w:r>
                <w:rPr>
                  <w:b/>
                </w:rPr>
                <w:t>Rok udělení hodnosti</w:t>
              </w:r>
            </w:ins>
          </w:p>
        </w:tc>
        <w:tc>
          <w:tcPr>
            <w:tcW w:w="2248" w:type="dxa"/>
            <w:gridSpan w:val="4"/>
            <w:tcBorders>
              <w:top w:val="single" w:sz="12" w:space="0" w:color="auto"/>
              <w:right w:val="single" w:sz="12" w:space="0" w:color="auto"/>
            </w:tcBorders>
            <w:shd w:val="clear" w:color="auto" w:fill="F7CAAC"/>
          </w:tcPr>
          <w:p w14:paraId="2DAB0993" w14:textId="77777777" w:rsidR="00DE7E32" w:rsidRDefault="00DE7E32" w:rsidP="00725D1A">
            <w:pPr>
              <w:jc w:val="both"/>
              <w:rPr>
                <w:ins w:id="15666" w:author="PS" w:date="2018-11-25T17:09:00Z"/>
              </w:rPr>
            </w:pPr>
            <w:ins w:id="15667" w:author="PS" w:date="2018-11-25T17:09:00Z">
              <w:r>
                <w:rPr>
                  <w:b/>
                </w:rPr>
                <w:t>Řízení konáno na VŠ</w:t>
              </w:r>
            </w:ins>
          </w:p>
        </w:tc>
        <w:tc>
          <w:tcPr>
            <w:tcW w:w="2019" w:type="dxa"/>
            <w:gridSpan w:val="3"/>
            <w:tcBorders>
              <w:top w:val="single" w:sz="12" w:space="0" w:color="auto"/>
              <w:left w:val="single" w:sz="12" w:space="0" w:color="auto"/>
            </w:tcBorders>
            <w:shd w:val="clear" w:color="auto" w:fill="F7CAAC"/>
          </w:tcPr>
          <w:p w14:paraId="159B0AF8" w14:textId="77777777" w:rsidR="00DE7E32" w:rsidRDefault="00DE7E32" w:rsidP="00725D1A">
            <w:pPr>
              <w:jc w:val="both"/>
              <w:rPr>
                <w:ins w:id="15668" w:author="PS" w:date="2018-11-25T17:09:00Z"/>
                <w:b/>
              </w:rPr>
            </w:pPr>
            <w:ins w:id="15669" w:author="PS" w:date="2018-11-25T17:09:00Z">
              <w:r>
                <w:rPr>
                  <w:b/>
                </w:rPr>
                <w:t>Ohlasy publikací</w:t>
              </w:r>
            </w:ins>
          </w:p>
        </w:tc>
      </w:tr>
      <w:tr w:rsidR="00DE7E32" w14:paraId="4D060FCE" w14:textId="77777777" w:rsidTr="00725D1A">
        <w:trPr>
          <w:cantSplit/>
          <w:ins w:id="15670" w:author="PS" w:date="2018-11-25T17:09:00Z"/>
        </w:trPr>
        <w:tc>
          <w:tcPr>
            <w:tcW w:w="3347" w:type="dxa"/>
            <w:gridSpan w:val="2"/>
          </w:tcPr>
          <w:p w14:paraId="4A04C95A" w14:textId="77777777" w:rsidR="00DE7E32" w:rsidRDefault="00DE7E32" w:rsidP="00725D1A">
            <w:pPr>
              <w:jc w:val="both"/>
              <w:rPr>
                <w:ins w:id="15671" w:author="PS" w:date="2018-11-25T17:09:00Z"/>
              </w:rPr>
            </w:pPr>
            <w:ins w:id="15672" w:author="PS" w:date="2018-11-25T17:09:00Z">
              <w:r>
                <w:t>Zpracování zemědělských produktů</w:t>
              </w:r>
            </w:ins>
          </w:p>
        </w:tc>
        <w:tc>
          <w:tcPr>
            <w:tcW w:w="2245" w:type="dxa"/>
            <w:gridSpan w:val="2"/>
          </w:tcPr>
          <w:p w14:paraId="34AD6114" w14:textId="77777777" w:rsidR="00DE7E32" w:rsidRDefault="00DE7E32" w:rsidP="00725D1A">
            <w:pPr>
              <w:jc w:val="both"/>
              <w:rPr>
                <w:ins w:id="15673" w:author="PS" w:date="2018-11-25T17:09:00Z"/>
              </w:rPr>
            </w:pPr>
            <w:ins w:id="15674" w:author="PS" w:date="2018-11-25T17:09:00Z">
              <w:r>
                <w:t>2011</w:t>
              </w:r>
            </w:ins>
          </w:p>
        </w:tc>
        <w:tc>
          <w:tcPr>
            <w:tcW w:w="2248" w:type="dxa"/>
            <w:gridSpan w:val="4"/>
            <w:tcBorders>
              <w:right w:val="single" w:sz="12" w:space="0" w:color="auto"/>
            </w:tcBorders>
          </w:tcPr>
          <w:p w14:paraId="7A721EDE" w14:textId="77777777" w:rsidR="00DE7E32" w:rsidRDefault="00DE7E32" w:rsidP="00725D1A">
            <w:pPr>
              <w:jc w:val="both"/>
              <w:rPr>
                <w:ins w:id="15675" w:author="PS" w:date="2018-11-25T17:09:00Z"/>
              </w:rPr>
            </w:pPr>
            <w:ins w:id="15676" w:author="PS" w:date="2018-11-25T17:09:00Z">
              <w:r>
                <w:t>SPU v Nitre</w:t>
              </w:r>
            </w:ins>
          </w:p>
        </w:tc>
        <w:tc>
          <w:tcPr>
            <w:tcW w:w="632" w:type="dxa"/>
            <w:tcBorders>
              <w:left w:val="single" w:sz="12" w:space="0" w:color="auto"/>
            </w:tcBorders>
            <w:shd w:val="clear" w:color="auto" w:fill="F7CAAC"/>
          </w:tcPr>
          <w:p w14:paraId="07172C5A" w14:textId="77777777" w:rsidR="00DE7E32" w:rsidRDefault="00DE7E32" w:rsidP="00725D1A">
            <w:pPr>
              <w:jc w:val="both"/>
              <w:rPr>
                <w:ins w:id="15677" w:author="PS" w:date="2018-11-25T17:09:00Z"/>
              </w:rPr>
            </w:pPr>
            <w:ins w:id="15678" w:author="PS" w:date="2018-11-25T17:09:00Z">
              <w:r>
                <w:rPr>
                  <w:b/>
                </w:rPr>
                <w:t>WOS</w:t>
              </w:r>
            </w:ins>
          </w:p>
        </w:tc>
        <w:tc>
          <w:tcPr>
            <w:tcW w:w="693" w:type="dxa"/>
            <w:shd w:val="clear" w:color="auto" w:fill="F7CAAC"/>
          </w:tcPr>
          <w:p w14:paraId="1F0D3C5C" w14:textId="77777777" w:rsidR="00DE7E32" w:rsidRDefault="00DE7E32" w:rsidP="00725D1A">
            <w:pPr>
              <w:jc w:val="both"/>
              <w:rPr>
                <w:ins w:id="15679" w:author="PS" w:date="2018-11-25T17:09:00Z"/>
                <w:sz w:val="18"/>
              </w:rPr>
            </w:pPr>
            <w:ins w:id="15680" w:author="PS" w:date="2018-11-25T17:09:00Z">
              <w:r>
                <w:rPr>
                  <w:b/>
                  <w:sz w:val="18"/>
                </w:rPr>
                <w:t>Scopus</w:t>
              </w:r>
            </w:ins>
          </w:p>
        </w:tc>
        <w:tc>
          <w:tcPr>
            <w:tcW w:w="694" w:type="dxa"/>
            <w:shd w:val="clear" w:color="auto" w:fill="F7CAAC"/>
          </w:tcPr>
          <w:p w14:paraId="59D149B8" w14:textId="77777777" w:rsidR="00DE7E32" w:rsidRDefault="00DE7E32" w:rsidP="00725D1A">
            <w:pPr>
              <w:jc w:val="both"/>
              <w:rPr>
                <w:ins w:id="15681" w:author="PS" w:date="2018-11-25T17:09:00Z"/>
              </w:rPr>
            </w:pPr>
            <w:ins w:id="15682" w:author="PS" w:date="2018-11-25T17:09:00Z">
              <w:r>
                <w:rPr>
                  <w:b/>
                  <w:sz w:val="18"/>
                </w:rPr>
                <w:t>ostatní</w:t>
              </w:r>
            </w:ins>
          </w:p>
        </w:tc>
      </w:tr>
      <w:tr w:rsidR="00DE7E32" w14:paraId="44C06438" w14:textId="77777777" w:rsidTr="00725D1A">
        <w:trPr>
          <w:cantSplit/>
          <w:trHeight w:val="70"/>
          <w:ins w:id="15683" w:author="PS" w:date="2018-11-25T17:09:00Z"/>
        </w:trPr>
        <w:tc>
          <w:tcPr>
            <w:tcW w:w="3347" w:type="dxa"/>
            <w:gridSpan w:val="2"/>
            <w:shd w:val="clear" w:color="auto" w:fill="F7CAAC"/>
          </w:tcPr>
          <w:p w14:paraId="7C992441" w14:textId="77777777" w:rsidR="00DE7E32" w:rsidRDefault="00DE7E32" w:rsidP="00725D1A">
            <w:pPr>
              <w:jc w:val="both"/>
              <w:rPr>
                <w:ins w:id="15684" w:author="PS" w:date="2018-11-25T17:09:00Z"/>
              </w:rPr>
            </w:pPr>
            <w:ins w:id="15685" w:author="PS" w:date="2018-11-25T17:09:00Z">
              <w:r>
                <w:rPr>
                  <w:b/>
                </w:rPr>
                <w:t>Obor jmenovacího řízení</w:t>
              </w:r>
            </w:ins>
          </w:p>
        </w:tc>
        <w:tc>
          <w:tcPr>
            <w:tcW w:w="2245" w:type="dxa"/>
            <w:gridSpan w:val="2"/>
            <w:shd w:val="clear" w:color="auto" w:fill="F7CAAC"/>
          </w:tcPr>
          <w:p w14:paraId="1A10CA53" w14:textId="77777777" w:rsidR="00DE7E32" w:rsidRDefault="00DE7E32" w:rsidP="00725D1A">
            <w:pPr>
              <w:jc w:val="both"/>
              <w:rPr>
                <w:ins w:id="15686" w:author="PS" w:date="2018-11-25T17:09:00Z"/>
              </w:rPr>
            </w:pPr>
            <w:ins w:id="15687" w:author="PS" w:date="2018-11-25T17:09:00Z">
              <w:r>
                <w:rPr>
                  <w:b/>
                </w:rPr>
                <w:t>Rok udělení hodnosti</w:t>
              </w:r>
            </w:ins>
          </w:p>
        </w:tc>
        <w:tc>
          <w:tcPr>
            <w:tcW w:w="2248" w:type="dxa"/>
            <w:gridSpan w:val="4"/>
            <w:tcBorders>
              <w:right w:val="single" w:sz="12" w:space="0" w:color="auto"/>
            </w:tcBorders>
            <w:shd w:val="clear" w:color="auto" w:fill="F7CAAC"/>
          </w:tcPr>
          <w:p w14:paraId="112E9D9C" w14:textId="77777777" w:rsidR="00DE7E32" w:rsidRDefault="00DE7E32" w:rsidP="00725D1A">
            <w:pPr>
              <w:jc w:val="both"/>
              <w:rPr>
                <w:ins w:id="15688" w:author="PS" w:date="2018-11-25T17:09:00Z"/>
              </w:rPr>
            </w:pPr>
            <w:ins w:id="15689" w:author="PS" w:date="2018-11-25T17:09:00Z">
              <w:r>
                <w:rPr>
                  <w:b/>
                </w:rPr>
                <w:t>Řízení konáno na VŠ</w:t>
              </w:r>
            </w:ins>
          </w:p>
        </w:tc>
        <w:tc>
          <w:tcPr>
            <w:tcW w:w="632" w:type="dxa"/>
            <w:vMerge w:val="restart"/>
            <w:tcBorders>
              <w:left w:val="single" w:sz="12" w:space="0" w:color="auto"/>
            </w:tcBorders>
          </w:tcPr>
          <w:p w14:paraId="446119C7" w14:textId="77777777" w:rsidR="00DE7E32" w:rsidRDefault="00DE7E32" w:rsidP="00725D1A">
            <w:pPr>
              <w:jc w:val="both"/>
              <w:rPr>
                <w:ins w:id="15690" w:author="PS" w:date="2018-11-25T17:09:00Z"/>
                <w:b/>
              </w:rPr>
            </w:pPr>
            <w:ins w:id="15691" w:author="PS" w:date="2018-11-25T17:09:00Z">
              <w:r>
                <w:rPr>
                  <w:b/>
                </w:rPr>
                <w:t>134</w:t>
              </w:r>
            </w:ins>
          </w:p>
        </w:tc>
        <w:tc>
          <w:tcPr>
            <w:tcW w:w="693" w:type="dxa"/>
            <w:vMerge w:val="restart"/>
          </w:tcPr>
          <w:p w14:paraId="5C26B24B" w14:textId="77777777" w:rsidR="00DE7E32" w:rsidRDefault="00DE7E32" w:rsidP="00725D1A">
            <w:pPr>
              <w:jc w:val="both"/>
              <w:rPr>
                <w:ins w:id="15692" w:author="PS" w:date="2018-11-25T17:09:00Z"/>
                <w:b/>
              </w:rPr>
            </w:pPr>
            <w:ins w:id="15693" w:author="PS" w:date="2018-11-25T17:09:00Z">
              <w:r>
                <w:rPr>
                  <w:b/>
                </w:rPr>
                <w:t>168</w:t>
              </w:r>
            </w:ins>
          </w:p>
        </w:tc>
        <w:tc>
          <w:tcPr>
            <w:tcW w:w="694" w:type="dxa"/>
            <w:vMerge w:val="restart"/>
          </w:tcPr>
          <w:p w14:paraId="5392E0A1" w14:textId="77777777" w:rsidR="00DE7E32" w:rsidRDefault="00DE7E32" w:rsidP="00725D1A">
            <w:pPr>
              <w:jc w:val="both"/>
              <w:rPr>
                <w:ins w:id="15694" w:author="PS" w:date="2018-11-25T17:09:00Z"/>
                <w:b/>
              </w:rPr>
            </w:pPr>
            <w:ins w:id="15695" w:author="PS" w:date="2018-11-25T17:09:00Z">
              <w:r>
                <w:rPr>
                  <w:b/>
                </w:rPr>
                <w:t>193</w:t>
              </w:r>
            </w:ins>
          </w:p>
        </w:tc>
      </w:tr>
      <w:tr w:rsidR="00DE7E32" w14:paraId="2BACAC26" w14:textId="77777777" w:rsidTr="00725D1A">
        <w:trPr>
          <w:trHeight w:val="205"/>
          <w:ins w:id="15696" w:author="PS" w:date="2018-11-25T17:09:00Z"/>
        </w:trPr>
        <w:tc>
          <w:tcPr>
            <w:tcW w:w="3347" w:type="dxa"/>
            <w:gridSpan w:val="2"/>
          </w:tcPr>
          <w:p w14:paraId="23D1891E" w14:textId="77777777" w:rsidR="00DE7E32" w:rsidRDefault="00DE7E32" w:rsidP="00725D1A">
            <w:pPr>
              <w:jc w:val="both"/>
              <w:rPr>
                <w:ins w:id="15697" w:author="PS" w:date="2018-11-25T17:09:00Z"/>
              </w:rPr>
            </w:pPr>
          </w:p>
        </w:tc>
        <w:tc>
          <w:tcPr>
            <w:tcW w:w="2245" w:type="dxa"/>
            <w:gridSpan w:val="2"/>
          </w:tcPr>
          <w:p w14:paraId="38861665" w14:textId="77777777" w:rsidR="00DE7E32" w:rsidRDefault="00DE7E32" w:rsidP="00725D1A">
            <w:pPr>
              <w:jc w:val="both"/>
              <w:rPr>
                <w:ins w:id="15698" w:author="PS" w:date="2018-11-25T17:09:00Z"/>
              </w:rPr>
            </w:pPr>
          </w:p>
        </w:tc>
        <w:tc>
          <w:tcPr>
            <w:tcW w:w="2248" w:type="dxa"/>
            <w:gridSpan w:val="4"/>
            <w:tcBorders>
              <w:right w:val="single" w:sz="12" w:space="0" w:color="auto"/>
            </w:tcBorders>
          </w:tcPr>
          <w:p w14:paraId="0B15FA02" w14:textId="77777777" w:rsidR="00DE7E32" w:rsidRDefault="00DE7E32" w:rsidP="00725D1A">
            <w:pPr>
              <w:jc w:val="both"/>
              <w:rPr>
                <w:ins w:id="15699" w:author="PS" w:date="2018-11-25T17:09:00Z"/>
              </w:rPr>
            </w:pPr>
          </w:p>
        </w:tc>
        <w:tc>
          <w:tcPr>
            <w:tcW w:w="632" w:type="dxa"/>
            <w:vMerge/>
            <w:tcBorders>
              <w:left w:val="single" w:sz="12" w:space="0" w:color="auto"/>
            </w:tcBorders>
            <w:vAlign w:val="center"/>
          </w:tcPr>
          <w:p w14:paraId="6524E5FB" w14:textId="77777777" w:rsidR="00DE7E32" w:rsidRDefault="00DE7E32" w:rsidP="00725D1A">
            <w:pPr>
              <w:rPr>
                <w:ins w:id="15700" w:author="PS" w:date="2018-11-25T17:09:00Z"/>
                <w:b/>
              </w:rPr>
            </w:pPr>
          </w:p>
        </w:tc>
        <w:tc>
          <w:tcPr>
            <w:tcW w:w="693" w:type="dxa"/>
            <w:vMerge/>
            <w:vAlign w:val="center"/>
          </w:tcPr>
          <w:p w14:paraId="5397C46B" w14:textId="77777777" w:rsidR="00DE7E32" w:rsidRDefault="00DE7E32" w:rsidP="00725D1A">
            <w:pPr>
              <w:rPr>
                <w:ins w:id="15701" w:author="PS" w:date="2018-11-25T17:09:00Z"/>
                <w:b/>
              </w:rPr>
            </w:pPr>
          </w:p>
        </w:tc>
        <w:tc>
          <w:tcPr>
            <w:tcW w:w="694" w:type="dxa"/>
            <w:vMerge/>
            <w:vAlign w:val="center"/>
          </w:tcPr>
          <w:p w14:paraId="00572ED7" w14:textId="77777777" w:rsidR="00DE7E32" w:rsidRDefault="00DE7E32" w:rsidP="00725D1A">
            <w:pPr>
              <w:rPr>
                <w:ins w:id="15702" w:author="PS" w:date="2018-11-25T17:09:00Z"/>
                <w:b/>
              </w:rPr>
            </w:pPr>
          </w:p>
        </w:tc>
      </w:tr>
      <w:tr w:rsidR="00DE7E32" w14:paraId="479DCCD5" w14:textId="77777777" w:rsidTr="00725D1A">
        <w:trPr>
          <w:ins w:id="15703" w:author="PS" w:date="2018-11-25T17:09:00Z"/>
        </w:trPr>
        <w:tc>
          <w:tcPr>
            <w:tcW w:w="9859" w:type="dxa"/>
            <w:gridSpan w:val="11"/>
            <w:shd w:val="clear" w:color="auto" w:fill="F7CAAC"/>
          </w:tcPr>
          <w:p w14:paraId="1A54F092" w14:textId="77777777" w:rsidR="00DE7E32" w:rsidRDefault="00DE7E32" w:rsidP="00725D1A">
            <w:pPr>
              <w:jc w:val="both"/>
              <w:rPr>
                <w:ins w:id="15704" w:author="PS" w:date="2018-11-25T17:09:00Z"/>
                <w:b/>
              </w:rPr>
            </w:pPr>
            <w:ins w:id="15705" w:author="PS" w:date="2018-11-25T17:09:00Z">
              <w:r>
                <w:rPr>
                  <w:b/>
                </w:rPr>
                <w:t xml:space="preserve">Přehled o nejvýznamnější publikační a další tvůrčí činnosti nebo další profesní činnosti u odborníků z praxe vztahující se k zabezpečovaným předmětům </w:t>
              </w:r>
            </w:ins>
          </w:p>
        </w:tc>
      </w:tr>
      <w:tr w:rsidR="00DE7E32" w14:paraId="289136F9" w14:textId="77777777" w:rsidTr="00725D1A">
        <w:trPr>
          <w:trHeight w:val="2347"/>
          <w:ins w:id="15706" w:author="PS" w:date="2018-11-25T17:09:00Z"/>
        </w:trPr>
        <w:tc>
          <w:tcPr>
            <w:tcW w:w="9859" w:type="dxa"/>
            <w:gridSpan w:val="11"/>
          </w:tcPr>
          <w:p w14:paraId="0BC7DF46" w14:textId="77777777" w:rsidR="00DE7E32" w:rsidRDefault="00DE7E32" w:rsidP="00725D1A">
            <w:pPr>
              <w:pStyle w:val="Odstavecseseznamem"/>
              <w:spacing w:after="80"/>
              <w:ind w:left="0"/>
              <w:contextualSpacing w:val="0"/>
              <w:jc w:val="both"/>
              <w:rPr>
                <w:ins w:id="15707" w:author="PS" w:date="2018-11-25T17:09:00Z"/>
                <w:rStyle w:val="hithilite"/>
              </w:rPr>
            </w:pPr>
            <w:ins w:id="15708" w:author="PS" w:date="2018-11-25T17:09:00Z">
              <w:r w:rsidRPr="00290B96">
                <w:rPr>
                  <w:rStyle w:val="hithilite"/>
                </w:rPr>
                <w:t>Počet publikací za období 201</w:t>
              </w:r>
              <w:r>
                <w:rPr>
                  <w:rStyle w:val="hithilite"/>
                </w:rPr>
                <w:t>3</w:t>
              </w:r>
              <w:r w:rsidRPr="00290B96">
                <w:rPr>
                  <w:rStyle w:val="hithilite"/>
                </w:rPr>
                <w:t xml:space="preserve"> – 201</w:t>
              </w:r>
              <w:r>
                <w:rPr>
                  <w:rStyle w:val="hithilite"/>
                </w:rPr>
                <w:t>7</w:t>
              </w:r>
              <w:r w:rsidRPr="00290B96">
                <w:rPr>
                  <w:rStyle w:val="hithilite"/>
                </w:rPr>
                <w:t xml:space="preserve"> </w:t>
              </w:r>
              <w:r>
                <w:rPr>
                  <w:rStyle w:val="hithilite"/>
                </w:rPr>
                <w:t>na</w:t>
              </w:r>
              <w:r w:rsidRPr="00290B96">
                <w:rPr>
                  <w:rStyle w:val="hithilite"/>
                </w:rPr>
                <w:t xml:space="preserve"> Web of Science: </w:t>
              </w:r>
              <w:r>
                <w:rPr>
                  <w:rStyle w:val="hithilite"/>
                </w:rPr>
                <w:t>9</w:t>
              </w:r>
            </w:ins>
          </w:p>
          <w:p w14:paraId="0DCD3662" w14:textId="77777777" w:rsidR="00DE7E32" w:rsidRDefault="00DE7E32" w:rsidP="00725D1A">
            <w:pPr>
              <w:autoSpaceDE w:val="0"/>
              <w:autoSpaceDN w:val="0"/>
              <w:adjustRightInd w:val="0"/>
              <w:rPr>
                <w:ins w:id="15709" w:author="PS" w:date="2018-11-25T17:09:00Z"/>
              </w:rPr>
            </w:pPr>
          </w:p>
          <w:p w14:paraId="14ABF8B0" w14:textId="77777777" w:rsidR="00DE7E32" w:rsidRPr="00184738" w:rsidRDefault="00DE7E32" w:rsidP="00725D1A">
            <w:pPr>
              <w:autoSpaceDE w:val="0"/>
              <w:autoSpaceDN w:val="0"/>
              <w:adjustRightInd w:val="0"/>
              <w:ind w:left="322" w:hanging="284"/>
              <w:rPr>
                <w:ins w:id="15710" w:author="PS" w:date="2018-11-25T17:09:00Z"/>
              </w:rPr>
            </w:pPr>
            <w:ins w:id="15711" w:author="PS" w:date="2018-11-25T17:09:00Z">
              <w:r>
                <w:t xml:space="preserve">SUMCZYNSKI, </w:t>
              </w:r>
              <w:r w:rsidRPr="00826E02">
                <w:t>D</w:t>
              </w:r>
              <w:r>
                <w:t>., KOTÁSKOVÁ, E.</w:t>
              </w:r>
              <w:r w:rsidRPr="003D2A50">
                <w:rPr>
                  <w:color w:val="000000"/>
                </w:rPr>
                <w:t xml:space="preserve"> O</w:t>
              </w:r>
              <w:r>
                <w:rPr>
                  <w:color w:val="000000"/>
                </w:rPr>
                <w:t>RSAVOVÁ,</w:t>
              </w:r>
              <w:r w:rsidRPr="003D2A50">
                <w:rPr>
                  <w:color w:val="000000"/>
                </w:rPr>
                <w:t xml:space="preserve"> J</w:t>
              </w:r>
              <w:r>
                <w:rPr>
                  <w:color w:val="000000"/>
                </w:rPr>
                <w:t xml:space="preserve">., </w:t>
              </w:r>
              <w:r w:rsidRPr="00376E52">
                <w:rPr>
                  <w:b/>
                </w:rPr>
                <w:t>VALÁŠEK, P.</w:t>
              </w:r>
              <w:r w:rsidRPr="00CC6F10">
                <w:rPr>
                  <w:b/>
                </w:rPr>
                <w:t xml:space="preserve"> (10 %)</w:t>
              </w:r>
              <w:r>
                <w:t xml:space="preserve"> </w:t>
              </w:r>
              <w:r w:rsidRPr="00184738">
                <w:t>Contribution of individual phenolics to antioxidant activity and in vitro digestibility of wild rices (</w:t>
              </w:r>
              <w:r w:rsidRPr="00184738">
                <w:rPr>
                  <w:i/>
                </w:rPr>
                <w:t>Zizania aquatica L</w:t>
              </w:r>
              <w:r w:rsidRPr="00184738">
                <w:t xml:space="preserve">.), </w:t>
              </w:r>
              <w:r w:rsidRPr="00184738">
                <w:rPr>
                  <w:i/>
                </w:rPr>
                <w:t>Food Chemistry,</w:t>
              </w:r>
              <w:r w:rsidRPr="00184738">
                <w:t xml:space="preserve"> 218 (</w:t>
              </w:r>
              <w:r w:rsidRPr="00184738">
                <w:rPr>
                  <w:b/>
                </w:rPr>
                <w:t>2017)</w:t>
              </w:r>
              <w:r w:rsidRPr="00184738">
                <w:t>, pp. 107–115, ISSN: 0308-8146.</w:t>
              </w:r>
            </w:ins>
          </w:p>
          <w:p w14:paraId="24703C6D" w14:textId="77777777" w:rsidR="00DE7E32" w:rsidRDefault="00DE7E32" w:rsidP="00725D1A">
            <w:pPr>
              <w:ind w:left="322" w:hanging="284"/>
              <w:jc w:val="both"/>
              <w:rPr>
                <w:ins w:id="15712" w:author="PS" w:date="2018-11-25T17:09:00Z"/>
              </w:rPr>
            </w:pPr>
            <w:ins w:id="15713" w:author="PS" w:date="2018-11-25T17:09:00Z">
              <w:r w:rsidRPr="00826E02">
                <w:t>KOTÁSKOVÁ, E., SUMCZYNSKI, D.,</w:t>
              </w:r>
              <w:r>
                <w:t xml:space="preserve"> </w:t>
              </w:r>
              <w:r w:rsidRPr="00826E02">
                <w:t xml:space="preserve">MLČEK, J., </w:t>
              </w:r>
              <w:r w:rsidRPr="00376E52">
                <w:rPr>
                  <w:b/>
                </w:rPr>
                <w:t>VALÁŠEK, P.</w:t>
              </w:r>
              <w:r w:rsidRPr="00CC6F10">
                <w:rPr>
                  <w:b/>
                </w:rPr>
                <w:t xml:space="preserve"> (10 %)</w:t>
              </w:r>
              <w:r w:rsidRPr="00826E02">
                <w:t xml:space="preserve"> Determination of free and bound phenolics using HPLC-DAD, antioxidant activity and in vitro digestibility of Eragrostis tef,  </w:t>
              </w:r>
              <w:r w:rsidRPr="00826E02">
                <w:rPr>
                  <w:i/>
                </w:rPr>
                <w:t xml:space="preserve">Journal of Food Composition and Analysis, </w:t>
              </w:r>
              <w:r w:rsidRPr="00826E02">
                <w:t xml:space="preserve">46 </w:t>
              </w:r>
              <w:r w:rsidRPr="00B86A1E">
                <w:t>(2016),</w:t>
              </w:r>
              <w:r w:rsidRPr="00826E02">
                <w:t xml:space="preserve">  pp. 15–21, ISSN: 0889-1575.</w:t>
              </w:r>
            </w:ins>
          </w:p>
          <w:p w14:paraId="00CAD5D4" w14:textId="77777777" w:rsidR="00DE7E32" w:rsidRPr="00226E21" w:rsidRDefault="00DE7E32" w:rsidP="00725D1A">
            <w:pPr>
              <w:ind w:left="322" w:hanging="284"/>
              <w:rPr>
                <w:ins w:id="15714" w:author="PS" w:date="2018-11-25T17:09:00Z"/>
              </w:rPr>
            </w:pPr>
            <w:ins w:id="15715" w:author="PS" w:date="2018-11-25T17:09:00Z">
              <w:r w:rsidRPr="00226E21">
                <w:t xml:space="preserve">MLČEK, J., DRUŽBÍKOVÁ, H., </w:t>
              </w:r>
              <w:r w:rsidRPr="00376E52">
                <w:rPr>
                  <w:rStyle w:val="hithilite"/>
                  <w:b/>
                </w:rPr>
                <w:t>VALÁŠEK, P</w:t>
              </w:r>
              <w:r w:rsidRPr="00376E52">
                <w:rPr>
                  <w:b/>
                </w:rPr>
                <w:t>.</w:t>
              </w:r>
              <w:r w:rsidRPr="00CC6F10">
                <w:rPr>
                  <w:b/>
                </w:rPr>
                <w:t xml:space="preserve"> (</w:t>
              </w:r>
              <w:r>
                <w:rPr>
                  <w:b/>
                </w:rPr>
                <w:t>25</w:t>
              </w:r>
              <w:r w:rsidRPr="00CC6F10">
                <w:rPr>
                  <w:b/>
                </w:rPr>
                <w:t xml:space="preserve"> %)</w:t>
              </w:r>
              <w:r w:rsidRPr="00226E21">
                <w:t xml:space="preserve"> et al. Assessment of total Polar Materials in Frying  Fats  from  Czech Restaurants, </w:t>
              </w:r>
              <w:r w:rsidRPr="00226E21">
                <w:rPr>
                  <w:i/>
                </w:rPr>
                <w:t>Italian Journal of Food Science,</w:t>
              </w:r>
              <w:r w:rsidRPr="00226E21">
                <w:t> </w:t>
              </w:r>
              <w:r w:rsidRPr="00226E21">
                <w:rPr>
                  <w:rStyle w:val="label"/>
                </w:rPr>
                <w:t xml:space="preserve">Volume: </w:t>
              </w:r>
              <w:r w:rsidRPr="00226E21">
                <w:rPr>
                  <w:rStyle w:val="databold"/>
                </w:rPr>
                <w:t xml:space="preserve">27, </w:t>
              </w:r>
              <w:r w:rsidRPr="00184738">
                <w:rPr>
                  <w:rStyle w:val="databold"/>
                </w:rPr>
                <w:t>2015</w:t>
              </w:r>
              <w:r w:rsidRPr="00226E21">
                <w:rPr>
                  <w:rStyle w:val="databold"/>
                </w:rPr>
                <w:t xml:space="preserve">, </w:t>
              </w:r>
              <w:r w:rsidRPr="00226E21">
                <w:rPr>
                  <w:rStyle w:val="label"/>
                </w:rPr>
                <w:t xml:space="preserve">Issue: </w:t>
              </w:r>
              <w:r w:rsidRPr="00226E21">
                <w:rPr>
                  <w:rStyle w:val="databold"/>
                </w:rPr>
                <w:t xml:space="preserve">2,  </w:t>
              </w:r>
              <w:r w:rsidRPr="00226E21">
                <w:rPr>
                  <w:rStyle w:val="label"/>
                </w:rPr>
                <w:t xml:space="preserve">Pages: </w:t>
              </w:r>
              <w:r w:rsidRPr="00226E21">
                <w:rPr>
                  <w:rStyle w:val="databold"/>
                </w:rPr>
                <w:t xml:space="preserve">160-165, </w:t>
              </w:r>
              <w:r w:rsidRPr="00226E21">
                <w:t>ISBN ISSN 1120-1770. FT UTB</w:t>
              </w:r>
            </w:ins>
          </w:p>
          <w:p w14:paraId="0079CA49" w14:textId="77777777" w:rsidR="00DE7E32" w:rsidRPr="00226E21" w:rsidRDefault="00DE7E32" w:rsidP="00725D1A">
            <w:pPr>
              <w:ind w:left="322" w:hanging="284"/>
              <w:jc w:val="both"/>
              <w:rPr>
                <w:ins w:id="15716" w:author="PS" w:date="2018-11-25T17:09:00Z"/>
              </w:rPr>
            </w:pPr>
            <w:ins w:id="15717" w:author="PS" w:date="2018-11-25T17:09:00Z">
              <w:r w:rsidRPr="00226E21">
                <w:t xml:space="preserve">HRABALÍKOVÁ M., MERCHAN, M., GANBOLD,S., </w:t>
              </w:r>
              <w:r w:rsidRPr="00376E52">
                <w:rPr>
                  <w:b/>
                </w:rPr>
                <w:t>VALAŠEK, P.</w:t>
              </w:r>
              <w:r w:rsidRPr="00CC6F10">
                <w:rPr>
                  <w:b/>
                </w:rPr>
                <w:t xml:space="preserve"> (10 %)</w:t>
              </w:r>
              <w:r w:rsidRPr="00226E21">
                <w:t xml:space="preserve">, SEDLAŘÍK, V. SÁHA, P. Flexible Polyvinyl alcohol/2-hydroxypropanoic Acid Films: Effect of Residual Acetyl Moieties on Mechanical, Thermal and Antibacterial Properties, </w:t>
              </w:r>
              <w:r w:rsidRPr="00226E21">
                <w:rPr>
                  <w:i/>
                </w:rPr>
                <w:t>Journal of Polymer Engineering</w:t>
              </w:r>
              <w:r w:rsidRPr="00226E21">
                <w:t>,  </w:t>
              </w:r>
              <w:r w:rsidRPr="00226E21">
                <w:rPr>
                  <w:rStyle w:val="label"/>
                </w:rPr>
                <w:t xml:space="preserve">Volume: </w:t>
              </w:r>
              <w:r w:rsidRPr="00226E21">
                <w:rPr>
                  <w:rStyle w:val="databold"/>
                </w:rPr>
                <w:t xml:space="preserve">35, </w:t>
              </w:r>
              <w:r w:rsidRPr="00B86A1E">
                <w:rPr>
                  <w:rStyle w:val="databold"/>
                </w:rPr>
                <w:t>2015</w:t>
              </w:r>
              <w:r w:rsidRPr="00226E21">
                <w:rPr>
                  <w:rStyle w:val="databold"/>
                </w:rPr>
                <w:t xml:space="preserve">, </w:t>
              </w:r>
              <w:r w:rsidRPr="00226E21">
                <w:rPr>
                  <w:rStyle w:val="label"/>
                </w:rPr>
                <w:t xml:space="preserve">Issue: </w:t>
              </w:r>
              <w:r w:rsidRPr="00226E21">
                <w:rPr>
                  <w:rStyle w:val="databold"/>
                </w:rPr>
                <w:t>4,</w:t>
              </w:r>
              <w:r w:rsidRPr="00226E21">
                <w:t> </w:t>
              </w:r>
              <w:r w:rsidRPr="00226E21">
                <w:rPr>
                  <w:rStyle w:val="label"/>
                </w:rPr>
                <w:t xml:space="preserve">Pages: </w:t>
              </w:r>
              <w:r w:rsidRPr="00226E21">
                <w:rPr>
                  <w:rStyle w:val="databold"/>
                </w:rPr>
                <w:t xml:space="preserve">319-327, </w:t>
              </w:r>
              <w:r w:rsidRPr="00226E21">
                <w:t>ISSN: 2191-340. CPS UTB</w:t>
              </w:r>
            </w:ins>
          </w:p>
          <w:p w14:paraId="5B5202B3" w14:textId="77777777" w:rsidR="00DE7E32" w:rsidRDefault="00DE7E32" w:rsidP="00725D1A">
            <w:pPr>
              <w:ind w:left="322" w:hanging="284"/>
              <w:jc w:val="both"/>
              <w:rPr>
                <w:ins w:id="15718" w:author="PS" w:date="2018-11-25T17:09:00Z"/>
              </w:rPr>
            </w:pPr>
            <w:ins w:id="15719" w:author="PS" w:date="2018-11-25T17:09:00Z">
              <w:r w:rsidRPr="00376E52">
                <w:rPr>
                  <w:b/>
                </w:rPr>
                <w:t>VALÁŠEK, P.</w:t>
              </w:r>
              <w:r w:rsidRPr="00CC6F10">
                <w:rPr>
                  <w:b/>
                </w:rPr>
                <w:t xml:space="preserve"> (</w:t>
              </w:r>
              <w:r>
                <w:rPr>
                  <w:b/>
                </w:rPr>
                <w:t>4</w:t>
              </w:r>
              <w:r w:rsidRPr="00CC6F10">
                <w:rPr>
                  <w:b/>
                </w:rPr>
                <w:t>0 %)</w:t>
              </w:r>
              <w:r w:rsidRPr="00CC6F10">
                <w:t>,</w:t>
              </w:r>
              <w:r w:rsidRPr="00226E21">
                <w:t xml:space="preserve"> MLČEK, J., FIŠERA, M., FIŠEROVÁ, L., SOCHOR, J., BAROŇ, M., JURÍKOVÁ, T.</w:t>
              </w:r>
              <w:r>
                <w:t xml:space="preserve"> </w:t>
              </w:r>
              <w:r w:rsidRPr="00226E21">
                <w:rPr>
                  <w:lang w:val="en-GB"/>
                </w:rPr>
                <w:t xml:space="preserve">The effect of various sulphur dioxide additions on the amount of dissolved oxygen, total antioxidant capacity and sensory properties of white wines. </w:t>
              </w:r>
              <w:r w:rsidRPr="00226E21">
                <w:rPr>
                  <w:i/>
                </w:rPr>
                <w:t>Mitteilungen Klosterneuburg</w:t>
              </w:r>
              <w:r w:rsidRPr="00226E21">
                <w:t xml:space="preserve">, 64 </w:t>
              </w:r>
              <w:r w:rsidRPr="00B86A1E">
                <w:t>(2014):</w:t>
              </w:r>
              <w:r w:rsidRPr="00226E21">
                <w:t xml:space="preserve"> 193-200. ISSN: 0007-5922. FT UTB</w:t>
              </w:r>
            </w:ins>
          </w:p>
          <w:p w14:paraId="743E6A7F" w14:textId="77777777" w:rsidR="00DE7E32" w:rsidRPr="00BD66D7" w:rsidRDefault="00DE7E32" w:rsidP="00725D1A">
            <w:pPr>
              <w:autoSpaceDE w:val="0"/>
              <w:autoSpaceDN w:val="0"/>
              <w:adjustRightInd w:val="0"/>
              <w:ind w:left="322" w:hanging="284"/>
              <w:jc w:val="both"/>
              <w:rPr>
                <w:ins w:id="15720" w:author="PS" w:date="2018-11-25T17:09:00Z"/>
              </w:rPr>
            </w:pPr>
            <w:ins w:id="15721" w:author="PS" w:date="2018-11-25T17:09:00Z">
              <w:r w:rsidRPr="00C02E66">
                <w:t>FIŠERA, M., VALÁŠEK, P.</w:t>
              </w:r>
              <w:r w:rsidRPr="00CC6F10">
                <w:rPr>
                  <w:b/>
                </w:rPr>
                <w:t xml:space="preserve"> (</w:t>
              </w:r>
              <w:r>
                <w:rPr>
                  <w:b/>
                </w:rPr>
                <w:t>2</w:t>
              </w:r>
              <w:r w:rsidRPr="00CC6F10">
                <w:rPr>
                  <w:b/>
                </w:rPr>
                <w:t>0 %)</w:t>
              </w:r>
              <w:r w:rsidRPr="00CC6F10">
                <w:t>,</w:t>
              </w:r>
              <w:r w:rsidRPr="00C02E66">
                <w:t xml:space="preserve"> MLČEK, L., FOJTÍKOVÁ, L., FIŠEROVÁ, L.: D</w:t>
              </w:r>
              <w:r w:rsidRPr="00712186">
                <w:rPr>
                  <w:rStyle w:val="doctitle"/>
                  <w:rFonts w:eastAsia="SimSun"/>
                </w:rPr>
                <w:t>etermination of Natamycin in Fermented Dry Salami Casings</w:t>
              </w:r>
              <w:r w:rsidRPr="00C02E66">
                <w:rPr>
                  <w:bCs/>
                </w:rPr>
                <w:t xml:space="preserve">, </w:t>
              </w:r>
              <w:r w:rsidRPr="00C02E66">
                <w:rPr>
                  <w:b/>
                  <w:bCs/>
                </w:rPr>
                <w:t xml:space="preserve"> </w:t>
              </w:r>
              <w:r w:rsidRPr="00C02E66">
                <w:rPr>
                  <w:bCs/>
                  <w:i/>
                </w:rPr>
                <w:t>Journal of Food Processing and Preservation</w:t>
              </w:r>
              <w:r w:rsidRPr="00C02E66">
                <w:rPr>
                  <w:b/>
                  <w:bCs/>
                </w:rPr>
                <w:t xml:space="preserve"> </w:t>
              </w:r>
              <w:r>
                <w:rPr>
                  <w:rStyle w:val="label"/>
                </w:rPr>
                <w:t xml:space="preserve">Volume: </w:t>
              </w:r>
              <w:r>
                <w:rPr>
                  <w:rStyle w:val="databold"/>
                </w:rPr>
                <w:t>39, 2015,</w:t>
              </w:r>
              <w:r>
                <w:t>  </w:t>
              </w:r>
              <w:r>
                <w:rPr>
                  <w:rStyle w:val="label"/>
                </w:rPr>
                <w:t xml:space="preserve">Issue: </w:t>
              </w:r>
              <w:r>
                <w:rPr>
                  <w:rStyle w:val="databold"/>
                </w:rPr>
                <w:t xml:space="preserve">6 </w:t>
              </w:r>
              <w:r>
                <w:t>  </w:t>
              </w:r>
              <w:r>
                <w:rPr>
                  <w:rStyle w:val="label"/>
                </w:rPr>
                <w:t xml:space="preserve">Pages: </w:t>
              </w:r>
              <w:r>
                <w:rPr>
                  <w:rStyle w:val="databold"/>
                </w:rPr>
                <w:t xml:space="preserve">3110-3116 </w:t>
              </w:r>
              <w:r w:rsidRPr="00C02E66">
                <w:rPr>
                  <w:bCs/>
                </w:rPr>
                <w:t>ISSN 1745-4549.</w:t>
              </w:r>
            </w:ins>
          </w:p>
          <w:p w14:paraId="19887716" w14:textId="77777777" w:rsidR="00DE7E32" w:rsidRPr="00087E8F" w:rsidRDefault="00DE7E32" w:rsidP="00725D1A">
            <w:pPr>
              <w:ind w:left="322" w:hanging="284"/>
              <w:jc w:val="both"/>
              <w:rPr>
                <w:ins w:id="15722" w:author="PS" w:date="2018-11-25T17:09:00Z"/>
                <w:b/>
              </w:rPr>
            </w:pPr>
            <w:ins w:id="15723" w:author="PS" w:date="2018-11-25T17:09:00Z">
              <w:r w:rsidRPr="00087E8F">
                <w:rPr>
                  <w:b/>
                </w:rPr>
                <w:t xml:space="preserve">Kapitola v knize </w:t>
              </w:r>
            </w:ins>
          </w:p>
          <w:p w14:paraId="234D3EAA" w14:textId="77777777" w:rsidR="00DE7E32" w:rsidRDefault="00DE7E32" w:rsidP="00725D1A">
            <w:pPr>
              <w:ind w:left="322" w:hanging="284"/>
              <w:jc w:val="both"/>
              <w:rPr>
                <w:ins w:id="15724" w:author="PS" w:date="2018-11-25T17:09:00Z"/>
              </w:rPr>
            </w:pPr>
            <w:ins w:id="15725" w:author="PS" w:date="2018-11-25T17:09:00Z">
              <w:r>
                <w:t xml:space="preserve">FIC, V. et al.: </w:t>
              </w:r>
              <w:r w:rsidRPr="00087E8F">
                <w:rPr>
                  <w:i/>
                </w:rPr>
                <w:t>Víno, analýza, technologie, gastronomie</w:t>
              </w:r>
              <w:r>
                <w:t>, Ing. Václav Helán – 2 THETA, Český Těšín 2015, 299 ss, ISBN 978-80-86380-77-3.</w:t>
              </w:r>
            </w:ins>
          </w:p>
          <w:p w14:paraId="6569D805" w14:textId="77777777" w:rsidR="00DE7E32" w:rsidRDefault="00DE7E32" w:rsidP="00725D1A">
            <w:pPr>
              <w:jc w:val="both"/>
              <w:rPr>
                <w:ins w:id="15726" w:author="PS" w:date="2018-11-25T17:09:00Z"/>
                <w:b/>
              </w:rPr>
            </w:pPr>
          </w:p>
        </w:tc>
      </w:tr>
      <w:tr w:rsidR="00DE7E32" w14:paraId="43166F55" w14:textId="77777777" w:rsidTr="00725D1A">
        <w:trPr>
          <w:trHeight w:val="218"/>
          <w:ins w:id="15727" w:author="PS" w:date="2018-11-25T17:09:00Z"/>
        </w:trPr>
        <w:tc>
          <w:tcPr>
            <w:tcW w:w="9859" w:type="dxa"/>
            <w:gridSpan w:val="11"/>
            <w:shd w:val="clear" w:color="auto" w:fill="F7CAAC"/>
          </w:tcPr>
          <w:p w14:paraId="65F6AB4C" w14:textId="77777777" w:rsidR="00DE7E32" w:rsidRDefault="00DE7E32" w:rsidP="00725D1A">
            <w:pPr>
              <w:rPr>
                <w:ins w:id="15728" w:author="PS" w:date="2018-11-25T17:09:00Z"/>
                <w:b/>
              </w:rPr>
            </w:pPr>
            <w:ins w:id="15729" w:author="PS" w:date="2018-11-25T17:09:00Z">
              <w:r>
                <w:rPr>
                  <w:b/>
                </w:rPr>
                <w:t>Působení v zahraničí</w:t>
              </w:r>
            </w:ins>
          </w:p>
        </w:tc>
      </w:tr>
      <w:tr w:rsidR="00DE7E32" w14:paraId="4AC1469D" w14:textId="77777777" w:rsidTr="00725D1A">
        <w:trPr>
          <w:trHeight w:val="328"/>
          <w:ins w:id="15730" w:author="PS" w:date="2018-11-25T17:09:00Z"/>
        </w:trPr>
        <w:tc>
          <w:tcPr>
            <w:tcW w:w="9859" w:type="dxa"/>
            <w:gridSpan w:val="11"/>
          </w:tcPr>
          <w:p w14:paraId="4EB9D8DC" w14:textId="77777777" w:rsidR="00DE7E32" w:rsidRDefault="00DE7E32" w:rsidP="00725D1A">
            <w:pPr>
              <w:rPr>
                <w:ins w:id="15731" w:author="PS" w:date="2018-11-25T17:09:00Z"/>
                <w:b/>
              </w:rPr>
            </w:pPr>
          </w:p>
        </w:tc>
      </w:tr>
      <w:tr w:rsidR="00DE7E32" w14:paraId="3784C239" w14:textId="77777777" w:rsidTr="00725D1A">
        <w:trPr>
          <w:cantSplit/>
          <w:trHeight w:val="310"/>
          <w:ins w:id="15732" w:author="PS" w:date="2018-11-25T17:09:00Z"/>
        </w:trPr>
        <w:tc>
          <w:tcPr>
            <w:tcW w:w="2518" w:type="dxa"/>
            <w:shd w:val="clear" w:color="auto" w:fill="F7CAAC"/>
          </w:tcPr>
          <w:p w14:paraId="73BED4F1" w14:textId="77777777" w:rsidR="00DE7E32" w:rsidRDefault="00DE7E32" w:rsidP="00725D1A">
            <w:pPr>
              <w:jc w:val="both"/>
              <w:rPr>
                <w:ins w:id="15733" w:author="PS" w:date="2018-11-25T17:09:00Z"/>
                <w:b/>
              </w:rPr>
            </w:pPr>
            <w:ins w:id="15734" w:author="PS" w:date="2018-11-25T17:09:00Z">
              <w:r>
                <w:rPr>
                  <w:b/>
                </w:rPr>
                <w:t xml:space="preserve">Podpis </w:t>
              </w:r>
            </w:ins>
          </w:p>
        </w:tc>
        <w:tc>
          <w:tcPr>
            <w:tcW w:w="4536" w:type="dxa"/>
            <w:gridSpan w:val="5"/>
          </w:tcPr>
          <w:p w14:paraId="7AFC0E91" w14:textId="77777777" w:rsidR="00DE7E32" w:rsidRDefault="00DE7E32" w:rsidP="00725D1A">
            <w:pPr>
              <w:jc w:val="both"/>
              <w:rPr>
                <w:ins w:id="15735" w:author="PS" w:date="2018-11-25T17:09:00Z"/>
              </w:rPr>
            </w:pPr>
          </w:p>
        </w:tc>
        <w:tc>
          <w:tcPr>
            <w:tcW w:w="786" w:type="dxa"/>
            <w:gridSpan w:val="2"/>
            <w:shd w:val="clear" w:color="auto" w:fill="F7CAAC"/>
          </w:tcPr>
          <w:p w14:paraId="32C7DBF8" w14:textId="77777777" w:rsidR="00DE7E32" w:rsidRDefault="00DE7E32" w:rsidP="00725D1A">
            <w:pPr>
              <w:jc w:val="both"/>
              <w:rPr>
                <w:ins w:id="15736" w:author="PS" w:date="2018-11-25T17:09:00Z"/>
              </w:rPr>
            </w:pPr>
            <w:ins w:id="15737" w:author="PS" w:date="2018-11-25T17:09:00Z">
              <w:r>
                <w:rPr>
                  <w:b/>
                </w:rPr>
                <w:t>datum</w:t>
              </w:r>
            </w:ins>
          </w:p>
        </w:tc>
        <w:tc>
          <w:tcPr>
            <w:tcW w:w="2019" w:type="dxa"/>
            <w:gridSpan w:val="3"/>
          </w:tcPr>
          <w:p w14:paraId="384E8658" w14:textId="77777777" w:rsidR="00DE7E32" w:rsidRDefault="00DE7E32" w:rsidP="00725D1A">
            <w:pPr>
              <w:jc w:val="both"/>
              <w:rPr>
                <w:ins w:id="15738" w:author="PS" w:date="2018-11-25T17:09:00Z"/>
              </w:rPr>
            </w:pPr>
            <w:ins w:id="15739" w:author="PS" w:date="2018-11-25T17:09:00Z">
              <w:r>
                <w:t>24. 4. 2018</w:t>
              </w:r>
            </w:ins>
          </w:p>
        </w:tc>
      </w:tr>
    </w:tbl>
    <w:p w14:paraId="7B1BDFE4" w14:textId="77777777" w:rsidR="00DE7E32" w:rsidRDefault="00DE7E32" w:rsidP="00DE7E32">
      <w:pPr>
        <w:rPr>
          <w:ins w:id="15740" w:author="PS" w:date="2018-11-25T17:09:00Z"/>
        </w:rPr>
      </w:pPr>
    </w:p>
    <w:p w14:paraId="18AA0425" w14:textId="77777777" w:rsidR="00DE7E32" w:rsidRDefault="00DE7E32">
      <w:pPr>
        <w:rPr>
          <w:ins w:id="15741" w:author="PS" w:date="2018-11-25T17:08:00Z"/>
        </w:rPr>
      </w:pPr>
    </w:p>
    <w:p w14:paraId="1CC02595" w14:textId="77777777" w:rsidR="00DE7E32" w:rsidRDefault="00DE7E32">
      <w:pPr>
        <w:rPr>
          <w:ins w:id="15742" w:author="PS" w:date="2018-11-25T17:08:00Z"/>
        </w:rPr>
      </w:pPr>
    </w:p>
    <w:p w14:paraId="6507C31A" w14:textId="77777777" w:rsidR="00DE7E32" w:rsidRDefault="00DE7E32"/>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Change w:id="15743">
          <w:tblGrid>
            <w:gridCol w:w="2518"/>
            <w:gridCol w:w="829"/>
            <w:gridCol w:w="1721"/>
            <w:gridCol w:w="524"/>
            <w:gridCol w:w="468"/>
            <w:gridCol w:w="994"/>
            <w:gridCol w:w="709"/>
            <w:gridCol w:w="77"/>
            <w:gridCol w:w="632"/>
            <w:gridCol w:w="693"/>
            <w:gridCol w:w="694"/>
          </w:tblGrid>
        </w:tblGridChange>
      </w:tblGrid>
      <w:tr w:rsidR="00E05AA8" w14:paraId="0CEB3266" w14:textId="77777777" w:rsidTr="00495DC8">
        <w:tc>
          <w:tcPr>
            <w:tcW w:w="9859" w:type="dxa"/>
            <w:gridSpan w:val="11"/>
            <w:tcBorders>
              <w:bottom w:val="double" w:sz="4" w:space="0" w:color="auto"/>
            </w:tcBorders>
            <w:shd w:val="clear" w:color="auto" w:fill="BDD6EE"/>
          </w:tcPr>
          <w:p w14:paraId="427490FE" w14:textId="77777777" w:rsidR="00E05AA8" w:rsidRDefault="00E05AA8" w:rsidP="00495DC8">
            <w:pPr>
              <w:jc w:val="both"/>
              <w:rPr>
                <w:b/>
                <w:sz w:val="28"/>
              </w:rPr>
            </w:pPr>
            <w:r>
              <w:rPr>
                <w:b/>
                <w:sz w:val="28"/>
              </w:rPr>
              <w:t>C-I – Personální zabezpečení</w:t>
            </w:r>
          </w:p>
        </w:tc>
      </w:tr>
      <w:tr w:rsidR="00E05AA8" w14:paraId="4A5EC148" w14:textId="77777777" w:rsidTr="00495DC8">
        <w:tc>
          <w:tcPr>
            <w:tcW w:w="2518" w:type="dxa"/>
            <w:tcBorders>
              <w:top w:val="double" w:sz="4" w:space="0" w:color="auto"/>
            </w:tcBorders>
            <w:shd w:val="clear" w:color="auto" w:fill="F7CAAC"/>
          </w:tcPr>
          <w:p w14:paraId="35F92987" w14:textId="77777777" w:rsidR="00E05AA8" w:rsidRDefault="00E05AA8" w:rsidP="00495DC8">
            <w:pPr>
              <w:jc w:val="both"/>
              <w:rPr>
                <w:b/>
              </w:rPr>
            </w:pPr>
            <w:r>
              <w:rPr>
                <w:b/>
              </w:rPr>
              <w:t>Vysoká škola</w:t>
            </w:r>
          </w:p>
        </w:tc>
        <w:tc>
          <w:tcPr>
            <w:tcW w:w="7341" w:type="dxa"/>
            <w:gridSpan w:val="10"/>
          </w:tcPr>
          <w:p w14:paraId="32BAFBE8" w14:textId="77777777" w:rsidR="00E05AA8" w:rsidRDefault="00E05AA8" w:rsidP="00495DC8">
            <w:pPr>
              <w:jc w:val="both"/>
            </w:pPr>
            <w:r>
              <w:t>Univerzita Tomáše Bati ve Zlíně</w:t>
            </w:r>
          </w:p>
        </w:tc>
      </w:tr>
      <w:tr w:rsidR="00E05AA8" w14:paraId="55BAF52B" w14:textId="77777777" w:rsidTr="00495DC8">
        <w:tc>
          <w:tcPr>
            <w:tcW w:w="2518" w:type="dxa"/>
            <w:shd w:val="clear" w:color="auto" w:fill="F7CAAC"/>
          </w:tcPr>
          <w:p w14:paraId="3029C45E" w14:textId="77777777" w:rsidR="00E05AA8" w:rsidRDefault="00E05AA8" w:rsidP="00495DC8">
            <w:pPr>
              <w:jc w:val="both"/>
              <w:rPr>
                <w:b/>
              </w:rPr>
            </w:pPr>
            <w:r>
              <w:rPr>
                <w:b/>
              </w:rPr>
              <w:t>Součást vysoké školy</w:t>
            </w:r>
          </w:p>
        </w:tc>
        <w:tc>
          <w:tcPr>
            <w:tcW w:w="7341" w:type="dxa"/>
            <w:gridSpan w:val="10"/>
          </w:tcPr>
          <w:p w14:paraId="4D5F227D" w14:textId="77777777" w:rsidR="00E05AA8" w:rsidRDefault="00E05AA8" w:rsidP="00495DC8">
            <w:pPr>
              <w:jc w:val="both"/>
            </w:pPr>
            <w:r>
              <w:t>Fakulta logistiky a krizového řízení</w:t>
            </w:r>
          </w:p>
        </w:tc>
      </w:tr>
      <w:tr w:rsidR="00E05AA8" w:rsidRPr="004325A8" w14:paraId="440AA7DF" w14:textId="77777777" w:rsidTr="00495DC8">
        <w:tc>
          <w:tcPr>
            <w:tcW w:w="2518" w:type="dxa"/>
            <w:shd w:val="clear" w:color="auto" w:fill="F7CAAC"/>
          </w:tcPr>
          <w:p w14:paraId="005C51B6" w14:textId="77777777" w:rsidR="00E05AA8" w:rsidRPr="004325A8" w:rsidRDefault="00E05AA8" w:rsidP="00495DC8">
            <w:pPr>
              <w:jc w:val="both"/>
              <w:rPr>
                <w:b/>
              </w:rPr>
            </w:pPr>
            <w:r w:rsidRPr="004325A8">
              <w:rPr>
                <w:b/>
              </w:rPr>
              <w:t>Název studijního programu</w:t>
            </w:r>
          </w:p>
        </w:tc>
        <w:tc>
          <w:tcPr>
            <w:tcW w:w="7341" w:type="dxa"/>
            <w:gridSpan w:val="10"/>
          </w:tcPr>
          <w:p w14:paraId="70B7537C" w14:textId="77777777" w:rsidR="00E05AA8" w:rsidRPr="004325A8" w:rsidRDefault="00E05AA8" w:rsidP="00495DC8">
            <w:pPr>
              <w:jc w:val="both"/>
            </w:pPr>
            <w:r>
              <w:t>Environmentální bezpečnost</w:t>
            </w:r>
          </w:p>
        </w:tc>
      </w:tr>
      <w:tr w:rsidR="00E05AA8" w14:paraId="03A683EC" w14:textId="77777777" w:rsidTr="00495DC8">
        <w:tc>
          <w:tcPr>
            <w:tcW w:w="2518" w:type="dxa"/>
            <w:shd w:val="clear" w:color="auto" w:fill="F7CAAC"/>
          </w:tcPr>
          <w:p w14:paraId="67D6E68F" w14:textId="77777777" w:rsidR="00E05AA8" w:rsidRDefault="00E05AA8" w:rsidP="00495DC8">
            <w:pPr>
              <w:jc w:val="both"/>
              <w:rPr>
                <w:b/>
              </w:rPr>
            </w:pPr>
            <w:r>
              <w:rPr>
                <w:b/>
              </w:rPr>
              <w:t>Jméno a příjmení</w:t>
            </w:r>
          </w:p>
        </w:tc>
        <w:tc>
          <w:tcPr>
            <w:tcW w:w="4536" w:type="dxa"/>
            <w:gridSpan w:val="5"/>
          </w:tcPr>
          <w:p w14:paraId="3A57DFE7" w14:textId="77777777" w:rsidR="00E05AA8" w:rsidRPr="005455E3" w:rsidRDefault="00E05AA8" w:rsidP="00495DC8">
            <w:pPr>
              <w:jc w:val="both"/>
              <w:rPr>
                <w:b/>
              </w:rPr>
            </w:pPr>
            <w:r w:rsidRPr="005455E3">
              <w:rPr>
                <w:b/>
              </w:rPr>
              <w:t>Slavomíra Vargová</w:t>
            </w:r>
          </w:p>
        </w:tc>
        <w:tc>
          <w:tcPr>
            <w:tcW w:w="709" w:type="dxa"/>
            <w:shd w:val="clear" w:color="auto" w:fill="F7CAAC"/>
          </w:tcPr>
          <w:p w14:paraId="58358698" w14:textId="77777777" w:rsidR="00E05AA8" w:rsidRDefault="00E05AA8" w:rsidP="00495DC8">
            <w:pPr>
              <w:jc w:val="both"/>
              <w:rPr>
                <w:b/>
              </w:rPr>
            </w:pPr>
            <w:r>
              <w:rPr>
                <w:b/>
              </w:rPr>
              <w:t>Tituly</w:t>
            </w:r>
          </w:p>
        </w:tc>
        <w:tc>
          <w:tcPr>
            <w:tcW w:w="2096" w:type="dxa"/>
            <w:gridSpan w:val="4"/>
          </w:tcPr>
          <w:p w14:paraId="187961B8" w14:textId="77777777" w:rsidR="00E05AA8" w:rsidRDefault="00E05AA8" w:rsidP="00495DC8">
            <w:pPr>
              <w:jc w:val="both"/>
            </w:pPr>
            <w:r>
              <w:t>Ing. PhD.</w:t>
            </w:r>
          </w:p>
        </w:tc>
      </w:tr>
      <w:tr w:rsidR="00E05AA8" w14:paraId="57498784" w14:textId="77777777" w:rsidTr="00495DC8">
        <w:tc>
          <w:tcPr>
            <w:tcW w:w="2518" w:type="dxa"/>
            <w:shd w:val="clear" w:color="auto" w:fill="F7CAAC"/>
          </w:tcPr>
          <w:p w14:paraId="261FB16E" w14:textId="77777777" w:rsidR="00E05AA8" w:rsidRDefault="00E05AA8" w:rsidP="00495DC8">
            <w:pPr>
              <w:jc w:val="both"/>
              <w:rPr>
                <w:b/>
              </w:rPr>
            </w:pPr>
            <w:r>
              <w:rPr>
                <w:b/>
              </w:rPr>
              <w:t>Rok narození</w:t>
            </w:r>
          </w:p>
        </w:tc>
        <w:tc>
          <w:tcPr>
            <w:tcW w:w="829" w:type="dxa"/>
          </w:tcPr>
          <w:p w14:paraId="28E68162" w14:textId="77777777" w:rsidR="00E05AA8" w:rsidRDefault="00E05AA8" w:rsidP="00495DC8">
            <w:pPr>
              <w:jc w:val="both"/>
            </w:pPr>
            <w:r>
              <w:t>1986</w:t>
            </w:r>
          </w:p>
        </w:tc>
        <w:tc>
          <w:tcPr>
            <w:tcW w:w="1721" w:type="dxa"/>
            <w:shd w:val="clear" w:color="auto" w:fill="F7CAAC"/>
          </w:tcPr>
          <w:p w14:paraId="2DFE5DD3" w14:textId="77777777" w:rsidR="00E05AA8" w:rsidRDefault="00E05AA8" w:rsidP="00495DC8">
            <w:pPr>
              <w:jc w:val="both"/>
              <w:rPr>
                <w:b/>
              </w:rPr>
            </w:pPr>
            <w:r>
              <w:rPr>
                <w:b/>
              </w:rPr>
              <w:t>typ vztahu k VŠ</w:t>
            </w:r>
          </w:p>
        </w:tc>
        <w:tc>
          <w:tcPr>
            <w:tcW w:w="992" w:type="dxa"/>
            <w:gridSpan w:val="2"/>
          </w:tcPr>
          <w:p w14:paraId="12623D99" w14:textId="68855453" w:rsidR="00E05AA8" w:rsidRPr="00DE7E32" w:rsidRDefault="00DE7E32" w:rsidP="00495DC8">
            <w:pPr>
              <w:jc w:val="both"/>
              <w:rPr>
                <w:i/>
                <w:rPrChange w:id="15744" w:author="PS" w:date="2018-11-25T17:11:00Z">
                  <w:rPr/>
                </w:rPrChange>
              </w:rPr>
            </w:pPr>
            <w:ins w:id="15745" w:author="PS" w:date="2018-11-25T17:11:00Z">
              <w:r w:rsidRPr="00DE7E32">
                <w:rPr>
                  <w:i/>
                  <w:rPrChange w:id="15746" w:author="PS" w:date="2018-11-25T17:11:00Z">
                    <w:rPr/>
                  </w:rPrChange>
                </w:rPr>
                <w:t>pp.</w:t>
              </w:r>
            </w:ins>
          </w:p>
        </w:tc>
        <w:tc>
          <w:tcPr>
            <w:tcW w:w="994" w:type="dxa"/>
            <w:shd w:val="clear" w:color="auto" w:fill="F7CAAC"/>
          </w:tcPr>
          <w:p w14:paraId="5DE1D72B" w14:textId="77777777" w:rsidR="00E05AA8" w:rsidRDefault="00E05AA8" w:rsidP="00495DC8">
            <w:pPr>
              <w:jc w:val="both"/>
              <w:rPr>
                <w:b/>
              </w:rPr>
            </w:pPr>
            <w:r>
              <w:rPr>
                <w:b/>
              </w:rPr>
              <w:t>rozsah</w:t>
            </w:r>
          </w:p>
        </w:tc>
        <w:tc>
          <w:tcPr>
            <w:tcW w:w="709" w:type="dxa"/>
          </w:tcPr>
          <w:p w14:paraId="3C087C7D" w14:textId="18471050" w:rsidR="00E05AA8" w:rsidRDefault="00DE7E32" w:rsidP="00495DC8">
            <w:pPr>
              <w:jc w:val="both"/>
            </w:pPr>
            <w:ins w:id="15747" w:author="PS" w:date="2018-11-25T17:11:00Z">
              <w:r>
                <w:t>40</w:t>
              </w:r>
            </w:ins>
            <w:del w:id="15748" w:author="Matyas Adam" w:date="2018-11-19T15:13:00Z">
              <w:r w:rsidR="00E05AA8" w:rsidDel="00763273">
                <w:delText>40</w:delText>
              </w:r>
            </w:del>
          </w:p>
        </w:tc>
        <w:tc>
          <w:tcPr>
            <w:tcW w:w="709" w:type="dxa"/>
            <w:gridSpan w:val="2"/>
            <w:shd w:val="clear" w:color="auto" w:fill="F7CAAC"/>
          </w:tcPr>
          <w:p w14:paraId="2C9CA885" w14:textId="77777777" w:rsidR="00E05AA8" w:rsidRDefault="00E05AA8" w:rsidP="00495DC8">
            <w:pPr>
              <w:jc w:val="both"/>
              <w:rPr>
                <w:b/>
              </w:rPr>
            </w:pPr>
            <w:r>
              <w:rPr>
                <w:b/>
              </w:rPr>
              <w:t>do kdy</w:t>
            </w:r>
          </w:p>
        </w:tc>
        <w:tc>
          <w:tcPr>
            <w:tcW w:w="1387" w:type="dxa"/>
            <w:gridSpan w:val="2"/>
          </w:tcPr>
          <w:p w14:paraId="10F9B961" w14:textId="77777777" w:rsidR="00E05AA8" w:rsidRDefault="00E05AA8" w:rsidP="00495DC8">
            <w:pPr>
              <w:jc w:val="both"/>
            </w:pPr>
            <w:r>
              <w:t>0819</w:t>
            </w:r>
          </w:p>
        </w:tc>
      </w:tr>
      <w:tr w:rsidR="00E05AA8" w14:paraId="06EC5ED3" w14:textId="77777777" w:rsidTr="00495DC8">
        <w:tc>
          <w:tcPr>
            <w:tcW w:w="5068" w:type="dxa"/>
            <w:gridSpan w:val="3"/>
            <w:shd w:val="clear" w:color="auto" w:fill="F7CAAC"/>
          </w:tcPr>
          <w:p w14:paraId="3AE0C585" w14:textId="77777777" w:rsidR="00E05AA8" w:rsidRDefault="00E05AA8" w:rsidP="00495DC8">
            <w:pPr>
              <w:jc w:val="both"/>
              <w:rPr>
                <w:b/>
              </w:rPr>
            </w:pPr>
            <w:r>
              <w:rPr>
                <w:b/>
              </w:rPr>
              <w:t>Typ vztahu na součásti VŠ, která uskutečňuje st. program</w:t>
            </w:r>
          </w:p>
        </w:tc>
        <w:tc>
          <w:tcPr>
            <w:tcW w:w="992" w:type="dxa"/>
            <w:gridSpan w:val="2"/>
          </w:tcPr>
          <w:p w14:paraId="5C064EBD" w14:textId="27C4C79D" w:rsidR="00E05AA8" w:rsidRPr="00DE7E32" w:rsidRDefault="00E05AA8" w:rsidP="00495DC8">
            <w:pPr>
              <w:jc w:val="both"/>
              <w:rPr>
                <w:i/>
                <w:rPrChange w:id="15749" w:author="PS" w:date="2018-11-25T17:11:00Z">
                  <w:rPr/>
                </w:rPrChange>
              </w:rPr>
            </w:pPr>
            <w:r w:rsidRPr="00DE7E32">
              <w:rPr>
                <w:i/>
                <w:rPrChange w:id="15750" w:author="PS" w:date="2018-11-25T17:11:00Z">
                  <w:rPr/>
                </w:rPrChange>
              </w:rPr>
              <w:t>pp.</w:t>
            </w:r>
          </w:p>
        </w:tc>
        <w:tc>
          <w:tcPr>
            <w:tcW w:w="994" w:type="dxa"/>
            <w:shd w:val="clear" w:color="auto" w:fill="F7CAAC"/>
          </w:tcPr>
          <w:p w14:paraId="7907972D" w14:textId="77777777" w:rsidR="00E05AA8" w:rsidRDefault="00E05AA8" w:rsidP="00495DC8">
            <w:pPr>
              <w:jc w:val="both"/>
              <w:rPr>
                <w:b/>
              </w:rPr>
            </w:pPr>
            <w:r>
              <w:rPr>
                <w:b/>
              </w:rPr>
              <w:t>rozsah</w:t>
            </w:r>
          </w:p>
        </w:tc>
        <w:tc>
          <w:tcPr>
            <w:tcW w:w="709" w:type="dxa"/>
          </w:tcPr>
          <w:p w14:paraId="333F967B" w14:textId="270921AA" w:rsidR="00E05AA8" w:rsidRDefault="00DE7E32" w:rsidP="00495DC8">
            <w:pPr>
              <w:jc w:val="both"/>
            </w:pPr>
            <w:ins w:id="15751" w:author="PS" w:date="2018-11-25T17:11:00Z">
              <w:r>
                <w:t>40</w:t>
              </w:r>
            </w:ins>
            <w:del w:id="15752" w:author="Matyas Adam" w:date="2018-11-19T15:13:00Z">
              <w:r w:rsidR="00E05AA8" w:rsidDel="00763273">
                <w:delText>40</w:delText>
              </w:r>
            </w:del>
          </w:p>
        </w:tc>
        <w:tc>
          <w:tcPr>
            <w:tcW w:w="709" w:type="dxa"/>
            <w:gridSpan w:val="2"/>
            <w:shd w:val="clear" w:color="auto" w:fill="F7CAAC"/>
          </w:tcPr>
          <w:p w14:paraId="297CAD59" w14:textId="77777777" w:rsidR="00E05AA8" w:rsidRDefault="00E05AA8" w:rsidP="00495DC8">
            <w:pPr>
              <w:jc w:val="both"/>
              <w:rPr>
                <w:b/>
              </w:rPr>
            </w:pPr>
            <w:r>
              <w:rPr>
                <w:b/>
              </w:rPr>
              <w:t>do kdy</w:t>
            </w:r>
          </w:p>
        </w:tc>
        <w:tc>
          <w:tcPr>
            <w:tcW w:w="1387" w:type="dxa"/>
            <w:gridSpan w:val="2"/>
          </w:tcPr>
          <w:p w14:paraId="2F12FFCE" w14:textId="77777777" w:rsidR="00E05AA8" w:rsidRDefault="00E05AA8" w:rsidP="00495DC8">
            <w:pPr>
              <w:jc w:val="both"/>
            </w:pPr>
            <w:r>
              <w:t>0819</w:t>
            </w:r>
          </w:p>
        </w:tc>
      </w:tr>
      <w:tr w:rsidR="00E05AA8" w14:paraId="7AB1176E" w14:textId="77777777" w:rsidTr="00495DC8">
        <w:tc>
          <w:tcPr>
            <w:tcW w:w="6060" w:type="dxa"/>
            <w:gridSpan w:val="5"/>
            <w:shd w:val="clear" w:color="auto" w:fill="F7CAAC"/>
          </w:tcPr>
          <w:p w14:paraId="34FE8817" w14:textId="77777777" w:rsidR="00E05AA8" w:rsidRDefault="00E05AA8" w:rsidP="00495DC8">
            <w:pPr>
              <w:jc w:val="both"/>
            </w:pPr>
            <w:r>
              <w:rPr>
                <w:b/>
              </w:rPr>
              <w:t>Další současná působení jako akademický pracovník na jiných VŠ</w:t>
            </w:r>
          </w:p>
        </w:tc>
        <w:tc>
          <w:tcPr>
            <w:tcW w:w="1703" w:type="dxa"/>
            <w:gridSpan w:val="2"/>
            <w:shd w:val="clear" w:color="auto" w:fill="F7CAAC"/>
          </w:tcPr>
          <w:p w14:paraId="23B7A01E" w14:textId="77777777" w:rsidR="00E05AA8" w:rsidRDefault="00E05AA8" w:rsidP="00495DC8">
            <w:pPr>
              <w:jc w:val="both"/>
              <w:rPr>
                <w:b/>
              </w:rPr>
            </w:pPr>
            <w:r>
              <w:rPr>
                <w:b/>
              </w:rPr>
              <w:t>typ prac. vztahu</w:t>
            </w:r>
          </w:p>
        </w:tc>
        <w:tc>
          <w:tcPr>
            <w:tcW w:w="2096" w:type="dxa"/>
            <w:gridSpan w:val="4"/>
            <w:shd w:val="clear" w:color="auto" w:fill="F7CAAC"/>
          </w:tcPr>
          <w:p w14:paraId="5686567F" w14:textId="77777777" w:rsidR="00E05AA8" w:rsidRDefault="00E05AA8" w:rsidP="00495DC8">
            <w:pPr>
              <w:jc w:val="both"/>
              <w:rPr>
                <w:b/>
              </w:rPr>
            </w:pPr>
            <w:r>
              <w:rPr>
                <w:b/>
              </w:rPr>
              <w:t>rozsah</w:t>
            </w:r>
          </w:p>
        </w:tc>
      </w:tr>
      <w:tr w:rsidR="00E05AA8" w14:paraId="076FF79C" w14:textId="77777777" w:rsidTr="00495DC8">
        <w:tc>
          <w:tcPr>
            <w:tcW w:w="6060" w:type="dxa"/>
            <w:gridSpan w:val="5"/>
          </w:tcPr>
          <w:p w14:paraId="76DCDA3B" w14:textId="77777777" w:rsidR="00E05AA8" w:rsidRDefault="00E05AA8" w:rsidP="00495DC8">
            <w:pPr>
              <w:jc w:val="both"/>
            </w:pPr>
            <w:r>
              <w:t>---</w:t>
            </w:r>
          </w:p>
        </w:tc>
        <w:tc>
          <w:tcPr>
            <w:tcW w:w="1703" w:type="dxa"/>
            <w:gridSpan w:val="2"/>
          </w:tcPr>
          <w:p w14:paraId="11AD12A1" w14:textId="77777777" w:rsidR="00E05AA8" w:rsidRDefault="00E05AA8" w:rsidP="00495DC8">
            <w:pPr>
              <w:jc w:val="both"/>
            </w:pPr>
          </w:p>
        </w:tc>
        <w:tc>
          <w:tcPr>
            <w:tcW w:w="2096" w:type="dxa"/>
            <w:gridSpan w:val="4"/>
          </w:tcPr>
          <w:p w14:paraId="37B07471" w14:textId="77777777" w:rsidR="00E05AA8" w:rsidRDefault="00E05AA8" w:rsidP="00495DC8">
            <w:pPr>
              <w:jc w:val="both"/>
            </w:pPr>
          </w:p>
        </w:tc>
      </w:tr>
      <w:tr w:rsidR="00E05AA8" w14:paraId="5D5CBE9A" w14:textId="77777777" w:rsidTr="00495DC8">
        <w:tc>
          <w:tcPr>
            <w:tcW w:w="6060" w:type="dxa"/>
            <w:gridSpan w:val="5"/>
          </w:tcPr>
          <w:p w14:paraId="6D7AC601" w14:textId="77777777" w:rsidR="00E05AA8" w:rsidRDefault="00E05AA8" w:rsidP="00495DC8">
            <w:pPr>
              <w:jc w:val="both"/>
            </w:pPr>
          </w:p>
        </w:tc>
        <w:tc>
          <w:tcPr>
            <w:tcW w:w="1703" w:type="dxa"/>
            <w:gridSpan w:val="2"/>
          </w:tcPr>
          <w:p w14:paraId="1A0B0642" w14:textId="77777777" w:rsidR="00E05AA8" w:rsidRDefault="00E05AA8" w:rsidP="00495DC8">
            <w:pPr>
              <w:jc w:val="both"/>
            </w:pPr>
          </w:p>
        </w:tc>
        <w:tc>
          <w:tcPr>
            <w:tcW w:w="2096" w:type="dxa"/>
            <w:gridSpan w:val="4"/>
          </w:tcPr>
          <w:p w14:paraId="33FBC90D" w14:textId="77777777" w:rsidR="00E05AA8" w:rsidRDefault="00E05AA8" w:rsidP="00495DC8">
            <w:pPr>
              <w:jc w:val="both"/>
            </w:pPr>
          </w:p>
        </w:tc>
      </w:tr>
      <w:tr w:rsidR="00E05AA8" w14:paraId="5945C099" w14:textId="77777777" w:rsidTr="00495DC8">
        <w:tc>
          <w:tcPr>
            <w:tcW w:w="9859" w:type="dxa"/>
            <w:gridSpan w:val="11"/>
            <w:shd w:val="clear" w:color="auto" w:fill="F7CAAC"/>
          </w:tcPr>
          <w:p w14:paraId="4A0913B4" w14:textId="77777777" w:rsidR="00E05AA8" w:rsidRDefault="00E05AA8" w:rsidP="00495DC8">
            <w:pPr>
              <w:jc w:val="both"/>
            </w:pPr>
            <w:r>
              <w:rPr>
                <w:b/>
              </w:rPr>
              <w:t>Předměty příslušného studijního programu a způsob zapojení do jejich výuky, příp. další zapojení do uskutečňování studijního programu</w:t>
            </w:r>
          </w:p>
        </w:tc>
      </w:tr>
      <w:tr w:rsidR="00E05AA8" w14:paraId="68FF97FC" w14:textId="77777777" w:rsidTr="00495DC8">
        <w:trPr>
          <w:trHeight w:val="749"/>
        </w:trPr>
        <w:tc>
          <w:tcPr>
            <w:tcW w:w="9859" w:type="dxa"/>
            <w:gridSpan w:val="11"/>
            <w:tcBorders>
              <w:top w:val="nil"/>
            </w:tcBorders>
          </w:tcPr>
          <w:p w14:paraId="63FA901C" w14:textId="77777777" w:rsidR="00E05AA8" w:rsidRPr="000D2374" w:rsidRDefault="00E05AA8" w:rsidP="00495DC8">
            <w:pPr>
              <w:jc w:val="both"/>
            </w:pPr>
            <w:r w:rsidRPr="000D2374">
              <w:t xml:space="preserve">Procesy hodnocení a ovládání rizik – </w:t>
            </w:r>
            <w:r>
              <w:t>přednášející (30 %)</w:t>
            </w:r>
            <w:ins w:id="15753" w:author="Matyas Adam" w:date="2018-11-17T20:42:00Z">
              <w:r>
                <w:t xml:space="preserve">, cvičící (100 </w:t>
              </w:r>
              <w:r>
                <w:rPr>
                  <w:lang w:val="en-GB"/>
                </w:rPr>
                <w:t>%</w:t>
              </w:r>
              <w:r>
                <w:t>)</w:t>
              </w:r>
            </w:ins>
            <w:r>
              <w:t xml:space="preserve"> </w:t>
            </w:r>
          </w:p>
          <w:p w14:paraId="1E777CE8" w14:textId="77777777" w:rsidR="00E05AA8" w:rsidRDefault="00E05AA8" w:rsidP="00495DC8">
            <w:pPr>
              <w:jc w:val="both"/>
            </w:pPr>
          </w:p>
        </w:tc>
      </w:tr>
      <w:tr w:rsidR="00E05AA8" w14:paraId="50BAE8AC" w14:textId="77777777" w:rsidTr="00495DC8">
        <w:tc>
          <w:tcPr>
            <w:tcW w:w="9859" w:type="dxa"/>
            <w:gridSpan w:val="11"/>
            <w:shd w:val="clear" w:color="auto" w:fill="F7CAAC"/>
          </w:tcPr>
          <w:p w14:paraId="3076983B" w14:textId="77777777" w:rsidR="00E05AA8" w:rsidRDefault="00E05AA8" w:rsidP="00495DC8">
            <w:pPr>
              <w:jc w:val="both"/>
            </w:pPr>
            <w:r>
              <w:rPr>
                <w:b/>
              </w:rPr>
              <w:t xml:space="preserve">Údaje o vzdělání na VŠ </w:t>
            </w:r>
          </w:p>
        </w:tc>
      </w:tr>
      <w:tr w:rsidR="00E05AA8" w14:paraId="0C54AED9" w14:textId="77777777" w:rsidTr="00495DC8">
        <w:trPr>
          <w:trHeight w:val="815"/>
        </w:trPr>
        <w:tc>
          <w:tcPr>
            <w:tcW w:w="9859" w:type="dxa"/>
            <w:gridSpan w:val="11"/>
          </w:tcPr>
          <w:p w14:paraId="2D7CF523" w14:textId="77777777" w:rsidR="00E05AA8" w:rsidRDefault="00E05AA8" w:rsidP="00495DC8">
            <w:pPr>
              <w:ind w:left="1172" w:hanging="1172"/>
              <w:rPr>
                <w:ins w:id="15754" w:author="Matyas Adam" w:date="2018-11-17T20:43:00Z"/>
              </w:rPr>
            </w:pPr>
            <w:ins w:id="15755" w:author="Matyas Adam" w:date="2018-11-17T20:42:00Z">
              <w:r w:rsidRPr="001E72EA">
                <w:rPr>
                  <w:rPrChange w:id="15756" w:author="Matyas Adam" w:date="2018-11-17T20:43:00Z">
                    <w:rPr>
                      <w:b/>
                    </w:rPr>
                  </w:rPrChange>
                </w:rPr>
                <w:t>2013</w:t>
              </w:r>
            </w:ins>
            <w:ins w:id="15757" w:author="Matyas Adam" w:date="2018-11-17T20:43:00Z">
              <w:r>
                <w:t>:</w:t>
              </w:r>
            </w:ins>
            <w:ins w:id="15758" w:author="Matyas Adam" w:date="2018-11-17T20:42:00Z">
              <w:r w:rsidRPr="001E72EA">
                <w:rPr>
                  <w:rPrChange w:id="15759" w:author="Matyas Adam" w:date="2018-11-17T20:43:00Z">
                    <w:rPr>
                      <w:b/>
                    </w:rPr>
                  </w:rPrChange>
                </w:rPr>
                <w:t xml:space="preserve">  </w:t>
              </w:r>
              <w:r w:rsidRPr="001A765A">
                <w:t>Strojnícka fakulta Technic</w:t>
              </w:r>
              <w:r w:rsidRPr="003A15A0">
                <w:t>ká Univerzita v Košiciach, obor Bezpečnosť technic</w:t>
              </w:r>
              <w:r w:rsidRPr="00763273">
                <w:t>kých systémov, Ph.D.</w:t>
              </w:r>
            </w:ins>
          </w:p>
          <w:p w14:paraId="2DD513B6" w14:textId="77777777" w:rsidR="00E05AA8" w:rsidRPr="001E72EA" w:rsidRDefault="00E05AA8" w:rsidP="00495DC8">
            <w:pPr>
              <w:ind w:left="1172" w:hanging="1172"/>
              <w:rPr>
                <w:ins w:id="15760" w:author="Matyas Adam" w:date="2018-11-17T20:42:00Z"/>
                <w:rPrChange w:id="15761" w:author="Matyas Adam" w:date="2018-11-17T20:43:00Z">
                  <w:rPr>
                    <w:ins w:id="15762" w:author="Matyas Adam" w:date="2018-11-17T20:42:00Z"/>
                    <w:b/>
                  </w:rPr>
                </w:rPrChange>
              </w:rPr>
            </w:pPr>
            <w:ins w:id="15763" w:author="Matyas Adam" w:date="2018-11-17T20:42:00Z">
              <w:r w:rsidRPr="001E72EA">
                <w:rPr>
                  <w:rPrChange w:id="15764" w:author="Matyas Adam" w:date="2018-11-17T20:43:00Z">
                    <w:rPr>
                      <w:b/>
                    </w:rPr>
                  </w:rPrChange>
                </w:rPr>
                <w:t>2010</w:t>
              </w:r>
            </w:ins>
            <w:ins w:id="15765" w:author="Matyas Adam" w:date="2018-11-17T20:43:00Z">
              <w:r>
                <w:t>:</w:t>
              </w:r>
            </w:ins>
            <w:ins w:id="15766" w:author="Matyas Adam" w:date="2018-11-17T20:42:00Z">
              <w:r w:rsidRPr="001E72EA">
                <w:rPr>
                  <w:rPrChange w:id="15767" w:author="Matyas Adam" w:date="2018-11-17T20:43:00Z">
                    <w:rPr>
                      <w:b/>
                    </w:rPr>
                  </w:rPrChange>
                </w:rPr>
                <w:t xml:space="preserve"> </w:t>
              </w:r>
              <w:r w:rsidRPr="001A765A">
                <w:t>Strojnícka fakulta Tec</w:t>
              </w:r>
              <w:r w:rsidRPr="003A15A0">
                <w:t>hnická Univerzita v Košiciach, obor Bezpečnosť technických systémov</w:t>
              </w:r>
              <w:r w:rsidRPr="001E72EA">
                <w:rPr>
                  <w:rPrChange w:id="15768" w:author="Matyas Adam" w:date="2018-11-17T20:43:00Z">
                    <w:rPr>
                      <w:b/>
                    </w:rPr>
                  </w:rPrChange>
                </w:rPr>
                <w:t xml:space="preserve">, Ing. </w:t>
              </w:r>
            </w:ins>
          </w:p>
          <w:p w14:paraId="6261F858" w14:textId="77777777" w:rsidR="00E05AA8" w:rsidRPr="001E72EA" w:rsidRDefault="00E05AA8" w:rsidP="00495DC8">
            <w:pPr>
              <w:ind w:left="1172" w:hanging="1172"/>
              <w:rPr>
                <w:rPrChange w:id="15769" w:author="Matyas Adam" w:date="2018-11-17T20:43:00Z">
                  <w:rPr>
                    <w:b/>
                  </w:rPr>
                </w:rPrChange>
              </w:rPr>
            </w:pPr>
            <w:del w:id="15770" w:author="Matyas Adam" w:date="2018-11-17T20:43:00Z">
              <w:r w:rsidRPr="001E72EA" w:rsidDel="001E72EA">
                <w:rPr>
                  <w:rPrChange w:id="15771" w:author="Matyas Adam" w:date="2018-11-17T20:43:00Z">
                    <w:rPr>
                      <w:b/>
                    </w:rPr>
                  </w:rPrChange>
                </w:rPr>
                <w:delText xml:space="preserve">Bc.: </w:delText>
              </w:r>
            </w:del>
            <w:r w:rsidRPr="001E72EA">
              <w:rPr>
                <w:rPrChange w:id="15772" w:author="Matyas Adam" w:date="2018-11-17T20:43:00Z">
                  <w:rPr>
                    <w:b/>
                  </w:rPr>
                </w:rPrChange>
              </w:rPr>
              <w:t>2008</w:t>
            </w:r>
            <w:ins w:id="15773" w:author="Matyas Adam" w:date="2018-11-17T20:43:00Z">
              <w:r>
                <w:t>:</w:t>
              </w:r>
            </w:ins>
            <w:del w:id="15774" w:author="Matyas Adam" w:date="2018-11-17T20:43:00Z">
              <w:r w:rsidRPr="001E72EA" w:rsidDel="001E72EA">
                <w:rPr>
                  <w:rPrChange w:id="15775" w:author="Matyas Adam" w:date="2018-11-17T20:43:00Z">
                    <w:rPr>
                      <w:b/>
                    </w:rPr>
                  </w:rPrChange>
                </w:rPr>
                <w:delText xml:space="preserve"> </w:delText>
              </w:r>
            </w:del>
            <w:r w:rsidRPr="001E72EA">
              <w:rPr>
                <w:rPrChange w:id="15776" w:author="Matyas Adam" w:date="2018-11-17T20:43:00Z">
                  <w:rPr>
                    <w:b/>
                  </w:rPr>
                </w:rPrChange>
              </w:rPr>
              <w:t xml:space="preserve"> </w:t>
            </w:r>
            <w:r w:rsidRPr="001A765A">
              <w:t>Strojnícka fakulta Technická Univerzita v Košiciach, obor</w:t>
            </w:r>
            <w:r w:rsidRPr="003A15A0">
              <w:t xml:space="preserve"> Bezpečnosť a ochrana zdravia pri práci</w:t>
            </w:r>
            <w:ins w:id="15777" w:author="Matyas Adam" w:date="2018-11-17T20:42:00Z">
              <w:r w:rsidRPr="00763273">
                <w:t>, Bc.</w:t>
              </w:r>
            </w:ins>
            <w:r w:rsidRPr="001E72EA">
              <w:rPr>
                <w:rPrChange w:id="15778" w:author="Matyas Adam" w:date="2018-11-17T20:43:00Z">
                  <w:rPr>
                    <w:b/>
                  </w:rPr>
                </w:rPrChange>
              </w:rPr>
              <w:t xml:space="preserve"> </w:t>
            </w:r>
          </w:p>
          <w:p w14:paraId="63812FE4" w14:textId="77777777" w:rsidR="00E05AA8" w:rsidRPr="001E72EA" w:rsidDel="001E72EA" w:rsidRDefault="00E05AA8" w:rsidP="00495DC8">
            <w:pPr>
              <w:ind w:left="1172" w:hanging="1172"/>
              <w:rPr>
                <w:del w:id="15779" w:author="Matyas Adam" w:date="2018-11-17T20:42:00Z"/>
                <w:rPrChange w:id="15780" w:author="Matyas Adam" w:date="2018-11-17T20:43:00Z">
                  <w:rPr>
                    <w:del w:id="15781" w:author="Matyas Adam" w:date="2018-11-17T20:42:00Z"/>
                    <w:b/>
                  </w:rPr>
                </w:rPrChange>
              </w:rPr>
            </w:pPr>
            <w:del w:id="15782" w:author="Matyas Adam" w:date="2018-11-17T20:42:00Z">
              <w:r w:rsidRPr="001E72EA" w:rsidDel="001E72EA">
                <w:rPr>
                  <w:rPrChange w:id="15783" w:author="Matyas Adam" w:date="2018-11-17T20:43:00Z">
                    <w:rPr>
                      <w:b/>
                    </w:rPr>
                  </w:rPrChange>
                </w:rPr>
                <w:delText xml:space="preserve">Ing.: 2010  </w:delText>
              </w:r>
              <w:r w:rsidRPr="001A765A" w:rsidDel="001E72EA">
                <w:delText>Strojnícka fakulta Tec</w:delText>
              </w:r>
              <w:r w:rsidRPr="003A15A0" w:rsidDel="001E72EA">
                <w:delText>hnická Univerzita v Košiciach, obor Bezpečnosť technických systémov</w:delText>
              </w:r>
              <w:r w:rsidRPr="001E72EA" w:rsidDel="001E72EA">
                <w:rPr>
                  <w:rPrChange w:id="15784" w:author="Matyas Adam" w:date="2018-11-17T20:43:00Z">
                    <w:rPr>
                      <w:b/>
                    </w:rPr>
                  </w:rPrChange>
                </w:rPr>
                <w:delText xml:space="preserve"> </w:delText>
              </w:r>
            </w:del>
          </w:p>
          <w:p w14:paraId="6E173B8E" w14:textId="77777777" w:rsidR="00E05AA8" w:rsidRPr="001E72EA" w:rsidRDefault="00E05AA8" w:rsidP="00495DC8">
            <w:pPr>
              <w:ind w:left="1172" w:hanging="1172"/>
              <w:rPr>
                <w:rPrChange w:id="15785" w:author="Matyas Adam" w:date="2018-11-17T20:43:00Z">
                  <w:rPr>
                    <w:b/>
                  </w:rPr>
                </w:rPrChange>
              </w:rPr>
            </w:pPr>
            <w:del w:id="15786" w:author="Matyas Adam" w:date="2018-11-17T20:42:00Z">
              <w:r w:rsidRPr="001E72EA" w:rsidDel="001E72EA">
                <w:rPr>
                  <w:rPrChange w:id="15787" w:author="Matyas Adam" w:date="2018-11-17T20:43:00Z">
                    <w:rPr>
                      <w:b/>
                    </w:rPr>
                  </w:rPrChange>
                </w:rPr>
                <w:delText xml:space="preserve">Ph.D.:2013  </w:delText>
              </w:r>
              <w:r w:rsidRPr="001A765A" w:rsidDel="001E72EA">
                <w:delText>Strojnícka fakulta Technic</w:delText>
              </w:r>
              <w:r w:rsidRPr="003A15A0" w:rsidDel="001E72EA">
                <w:delText>ká Univerzita v Košiciach, obor Bezpečnosť technických systémov</w:delText>
              </w:r>
              <w:r w:rsidRPr="001E72EA" w:rsidDel="001E72EA">
                <w:rPr>
                  <w:rPrChange w:id="15788" w:author="Matyas Adam" w:date="2018-11-17T20:43:00Z">
                    <w:rPr>
                      <w:b/>
                    </w:rPr>
                  </w:rPrChange>
                </w:rPr>
                <w:delText xml:space="preserve"> </w:delText>
              </w:r>
            </w:del>
          </w:p>
        </w:tc>
      </w:tr>
      <w:tr w:rsidR="00E05AA8" w14:paraId="38DC3AF0" w14:textId="77777777" w:rsidTr="00495DC8">
        <w:tc>
          <w:tcPr>
            <w:tcW w:w="9859" w:type="dxa"/>
            <w:gridSpan w:val="11"/>
            <w:shd w:val="clear" w:color="auto" w:fill="F7CAAC"/>
          </w:tcPr>
          <w:p w14:paraId="27C482D7" w14:textId="77777777" w:rsidR="00E05AA8" w:rsidRDefault="00E05AA8" w:rsidP="00495DC8">
            <w:pPr>
              <w:jc w:val="both"/>
              <w:rPr>
                <w:b/>
              </w:rPr>
            </w:pPr>
            <w:r>
              <w:rPr>
                <w:b/>
              </w:rPr>
              <w:t>Údaje o odborném působení od absolvování VŠ</w:t>
            </w:r>
          </w:p>
        </w:tc>
      </w:tr>
      <w:tr w:rsidR="00E05AA8" w14:paraId="7563743F" w14:textId="77777777" w:rsidTr="00495DC8">
        <w:trPr>
          <w:trHeight w:val="640"/>
        </w:trPr>
        <w:tc>
          <w:tcPr>
            <w:tcW w:w="9859" w:type="dxa"/>
            <w:gridSpan w:val="11"/>
          </w:tcPr>
          <w:p w14:paraId="73CDD1F1" w14:textId="77777777" w:rsidR="00E05AA8" w:rsidRPr="00145E70" w:rsidRDefault="00E05AA8" w:rsidP="00495DC8">
            <w:pPr>
              <w:jc w:val="both"/>
              <w:rPr>
                <w:ins w:id="15789" w:author="Matyas Adam" w:date="2018-11-17T20:43:00Z"/>
                <w:rPrChange w:id="15790" w:author="Matyas Adam" w:date="2018-11-17T20:43:00Z">
                  <w:rPr>
                    <w:ins w:id="15791" w:author="Matyas Adam" w:date="2018-11-17T20:43:00Z"/>
                    <w:b/>
                  </w:rPr>
                </w:rPrChange>
              </w:rPr>
            </w:pPr>
            <w:ins w:id="15792" w:author="Matyas Adam" w:date="2018-11-17T20:43:00Z">
              <w:r w:rsidRPr="00145E70">
                <w:rPr>
                  <w:rPrChange w:id="15793" w:author="Matyas Adam" w:date="2018-11-17T20:43:00Z">
                    <w:rPr>
                      <w:b/>
                    </w:rPr>
                  </w:rPrChange>
                </w:rPr>
                <w:t>9/2015 – dosud:</w:t>
              </w:r>
              <w:r w:rsidRPr="001A765A">
                <w:t xml:space="preserve"> </w:t>
              </w:r>
              <w:r w:rsidRPr="003A15A0">
                <w:t>Unive</w:t>
              </w:r>
              <w:r w:rsidRPr="00763273">
                <w:t>rzita Tomáše Bati ve Zlíně, odborný asistent</w:t>
              </w:r>
            </w:ins>
          </w:p>
          <w:p w14:paraId="39FBF2B4" w14:textId="77777777" w:rsidR="00E05AA8" w:rsidRDefault="00E05AA8" w:rsidP="00495DC8">
            <w:pPr>
              <w:jc w:val="both"/>
            </w:pPr>
            <w:r w:rsidRPr="00145E70">
              <w:rPr>
                <w:rPrChange w:id="15794" w:author="Matyas Adam" w:date="2018-11-17T20:43:00Z">
                  <w:rPr>
                    <w:b/>
                  </w:rPr>
                </w:rPrChange>
              </w:rPr>
              <w:t>9/2013 -  11/2015:</w:t>
            </w:r>
            <w:r w:rsidRPr="001A765A">
              <w:t xml:space="preserve"> Vědeckovýzkumný </w:t>
            </w:r>
            <w:r>
              <w:t>pracovník, Strojnícka fakulta Technická Univerzita v Košiciach</w:t>
            </w:r>
          </w:p>
          <w:p w14:paraId="119AA974" w14:textId="77777777" w:rsidR="00E05AA8" w:rsidRDefault="00E05AA8" w:rsidP="00495DC8">
            <w:pPr>
              <w:jc w:val="both"/>
            </w:pPr>
            <w:del w:id="15795" w:author="Matyas Adam" w:date="2018-11-17T20:43:00Z">
              <w:r w:rsidRPr="001E4510" w:rsidDel="00145E70">
                <w:rPr>
                  <w:b/>
                </w:rPr>
                <w:delText>9/2015 – dosud:</w:delText>
              </w:r>
              <w:r w:rsidDel="00145E70">
                <w:delText xml:space="preserve">   Univerzita Tomáše Bati ve Zlíně, odborný asistent</w:delText>
              </w:r>
            </w:del>
          </w:p>
        </w:tc>
      </w:tr>
      <w:tr w:rsidR="00E05AA8" w14:paraId="66F7504C" w14:textId="77777777" w:rsidTr="00495DC8">
        <w:trPr>
          <w:trHeight w:val="250"/>
        </w:trPr>
        <w:tc>
          <w:tcPr>
            <w:tcW w:w="9859" w:type="dxa"/>
            <w:gridSpan w:val="11"/>
            <w:shd w:val="clear" w:color="auto" w:fill="F7CAAC"/>
          </w:tcPr>
          <w:p w14:paraId="036F7C11" w14:textId="77777777" w:rsidR="00E05AA8" w:rsidRDefault="00E05AA8" w:rsidP="00495DC8">
            <w:pPr>
              <w:jc w:val="both"/>
            </w:pPr>
            <w:r>
              <w:rPr>
                <w:b/>
              </w:rPr>
              <w:t>Zkušenosti s vedením kvalifikačních a rigorózních prací</w:t>
            </w:r>
          </w:p>
        </w:tc>
      </w:tr>
      <w:tr w:rsidR="00E05AA8" w14:paraId="3AFD6BEB" w14:textId="77777777" w:rsidTr="00495DC8">
        <w:trPr>
          <w:trHeight w:val="425"/>
        </w:trPr>
        <w:tc>
          <w:tcPr>
            <w:tcW w:w="9859" w:type="dxa"/>
            <w:gridSpan w:val="11"/>
          </w:tcPr>
          <w:p w14:paraId="38D04F53" w14:textId="77777777" w:rsidR="00E05AA8" w:rsidDel="00145E70" w:rsidRDefault="00E05AA8" w:rsidP="00495DC8">
            <w:pPr>
              <w:jc w:val="both"/>
              <w:rPr>
                <w:del w:id="15796" w:author="Matyas Adam" w:date="2018-11-17T20:44:00Z"/>
              </w:rPr>
            </w:pPr>
            <w:del w:id="15797" w:author="Matyas Adam" w:date="2018-11-17T20:44:00Z">
              <w:r w:rsidDel="00145E70">
                <w:delText>39 bakalářských prací (UTB)</w:delText>
              </w:r>
            </w:del>
          </w:p>
          <w:p w14:paraId="2A7FE338" w14:textId="77777777" w:rsidR="00E05AA8" w:rsidRPr="003460F8" w:rsidRDefault="00E05AA8" w:rsidP="00495DC8">
            <w:pPr>
              <w:jc w:val="both"/>
              <w:rPr>
                <w:ins w:id="15798" w:author="Matyas Adam" w:date="2018-11-17T20:44:00Z"/>
              </w:rPr>
            </w:pPr>
            <w:del w:id="15799" w:author="Matyas Adam" w:date="2018-11-17T20:44:00Z">
              <w:r w:rsidDel="00145E70">
                <w:delText>24 bakalářských prací (TUKE)</w:delText>
              </w:r>
            </w:del>
            <w:ins w:id="15800" w:author="Matyas Adam" w:date="2018-11-17T20:44:00Z">
              <w:r>
                <w:t>Bakalářské práce: 39 (UTB), 24 (TUKE)</w:t>
              </w:r>
            </w:ins>
          </w:p>
          <w:p w14:paraId="073C9A70" w14:textId="77777777" w:rsidR="00E05AA8" w:rsidRDefault="00E05AA8" w:rsidP="00495DC8">
            <w:pPr>
              <w:jc w:val="both"/>
            </w:pPr>
          </w:p>
        </w:tc>
      </w:tr>
      <w:tr w:rsidR="00E05AA8" w14:paraId="2571F2B2" w14:textId="77777777" w:rsidTr="00495DC8">
        <w:trPr>
          <w:cantSplit/>
        </w:trPr>
        <w:tc>
          <w:tcPr>
            <w:tcW w:w="3347" w:type="dxa"/>
            <w:gridSpan w:val="2"/>
            <w:tcBorders>
              <w:top w:val="single" w:sz="12" w:space="0" w:color="auto"/>
            </w:tcBorders>
            <w:shd w:val="clear" w:color="auto" w:fill="F7CAAC"/>
          </w:tcPr>
          <w:p w14:paraId="2721D6D0" w14:textId="77777777" w:rsidR="00E05AA8" w:rsidRDefault="00E05AA8" w:rsidP="00495DC8">
            <w:pPr>
              <w:jc w:val="both"/>
            </w:pPr>
            <w:r>
              <w:rPr>
                <w:b/>
              </w:rPr>
              <w:t xml:space="preserve">Obor habilitačního řízení </w:t>
            </w:r>
          </w:p>
        </w:tc>
        <w:tc>
          <w:tcPr>
            <w:tcW w:w="2245" w:type="dxa"/>
            <w:gridSpan w:val="2"/>
            <w:tcBorders>
              <w:top w:val="single" w:sz="12" w:space="0" w:color="auto"/>
            </w:tcBorders>
            <w:shd w:val="clear" w:color="auto" w:fill="F7CAAC"/>
          </w:tcPr>
          <w:p w14:paraId="583AA521" w14:textId="77777777" w:rsidR="00E05AA8" w:rsidRDefault="00E05AA8" w:rsidP="00495DC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CDDCC56" w14:textId="77777777" w:rsidR="00E05AA8" w:rsidRDefault="00E05AA8" w:rsidP="00495DC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3F4E7EB" w14:textId="77777777" w:rsidR="00E05AA8" w:rsidRDefault="00E05AA8" w:rsidP="00495DC8">
            <w:pPr>
              <w:jc w:val="both"/>
              <w:rPr>
                <w:b/>
              </w:rPr>
            </w:pPr>
            <w:r>
              <w:rPr>
                <w:b/>
              </w:rPr>
              <w:t>Ohlasy publikací</w:t>
            </w:r>
          </w:p>
        </w:tc>
      </w:tr>
      <w:tr w:rsidR="00E05AA8" w14:paraId="1D5A9E8D" w14:textId="77777777" w:rsidTr="00495DC8">
        <w:trPr>
          <w:cantSplit/>
        </w:trPr>
        <w:tc>
          <w:tcPr>
            <w:tcW w:w="3347" w:type="dxa"/>
            <w:gridSpan w:val="2"/>
          </w:tcPr>
          <w:p w14:paraId="1F7865B7" w14:textId="77777777" w:rsidR="00E05AA8" w:rsidRDefault="00E05AA8" w:rsidP="00495DC8">
            <w:pPr>
              <w:jc w:val="both"/>
            </w:pPr>
          </w:p>
        </w:tc>
        <w:tc>
          <w:tcPr>
            <w:tcW w:w="2245" w:type="dxa"/>
            <w:gridSpan w:val="2"/>
          </w:tcPr>
          <w:p w14:paraId="68E2E928" w14:textId="77777777" w:rsidR="00E05AA8" w:rsidRDefault="00E05AA8" w:rsidP="00495DC8">
            <w:pPr>
              <w:jc w:val="both"/>
            </w:pPr>
          </w:p>
        </w:tc>
        <w:tc>
          <w:tcPr>
            <w:tcW w:w="2248" w:type="dxa"/>
            <w:gridSpan w:val="4"/>
            <w:tcBorders>
              <w:right w:val="single" w:sz="12" w:space="0" w:color="auto"/>
            </w:tcBorders>
          </w:tcPr>
          <w:p w14:paraId="64178EE7" w14:textId="77777777" w:rsidR="00E05AA8" w:rsidRDefault="00E05AA8" w:rsidP="00495DC8">
            <w:pPr>
              <w:jc w:val="both"/>
            </w:pPr>
          </w:p>
        </w:tc>
        <w:tc>
          <w:tcPr>
            <w:tcW w:w="632" w:type="dxa"/>
            <w:tcBorders>
              <w:left w:val="single" w:sz="12" w:space="0" w:color="auto"/>
            </w:tcBorders>
            <w:shd w:val="clear" w:color="auto" w:fill="F7CAAC"/>
          </w:tcPr>
          <w:p w14:paraId="76D218EB" w14:textId="77777777" w:rsidR="00E05AA8" w:rsidRDefault="00E05AA8" w:rsidP="00495DC8">
            <w:pPr>
              <w:jc w:val="both"/>
            </w:pPr>
            <w:r>
              <w:rPr>
                <w:b/>
              </w:rPr>
              <w:t>WOS</w:t>
            </w:r>
          </w:p>
        </w:tc>
        <w:tc>
          <w:tcPr>
            <w:tcW w:w="693" w:type="dxa"/>
            <w:shd w:val="clear" w:color="auto" w:fill="F7CAAC"/>
          </w:tcPr>
          <w:p w14:paraId="7512E9E0" w14:textId="77777777" w:rsidR="00E05AA8" w:rsidRDefault="00E05AA8" w:rsidP="00495DC8">
            <w:pPr>
              <w:jc w:val="both"/>
              <w:rPr>
                <w:sz w:val="18"/>
              </w:rPr>
            </w:pPr>
            <w:r>
              <w:rPr>
                <w:b/>
                <w:sz w:val="18"/>
              </w:rPr>
              <w:t>Scopus</w:t>
            </w:r>
          </w:p>
        </w:tc>
        <w:tc>
          <w:tcPr>
            <w:tcW w:w="694" w:type="dxa"/>
            <w:shd w:val="clear" w:color="auto" w:fill="F7CAAC"/>
          </w:tcPr>
          <w:p w14:paraId="71A335FA" w14:textId="77777777" w:rsidR="00E05AA8" w:rsidRDefault="00E05AA8" w:rsidP="00495DC8">
            <w:pPr>
              <w:jc w:val="both"/>
            </w:pPr>
            <w:r>
              <w:rPr>
                <w:b/>
                <w:sz w:val="18"/>
              </w:rPr>
              <w:t>ostatní</w:t>
            </w:r>
          </w:p>
        </w:tc>
      </w:tr>
      <w:tr w:rsidR="00E05AA8" w14:paraId="046E3634" w14:textId="77777777" w:rsidTr="00495DC8">
        <w:trPr>
          <w:cantSplit/>
          <w:trHeight w:val="70"/>
        </w:trPr>
        <w:tc>
          <w:tcPr>
            <w:tcW w:w="3347" w:type="dxa"/>
            <w:gridSpan w:val="2"/>
            <w:shd w:val="clear" w:color="auto" w:fill="F7CAAC"/>
          </w:tcPr>
          <w:p w14:paraId="38813BE6" w14:textId="77777777" w:rsidR="00E05AA8" w:rsidRDefault="00E05AA8" w:rsidP="00495DC8">
            <w:pPr>
              <w:jc w:val="both"/>
            </w:pPr>
            <w:r>
              <w:rPr>
                <w:b/>
              </w:rPr>
              <w:t>Obor jmenovacího řízení</w:t>
            </w:r>
          </w:p>
        </w:tc>
        <w:tc>
          <w:tcPr>
            <w:tcW w:w="2245" w:type="dxa"/>
            <w:gridSpan w:val="2"/>
            <w:shd w:val="clear" w:color="auto" w:fill="F7CAAC"/>
          </w:tcPr>
          <w:p w14:paraId="50E3B4A1" w14:textId="77777777" w:rsidR="00E05AA8" w:rsidRDefault="00E05AA8" w:rsidP="00495DC8">
            <w:pPr>
              <w:jc w:val="both"/>
            </w:pPr>
            <w:r>
              <w:rPr>
                <w:b/>
              </w:rPr>
              <w:t>Rok udělení hodnosti</w:t>
            </w:r>
          </w:p>
        </w:tc>
        <w:tc>
          <w:tcPr>
            <w:tcW w:w="2248" w:type="dxa"/>
            <w:gridSpan w:val="4"/>
            <w:tcBorders>
              <w:right w:val="single" w:sz="12" w:space="0" w:color="auto"/>
            </w:tcBorders>
            <w:shd w:val="clear" w:color="auto" w:fill="F7CAAC"/>
          </w:tcPr>
          <w:p w14:paraId="4A9568AB" w14:textId="77777777" w:rsidR="00E05AA8" w:rsidRDefault="00E05AA8" w:rsidP="00495DC8">
            <w:pPr>
              <w:jc w:val="both"/>
            </w:pPr>
            <w:r>
              <w:rPr>
                <w:b/>
              </w:rPr>
              <w:t>Řízení konáno na VŠ</w:t>
            </w:r>
          </w:p>
        </w:tc>
        <w:tc>
          <w:tcPr>
            <w:tcW w:w="632" w:type="dxa"/>
            <w:vMerge w:val="restart"/>
            <w:tcBorders>
              <w:left w:val="single" w:sz="12" w:space="0" w:color="auto"/>
            </w:tcBorders>
          </w:tcPr>
          <w:p w14:paraId="60DD3C57" w14:textId="77777777" w:rsidR="00E05AA8" w:rsidRDefault="00E05AA8" w:rsidP="00495DC8">
            <w:pPr>
              <w:jc w:val="both"/>
              <w:rPr>
                <w:b/>
              </w:rPr>
            </w:pPr>
            <w:r>
              <w:rPr>
                <w:b/>
              </w:rPr>
              <w:t>0</w:t>
            </w:r>
          </w:p>
        </w:tc>
        <w:tc>
          <w:tcPr>
            <w:tcW w:w="693" w:type="dxa"/>
            <w:vMerge w:val="restart"/>
          </w:tcPr>
          <w:p w14:paraId="2260B5BE" w14:textId="77777777" w:rsidR="00E05AA8" w:rsidRDefault="00E05AA8" w:rsidP="00495DC8">
            <w:pPr>
              <w:jc w:val="both"/>
              <w:rPr>
                <w:b/>
              </w:rPr>
            </w:pPr>
            <w:r>
              <w:rPr>
                <w:b/>
              </w:rPr>
              <w:t>0</w:t>
            </w:r>
          </w:p>
        </w:tc>
        <w:tc>
          <w:tcPr>
            <w:tcW w:w="694" w:type="dxa"/>
            <w:vMerge w:val="restart"/>
          </w:tcPr>
          <w:p w14:paraId="7328EF38" w14:textId="77777777" w:rsidR="00E05AA8" w:rsidRDefault="00E05AA8" w:rsidP="00495DC8">
            <w:pPr>
              <w:jc w:val="both"/>
              <w:rPr>
                <w:b/>
              </w:rPr>
            </w:pPr>
            <w:r>
              <w:rPr>
                <w:b/>
              </w:rPr>
              <w:t>6</w:t>
            </w:r>
          </w:p>
        </w:tc>
      </w:tr>
      <w:tr w:rsidR="00E05AA8" w14:paraId="201C674D" w14:textId="77777777" w:rsidTr="00495DC8">
        <w:trPr>
          <w:trHeight w:val="205"/>
        </w:trPr>
        <w:tc>
          <w:tcPr>
            <w:tcW w:w="3347" w:type="dxa"/>
            <w:gridSpan w:val="2"/>
          </w:tcPr>
          <w:p w14:paraId="132209F0" w14:textId="77777777" w:rsidR="00E05AA8" w:rsidRDefault="00E05AA8" w:rsidP="00495DC8">
            <w:pPr>
              <w:jc w:val="both"/>
            </w:pPr>
          </w:p>
        </w:tc>
        <w:tc>
          <w:tcPr>
            <w:tcW w:w="2245" w:type="dxa"/>
            <w:gridSpan w:val="2"/>
          </w:tcPr>
          <w:p w14:paraId="1BE3F3A3" w14:textId="77777777" w:rsidR="00E05AA8" w:rsidRDefault="00E05AA8" w:rsidP="00495DC8">
            <w:pPr>
              <w:jc w:val="both"/>
            </w:pPr>
          </w:p>
        </w:tc>
        <w:tc>
          <w:tcPr>
            <w:tcW w:w="2248" w:type="dxa"/>
            <w:gridSpan w:val="4"/>
            <w:tcBorders>
              <w:right w:val="single" w:sz="12" w:space="0" w:color="auto"/>
            </w:tcBorders>
          </w:tcPr>
          <w:p w14:paraId="13067794" w14:textId="77777777" w:rsidR="00E05AA8" w:rsidRDefault="00E05AA8" w:rsidP="00495DC8">
            <w:pPr>
              <w:jc w:val="both"/>
            </w:pPr>
          </w:p>
        </w:tc>
        <w:tc>
          <w:tcPr>
            <w:tcW w:w="632" w:type="dxa"/>
            <w:vMerge/>
            <w:tcBorders>
              <w:left w:val="single" w:sz="12" w:space="0" w:color="auto"/>
            </w:tcBorders>
            <w:vAlign w:val="center"/>
          </w:tcPr>
          <w:p w14:paraId="7A26278D" w14:textId="77777777" w:rsidR="00E05AA8" w:rsidRDefault="00E05AA8" w:rsidP="00495DC8">
            <w:pPr>
              <w:rPr>
                <w:b/>
              </w:rPr>
            </w:pPr>
          </w:p>
        </w:tc>
        <w:tc>
          <w:tcPr>
            <w:tcW w:w="693" w:type="dxa"/>
            <w:vMerge/>
            <w:vAlign w:val="center"/>
          </w:tcPr>
          <w:p w14:paraId="24C854AB" w14:textId="77777777" w:rsidR="00E05AA8" w:rsidRDefault="00E05AA8" w:rsidP="00495DC8">
            <w:pPr>
              <w:rPr>
                <w:b/>
              </w:rPr>
            </w:pPr>
          </w:p>
        </w:tc>
        <w:tc>
          <w:tcPr>
            <w:tcW w:w="694" w:type="dxa"/>
            <w:vMerge/>
            <w:vAlign w:val="center"/>
          </w:tcPr>
          <w:p w14:paraId="3464F51F" w14:textId="77777777" w:rsidR="00E05AA8" w:rsidRDefault="00E05AA8" w:rsidP="00495DC8">
            <w:pPr>
              <w:rPr>
                <w:b/>
              </w:rPr>
            </w:pPr>
          </w:p>
        </w:tc>
      </w:tr>
      <w:tr w:rsidR="00E05AA8" w14:paraId="1723697B" w14:textId="77777777" w:rsidTr="00495DC8">
        <w:tc>
          <w:tcPr>
            <w:tcW w:w="9859" w:type="dxa"/>
            <w:gridSpan w:val="11"/>
            <w:shd w:val="clear" w:color="auto" w:fill="F7CAAC"/>
          </w:tcPr>
          <w:p w14:paraId="7CB3C1EC" w14:textId="77777777" w:rsidR="00E05AA8" w:rsidRDefault="00E05AA8" w:rsidP="00495DC8">
            <w:pPr>
              <w:jc w:val="both"/>
              <w:rPr>
                <w:b/>
              </w:rPr>
            </w:pPr>
            <w:r>
              <w:rPr>
                <w:b/>
              </w:rPr>
              <w:t xml:space="preserve">Přehled o nejvýznamnější publikační a další tvůrčí činnosti nebo další profesní činnosti u odborníků z praxe vztahující se k zabezpečovaným předmětům </w:t>
            </w:r>
          </w:p>
        </w:tc>
      </w:tr>
      <w:tr w:rsidR="00E05AA8" w:rsidRPr="00E77DDE" w14:paraId="3FAE7078" w14:textId="77777777" w:rsidTr="00495DC8">
        <w:trPr>
          <w:trHeight w:val="2347"/>
        </w:trPr>
        <w:tc>
          <w:tcPr>
            <w:tcW w:w="9859" w:type="dxa"/>
            <w:gridSpan w:val="11"/>
          </w:tcPr>
          <w:p w14:paraId="44925924" w14:textId="77777777" w:rsidR="00E05AA8" w:rsidRDefault="00E05AA8">
            <w:pPr>
              <w:spacing w:after="60"/>
              <w:ind w:left="322" w:hanging="284"/>
              <w:jc w:val="both"/>
              <w:pPrChange w:id="15801" w:author="Matyas Adam" w:date="2018-11-17T20:44:00Z">
                <w:pPr>
                  <w:spacing w:after="60"/>
                  <w:jc w:val="both"/>
                </w:pPr>
              </w:pPrChange>
            </w:pPr>
            <w:r w:rsidRPr="00ED1401">
              <w:rPr>
                <w:b/>
              </w:rPr>
              <w:t xml:space="preserve">VARGOVA, </w:t>
            </w:r>
            <w:del w:id="15802" w:author="Matyas Adam" w:date="2018-11-17T20:44:00Z">
              <w:r w:rsidRPr="00ED1401" w:rsidDel="00145E70">
                <w:rPr>
                  <w:b/>
                </w:rPr>
                <w:delText>S</w:delText>
              </w:r>
              <w:r w:rsidDel="00145E70">
                <w:rPr>
                  <w:b/>
                </w:rPr>
                <w:delText>lavomira</w:delText>
              </w:r>
            </w:del>
            <w:ins w:id="15803" w:author="Matyas Adam" w:date="2018-11-17T20:44:00Z">
              <w:r w:rsidRPr="00ED1401">
                <w:rPr>
                  <w:b/>
                </w:rPr>
                <w:t>S</w:t>
              </w:r>
              <w:r>
                <w:rPr>
                  <w:b/>
                </w:rPr>
                <w:t>.</w:t>
              </w:r>
            </w:ins>
            <w:r>
              <w:rPr>
                <w:b/>
              </w:rPr>
              <w:t>,</w:t>
            </w:r>
            <w:r w:rsidRPr="00ED1401">
              <w:rPr>
                <w:b/>
              </w:rPr>
              <w:t xml:space="preserve"> (45%)</w:t>
            </w:r>
            <w:r>
              <w:t xml:space="preserve"> NAMESANSKA, J., SINAY, J. Integrated work safety of public transport drivers. </w:t>
            </w:r>
            <w:r>
              <w:rPr>
                <w:i/>
                <w:iCs/>
              </w:rPr>
              <w:t>Theoretical Issues in Ergonomics Science</w:t>
            </w:r>
            <w:r>
              <w:t xml:space="preserve">. 2017. 18.1: 24-34. </w:t>
            </w:r>
            <w:r w:rsidRPr="00705450">
              <w:t>ISSN: 1463-922X</w:t>
            </w:r>
          </w:p>
          <w:p w14:paraId="3D72A287" w14:textId="77777777" w:rsidR="00E05AA8" w:rsidRDefault="00E05AA8">
            <w:pPr>
              <w:spacing w:after="60"/>
              <w:ind w:left="322" w:hanging="284"/>
              <w:jc w:val="both"/>
              <w:rPr>
                <w:rStyle w:val="databold"/>
              </w:rPr>
              <w:pPrChange w:id="15804" w:author="Matyas Adam" w:date="2018-11-17T20:44:00Z">
                <w:pPr>
                  <w:spacing w:after="60"/>
                  <w:jc w:val="both"/>
                </w:pPr>
              </w:pPrChange>
            </w:pPr>
            <w:r>
              <w:t xml:space="preserve">ORAVEC, M.,  </w:t>
            </w:r>
            <w:r w:rsidRPr="00ED1401">
              <w:rPr>
                <w:b/>
              </w:rPr>
              <w:t>VARGOVÁ, S. (15</w:t>
            </w:r>
            <w:r>
              <w:rPr>
                <w:b/>
              </w:rPr>
              <w:t xml:space="preserve"> </w:t>
            </w:r>
            <w:r w:rsidRPr="00ED1401">
              <w:rPr>
                <w:b/>
              </w:rPr>
              <w:t>%)</w:t>
            </w:r>
            <w:r>
              <w:rPr>
                <w:b/>
              </w:rPr>
              <w:t>,</w:t>
            </w:r>
            <w:r>
              <w:t xml:space="preserve">  RUSNÁK, O., KOTIANOVÁ, Z. </w:t>
            </w:r>
            <w:r w:rsidRPr="006C1CBA">
              <w:t>Intermediate ceiling board - risk element of road tunnels</w:t>
            </w:r>
            <w:r>
              <w:t xml:space="preserve">. In: </w:t>
            </w:r>
            <w:r>
              <w:rPr>
                <w:rStyle w:val="databold"/>
              </w:rPr>
              <w:t xml:space="preserve">International </w:t>
            </w:r>
            <w:r w:rsidRPr="00734563">
              <w:rPr>
                <w:rStyle w:val="databold"/>
                <w:i/>
              </w:rPr>
              <w:t xml:space="preserve">Scientific Conference on Fire Protection, Safety and Security </w:t>
            </w:r>
            <w:r w:rsidRPr="00734563">
              <w:rPr>
                <w:rStyle w:val="label"/>
                <w:i/>
              </w:rPr>
              <w:t>Location:</w:t>
            </w:r>
            <w:r>
              <w:rPr>
                <w:rStyle w:val="label"/>
              </w:rPr>
              <w:t xml:space="preserve"> </w:t>
            </w:r>
            <w:r>
              <w:rPr>
                <w:rStyle w:val="databold"/>
              </w:rPr>
              <w:t xml:space="preserve">Zvolen, SLOVAKIA: 3.-5. May 2017. </w:t>
            </w:r>
            <w:r>
              <w:t>FIRE PROTECTION, SAFETY AND SECURITY 2017   </w:t>
            </w:r>
            <w:r>
              <w:rPr>
                <w:rStyle w:val="label"/>
              </w:rPr>
              <w:t xml:space="preserve">p. </w:t>
            </w:r>
            <w:r>
              <w:rPr>
                <w:rStyle w:val="databold"/>
              </w:rPr>
              <w:t>177-188</w:t>
            </w:r>
          </w:p>
          <w:p w14:paraId="71D1F6D2" w14:textId="77777777" w:rsidR="00E05AA8" w:rsidRDefault="00E05AA8">
            <w:pPr>
              <w:spacing w:after="60"/>
              <w:ind w:left="322" w:hanging="284"/>
              <w:jc w:val="both"/>
              <w:pPrChange w:id="15805" w:author="Matyas Adam" w:date="2018-11-17T20:44:00Z">
                <w:pPr>
                  <w:spacing w:after="60"/>
                  <w:jc w:val="both"/>
                </w:pPr>
              </w:pPrChange>
            </w:pPr>
            <w:r>
              <w:t xml:space="preserve">SINAY, J., </w:t>
            </w:r>
            <w:r w:rsidRPr="00ED1401">
              <w:rPr>
                <w:b/>
              </w:rPr>
              <w:t>VARGOVÁ, S</w:t>
            </w:r>
            <w:r>
              <w:rPr>
                <w:b/>
              </w:rPr>
              <w:t>.</w:t>
            </w:r>
            <w:r w:rsidRPr="00ED1401">
              <w:rPr>
                <w:b/>
              </w:rPr>
              <w:t xml:space="preserve"> (50</w:t>
            </w:r>
            <w:r>
              <w:rPr>
                <w:b/>
              </w:rPr>
              <w:t xml:space="preserve"> </w:t>
            </w:r>
            <w:r w:rsidRPr="00ED1401">
              <w:rPr>
                <w:b/>
              </w:rPr>
              <w:t>%)</w:t>
            </w:r>
            <w:r>
              <w:rPr>
                <w:b/>
              </w:rPr>
              <w:t>.</w:t>
            </w:r>
            <w:r>
              <w:t xml:space="preserve"> </w:t>
            </w:r>
            <w:r w:rsidRPr="001133CA">
              <w:rPr>
                <w:bCs/>
              </w:rPr>
              <w:t>Manažment integrovanej bezpečnosti - súčasť stratégie trvalo u</w:t>
            </w:r>
            <w:r>
              <w:rPr>
                <w:bCs/>
              </w:rPr>
              <w:t xml:space="preserve">držateľného rozvoja spoločnosti. </w:t>
            </w:r>
            <w:r w:rsidRPr="00734563">
              <w:rPr>
                <w:i/>
              </w:rPr>
              <w:t>Kvalita 2014: 23. ročník konference s mezinárodní účastí: sborník přednášek</w:t>
            </w:r>
            <w:r>
              <w:t>. 13. - 14. května 2014, Ostrava, Česká Republika. - Ostrava : DTO CZ,  p. F1-F4. ISBN 978-80-02-02532-0</w:t>
            </w:r>
          </w:p>
          <w:p w14:paraId="1EF6D811" w14:textId="77777777" w:rsidR="00E05AA8" w:rsidRDefault="00E05AA8">
            <w:pPr>
              <w:spacing w:after="60"/>
              <w:ind w:left="322" w:hanging="284"/>
              <w:jc w:val="both"/>
              <w:pPrChange w:id="15806" w:author="Matyas Adam" w:date="2018-11-17T20:44:00Z">
                <w:pPr>
                  <w:spacing w:after="60"/>
                  <w:jc w:val="both"/>
                </w:pPr>
              </w:pPrChange>
            </w:pPr>
            <w:r>
              <w:t xml:space="preserve">SINAY, J.,TOMPOŠ, A., </w:t>
            </w:r>
            <w:r w:rsidRPr="00ED1401">
              <w:rPr>
                <w:b/>
              </w:rPr>
              <w:t>VARGOVÁ, S</w:t>
            </w:r>
            <w:r>
              <w:rPr>
                <w:b/>
              </w:rPr>
              <w:t>.</w:t>
            </w:r>
            <w:r w:rsidRPr="00ED1401">
              <w:rPr>
                <w:b/>
              </w:rPr>
              <w:t xml:space="preserve"> (50</w:t>
            </w:r>
            <w:r>
              <w:rPr>
                <w:b/>
              </w:rPr>
              <w:t xml:space="preserve"> </w:t>
            </w:r>
            <w:r w:rsidRPr="00ED1401">
              <w:rPr>
                <w:b/>
              </w:rPr>
              <w:t>%)</w:t>
            </w:r>
            <w:r>
              <w:rPr>
                <w:b/>
              </w:rPr>
              <w:t>,</w:t>
            </w:r>
            <w:r>
              <w:t xml:space="preserve"> KALAFÚT, F. </w:t>
            </w:r>
            <w:r w:rsidRPr="001E4510">
              <w:rPr>
                <w:bCs/>
              </w:rPr>
              <w:t>Integrated security or selective risk assessment?</w:t>
            </w:r>
            <w:r w:rsidRPr="001E4510">
              <w:rPr>
                <w:b/>
                <w:bCs/>
              </w:rPr>
              <w:t xml:space="preserve"> </w:t>
            </w:r>
            <w:r w:rsidRPr="00734563">
              <w:rPr>
                <w:i/>
              </w:rPr>
              <w:t>In: AHFE 2014: Advances in Human Factors and Ergonomics: proceedings of t</w:t>
            </w:r>
            <w:r>
              <w:rPr>
                <w:i/>
              </w:rPr>
              <w:t>he 5th international konference.</w:t>
            </w:r>
            <w:r w:rsidRPr="00734563">
              <w:rPr>
                <w:i/>
              </w:rPr>
              <w:t>:</w:t>
            </w:r>
            <w:r>
              <w:t xml:space="preserve"> 19-23 July 2014, Kraków, Poland. - [Louisville] : AHFE Conference, p. 669-675. ISBN 978-1-4951-1572-1</w:t>
            </w:r>
          </w:p>
          <w:p w14:paraId="7ECBCEBA" w14:textId="77777777" w:rsidR="00E05AA8" w:rsidRDefault="00E05AA8">
            <w:pPr>
              <w:spacing w:after="60"/>
              <w:ind w:left="322" w:hanging="284"/>
              <w:jc w:val="both"/>
              <w:pPrChange w:id="15807" w:author="Matyas Adam" w:date="2018-11-17T20:44:00Z">
                <w:pPr>
                  <w:spacing w:after="60"/>
                  <w:jc w:val="both"/>
                </w:pPr>
              </w:pPrChange>
            </w:pPr>
            <w:r>
              <w:t xml:space="preserve">SINAY, J, </w:t>
            </w:r>
            <w:r w:rsidRPr="00ED1401">
              <w:rPr>
                <w:b/>
              </w:rPr>
              <w:t>VARGOVÁ, S</w:t>
            </w:r>
            <w:r>
              <w:rPr>
                <w:b/>
                <w:bCs/>
              </w:rPr>
              <w:t>.</w:t>
            </w:r>
            <w:r w:rsidRPr="00ED1401">
              <w:rPr>
                <w:b/>
                <w:bCs/>
              </w:rPr>
              <w:t xml:space="preserve"> (</w:t>
            </w:r>
            <w:r>
              <w:rPr>
                <w:b/>
                <w:bCs/>
              </w:rPr>
              <w:t xml:space="preserve">20 </w:t>
            </w:r>
            <w:r w:rsidRPr="00ED1401">
              <w:rPr>
                <w:b/>
                <w:bCs/>
              </w:rPr>
              <w:t>%)</w:t>
            </w:r>
            <w:r>
              <w:rPr>
                <w:b/>
                <w:bCs/>
              </w:rPr>
              <w:t xml:space="preserve"> </w:t>
            </w:r>
            <w:r>
              <w:rPr>
                <w:bCs/>
              </w:rPr>
              <w:t>TOMPOŠ, A.</w:t>
            </w:r>
            <w:r w:rsidRPr="001E4510">
              <w:rPr>
                <w:bCs/>
              </w:rPr>
              <w:t xml:space="preserve"> Risk Analysis and Reliability Assessment of Energy Facilities</w:t>
            </w:r>
            <w:r>
              <w:rPr>
                <w:bCs/>
              </w:rPr>
              <w:t>. In:</w:t>
            </w:r>
            <w:r>
              <w:t xml:space="preserve"> </w:t>
            </w:r>
            <w:r w:rsidRPr="00734563">
              <w:rPr>
                <w:i/>
              </w:rPr>
              <w:t>Occupational Safety and Hygiene 2. -</w:t>
            </w:r>
            <w:r>
              <w:t xml:space="preserve"> Leiden : CRC Press/Balkema,  2014, p. 351-154. - ISBN 978-1-138-00144-2</w:t>
            </w:r>
          </w:p>
          <w:p w14:paraId="6BC6AB81" w14:textId="77777777" w:rsidR="00E05AA8" w:rsidRPr="00E77DDE" w:rsidRDefault="00E05AA8" w:rsidP="00495DC8">
            <w:pPr>
              <w:spacing w:after="60"/>
              <w:jc w:val="both"/>
            </w:pPr>
          </w:p>
        </w:tc>
      </w:tr>
      <w:tr w:rsidR="00E05AA8" w14:paraId="61FC4057" w14:textId="77777777" w:rsidTr="00495DC8">
        <w:trPr>
          <w:trHeight w:val="218"/>
        </w:trPr>
        <w:tc>
          <w:tcPr>
            <w:tcW w:w="9859" w:type="dxa"/>
            <w:gridSpan w:val="11"/>
            <w:shd w:val="clear" w:color="auto" w:fill="F7CAAC"/>
          </w:tcPr>
          <w:p w14:paraId="221D8822" w14:textId="77777777" w:rsidR="00E05AA8" w:rsidRDefault="00E05AA8" w:rsidP="00495DC8">
            <w:pPr>
              <w:rPr>
                <w:b/>
              </w:rPr>
            </w:pPr>
            <w:r>
              <w:rPr>
                <w:b/>
              </w:rPr>
              <w:t>Působení v zahraničí</w:t>
            </w:r>
          </w:p>
        </w:tc>
      </w:tr>
      <w:tr w:rsidR="00E05AA8" w:rsidRPr="005B1582" w14:paraId="12B545A6" w14:textId="77777777" w:rsidTr="00495DC8">
        <w:trPr>
          <w:trHeight w:val="328"/>
        </w:trPr>
        <w:tc>
          <w:tcPr>
            <w:tcW w:w="9859" w:type="dxa"/>
            <w:gridSpan w:val="11"/>
          </w:tcPr>
          <w:p w14:paraId="253D2818" w14:textId="77777777" w:rsidR="00E05AA8" w:rsidDel="001C24F3" w:rsidRDefault="00E05AA8" w:rsidP="00495DC8">
            <w:pPr>
              <w:rPr>
                <w:del w:id="15808" w:author="Matyas Adam" w:date="2018-11-17T20:45:00Z"/>
              </w:rPr>
            </w:pPr>
            <w:r w:rsidRPr="001C24F3">
              <w:rPr>
                <w:rPrChange w:id="15809" w:author="Matyas Adam" w:date="2018-11-17T20:45:00Z">
                  <w:rPr>
                    <w:b/>
                  </w:rPr>
                </w:rPrChange>
              </w:rPr>
              <w:t xml:space="preserve">10/2011-8/2012 </w:t>
            </w:r>
            <w:r w:rsidRPr="001A765A">
              <w:t>studijní</w:t>
            </w:r>
            <w:r w:rsidRPr="005B1582">
              <w:t xml:space="preserve"> pobyt (PhD. Studium) na Bergische Universit</w:t>
            </w:r>
            <w:r w:rsidRPr="005B1582">
              <w:rPr>
                <w:lang w:val="sk-SK"/>
              </w:rPr>
              <w:t xml:space="preserve">ät </w:t>
            </w:r>
            <w:r w:rsidRPr="005B1582">
              <w:t>in Wuppertal, SRN</w:t>
            </w:r>
          </w:p>
          <w:p w14:paraId="3637D612" w14:textId="77777777" w:rsidR="00E05AA8" w:rsidDel="001C24F3" w:rsidRDefault="00E05AA8" w:rsidP="00495DC8">
            <w:pPr>
              <w:rPr>
                <w:del w:id="15810" w:author="Matyas Adam" w:date="2018-11-17T20:45:00Z"/>
              </w:rPr>
            </w:pPr>
          </w:p>
          <w:p w14:paraId="171C309B" w14:textId="77777777" w:rsidR="00E05AA8" w:rsidRDefault="00E05AA8" w:rsidP="00495DC8"/>
          <w:p w14:paraId="2F816966" w14:textId="77777777" w:rsidR="00E05AA8" w:rsidRPr="005B1582" w:rsidRDefault="00E05AA8" w:rsidP="00495DC8">
            <w:pPr>
              <w:rPr>
                <w:b/>
              </w:rPr>
            </w:pPr>
          </w:p>
        </w:tc>
      </w:tr>
      <w:tr w:rsidR="00E05AA8" w14:paraId="56A5D8E4" w14:textId="77777777" w:rsidTr="00DE7E32">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5811" w:author="PS" w:date="2018-11-25T17:11: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Height w:val="656"/>
          <w:trPrChange w:id="15812" w:author="PS" w:date="2018-11-25T17:11:00Z">
            <w:trPr>
              <w:cantSplit/>
              <w:trHeight w:val="470"/>
            </w:trPr>
          </w:trPrChange>
        </w:trPr>
        <w:tc>
          <w:tcPr>
            <w:tcW w:w="2518" w:type="dxa"/>
            <w:shd w:val="clear" w:color="auto" w:fill="F7CAAC"/>
            <w:tcPrChange w:id="15813" w:author="PS" w:date="2018-11-25T17:11:00Z">
              <w:tcPr>
                <w:tcW w:w="2518" w:type="dxa"/>
                <w:shd w:val="clear" w:color="auto" w:fill="F7CAAC"/>
              </w:tcPr>
            </w:tcPrChange>
          </w:tcPr>
          <w:p w14:paraId="4F3DB1BE" w14:textId="77777777" w:rsidR="00E05AA8" w:rsidRDefault="00E05AA8" w:rsidP="00495DC8">
            <w:pPr>
              <w:jc w:val="both"/>
              <w:rPr>
                <w:b/>
              </w:rPr>
            </w:pPr>
            <w:r>
              <w:rPr>
                <w:b/>
              </w:rPr>
              <w:t xml:space="preserve">Podpis </w:t>
            </w:r>
          </w:p>
        </w:tc>
        <w:tc>
          <w:tcPr>
            <w:tcW w:w="4536" w:type="dxa"/>
            <w:gridSpan w:val="5"/>
            <w:tcPrChange w:id="15814" w:author="PS" w:date="2018-11-25T17:11:00Z">
              <w:tcPr>
                <w:tcW w:w="4536" w:type="dxa"/>
                <w:gridSpan w:val="5"/>
              </w:tcPr>
            </w:tcPrChange>
          </w:tcPr>
          <w:p w14:paraId="0CD8A7F5" w14:textId="77777777" w:rsidR="00E05AA8" w:rsidRDefault="00E05AA8" w:rsidP="00495DC8">
            <w:pPr>
              <w:jc w:val="both"/>
            </w:pPr>
          </w:p>
        </w:tc>
        <w:tc>
          <w:tcPr>
            <w:tcW w:w="786" w:type="dxa"/>
            <w:gridSpan w:val="2"/>
            <w:shd w:val="clear" w:color="auto" w:fill="F7CAAC"/>
            <w:tcPrChange w:id="15815" w:author="PS" w:date="2018-11-25T17:11:00Z">
              <w:tcPr>
                <w:tcW w:w="786" w:type="dxa"/>
                <w:gridSpan w:val="2"/>
                <w:shd w:val="clear" w:color="auto" w:fill="F7CAAC"/>
              </w:tcPr>
            </w:tcPrChange>
          </w:tcPr>
          <w:p w14:paraId="6EB024FD" w14:textId="77777777" w:rsidR="00E05AA8" w:rsidRDefault="00E05AA8" w:rsidP="00495DC8">
            <w:pPr>
              <w:jc w:val="both"/>
            </w:pPr>
            <w:r>
              <w:rPr>
                <w:b/>
              </w:rPr>
              <w:t>datum</w:t>
            </w:r>
          </w:p>
        </w:tc>
        <w:tc>
          <w:tcPr>
            <w:tcW w:w="2019" w:type="dxa"/>
            <w:gridSpan w:val="3"/>
            <w:tcPrChange w:id="15816" w:author="PS" w:date="2018-11-25T17:11:00Z">
              <w:tcPr>
                <w:tcW w:w="2019" w:type="dxa"/>
                <w:gridSpan w:val="3"/>
              </w:tcPr>
            </w:tcPrChange>
          </w:tcPr>
          <w:p w14:paraId="7687E695" w14:textId="77777777" w:rsidR="00E05AA8" w:rsidRDefault="00E05AA8" w:rsidP="00495DC8">
            <w:pPr>
              <w:jc w:val="both"/>
            </w:pPr>
          </w:p>
        </w:tc>
      </w:tr>
      <w:tr w:rsidR="00E05AA8" w14:paraId="15F1C443" w14:textId="77777777" w:rsidTr="00495DC8">
        <w:tc>
          <w:tcPr>
            <w:tcW w:w="9859" w:type="dxa"/>
            <w:gridSpan w:val="11"/>
            <w:tcBorders>
              <w:bottom w:val="double" w:sz="4" w:space="0" w:color="auto"/>
            </w:tcBorders>
            <w:shd w:val="clear" w:color="auto" w:fill="BDD6EE"/>
          </w:tcPr>
          <w:p w14:paraId="337E78EC" w14:textId="77777777" w:rsidR="00E05AA8" w:rsidRDefault="00E05AA8" w:rsidP="00495DC8">
            <w:pPr>
              <w:jc w:val="both"/>
              <w:rPr>
                <w:b/>
                <w:sz w:val="28"/>
              </w:rPr>
            </w:pPr>
            <w:r>
              <w:rPr>
                <w:b/>
                <w:sz w:val="28"/>
              </w:rPr>
              <w:t>Personální zabezpečení</w:t>
            </w:r>
          </w:p>
        </w:tc>
      </w:tr>
      <w:tr w:rsidR="00E05AA8" w14:paraId="3636D301" w14:textId="77777777" w:rsidTr="00495DC8">
        <w:tc>
          <w:tcPr>
            <w:tcW w:w="2518" w:type="dxa"/>
            <w:tcBorders>
              <w:top w:val="double" w:sz="4" w:space="0" w:color="auto"/>
            </w:tcBorders>
            <w:shd w:val="clear" w:color="auto" w:fill="F7CAAC"/>
          </w:tcPr>
          <w:p w14:paraId="7702FF99" w14:textId="77777777" w:rsidR="00E05AA8" w:rsidRDefault="00E05AA8" w:rsidP="00495DC8">
            <w:pPr>
              <w:jc w:val="both"/>
              <w:rPr>
                <w:b/>
              </w:rPr>
            </w:pPr>
            <w:r>
              <w:rPr>
                <w:b/>
              </w:rPr>
              <w:t>Vysoká škola</w:t>
            </w:r>
          </w:p>
        </w:tc>
        <w:tc>
          <w:tcPr>
            <w:tcW w:w="7341" w:type="dxa"/>
            <w:gridSpan w:val="10"/>
          </w:tcPr>
          <w:p w14:paraId="491498CD" w14:textId="77777777" w:rsidR="00E05AA8" w:rsidRDefault="00E05AA8" w:rsidP="00495DC8">
            <w:pPr>
              <w:jc w:val="both"/>
            </w:pPr>
            <w:r>
              <w:t>Univerzita Tomáše Bati ve Zlíně</w:t>
            </w:r>
          </w:p>
        </w:tc>
      </w:tr>
      <w:tr w:rsidR="00E05AA8" w14:paraId="31D206C2" w14:textId="77777777" w:rsidTr="00495DC8">
        <w:tc>
          <w:tcPr>
            <w:tcW w:w="2518" w:type="dxa"/>
            <w:shd w:val="clear" w:color="auto" w:fill="F7CAAC"/>
          </w:tcPr>
          <w:p w14:paraId="7049A1BB" w14:textId="77777777" w:rsidR="00E05AA8" w:rsidRDefault="00E05AA8" w:rsidP="00495DC8">
            <w:pPr>
              <w:jc w:val="both"/>
              <w:rPr>
                <w:b/>
              </w:rPr>
            </w:pPr>
            <w:r>
              <w:rPr>
                <w:b/>
              </w:rPr>
              <w:t>Součást vysoké školy</w:t>
            </w:r>
          </w:p>
        </w:tc>
        <w:tc>
          <w:tcPr>
            <w:tcW w:w="7341" w:type="dxa"/>
            <w:gridSpan w:val="10"/>
          </w:tcPr>
          <w:p w14:paraId="53CE7101" w14:textId="77777777" w:rsidR="00E05AA8" w:rsidRDefault="00E05AA8" w:rsidP="00495DC8">
            <w:pPr>
              <w:jc w:val="both"/>
            </w:pPr>
            <w:r>
              <w:t>Fakulta logistiky a krizového řízení</w:t>
            </w:r>
          </w:p>
        </w:tc>
      </w:tr>
      <w:tr w:rsidR="00E05AA8" w14:paraId="1FD12C2E" w14:textId="77777777" w:rsidTr="00495DC8">
        <w:tc>
          <w:tcPr>
            <w:tcW w:w="2518" w:type="dxa"/>
            <w:shd w:val="clear" w:color="auto" w:fill="F7CAAC"/>
          </w:tcPr>
          <w:p w14:paraId="615A20AF" w14:textId="77777777" w:rsidR="00E05AA8" w:rsidRDefault="00E05AA8" w:rsidP="00495DC8">
            <w:pPr>
              <w:jc w:val="both"/>
              <w:rPr>
                <w:b/>
              </w:rPr>
            </w:pPr>
            <w:r>
              <w:rPr>
                <w:b/>
              </w:rPr>
              <w:t>Název studijního programu</w:t>
            </w:r>
          </w:p>
        </w:tc>
        <w:tc>
          <w:tcPr>
            <w:tcW w:w="7341" w:type="dxa"/>
            <w:gridSpan w:val="10"/>
          </w:tcPr>
          <w:p w14:paraId="59A4BC1B" w14:textId="77777777" w:rsidR="00E05AA8" w:rsidRDefault="00E05AA8" w:rsidP="00495DC8">
            <w:pPr>
              <w:jc w:val="both"/>
            </w:pPr>
            <w:r>
              <w:t>Environmentální bezpečnost</w:t>
            </w:r>
          </w:p>
        </w:tc>
      </w:tr>
      <w:tr w:rsidR="00E05AA8" w14:paraId="3227BF84" w14:textId="77777777" w:rsidTr="00495DC8">
        <w:tc>
          <w:tcPr>
            <w:tcW w:w="2518" w:type="dxa"/>
            <w:shd w:val="clear" w:color="auto" w:fill="F7CAAC"/>
          </w:tcPr>
          <w:p w14:paraId="3698A86B" w14:textId="77777777" w:rsidR="00E05AA8" w:rsidRDefault="00E05AA8" w:rsidP="00495DC8">
            <w:pPr>
              <w:jc w:val="both"/>
              <w:rPr>
                <w:b/>
              </w:rPr>
            </w:pPr>
            <w:r>
              <w:rPr>
                <w:b/>
              </w:rPr>
              <w:t>Jméno a příjmení</w:t>
            </w:r>
          </w:p>
        </w:tc>
        <w:tc>
          <w:tcPr>
            <w:tcW w:w="4536" w:type="dxa"/>
            <w:gridSpan w:val="5"/>
          </w:tcPr>
          <w:p w14:paraId="1981E432" w14:textId="77777777" w:rsidR="00E05AA8" w:rsidRPr="00A31BAB" w:rsidRDefault="00E05AA8" w:rsidP="00495DC8">
            <w:pPr>
              <w:jc w:val="both"/>
              <w:rPr>
                <w:b/>
              </w:rPr>
            </w:pPr>
            <w:r w:rsidRPr="00A31BAB">
              <w:rPr>
                <w:b/>
              </w:rPr>
              <w:t>Dušan Vičar</w:t>
            </w:r>
          </w:p>
        </w:tc>
        <w:tc>
          <w:tcPr>
            <w:tcW w:w="709" w:type="dxa"/>
            <w:shd w:val="clear" w:color="auto" w:fill="F7CAAC"/>
          </w:tcPr>
          <w:p w14:paraId="271C050B" w14:textId="77777777" w:rsidR="00E05AA8" w:rsidRDefault="00E05AA8" w:rsidP="00495DC8">
            <w:pPr>
              <w:jc w:val="both"/>
              <w:rPr>
                <w:b/>
              </w:rPr>
            </w:pPr>
            <w:r>
              <w:rPr>
                <w:b/>
              </w:rPr>
              <w:t>Tituly</w:t>
            </w:r>
          </w:p>
        </w:tc>
        <w:tc>
          <w:tcPr>
            <w:tcW w:w="2096" w:type="dxa"/>
            <w:gridSpan w:val="4"/>
          </w:tcPr>
          <w:p w14:paraId="78FA3748" w14:textId="77777777" w:rsidR="00E05AA8" w:rsidRDefault="00E05AA8" w:rsidP="00495DC8">
            <w:pPr>
              <w:jc w:val="both"/>
            </w:pPr>
            <w:r>
              <w:t>prof., Ing., CSc.</w:t>
            </w:r>
          </w:p>
        </w:tc>
      </w:tr>
      <w:tr w:rsidR="00E05AA8" w14:paraId="70110250" w14:textId="77777777" w:rsidTr="00495DC8">
        <w:tc>
          <w:tcPr>
            <w:tcW w:w="2518" w:type="dxa"/>
            <w:shd w:val="clear" w:color="auto" w:fill="F7CAAC"/>
          </w:tcPr>
          <w:p w14:paraId="39EAF642" w14:textId="77777777" w:rsidR="00E05AA8" w:rsidRDefault="00E05AA8" w:rsidP="00495DC8">
            <w:pPr>
              <w:jc w:val="both"/>
              <w:rPr>
                <w:b/>
              </w:rPr>
            </w:pPr>
            <w:r>
              <w:rPr>
                <w:b/>
              </w:rPr>
              <w:t>Rok narození</w:t>
            </w:r>
          </w:p>
        </w:tc>
        <w:tc>
          <w:tcPr>
            <w:tcW w:w="829" w:type="dxa"/>
          </w:tcPr>
          <w:p w14:paraId="05F60A83" w14:textId="77777777" w:rsidR="00E05AA8" w:rsidRDefault="00E05AA8" w:rsidP="00495DC8">
            <w:pPr>
              <w:jc w:val="both"/>
            </w:pPr>
            <w:r>
              <w:t>1953</w:t>
            </w:r>
          </w:p>
        </w:tc>
        <w:tc>
          <w:tcPr>
            <w:tcW w:w="1721" w:type="dxa"/>
            <w:shd w:val="clear" w:color="auto" w:fill="F7CAAC"/>
          </w:tcPr>
          <w:p w14:paraId="4AFDF079" w14:textId="77777777" w:rsidR="00E05AA8" w:rsidRDefault="00E05AA8" w:rsidP="00495DC8">
            <w:pPr>
              <w:jc w:val="both"/>
              <w:rPr>
                <w:b/>
              </w:rPr>
            </w:pPr>
            <w:r>
              <w:rPr>
                <w:b/>
              </w:rPr>
              <w:t>typ vztahu k VŠ</w:t>
            </w:r>
          </w:p>
        </w:tc>
        <w:tc>
          <w:tcPr>
            <w:tcW w:w="992" w:type="dxa"/>
            <w:gridSpan w:val="2"/>
          </w:tcPr>
          <w:p w14:paraId="0AFF243B" w14:textId="794BA7FB" w:rsidR="00E05AA8" w:rsidRPr="00354CAC" w:rsidRDefault="00E05AA8" w:rsidP="00495DC8">
            <w:pPr>
              <w:jc w:val="both"/>
              <w:rPr>
                <w:i/>
              </w:rPr>
            </w:pPr>
            <w:r w:rsidRPr="00354CAC">
              <w:rPr>
                <w:i/>
              </w:rPr>
              <w:t>pp.</w:t>
            </w:r>
          </w:p>
        </w:tc>
        <w:tc>
          <w:tcPr>
            <w:tcW w:w="994" w:type="dxa"/>
            <w:shd w:val="clear" w:color="auto" w:fill="F7CAAC"/>
          </w:tcPr>
          <w:p w14:paraId="791DAFD7" w14:textId="77777777" w:rsidR="00E05AA8" w:rsidRDefault="00E05AA8" w:rsidP="00495DC8">
            <w:pPr>
              <w:jc w:val="both"/>
              <w:rPr>
                <w:b/>
              </w:rPr>
            </w:pPr>
            <w:r>
              <w:rPr>
                <w:b/>
              </w:rPr>
              <w:t>rozsah</w:t>
            </w:r>
          </w:p>
        </w:tc>
        <w:tc>
          <w:tcPr>
            <w:tcW w:w="709" w:type="dxa"/>
          </w:tcPr>
          <w:p w14:paraId="02EFC518" w14:textId="77777777" w:rsidR="00E05AA8" w:rsidRDefault="00E05AA8" w:rsidP="00495DC8">
            <w:pPr>
              <w:jc w:val="both"/>
            </w:pPr>
            <w:r>
              <w:t>40</w:t>
            </w:r>
          </w:p>
        </w:tc>
        <w:tc>
          <w:tcPr>
            <w:tcW w:w="709" w:type="dxa"/>
            <w:gridSpan w:val="2"/>
            <w:shd w:val="clear" w:color="auto" w:fill="F7CAAC"/>
          </w:tcPr>
          <w:p w14:paraId="4368D21B" w14:textId="77777777" w:rsidR="00E05AA8" w:rsidRDefault="00E05AA8" w:rsidP="00495DC8">
            <w:pPr>
              <w:jc w:val="both"/>
              <w:rPr>
                <w:b/>
              </w:rPr>
            </w:pPr>
            <w:r>
              <w:rPr>
                <w:b/>
              </w:rPr>
              <w:t>do kdy</w:t>
            </w:r>
          </w:p>
        </w:tc>
        <w:tc>
          <w:tcPr>
            <w:tcW w:w="1387" w:type="dxa"/>
            <w:gridSpan w:val="2"/>
          </w:tcPr>
          <w:p w14:paraId="27512BFB" w14:textId="77777777" w:rsidR="00E05AA8" w:rsidRDefault="00E05AA8" w:rsidP="00495DC8">
            <w:pPr>
              <w:jc w:val="both"/>
            </w:pPr>
            <w:r>
              <w:t>N</w:t>
            </w:r>
          </w:p>
        </w:tc>
      </w:tr>
      <w:tr w:rsidR="00E05AA8" w14:paraId="63B7BBCA" w14:textId="77777777" w:rsidTr="00495DC8">
        <w:tc>
          <w:tcPr>
            <w:tcW w:w="5068" w:type="dxa"/>
            <w:gridSpan w:val="3"/>
            <w:shd w:val="clear" w:color="auto" w:fill="F7CAAC"/>
          </w:tcPr>
          <w:p w14:paraId="5792B7DD" w14:textId="77777777" w:rsidR="00E05AA8" w:rsidRDefault="00E05AA8" w:rsidP="00495DC8">
            <w:pPr>
              <w:jc w:val="both"/>
              <w:rPr>
                <w:b/>
              </w:rPr>
            </w:pPr>
            <w:r>
              <w:rPr>
                <w:b/>
              </w:rPr>
              <w:t>Typ vztahu na součásti VŠ, která uskutečňuje st. program</w:t>
            </w:r>
          </w:p>
        </w:tc>
        <w:tc>
          <w:tcPr>
            <w:tcW w:w="992" w:type="dxa"/>
            <w:gridSpan w:val="2"/>
          </w:tcPr>
          <w:p w14:paraId="32A47C6B" w14:textId="60FBCBD5" w:rsidR="00E05AA8" w:rsidRPr="00354CAC" w:rsidRDefault="00E05AA8" w:rsidP="00495DC8">
            <w:pPr>
              <w:jc w:val="both"/>
              <w:rPr>
                <w:i/>
              </w:rPr>
            </w:pPr>
            <w:r w:rsidRPr="00354CAC">
              <w:rPr>
                <w:i/>
              </w:rPr>
              <w:t>pp.</w:t>
            </w:r>
          </w:p>
        </w:tc>
        <w:tc>
          <w:tcPr>
            <w:tcW w:w="994" w:type="dxa"/>
            <w:shd w:val="clear" w:color="auto" w:fill="F7CAAC"/>
          </w:tcPr>
          <w:p w14:paraId="6B45D442" w14:textId="77777777" w:rsidR="00E05AA8" w:rsidRDefault="00E05AA8" w:rsidP="00495DC8">
            <w:pPr>
              <w:jc w:val="both"/>
              <w:rPr>
                <w:b/>
              </w:rPr>
            </w:pPr>
            <w:r>
              <w:rPr>
                <w:b/>
              </w:rPr>
              <w:t>rozsah</w:t>
            </w:r>
          </w:p>
        </w:tc>
        <w:tc>
          <w:tcPr>
            <w:tcW w:w="709" w:type="dxa"/>
          </w:tcPr>
          <w:p w14:paraId="70ECDB70" w14:textId="77777777" w:rsidR="00E05AA8" w:rsidRDefault="00E05AA8" w:rsidP="00495DC8">
            <w:pPr>
              <w:jc w:val="both"/>
            </w:pPr>
            <w:r>
              <w:t>40</w:t>
            </w:r>
          </w:p>
        </w:tc>
        <w:tc>
          <w:tcPr>
            <w:tcW w:w="709" w:type="dxa"/>
            <w:gridSpan w:val="2"/>
            <w:shd w:val="clear" w:color="auto" w:fill="F7CAAC"/>
          </w:tcPr>
          <w:p w14:paraId="49AB5471" w14:textId="77777777" w:rsidR="00E05AA8" w:rsidRDefault="00E05AA8" w:rsidP="00495DC8">
            <w:pPr>
              <w:jc w:val="both"/>
              <w:rPr>
                <w:b/>
              </w:rPr>
            </w:pPr>
            <w:r>
              <w:rPr>
                <w:b/>
              </w:rPr>
              <w:t>do kdy</w:t>
            </w:r>
          </w:p>
        </w:tc>
        <w:tc>
          <w:tcPr>
            <w:tcW w:w="1387" w:type="dxa"/>
            <w:gridSpan w:val="2"/>
          </w:tcPr>
          <w:p w14:paraId="4CD35D86" w14:textId="77777777" w:rsidR="00E05AA8" w:rsidRDefault="00E05AA8" w:rsidP="00495DC8">
            <w:pPr>
              <w:jc w:val="both"/>
            </w:pPr>
            <w:r>
              <w:t>N</w:t>
            </w:r>
          </w:p>
        </w:tc>
      </w:tr>
      <w:tr w:rsidR="00E05AA8" w14:paraId="19179951" w14:textId="77777777" w:rsidTr="00495DC8">
        <w:tc>
          <w:tcPr>
            <w:tcW w:w="6060" w:type="dxa"/>
            <w:gridSpan w:val="5"/>
            <w:shd w:val="clear" w:color="auto" w:fill="F7CAAC"/>
          </w:tcPr>
          <w:p w14:paraId="1AAC139F" w14:textId="77777777" w:rsidR="00E05AA8" w:rsidRDefault="00E05AA8" w:rsidP="00495DC8">
            <w:pPr>
              <w:jc w:val="both"/>
            </w:pPr>
            <w:r>
              <w:rPr>
                <w:b/>
              </w:rPr>
              <w:t>Další současná působení jako akademický pracovník na jiných VŠ</w:t>
            </w:r>
          </w:p>
        </w:tc>
        <w:tc>
          <w:tcPr>
            <w:tcW w:w="1703" w:type="dxa"/>
            <w:gridSpan w:val="2"/>
            <w:shd w:val="clear" w:color="auto" w:fill="F7CAAC"/>
          </w:tcPr>
          <w:p w14:paraId="56796911" w14:textId="77777777" w:rsidR="00E05AA8" w:rsidRDefault="00E05AA8" w:rsidP="00495DC8">
            <w:pPr>
              <w:jc w:val="both"/>
              <w:rPr>
                <w:b/>
              </w:rPr>
            </w:pPr>
            <w:r>
              <w:rPr>
                <w:b/>
              </w:rPr>
              <w:t>typ prac. vztahu</w:t>
            </w:r>
          </w:p>
        </w:tc>
        <w:tc>
          <w:tcPr>
            <w:tcW w:w="2096" w:type="dxa"/>
            <w:gridSpan w:val="4"/>
            <w:shd w:val="clear" w:color="auto" w:fill="F7CAAC"/>
          </w:tcPr>
          <w:p w14:paraId="0AC094C2" w14:textId="77777777" w:rsidR="00E05AA8" w:rsidRDefault="00E05AA8" w:rsidP="00495DC8">
            <w:pPr>
              <w:jc w:val="both"/>
              <w:rPr>
                <w:b/>
              </w:rPr>
            </w:pPr>
            <w:r>
              <w:rPr>
                <w:b/>
              </w:rPr>
              <w:t>rozsah</w:t>
            </w:r>
          </w:p>
        </w:tc>
      </w:tr>
      <w:tr w:rsidR="00E05AA8" w14:paraId="7C59918B" w14:textId="77777777" w:rsidTr="00495DC8">
        <w:tc>
          <w:tcPr>
            <w:tcW w:w="6060" w:type="dxa"/>
            <w:gridSpan w:val="5"/>
          </w:tcPr>
          <w:p w14:paraId="39616CCD" w14:textId="77777777" w:rsidR="00E05AA8" w:rsidRDefault="00E05AA8" w:rsidP="00495DC8">
            <w:pPr>
              <w:jc w:val="both"/>
            </w:pPr>
            <w:r>
              <w:t>Masarykova univerzita Brno</w:t>
            </w:r>
          </w:p>
        </w:tc>
        <w:tc>
          <w:tcPr>
            <w:tcW w:w="1703" w:type="dxa"/>
            <w:gridSpan w:val="2"/>
          </w:tcPr>
          <w:p w14:paraId="6997CD09" w14:textId="77777777" w:rsidR="00E05AA8" w:rsidRPr="00354CAC" w:rsidRDefault="00E05AA8" w:rsidP="00495DC8">
            <w:pPr>
              <w:jc w:val="both"/>
              <w:rPr>
                <w:i/>
              </w:rPr>
            </w:pPr>
            <w:r w:rsidRPr="00354CAC">
              <w:rPr>
                <w:i/>
              </w:rPr>
              <w:t>pp.</w:t>
            </w:r>
          </w:p>
        </w:tc>
        <w:tc>
          <w:tcPr>
            <w:tcW w:w="2096" w:type="dxa"/>
            <w:gridSpan w:val="4"/>
          </w:tcPr>
          <w:p w14:paraId="7FA1C6EE" w14:textId="77777777" w:rsidR="00E05AA8" w:rsidRDefault="00E05AA8" w:rsidP="00495DC8">
            <w:pPr>
              <w:jc w:val="both"/>
            </w:pPr>
            <w:r>
              <w:t xml:space="preserve">8 </w:t>
            </w:r>
          </w:p>
        </w:tc>
      </w:tr>
      <w:tr w:rsidR="00E05AA8" w14:paraId="04BCD554" w14:textId="77777777" w:rsidTr="00495DC8">
        <w:tc>
          <w:tcPr>
            <w:tcW w:w="6060" w:type="dxa"/>
            <w:gridSpan w:val="5"/>
          </w:tcPr>
          <w:p w14:paraId="13316FB8" w14:textId="77777777" w:rsidR="00E05AA8" w:rsidRDefault="00E05AA8" w:rsidP="00495DC8">
            <w:pPr>
              <w:jc w:val="both"/>
            </w:pPr>
          </w:p>
        </w:tc>
        <w:tc>
          <w:tcPr>
            <w:tcW w:w="1703" w:type="dxa"/>
            <w:gridSpan w:val="2"/>
          </w:tcPr>
          <w:p w14:paraId="6A97A0CF" w14:textId="77777777" w:rsidR="00E05AA8" w:rsidRDefault="00E05AA8" w:rsidP="00495DC8">
            <w:pPr>
              <w:jc w:val="both"/>
            </w:pPr>
          </w:p>
        </w:tc>
        <w:tc>
          <w:tcPr>
            <w:tcW w:w="2096" w:type="dxa"/>
            <w:gridSpan w:val="4"/>
          </w:tcPr>
          <w:p w14:paraId="56012387" w14:textId="77777777" w:rsidR="00E05AA8" w:rsidRDefault="00E05AA8" w:rsidP="00495DC8">
            <w:pPr>
              <w:jc w:val="both"/>
            </w:pPr>
          </w:p>
        </w:tc>
      </w:tr>
      <w:tr w:rsidR="00E05AA8" w14:paraId="54E8B0B3" w14:textId="77777777" w:rsidTr="00495DC8">
        <w:tc>
          <w:tcPr>
            <w:tcW w:w="6060" w:type="dxa"/>
            <w:gridSpan w:val="5"/>
          </w:tcPr>
          <w:p w14:paraId="5B509E7A" w14:textId="77777777" w:rsidR="00E05AA8" w:rsidRDefault="00E05AA8" w:rsidP="00495DC8">
            <w:pPr>
              <w:jc w:val="both"/>
            </w:pPr>
          </w:p>
        </w:tc>
        <w:tc>
          <w:tcPr>
            <w:tcW w:w="1703" w:type="dxa"/>
            <w:gridSpan w:val="2"/>
          </w:tcPr>
          <w:p w14:paraId="3EDC998B" w14:textId="77777777" w:rsidR="00E05AA8" w:rsidRDefault="00E05AA8" w:rsidP="00495DC8">
            <w:pPr>
              <w:jc w:val="both"/>
            </w:pPr>
          </w:p>
        </w:tc>
        <w:tc>
          <w:tcPr>
            <w:tcW w:w="2096" w:type="dxa"/>
            <w:gridSpan w:val="4"/>
          </w:tcPr>
          <w:p w14:paraId="2FFB4090" w14:textId="77777777" w:rsidR="00E05AA8" w:rsidRDefault="00E05AA8" w:rsidP="00495DC8">
            <w:pPr>
              <w:jc w:val="both"/>
            </w:pPr>
          </w:p>
        </w:tc>
      </w:tr>
      <w:tr w:rsidR="00E05AA8" w14:paraId="721BA7F4" w14:textId="77777777" w:rsidTr="00495DC8">
        <w:tc>
          <w:tcPr>
            <w:tcW w:w="6060" w:type="dxa"/>
            <w:gridSpan w:val="5"/>
          </w:tcPr>
          <w:p w14:paraId="7DCF9B70" w14:textId="77777777" w:rsidR="00E05AA8" w:rsidRDefault="00E05AA8" w:rsidP="00495DC8">
            <w:pPr>
              <w:jc w:val="both"/>
            </w:pPr>
          </w:p>
        </w:tc>
        <w:tc>
          <w:tcPr>
            <w:tcW w:w="1703" w:type="dxa"/>
            <w:gridSpan w:val="2"/>
          </w:tcPr>
          <w:p w14:paraId="208B24C8" w14:textId="77777777" w:rsidR="00E05AA8" w:rsidRDefault="00E05AA8" w:rsidP="00495DC8">
            <w:pPr>
              <w:jc w:val="both"/>
            </w:pPr>
          </w:p>
        </w:tc>
        <w:tc>
          <w:tcPr>
            <w:tcW w:w="2096" w:type="dxa"/>
            <w:gridSpan w:val="4"/>
          </w:tcPr>
          <w:p w14:paraId="150EC155" w14:textId="77777777" w:rsidR="00E05AA8" w:rsidRDefault="00E05AA8" w:rsidP="00495DC8">
            <w:pPr>
              <w:jc w:val="both"/>
            </w:pPr>
          </w:p>
        </w:tc>
      </w:tr>
      <w:tr w:rsidR="00E05AA8" w14:paraId="6E5C8F95" w14:textId="77777777" w:rsidTr="00495DC8">
        <w:tc>
          <w:tcPr>
            <w:tcW w:w="9859" w:type="dxa"/>
            <w:gridSpan w:val="11"/>
            <w:shd w:val="clear" w:color="auto" w:fill="F7CAAC"/>
          </w:tcPr>
          <w:p w14:paraId="2A071FD2" w14:textId="77777777" w:rsidR="00E05AA8" w:rsidRDefault="00E05AA8" w:rsidP="00495DC8">
            <w:pPr>
              <w:jc w:val="both"/>
            </w:pPr>
            <w:r>
              <w:rPr>
                <w:b/>
              </w:rPr>
              <w:t>Předměty příslušného studijního programu a způsob zapojení do jejich výuky, příp. další zapojení do uskutečňování studijního programu</w:t>
            </w:r>
          </w:p>
        </w:tc>
      </w:tr>
      <w:tr w:rsidR="00E05AA8" w:rsidRPr="00467F3C" w14:paraId="5EE364E0" w14:textId="77777777" w:rsidTr="00495DC8">
        <w:trPr>
          <w:trHeight w:val="1118"/>
        </w:trPr>
        <w:tc>
          <w:tcPr>
            <w:tcW w:w="9859" w:type="dxa"/>
            <w:gridSpan w:val="11"/>
            <w:tcBorders>
              <w:top w:val="nil"/>
            </w:tcBorders>
          </w:tcPr>
          <w:p w14:paraId="6FFD2E3A" w14:textId="77777777" w:rsidR="00E05AA8" w:rsidRPr="00467F3C" w:rsidRDefault="00E05AA8" w:rsidP="00495DC8">
            <w:pPr>
              <w:jc w:val="both"/>
            </w:pPr>
            <w:r w:rsidRPr="00467F3C">
              <w:t>Ochrana obyvatelstva a IZS</w:t>
            </w:r>
            <w:r>
              <w:t xml:space="preserve"> – garant, </w:t>
            </w:r>
            <w:del w:id="15817" w:author="Matyas Adam" w:date="2018-11-17T20:45:00Z">
              <w:r w:rsidDel="001C24F3">
                <w:delText xml:space="preserve">přednášky </w:delText>
              </w:r>
            </w:del>
            <w:ins w:id="15818" w:author="Matyas Adam" w:date="2018-11-17T20:45:00Z">
              <w:r>
                <w:t xml:space="preserve">přednášející </w:t>
              </w:r>
            </w:ins>
            <w:r>
              <w:t>(50 %)</w:t>
            </w:r>
          </w:p>
        </w:tc>
      </w:tr>
      <w:tr w:rsidR="00E05AA8" w14:paraId="5C0EF434" w14:textId="77777777" w:rsidTr="00495DC8">
        <w:tc>
          <w:tcPr>
            <w:tcW w:w="9859" w:type="dxa"/>
            <w:gridSpan w:val="11"/>
            <w:shd w:val="clear" w:color="auto" w:fill="F7CAAC"/>
          </w:tcPr>
          <w:p w14:paraId="54A1BE50" w14:textId="77777777" w:rsidR="00E05AA8" w:rsidRDefault="00E05AA8" w:rsidP="00495DC8">
            <w:pPr>
              <w:jc w:val="both"/>
            </w:pPr>
            <w:r>
              <w:rPr>
                <w:b/>
              </w:rPr>
              <w:t xml:space="preserve">Údaje o vzdělání na VŠ </w:t>
            </w:r>
          </w:p>
        </w:tc>
      </w:tr>
      <w:tr w:rsidR="00E05AA8" w14:paraId="419562C3" w14:textId="77777777" w:rsidTr="00495DC8">
        <w:trPr>
          <w:trHeight w:val="811"/>
        </w:trPr>
        <w:tc>
          <w:tcPr>
            <w:tcW w:w="9859" w:type="dxa"/>
            <w:gridSpan w:val="11"/>
          </w:tcPr>
          <w:p w14:paraId="44BB535F" w14:textId="77777777" w:rsidR="00E05AA8" w:rsidRDefault="00E05AA8" w:rsidP="00495DC8">
            <w:pPr>
              <w:jc w:val="both"/>
              <w:rPr>
                <w:ins w:id="15819" w:author="Matyas Adam" w:date="2018-11-17T20:46:00Z"/>
              </w:rPr>
            </w:pPr>
            <w:ins w:id="15820" w:author="Matyas Adam" w:date="2018-11-17T20:46:00Z">
              <w:r>
                <w:t>1983 – 1988: VAAZ v Brně, Operační a bojové použití druhů vojsk, speciální technické a týlové zabezpečení, CSc.</w:t>
              </w:r>
            </w:ins>
          </w:p>
          <w:p w14:paraId="617A2D3D" w14:textId="77777777" w:rsidR="00E05AA8" w:rsidDel="001C24F3" w:rsidRDefault="00E05AA8" w:rsidP="00495DC8">
            <w:pPr>
              <w:jc w:val="both"/>
              <w:rPr>
                <w:del w:id="15821" w:author="Matyas Adam" w:date="2018-11-17T20:46:00Z"/>
              </w:rPr>
            </w:pPr>
            <w:r>
              <w:t>1972 – 1977: VAAZ v Brně, Chemické inženýrství, Ing.</w:t>
            </w:r>
            <w:del w:id="15822" w:author="Matyas Adam" w:date="2018-11-17T20:45:00Z">
              <w:r w:rsidDel="001C24F3">
                <w:delText xml:space="preserve"> (1977)</w:delText>
              </w:r>
            </w:del>
          </w:p>
          <w:p w14:paraId="2726732D" w14:textId="77777777" w:rsidR="00E05AA8" w:rsidDel="001C24F3" w:rsidRDefault="00E05AA8" w:rsidP="00495DC8">
            <w:pPr>
              <w:jc w:val="both"/>
              <w:rPr>
                <w:del w:id="15823" w:author="Matyas Adam" w:date="2018-11-17T20:46:00Z"/>
              </w:rPr>
            </w:pPr>
            <w:del w:id="15824" w:author="Matyas Adam" w:date="2018-11-17T20:46:00Z">
              <w:r w:rsidDel="001C24F3">
                <w:delText>1983 – 1988: VAAZ v Brně, Operační a bojové použití druhů vojsk, speciální technické a týlové zabezpečení, CSc.</w:delText>
              </w:r>
            </w:del>
            <w:del w:id="15825" w:author="Matyas Adam" w:date="2018-11-17T20:45:00Z">
              <w:r w:rsidDel="001C24F3">
                <w:delText xml:space="preserve"> (1988)</w:delText>
              </w:r>
            </w:del>
          </w:p>
          <w:p w14:paraId="091D3C0D" w14:textId="77777777" w:rsidR="00E05AA8" w:rsidRDefault="00E05AA8" w:rsidP="00495DC8">
            <w:pPr>
              <w:jc w:val="both"/>
              <w:rPr>
                <w:b/>
              </w:rPr>
            </w:pPr>
          </w:p>
        </w:tc>
      </w:tr>
      <w:tr w:rsidR="00E05AA8" w14:paraId="1FDEA871" w14:textId="77777777" w:rsidTr="00495DC8">
        <w:tc>
          <w:tcPr>
            <w:tcW w:w="9859" w:type="dxa"/>
            <w:gridSpan w:val="11"/>
            <w:shd w:val="clear" w:color="auto" w:fill="F7CAAC"/>
          </w:tcPr>
          <w:p w14:paraId="1AFABAD8" w14:textId="77777777" w:rsidR="00E05AA8" w:rsidRDefault="00E05AA8" w:rsidP="00495DC8">
            <w:pPr>
              <w:jc w:val="both"/>
              <w:rPr>
                <w:b/>
              </w:rPr>
            </w:pPr>
            <w:r>
              <w:rPr>
                <w:b/>
              </w:rPr>
              <w:t>Údaje o odborném působení od absolvování VŠ</w:t>
            </w:r>
          </w:p>
        </w:tc>
      </w:tr>
      <w:tr w:rsidR="00E05AA8" w14:paraId="21B512EB" w14:textId="77777777" w:rsidTr="00495DC8">
        <w:trPr>
          <w:trHeight w:val="1090"/>
        </w:trPr>
        <w:tc>
          <w:tcPr>
            <w:tcW w:w="9859" w:type="dxa"/>
            <w:gridSpan w:val="11"/>
          </w:tcPr>
          <w:p w14:paraId="3BF0C4D4" w14:textId="77777777" w:rsidR="00E05AA8" w:rsidRDefault="00E05AA8" w:rsidP="00495DC8">
            <w:pPr>
              <w:rPr>
                <w:ins w:id="15826" w:author="Matyas Adam" w:date="2018-11-17T20:46:00Z"/>
              </w:rPr>
            </w:pPr>
            <w:ins w:id="15827" w:author="Matyas Adam" w:date="2018-11-17T20:46:00Z">
              <w:r>
                <w:t>07/2013– dosud: Ředitel Ústavu ochrany obyvatelstva Fakulty logistiky a krizového řízení UTB ve Zlíně</w:t>
              </w:r>
            </w:ins>
          </w:p>
          <w:p w14:paraId="1EBBC153" w14:textId="77777777" w:rsidR="00E05AA8" w:rsidRDefault="00E05AA8" w:rsidP="00495DC8">
            <w:pPr>
              <w:rPr>
                <w:ins w:id="15828" w:author="Matyas Adam" w:date="2018-11-17T20:46:00Z"/>
              </w:rPr>
            </w:pPr>
            <w:ins w:id="15829" w:author="Matyas Adam" w:date="2018-11-17T20:46:00Z">
              <w:r>
                <w:t>09/2012 – 12/2014: Proděkan pro vědu a výzkum Fakulty logistiky a krizového řízení UTB ve Zlíně</w:t>
              </w:r>
            </w:ins>
          </w:p>
          <w:p w14:paraId="23F44B7F" w14:textId="77777777" w:rsidR="00E05AA8" w:rsidRDefault="00E05AA8" w:rsidP="00495DC8">
            <w:pPr>
              <w:rPr>
                <w:ins w:id="15830" w:author="Matyas Adam" w:date="2018-11-17T20:46:00Z"/>
              </w:rPr>
            </w:pPr>
            <w:ins w:id="15831" w:author="Matyas Adam" w:date="2018-11-17T20:46:00Z">
              <w:r>
                <w:t>03/2011 – 06/2013: Ředitel Ústavu krizového řízení Fakulty logistiky a krizového řízení UTB ve Zlíně</w:t>
              </w:r>
            </w:ins>
          </w:p>
          <w:p w14:paraId="6E00FF68" w14:textId="77777777" w:rsidR="00E05AA8" w:rsidRDefault="00E05AA8" w:rsidP="00495DC8">
            <w:pPr>
              <w:rPr>
                <w:ins w:id="15832" w:author="Matyas Adam" w:date="2018-11-17T20:46:00Z"/>
              </w:rPr>
            </w:pPr>
            <w:ins w:id="15833" w:author="Matyas Adam" w:date="2018-11-17T20:46:00Z">
              <w:r>
                <w:t>01/2011 – 02/2011: Akademický pracovník Ústavu OPZHN Univerzity obrany Brno</w:t>
              </w:r>
            </w:ins>
          </w:p>
          <w:p w14:paraId="3753226E" w14:textId="77777777" w:rsidR="00E05AA8" w:rsidRDefault="00E05AA8" w:rsidP="00495DC8">
            <w:pPr>
              <w:jc w:val="both"/>
              <w:rPr>
                <w:ins w:id="15834" w:author="Matyas Adam" w:date="2018-11-17T20:46:00Z"/>
                <w:rFonts w:eastAsia="Arial Unicode MS"/>
              </w:rPr>
            </w:pPr>
            <w:ins w:id="15835" w:author="Matyas Adam" w:date="2018-11-17T20:46:00Z">
              <w:r>
                <w:rPr>
                  <w:rFonts w:eastAsia="Arial Unicode MS"/>
                </w:rPr>
                <w:t>2004 – 2011: UO v Brně ředitel Ústavu OPZHN.</w:t>
              </w:r>
            </w:ins>
          </w:p>
          <w:p w14:paraId="0B5CB44D" w14:textId="77777777" w:rsidR="00E05AA8" w:rsidRDefault="00E05AA8" w:rsidP="00495DC8">
            <w:pPr>
              <w:jc w:val="both"/>
              <w:rPr>
                <w:ins w:id="15836" w:author="Matyas Adam" w:date="2018-11-17T20:46:00Z"/>
                <w:rFonts w:eastAsia="Arial Unicode MS"/>
              </w:rPr>
            </w:pPr>
            <w:ins w:id="15837" w:author="Matyas Adam" w:date="2018-11-17T20:46:00Z">
              <w:r>
                <w:rPr>
                  <w:rFonts w:eastAsia="Arial Unicode MS"/>
                </w:rPr>
                <w:t xml:space="preserve">2003 </w:t>
              </w:r>
            </w:ins>
            <w:ins w:id="15838" w:author="Matyas Adam" w:date="2018-11-17T20:47:00Z">
              <w:r>
                <w:rPr>
                  <w:rFonts w:eastAsia="Arial Unicode MS"/>
                </w:rPr>
                <w:t>–</w:t>
              </w:r>
            </w:ins>
            <w:ins w:id="15839" w:author="Matyas Adam" w:date="2018-11-17T20:46:00Z">
              <w:r>
                <w:rPr>
                  <w:rFonts w:eastAsia="Arial Unicode MS"/>
                </w:rPr>
                <w:t xml:space="preserve"> 2004</w:t>
              </w:r>
            </w:ins>
            <w:ins w:id="15840" w:author="Matyas Adam" w:date="2018-11-17T20:47:00Z">
              <w:r>
                <w:rPr>
                  <w:rFonts w:eastAsia="Arial Unicode MS"/>
                </w:rPr>
                <w:t>:</w:t>
              </w:r>
            </w:ins>
            <w:ins w:id="15841" w:author="Matyas Adam" w:date="2018-11-17T20:46:00Z">
              <w:r>
                <w:rPr>
                  <w:rFonts w:eastAsia="Arial Unicode MS"/>
                </w:rPr>
                <w:t xml:space="preserve"> VVŠ PV ve Vyškově ředitel OJ ÚNBC, </w:t>
              </w:r>
            </w:ins>
          </w:p>
          <w:p w14:paraId="7E7D9562" w14:textId="77777777" w:rsidR="00E05AA8" w:rsidRDefault="00E05AA8" w:rsidP="00495DC8">
            <w:pPr>
              <w:jc w:val="both"/>
              <w:rPr>
                <w:ins w:id="15842" w:author="Matyas Adam" w:date="2018-11-17T20:46:00Z"/>
                <w:rFonts w:eastAsia="Arial Unicode MS"/>
              </w:rPr>
            </w:pPr>
            <w:ins w:id="15843" w:author="Matyas Adam" w:date="2018-11-17T20:46:00Z">
              <w:r>
                <w:rPr>
                  <w:rFonts w:eastAsia="Arial Unicode MS"/>
                </w:rPr>
                <w:t xml:space="preserve">1997 </w:t>
              </w:r>
            </w:ins>
            <w:ins w:id="15844" w:author="Matyas Adam" w:date="2018-11-17T20:47:00Z">
              <w:r>
                <w:rPr>
                  <w:rFonts w:eastAsia="Arial Unicode MS"/>
                </w:rPr>
                <w:t>–</w:t>
              </w:r>
            </w:ins>
            <w:ins w:id="15845" w:author="Matyas Adam" w:date="2018-11-17T20:46:00Z">
              <w:r>
                <w:rPr>
                  <w:rFonts w:eastAsia="Arial Unicode MS"/>
                </w:rPr>
                <w:t xml:space="preserve"> 2003</w:t>
              </w:r>
            </w:ins>
            <w:ins w:id="15846" w:author="Matyas Adam" w:date="2018-11-17T20:47:00Z">
              <w:r>
                <w:rPr>
                  <w:rFonts w:eastAsia="Arial Unicode MS"/>
                </w:rPr>
                <w:t>:</w:t>
              </w:r>
            </w:ins>
            <w:ins w:id="15847" w:author="Matyas Adam" w:date="2018-11-17T20:46:00Z">
              <w:r>
                <w:rPr>
                  <w:rFonts w:eastAsia="Arial Unicode MS"/>
                </w:rPr>
                <w:t xml:space="preserve"> VVŠ PV ve Vyškově prorektor pro vědeckou činnost, </w:t>
              </w:r>
            </w:ins>
          </w:p>
          <w:p w14:paraId="32D8BF46" w14:textId="77777777" w:rsidR="00E05AA8" w:rsidRDefault="00E05AA8" w:rsidP="00495DC8">
            <w:pPr>
              <w:jc w:val="both"/>
              <w:rPr>
                <w:ins w:id="15848" w:author="Matyas Adam" w:date="2018-11-17T20:46:00Z"/>
                <w:rFonts w:eastAsia="Arial Unicode MS"/>
              </w:rPr>
            </w:pPr>
            <w:ins w:id="15849" w:author="Matyas Adam" w:date="2018-11-17T20:46:00Z">
              <w:r>
                <w:rPr>
                  <w:rFonts w:eastAsia="Arial Unicode MS"/>
                </w:rPr>
                <w:t xml:space="preserve">1994 </w:t>
              </w:r>
            </w:ins>
            <w:ins w:id="15850" w:author="Matyas Adam" w:date="2018-11-17T20:47:00Z">
              <w:r>
                <w:rPr>
                  <w:rFonts w:eastAsia="Arial Unicode MS"/>
                </w:rPr>
                <w:t>–</w:t>
              </w:r>
            </w:ins>
            <w:ins w:id="15851" w:author="Matyas Adam" w:date="2018-11-17T20:46:00Z">
              <w:r>
                <w:rPr>
                  <w:rFonts w:eastAsia="Arial Unicode MS"/>
                </w:rPr>
                <w:t xml:space="preserve"> 1997</w:t>
              </w:r>
            </w:ins>
            <w:ins w:id="15852" w:author="Matyas Adam" w:date="2018-11-17T20:47:00Z">
              <w:r>
                <w:rPr>
                  <w:rFonts w:eastAsia="Arial Unicode MS"/>
                </w:rPr>
                <w:t>:</w:t>
              </w:r>
            </w:ins>
            <w:ins w:id="15853" w:author="Matyas Adam" w:date="2018-11-17T20:46:00Z">
              <w:r>
                <w:rPr>
                  <w:rFonts w:eastAsia="Arial Unicode MS"/>
                </w:rPr>
                <w:t xml:space="preserve"> VVŠ PV  ve Vyškově proděkan, </w:t>
              </w:r>
            </w:ins>
          </w:p>
          <w:p w14:paraId="402E9ED8" w14:textId="77777777" w:rsidR="00E05AA8" w:rsidRDefault="00E05AA8" w:rsidP="00495DC8">
            <w:pPr>
              <w:jc w:val="both"/>
              <w:rPr>
                <w:ins w:id="15854" w:author="Matyas Adam" w:date="2018-11-17T20:46:00Z"/>
                <w:rFonts w:eastAsia="Arial Unicode MS"/>
              </w:rPr>
            </w:pPr>
            <w:ins w:id="15855" w:author="Matyas Adam" w:date="2018-11-17T20:46:00Z">
              <w:r>
                <w:rPr>
                  <w:rFonts w:eastAsia="Arial Unicode MS"/>
                </w:rPr>
                <w:t xml:space="preserve">2001 </w:t>
              </w:r>
            </w:ins>
            <w:ins w:id="15856" w:author="Matyas Adam" w:date="2018-11-17T20:47:00Z">
              <w:r>
                <w:rPr>
                  <w:rFonts w:eastAsia="Arial Unicode MS"/>
                </w:rPr>
                <w:t>–</w:t>
              </w:r>
            </w:ins>
            <w:ins w:id="15857" w:author="Matyas Adam" w:date="2018-11-17T20:46:00Z">
              <w:r>
                <w:rPr>
                  <w:rFonts w:eastAsia="Arial Unicode MS"/>
                </w:rPr>
                <w:t xml:space="preserve"> 2003</w:t>
              </w:r>
            </w:ins>
            <w:ins w:id="15858" w:author="Matyas Adam" w:date="2018-11-17T20:47:00Z">
              <w:r>
                <w:rPr>
                  <w:rFonts w:eastAsia="Arial Unicode MS"/>
                </w:rPr>
                <w:t>:</w:t>
              </w:r>
            </w:ins>
            <w:ins w:id="15859" w:author="Matyas Adam" w:date="2018-11-17T20:46:00Z">
              <w:r>
                <w:rPr>
                  <w:rFonts w:eastAsia="Arial Unicode MS"/>
                </w:rPr>
                <w:t xml:space="preserve"> VVŠ PV ve Vyškově vedoucí katedry, </w:t>
              </w:r>
            </w:ins>
          </w:p>
          <w:p w14:paraId="5790AA12" w14:textId="77777777" w:rsidR="00E05AA8" w:rsidRDefault="00E05AA8" w:rsidP="00495DC8">
            <w:pPr>
              <w:jc w:val="both"/>
              <w:rPr>
                <w:ins w:id="15860" w:author="Matyas Adam" w:date="2018-11-17T20:46:00Z"/>
                <w:rFonts w:eastAsia="Arial Unicode MS"/>
              </w:rPr>
            </w:pPr>
            <w:ins w:id="15861" w:author="Matyas Adam" w:date="2018-11-17T20:46:00Z">
              <w:r>
                <w:rPr>
                  <w:rFonts w:eastAsia="Arial Unicode MS"/>
                </w:rPr>
                <w:t xml:space="preserve">1983 </w:t>
              </w:r>
            </w:ins>
            <w:ins w:id="15862" w:author="Matyas Adam" w:date="2018-11-17T20:47:00Z">
              <w:r>
                <w:rPr>
                  <w:rFonts w:eastAsia="Arial Unicode MS"/>
                </w:rPr>
                <w:t>–</w:t>
              </w:r>
            </w:ins>
            <w:ins w:id="15863" w:author="Matyas Adam" w:date="2018-11-17T20:46:00Z">
              <w:r>
                <w:rPr>
                  <w:rFonts w:eastAsia="Arial Unicode MS"/>
                </w:rPr>
                <w:t xml:space="preserve"> 2001</w:t>
              </w:r>
            </w:ins>
            <w:ins w:id="15864" w:author="Matyas Adam" w:date="2018-11-17T20:47:00Z">
              <w:r>
                <w:rPr>
                  <w:rFonts w:eastAsia="Arial Unicode MS"/>
                </w:rPr>
                <w:t>:</w:t>
              </w:r>
            </w:ins>
            <w:ins w:id="15865" w:author="Matyas Adam" w:date="2018-11-17T20:46:00Z">
              <w:r>
                <w:rPr>
                  <w:rFonts w:eastAsia="Arial Unicode MS"/>
                </w:rPr>
                <w:t xml:space="preserve"> VVŠ PV ve Vyškově zástupce vedoucího katedry, </w:t>
              </w:r>
            </w:ins>
          </w:p>
          <w:p w14:paraId="63D95A11" w14:textId="77777777" w:rsidR="00E05AA8" w:rsidRDefault="00E05AA8" w:rsidP="00495DC8">
            <w:pPr>
              <w:jc w:val="both"/>
              <w:rPr>
                <w:ins w:id="15866" w:author="Matyas Adam" w:date="2018-11-17T20:46:00Z"/>
                <w:rFonts w:eastAsia="Arial Unicode MS"/>
              </w:rPr>
            </w:pPr>
            <w:ins w:id="15867" w:author="Matyas Adam" w:date="2018-11-17T20:46:00Z">
              <w:r>
                <w:rPr>
                  <w:rFonts w:eastAsia="Arial Unicode MS"/>
                </w:rPr>
                <w:t xml:space="preserve">1989 </w:t>
              </w:r>
            </w:ins>
            <w:ins w:id="15868" w:author="Matyas Adam" w:date="2018-11-17T20:47:00Z">
              <w:r>
                <w:rPr>
                  <w:rFonts w:eastAsia="Arial Unicode MS"/>
                </w:rPr>
                <w:t>–</w:t>
              </w:r>
            </w:ins>
            <w:ins w:id="15869" w:author="Matyas Adam" w:date="2018-11-17T20:46:00Z">
              <w:r>
                <w:rPr>
                  <w:rFonts w:eastAsia="Arial Unicode MS"/>
                </w:rPr>
                <w:t xml:space="preserve"> 1993</w:t>
              </w:r>
            </w:ins>
            <w:ins w:id="15870" w:author="Matyas Adam" w:date="2018-11-17T20:47:00Z">
              <w:r>
                <w:rPr>
                  <w:rFonts w:eastAsia="Arial Unicode MS"/>
                </w:rPr>
                <w:t>:</w:t>
              </w:r>
            </w:ins>
            <w:ins w:id="15871" w:author="Matyas Adam" w:date="2018-11-17T20:46:00Z">
              <w:r>
                <w:rPr>
                  <w:rFonts w:eastAsia="Arial Unicode MS"/>
                </w:rPr>
                <w:t xml:space="preserve"> VVŠ PV ve Vyškově náčelník předmětové skupiny, </w:t>
              </w:r>
            </w:ins>
          </w:p>
          <w:p w14:paraId="24611CBD" w14:textId="77777777" w:rsidR="00E05AA8" w:rsidRDefault="00E05AA8" w:rsidP="00495DC8">
            <w:pPr>
              <w:jc w:val="both"/>
              <w:rPr>
                <w:ins w:id="15872" w:author="Matyas Adam" w:date="2018-11-17T20:46:00Z"/>
                <w:rFonts w:eastAsia="Arial Unicode MS"/>
              </w:rPr>
            </w:pPr>
            <w:ins w:id="15873" w:author="Matyas Adam" w:date="2018-11-17T20:46:00Z">
              <w:r>
                <w:rPr>
                  <w:rFonts w:eastAsia="Arial Unicode MS"/>
                </w:rPr>
                <w:t xml:space="preserve">1983 </w:t>
              </w:r>
            </w:ins>
            <w:ins w:id="15874" w:author="Matyas Adam" w:date="2018-11-17T20:47:00Z">
              <w:r>
                <w:rPr>
                  <w:rFonts w:eastAsia="Arial Unicode MS"/>
                </w:rPr>
                <w:t>–</w:t>
              </w:r>
            </w:ins>
            <w:ins w:id="15875" w:author="Matyas Adam" w:date="2018-11-17T20:46:00Z">
              <w:r>
                <w:rPr>
                  <w:rFonts w:eastAsia="Arial Unicode MS"/>
                </w:rPr>
                <w:t xml:space="preserve"> 1989</w:t>
              </w:r>
            </w:ins>
            <w:ins w:id="15876" w:author="Matyas Adam" w:date="2018-11-17T20:47:00Z">
              <w:r>
                <w:rPr>
                  <w:rFonts w:eastAsia="Arial Unicode MS"/>
                </w:rPr>
                <w:t>:</w:t>
              </w:r>
            </w:ins>
            <w:ins w:id="15877" w:author="Matyas Adam" w:date="2018-11-17T20:46:00Z">
              <w:r>
                <w:rPr>
                  <w:rFonts w:eastAsia="Arial Unicode MS"/>
                </w:rPr>
                <w:t xml:space="preserve"> VVŠ PV ve Vyškově starší učitel, </w:t>
              </w:r>
            </w:ins>
          </w:p>
          <w:p w14:paraId="3C983AFA" w14:textId="77777777" w:rsidR="00E05AA8" w:rsidRDefault="00E05AA8" w:rsidP="00495DC8">
            <w:pPr>
              <w:jc w:val="both"/>
              <w:rPr>
                <w:ins w:id="15878" w:author="Matyas Adam" w:date="2018-11-17T20:46:00Z"/>
                <w:rFonts w:eastAsia="Arial Unicode MS"/>
              </w:rPr>
            </w:pPr>
            <w:ins w:id="15879" w:author="Matyas Adam" w:date="2018-11-17T20:46:00Z">
              <w:r>
                <w:rPr>
                  <w:rFonts w:eastAsia="Arial Unicode MS"/>
                </w:rPr>
                <w:t xml:space="preserve">1981 </w:t>
              </w:r>
            </w:ins>
            <w:ins w:id="15880" w:author="Matyas Adam" w:date="2018-11-17T20:47:00Z">
              <w:r>
                <w:rPr>
                  <w:rFonts w:eastAsia="Arial Unicode MS"/>
                </w:rPr>
                <w:t>–</w:t>
              </w:r>
            </w:ins>
            <w:ins w:id="15881" w:author="Matyas Adam" w:date="2018-11-17T20:46:00Z">
              <w:r>
                <w:rPr>
                  <w:rFonts w:eastAsia="Arial Unicode MS"/>
                </w:rPr>
                <w:t xml:space="preserve"> 1983</w:t>
              </w:r>
            </w:ins>
            <w:ins w:id="15882" w:author="Matyas Adam" w:date="2018-11-17T20:47:00Z">
              <w:r>
                <w:rPr>
                  <w:rFonts w:eastAsia="Arial Unicode MS"/>
                </w:rPr>
                <w:t>:</w:t>
              </w:r>
            </w:ins>
            <w:ins w:id="15883" w:author="Matyas Adam" w:date="2018-11-17T20:46:00Z">
              <w:r>
                <w:rPr>
                  <w:rFonts w:eastAsia="Arial Unicode MS"/>
                </w:rPr>
                <w:t xml:space="preserve"> VVŠ PV asistent, </w:t>
              </w:r>
            </w:ins>
          </w:p>
          <w:p w14:paraId="371B6B21" w14:textId="77777777" w:rsidR="00E05AA8" w:rsidRDefault="00E05AA8" w:rsidP="00495DC8">
            <w:pPr>
              <w:jc w:val="both"/>
              <w:rPr>
                <w:rFonts w:eastAsia="Arial Unicode MS"/>
              </w:rPr>
            </w:pPr>
            <w:r>
              <w:rPr>
                <w:rFonts w:eastAsia="Arial Unicode MS"/>
              </w:rPr>
              <w:t xml:space="preserve">1977 </w:t>
            </w:r>
            <w:del w:id="15884" w:author="Matyas Adam" w:date="2018-11-17T20:47:00Z">
              <w:r w:rsidDel="001C24F3">
                <w:rPr>
                  <w:rFonts w:eastAsia="Arial Unicode MS"/>
                </w:rPr>
                <w:delText>-</w:delText>
              </w:r>
            </w:del>
            <w:ins w:id="15885" w:author="Matyas Adam" w:date="2018-11-17T20:47:00Z">
              <w:r>
                <w:rPr>
                  <w:rFonts w:eastAsia="Arial Unicode MS"/>
                </w:rPr>
                <w:t>–</w:t>
              </w:r>
            </w:ins>
            <w:r>
              <w:rPr>
                <w:rFonts w:eastAsia="Arial Unicode MS"/>
              </w:rPr>
              <w:t xml:space="preserve"> 1981</w:t>
            </w:r>
            <w:ins w:id="15886" w:author="Matyas Adam" w:date="2018-11-17T20:47:00Z">
              <w:r>
                <w:rPr>
                  <w:rFonts w:eastAsia="Arial Unicode MS"/>
                </w:rPr>
                <w:t>:</w:t>
              </w:r>
            </w:ins>
            <w:del w:id="15887" w:author="Matyas Adam" w:date="2018-11-17T20:47:00Z">
              <w:r w:rsidDel="001C24F3">
                <w:rPr>
                  <w:rFonts w:eastAsia="Arial Unicode MS"/>
                </w:rPr>
                <w:delText xml:space="preserve"> -</w:delText>
              </w:r>
            </w:del>
            <w:r>
              <w:rPr>
                <w:rFonts w:eastAsia="Arial Unicode MS"/>
              </w:rPr>
              <w:t xml:space="preserve"> MO ČR náčelník chemické služby, </w:t>
            </w:r>
          </w:p>
          <w:p w14:paraId="31E99074" w14:textId="77777777" w:rsidR="00E05AA8" w:rsidDel="001C24F3" w:rsidRDefault="00E05AA8" w:rsidP="00495DC8">
            <w:pPr>
              <w:jc w:val="both"/>
              <w:rPr>
                <w:del w:id="15888" w:author="Matyas Adam" w:date="2018-11-17T20:46:00Z"/>
                <w:rFonts w:eastAsia="Arial Unicode MS"/>
              </w:rPr>
            </w:pPr>
            <w:del w:id="15889" w:author="Matyas Adam" w:date="2018-11-17T20:46:00Z">
              <w:r w:rsidDel="001C24F3">
                <w:rPr>
                  <w:rFonts w:eastAsia="Arial Unicode MS"/>
                </w:rPr>
                <w:delText xml:space="preserve">1981 - 1983 - VVŠ PV asistent, </w:delText>
              </w:r>
            </w:del>
          </w:p>
          <w:p w14:paraId="68578635" w14:textId="77777777" w:rsidR="00E05AA8" w:rsidDel="001C24F3" w:rsidRDefault="00E05AA8" w:rsidP="00495DC8">
            <w:pPr>
              <w:jc w:val="both"/>
              <w:rPr>
                <w:del w:id="15890" w:author="Matyas Adam" w:date="2018-11-17T20:46:00Z"/>
                <w:rFonts w:eastAsia="Arial Unicode MS"/>
              </w:rPr>
            </w:pPr>
            <w:del w:id="15891" w:author="Matyas Adam" w:date="2018-11-17T20:46:00Z">
              <w:r w:rsidDel="001C24F3">
                <w:rPr>
                  <w:rFonts w:eastAsia="Arial Unicode MS"/>
                </w:rPr>
                <w:delText xml:space="preserve">1983 - 1989 - VVŠ PV ve Vyškově starší učitel, </w:delText>
              </w:r>
            </w:del>
          </w:p>
          <w:p w14:paraId="00C497D1" w14:textId="77777777" w:rsidR="00E05AA8" w:rsidDel="001C24F3" w:rsidRDefault="00E05AA8" w:rsidP="00495DC8">
            <w:pPr>
              <w:jc w:val="both"/>
              <w:rPr>
                <w:del w:id="15892" w:author="Matyas Adam" w:date="2018-11-17T20:46:00Z"/>
                <w:rFonts w:eastAsia="Arial Unicode MS"/>
              </w:rPr>
            </w:pPr>
            <w:del w:id="15893" w:author="Matyas Adam" w:date="2018-11-17T20:46:00Z">
              <w:r w:rsidDel="001C24F3">
                <w:rPr>
                  <w:rFonts w:eastAsia="Arial Unicode MS"/>
                </w:rPr>
                <w:delText xml:space="preserve">1989 - 1993 - VVŠ PV ve Vyškově náčelník předmětové skupiny, </w:delText>
              </w:r>
            </w:del>
          </w:p>
          <w:p w14:paraId="1100EA5F" w14:textId="77777777" w:rsidR="00E05AA8" w:rsidDel="001C24F3" w:rsidRDefault="00E05AA8" w:rsidP="00495DC8">
            <w:pPr>
              <w:jc w:val="both"/>
              <w:rPr>
                <w:del w:id="15894" w:author="Matyas Adam" w:date="2018-11-17T20:46:00Z"/>
                <w:rFonts w:eastAsia="Arial Unicode MS"/>
              </w:rPr>
            </w:pPr>
            <w:del w:id="15895" w:author="Matyas Adam" w:date="2018-11-17T20:46:00Z">
              <w:r w:rsidDel="001C24F3">
                <w:rPr>
                  <w:rFonts w:eastAsia="Arial Unicode MS"/>
                </w:rPr>
                <w:delText xml:space="preserve">1983 - 2001 - VVŠ PV ve Vyškově zástupce vedoucího katedry, </w:delText>
              </w:r>
            </w:del>
          </w:p>
          <w:p w14:paraId="6B2BEFE3" w14:textId="77777777" w:rsidR="00E05AA8" w:rsidDel="001C24F3" w:rsidRDefault="00E05AA8" w:rsidP="00495DC8">
            <w:pPr>
              <w:jc w:val="both"/>
              <w:rPr>
                <w:del w:id="15896" w:author="Matyas Adam" w:date="2018-11-17T20:46:00Z"/>
                <w:rFonts w:eastAsia="Arial Unicode MS"/>
              </w:rPr>
            </w:pPr>
            <w:del w:id="15897" w:author="Matyas Adam" w:date="2018-11-17T20:46:00Z">
              <w:r w:rsidDel="001C24F3">
                <w:rPr>
                  <w:rFonts w:eastAsia="Arial Unicode MS"/>
                </w:rPr>
                <w:delText xml:space="preserve">2001 - 2003 - VVŠ PV ve Vyškově vedoucí katedry, </w:delText>
              </w:r>
            </w:del>
          </w:p>
          <w:p w14:paraId="0F9ED7B5" w14:textId="77777777" w:rsidR="00E05AA8" w:rsidDel="001C24F3" w:rsidRDefault="00E05AA8" w:rsidP="00495DC8">
            <w:pPr>
              <w:jc w:val="both"/>
              <w:rPr>
                <w:del w:id="15898" w:author="Matyas Adam" w:date="2018-11-17T20:46:00Z"/>
                <w:rFonts w:eastAsia="Arial Unicode MS"/>
              </w:rPr>
            </w:pPr>
            <w:del w:id="15899" w:author="Matyas Adam" w:date="2018-11-17T20:46:00Z">
              <w:r w:rsidDel="001C24F3">
                <w:rPr>
                  <w:rFonts w:eastAsia="Arial Unicode MS"/>
                </w:rPr>
                <w:delText xml:space="preserve">1994 - 1997 - VVŠ PV  ve Vyškově proděkan, </w:delText>
              </w:r>
            </w:del>
          </w:p>
          <w:p w14:paraId="5BC5FCC4" w14:textId="77777777" w:rsidR="00E05AA8" w:rsidDel="001C24F3" w:rsidRDefault="00E05AA8" w:rsidP="00495DC8">
            <w:pPr>
              <w:jc w:val="both"/>
              <w:rPr>
                <w:del w:id="15900" w:author="Matyas Adam" w:date="2018-11-17T20:46:00Z"/>
                <w:rFonts w:eastAsia="Arial Unicode MS"/>
              </w:rPr>
            </w:pPr>
            <w:del w:id="15901" w:author="Matyas Adam" w:date="2018-11-17T20:46:00Z">
              <w:r w:rsidDel="001C24F3">
                <w:rPr>
                  <w:rFonts w:eastAsia="Arial Unicode MS"/>
                </w:rPr>
                <w:delText xml:space="preserve">1997 - 2003 - VVŠ PV ve Vyškově prorektor pro vědeckou činnost, </w:delText>
              </w:r>
            </w:del>
          </w:p>
          <w:p w14:paraId="557EC604" w14:textId="77777777" w:rsidR="00E05AA8" w:rsidDel="001C24F3" w:rsidRDefault="00E05AA8" w:rsidP="00495DC8">
            <w:pPr>
              <w:jc w:val="both"/>
              <w:rPr>
                <w:del w:id="15902" w:author="Matyas Adam" w:date="2018-11-17T20:46:00Z"/>
                <w:rFonts w:eastAsia="Arial Unicode MS"/>
              </w:rPr>
            </w:pPr>
            <w:del w:id="15903" w:author="Matyas Adam" w:date="2018-11-17T20:46:00Z">
              <w:r w:rsidDel="001C24F3">
                <w:rPr>
                  <w:rFonts w:eastAsia="Arial Unicode MS"/>
                </w:rPr>
                <w:delText xml:space="preserve">2003 - 2004 VVŠ PV ve Vyškově ředitel OJ ÚNBC, </w:delText>
              </w:r>
            </w:del>
          </w:p>
          <w:p w14:paraId="7B7F66FC" w14:textId="77777777" w:rsidR="00E05AA8" w:rsidDel="001C24F3" w:rsidRDefault="00E05AA8" w:rsidP="00495DC8">
            <w:pPr>
              <w:jc w:val="both"/>
              <w:rPr>
                <w:del w:id="15904" w:author="Matyas Adam" w:date="2018-11-17T20:46:00Z"/>
                <w:rFonts w:eastAsia="Arial Unicode MS"/>
              </w:rPr>
            </w:pPr>
            <w:del w:id="15905" w:author="Matyas Adam" w:date="2018-11-17T20:46:00Z">
              <w:r w:rsidDel="001C24F3">
                <w:rPr>
                  <w:rFonts w:eastAsia="Arial Unicode MS"/>
                </w:rPr>
                <w:delText>2004 - 2011 - UO v Brně ředitel Ústavu OPZHN.</w:delText>
              </w:r>
            </w:del>
          </w:p>
          <w:p w14:paraId="619EC216" w14:textId="77777777" w:rsidR="00E05AA8" w:rsidDel="001C24F3" w:rsidRDefault="00E05AA8" w:rsidP="00495DC8">
            <w:pPr>
              <w:rPr>
                <w:del w:id="15906" w:author="Matyas Adam" w:date="2018-11-17T20:46:00Z"/>
              </w:rPr>
            </w:pPr>
            <w:del w:id="15907" w:author="Matyas Adam" w:date="2018-11-17T20:46:00Z">
              <w:r w:rsidDel="001C24F3">
                <w:delText>01/2011 – 02/2011: Akademický pracovník Ústavu OPZHN Univerzity obrany Brno</w:delText>
              </w:r>
            </w:del>
          </w:p>
          <w:p w14:paraId="2288BF9A" w14:textId="77777777" w:rsidR="00E05AA8" w:rsidDel="001C24F3" w:rsidRDefault="00E05AA8" w:rsidP="00495DC8">
            <w:pPr>
              <w:rPr>
                <w:del w:id="15908" w:author="Matyas Adam" w:date="2018-11-17T20:46:00Z"/>
              </w:rPr>
            </w:pPr>
            <w:del w:id="15909" w:author="Matyas Adam" w:date="2018-11-17T20:46:00Z">
              <w:r w:rsidDel="001C24F3">
                <w:delText>03/2011 – 06/2013: Ředitel Ústavu krizového řízení Fakulty logistiky a krizového řízení UTB ve Zlíně</w:delText>
              </w:r>
            </w:del>
          </w:p>
          <w:p w14:paraId="732B4937" w14:textId="77777777" w:rsidR="00E05AA8" w:rsidDel="001C24F3" w:rsidRDefault="00E05AA8" w:rsidP="00495DC8">
            <w:pPr>
              <w:rPr>
                <w:del w:id="15910" w:author="Matyas Adam" w:date="2018-11-17T20:46:00Z"/>
              </w:rPr>
            </w:pPr>
            <w:del w:id="15911" w:author="Matyas Adam" w:date="2018-11-17T20:46:00Z">
              <w:r w:rsidDel="001C24F3">
                <w:delText>09/2012 – 12/2014: Proděkan pro vědu a výzkum Fakulty logistiky a krizového řízení UTB ve Zlíně</w:delText>
              </w:r>
            </w:del>
          </w:p>
          <w:p w14:paraId="5EA4ADC0" w14:textId="77777777" w:rsidR="00E05AA8" w:rsidDel="001C24F3" w:rsidRDefault="00E05AA8" w:rsidP="00495DC8">
            <w:pPr>
              <w:rPr>
                <w:del w:id="15912" w:author="Matyas Adam" w:date="2018-11-17T20:46:00Z"/>
              </w:rPr>
            </w:pPr>
            <w:del w:id="15913" w:author="Matyas Adam" w:date="2018-11-17T20:46:00Z">
              <w:r w:rsidDel="001C24F3">
                <w:delText>07/2013– dosud: Ředitel Ústavu ochrany obyvatelstva Fakulty logistiky a krizového řízení UTB ve Zlíně</w:delText>
              </w:r>
            </w:del>
          </w:p>
          <w:p w14:paraId="6EAA98CE" w14:textId="77777777" w:rsidR="00E05AA8" w:rsidRDefault="00E05AA8">
            <w:pPr>
              <w:pPrChange w:id="15914" w:author="Matyas Adam" w:date="2018-11-17T20:46:00Z">
                <w:pPr>
                  <w:jc w:val="both"/>
                </w:pPr>
              </w:pPrChange>
            </w:pPr>
          </w:p>
        </w:tc>
      </w:tr>
      <w:tr w:rsidR="00E05AA8" w14:paraId="305B45BD" w14:textId="77777777" w:rsidTr="00495DC8">
        <w:trPr>
          <w:trHeight w:val="250"/>
        </w:trPr>
        <w:tc>
          <w:tcPr>
            <w:tcW w:w="9859" w:type="dxa"/>
            <w:gridSpan w:val="11"/>
            <w:shd w:val="clear" w:color="auto" w:fill="F7CAAC"/>
          </w:tcPr>
          <w:p w14:paraId="3AA3936B" w14:textId="77777777" w:rsidR="00E05AA8" w:rsidRDefault="00E05AA8" w:rsidP="00495DC8">
            <w:pPr>
              <w:jc w:val="both"/>
            </w:pPr>
            <w:r>
              <w:rPr>
                <w:b/>
              </w:rPr>
              <w:t>Zkušenosti s vedením kvalifikačních a rigorózních prací</w:t>
            </w:r>
          </w:p>
        </w:tc>
      </w:tr>
      <w:tr w:rsidR="00E05AA8" w14:paraId="33C14169" w14:textId="77777777" w:rsidTr="00495DC8">
        <w:trPr>
          <w:trHeight w:val="1105"/>
        </w:trPr>
        <w:tc>
          <w:tcPr>
            <w:tcW w:w="9859" w:type="dxa"/>
            <w:gridSpan w:val="11"/>
          </w:tcPr>
          <w:p w14:paraId="388F43A5" w14:textId="77777777" w:rsidR="00E05AA8" w:rsidRDefault="00E05AA8" w:rsidP="00495DC8">
            <w:pPr>
              <w:jc w:val="both"/>
              <w:rPr>
                <w:ins w:id="15915" w:author="Matyas Adam" w:date="2018-11-17T20:47:00Z"/>
              </w:rPr>
            </w:pPr>
            <w:del w:id="15916" w:author="Matyas Adam" w:date="2018-11-17T20:47:00Z">
              <w:r w:rsidDel="001C24F3">
                <w:delText>Na UTB – 25 bakalářských prací, 1 diplomová práce.</w:delText>
              </w:r>
            </w:del>
            <w:ins w:id="15917" w:author="Matyas Adam" w:date="2018-11-17T20:47:00Z">
              <w:r>
                <w:t xml:space="preserve">Bakalářské práce: 25 </w:t>
              </w:r>
            </w:ins>
          </w:p>
          <w:p w14:paraId="6B22DE91" w14:textId="77777777" w:rsidR="00E05AA8" w:rsidRDefault="00E05AA8" w:rsidP="00495DC8">
            <w:pPr>
              <w:jc w:val="both"/>
            </w:pPr>
            <w:ins w:id="15918" w:author="Matyas Adam" w:date="2018-11-17T20:47:00Z">
              <w:r>
                <w:t>Diplomové práce: 1</w:t>
              </w:r>
            </w:ins>
          </w:p>
        </w:tc>
      </w:tr>
      <w:tr w:rsidR="00E05AA8" w14:paraId="0353D3D8" w14:textId="77777777" w:rsidTr="00495DC8">
        <w:trPr>
          <w:cantSplit/>
        </w:trPr>
        <w:tc>
          <w:tcPr>
            <w:tcW w:w="3347" w:type="dxa"/>
            <w:gridSpan w:val="2"/>
            <w:tcBorders>
              <w:top w:val="single" w:sz="12" w:space="0" w:color="auto"/>
            </w:tcBorders>
            <w:shd w:val="clear" w:color="auto" w:fill="F7CAAC"/>
          </w:tcPr>
          <w:p w14:paraId="17F71FCE" w14:textId="77777777" w:rsidR="00E05AA8" w:rsidRDefault="00E05AA8" w:rsidP="00495DC8">
            <w:pPr>
              <w:jc w:val="both"/>
            </w:pPr>
            <w:r>
              <w:rPr>
                <w:b/>
              </w:rPr>
              <w:t xml:space="preserve">Obor habilitačního řízení </w:t>
            </w:r>
          </w:p>
        </w:tc>
        <w:tc>
          <w:tcPr>
            <w:tcW w:w="2245" w:type="dxa"/>
            <w:gridSpan w:val="2"/>
            <w:tcBorders>
              <w:top w:val="single" w:sz="12" w:space="0" w:color="auto"/>
            </w:tcBorders>
            <w:shd w:val="clear" w:color="auto" w:fill="F7CAAC"/>
          </w:tcPr>
          <w:p w14:paraId="7E8BE053" w14:textId="77777777" w:rsidR="00E05AA8" w:rsidRDefault="00E05AA8" w:rsidP="00495DC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729BCB9" w14:textId="77777777" w:rsidR="00E05AA8" w:rsidRDefault="00E05AA8" w:rsidP="00495DC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739E6B0" w14:textId="77777777" w:rsidR="00E05AA8" w:rsidRDefault="00E05AA8" w:rsidP="00495DC8">
            <w:pPr>
              <w:jc w:val="both"/>
              <w:rPr>
                <w:b/>
              </w:rPr>
            </w:pPr>
            <w:r>
              <w:rPr>
                <w:b/>
              </w:rPr>
              <w:t>Ohlasy publikací</w:t>
            </w:r>
          </w:p>
        </w:tc>
      </w:tr>
      <w:tr w:rsidR="00E05AA8" w14:paraId="52FA6A85" w14:textId="77777777" w:rsidTr="00495DC8">
        <w:trPr>
          <w:cantSplit/>
        </w:trPr>
        <w:tc>
          <w:tcPr>
            <w:tcW w:w="3347" w:type="dxa"/>
            <w:gridSpan w:val="2"/>
          </w:tcPr>
          <w:p w14:paraId="41F2BA25" w14:textId="77777777" w:rsidR="00E05AA8" w:rsidRDefault="00E05AA8" w:rsidP="00495DC8">
            <w:pPr>
              <w:jc w:val="both"/>
            </w:pPr>
            <w:r>
              <w:t>Zbraně hromadného ničení a ochrana proti nim</w:t>
            </w:r>
          </w:p>
        </w:tc>
        <w:tc>
          <w:tcPr>
            <w:tcW w:w="2245" w:type="dxa"/>
            <w:gridSpan w:val="2"/>
          </w:tcPr>
          <w:p w14:paraId="17DBEB86" w14:textId="77777777" w:rsidR="00E05AA8" w:rsidRDefault="00E05AA8" w:rsidP="00495DC8">
            <w:pPr>
              <w:jc w:val="both"/>
            </w:pPr>
            <w:r>
              <w:t>1992</w:t>
            </w:r>
          </w:p>
        </w:tc>
        <w:tc>
          <w:tcPr>
            <w:tcW w:w="2248" w:type="dxa"/>
            <w:gridSpan w:val="4"/>
            <w:tcBorders>
              <w:right w:val="single" w:sz="12" w:space="0" w:color="auto"/>
            </w:tcBorders>
          </w:tcPr>
          <w:p w14:paraId="6AE72222" w14:textId="77777777" w:rsidR="00E05AA8" w:rsidRDefault="00E05AA8" w:rsidP="00495DC8">
            <w:pPr>
              <w:jc w:val="both"/>
            </w:pPr>
            <w:r>
              <w:t>VVŠ PV ve Vyškově</w:t>
            </w:r>
          </w:p>
        </w:tc>
        <w:tc>
          <w:tcPr>
            <w:tcW w:w="632" w:type="dxa"/>
            <w:tcBorders>
              <w:left w:val="single" w:sz="12" w:space="0" w:color="auto"/>
            </w:tcBorders>
            <w:shd w:val="clear" w:color="auto" w:fill="F7CAAC"/>
          </w:tcPr>
          <w:p w14:paraId="401563DE" w14:textId="77777777" w:rsidR="00E05AA8" w:rsidRDefault="00E05AA8" w:rsidP="00495DC8">
            <w:pPr>
              <w:jc w:val="both"/>
            </w:pPr>
            <w:r>
              <w:rPr>
                <w:b/>
              </w:rPr>
              <w:t>WOS</w:t>
            </w:r>
          </w:p>
        </w:tc>
        <w:tc>
          <w:tcPr>
            <w:tcW w:w="693" w:type="dxa"/>
            <w:shd w:val="clear" w:color="auto" w:fill="F7CAAC"/>
          </w:tcPr>
          <w:p w14:paraId="0FA51CAF" w14:textId="77777777" w:rsidR="00E05AA8" w:rsidRDefault="00E05AA8" w:rsidP="00495DC8">
            <w:pPr>
              <w:jc w:val="both"/>
              <w:rPr>
                <w:sz w:val="18"/>
              </w:rPr>
            </w:pPr>
            <w:r>
              <w:rPr>
                <w:b/>
                <w:sz w:val="18"/>
              </w:rPr>
              <w:t>Scopus</w:t>
            </w:r>
          </w:p>
        </w:tc>
        <w:tc>
          <w:tcPr>
            <w:tcW w:w="694" w:type="dxa"/>
            <w:shd w:val="clear" w:color="auto" w:fill="F7CAAC"/>
          </w:tcPr>
          <w:p w14:paraId="4C4A21AB" w14:textId="77777777" w:rsidR="00E05AA8" w:rsidRDefault="00E05AA8" w:rsidP="00495DC8">
            <w:pPr>
              <w:jc w:val="both"/>
            </w:pPr>
            <w:r>
              <w:rPr>
                <w:b/>
                <w:sz w:val="18"/>
              </w:rPr>
              <w:t>ostatní</w:t>
            </w:r>
          </w:p>
        </w:tc>
      </w:tr>
      <w:tr w:rsidR="00E05AA8" w14:paraId="31F4E000" w14:textId="77777777" w:rsidTr="00495DC8">
        <w:trPr>
          <w:cantSplit/>
          <w:trHeight w:val="70"/>
        </w:trPr>
        <w:tc>
          <w:tcPr>
            <w:tcW w:w="3347" w:type="dxa"/>
            <w:gridSpan w:val="2"/>
            <w:shd w:val="clear" w:color="auto" w:fill="F7CAAC"/>
          </w:tcPr>
          <w:p w14:paraId="6BD56281" w14:textId="77777777" w:rsidR="00E05AA8" w:rsidRDefault="00E05AA8" w:rsidP="00495DC8">
            <w:pPr>
              <w:jc w:val="both"/>
            </w:pPr>
            <w:r>
              <w:rPr>
                <w:b/>
              </w:rPr>
              <w:t>Obor jmenovacího řízení</w:t>
            </w:r>
          </w:p>
        </w:tc>
        <w:tc>
          <w:tcPr>
            <w:tcW w:w="2245" w:type="dxa"/>
            <w:gridSpan w:val="2"/>
            <w:shd w:val="clear" w:color="auto" w:fill="F7CAAC"/>
          </w:tcPr>
          <w:p w14:paraId="7430E82B" w14:textId="77777777" w:rsidR="00E05AA8" w:rsidRDefault="00E05AA8" w:rsidP="00495DC8">
            <w:pPr>
              <w:jc w:val="both"/>
            </w:pPr>
            <w:r>
              <w:rPr>
                <w:b/>
              </w:rPr>
              <w:t>Rok udělení hodnosti</w:t>
            </w:r>
          </w:p>
        </w:tc>
        <w:tc>
          <w:tcPr>
            <w:tcW w:w="2248" w:type="dxa"/>
            <w:gridSpan w:val="4"/>
            <w:tcBorders>
              <w:right w:val="single" w:sz="12" w:space="0" w:color="auto"/>
            </w:tcBorders>
            <w:shd w:val="clear" w:color="auto" w:fill="F7CAAC"/>
          </w:tcPr>
          <w:p w14:paraId="1347BCD3" w14:textId="77777777" w:rsidR="00E05AA8" w:rsidRDefault="00E05AA8" w:rsidP="00495DC8">
            <w:pPr>
              <w:jc w:val="both"/>
            </w:pPr>
            <w:r>
              <w:rPr>
                <w:b/>
              </w:rPr>
              <w:t>Řízení konáno na VŠ</w:t>
            </w:r>
          </w:p>
        </w:tc>
        <w:tc>
          <w:tcPr>
            <w:tcW w:w="632" w:type="dxa"/>
            <w:vMerge w:val="restart"/>
            <w:tcBorders>
              <w:left w:val="single" w:sz="12" w:space="0" w:color="auto"/>
            </w:tcBorders>
          </w:tcPr>
          <w:p w14:paraId="4223A03A" w14:textId="77777777" w:rsidR="00E05AA8" w:rsidRDefault="00E05AA8" w:rsidP="00495DC8">
            <w:pPr>
              <w:jc w:val="both"/>
              <w:rPr>
                <w:b/>
              </w:rPr>
            </w:pPr>
            <w:r>
              <w:rPr>
                <w:b/>
              </w:rPr>
              <w:t>11</w:t>
            </w:r>
          </w:p>
        </w:tc>
        <w:tc>
          <w:tcPr>
            <w:tcW w:w="693" w:type="dxa"/>
            <w:vMerge w:val="restart"/>
          </w:tcPr>
          <w:p w14:paraId="6BC6A609" w14:textId="77777777" w:rsidR="00E05AA8" w:rsidRDefault="00E05AA8" w:rsidP="00495DC8">
            <w:pPr>
              <w:jc w:val="both"/>
              <w:rPr>
                <w:b/>
              </w:rPr>
            </w:pPr>
            <w:r>
              <w:rPr>
                <w:b/>
              </w:rPr>
              <w:t>6</w:t>
            </w:r>
          </w:p>
        </w:tc>
        <w:tc>
          <w:tcPr>
            <w:tcW w:w="694" w:type="dxa"/>
            <w:vMerge w:val="restart"/>
          </w:tcPr>
          <w:p w14:paraId="3EDCA6B9" w14:textId="77777777" w:rsidR="00E05AA8" w:rsidRDefault="00E05AA8" w:rsidP="00495DC8">
            <w:pPr>
              <w:jc w:val="both"/>
              <w:rPr>
                <w:b/>
              </w:rPr>
            </w:pPr>
            <w:r>
              <w:rPr>
                <w:b/>
              </w:rPr>
              <w:t>46</w:t>
            </w:r>
          </w:p>
        </w:tc>
      </w:tr>
      <w:tr w:rsidR="00E05AA8" w14:paraId="507CECEA" w14:textId="77777777" w:rsidTr="00495DC8">
        <w:trPr>
          <w:trHeight w:val="205"/>
        </w:trPr>
        <w:tc>
          <w:tcPr>
            <w:tcW w:w="3347" w:type="dxa"/>
            <w:gridSpan w:val="2"/>
          </w:tcPr>
          <w:p w14:paraId="1A421CD8" w14:textId="77777777" w:rsidR="00E05AA8" w:rsidRDefault="00E05AA8" w:rsidP="00495DC8">
            <w:pPr>
              <w:jc w:val="both"/>
            </w:pPr>
            <w:r>
              <w:t>Ochrana vojsk a obyvatelstva</w:t>
            </w:r>
          </w:p>
        </w:tc>
        <w:tc>
          <w:tcPr>
            <w:tcW w:w="2245" w:type="dxa"/>
            <w:gridSpan w:val="2"/>
          </w:tcPr>
          <w:p w14:paraId="755950D3" w14:textId="77777777" w:rsidR="00E05AA8" w:rsidRDefault="00E05AA8" w:rsidP="00495DC8">
            <w:pPr>
              <w:jc w:val="both"/>
            </w:pPr>
            <w:r>
              <w:t>2004</w:t>
            </w:r>
          </w:p>
        </w:tc>
        <w:tc>
          <w:tcPr>
            <w:tcW w:w="2248" w:type="dxa"/>
            <w:gridSpan w:val="4"/>
            <w:tcBorders>
              <w:right w:val="single" w:sz="12" w:space="0" w:color="auto"/>
            </w:tcBorders>
          </w:tcPr>
          <w:p w14:paraId="7E7E9DFE" w14:textId="77777777" w:rsidR="00E05AA8" w:rsidRDefault="00E05AA8" w:rsidP="00495DC8">
            <w:pPr>
              <w:jc w:val="both"/>
            </w:pPr>
            <w:r>
              <w:t>VVŠ PV ve Vyškově</w:t>
            </w:r>
          </w:p>
        </w:tc>
        <w:tc>
          <w:tcPr>
            <w:tcW w:w="632" w:type="dxa"/>
            <w:vMerge/>
            <w:tcBorders>
              <w:left w:val="single" w:sz="12" w:space="0" w:color="auto"/>
            </w:tcBorders>
            <w:vAlign w:val="center"/>
          </w:tcPr>
          <w:p w14:paraId="5A80167A" w14:textId="77777777" w:rsidR="00E05AA8" w:rsidRDefault="00E05AA8" w:rsidP="00495DC8">
            <w:pPr>
              <w:rPr>
                <w:b/>
              </w:rPr>
            </w:pPr>
          </w:p>
        </w:tc>
        <w:tc>
          <w:tcPr>
            <w:tcW w:w="693" w:type="dxa"/>
            <w:vMerge/>
            <w:vAlign w:val="center"/>
          </w:tcPr>
          <w:p w14:paraId="7EEB343D" w14:textId="77777777" w:rsidR="00E05AA8" w:rsidRDefault="00E05AA8" w:rsidP="00495DC8">
            <w:pPr>
              <w:rPr>
                <w:b/>
              </w:rPr>
            </w:pPr>
          </w:p>
        </w:tc>
        <w:tc>
          <w:tcPr>
            <w:tcW w:w="694" w:type="dxa"/>
            <w:vMerge/>
            <w:vAlign w:val="center"/>
          </w:tcPr>
          <w:p w14:paraId="203FF3E9" w14:textId="77777777" w:rsidR="00E05AA8" w:rsidRDefault="00E05AA8" w:rsidP="00495DC8">
            <w:pPr>
              <w:rPr>
                <w:b/>
              </w:rPr>
            </w:pPr>
          </w:p>
        </w:tc>
      </w:tr>
      <w:tr w:rsidR="00E05AA8" w14:paraId="16C859D8" w14:textId="77777777" w:rsidTr="00495DC8">
        <w:tc>
          <w:tcPr>
            <w:tcW w:w="9859" w:type="dxa"/>
            <w:gridSpan w:val="11"/>
            <w:shd w:val="clear" w:color="auto" w:fill="F7CAAC"/>
          </w:tcPr>
          <w:p w14:paraId="63999A7B" w14:textId="77777777" w:rsidR="00E05AA8" w:rsidRDefault="00E05AA8" w:rsidP="00495DC8">
            <w:pPr>
              <w:jc w:val="both"/>
              <w:rPr>
                <w:b/>
              </w:rPr>
            </w:pPr>
            <w:r>
              <w:rPr>
                <w:b/>
              </w:rPr>
              <w:t xml:space="preserve">Přehled o nejvýznamnější publikační a další tvůrčí činnosti nebo další profesní činnosti u odborníků z praxe vztahující se k zabezpečovaným předmětům </w:t>
            </w:r>
          </w:p>
        </w:tc>
      </w:tr>
      <w:tr w:rsidR="00E05AA8" w14:paraId="0D9DDA32" w14:textId="77777777" w:rsidTr="00495DC8">
        <w:trPr>
          <w:trHeight w:val="2347"/>
        </w:trPr>
        <w:tc>
          <w:tcPr>
            <w:tcW w:w="9859" w:type="dxa"/>
            <w:gridSpan w:val="11"/>
          </w:tcPr>
          <w:p w14:paraId="1F2B824C" w14:textId="77777777" w:rsidR="00E05AA8" w:rsidRPr="004C3AF7" w:rsidRDefault="00E05AA8">
            <w:pPr>
              <w:spacing w:after="40"/>
              <w:ind w:left="322" w:hanging="284"/>
              <w:jc w:val="both"/>
              <w:pPrChange w:id="15919" w:author="Matyas Adam" w:date="2018-11-17T20:49:00Z">
                <w:pPr>
                  <w:spacing w:after="40"/>
                  <w:jc w:val="both"/>
                </w:pPr>
              </w:pPrChange>
            </w:pPr>
            <w:del w:id="15920" w:author="Matyas Adam" w:date="2018-11-17T20:49:00Z">
              <w:r w:rsidRPr="004C3AF7" w:rsidDel="006A3538">
                <w:rPr>
                  <w:b/>
                </w:rPr>
                <w:delText xml:space="preserve">Dušan </w:delText>
              </w:r>
            </w:del>
            <w:r w:rsidRPr="004C3AF7">
              <w:rPr>
                <w:b/>
              </w:rPr>
              <w:t>VIČAR</w:t>
            </w:r>
            <w:ins w:id="15921" w:author="Matyas Adam" w:date="2018-11-17T20:49:00Z">
              <w:r>
                <w:rPr>
                  <w:b/>
                </w:rPr>
                <w:t>, D.</w:t>
              </w:r>
            </w:ins>
            <w:r w:rsidRPr="004C3AF7">
              <w:rPr>
                <w:b/>
              </w:rPr>
              <w:t xml:space="preserve"> (25 %</w:t>
            </w:r>
            <w:r w:rsidRPr="004C3AF7">
              <w:t>), </w:t>
            </w:r>
            <w:del w:id="15922" w:author="Matyas Adam" w:date="2018-11-17T20:49:00Z">
              <w:r w:rsidRPr="004C3AF7" w:rsidDel="006A3538">
                <w:delText>Miroslav</w:delText>
              </w:r>
            </w:del>
            <w:r w:rsidRPr="004C3AF7">
              <w:t xml:space="preserve"> TOMEK</w:t>
            </w:r>
            <w:ins w:id="15923" w:author="Matyas Adam" w:date="2018-11-17T20:49:00Z">
              <w:r>
                <w:t>, M.</w:t>
              </w:r>
            </w:ins>
            <w:r w:rsidRPr="004C3AF7">
              <w:t xml:space="preserve">, ŠAFAŘÍK </w:t>
            </w:r>
            <w:del w:id="15924" w:author="Matyas Adam" w:date="2018-11-17T20:49:00Z">
              <w:r w:rsidRPr="004C3AF7" w:rsidDel="006A3538">
                <w:delText xml:space="preserve">Zdeněk </w:delText>
              </w:r>
            </w:del>
            <w:ins w:id="15925" w:author="Matyas Adam" w:date="2018-11-17T20:49:00Z">
              <w:r>
                <w:t xml:space="preserve">Z., </w:t>
              </w:r>
            </w:ins>
            <w:del w:id="15926" w:author="Matyas Adam" w:date="2018-11-17T20:49:00Z">
              <w:r w:rsidRPr="004C3AF7" w:rsidDel="006A3538">
                <w:delText xml:space="preserve">a Jan </w:delText>
              </w:r>
            </w:del>
            <w:r w:rsidRPr="004C3AF7">
              <w:t>STROHMANDL</w:t>
            </w:r>
            <w:ins w:id="15927" w:author="Matyas Adam" w:date="2018-11-17T20:49:00Z">
              <w:r>
                <w:t>, J</w:t>
              </w:r>
            </w:ins>
            <w:r w:rsidRPr="004C3AF7">
              <w:t xml:space="preserve">. </w:t>
            </w:r>
            <w:r w:rsidRPr="004C3AF7">
              <w:rPr>
                <w:i/>
                <w:iCs/>
              </w:rPr>
              <w:t>Vybrané aspekty poskytování humanitární pomoci Českou republikou</w:t>
            </w:r>
            <w:r w:rsidRPr="004C3AF7">
              <w:rPr>
                <w:i/>
              </w:rPr>
              <w:t>.</w:t>
            </w:r>
            <w:r w:rsidRPr="004C3AF7">
              <w:t xml:space="preserve"> </w:t>
            </w:r>
            <w:r w:rsidRPr="004C3AF7">
              <w:rPr>
                <w:i/>
              </w:rPr>
              <w:t>Krízový manažment (Crisis management).</w:t>
            </w:r>
            <w:r w:rsidRPr="004C3AF7">
              <w:t xml:space="preserve"> Scientific-technical magazine of Faculty of security engineering at university of Žilina in Žilina.  Číslo 2/2016, ročník 15, P. 57 – 63. ISSN 1336-0019. </w:t>
            </w:r>
          </w:p>
          <w:p w14:paraId="63325461" w14:textId="77777777" w:rsidR="00E05AA8" w:rsidRPr="004C3AF7" w:rsidRDefault="00E05AA8">
            <w:pPr>
              <w:spacing w:after="40"/>
              <w:ind w:left="322" w:hanging="284"/>
              <w:jc w:val="both"/>
              <w:pPrChange w:id="15928" w:author="Matyas Adam" w:date="2018-11-17T20:49:00Z">
                <w:pPr>
                  <w:spacing w:after="40"/>
                  <w:jc w:val="both"/>
                </w:pPr>
              </w:pPrChange>
            </w:pPr>
            <w:del w:id="15929" w:author="Matyas Adam" w:date="2018-11-17T20:49:00Z">
              <w:r w:rsidRPr="004C3AF7" w:rsidDel="006A3538">
                <w:rPr>
                  <w:b/>
                </w:rPr>
                <w:delText xml:space="preserve">Dušan </w:delText>
              </w:r>
            </w:del>
            <w:r w:rsidRPr="004C3AF7">
              <w:rPr>
                <w:b/>
                <w:bCs/>
              </w:rPr>
              <w:t>VIČAR</w:t>
            </w:r>
            <w:ins w:id="15930" w:author="Matyas Adam" w:date="2018-11-17T20:49:00Z">
              <w:r>
                <w:rPr>
                  <w:b/>
                  <w:bCs/>
                </w:rPr>
                <w:t>, D.</w:t>
              </w:r>
            </w:ins>
            <w:r w:rsidRPr="004C3AF7">
              <w:rPr>
                <w:b/>
                <w:bCs/>
              </w:rPr>
              <w:t xml:space="preserve"> (50 %)</w:t>
            </w:r>
            <w:r w:rsidRPr="004C3AF7">
              <w:rPr>
                <w:b/>
              </w:rPr>
              <w:t>,</w:t>
            </w:r>
            <w:r w:rsidRPr="004C3AF7">
              <w:t xml:space="preserve"> </w:t>
            </w:r>
            <w:del w:id="15931" w:author="Matyas Adam" w:date="2018-11-17T20:50:00Z">
              <w:r w:rsidRPr="004C3AF7" w:rsidDel="006A3538">
                <w:delText xml:space="preserve">Jan </w:delText>
              </w:r>
            </w:del>
            <w:r w:rsidRPr="004C3AF7">
              <w:t>STROHMANDL</w:t>
            </w:r>
            <w:ins w:id="15932" w:author="Matyas Adam" w:date="2018-11-17T20:49:00Z">
              <w:r>
                <w:t>, J.</w:t>
              </w:r>
            </w:ins>
            <w:r w:rsidRPr="004C3AF7">
              <w:t xml:space="preserve">, </w:t>
            </w:r>
            <w:del w:id="15933" w:author="Matyas Adam" w:date="2018-11-17T20:50:00Z">
              <w:r w:rsidRPr="004C3AF7" w:rsidDel="006A3538">
                <w:delText xml:space="preserve">Ivan </w:delText>
              </w:r>
            </w:del>
            <w:r w:rsidRPr="004C3AF7">
              <w:t>PRINC</w:t>
            </w:r>
            <w:ins w:id="15934" w:author="Matyas Adam" w:date="2018-11-17T20:50:00Z">
              <w:r>
                <w:t>, I.</w:t>
              </w:r>
            </w:ins>
            <w:r w:rsidRPr="004C3AF7">
              <w:t xml:space="preserve">, </w:t>
            </w:r>
            <w:del w:id="15935" w:author="Matyas Adam" w:date="2018-11-17T20:50:00Z">
              <w:r w:rsidRPr="004C3AF7" w:rsidDel="006A3538">
                <w:delText xml:space="preserve">Jakub </w:delText>
              </w:r>
            </w:del>
            <w:r w:rsidRPr="004C3AF7">
              <w:t>RAK</w:t>
            </w:r>
            <w:ins w:id="15936" w:author="Matyas Adam" w:date="2018-11-17T20:50:00Z">
              <w:r>
                <w:t>, J.</w:t>
              </w:r>
            </w:ins>
            <w:r w:rsidRPr="004C3AF7">
              <w:t xml:space="preserve">, </w:t>
            </w:r>
            <w:del w:id="15937" w:author="Matyas Adam" w:date="2018-11-17T20:50:00Z">
              <w:r w:rsidRPr="004C3AF7" w:rsidDel="006A3538">
                <w:delText xml:space="preserve">Ivan </w:delText>
              </w:r>
            </w:del>
            <w:r w:rsidRPr="004C3AF7">
              <w:t>MAŠEK</w:t>
            </w:r>
            <w:ins w:id="15938" w:author="Matyas Adam" w:date="2018-11-17T20:50:00Z">
              <w:r>
                <w:t>, I.</w:t>
              </w:r>
            </w:ins>
            <w:r w:rsidRPr="004C3AF7">
              <w:t xml:space="preserve">, </w:t>
            </w:r>
            <w:del w:id="15939" w:author="Matyas Adam" w:date="2018-11-17T20:50:00Z">
              <w:r w:rsidRPr="004C3AF7" w:rsidDel="006A3538">
                <w:delText xml:space="preserve">Danuše </w:delText>
              </w:r>
            </w:del>
            <w:r w:rsidRPr="004C3AF7">
              <w:t>ULČÍKOVÁ</w:t>
            </w:r>
            <w:ins w:id="15940" w:author="Matyas Adam" w:date="2018-11-17T20:50:00Z">
              <w:r>
                <w:t>, D</w:t>
              </w:r>
            </w:ins>
            <w:r w:rsidRPr="004C3AF7">
              <w:t xml:space="preserve">. </w:t>
            </w:r>
            <w:r w:rsidRPr="004C3AF7">
              <w:rPr>
                <w:iCs/>
              </w:rPr>
              <w:t>Vzdělávání v oblasti bezpečnosti a ochrany obyvatelstva.</w:t>
            </w:r>
            <w:r w:rsidRPr="004C3AF7">
              <w:t xml:space="preserve"> IOO Lázně Bohdaneč. </w:t>
            </w:r>
            <w:r w:rsidRPr="004C3AF7">
              <w:rPr>
                <w:i/>
              </w:rPr>
              <w:t>The Science for Population Protection</w:t>
            </w:r>
            <w:r w:rsidRPr="004C3AF7">
              <w:t xml:space="preserve"> 1/2016. Volume 8. ISSN 1803-568X. p. 77 – 88.</w:t>
            </w:r>
          </w:p>
          <w:p w14:paraId="1CDC04FA" w14:textId="77777777" w:rsidR="00E05AA8" w:rsidRPr="004C3AF7" w:rsidRDefault="00E05AA8">
            <w:pPr>
              <w:spacing w:after="40"/>
              <w:ind w:left="322" w:hanging="284"/>
              <w:jc w:val="both"/>
              <w:pPrChange w:id="15941" w:author="Matyas Adam" w:date="2018-11-17T20:49:00Z">
                <w:pPr>
                  <w:spacing w:after="40"/>
                  <w:jc w:val="both"/>
                </w:pPr>
              </w:pPrChange>
            </w:pPr>
            <w:r w:rsidRPr="004C3AF7">
              <w:t>PLUCKOVÁ</w:t>
            </w:r>
            <w:ins w:id="15942" w:author="Matyas Adam" w:date="2018-11-17T20:50:00Z">
              <w:r>
                <w:t>,</w:t>
              </w:r>
            </w:ins>
            <w:r w:rsidRPr="004C3AF7">
              <w:t xml:space="preserve"> </w:t>
            </w:r>
            <w:del w:id="15943" w:author="Matyas Adam" w:date="2018-11-17T20:50:00Z">
              <w:r w:rsidRPr="004C3AF7" w:rsidDel="006A3538">
                <w:delText>Irena</w:delText>
              </w:r>
            </w:del>
            <w:ins w:id="15944" w:author="Matyas Adam" w:date="2018-11-17T20:50:00Z">
              <w:r>
                <w:t>I.</w:t>
              </w:r>
            </w:ins>
            <w:r w:rsidRPr="004C3AF7">
              <w:t xml:space="preserve">, </w:t>
            </w:r>
            <w:r w:rsidRPr="004C3AF7">
              <w:rPr>
                <w:b/>
              </w:rPr>
              <w:t>VIČAR</w:t>
            </w:r>
            <w:ins w:id="15945" w:author="Matyas Adam" w:date="2018-11-17T20:50:00Z">
              <w:r>
                <w:rPr>
                  <w:b/>
                </w:rPr>
                <w:t>,</w:t>
              </w:r>
            </w:ins>
            <w:r w:rsidRPr="004C3AF7">
              <w:rPr>
                <w:b/>
              </w:rPr>
              <w:t xml:space="preserve"> </w:t>
            </w:r>
            <w:del w:id="15946" w:author="Matyas Adam" w:date="2018-11-17T20:50:00Z">
              <w:r w:rsidRPr="004C3AF7" w:rsidDel="006A3538">
                <w:rPr>
                  <w:b/>
                </w:rPr>
                <w:delText xml:space="preserve">Dušan </w:delText>
              </w:r>
            </w:del>
            <w:ins w:id="15947" w:author="Matyas Adam" w:date="2018-11-17T20:50:00Z">
              <w:r>
                <w:rPr>
                  <w:b/>
                </w:rPr>
                <w:t>D.</w:t>
              </w:r>
              <w:r w:rsidRPr="004C3AF7">
                <w:rPr>
                  <w:b/>
                </w:rPr>
                <w:t xml:space="preserve"> </w:t>
              </w:r>
            </w:ins>
            <w:r w:rsidRPr="004C3AF7">
              <w:rPr>
                <w:b/>
              </w:rPr>
              <w:t xml:space="preserve">(25 %), </w:t>
            </w:r>
            <w:r w:rsidRPr="004C3AF7">
              <w:t>MILÉŘ</w:t>
            </w:r>
            <w:ins w:id="15948" w:author="Matyas Adam" w:date="2018-11-17T20:50:00Z">
              <w:r>
                <w:t>,</w:t>
              </w:r>
            </w:ins>
            <w:r w:rsidRPr="004C3AF7">
              <w:t xml:space="preserve"> </w:t>
            </w:r>
            <w:del w:id="15949" w:author="Matyas Adam" w:date="2018-11-17T20:50:00Z">
              <w:r w:rsidRPr="004C3AF7" w:rsidDel="006A3538">
                <w:delText>Tomáš</w:delText>
              </w:r>
            </w:del>
            <w:ins w:id="15950" w:author="Matyas Adam" w:date="2018-11-17T20:50:00Z">
              <w:r>
                <w:t>T.</w:t>
              </w:r>
            </w:ins>
            <w:r w:rsidRPr="004C3AF7">
              <w:t xml:space="preserve">, SLÁDEK, </w:t>
            </w:r>
            <w:del w:id="15951" w:author="Matyas Adam" w:date="2018-11-17T20:50:00Z">
              <w:r w:rsidRPr="004C3AF7" w:rsidDel="006A3538">
                <w:delText>Petr</w:delText>
              </w:r>
            </w:del>
            <w:ins w:id="15952" w:author="Matyas Adam" w:date="2018-11-17T20:50:00Z">
              <w:r>
                <w:t>P.</w:t>
              </w:r>
            </w:ins>
            <w:r w:rsidRPr="004C3AF7">
              <w:t>, SVOBODA</w:t>
            </w:r>
            <w:ins w:id="15953" w:author="Matyas Adam" w:date="2018-11-17T20:50:00Z">
              <w:r>
                <w:t>,</w:t>
              </w:r>
            </w:ins>
            <w:r w:rsidRPr="004C3AF7">
              <w:t xml:space="preserve"> </w:t>
            </w:r>
            <w:del w:id="15954" w:author="Matyas Adam" w:date="2018-11-17T20:50:00Z">
              <w:r w:rsidRPr="004C3AF7" w:rsidDel="006A3538">
                <w:delText>Ivo</w:delText>
              </w:r>
            </w:del>
            <w:ins w:id="15955" w:author="Matyas Adam" w:date="2018-11-17T20:50:00Z">
              <w:r>
                <w:t>I.</w:t>
              </w:r>
            </w:ins>
            <w:r w:rsidRPr="004C3AF7">
              <w:t>, ŠMEJKALOVÁ</w:t>
            </w:r>
            <w:ins w:id="15956" w:author="Matyas Adam" w:date="2018-11-17T20:50:00Z">
              <w:r>
                <w:t>,</w:t>
              </w:r>
            </w:ins>
            <w:r w:rsidRPr="004C3AF7">
              <w:t xml:space="preserve"> </w:t>
            </w:r>
            <w:del w:id="15957" w:author="Matyas Adam" w:date="2018-11-17T20:50:00Z">
              <w:r w:rsidRPr="004C3AF7" w:rsidDel="006A3538">
                <w:delText xml:space="preserve">Kateřina </w:delText>
              </w:r>
            </w:del>
            <w:ins w:id="15958" w:author="Matyas Adam" w:date="2018-11-17T20:50:00Z">
              <w:r>
                <w:t>K.</w:t>
              </w:r>
              <w:r w:rsidRPr="004C3AF7">
                <w:t xml:space="preserve"> </w:t>
              </w:r>
            </w:ins>
            <w:r w:rsidRPr="004C3AF7">
              <w:t>a ŠIBOR</w:t>
            </w:r>
            <w:ins w:id="15959" w:author="Matyas Adam" w:date="2018-11-17T20:51:00Z">
              <w:r>
                <w:t>,</w:t>
              </w:r>
            </w:ins>
            <w:r w:rsidRPr="004C3AF7">
              <w:t xml:space="preserve"> </w:t>
            </w:r>
            <w:del w:id="15960" w:author="Matyas Adam" w:date="2018-11-17T20:50:00Z">
              <w:r w:rsidRPr="004C3AF7" w:rsidDel="006A3538">
                <w:delText>Jiří</w:delText>
              </w:r>
            </w:del>
            <w:ins w:id="15961" w:author="Matyas Adam" w:date="2018-11-17T20:50:00Z">
              <w:r>
                <w:t>J.</w:t>
              </w:r>
            </w:ins>
            <w:r w:rsidRPr="004C3AF7">
              <w:t xml:space="preserve">. </w:t>
            </w:r>
            <w:r w:rsidRPr="004C3AF7">
              <w:rPr>
                <w:i/>
              </w:rPr>
              <w:t>Jak se zachovat, když …</w:t>
            </w:r>
            <w:r w:rsidRPr="004C3AF7">
              <w:t>Učebnice pro 2. Stupeň ZŠ</w:t>
            </w:r>
            <w:r w:rsidRPr="004C3AF7">
              <w:rPr>
                <w:i/>
                <w:iCs/>
              </w:rPr>
              <w:t>.</w:t>
            </w:r>
            <w:r w:rsidRPr="004C3AF7">
              <w:t xml:space="preserve"> 1. vyd. NOVÁ ŠKOLA, s.r.o, Brno, 2015. 96 s. ISBN 978-80-7289-746-9.</w:t>
            </w:r>
          </w:p>
          <w:p w14:paraId="3FB7A856" w14:textId="77777777" w:rsidR="00E05AA8" w:rsidRPr="004C3AF7" w:rsidRDefault="00E05AA8">
            <w:pPr>
              <w:spacing w:after="40"/>
              <w:ind w:left="322" w:hanging="284"/>
              <w:jc w:val="both"/>
              <w:pPrChange w:id="15962" w:author="Matyas Adam" w:date="2018-11-17T20:49:00Z">
                <w:pPr>
                  <w:spacing w:after="40"/>
                  <w:jc w:val="both"/>
                </w:pPr>
              </w:pPrChange>
            </w:pPr>
            <w:r w:rsidRPr="004C3AF7">
              <w:t>SEIDL</w:t>
            </w:r>
            <w:ins w:id="15963" w:author="Matyas Adam" w:date="2018-11-17T20:51:00Z">
              <w:r>
                <w:t>,</w:t>
              </w:r>
            </w:ins>
            <w:r w:rsidRPr="004C3AF7">
              <w:t xml:space="preserve"> </w:t>
            </w:r>
            <w:del w:id="15964" w:author="Matyas Adam" w:date="2018-11-17T20:51:00Z">
              <w:r w:rsidRPr="004C3AF7" w:rsidDel="006A3538">
                <w:delText>Miloslav</w:delText>
              </w:r>
            </w:del>
            <w:ins w:id="15965" w:author="Matyas Adam" w:date="2018-11-17T20:51:00Z">
              <w:r>
                <w:t>M.</w:t>
              </w:r>
            </w:ins>
            <w:r w:rsidRPr="004C3AF7">
              <w:t>, TOMEK</w:t>
            </w:r>
            <w:ins w:id="15966" w:author="Matyas Adam" w:date="2018-11-17T20:51:00Z">
              <w:r>
                <w:t>,</w:t>
              </w:r>
            </w:ins>
            <w:r w:rsidRPr="004C3AF7">
              <w:t xml:space="preserve"> </w:t>
            </w:r>
            <w:del w:id="15967" w:author="Matyas Adam" w:date="2018-11-17T20:51:00Z">
              <w:r w:rsidRPr="004C3AF7" w:rsidDel="006A3538">
                <w:delText xml:space="preserve">Miroslav </w:delText>
              </w:r>
            </w:del>
            <w:ins w:id="15968" w:author="Matyas Adam" w:date="2018-11-17T20:51:00Z">
              <w:r>
                <w:t xml:space="preserve">M., </w:t>
              </w:r>
            </w:ins>
            <w:del w:id="15969" w:author="Matyas Adam" w:date="2018-11-17T20:51:00Z">
              <w:r w:rsidRPr="004C3AF7" w:rsidDel="006A3538">
                <w:delText xml:space="preserve">a </w:delText>
              </w:r>
              <w:r w:rsidRPr="004C3AF7" w:rsidDel="006A3538">
                <w:rPr>
                  <w:b/>
                </w:rPr>
                <w:delText xml:space="preserve">Dušan </w:delText>
              </w:r>
            </w:del>
            <w:r w:rsidRPr="004C3AF7">
              <w:rPr>
                <w:b/>
              </w:rPr>
              <w:t>VIČAR</w:t>
            </w:r>
            <w:ins w:id="15970" w:author="Matyas Adam" w:date="2018-11-17T20:51:00Z">
              <w:r>
                <w:rPr>
                  <w:b/>
                </w:rPr>
                <w:t>, D.</w:t>
              </w:r>
            </w:ins>
            <w:r w:rsidRPr="004C3AF7">
              <w:rPr>
                <w:b/>
              </w:rPr>
              <w:t xml:space="preserve"> (30 %)</w:t>
            </w:r>
            <w:r w:rsidRPr="004C3AF7">
              <w:t>.</w:t>
            </w:r>
            <w:del w:id="15971" w:author="Matyas Adam" w:date="2018-11-17T20:51:00Z">
              <w:r w:rsidRPr="004C3AF7" w:rsidDel="006A3538">
                <w:delText xml:space="preserve"> 2014.</w:delText>
              </w:r>
            </w:del>
            <w:r w:rsidRPr="004C3AF7">
              <w:t xml:space="preserve"> </w:t>
            </w:r>
            <w:r w:rsidRPr="004C3AF7">
              <w:rPr>
                <w:iCs/>
              </w:rPr>
              <w:t>Evakuácia osôb, zvierat a vecí</w:t>
            </w:r>
            <w:r w:rsidRPr="004C3AF7">
              <w:t xml:space="preserve">. (monografie) 1. vyd. EDIS – vydavateľstvo ŽU v Žiline. </w:t>
            </w:r>
            <w:ins w:id="15972" w:author="Matyas Adam" w:date="2018-11-17T20:51:00Z">
              <w:r>
                <w:t xml:space="preserve">2014. </w:t>
              </w:r>
            </w:ins>
            <w:r w:rsidRPr="004C3AF7">
              <w:t>262 s</w:t>
            </w:r>
            <w:del w:id="15973" w:author="Matyas Adam" w:date="2018-11-17T20:51:00Z">
              <w:r w:rsidRPr="004C3AF7" w:rsidDel="006A3538">
                <w:delText>.</w:delText>
              </w:r>
            </w:del>
            <w:ins w:id="15974" w:author="Matyas Adam" w:date="2018-11-17T20:51:00Z">
              <w:r>
                <w:t>.</w:t>
              </w:r>
            </w:ins>
            <w:r w:rsidRPr="004C3AF7">
              <w:t xml:space="preserve"> ISBN 978-80-554-0939-9.</w:t>
            </w:r>
          </w:p>
          <w:p w14:paraId="03C1C9F5" w14:textId="77777777" w:rsidR="00E05AA8" w:rsidRPr="004C3AF7" w:rsidRDefault="00E05AA8">
            <w:pPr>
              <w:pStyle w:val="Normlnweb"/>
              <w:spacing w:before="0" w:beforeAutospacing="0" w:after="40" w:afterAutospacing="0"/>
              <w:ind w:left="322" w:hanging="284"/>
              <w:jc w:val="both"/>
              <w:rPr>
                <w:sz w:val="20"/>
                <w:szCs w:val="20"/>
              </w:rPr>
              <w:pPrChange w:id="15975" w:author="Matyas Adam" w:date="2018-11-17T20:49:00Z">
                <w:pPr>
                  <w:pStyle w:val="Normlnweb"/>
                  <w:spacing w:before="0" w:beforeAutospacing="0" w:after="40" w:afterAutospacing="0"/>
                  <w:ind w:left="38"/>
                  <w:jc w:val="both"/>
                </w:pPr>
              </w:pPrChange>
            </w:pPr>
            <w:del w:id="15976" w:author="Matyas Adam" w:date="2018-11-17T20:51:00Z">
              <w:r w:rsidRPr="004C3AF7" w:rsidDel="006A3538">
                <w:rPr>
                  <w:sz w:val="20"/>
                  <w:szCs w:val="20"/>
                </w:rPr>
                <w:delText xml:space="preserve">Ivan </w:delText>
              </w:r>
            </w:del>
            <w:r w:rsidRPr="004C3AF7">
              <w:rPr>
                <w:sz w:val="20"/>
                <w:szCs w:val="20"/>
              </w:rPr>
              <w:t>MAŠEK,</w:t>
            </w:r>
            <w:ins w:id="15977" w:author="Matyas Adam" w:date="2018-11-17T20:51:00Z">
              <w:r>
                <w:rPr>
                  <w:sz w:val="20"/>
                  <w:szCs w:val="20"/>
                </w:rPr>
                <w:t xml:space="preserve"> I.,</w:t>
              </w:r>
            </w:ins>
            <w:r w:rsidRPr="004C3AF7">
              <w:rPr>
                <w:sz w:val="20"/>
                <w:szCs w:val="20"/>
              </w:rPr>
              <w:t xml:space="preserve"> ŠAFAŘÍK</w:t>
            </w:r>
            <w:ins w:id="15978" w:author="Matyas Adam" w:date="2018-11-17T20:51:00Z">
              <w:r>
                <w:rPr>
                  <w:sz w:val="20"/>
                  <w:szCs w:val="20"/>
                </w:rPr>
                <w:t>,</w:t>
              </w:r>
            </w:ins>
            <w:r w:rsidRPr="004C3AF7">
              <w:rPr>
                <w:sz w:val="20"/>
                <w:szCs w:val="20"/>
              </w:rPr>
              <w:t xml:space="preserve"> </w:t>
            </w:r>
            <w:del w:id="15979" w:author="Matyas Adam" w:date="2018-11-17T20:51:00Z">
              <w:r w:rsidRPr="004C3AF7" w:rsidDel="006A3538">
                <w:rPr>
                  <w:sz w:val="20"/>
                  <w:szCs w:val="20"/>
                </w:rPr>
                <w:delText xml:space="preserve">Zdeněk </w:delText>
              </w:r>
            </w:del>
            <w:ins w:id="15980" w:author="Matyas Adam" w:date="2018-11-17T20:51:00Z">
              <w:r>
                <w:rPr>
                  <w:sz w:val="20"/>
                  <w:szCs w:val="20"/>
                </w:rPr>
                <w:t>Z.,</w:t>
              </w:r>
            </w:ins>
            <w:del w:id="15981" w:author="Matyas Adam" w:date="2018-11-17T20:51:00Z">
              <w:r w:rsidRPr="004C3AF7" w:rsidDel="006A3538">
                <w:rPr>
                  <w:sz w:val="20"/>
                  <w:szCs w:val="20"/>
                </w:rPr>
                <w:delText xml:space="preserve">a </w:delText>
              </w:r>
              <w:r w:rsidRPr="004C3AF7" w:rsidDel="006A3538">
                <w:rPr>
                  <w:b/>
                  <w:sz w:val="20"/>
                  <w:szCs w:val="20"/>
                </w:rPr>
                <w:delText xml:space="preserve">Dušan </w:delText>
              </w:r>
            </w:del>
            <w:ins w:id="15982" w:author="Matyas Adam" w:date="2018-11-17T20:51:00Z">
              <w:r>
                <w:rPr>
                  <w:b/>
                  <w:sz w:val="20"/>
                  <w:szCs w:val="20"/>
                </w:rPr>
                <w:t xml:space="preserve"> </w:t>
              </w:r>
            </w:ins>
            <w:r w:rsidRPr="004C3AF7">
              <w:rPr>
                <w:b/>
                <w:sz w:val="20"/>
                <w:szCs w:val="20"/>
              </w:rPr>
              <w:t>VIČAR</w:t>
            </w:r>
            <w:ins w:id="15983" w:author="Matyas Adam" w:date="2018-11-17T20:51:00Z">
              <w:r>
                <w:rPr>
                  <w:b/>
                  <w:sz w:val="20"/>
                  <w:szCs w:val="20"/>
                </w:rPr>
                <w:t>,</w:t>
              </w:r>
            </w:ins>
            <w:r w:rsidRPr="004C3AF7">
              <w:rPr>
                <w:b/>
                <w:sz w:val="20"/>
                <w:szCs w:val="20"/>
              </w:rPr>
              <w:t xml:space="preserve"> </w:t>
            </w:r>
            <w:ins w:id="15984" w:author="Matyas Adam" w:date="2018-11-17T20:51:00Z">
              <w:r>
                <w:rPr>
                  <w:b/>
                  <w:sz w:val="20"/>
                  <w:szCs w:val="20"/>
                </w:rPr>
                <w:t>D.</w:t>
              </w:r>
            </w:ins>
            <w:r w:rsidRPr="004C3AF7">
              <w:rPr>
                <w:b/>
                <w:sz w:val="20"/>
                <w:szCs w:val="20"/>
              </w:rPr>
              <w:t>(25 %).</w:t>
            </w:r>
            <w:r w:rsidRPr="004C3AF7">
              <w:rPr>
                <w:sz w:val="20"/>
                <w:szCs w:val="20"/>
              </w:rPr>
              <w:t xml:space="preserve"> </w:t>
            </w:r>
            <w:r w:rsidRPr="004C3AF7">
              <w:rPr>
                <w:i/>
                <w:iCs/>
                <w:sz w:val="20"/>
                <w:szCs w:val="20"/>
              </w:rPr>
              <w:t>Bezpečnost a ochrana společnosti</w:t>
            </w:r>
            <w:r w:rsidRPr="004C3AF7">
              <w:rPr>
                <w:sz w:val="20"/>
                <w:szCs w:val="20"/>
              </w:rPr>
              <w:t xml:space="preserve">. </w:t>
            </w:r>
            <w:r w:rsidRPr="004C3AF7">
              <w:rPr>
                <w:i/>
                <w:sz w:val="20"/>
                <w:szCs w:val="20"/>
              </w:rPr>
              <w:t>66. sjezd chemických společností.</w:t>
            </w:r>
            <w:r w:rsidRPr="004C3AF7">
              <w:rPr>
                <w:sz w:val="20"/>
                <w:szCs w:val="20"/>
              </w:rPr>
              <w:t xml:space="preserve"> 7. - 10. září 2014. Ostrava. Sborník. Chemické listy: CHLSAC 108 (8) 729 – 828. 2014, s. 799. ISSN 0009-2770</w:t>
            </w:r>
          </w:p>
          <w:p w14:paraId="3C6D5FE5" w14:textId="77777777" w:rsidR="00E05AA8" w:rsidRPr="004C3AF7" w:rsidRDefault="00E05AA8">
            <w:pPr>
              <w:pStyle w:val="Normlnweb"/>
              <w:spacing w:before="0" w:beforeAutospacing="0" w:after="40" w:afterAutospacing="0"/>
              <w:ind w:left="322" w:hanging="284"/>
              <w:jc w:val="both"/>
              <w:rPr>
                <w:sz w:val="20"/>
                <w:szCs w:val="20"/>
              </w:rPr>
              <w:pPrChange w:id="15985" w:author="Matyas Adam" w:date="2018-11-17T20:49:00Z">
                <w:pPr>
                  <w:pStyle w:val="Normlnweb"/>
                  <w:spacing w:before="0" w:beforeAutospacing="0" w:after="40" w:afterAutospacing="0"/>
                  <w:jc w:val="both"/>
                </w:pPr>
              </w:pPrChange>
            </w:pPr>
            <w:del w:id="15986" w:author="Matyas Adam" w:date="2018-11-17T20:52:00Z">
              <w:r w:rsidRPr="004C3AF7" w:rsidDel="006A3538">
                <w:rPr>
                  <w:sz w:val="20"/>
                  <w:szCs w:val="20"/>
                </w:rPr>
                <w:delText xml:space="preserve">Zdeněk </w:delText>
              </w:r>
            </w:del>
            <w:r w:rsidRPr="004C3AF7">
              <w:rPr>
                <w:sz w:val="20"/>
                <w:szCs w:val="20"/>
              </w:rPr>
              <w:t>ŠAFAŘÍK</w:t>
            </w:r>
            <w:ins w:id="15987" w:author="Matyas Adam" w:date="2018-11-17T20:52:00Z">
              <w:r>
                <w:rPr>
                  <w:sz w:val="20"/>
                  <w:szCs w:val="20"/>
                </w:rPr>
                <w:t>, Z.</w:t>
              </w:r>
            </w:ins>
            <w:r w:rsidRPr="004C3AF7">
              <w:rPr>
                <w:sz w:val="20"/>
                <w:szCs w:val="20"/>
              </w:rPr>
              <w:t>, MAŠEK</w:t>
            </w:r>
            <w:ins w:id="15988" w:author="Matyas Adam" w:date="2018-11-17T20:52:00Z">
              <w:r>
                <w:rPr>
                  <w:sz w:val="20"/>
                  <w:szCs w:val="20"/>
                </w:rPr>
                <w:t>,</w:t>
              </w:r>
            </w:ins>
            <w:r w:rsidRPr="004C3AF7">
              <w:rPr>
                <w:sz w:val="20"/>
                <w:szCs w:val="20"/>
              </w:rPr>
              <w:t xml:space="preserve"> I</w:t>
            </w:r>
            <w:ins w:id="15989" w:author="Matyas Adam" w:date="2018-11-17T20:52:00Z">
              <w:r>
                <w:rPr>
                  <w:sz w:val="20"/>
                  <w:szCs w:val="20"/>
                </w:rPr>
                <w:t xml:space="preserve">., </w:t>
              </w:r>
            </w:ins>
            <w:del w:id="15990" w:author="Matyas Adam" w:date="2018-11-17T20:52:00Z">
              <w:r w:rsidRPr="004C3AF7" w:rsidDel="006A3538">
                <w:rPr>
                  <w:sz w:val="20"/>
                  <w:szCs w:val="20"/>
                </w:rPr>
                <w:delText xml:space="preserve">van a </w:delText>
              </w:r>
              <w:r w:rsidRPr="004C3AF7" w:rsidDel="006A3538">
                <w:rPr>
                  <w:b/>
                  <w:sz w:val="20"/>
                  <w:szCs w:val="20"/>
                </w:rPr>
                <w:delText xml:space="preserve">Dušan </w:delText>
              </w:r>
            </w:del>
            <w:r w:rsidRPr="004C3AF7">
              <w:rPr>
                <w:b/>
                <w:sz w:val="20"/>
                <w:szCs w:val="20"/>
              </w:rPr>
              <w:t>VIČAR</w:t>
            </w:r>
            <w:ins w:id="15991" w:author="Matyas Adam" w:date="2018-11-17T20:52:00Z">
              <w:r>
                <w:rPr>
                  <w:b/>
                  <w:sz w:val="20"/>
                  <w:szCs w:val="20"/>
                </w:rPr>
                <w:t>, D.</w:t>
              </w:r>
            </w:ins>
            <w:r w:rsidRPr="004C3AF7">
              <w:rPr>
                <w:b/>
                <w:sz w:val="20"/>
                <w:szCs w:val="20"/>
              </w:rPr>
              <w:t xml:space="preserve"> (25 %</w:t>
            </w:r>
            <w:r w:rsidRPr="004C3AF7">
              <w:rPr>
                <w:sz w:val="20"/>
                <w:szCs w:val="20"/>
              </w:rPr>
              <w:t>)</w:t>
            </w:r>
            <w:del w:id="15992" w:author="Matyas Adam" w:date="2018-11-17T20:52:00Z">
              <w:r w:rsidRPr="004C3AF7" w:rsidDel="006A3538">
                <w:rPr>
                  <w:sz w:val="20"/>
                  <w:szCs w:val="20"/>
                </w:rPr>
                <w:delText>.</w:delText>
              </w:r>
            </w:del>
            <w:r w:rsidRPr="004C3AF7">
              <w:rPr>
                <w:sz w:val="20"/>
                <w:szCs w:val="20"/>
              </w:rPr>
              <w:t xml:space="preserve"> </w:t>
            </w:r>
            <w:r w:rsidRPr="004C3AF7">
              <w:rPr>
                <w:i/>
                <w:iCs/>
                <w:sz w:val="20"/>
                <w:szCs w:val="20"/>
              </w:rPr>
              <w:t>Využití zkušeností ze závažných havárií ke vzdělávání obyvatelstva a výuce studentů v oblasti chemie</w:t>
            </w:r>
            <w:r w:rsidRPr="004C3AF7">
              <w:rPr>
                <w:iCs/>
                <w:sz w:val="20"/>
                <w:szCs w:val="20"/>
              </w:rPr>
              <w:t>.</w:t>
            </w:r>
            <w:r w:rsidRPr="004C3AF7">
              <w:rPr>
                <w:sz w:val="20"/>
                <w:szCs w:val="20"/>
              </w:rPr>
              <w:t xml:space="preserve">  </w:t>
            </w:r>
            <w:r w:rsidRPr="004C3AF7">
              <w:rPr>
                <w:i/>
                <w:sz w:val="20"/>
                <w:szCs w:val="20"/>
              </w:rPr>
              <w:t>66. sjezd chemických společností. 7. - 10. září  2014</w:t>
            </w:r>
            <w:r w:rsidRPr="004C3AF7">
              <w:rPr>
                <w:sz w:val="20"/>
                <w:szCs w:val="20"/>
              </w:rPr>
              <w:t>. Ostrava. Sborník. Chemické listy: CHLSAC 108 (8) 729 – 828 . 2014, s. 799 - 800. ISSN 0009-2770.</w:t>
            </w:r>
          </w:p>
          <w:p w14:paraId="4B04AE41" w14:textId="77777777" w:rsidR="00E05AA8" w:rsidRPr="004C3AF7" w:rsidRDefault="00E05AA8" w:rsidP="00495DC8">
            <w:pPr>
              <w:spacing w:after="40"/>
              <w:jc w:val="both"/>
              <w:rPr>
                <w:b/>
              </w:rPr>
            </w:pPr>
          </w:p>
        </w:tc>
      </w:tr>
      <w:tr w:rsidR="00E05AA8" w14:paraId="4FB7D25D" w14:textId="77777777" w:rsidTr="00495DC8">
        <w:trPr>
          <w:trHeight w:val="218"/>
        </w:trPr>
        <w:tc>
          <w:tcPr>
            <w:tcW w:w="9859" w:type="dxa"/>
            <w:gridSpan w:val="11"/>
            <w:shd w:val="clear" w:color="auto" w:fill="F7CAAC"/>
          </w:tcPr>
          <w:p w14:paraId="7BC856D3" w14:textId="77777777" w:rsidR="00E05AA8" w:rsidRDefault="00E05AA8" w:rsidP="00495DC8">
            <w:pPr>
              <w:rPr>
                <w:b/>
              </w:rPr>
            </w:pPr>
            <w:r>
              <w:rPr>
                <w:b/>
              </w:rPr>
              <w:t>Působení v zahraničí</w:t>
            </w:r>
          </w:p>
        </w:tc>
      </w:tr>
      <w:tr w:rsidR="00E05AA8" w14:paraId="6B249B00" w14:textId="77777777" w:rsidTr="00495DC8">
        <w:trPr>
          <w:trHeight w:val="328"/>
        </w:trPr>
        <w:tc>
          <w:tcPr>
            <w:tcW w:w="9859" w:type="dxa"/>
            <w:gridSpan w:val="11"/>
          </w:tcPr>
          <w:p w14:paraId="5A0E2169" w14:textId="77777777" w:rsidR="00E05AA8" w:rsidRDefault="00E05AA8" w:rsidP="00495DC8">
            <w:pPr>
              <w:rPr>
                <w:b/>
              </w:rPr>
            </w:pPr>
            <w:r>
              <w:t>2002 - 2008: Zástupce ČR v panelu SAS RTO NATO</w:t>
            </w:r>
          </w:p>
        </w:tc>
      </w:tr>
      <w:tr w:rsidR="00E05AA8" w14:paraId="01C1C963" w14:textId="77777777" w:rsidTr="00495DC8">
        <w:trPr>
          <w:cantSplit/>
          <w:trHeight w:val="470"/>
        </w:trPr>
        <w:tc>
          <w:tcPr>
            <w:tcW w:w="2518" w:type="dxa"/>
            <w:shd w:val="clear" w:color="auto" w:fill="F7CAAC"/>
          </w:tcPr>
          <w:p w14:paraId="765B3161" w14:textId="77777777" w:rsidR="00E05AA8" w:rsidRDefault="00E05AA8" w:rsidP="00495DC8">
            <w:pPr>
              <w:jc w:val="both"/>
              <w:rPr>
                <w:b/>
              </w:rPr>
            </w:pPr>
            <w:r>
              <w:rPr>
                <w:b/>
              </w:rPr>
              <w:t xml:space="preserve">Podpis </w:t>
            </w:r>
          </w:p>
        </w:tc>
        <w:tc>
          <w:tcPr>
            <w:tcW w:w="4536" w:type="dxa"/>
            <w:gridSpan w:val="5"/>
          </w:tcPr>
          <w:p w14:paraId="2382431C" w14:textId="77777777" w:rsidR="00E05AA8" w:rsidRDefault="00E05AA8" w:rsidP="00495DC8">
            <w:pPr>
              <w:jc w:val="both"/>
            </w:pPr>
          </w:p>
        </w:tc>
        <w:tc>
          <w:tcPr>
            <w:tcW w:w="786" w:type="dxa"/>
            <w:gridSpan w:val="2"/>
            <w:shd w:val="clear" w:color="auto" w:fill="F7CAAC"/>
          </w:tcPr>
          <w:p w14:paraId="5755602A" w14:textId="77777777" w:rsidR="00E05AA8" w:rsidRDefault="00E05AA8" w:rsidP="00495DC8">
            <w:pPr>
              <w:jc w:val="both"/>
            </w:pPr>
            <w:r>
              <w:rPr>
                <w:b/>
              </w:rPr>
              <w:t>datum</w:t>
            </w:r>
          </w:p>
        </w:tc>
        <w:tc>
          <w:tcPr>
            <w:tcW w:w="2019" w:type="dxa"/>
            <w:gridSpan w:val="3"/>
          </w:tcPr>
          <w:p w14:paraId="015700AE" w14:textId="77777777" w:rsidR="00E05AA8" w:rsidRDefault="00E05AA8" w:rsidP="00495DC8">
            <w:pPr>
              <w:jc w:val="both"/>
            </w:pPr>
          </w:p>
        </w:tc>
      </w:tr>
    </w:tbl>
    <w:p w14:paraId="02579AF5" w14:textId="77777777" w:rsidR="00E05AA8" w:rsidRDefault="00E05AA8"/>
    <w:p w14:paraId="79D445BB" w14:textId="77777777" w:rsidR="00E05AA8" w:rsidRDefault="00E05AA8"/>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05AA8" w:rsidDel="00AE6202" w14:paraId="69810B25" w14:textId="59EB07EC" w:rsidTr="00495DC8">
        <w:trPr>
          <w:del w:id="15993" w:author="PS" w:date="2018-11-25T16:55:00Z"/>
        </w:trPr>
        <w:tc>
          <w:tcPr>
            <w:tcW w:w="9859" w:type="dxa"/>
            <w:gridSpan w:val="11"/>
            <w:tcBorders>
              <w:bottom w:val="double" w:sz="4" w:space="0" w:color="auto"/>
            </w:tcBorders>
            <w:shd w:val="clear" w:color="auto" w:fill="BDD6EE"/>
          </w:tcPr>
          <w:p w14:paraId="5F84175C" w14:textId="3C9276F9" w:rsidR="00E05AA8" w:rsidDel="00AE6202" w:rsidRDefault="00E05AA8" w:rsidP="00495DC8">
            <w:pPr>
              <w:jc w:val="both"/>
              <w:rPr>
                <w:del w:id="15994" w:author="PS" w:date="2018-11-25T16:55:00Z"/>
                <w:b/>
                <w:sz w:val="28"/>
              </w:rPr>
            </w:pPr>
            <w:del w:id="15995" w:author="PS" w:date="2018-11-25T16:55:00Z">
              <w:r w:rsidDel="00AE6202">
                <w:rPr>
                  <w:b/>
                  <w:sz w:val="28"/>
                </w:rPr>
                <w:delText>C-I – Personální zabezpečení</w:delText>
              </w:r>
            </w:del>
          </w:p>
        </w:tc>
      </w:tr>
      <w:tr w:rsidR="00E05AA8" w:rsidDel="00AE6202" w14:paraId="18D56DCA" w14:textId="0C663413" w:rsidTr="00495DC8">
        <w:trPr>
          <w:del w:id="15996" w:author="PS" w:date="2018-11-25T16:55:00Z"/>
        </w:trPr>
        <w:tc>
          <w:tcPr>
            <w:tcW w:w="2518" w:type="dxa"/>
            <w:tcBorders>
              <w:top w:val="double" w:sz="4" w:space="0" w:color="auto"/>
            </w:tcBorders>
            <w:shd w:val="clear" w:color="auto" w:fill="F7CAAC"/>
          </w:tcPr>
          <w:p w14:paraId="16958BC5" w14:textId="289BBDEE" w:rsidR="00E05AA8" w:rsidDel="00AE6202" w:rsidRDefault="00E05AA8" w:rsidP="00495DC8">
            <w:pPr>
              <w:jc w:val="both"/>
              <w:rPr>
                <w:del w:id="15997" w:author="PS" w:date="2018-11-25T16:55:00Z"/>
                <w:b/>
              </w:rPr>
            </w:pPr>
            <w:del w:id="15998" w:author="PS" w:date="2018-11-25T16:55:00Z">
              <w:r w:rsidDel="00AE6202">
                <w:rPr>
                  <w:b/>
                </w:rPr>
                <w:delText>Vysoká škola</w:delText>
              </w:r>
            </w:del>
          </w:p>
        </w:tc>
        <w:tc>
          <w:tcPr>
            <w:tcW w:w="7341" w:type="dxa"/>
            <w:gridSpan w:val="10"/>
          </w:tcPr>
          <w:p w14:paraId="021FCBAD" w14:textId="79D21B17" w:rsidR="00E05AA8" w:rsidDel="00AE6202" w:rsidRDefault="00E05AA8" w:rsidP="00495DC8">
            <w:pPr>
              <w:jc w:val="both"/>
              <w:rPr>
                <w:del w:id="15999" w:author="PS" w:date="2018-11-25T16:55:00Z"/>
              </w:rPr>
            </w:pPr>
            <w:del w:id="16000" w:author="PS" w:date="2018-11-25T16:55:00Z">
              <w:r w:rsidDel="00AE6202">
                <w:delText>UTB Zlín</w:delText>
              </w:r>
            </w:del>
          </w:p>
        </w:tc>
      </w:tr>
      <w:tr w:rsidR="00E05AA8" w:rsidDel="00AE6202" w14:paraId="7A34DFA6" w14:textId="1FC53F3B" w:rsidTr="00495DC8">
        <w:trPr>
          <w:del w:id="16001" w:author="PS" w:date="2018-11-25T16:55:00Z"/>
        </w:trPr>
        <w:tc>
          <w:tcPr>
            <w:tcW w:w="2518" w:type="dxa"/>
            <w:shd w:val="clear" w:color="auto" w:fill="F7CAAC"/>
          </w:tcPr>
          <w:p w14:paraId="4EE18BDE" w14:textId="3BB604B4" w:rsidR="00E05AA8" w:rsidDel="00AE6202" w:rsidRDefault="00E05AA8" w:rsidP="00495DC8">
            <w:pPr>
              <w:jc w:val="both"/>
              <w:rPr>
                <w:del w:id="16002" w:author="PS" w:date="2018-11-25T16:55:00Z"/>
                <w:b/>
              </w:rPr>
            </w:pPr>
            <w:del w:id="16003" w:author="PS" w:date="2018-11-25T16:55:00Z">
              <w:r w:rsidDel="00AE6202">
                <w:rPr>
                  <w:b/>
                </w:rPr>
                <w:delText>Součást vysoké školy</w:delText>
              </w:r>
            </w:del>
          </w:p>
        </w:tc>
        <w:tc>
          <w:tcPr>
            <w:tcW w:w="7341" w:type="dxa"/>
            <w:gridSpan w:val="10"/>
          </w:tcPr>
          <w:p w14:paraId="3DBF97F1" w14:textId="50DF40C9" w:rsidR="00E05AA8" w:rsidDel="00AE6202" w:rsidRDefault="00E05AA8" w:rsidP="00495DC8">
            <w:pPr>
              <w:jc w:val="both"/>
              <w:rPr>
                <w:del w:id="16004" w:author="PS" w:date="2018-11-25T16:55:00Z"/>
              </w:rPr>
            </w:pPr>
            <w:del w:id="16005" w:author="PS" w:date="2018-11-25T16:55:00Z">
              <w:r w:rsidDel="00AE6202">
                <w:delText>Fakulta logistiky a krizového řízení</w:delText>
              </w:r>
            </w:del>
          </w:p>
        </w:tc>
      </w:tr>
      <w:tr w:rsidR="00E05AA8" w:rsidDel="00AE6202" w14:paraId="5DC5CB50" w14:textId="4F1DD948" w:rsidTr="00495DC8">
        <w:trPr>
          <w:del w:id="16006" w:author="PS" w:date="2018-11-25T16:55:00Z"/>
        </w:trPr>
        <w:tc>
          <w:tcPr>
            <w:tcW w:w="2518" w:type="dxa"/>
            <w:shd w:val="clear" w:color="auto" w:fill="F7CAAC"/>
          </w:tcPr>
          <w:p w14:paraId="5974E11C" w14:textId="6D177699" w:rsidR="00E05AA8" w:rsidDel="00AE6202" w:rsidRDefault="00E05AA8" w:rsidP="00495DC8">
            <w:pPr>
              <w:jc w:val="both"/>
              <w:rPr>
                <w:del w:id="16007" w:author="PS" w:date="2018-11-25T16:55:00Z"/>
                <w:b/>
              </w:rPr>
            </w:pPr>
            <w:del w:id="16008" w:author="PS" w:date="2018-11-25T16:55:00Z">
              <w:r w:rsidDel="00AE6202">
                <w:rPr>
                  <w:b/>
                </w:rPr>
                <w:delText>Název studijního programu</w:delText>
              </w:r>
            </w:del>
          </w:p>
        </w:tc>
        <w:tc>
          <w:tcPr>
            <w:tcW w:w="7341" w:type="dxa"/>
            <w:gridSpan w:val="10"/>
          </w:tcPr>
          <w:p w14:paraId="73ECC81C" w14:textId="382DC651" w:rsidR="00E05AA8" w:rsidDel="00AE6202" w:rsidRDefault="00E05AA8" w:rsidP="00495DC8">
            <w:pPr>
              <w:jc w:val="both"/>
              <w:rPr>
                <w:del w:id="16009" w:author="PS" w:date="2018-11-25T16:55:00Z"/>
              </w:rPr>
            </w:pPr>
            <w:del w:id="16010" w:author="PS" w:date="2018-11-25T16:55:00Z">
              <w:r w:rsidDel="00AE6202">
                <w:delText>Environmentální bezpečnost</w:delText>
              </w:r>
            </w:del>
          </w:p>
        </w:tc>
      </w:tr>
      <w:tr w:rsidR="00E05AA8" w:rsidDel="00AE6202" w14:paraId="7C1CC66C" w14:textId="3A52182E" w:rsidTr="00495DC8">
        <w:trPr>
          <w:del w:id="16011" w:author="PS" w:date="2018-11-25T16:55:00Z"/>
        </w:trPr>
        <w:tc>
          <w:tcPr>
            <w:tcW w:w="2518" w:type="dxa"/>
            <w:shd w:val="clear" w:color="auto" w:fill="F7CAAC"/>
          </w:tcPr>
          <w:p w14:paraId="0815A0B2" w14:textId="4725806A" w:rsidR="00E05AA8" w:rsidDel="00AE6202" w:rsidRDefault="00E05AA8" w:rsidP="00495DC8">
            <w:pPr>
              <w:jc w:val="both"/>
              <w:rPr>
                <w:del w:id="16012" w:author="PS" w:date="2018-11-25T16:55:00Z"/>
                <w:b/>
              </w:rPr>
            </w:pPr>
            <w:del w:id="16013" w:author="PS" w:date="2018-11-25T16:55:00Z">
              <w:r w:rsidDel="00AE6202">
                <w:rPr>
                  <w:b/>
                </w:rPr>
                <w:delText>Jméno a příjmení</w:delText>
              </w:r>
            </w:del>
          </w:p>
        </w:tc>
        <w:tc>
          <w:tcPr>
            <w:tcW w:w="4536" w:type="dxa"/>
            <w:gridSpan w:val="5"/>
          </w:tcPr>
          <w:p w14:paraId="40C27DF8" w14:textId="04BC3382" w:rsidR="00E05AA8" w:rsidDel="00AE6202" w:rsidRDefault="00E05AA8" w:rsidP="00495DC8">
            <w:pPr>
              <w:jc w:val="both"/>
              <w:rPr>
                <w:del w:id="16014" w:author="PS" w:date="2018-11-25T16:55:00Z"/>
              </w:rPr>
            </w:pPr>
            <w:del w:id="16015" w:author="PS" w:date="2018-11-25T16:55:00Z">
              <w:r w:rsidDel="00AE6202">
                <w:delText>Vladimír Sedlařík</w:delText>
              </w:r>
            </w:del>
          </w:p>
        </w:tc>
        <w:tc>
          <w:tcPr>
            <w:tcW w:w="709" w:type="dxa"/>
            <w:shd w:val="clear" w:color="auto" w:fill="F7CAAC"/>
          </w:tcPr>
          <w:p w14:paraId="00675A81" w14:textId="4310C344" w:rsidR="00E05AA8" w:rsidDel="00AE6202" w:rsidRDefault="00E05AA8" w:rsidP="00495DC8">
            <w:pPr>
              <w:jc w:val="both"/>
              <w:rPr>
                <w:del w:id="16016" w:author="PS" w:date="2018-11-25T16:55:00Z"/>
                <w:b/>
              </w:rPr>
            </w:pPr>
            <w:del w:id="16017" w:author="PS" w:date="2018-11-25T16:55:00Z">
              <w:r w:rsidDel="00AE6202">
                <w:rPr>
                  <w:b/>
                </w:rPr>
                <w:delText>Tituly</w:delText>
              </w:r>
            </w:del>
          </w:p>
        </w:tc>
        <w:tc>
          <w:tcPr>
            <w:tcW w:w="2096" w:type="dxa"/>
            <w:gridSpan w:val="4"/>
          </w:tcPr>
          <w:p w14:paraId="1807BE50" w14:textId="3BC61CF8" w:rsidR="00E05AA8" w:rsidDel="00AE6202" w:rsidRDefault="00E05AA8" w:rsidP="00495DC8">
            <w:pPr>
              <w:jc w:val="both"/>
              <w:rPr>
                <w:del w:id="16018" w:author="PS" w:date="2018-11-25T16:55:00Z"/>
              </w:rPr>
            </w:pPr>
            <w:del w:id="16019" w:author="PS" w:date="2018-11-25T16:55:00Z">
              <w:r w:rsidDel="00AE6202">
                <w:delText>prof</w:delText>
              </w:r>
              <w:r w:rsidRPr="0055222A" w:rsidDel="00AE6202">
                <w:delText>., Ing., Ph.D.</w:delText>
              </w:r>
            </w:del>
          </w:p>
        </w:tc>
      </w:tr>
      <w:tr w:rsidR="00E05AA8" w:rsidDel="00AE6202" w14:paraId="45B7E1A0" w14:textId="16CC714A" w:rsidTr="00495DC8">
        <w:trPr>
          <w:del w:id="16020" w:author="PS" w:date="2018-11-25T16:55:00Z"/>
        </w:trPr>
        <w:tc>
          <w:tcPr>
            <w:tcW w:w="2518" w:type="dxa"/>
            <w:shd w:val="clear" w:color="auto" w:fill="F7CAAC"/>
          </w:tcPr>
          <w:p w14:paraId="76F510C1" w14:textId="7A767E7D" w:rsidR="00E05AA8" w:rsidDel="00AE6202" w:rsidRDefault="00E05AA8" w:rsidP="00495DC8">
            <w:pPr>
              <w:jc w:val="both"/>
              <w:rPr>
                <w:del w:id="16021" w:author="PS" w:date="2018-11-25T16:55:00Z"/>
                <w:b/>
              </w:rPr>
            </w:pPr>
            <w:del w:id="16022" w:author="PS" w:date="2018-11-25T16:55:00Z">
              <w:r w:rsidDel="00AE6202">
                <w:rPr>
                  <w:b/>
                </w:rPr>
                <w:delText>Rok narození</w:delText>
              </w:r>
            </w:del>
          </w:p>
        </w:tc>
        <w:tc>
          <w:tcPr>
            <w:tcW w:w="829" w:type="dxa"/>
          </w:tcPr>
          <w:p w14:paraId="3290A158" w14:textId="2EDF8330" w:rsidR="00E05AA8" w:rsidDel="00AE6202" w:rsidRDefault="00E05AA8" w:rsidP="00495DC8">
            <w:pPr>
              <w:jc w:val="both"/>
              <w:rPr>
                <w:del w:id="16023" w:author="PS" w:date="2018-11-25T16:55:00Z"/>
              </w:rPr>
            </w:pPr>
            <w:del w:id="16024" w:author="PS" w:date="2018-11-25T16:55:00Z">
              <w:r w:rsidDel="00AE6202">
                <w:delText>1980</w:delText>
              </w:r>
            </w:del>
          </w:p>
        </w:tc>
        <w:tc>
          <w:tcPr>
            <w:tcW w:w="1721" w:type="dxa"/>
            <w:shd w:val="clear" w:color="auto" w:fill="F7CAAC"/>
          </w:tcPr>
          <w:p w14:paraId="718A6FBA" w14:textId="4FB892FE" w:rsidR="00E05AA8" w:rsidDel="00AE6202" w:rsidRDefault="00E05AA8" w:rsidP="00495DC8">
            <w:pPr>
              <w:jc w:val="both"/>
              <w:rPr>
                <w:del w:id="16025" w:author="PS" w:date="2018-11-25T16:55:00Z"/>
                <w:b/>
              </w:rPr>
            </w:pPr>
            <w:del w:id="16026" w:author="PS" w:date="2018-11-25T16:55:00Z">
              <w:r w:rsidDel="00AE6202">
                <w:rPr>
                  <w:b/>
                </w:rPr>
                <w:delText>typ vztahu k VŠ</w:delText>
              </w:r>
            </w:del>
          </w:p>
        </w:tc>
        <w:tc>
          <w:tcPr>
            <w:tcW w:w="992" w:type="dxa"/>
            <w:gridSpan w:val="2"/>
          </w:tcPr>
          <w:p w14:paraId="66ED2CB4" w14:textId="76EBE9D8" w:rsidR="00E05AA8" w:rsidDel="00AE6202" w:rsidRDefault="00E05AA8" w:rsidP="00495DC8">
            <w:pPr>
              <w:jc w:val="both"/>
              <w:rPr>
                <w:del w:id="16027" w:author="PS" w:date="2018-11-25T16:55:00Z"/>
              </w:rPr>
            </w:pPr>
            <w:del w:id="16028" w:author="PS" w:date="2018-11-25T16:55:00Z">
              <w:r w:rsidDel="00AE6202">
                <w:delText>Pracovní poměr</w:delText>
              </w:r>
            </w:del>
          </w:p>
        </w:tc>
        <w:tc>
          <w:tcPr>
            <w:tcW w:w="994" w:type="dxa"/>
            <w:shd w:val="clear" w:color="auto" w:fill="F7CAAC"/>
          </w:tcPr>
          <w:p w14:paraId="33D8D23A" w14:textId="5376FFEC" w:rsidR="00E05AA8" w:rsidDel="00AE6202" w:rsidRDefault="00E05AA8" w:rsidP="00495DC8">
            <w:pPr>
              <w:jc w:val="both"/>
              <w:rPr>
                <w:del w:id="16029" w:author="PS" w:date="2018-11-25T16:55:00Z"/>
                <w:b/>
              </w:rPr>
            </w:pPr>
            <w:del w:id="16030" w:author="PS" w:date="2018-11-25T16:55:00Z">
              <w:r w:rsidDel="00AE6202">
                <w:rPr>
                  <w:b/>
                </w:rPr>
                <w:delText>rozsah</w:delText>
              </w:r>
            </w:del>
          </w:p>
        </w:tc>
        <w:tc>
          <w:tcPr>
            <w:tcW w:w="709" w:type="dxa"/>
          </w:tcPr>
          <w:p w14:paraId="2005D6EF" w14:textId="4B929C42" w:rsidR="00E05AA8" w:rsidDel="00AE6202" w:rsidRDefault="00E05AA8" w:rsidP="00495DC8">
            <w:pPr>
              <w:jc w:val="both"/>
              <w:rPr>
                <w:del w:id="16031" w:author="PS" w:date="2018-11-25T16:55:00Z"/>
              </w:rPr>
            </w:pPr>
            <w:del w:id="16032" w:author="PS" w:date="2018-11-25T16:55:00Z">
              <w:r w:rsidDel="00AE6202">
                <w:delText>40</w:delText>
              </w:r>
            </w:del>
          </w:p>
        </w:tc>
        <w:tc>
          <w:tcPr>
            <w:tcW w:w="709" w:type="dxa"/>
            <w:gridSpan w:val="2"/>
            <w:shd w:val="clear" w:color="auto" w:fill="F7CAAC"/>
          </w:tcPr>
          <w:p w14:paraId="1B135CD4" w14:textId="52816DB6" w:rsidR="00E05AA8" w:rsidDel="00AE6202" w:rsidRDefault="00E05AA8" w:rsidP="00495DC8">
            <w:pPr>
              <w:jc w:val="both"/>
              <w:rPr>
                <w:del w:id="16033" w:author="PS" w:date="2018-11-25T16:55:00Z"/>
                <w:b/>
              </w:rPr>
            </w:pPr>
            <w:del w:id="16034" w:author="PS" w:date="2018-11-25T16:55:00Z">
              <w:r w:rsidDel="00AE6202">
                <w:rPr>
                  <w:b/>
                </w:rPr>
                <w:delText>do kdy</w:delText>
              </w:r>
            </w:del>
          </w:p>
        </w:tc>
        <w:tc>
          <w:tcPr>
            <w:tcW w:w="1387" w:type="dxa"/>
            <w:gridSpan w:val="2"/>
          </w:tcPr>
          <w:p w14:paraId="50DCE7DD" w14:textId="4A5AC1DF" w:rsidR="00E05AA8" w:rsidDel="00AE6202" w:rsidRDefault="00E05AA8" w:rsidP="00495DC8">
            <w:pPr>
              <w:jc w:val="both"/>
              <w:rPr>
                <w:del w:id="16035" w:author="PS" w:date="2018-11-25T16:55:00Z"/>
              </w:rPr>
            </w:pPr>
            <w:del w:id="16036" w:author="PS" w:date="2018-11-25T16:55:00Z">
              <w:r w:rsidDel="00AE6202">
                <w:delText>Na neurčito</w:delText>
              </w:r>
            </w:del>
          </w:p>
        </w:tc>
      </w:tr>
      <w:tr w:rsidR="00E05AA8" w:rsidDel="00AE6202" w14:paraId="23E8EC50" w14:textId="27AB0927" w:rsidTr="00495DC8">
        <w:trPr>
          <w:del w:id="16037" w:author="PS" w:date="2018-11-25T16:55:00Z"/>
        </w:trPr>
        <w:tc>
          <w:tcPr>
            <w:tcW w:w="5068" w:type="dxa"/>
            <w:gridSpan w:val="3"/>
            <w:shd w:val="clear" w:color="auto" w:fill="F7CAAC"/>
          </w:tcPr>
          <w:p w14:paraId="3A5796E2" w14:textId="20DA8884" w:rsidR="00E05AA8" w:rsidDel="00AE6202" w:rsidRDefault="00E05AA8" w:rsidP="00495DC8">
            <w:pPr>
              <w:jc w:val="both"/>
              <w:rPr>
                <w:del w:id="16038" w:author="PS" w:date="2018-11-25T16:55:00Z"/>
                <w:b/>
              </w:rPr>
            </w:pPr>
            <w:del w:id="16039" w:author="PS" w:date="2018-11-25T16:55:00Z">
              <w:r w:rsidDel="00AE6202">
                <w:rPr>
                  <w:b/>
                </w:rPr>
                <w:delText>Typ vztahu na součásti VŠ, která uskutečňuje st. program</w:delText>
              </w:r>
            </w:del>
          </w:p>
        </w:tc>
        <w:tc>
          <w:tcPr>
            <w:tcW w:w="992" w:type="dxa"/>
            <w:gridSpan w:val="2"/>
          </w:tcPr>
          <w:p w14:paraId="4D443B2F" w14:textId="2EE47AA1" w:rsidR="00E05AA8" w:rsidDel="00AE6202" w:rsidRDefault="00E05AA8" w:rsidP="00495DC8">
            <w:pPr>
              <w:jc w:val="both"/>
              <w:rPr>
                <w:del w:id="16040" w:author="PS" w:date="2018-11-25T16:55:00Z"/>
              </w:rPr>
            </w:pPr>
            <w:ins w:id="16041" w:author="Matyas Adam" w:date="2018-11-17T00:57:00Z">
              <w:del w:id="16042" w:author="PS" w:date="2018-11-25T16:55:00Z">
                <w:r w:rsidDel="00AE6202">
                  <w:delText>Pracovní poměr</w:delText>
                </w:r>
              </w:del>
            </w:ins>
            <w:del w:id="16043" w:author="PS" w:date="2018-11-25T16:55:00Z">
              <w:r w:rsidDel="00AE6202">
                <w:delText>„</w:delText>
              </w:r>
            </w:del>
          </w:p>
        </w:tc>
        <w:tc>
          <w:tcPr>
            <w:tcW w:w="994" w:type="dxa"/>
            <w:shd w:val="clear" w:color="auto" w:fill="F7CAAC"/>
          </w:tcPr>
          <w:p w14:paraId="4D9F672B" w14:textId="0E41363A" w:rsidR="00E05AA8" w:rsidDel="00AE6202" w:rsidRDefault="00E05AA8" w:rsidP="00495DC8">
            <w:pPr>
              <w:jc w:val="both"/>
              <w:rPr>
                <w:del w:id="16044" w:author="PS" w:date="2018-11-25T16:55:00Z"/>
                <w:b/>
              </w:rPr>
            </w:pPr>
            <w:del w:id="16045" w:author="PS" w:date="2018-11-25T16:55:00Z">
              <w:r w:rsidDel="00AE6202">
                <w:rPr>
                  <w:b/>
                </w:rPr>
                <w:delText>rozsah</w:delText>
              </w:r>
            </w:del>
          </w:p>
        </w:tc>
        <w:tc>
          <w:tcPr>
            <w:tcW w:w="709" w:type="dxa"/>
          </w:tcPr>
          <w:p w14:paraId="7745C871" w14:textId="3FFB7915" w:rsidR="00E05AA8" w:rsidDel="00AE6202" w:rsidRDefault="00E05AA8" w:rsidP="00495DC8">
            <w:pPr>
              <w:jc w:val="both"/>
              <w:rPr>
                <w:del w:id="16046" w:author="PS" w:date="2018-11-25T16:55:00Z"/>
              </w:rPr>
            </w:pPr>
            <w:del w:id="16047" w:author="PS" w:date="2018-11-25T16:55:00Z">
              <w:r w:rsidDel="00AE6202">
                <w:delText>„</w:delText>
              </w:r>
            </w:del>
          </w:p>
        </w:tc>
        <w:tc>
          <w:tcPr>
            <w:tcW w:w="709" w:type="dxa"/>
            <w:gridSpan w:val="2"/>
            <w:shd w:val="clear" w:color="auto" w:fill="F7CAAC"/>
          </w:tcPr>
          <w:p w14:paraId="4B277F80" w14:textId="2D60ED93" w:rsidR="00E05AA8" w:rsidDel="00AE6202" w:rsidRDefault="00E05AA8" w:rsidP="00495DC8">
            <w:pPr>
              <w:jc w:val="both"/>
              <w:rPr>
                <w:del w:id="16048" w:author="PS" w:date="2018-11-25T16:55:00Z"/>
                <w:b/>
              </w:rPr>
            </w:pPr>
            <w:del w:id="16049" w:author="PS" w:date="2018-11-25T16:55:00Z">
              <w:r w:rsidDel="00AE6202">
                <w:rPr>
                  <w:b/>
                </w:rPr>
                <w:delText>do kdy</w:delText>
              </w:r>
            </w:del>
          </w:p>
        </w:tc>
        <w:tc>
          <w:tcPr>
            <w:tcW w:w="1387" w:type="dxa"/>
            <w:gridSpan w:val="2"/>
          </w:tcPr>
          <w:p w14:paraId="4553336E" w14:textId="7A86FD29" w:rsidR="00E05AA8" w:rsidDel="00AE6202" w:rsidRDefault="00E05AA8" w:rsidP="00495DC8">
            <w:pPr>
              <w:jc w:val="both"/>
              <w:rPr>
                <w:del w:id="16050" w:author="PS" w:date="2018-11-25T16:55:00Z"/>
              </w:rPr>
            </w:pPr>
            <w:del w:id="16051" w:author="PS" w:date="2018-11-25T16:55:00Z">
              <w:r w:rsidDel="00AE6202">
                <w:delText>„</w:delText>
              </w:r>
            </w:del>
          </w:p>
        </w:tc>
      </w:tr>
      <w:tr w:rsidR="00E05AA8" w:rsidDel="00AE6202" w14:paraId="36753272" w14:textId="7F53F5B1" w:rsidTr="00495DC8">
        <w:trPr>
          <w:del w:id="16052" w:author="PS" w:date="2018-11-25T16:55:00Z"/>
        </w:trPr>
        <w:tc>
          <w:tcPr>
            <w:tcW w:w="6060" w:type="dxa"/>
            <w:gridSpan w:val="5"/>
            <w:shd w:val="clear" w:color="auto" w:fill="F7CAAC"/>
          </w:tcPr>
          <w:p w14:paraId="39BE7B60" w14:textId="580DA697" w:rsidR="00E05AA8" w:rsidDel="00AE6202" w:rsidRDefault="00E05AA8" w:rsidP="00495DC8">
            <w:pPr>
              <w:jc w:val="both"/>
              <w:rPr>
                <w:del w:id="16053" w:author="PS" w:date="2018-11-25T16:55:00Z"/>
              </w:rPr>
            </w:pPr>
            <w:del w:id="16054" w:author="PS" w:date="2018-11-25T16:55:00Z">
              <w:r w:rsidDel="00AE6202">
                <w:rPr>
                  <w:b/>
                </w:rPr>
                <w:delText>Další současná působení jako akademický pracovník na jiných VŠ</w:delText>
              </w:r>
            </w:del>
          </w:p>
        </w:tc>
        <w:tc>
          <w:tcPr>
            <w:tcW w:w="1703" w:type="dxa"/>
            <w:gridSpan w:val="2"/>
            <w:shd w:val="clear" w:color="auto" w:fill="F7CAAC"/>
          </w:tcPr>
          <w:p w14:paraId="5B8FE232" w14:textId="1EBCC699" w:rsidR="00E05AA8" w:rsidDel="00AE6202" w:rsidRDefault="00E05AA8" w:rsidP="00495DC8">
            <w:pPr>
              <w:jc w:val="both"/>
              <w:rPr>
                <w:del w:id="16055" w:author="PS" w:date="2018-11-25T16:55:00Z"/>
                <w:b/>
              </w:rPr>
            </w:pPr>
            <w:del w:id="16056" w:author="PS" w:date="2018-11-25T16:55:00Z">
              <w:r w:rsidDel="00AE6202">
                <w:rPr>
                  <w:b/>
                </w:rPr>
                <w:delText>typ prac. vztahu</w:delText>
              </w:r>
            </w:del>
          </w:p>
        </w:tc>
        <w:tc>
          <w:tcPr>
            <w:tcW w:w="2096" w:type="dxa"/>
            <w:gridSpan w:val="4"/>
            <w:shd w:val="clear" w:color="auto" w:fill="F7CAAC"/>
          </w:tcPr>
          <w:p w14:paraId="39E58D94" w14:textId="4B1BA9F5" w:rsidR="00E05AA8" w:rsidDel="00AE6202" w:rsidRDefault="00E05AA8" w:rsidP="00495DC8">
            <w:pPr>
              <w:jc w:val="both"/>
              <w:rPr>
                <w:del w:id="16057" w:author="PS" w:date="2018-11-25T16:55:00Z"/>
                <w:b/>
              </w:rPr>
            </w:pPr>
            <w:del w:id="16058" w:author="PS" w:date="2018-11-25T16:55:00Z">
              <w:r w:rsidDel="00AE6202">
                <w:rPr>
                  <w:b/>
                </w:rPr>
                <w:delText>rozsah</w:delText>
              </w:r>
            </w:del>
          </w:p>
        </w:tc>
      </w:tr>
      <w:tr w:rsidR="00E05AA8" w:rsidDel="00AE6202" w14:paraId="472D6993" w14:textId="35883D4E" w:rsidTr="00495DC8">
        <w:trPr>
          <w:del w:id="16059" w:author="PS" w:date="2018-11-25T16:55:00Z"/>
        </w:trPr>
        <w:tc>
          <w:tcPr>
            <w:tcW w:w="6060" w:type="dxa"/>
            <w:gridSpan w:val="5"/>
          </w:tcPr>
          <w:p w14:paraId="491D046C" w14:textId="53057166" w:rsidR="00E05AA8" w:rsidDel="00AE6202" w:rsidRDefault="00E05AA8" w:rsidP="00495DC8">
            <w:pPr>
              <w:jc w:val="both"/>
              <w:rPr>
                <w:del w:id="16060" w:author="PS" w:date="2018-11-25T16:55:00Z"/>
              </w:rPr>
            </w:pPr>
            <w:del w:id="16061" w:author="PS" w:date="2018-11-25T16:55:00Z">
              <w:r w:rsidDel="00AE6202">
                <w:delText>ne</w:delText>
              </w:r>
            </w:del>
          </w:p>
        </w:tc>
        <w:tc>
          <w:tcPr>
            <w:tcW w:w="1703" w:type="dxa"/>
            <w:gridSpan w:val="2"/>
          </w:tcPr>
          <w:p w14:paraId="793F883C" w14:textId="12DC37B0" w:rsidR="00E05AA8" w:rsidDel="00AE6202" w:rsidRDefault="00E05AA8" w:rsidP="00495DC8">
            <w:pPr>
              <w:jc w:val="both"/>
              <w:rPr>
                <w:del w:id="16062" w:author="PS" w:date="2018-11-25T16:55:00Z"/>
              </w:rPr>
            </w:pPr>
          </w:p>
        </w:tc>
        <w:tc>
          <w:tcPr>
            <w:tcW w:w="2096" w:type="dxa"/>
            <w:gridSpan w:val="4"/>
          </w:tcPr>
          <w:p w14:paraId="155A604F" w14:textId="2551286A" w:rsidR="00E05AA8" w:rsidDel="00AE6202" w:rsidRDefault="00E05AA8" w:rsidP="00495DC8">
            <w:pPr>
              <w:jc w:val="both"/>
              <w:rPr>
                <w:del w:id="16063" w:author="PS" w:date="2018-11-25T16:55:00Z"/>
              </w:rPr>
            </w:pPr>
          </w:p>
        </w:tc>
      </w:tr>
      <w:tr w:rsidR="00E05AA8" w:rsidDel="00AE6202" w14:paraId="61395D7C" w14:textId="48A4D5AC" w:rsidTr="00495DC8">
        <w:trPr>
          <w:del w:id="16064" w:author="PS" w:date="2018-11-25T16:55:00Z"/>
        </w:trPr>
        <w:tc>
          <w:tcPr>
            <w:tcW w:w="6060" w:type="dxa"/>
            <w:gridSpan w:val="5"/>
          </w:tcPr>
          <w:p w14:paraId="3438130E" w14:textId="46A4A829" w:rsidR="00E05AA8" w:rsidDel="00AE6202" w:rsidRDefault="00E05AA8" w:rsidP="00495DC8">
            <w:pPr>
              <w:jc w:val="both"/>
              <w:rPr>
                <w:del w:id="16065" w:author="PS" w:date="2018-11-25T16:55:00Z"/>
              </w:rPr>
            </w:pPr>
          </w:p>
        </w:tc>
        <w:tc>
          <w:tcPr>
            <w:tcW w:w="1703" w:type="dxa"/>
            <w:gridSpan w:val="2"/>
          </w:tcPr>
          <w:p w14:paraId="663FD414" w14:textId="35D40A08" w:rsidR="00E05AA8" w:rsidDel="00AE6202" w:rsidRDefault="00E05AA8" w:rsidP="00495DC8">
            <w:pPr>
              <w:jc w:val="both"/>
              <w:rPr>
                <w:del w:id="16066" w:author="PS" w:date="2018-11-25T16:55:00Z"/>
              </w:rPr>
            </w:pPr>
          </w:p>
        </w:tc>
        <w:tc>
          <w:tcPr>
            <w:tcW w:w="2096" w:type="dxa"/>
            <w:gridSpan w:val="4"/>
          </w:tcPr>
          <w:p w14:paraId="39B7F4DC" w14:textId="2291A648" w:rsidR="00E05AA8" w:rsidDel="00AE6202" w:rsidRDefault="00E05AA8" w:rsidP="00495DC8">
            <w:pPr>
              <w:jc w:val="both"/>
              <w:rPr>
                <w:del w:id="16067" w:author="PS" w:date="2018-11-25T16:55:00Z"/>
              </w:rPr>
            </w:pPr>
          </w:p>
        </w:tc>
      </w:tr>
      <w:tr w:rsidR="00E05AA8" w:rsidDel="00AE6202" w14:paraId="1CF13437" w14:textId="2A405746" w:rsidTr="00495DC8">
        <w:trPr>
          <w:del w:id="16068" w:author="PS" w:date="2018-11-25T16:55:00Z"/>
        </w:trPr>
        <w:tc>
          <w:tcPr>
            <w:tcW w:w="6060" w:type="dxa"/>
            <w:gridSpan w:val="5"/>
          </w:tcPr>
          <w:p w14:paraId="70C43569" w14:textId="76A60631" w:rsidR="00E05AA8" w:rsidDel="00AE6202" w:rsidRDefault="00E05AA8" w:rsidP="00495DC8">
            <w:pPr>
              <w:jc w:val="both"/>
              <w:rPr>
                <w:del w:id="16069" w:author="PS" w:date="2018-11-25T16:55:00Z"/>
              </w:rPr>
            </w:pPr>
          </w:p>
        </w:tc>
        <w:tc>
          <w:tcPr>
            <w:tcW w:w="1703" w:type="dxa"/>
            <w:gridSpan w:val="2"/>
          </w:tcPr>
          <w:p w14:paraId="3241F568" w14:textId="5A48766B" w:rsidR="00E05AA8" w:rsidDel="00AE6202" w:rsidRDefault="00E05AA8" w:rsidP="00495DC8">
            <w:pPr>
              <w:jc w:val="both"/>
              <w:rPr>
                <w:del w:id="16070" w:author="PS" w:date="2018-11-25T16:55:00Z"/>
              </w:rPr>
            </w:pPr>
          </w:p>
        </w:tc>
        <w:tc>
          <w:tcPr>
            <w:tcW w:w="2096" w:type="dxa"/>
            <w:gridSpan w:val="4"/>
          </w:tcPr>
          <w:p w14:paraId="27705ECA" w14:textId="28F3C103" w:rsidR="00E05AA8" w:rsidDel="00AE6202" w:rsidRDefault="00E05AA8" w:rsidP="00495DC8">
            <w:pPr>
              <w:jc w:val="both"/>
              <w:rPr>
                <w:del w:id="16071" w:author="PS" w:date="2018-11-25T16:55:00Z"/>
              </w:rPr>
            </w:pPr>
          </w:p>
        </w:tc>
      </w:tr>
      <w:tr w:rsidR="00E05AA8" w:rsidDel="00AE6202" w14:paraId="0F2E8837" w14:textId="1BD81CBD" w:rsidTr="00495DC8">
        <w:trPr>
          <w:del w:id="16072" w:author="PS" w:date="2018-11-25T16:55:00Z"/>
        </w:trPr>
        <w:tc>
          <w:tcPr>
            <w:tcW w:w="6060" w:type="dxa"/>
            <w:gridSpan w:val="5"/>
          </w:tcPr>
          <w:p w14:paraId="6C6CEABC" w14:textId="0160E157" w:rsidR="00E05AA8" w:rsidDel="00AE6202" w:rsidRDefault="00E05AA8" w:rsidP="00495DC8">
            <w:pPr>
              <w:jc w:val="both"/>
              <w:rPr>
                <w:del w:id="16073" w:author="PS" w:date="2018-11-25T16:55:00Z"/>
              </w:rPr>
            </w:pPr>
          </w:p>
        </w:tc>
        <w:tc>
          <w:tcPr>
            <w:tcW w:w="1703" w:type="dxa"/>
            <w:gridSpan w:val="2"/>
          </w:tcPr>
          <w:p w14:paraId="29761673" w14:textId="7CB16FF6" w:rsidR="00E05AA8" w:rsidDel="00AE6202" w:rsidRDefault="00E05AA8" w:rsidP="00495DC8">
            <w:pPr>
              <w:jc w:val="both"/>
              <w:rPr>
                <w:del w:id="16074" w:author="PS" w:date="2018-11-25T16:55:00Z"/>
              </w:rPr>
            </w:pPr>
          </w:p>
        </w:tc>
        <w:tc>
          <w:tcPr>
            <w:tcW w:w="2096" w:type="dxa"/>
            <w:gridSpan w:val="4"/>
          </w:tcPr>
          <w:p w14:paraId="3247FFD6" w14:textId="3E213AC3" w:rsidR="00E05AA8" w:rsidDel="00AE6202" w:rsidRDefault="00E05AA8" w:rsidP="00495DC8">
            <w:pPr>
              <w:jc w:val="both"/>
              <w:rPr>
                <w:del w:id="16075" w:author="PS" w:date="2018-11-25T16:55:00Z"/>
              </w:rPr>
            </w:pPr>
          </w:p>
        </w:tc>
      </w:tr>
      <w:tr w:rsidR="00E05AA8" w:rsidDel="00AE6202" w14:paraId="4D705828" w14:textId="50B315A3" w:rsidTr="00495DC8">
        <w:trPr>
          <w:del w:id="16076" w:author="PS" w:date="2018-11-25T16:55:00Z"/>
        </w:trPr>
        <w:tc>
          <w:tcPr>
            <w:tcW w:w="9859" w:type="dxa"/>
            <w:gridSpan w:val="11"/>
            <w:shd w:val="clear" w:color="auto" w:fill="F7CAAC"/>
          </w:tcPr>
          <w:p w14:paraId="072C66CC" w14:textId="43DEAD81" w:rsidR="00E05AA8" w:rsidDel="00AE6202" w:rsidRDefault="00E05AA8" w:rsidP="00495DC8">
            <w:pPr>
              <w:jc w:val="both"/>
              <w:rPr>
                <w:del w:id="16077" w:author="PS" w:date="2018-11-25T16:55:00Z"/>
              </w:rPr>
            </w:pPr>
            <w:del w:id="16078" w:author="PS" w:date="2018-11-25T16:55:00Z">
              <w:r w:rsidDel="00AE6202">
                <w:rPr>
                  <w:b/>
                </w:rPr>
                <w:delText>Předměty příslušného studijního programu a způsob zapojení do jejich výuky, příp. další zapojení do uskutečňování studijního programu</w:delText>
              </w:r>
            </w:del>
          </w:p>
        </w:tc>
      </w:tr>
      <w:tr w:rsidR="00E05AA8" w:rsidDel="00AE6202" w14:paraId="6CBD37AA" w14:textId="211D7B13" w:rsidTr="00495DC8">
        <w:trPr>
          <w:trHeight w:val="1118"/>
          <w:del w:id="16079" w:author="PS" w:date="2018-11-25T16:55:00Z"/>
        </w:trPr>
        <w:tc>
          <w:tcPr>
            <w:tcW w:w="9859" w:type="dxa"/>
            <w:gridSpan w:val="11"/>
            <w:tcBorders>
              <w:top w:val="nil"/>
            </w:tcBorders>
          </w:tcPr>
          <w:p w14:paraId="69F2CB46" w14:textId="767F47D4" w:rsidR="00E05AA8" w:rsidDel="00AE6202" w:rsidRDefault="00E05AA8" w:rsidP="00495DC8">
            <w:pPr>
              <w:jc w:val="both"/>
              <w:rPr>
                <w:del w:id="16080" w:author="PS" w:date="2018-11-25T16:55:00Z"/>
              </w:rPr>
            </w:pPr>
            <w:del w:id="16081" w:author="PS" w:date="2018-11-25T16:55:00Z">
              <w:r w:rsidDel="00AE6202">
                <w:delText>Úvod do studia environmentálních rizik</w:delText>
              </w:r>
            </w:del>
            <w:ins w:id="16082" w:author="Matyas Adam" w:date="2018-11-17T20:55:00Z">
              <w:del w:id="16083" w:author="PS" w:date="2018-11-25T16:55:00Z">
                <w:r w:rsidDel="00AE6202">
                  <w:delText xml:space="preserve"> – garant, přednášející, cvičící</w:delText>
                </w:r>
              </w:del>
            </w:ins>
          </w:p>
          <w:p w14:paraId="226D26FB" w14:textId="4943AE91" w:rsidR="00E05AA8" w:rsidDel="00AE6202" w:rsidRDefault="00E05AA8" w:rsidP="00495DC8">
            <w:pPr>
              <w:jc w:val="both"/>
              <w:rPr>
                <w:del w:id="16084" w:author="PS" w:date="2018-11-25T16:55:00Z"/>
              </w:rPr>
            </w:pPr>
            <w:del w:id="16085" w:author="PS" w:date="2018-11-25T16:55:00Z">
              <w:r w:rsidDel="00AE6202">
                <w:delText>Environmentální toxikologie</w:delText>
              </w:r>
            </w:del>
            <w:ins w:id="16086" w:author="Matyas Adam" w:date="2018-11-17T20:55:00Z">
              <w:del w:id="16087" w:author="PS" w:date="2018-11-25T16:55:00Z">
                <w:r w:rsidDel="00AE6202">
                  <w:delText xml:space="preserve"> - garant, přednášející, cvičící</w:delText>
                </w:r>
              </w:del>
            </w:ins>
          </w:p>
          <w:p w14:paraId="507D29E6" w14:textId="40C35841" w:rsidR="00E05AA8" w:rsidDel="00AE6202" w:rsidRDefault="00E05AA8" w:rsidP="00495DC8">
            <w:pPr>
              <w:jc w:val="both"/>
              <w:rPr>
                <w:del w:id="16088" w:author="PS" w:date="2018-11-25T16:55:00Z"/>
              </w:rPr>
            </w:pPr>
            <w:del w:id="16089" w:author="PS" w:date="2018-11-25T16:55:00Z">
              <w:r w:rsidDel="00AE6202">
                <w:delText>Environmental hazards and health</w:delText>
              </w:r>
            </w:del>
            <w:ins w:id="16090" w:author="Matyas Adam" w:date="2018-11-17T20:55:00Z">
              <w:del w:id="16091" w:author="PS" w:date="2018-11-25T16:55:00Z">
                <w:r w:rsidDel="00AE6202">
                  <w:delText xml:space="preserve"> - garant, přednášející, cvičící</w:delText>
                </w:r>
              </w:del>
            </w:ins>
          </w:p>
        </w:tc>
      </w:tr>
      <w:tr w:rsidR="00E05AA8" w:rsidDel="00AE6202" w14:paraId="4894DB64" w14:textId="3F5A71B7" w:rsidTr="00495DC8">
        <w:trPr>
          <w:del w:id="16092" w:author="PS" w:date="2018-11-25T16:55:00Z"/>
        </w:trPr>
        <w:tc>
          <w:tcPr>
            <w:tcW w:w="9859" w:type="dxa"/>
            <w:gridSpan w:val="11"/>
            <w:shd w:val="clear" w:color="auto" w:fill="F7CAAC"/>
          </w:tcPr>
          <w:p w14:paraId="320D702A" w14:textId="49AE50B1" w:rsidR="00E05AA8" w:rsidDel="00AE6202" w:rsidRDefault="00E05AA8">
            <w:pPr>
              <w:rPr>
                <w:del w:id="16093" w:author="PS" w:date="2018-11-25T16:55:00Z"/>
              </w:rPr>
              <w:pPrChange w:id="16094" w:author="Matyas Adam" w:date="2018-11-17T20:56:00Z">
                <w:pPr>
                  <w:jc w:val="both"/>
                </w:pPr>
              </w:pPrChange>
            </w:pPr>
            <w:del w:id="16095" w:author="PS" w:date="2018-11-25T16:55:00Z">
              <w:r w:rsidDel="00AE6202">
                <w:rPr>
                  <w:b/>
                </w:rPr>
                <w:delText xml:space="preserve">Údaje o vzdělání na VŠ </w:delText>
              </w:r>
            </w:del>
          </w:p>
        </w:tc>
      </w:tr>
      <w:tr w:rsidR="00E05AA8" w:rsidDel="00AE6202" w14:paraId="57307963" w14:textId="3B6FA7BB" w:rsidTr="00495DC8">
        <w:trPr>
          <w:trHeight w:val="1055"/>
          <w:del w:id="16096" w:author="PS" w:date="2018-11-25T16:55:00Z"/>
        </w:trPr>
        <w:tc>
          <w:tcPr>
            <w:tcW w:w="9859" w:type="dxa"/>
            <w:gridSpan w:val="11"/>
          </w:tcPr>
          <w:p w14:paraId="11B166E5" w14:textId="46B65524" w:rsidR="00E05AA8" w:rsidRPr="0055222A" w:rsidDel="00AE6202" w:rsidRDefault="00E05AA8">
            <w:pPr>
              <w:ind w:left="322" w:hanging="322"/>
              <w:rPr>
                <w:ins w:id="16097" w:author="Matyas Adam" w:date="2018-11-17T20:56:00Z"/>
                <w:del w:id="16098" w:author="PS" w:date="2018-11-25T16:55:00Z"/>
              </w:rPr>
              <w:pPrChange w:id="16099" w:author="Matyas Adam" w:date="2018-11-17T20:56:00Z">
                <w:pPr>
                  <w:jc w:val="both"/>
                </w:pPr>
              </w:pPrChange>
            </w:pPr>
            <w:ins w:id="16100" w:author="Matyas Adam" w:date="2018-11-17T20:56:00Z">
              <w:del w:id="16101" w:author="PS" w:date="2018-11-25T16:55:00Z">
                <w:r w:rsidDel="00AE6202">
                  <w:delText>2017: Univerzita Pardubice, profesorské řízení v oboru Technologie organických látek, prof.</w:delText>
                </w:r>
              </w:del>
            </w:ins>
          </w:p>
          <w:p w14:paraId="5DC51151" w14:textId="2E2DF9A7" w:rsidR="00E05AA8" w:rsidDel="00AE6202" w:rsidRDefault="00E05AA8">
            <w:pPr>
              <w:ind w:left="322" w:hanging="322"/>
              <w:rPr>
                <w:ins w:id="16102" w:author="Matyas Adam" w:date="2018-11-17T20:56:00Z"/>
                <w:del w:id="16103" w:author="PS" w:date="2018-11-25T16:55:00Z"/>
              </w:rPr>
              <w:pPrChange w:id="16104" w:author="Matyas Adam" w:date="2018-11-17T20:56:00Z">
                <w:pPr>
                  <w:jc w:val="both"/>
                </w:pPr>
              </w:pPrChange>
            </w:pPr>
            <w:ins w:id="16105" w:author="Matyas Adam" w:date="2018-11-17T20:56:00Z">
              <w:del w:id="16106" w:author="PS" w:date="2018-11-25T16:55:00Z">
                <w:r w:rsidDel="00AE6202">
                  <w:delText xml:space="preserve">2011: </w:delText>
                </w:r>
                <w:r w:rsidRPr="0055222A" w:rsidDel="00AE6202">
                  <w:delText>Univerzita Tomáše Bati ve Zlíně, Fakulta technologická, habilitace v oboru Technologie makromolekulárních látek, doc.</w:delText>
                </w:r>
              </w:del>
            </w:ins>
          </w:p>
          <w:p w14:paraId="6C363E1E" w14:textId="7078E436" w:rsidR="00E05AA8" w:rsidDel="00AE6202" w:rsidRDefault="00E05AA8">
            <w:pPr>
              <w:ind w:left="322" w:hanging="322"/>
              <w:rPr>
                <w:ins w:id="16107" w:author="Matyas Adam" w:date="2018-11-17T20:56:00Z"/>
                <w:del w:id="16108" w:author="PS" w:date="2018-11-25T16:55:00Z"/>
              </w:rPr>
              <w:pPrChange w:id="16109" w:author="Matyas Adam" w:date="2018-11-17T20:56:00Z">
                <w:pPr>
                  <w:jc w:val="both"/>
                </w:pPr>
              </w:pPrChange>
            </w:pPr>
            <w:ins w:id="16110" w:author="Matyas Adam" w:date="2018-11-17T20:56:00Z">
              <w:del w:id="16111" w:author="PS" w:date="2018-11-25T16:55:00Z">
                <w:r w:rsidRPr="0055222A" w:rsidDel="00AE6202">
                  <w:delText xml:space="preserve">2003 – 2006: Univerzita Tomáše Bati ve Zlíně, Fakulta technologická, Technologie </w:delText>
                </w:r>
                <w:r w:rsidDel="00AE6202">
                  <w:delText>makromolekulárních látek, Ph.D.</w:delText>
                </w:r>
              </w:del>
            </w:ins>
          </w:p>
          <w:p w14:paraId="77FA021A" w14:textId="68D7D02B" w:rsidR="00E05AA8" w:rsidRPr="0055222A" w:rsidDel="00AE6202" w:rsidRDefault="00E05AA8">
            <w:pPr>
              <w:ind w:left="322" w:hanging="322"/>
              <w:rPr>
                <w:del w:id="16112" w:author="PS" w:date="2018-11-25T16:55:00Z"/>
              </w:rPr>
              <w:pPrChange w:id="16113" w:author="Matyas Adam" w:date="2018-11-17T20:56:00Z">
                <w:pPr>
                  <w:jc w:val="both"/>
                </w:pPr>
              </w:pPrChange>
            </w:pPr>
            <w:del w:id="16114" w:author="PS" w:date="2018-11-25T16:55:00Z">
              <w:r w:rsidRPr="0055222A" w:rsidDel="00AE6202">
                <w:delText>1998 – 2003: Univerzita Tomáše Bati ve Zlíně, Fakulta technologická, Technologie ochrany životního prostředí, Ing.</w:delText>
              </w:r>
            </w:del>
          </w:p>
          <w:p w14:paraId="4D2F8D5D" w14:textId="28ABDCD8" w:rsidR="00E05AA8" w:rsidRPr="0055222A" w:rsidDel="00AE6202" w:rsidRDefault="00E05AA8">
            <w:pPr>
              <w:rPr>
                <w:del w:id="16115" w:author="PS" w:date="2018-11-25T16:55:00Z"/>
              </w:rPr>
              <w:pPrChange w:id="16116" w:author="Matyas Adam" w:date="2018-11-17T20:56:00Z">
                <w:pPr>
                  <w:jc w:val="both"/>
                </w:pPr>
              </w:pPrChange>
            </w:pPr>
            <w:del w:id="16117" w:author="PS" w:date="2018-11-25T16:55:00Z">
              <w:r w:rsidRPr="0055222A" w:rsidDel="00AE6202">
                <w:delText>2003 – 2006: Univerzita Tomáše Bati ve Zlíně, Fakulta technologická, Technologie makromolekulárních látek, Ph.D.</w:delText>
              </w:r>
            </w:del>
          </w:p>
          <w:p w14:paraId="344F149C" w14:textId="4B06BCAE" w:rsidR="00E05AA8" w:rsidDel="00AE6202" w:rsidRDefault="00E05AA8">
            <w:pPr>
              <w:rPr>
                <w:del w:id="16118" w:author="PS" w:date="2018-11-25T16:55:00Z"/>
              </w:rPr>
              <w:pPrChange w:id="16119" w:author="Matyas Adam" w:date="2018-11-17T20:56:00Z">
                <w:pPr>
                  <w:jc w:val="both"/>
                </w:pPr>
              </w:pPrChange>
            </w:pPr>
            <w:del w:id="16120" w:author="PS" w:date="2018-11-25T16:55:00Z">
              <w:r w:rsidDel="00AE6202">
                <w:delText xml:space="preserve">2011: </w:delText>
              </w:r>
              <w:r w:rsidRPr="0055222A" w:rsidDel="00AE6202">
                <w:delText>Univerzita Tomáše Bati ve Zlíně, Fakulta technologická, habilitace v oboru Technologie makromolekulárních látek, doc.</w:delText>
              </w:r>
            </w:del>
          </w:p>
          <w:p w14:paraId="58D666C2" w14:textId="6F0961F1" w:rsidR="00E05AA8" w:rsidRPr="0055222A" w:rsidDel="00AE6202" w:rsidRDefault="00E05AA8">
            <w:pPr>
              <w:rPr>
                <w:del w:id="16121" w:author="PS" w:date="2018-11-25T16:55:00Z"/>
              </w:rPr>
              <w:pPrChange w:id="16122" w:author="Matyas Adam" w:date="2018-11-17T20:56:00Z">
                <w:pPr>
                  <w:jc w:val="both"/>
                </w:pPr>
              </w:pPrChange>
            </w:pPr>
            <w:del w:id="16123" w:author="PS" w:date="2018-11-25T16:55:00Z">
              <w:r w:rsidDel="00AE6202">
                <w:delText>2017: Univerzita Pardubice, profesorské řízení v oboru Technologie organických látek, prof.</w:delText>
              </w:r>
            </w:del>
          </w:p>
          <w:p w14:paraId="34310242" w14:textId="55FF3A62" w:rsidR="00E05AA8" w:rsidDel="00AE6202" w:rsidRDefault="00E05AA8">
            <w:pPr>
              <w:rPr>
                <w:del w:id="16124" w:author="PS" w:date="2018-11-25T16:55:00Z"/>
                <w:b/>
              </w:rPr>
              <w:pPrChange w:id="16125" w:author="Matyas Adam" w:date="2018-11-17T20:56:00Z">
                <w:pPr>
                  <w:jc w:val="both"/>
                </w:pPr>
              </w:pPrChange>
            </w:pPr>
          </w:p>
        </w:tc>
      </w:tr>
      <w:tr w:rsidR="00E05AA8" w:rsidDel="00AE6202" w14:paraId="190D9CAE" w14:textId="39A2DBAA" w:rsidTr="00495DC8">
        <w:trPr>
          <w:del w:id="16126" w:author="PS" w:date="2018-11-25T16:55:00Z"/>
        </w:trPr>
        <w:tc>
          <w:tcPr>
            <w:tcW w:w="9859" w:type="dxa"/>
            <w:gridSpan w:val="11"/>
            <w:shd w:val="clear" w:color="auto" w:fill="F7CAAC"/>
          </w:tcPr>
          <w:p w14:paraId="79ADBBE1" w14:textId="45827A83" w:rsidR="00E05AA8" w:rsidDel="00AE6202" w:rsidRDefault="00E05AA8" w:rsidP="00495DC8">
            <w:pPr>
              <w:jc w:val="both"/>
              <w:rPr>
                <w:del w:id="16127" w:author="PS" w:date="2018-11-25T16:55:00Z"/>
                <w:b/>
              </w:rPr>
            </w:pPr>
            <w:del w:id="16128" w:author="PS" w:date="2018-11-25T16:55:00Z">
              <w:r w:rsidDel="00AE6202">
                <w:rPr>
                  <w:b/>
                </w:rPr>
                <w:delText>Údaje o odborném působení od absolvování VŠ</w:delText>
              </w:r>
            </w:del>
          </w:p>
        </w:tc>
      </w:tr>
      <w:tr w:rsidR="00E05AA8" w:rsidDel="00AE6202" w14:paraId="52AC3508" w14:textId="2CFA9EF8" w:rsidTr="00495DC8">
        <w:trPr>
          <w:trHeight w:val="1090"/>
          <w:del w:id="16129" w:author="PS" w:date="2018-11-25T16:55:00Z"/>
        </w:trPr>
        <w:tc>
          <w:tcPr>
            <w:tcW w:w="9859" w:type="dxa"/>
            <w:gridSpan w:val="11"/>
          </w:tcPr>
          <w:p w14:paraId="3A406F17" w14:textId="0BA6A578" w:rsidR="00E05AA8" w:rsidDel="00AE6202" w:rsidRDefault="00E05AA8">
            <w:pPr>
              <w:ind w:left="322" w:hanging="284"/>
              <w:rPr>
                <w:ins w:id="16130" w:author="Matyas Adam" w:date="2018-11-17T20:56:00Z"/>
                <w:del w:id="16131" w:author="PS" w:date="2018-11-25T16:55:00Z"/>
                <w:rFonts w:cs="Calibri Light"/>
              </w:rPr>
              <w:pPrChange w:id="16132" w:author="Matyas Adam" w:date="2018-11-17T20:56:00Z">
                <w:pPr>
                  <w:jc w:val="both"/>
                </w:pPr>
              </w:pPrChange>
            </w:pPr>
            <w:ins w:id="16133" w:author="Matyas Adam" w:date="2018-11-17T20:56:00Z">
              <w:del w:id="16134" w:author="PS" w:date="2018-11-25T16:55:00Z">
                <w:r w:rsidRPr="00ED4F89" w:rsidDel="00AE6202">
                  <w:rPr>
                    <w:rFonts w:cs="Calibri Light"/>
                  </w:rPr>
                  <w:delText>2012 – dosud: UTB Zlín, prorektor pro tvůrčí činnosti</w:delText>
                </w:r>
              </w:del>
            </w:ins>
          </w:p>
          <w:p w14:paraId="54F2A1D1" w14:textId="4F051F9C" w:rsidR="00E05AA8" w:rsidRPr="00ED4F89" w:rsidDel="00AE6202" w:rsidRDefault="00E05AA8" w:rsidP="00495DC8">
            <w:pPr>
              <w:ind w:left="322" w:hanging="284"/>
              <w:rPr>
                <w:ins w:id="16135" w:author="Matyas Adam" w:date="2018-11-17T20:56:00Z"/>
                <w:del w:id="16136" w:author="PS" w:date="2018-11-25T16:55:00Z"/>
                <w:rFonts w:cs="Calibri Light"/>
              </w:rPr>
            </w:pPr>
            <w:ins w:id="16137" w:author="Matyas Adam" w:date="2018-11-17T20:56:00Z">
              <w:del w:id="16138" w:author="PS" w:date="2018-11-25T16:55:00Z">
                <w:r w:rsidRPr="00ED4F89" w:rsidDel="00AE6202">
                  <w:rPr>
                    <w:rFonts w:cs="Calibri Light"/>
                  </w:rPr>
                  <w:delText>2011 – dosud: UTB Zlín, UNI, Centrum polymerních systémů, výzkumný pracovník, člen výzkumné skupiny Příprava bioaktivních polymerních systémů, od 2017 ředitel.</w:delText>
                </w:r>
              </w:del>
            </w:ins>
          </w:p>
          <w:p w14:paraId="7B36AE4E" w14:textId="129A9411" w:rsidR="00E05AA8" w:rsidRPr="00ED4F89" w:rsidDel="00AE6202" w:rsidRDefault="00E05AA8" w:rsidP="00495DC8">
            <w:pPr>
              <w:ind w:left="322" w:hanging="284"/>
              <w:rPr>
                <w:ins w:id="16139" w:author="Matyas Adam" w:date="2018-11-17T20:56:00Z"/>
                <w:del w:id="16140" w:author="PS" w:date="2018-11-25T16:55:00Z"/>
                <w:rFonts w:cs="Calibri Light"/>
              </w:rPr>
            </w:pPr>
            <w:ins w:id="16141" w:author="Matyas Adam" w:date="2018-11-17T20:56:00Z">
              <w:del w:id="16142" w:author="PS" w:date="2018-11-25T16:55:00Z">
                <w:r w:rsidRPr="00ED4F89" w:rsidDel="00AE6202">
                  <w:rPr>
                    <w:rFonts w:cs="Calibri Light"/>
                  </w:rPr>
                  <w:delText>2011 – dosud: UTB Zlín, FT, Centrum polymerních materiálů, akademický pracovník, profesor</w:delText>
                </w:r>
              </w:del>
            </w:ins>
          </w:p>
          <w:p w14:paraId="7BC9EF4D" w14:textId="5C5250D1" w:rsidR="00E05AA8" w:rsidDel="00AE6202" w:rsidRDefault="00E05AA8">
            <w:pPr>
              <w:ind w:left="322" w:hanging="284"/>
              <w:rPr>
                <w:ins w:id="16143" w:author="Matyas Adam" w:date="2018-11-17T20:56:00Z"/>
                <w:del w:id="16144" w:author="PS" w:date="2018-11-25T16:55:00Z"/>
                <w:rFonts w:cs="Calibri Light"/>
              </w:rPr>
              <w:pPrChange w:id="16145" w:author="Matyas Adam" w:date="2018-11-17T20:56:00Z">
                <w:pPr>
                  <w:jc w:val="both"/>
                </w:pPr>
              </w:pPrChange>
            </w:pPr>
            <w:ins w:id="16146" w:author="Matyas Adam" w:date="2018-11-17T20:56:00Z">
              <w:del w:id="16147" w:author="PS" w:date="2018-11-25T16:55:00Z">
                <w:r w:rsidRPr="00ED4F89" w:rsidDel="00AE6202">
                  <w:rPr>
                    <w:rFonts w:cs="Calibri Light"/>
                  </w:rPr>
                  <w:delText>2011: Ekliptik, d.o.o., L</w:delText>
                </w:r>
                <w:r w:rsidDel="00AE6202">
                  <w:rPr>
                    <w:rFonts w:cs="Calibri Light"/>
                  </w:rPr>
                  <w:delText>jubljana, Slovinsko, konzultant</w:delText>
                </w:r>
              </w:del>
            </w:ins>
          </w:p>
          <w:p w14:paraId="0CEE5EAD" w14:textId="3CD5061F" w:rsidR="00E05AA8" w:rsidRPr="00ED4F89" w:rsidDel="00AE6202" w:rsidRDefault="00E05AA8">
            <w:pPr>
              <w:ind w:left="322" w:hanging="284"/>
              <w:rPr>
                <w:del w:id="16148" w:author="PS" w:date="2018-11-25T16:55:00Z"/>
                <w:rFonts w:cs="Calibri Light"/>
              </w:rPr>
              <w:pPrChange w:id="16149" w:author="Matyas Adam" w:date="2018-11-17T20:56:00Z">
                <w:pPr>
                  <w:jc w:val="both"/>
                </w:pPr>
              </w:pPrChange>
            </w:pPr>
            <w:del w:id="16150" w:author="PS" w:date="2018-11-25T16:55:00Z">
              <w:r w:rsidRPr="00ED4F89" w:rsidDel="00AE6202">
                <w:rPr>
                  <w:rFonts w:cs="Calibri Light"/>
                </w:rPr>
                <w:delText>2010 – 2011: Jozef Stefan Institute, Ljubljana, Slovinsko, vědecko-výzkumný pracovník</w:delText>
              </w:r>
            </w:del>
          </w:p>
          <w:p w14:paraId="2FB2D682" w14:textId="5358A89B" w:rsidR="00E05AA8" w:rsidRPr="00ED4F89" w:rsidDel="00AE6202" w:rsidRDefault="00E05AA8">
            <w:pPr>
              <w:ind w:left="322" w:hanging="284"/>
              <w:rPr>
                <w:del w:id="16151" w:author="PS" w:date="2018-11-25T16:55:00Z"/>
                <w:rFonts w:cs="Calibri Light"/>
              </w:rPr>
              <w:pPrChange w:id="16152" w:author="Matyas Adam" w:date="2018-11-17T20:56:00Z">
                <w:pPr>
                  <w:jc w:val="both"/>
                </w:pPr>
              </w:pPrChange>
            </w:pPr>
            <w:del w:id="16153" w:author="PS" w:date="2018-11-25T16:55:00Z">
              <w:r w:rsidRPr="00ED4F89" w:rsidDel="00AE6202">
                <w:rPr>
                  <w:rFonts w:cs="Calibri Light"/>
                </w:rPr>
                <w:delText>2011: Ekliptik, d.o.o., Ljubljana, Slovinsko, konzultant</w:delText>
              </w:r>
            </w:del>
          </w:p>
          <w:p w14:paraId="7ADC13E3" w14:textId="0B4917E1" w:rsidR="00E05AA8" w:rsidRPr="00ED4F89" w:rsidDel="00AE6202" w:rsidRDefault="00E05AA8">
            <w:pPr>
              <w:ind w:left="322" w:hanging="284"/>
              <w:rPr>
                <w:del w:id="16154" w:author="PS" w:date="2018-11-25T16:55:00Z"/>
                <w:rFonts w:cs="Calibri Light"/>
              </w:rPr>
              <w:pPrChange w:id="16155" w:author="Matyas Adam" w:date="2018-11-17T20:56:00Z">
                <w:pPr>
                  <w:jc w:val="both"/>
                </w:pPr>
              </w:pPrChange>
            </w:pPr>
            <w:del w:id="16156" w:author="PS" w:date="2018-11-25T16:55:00Z">
              <w:r w:rsidRPr="00ED4F89" w:rsidDel="00AE6202">
                <w:rPr>
                  <w:rFonts w:cs="Calibri Light"/>
                </w:rPr>
                <w:delText>2011 – dosud: UTB Zlín, FT, Centrum polymerních materiálů, akademický pracovník, profesor</w:delText>
              </w:r>
            </w:del>
          </w:p>
          <w:p w14:paraId="67F3E36C" w14:textId="5CB020F1" w:rsidR="00E05AA8" w:rsidRPr="00ED4F89" w:rsidDel="00AE6202" w:rsidRDefault="00E05AA8">
            <w:pPr>
              <w:ind w:left="322" w:hanging="284"/>
              <w:rPr>
                <w:del w:id="16157" w:author="PS" w:date="2018-11-25T16:55:00Z"/>
                <w:rFonts w:cs="Calibri Light"/>
              </w:rPr>
              <w:pPrChange w:id="16158" w:author="Matyas Adam" w:date="2018-11-17T20:56:00Z">
                <w:pPr>
                  <w:jc w:val="both"/>
                </w:pPr>
              </w:pPrChange>
            </w:pPr>
            <w:del w:id="16159" w:author="PS" w:date="2018-11-25T16:55:00Z">
              <w:r w:rsidRPr="00ED4F89" w:rsidDel="00AE6202">
                <w:rPr>
                  <w:rFonts w:cs="Calibri Light"/>
                </w:rPr>
                <w:delText>2011 – dosud: UTB Zlín, UNI, Centrum polymerních systémů, výzkumný pracovník, člen výzkumné skupiny Příprava bioaktivních polymerních systémů, od 2017 ředitel.</w:delText>
              </w:r>
            </w:del>
          </w:p>
          <w:p w14:paraId="12689F19" w14:textId="29C606AB" w:rsidR="00E05AA8" w:rsidDel="00AE6202" w:rsidRDefault="00E05AA8">
            <w:pPr>
              <w:ind w:left="322" w:hanging="284"/>
              <w:rPr>
                <w:del w:id="16160" w:author="PS" w:date="2018-11-25T16:55:00Z"/>
              </w:rPr>
              <w:pPrChange w:id="16161" w:author="Matyas Adam" w:date="2018-11-17T20:56:00Z">
                <w:pPr>
                  <w:jc w:val="both"/>
                </w:pPr>
              </w:pPrChange>
            </w:pPr>
            <w:del w:id="16162" w:author="PS" w:date="2018-11-25T16:55:00Z">
              <w:r w:rsidRPr="00ED4F89" w:rsidDel="00AE6202">
                <w:rPr>
                  <w:rFonts w:cs="Calibri Light"/>
                </w:rPr>
                <w:delText>2012 – dosud: UTB Zlín, prorektor pro tvůrčí činnosti</w:delText>
              </w:r>
              <w:r w:rsidDel="00AE6202">
                <w:delText xml:space="preserve"> </w:delText>
              </w:r>
            </w:del>
          </w:p>
        </w:tc>
      </w:tr>
      <w:tr w:rsidR="00E05AA8" w:rsidDel="00AE6202" w14:paraId="1F5947EB" w14:textId="76471B12" w:rsidTr="00495DC8">
        <w:trPr>
          <w:trHeight w:val="250"/>
          <w:del w:id="16163" w:author="PS" w:date="2018-11-25T16:55:00Z"/>
        </w:trPr>
        <w:tc>
          <w:tcPr>
            <w:tcW w:w="9859" w:type="dxa"/>
            <w:gridSpan w:val="11"/>
            <w:shd w:val="clear" w:color="auto" w:fill="F7CAAC"/>
          </w:tcPr>
          <w:p w14:paraId="337B6187" w14:textId="222B6825" w:rsidR="00E05AA8" w:rsidDel="00AE6202" w:rsidRDefault="00E05AA8" w:rsidP="00495DC8">
            <w:pPr>
              <w:jc w:val="both"/>
              <w:rPr>
                <w:del w:id="16164" w:author="PS" w:date="2018-11-25T16:55:00Z"/>
              </w:rPr>
            </w:pPr>
            <w:del w:id="16165" w:author="PS" w:date="2018-11-25T16:55:00Z">
              <w:r w:rsidDel="00AE6202">
                <w:rPr>
                  <w:b/>
                </w:rPr>
                <w:delText>Zkušenosti s vedením kvalifikačních a rigorózních prací</w:delText>
              </w:r>
            </w:del>
          </w:p>
        </w:tc>
      </w:tr>
      <w:tr w:rsidR="00E05AA8" w:rsidDel="00AE6202" w14:paraId="13E23222" w14:textId="39453AFB" w:rsidTr="00495DC8">
        <w:trPr>
          <w:trHeight w:val="1105"/>
          <w:del w:id="16166" w:author="PS" w:date="2018-11-25T16:55:00Z"/>
        </w:trPr>
        <w:tc>
          <w:tcPr>
            <w:tcW w:w="9859" w:type="dxa"/>
            <w:gridSpan w:val="11"/>
          </w:tcPr>
          <w:p w14:paraId="3F28CDF9" w14:textId="51DC1C9B" w:rsidR="00E05AA8" w:rsidDel="00AE6202" w:rsidRDefault="00E05AA8" w:rsidP="00495DC8">
            <w:pPr>
              <w:jc w:val="both"/>
              <w:rPr>
                <w:ins w:id="16167" w:author="Matyas Adam" w:date="2018-11-17T20:57:00Z"/>
                <w:del w:id="16168" w:author="PS" w:date="2018-11-25T16:55:00Z"/>
              </w:rPr>
            </w:pPr>
            <w:del w:id="16169" w:author="PS" w:date="2018-11-25T16:55:00Z">
              <w:r w:rsidRPr="009A2F5F" w:rsidDel="00AE6202">
                <w:delText>Počet obhájených prací, které vyučující vedl v období 2013 – 2017: 5 BP, 9 DP, 4 DisP.</w:delText>
              </w:r>
            </w:del>
            <w:ins w:id="16170" w:author="Matyas Adam" w:date="2018-11-17T20:57:00Z">
              <w:del w:id="16171" w:author="PS" w:date="2018-11-25T16:55:00Z">
                <w:r w:rsidDel="00AE6202">
                  <w:delText xml:space="preserve">Bakalářské práce: 5 </w:delText>
                </w:r>
              </w:del>
            </w:ins>
          </w:p>
          <w:p w14:paraId="1B72ADDD" w14:textId="044239B5" w:rsidR="00E05AA8" w:rsidDel="00AE6202" w:rsidRDefault="00E05AA8" w:rsidP="00495DC8">
            <w:pPr>
              <w:jc w:val="both"/>
              <w:rPr>
                <w:ins w:id="16172" w:author="Matyas Adam" w:date="2018-11-17T20:57:00Z"/>
                <w:del w:id="16173" w:author="PS" w:date="2018-11-25T16:55:00Z"/>
              </w:rPr>
            </w:pPr>
            <w:ins w:id="16174" w:author="Matyas Adam" w:date="2018-11-17T20:57:00Z">
              <w:del w:id="16175" w:author="PS" w:date="2018-11-25T16:55:00Z">
                <w:r w:rsidDel="00AE6202">
                  <w:delText>Diplomové práce: 9</w:delText>
                </w:r>
              </w:del>
            </w:ins>
          </w:p>
          <w:p w14:paraId="1984BA0D" w14:textId="25E7661D" w:rsidR="00E05AA8" w:rsidDel="00AE6202" w:rsidRDefault="00E05AA8" w:rsidP="00495DC8">
            <w:pPr>
              <w:jc w:val="both"/>
              <w:rPr>
                <w:del w:id="16176" w:author="PS" w:date="2018-11-25T16:55:00Z"/>
              </w:rPr>
            </w:pPr>
            <w:ins w:id="16177" w:author="Matyas Adam" w:date="2018-11-17T20:57:00Z">
              <w:del w:id="16178" w:author="PS" w:date="2018-11-25T16:55:00Z">
                <w:r w:rsidDel="00AE6202">
                  <w:delText>Disertační práce: 4</w:delText>
                </w:r>
              </w:del>
            </w:ins>
          </w:p>
        </w:tc>
      </w:tr>
      <w:tr w:rsidR="00E05AA8" w:rsidDel="00AE6202" w14:paraId="246124AC" w14:textId="0828B65D" w:rsidTr="00495DC8">
        <w:trPr>
          <w:cantSplit/>
          <w:del w:id="16179" w:author="PS" w:date="2018-11-25T16:55:00Z"/>
        </w:trPr>
        <w:tc>
          <w:tcPr>
            <w:tcW w:w="3347" w:type="dxa"/>
            <w:gridSpan w:val="2"/>
            <w:tcBorders>
              <w:top w:val="single" w:sz="12" w:space="0" w:color="auto"/>
            </w:tcBorders>
            <w:shd w:val="clear" w:color="auto" w:fill="F7CAAC"/>
          </w:tcPr>
          <w:p w14:paraId="67A9F8AC" w14:textId="518D301F" w:rsidR="00E05AA8" w:rsidDel="00AE6202" w:rsidRDefault="00E05AA8" w:rsidP="00495DC8">
            <w:pPr>
              <w:jc w:val="both"/>
              <w:rPr>
                <w:del w:id="16180" w:author="PS" w:date="2018-11-25T16:55:00Z"/>
              </w:rPr>
            </w:pPr>
            <w:del w:id="16181" w:author="PS" w:date="2018-11-25T16:55:00Z">
              <w:r w:rsidDel="00AE6202">
                <w:rPr>
                  <w:b/>
                </w:rPr>
                <w:delText xml:space="preserve">Obor habilitačního řízení </w:delText>
              </w:r>
            </w:del>
          </w:p>
        </w:tc>
        <w:tc>
          <w:tcPr>
            <w:tcW w:w="2245" w:type="dxa"/>
            <w:gridSpan w:val="2"/>
            <w:tcBorders>
              <w:top w:val="single" w:sz="12" w:space="0" w:color="auto"/>
            </w:tcBorders>
            <w:shd w:val="clear" w:color="auto" w:fill="F7CAAC"/>
          </w:tcPr>
          <w:p w14:paraId="7EB5D2C5" w14:textId="1D87EA82" w:rsidR="00E05AA8" w:rsidDel="00AE6202" w:rsidRDefault="00E05AA8" w:rsidP="00495DC8">
            <w:pPr>
              <w:jc w:val="both"/>
              <w:rPr>
                <w:del w:id="16182" w:author="PS" w:date="2018-11-25T16:55:00Z"/>
              </w:rPr>
            </w:pPr>
            <w:del w:id="16183" w:author="PS" w:date="2018-11-25T16:55:00Z">
              <w:r w:rsidDel="00AE6202">
                <w:rPr>
                  <w:b/>
                </w:rPr>
                <w:delText>Rok udělení hodnosti</w:delText>
              </w:r>
            </w:del>
          </w:p>
        </w:tc>
        <w:tc>
          <w:tcPr>
            <w:tcW w:w="2248" w:type="dxa"/>
            <w:gridSpan w:val="4"/>
            <w:tcBorders>
              <w:top w:val="single" w:sz="12" w:space="0" w:color="auto"/>
              <w:right w:val="single" w:sz="12" w:space="0" w:color="auto"/>
            </w:tcBorders>
            <w:shd w:val="clear" w:color="auto" w:fill="F7CAAC"/>
          </w:tcPr>
          <w:p w14:paraId="2063CC2D" w14:textId="5BEE4680" w:rsidR="00E05AA8" w:rsidDel="00AE6202" w:rsidRDefault="00E05AA8" w:rsidP="00495DC8">
            <w:pPr>
              <w:jc w:val="both"/>
              <w:rPr>
                <w:del w:id="16184" w:author="PS" w:date="2018-11-25T16:55:00Z"/>
              </w:rPr>
            </w:pPr>
            <w:del w:id="16185" w:author="PS" w:date="2018-11-25T16:55:00Z">
              <w:r w:rsidDel="00AE6202">
                <w:rPr>
                  <w:b/>
                </w:rPr>
                <w:delText>Řízení konáno na VŠ</w:delText>
              </w:r>
            </w:del>
          </w:p>
        </w:tc>
        <w:tc>
          <w:tcPr>
            <w:tcW w:w="2019" w:type="dxa"/>
            <w:gridSpan w:val="3"/>
            <w:tcBorders>
              <w:top w:val="single" w:sz="12" w:space="0" w:color="auto"/>
              <w:left w:val="single" w:sz="12" w:space="0" w:color="auto"/>
            </w:tcBorders>
            <w:shd w:val="clear" w:color="auto" w:fill="F7CAAC"/>
          </w:tcPr>
          <w:p w14:paraId="2F9C9086" w14:textId="5F1372D1" w:rsidR="00E05AA8" w:rsidDel="00AE6202" w:rsidRDefault="00E05AA8" w:rsidP="00495DC8">
            <w:pPr>
              <w:jc w:val="both"/>
              <w:rPr>
                <w:del w:id="16186" w:author="PS" w:date="2018-11-25T16:55:00Z"/>
                <w:b/>
              </w:rPr>
            </w:pPr>
            <w:del w:id="16187" w:author="PS" w:date="2018-11-25T16:55:00Z">
              <w:r w:rsidDel="00AE6202">
                <w:rPr>
                  <w:b/>
                </w:rPr>
                <w:delText>Ohlasy publikací</w:delText>
              </w:r>
            </w:del>
          </w:p>
        </w:tc>
      </w:tr>
      <w:tr w:rsidR="00E05AA8" w:rsidDel="00AE6202" w14:paraId="3F954ED8" w14:textId="0FCFFE99" w:rsidTr="00495DC8">
        <w:trPr>
          <w:cantSplit/>
          <w:del w:id="16188" w:author="PS" w:date="2018-11-25T16:55:00Z"/>
        </w:trPr>
        <w:tc>
          <w:tcPr>
            <w:tcW w:w="3347" w:type="dxa"/>
            <w:gridSpan w:val="2"/>
          </w:tcPr>
          <w:p w14:paraId="3DC8929B" w14:textId="2725C634" w:rsidR="00E05AA8" w:rsidDel="00AE6202" w:rsidRDefault="00E05AA8" w:rsidP="00495DC8">
            <w:pPr>
              <w:jc w:val="both"/>
              <w:rPr>
                <w:del w:id="16189" w:author="PS" w:date="2018-11-25T16:55:00Z"/>
              </w:rPr>
            </w:pPr>
            <w:del w:id="16190" w:author="PS" w:date="2018-11-25T16:55:00Z">
              <w:r w:rsidRPr="0055222A" w:rsidDel="00AE6202">
                <w:delText>Technologie makromolekulárních látek (doc.)</w:delText>
              </w:r>
            </w:del>
          </w:p>
        </w:tc>
        <w:tc>
          <w:tcPr>
            <w:tcW w:w="2245" w:type="dxa"/>
            <w:gridSpan w:val="2"/>
          </w:tcPr>
          <w:p w14:paraId="52AD2005" w14:textId="6F3190A1" w:rsidR="00E05AA8" w:rsidDel="00AE6202" w:rsidRDefault="00E05AA8" w:rsidP="00495DC8">
            <w:pPr>
              <w:jc w:val="both"/>
              <w:rPr>
                <w:del w:id="16191" w:author="PS" w:date="2018-11-25T16:55:00Z"/>
              </w:rPr>
            </w:pPr>
            <w:del w:id="16192" w:author="PS" w:date="2018-11-25T16:55:00Z">
              <w:r w:rsidDel="00AE6202">
                <w:delText>2011</w:delText>
              </w:r>
            </w:del>
          </w:p>
        </w:tc>
        <w:tc>
          <w:tcPr>
            <w:tcW w:w="2248" w:type="dxa"/>
            <w:gridSpan w:val="4"/>
            <w:tcBorders>
              <w:right w:val="single" w:sz="12" w:space="0" w:color="auto"/>
            </w:tcBorders>
          </w:tcPr>
          <w:p w14:paraId="56B2463E" w14:textId="4DE63BE9" w:rsidR="00E05AA8" w:rsidDel="00AE6202" w:rsidRDefault="00E05AA8" w:rsidP="00495DC8">
            <w:pPr>
              <w:jc w:val="both"/>
              <w:rPr>
                <w:del w:id="16193" w:author="PS" w:date="2018-11-25T16:55:00Z"/>
              </w:rPr>
            </w:pPr>
            <w:del w:id="16194" w:author="PS" w:date="2018-11-25T16:55:00Z">
              <w:r w:rsidRPr="0055222A" w:rsidDel="00AE6202">
                <w:delText>UTB ve Zlíně</w:delText>
              </w:r>
            </w:del>
          </w:p>
        </w:tc>
        <w:tc>
          <w:tcPr>
            <w:tcW w:w="632" w:type="dxa"/>
            <w:tcBorders>
              <w:left w:val="single" w:sz="12" w:space="0" w:color="auto"/>
            </w:tcBorders>
            <w:shd w:val="clear" w:color="auto" w:fill="F7CAAC"/>
          </w:tcPr>
          <w:p w14:paraId="103D9DFB" w14:textId="39AB9BD1" w:rsidR="00E05AA8" w:rsidDel="00AE6202" w:rsidRDefault="00E05AA8" w:rsidP="00495DC8">
            <w:pPr>
              <w:jc w:val="both"/>
              <w:rPr>
                <w:del w:id="16195" w:author="PS" w:date="2018-11-25T16:55:00Z"/>
              </w:rPr>
            </w:pPr>
            <w:del w:id="16196" w:author="PS" w:date="2018-11-25T16:55:00Z">
              <w:r w:rsidDel="00AE6202">
                <w:rPr>
                  <w:b/>
                </w:rPr>
                <w:delText>WOS</w:delText>
              </w:r>
            </w:del>
          </w:p>
        </w:tc>
        <w:tc>
          <w:tcPr>
            <w:tcW w:w="693" w:type="dxa"/>
            <w:shd w:val="clear" w:color="auto" w:fill="F7CAAC"/>
          </w:tcPr>
          <w:p w14:paraId="26E2576A" w14:textId="2505F6EC" w:rsidR="00E05AA8" w:rsidDel="00AE6202" w:rsidRDefault="00E05AA8" w:rsidP="00495DC8">
            <w:pPr>
              <w:jc w:val="both"/>
              <w:rPr>
                <w:del w:id="16197" w:author="PS" w:date="2018-11-25T16:55:00Z"/>
                <w:sz w:val="18"/>
              </w:rPr>
            </w:pPr>
            <w:del w:id="16198" w:author="PS" w:date="2018-11-25T16:55:00Z">
              <w:r w:rsidDel="00AE6202">
                <w:rPr>
                  <w:b/>
                  <w:sz w:val="18"/>
                </w:rPr>
                <w:delText>Scopus</w:delText>
              </w:r>
            </w:del>
          </w:p>
        </w:tc>
        <w:tc>
          <w:tcPr>
            <w:tcW w:w="694" w:type="dxa"/>
            <w:shd w:val="clear" w:color="auto" w:fill="F7CAAC"/>
          </w:tcPr>
          <w:p w14:paraId="54403DF2" w14:textId="24093200" w:rsidR="00E05AA8" w:rsidDel="00AE6202" w:rsidRDefault="00E05AA8" w:rsidP="00495DC8">
            <w:pPr>
              <w:jc w:val="both"/>
              <w:rPr>
                <w:del w:id="16199" w:author="PS" w:date="2018-11-25T16:55:00Z"/>
              </w:rPr>
            </w:pPr>
            <w:del w:id="16200" w:author="PS" w:date="2018-11-25T16:55:00Z">
              <w:r w:rsidDel="00AE6202">
                <w:rPr>
                  <w:b/>
                  <w:sz w:val="18"/>
                </w:rPr>
                <w:delText>ostatní</w:delText>
              </w:r>
            </w:del>
          </w:p>
        </w:tc>
      </w:tr>
      <w:tr w:rsidR="00E05AA8" w:rsidDel="00AE6202" w14:paraId="0467E7FA" w14:textId="54A7D356" w:rsidTr="00495DC8">
        <w:trPr>
          <w:cantSplit/>
          <w:trHeight w:val="70"/>
          <w:del w:id="16201" w:author="PS" w:date="2018-11-25T16:55:00Z"/>
        </w:trPr>
        <w:tc>
          <w:tcPr>
            <w:tcW w:w="3347" w:type="dxa"/>
            <w:gridSpan w:val="2"/>
            <w:shd w:val="clear" w:color="auto" w:fill="F7CAAC"/>
          </w:tcPr>
          <w:p w14:paraId="5DFE9DD1" w14:textId="7F94589A" w:rsidR="00E05AA8" w:rsidDel="00AE6202" w:rsidRDefault="00E05AA8" w:rsidP="00495DC8">
            <w:pPr>
              <w:jc w:val="both"/>
              <w:rPr>
                <w:del w:id="16202" w:author="PS" w:date="2018-11-25T16:55:00Z"/>
              </w:rPr>
            </w:pPr>
            <w:del w:id="16203" w:author="PS" w:date="2018-11-25T16:55:00Z">
              <w:r w:rsidDel="00AE6202">
                <w:rPr>
                  <w:b/>
                </w:rPr>
                <w:delText>Obor jmenovacího řízení</w:delText>
              </w:r>
            </w:del>
          </w:p>
        </w:tc>
        <w:tc>
          <w:tcPr>
            <w:tcW w:w="2245" w:type="dxa"/>
            <w:gridSpan w:val="2"/>
            <w:shd w:val="clear" w:color="auto" w:fill="F7CAAC"/>
          </w:tcPr>
          <w:p w14:paraId="0BF9439B" w14:textId="2AED1BAC" w:rsidR="00E05AA8" w:rsidDel="00AE6202" w:rsidRDefault="00E05AA8" w:rsidP="00495DC8">
            <w:pPr>
              <w:jc w:val="both"/>
              <w:rPr>
                <w:del w:id="16204" w:author="PS" w:date="2018-11-25T16:55:00Z"/>
              </w:rPr>
            </w:pPr>
            <w:del w:id="16205" w:author="PS" w:date="2018-11-25T16:55:00Z">
              <w:r w:rsidDel="00AE6202">
                <w:rPr>
                  <w:b/>
                </w:rPr>
                <w:delText>Rok udělení hodnosti</w:delText>
              </w:r>
            </w:del>
          </w:p>
        </w:tc>
        <w:tc>
          <w:tcPr>
            <w:tcW w:w="2248" w:type="dxa"/>
            <w:gridSpan w:val="4"/>
            <w:tcBorders>
              <w:right w:val="single" w:sz="12" w:space="0" w:color="auto"/>
            </w:tcBorders>
            <w:shd w:val="clear" w:color="auto" w:fill="F7CAAC"/>
          </w:tcPr>
          <w:p w14:paraId="74A33B44" w14:textId="19AFD830" w:rsidR="00E05AA8" w:rsidDel="00AE6202" w:rsidRDefault="00E05AA8" w:rsidP="00495DC8">
            <w:pPr>
              <w:jc w:val="both"/>
              <w:rPr>
                <w:del w:id="16206" w:author="PS" w:date="2018-11-25T16:55:00Z"/>
              </w:rPr>
            </w:pPr>
            <w:del w:id="16207" w:author="PS" w:date="2018-11-25T16:55:00Z">
              <w:r w:rsidDel="00AE6202">
                <w:rPr>
                  <w:b/>
                </w:rPr>
                <w:delText>Řízení konáno na VŠ</w:delText>
              </w:r>
            </w:del>
          </w:p>
        </w:tc>
        <w:tc>
          <w:tcPr>
            <w:tcW w:w="632" w:type="dxa"/>
            <w:vMerge w:val="restart"/>
            <w:tcBorders>
              <w:left w:val="single" w:sz="12" w:space="0" w:color="auto"/>
            </w:tcBorders>
          </w:tcPr>
          <w:p w14:paraId="3525951E" w14:textId="0F481AF4" w:rsidR="00E05AA8" w:rsidRPr="00E551E9" w:rsidDel="00AE6202" w:rsidRDefault="00E05AA8" w:rsidP="00495DC8">
            <w:pPr>
              <w:rPr>
                <w:del w:id="16208" w:author="PS" w:date="2018-11-25T16:55:00Z"/>
              </w:rPr>
            </w:pPr>
            <w:del w:id="16209" w:author="PS" w:date="2018-11-25T16:55:00Z">
              <w:r w:rsidDel="00AE6202">
                <w:delText>579</w:delText>
              </w:r>
            </w:del>
          </w:p>
        </w:tc>
        <w:tc>
          <w:tcPr>
            <w:tcW w:w="693" w:type="dxa"/>
            <w:vMerge w:val="restart"/>
          </w:tcPr>
          <w:p w14:paraId="7DD66BA6" w14:textId="5C3EB6DD" w:rsidR="00E05AA8" w:rsidRPr="00E551E9" w:rsidDel="00AE6202" w:rsidRDefault="00E05AA8" w:rsidP="00495DC8">
            <w:pPr>
              <w:rPr>
                <w:del w:id="16210" w:author="PS" w:date="2018-11-25T16:55:00Z"/>
              </w:rPr>
            </w:pPr>
            <w:del w:id="16211" w:author="PS" w:date="2018-11-25T16:55:00Z">
              <w:r w:rsidRPr="00E551E9" w:rsidDel="00AE6202">
                <w:delText>479</w:delText>
              </w:r>
            </w:del>
          </w:p>
        </w:tc>
        <w:tc>
          <w:tcPr>
            <w:tcW w:w="694" w:type="dxa"/>
            <w:vMerge w:val="restart"/>
          </w:tcPr>
          <w:p w14:paraId="25ECB1A6" w14:textId="6CFA2D46" w:rsidR="00E05AA8" w:rsidRPr="00E551E9" w:rsidDel="00AE6202" w:rsidRDefault="00E05AA8" w:rsidP="00495DC8">
            <w:pPr>
              <w:rPr>
                <w:del w:id="16212" w:author="PS" w:date="2018-11-25T16:55:00Z"/>
              </w:rPr>
            </w:pPr>
            <w:del w:id="16213" w:author="PS" w:date="2018-11-25T16:55:00Z">
              <w:r w:rsidRPr="00E551E9" w:rsidDel="00AE6202">
                <w:delText>neevid.</w:delText>
              </w:r>
            </w:del>
          </w:p>
        </w:tc>
      </w:tr>
      <w:tr w:rsidR="00E05AA8" w:rsidDel="00AE6202" w14:paraId="44FA9878" w14:textId="121250BB" w:rsidTr="00495DC8">
        <w:trPr>
          <w:trHeight w:val="205"/>
          <w:del w:id="16214" w:author="PS" w:date="2018-11-25T16:55:00Z"/>
        </w:trPr>
        <w:tc>
          <w:tcPr>
            <w:tcW w:w="3347" w:type="dxa"/>
            <w:gridSpan w:val="2"/>
          </w:tcPr>
          <w:p w14:paraId="213B1DEA" w14:textId="799D02EB" w:rsidR="00E05AA8" w:rsidDel="00AE6202" w:rsidRDefault="00E05AA8" w:rsidP="00495DC8">
            <w:pPr>
              <w:jc w:val="both"/>
              <w:rPr>
                <w:del w:id="16215" w:author="PS" w:date="2018-11-25T16:55:00Z"/>
              </w:rPr>
            </w:pPr>
            <w:del w:id="16216" w:author="PS" w:date="2018-11-25T16:55:00Z">
              <w:r w:rsidRPr="0055222A" w:rsidDel="00AE6202">
                <w:delText xml:space="preserve">Technologie </w:delText>
              </w:r>
              <w:r w:rsidDel="00AE6202">
                <w:delText>organických</w:delText>
              </w:r>
              <w:r w:rsidRPr="0055222A" w:rsidDel="00AE6202">
                <w:delText xml:space="preserve"> látek</w:delText>
              </w:r>
            </w:del>
          </w:p>
        </w:tc>
        <w:tc>
          <w:tcPr>
            <w:tcW w:w="2245" w:type="dxa"/>
            <w:gridSpan w:val="2"/>
          </w:tcPr>
          <w:p w14:paraId="73F76768" w14:textId="1785F878" w:rsidR="00E05AA8" w:rsidDel="00AE6202" w:rsidRDefault="00E05AA8" w:rsidP="00495DC8">
            <w:pPr>
              <w:jc w:val="both"/>
              <w:rPr>
                <w:del w:id="16217" w:author="PS" w:date="2018-11-25T16:55:00Z"/>
              </w:rPr>
            </w:pPr>
            <w:del w:id="16218" w:author="PS" w:date="2018-11-25T16:55:00Z">
              <w:r w:rsidDel="00AE6202">
                <w:delText>2017</w:delText>
              </w:r>
            </w:del>
          </w:p>
        </w:tc>
        <w:tc>
          <w:tcPr>
            <w:tcW w:w="2248" w:type="dxa"/>
            <w:gridSpan w:val="4"/>
            <w:tcBorders>
              <w:right w:val="single" w:sz="12" w:space="0" w:color="auto"/>
            </w:tcBorders>
          </w:tcPr>
          <w:p w14:paraId="7546F2F8" w14:textId="0999DA41" w:rsidR="00E05AA8" w:rsidDel="00AE6202" w:rsidRDefault="00E05AA8" w:rsidP="00495DC8">
            <w:pPr>
              <w:jc w:val="both"/>
              <w:rPr>
                <w:del w:id="16219" w:author="PS" w:date="2018-11-25T16:55:00Z"/>
              </w:rPr>
            </w:pPr>
            <w:del w:id="16220" w:author="PS" w:date="2018-11-25T16:55:00Z">
              <w:r w:rsidDel="00AE6202">
                <w:delText>Univerzita Pardubice</w:delText>
              </w:r>
            </w:del>
          </w:p>
        </w:tc>
        <w:tc>
          <w:tcPr>
            <w:tcW w:w="632" w:type="dxa"/>
            <w:vMerge/>
            <w:tcBorders>
              <w:left w:val="single" w:sz="12" w:space="0" w:color="auto"/>
            </w:tcBorders>
            <w:vAlign w:val="center"/>
          </w:tcPr>
          <w:p w14:paraId="3DE40D67" w14:textId="6E56AE1A" w:rsidR="00E05AA8" w:rsidDel="00AE6202" w:rsidRDefault="00E05AA8" w:rsidP="00495DC8">
            <w:pPr>
              <w:rPr>
                <w:del w:id="16221" w:author="PS" w:date="2018-11-25T16:55:00Z"/>
                <w:b/>
              </w:rPr>
            </w:pPr>
          </w:p>
        </w:tc>
        <w:tc>
          <w:tcPr>
            <w:tcW w:w="693" w:type="dxa"/>
            <w:vMerge/>
            <w:vAlign w:val="center"/>
          </w:tcPr>
          <w:p w14:paraId="70E30540" w14:textId="0E620805" w:rsidR="00E05AA8" w:rsidDel="00AE6202" w:rsidRDefault="00E05AA8" w:rsidP="00495DC8">
            <w:pPr>
              <w:rPr>
                <w:del w:id="16222" w:author="PS" w:date="2018-11-25T16:55:00Z"/>
                <w:b/>
              </w:rPr>
            </w:pPr>
          </w:p>
        </w:tc>
        <w:tc>
          <w:tcPr>
            <w:tcW w:w="694" w:type="dxa"/>
            <w:vMerge/>
            <w:vAlign w:val="center"/>
          </w:tcPr>
          <w:p w14:paraId="504D6A7A" w14:textId="61DA62EF" w:rsidR="00E05AA8" w:rsidDel="00AE6202" w:rsidRDefault="00E05AA8" w:rsidP="00495DC8">
            <w:pPr>
              <w:rPr>
                <w:del w:id="16223" w:author="PS" w:date="2018-11-25T16:55:00Z"/>
                <w:b/>
              </w:rPr>
            </w:pPr>
          </w:p>
        </w:tc>
      </w:tr>
      <w:tr w:rsidR="00E05AA8" w:rsidDel="00AE6202" w14:paraId="1E802F20" w14:textId="1949D392" w:rsidTr="00495DC8">
        <w:trPr>
          <w:del w:id="16224" w:author="PS" w:date="2018-11-25T16:55:00Z"/>
        </w:trPr>
        <w:tc>
          <w:tcPr>
            <w:tcW w:w="9859" w:type="dxa"/>
            <w:gridSpan w:val="11"/>
            <w:shd w:val="clear" w:color="auto" w:fill="F7CAAC"/>
          </w:tcPr>
          <w:p w14:paraId="5CB81EBD" w14:textId="69FC90BF" w:rsidR="00E05AA8" w:rsidDel="00AE6202" w:rsidRDefault="00E05AA8" w:rsidP="00495DC8">
            <w:pPr>
              <w:jc w:val="both"/>
              <w:rPr>
                <w:del w:id="16225" w:author="PS" w:date="2018-11-25T16:55:00Z"/>
                <w:b/>
              </w:rPr>
            </w:pPr>
            <w:del w:id="16226" w:author="PS" w:date="2018-11-25T16:55:00Z">
              <w:r w:rsidDel="00AE6202">
                <w:rPr>
                  <w:b/>
                </w:rPr>
                <w:delText xml:space="preserve">Přehled o nejvýznamnější publikační a další tvůrčí činnosti nebo další profesní činnosti u odborníků z praxe vztahující se k zabezpečovaným předmětům </w:delText>
              </w:r>
            </w:del>
          </w:p>
        </w:tc>
      </w:tr>
      <w:tr w:rsidR="00E05AA8" w:rsidDel="00AE6202" w14:paraId="09925717" w14:textId="12CBF4BB" w:rsidTr="00495DC8">
        <w:trPr>
          <w:trHeight w:val="2039"/>
          <w:del w:id="16227" w:author="PS" w:date="2018-11-25T16:55:00Z"/>
        </w:trPr>
        <w:tc>
          <w:tcPr>
            <w:tcW w:w="9859" w:type="dxa"/>
            <w:gridSpan w:val="11"/>
          </w:tcPr>
          <w:p w14:paraId="369C98C5" w14:textId="054A864B" w:rsidR="00E05AA8" w:rsidDel="00AE6202" w:rsidRDefault="00E05AA8" w:rsidP="00495DC8">
            <w:pPr>
              <w:jc w:val="both"/>
              <w:rPr>
                <w:del w:id="16228" w:author="PS" w:date="2018-11-25T16:55:00Z"/>
                <w:rStyle w:val="hithilite"/>
              </w:rPr>
            </w:pPr>
            <w:del w:id="16229" w:author="PS" w:date="2018-11-25T16:55:00Z">
              <w:r w:rsidRPr="00805040" w:rsidDel="00AE6202">
                <w:rPr>
                  <w:rStyle w:val="hithilite"/>
                </w:rPr>
                <w:delText>Vladimír Sedlařík</w:delText>
              </w:r>
              <w:r w:rsidDel="00AE6202">
                <w:rPr>
                  <w:rStyle w:val="hithilite"/>
                </w:rPr>
                <w:delText>,  je autorem či spoluautorem 96</w:delText>
              </w:r>
              <w:r w:rsidRPr="00805040" w:rsidDel="00AE6202">
                <w:rPr>
                  <w:rStyle w:val="hithilite"/>
                </w:rPr>
                <w:delText xml:space="preserve"> prací indexovaných v databázi Web of Science (počet citací 5</w:delText>
              </w:r>
              <w:r w:rsidDel="00AE6202">
                <w:rPr>
                  <w:rStyle w:val="hithilite"/>
                </w:rPr>
                <w:delText>79</w:delText>
              </w:r>
              <w:r w:rsidRPr="00805040" w:rsidDel="00AE6202">
                <w:rPr>
                  <w:rStyle w:val="hithilite"/>
                </w:rPr>
                <w:delText>(bez autocitací), H-index 17), 7 článků v recenz</w:delText>
              </w:r>
              <w:r w:rsidDel="00AE6202">
                <w:rPr>
                  <w:rStyle w:val="hithilite"/>
                </w:rPr>
                <w:delText xml:space="preserve">ovaných časopisech, 1 kapitoly  </w:delText>
              </w:r>
              <w:r w:rsidRPr="00805040" w:rsidDel="00AE6202">
                <w:rPr>
                  <w:rStyle w:val="hithilite"/>
                </w:rPr>
                <w:delText>v knize, 5 patentů, 15 užitných vzorů a 7 funkčních vzorků.</w:delText>
              </w:r>
              <w:r w:rsidDel="00AE6202">
                <w:rPr>
                  <w:rStyle w:val="hithilite"/>
                </w:rPr>
                <w:delText xml:space="preserve"> Dále je spoluautorem více než </w:delText>
              </w:r>
              <w:r w:rsidRPr="00805040" w:rsidDel="00AE6202">
                <w:rPr>
                  <w:rStyle w:val="hithilite"/>
                </w:rPr>
                <w:delText>1</w:delText>
              </w:r>
              <w:r w:rsidDel="00AE6202">
                <w:rPr>
                  <w:rStyle w:val="hithilite"/>
                </w:rPr>
                <w:delText>3</w:delText>
              </w:r>
              <w:r w:rsidRPr="00805040" w:rsidDel="00AE6202">
                <w:rPr>
                  <w:rStyle w:val="hithilite"/>
                </w:rPr>
                <w:delText>0 příspěvků na národních i mezinárodních konferencích</w:delText>
              </w:r>
              <w:r w:rsidDel="00AE6202">
                <w:rPr>
                  <w:rStyle w:val="hithilite"/>
                </w:rPr>
                <w:delText xml:space="preserve">. </w:delText>
              </w:r>
            </w:del>
          </w:p>
          <w:p w14:paraId="309D959C" w14:textId="170EA073" w:rsidR="00E05AA8" w:rsidDel="00AE6202" w:rsidRDefault="00E05AA8" w:rsidP="00495DC8">
            <w:pPr>
              <w:jc w:val="both"/>
              <w:rPr>
                <w:del w:id="16230" w:author="PS" w:date="2018-11-25T16:55:00Z"/>
                <w:rStyle w:val="hithilite"/>
              </w:rPr>
            </w:pPr>
          </w:p>
          <w:p w14:paraId="2881458F" w14:textId="7933AC37" w:rsidR="00E05AA8" w:rsidRPr="00ED4F89" w:rsidDel="00AE6202" w:rsidRDefault="00E05AA8">
            <w:pPr>
              <w:spacing w:before="60" w:after="60"/>
              <w:ind w:left="322" w:hanging="284"/>
              <w:jc w:val="both"/>
              <w:rPr>
                <w:del w:id="16231" w:author="PS" w:date="2018-11-25T16:55:00Z"/>
                <w:rFonts w:cs="Calibri Light"/>
              </w:rPr>
              <w:pPrChange w:id="16232" w:author="Matyas Adam" w:date="2018-11-17T20:58:00Z">
                <w:pPr>
                  <w:spacing w:before="60" w:after="60"/>
                  <w:jc w:val="both"/>
                </w:pPr>
              </w:pPrChange>
            </w:pPr>
            <w:del w:id="16233" w:author="PS" w:date="2018-11-25T16:55:00Z">
              <w:r w:rsidRPr="00ED4F89" w:rsidDel="00AE6202">
                <w:rPr>
                  <w:rFonts w:cs="Calibri Light"/>
                </w:rPr>
                <w:delText xml:space="preserve">PAVELKOVA, A., KUCHARCZYK, P., KUCEKOVA, Z., ZEDNIK, J., </w:delText>
              </w:r>
              <w:r w:rsidRPr="00ED4F89" w:rsidDel="00AE6202">
                <w:rPr>
                  <w:rFonts w:cs="Calibri Light"/>
                  <w:b/>
                </w:rPr>
                <w:delText>SEDLAŘÍK, V (15%)</w:delText>
              </w:r>
              <w:r w:rsidRPr="00ED4F89" w:rsidDel="00AE6202">
                <w:rPr>
                  <w:rFonts w:cs="Calibri Light"/>
                </w:rPr>
                <w:delText>. Non-toxic polyester urethanes based on poly(lactic acid), poly(ethylene glycol) and lysine diisocyanate. Journal of Bioactive and Biocompatible Polymers 32, 3, 225-241. 2017. DOI: 10.1177/0883911516672239.</w:delText>
              </w:r>
            </w:del>
          </w:p>
          <w:p w14:paraId="02564829" w14:textId="4C2E5C0A" w:rsidR="00E05AA8" w:rsidRPr="00ED4F89" w:rsidDel="00AE6202" w:rsidRDefault="00E05AA8">
            <w:pPr>
              <w:spacing w:before="60" w:after="60"/>
              <w:ind w:left="322" w:hanging="284"/>
              <w:jc w:val="both"/>
              <w:rPr>
                <w:del w:id="16234" w:author="PS" w:date="2018-11-25T16:55:00Z"/>
                <w:rFonts w:cs="Calibri Light"/>
              </w:rPr>
              <w:pPrChange w:id="16235" w:author="Matyas Adam" w:date="2018-11-17T20:58:00Z">
                <w:pPr>
                  <w:spacing w:before="60" w:after="60"/>
                  <w:jc w:val="both"/>
                </w:pPr>
              </w:pPrChange>
            </w:pPr>
            <w:del w:id="16236" w:author="PS" w:date="2018-11-25T16:55:00Z">
              <w:r w:rsidRPr="00ED4F89" w:rsidDel="00AE6202">
                <w:rPr>
                  <w:rFonts w:cs="Calibri Light"/>
                </w:rPr>
                <w:delText xml:space="preserve">KUCHARCZYK, P., PAVELKOVA, A., STLOUKAL, P., </w:delText>
              </w:r>
              <w:r w:rsidRPr="00ED4F89" w:rsidDel="00AE6202">
                <w:rPr>
                  <w:rFonts w:cs="Calibri Light"/>
                  <w:b/>
                </w:rPr>
                <w:delText>SEDLARIK, V (15 %)</w:delText>
              </w:r>
              <w:r w:rsidRPr="00ED4F89" w:rsidDel="00AE6202">
                <w:rPr>
                  <w:rFonts w:cs="Calibri Light"/>
                </w:rPr>
                <w:delText xml:space="preserve">. Degradation behaviour of PLA-based polyesterurethanes under abiotic and biotic environments, Polymer Degradation and Stability 129, 222-230, </w:delText>
              </w:r>
              <w:r w:rsidRPr="00ED4F89" w:rsidDel="00AE6202">
                <w:rPr>
                  <w:rFonts w:cs="Calibri Light"/>
                  <w:b/>
                </w:rPr>
                <w:delText>2016</w:delText>
              </w:r>
              <w:r w:rsidRPr="00ED4F89" w:rsidDel="00AE6202">
                <w:rPr>
                  <w:rFonts w:cs="Calibri Light"/>
                </w:rPr>
                <w:delText>. DOI 10.1016/j.polymdegradstab.2016.04.019</w:delText>
              </w:r>
            </w:del>
          </w:p>
          <w:p w14:paraId="431AEBC4" w14:textId="36977A55" w:rsidR="00E05AA8" w:rsidRPr="00ED4F89" w:rsidDel="00AE6202" w:rsidRDefault="00E05AA8">
            <w:pPr>
              <w:spacing w:before="60" w:after="60"/>
              <w:ind w:left="322" w:hanging="284"/>
              <w:jc w:val="both"/>
              <w:rPr>
                <w:del w:id="16237" w:author="PS" w:date="2018-11-25T16:55:00Z"/>
                <w:rFonts w:cs="Calibri Light"/>
              </w:rPr>
              <w:pPrChange w:id="16238" w:author="Matyas Adam" w:date="2018-11-17T20:58:00Z">
                <w:pPr>
                  <w:spacing w:before="60" w:after="60"/>
                  <w:jc w:val="both"/>
                </w:pPr>
              </w:pPrChange>
            </w:pPr>
            <w:del w:id="16239" w:author="PS" w:date="2018-11-25T16:55:00Z">
              <w:r w:rsidRPr="00ED4F89" w:rsidDel="00AE6202">
                <w:rPr>
                  <w:rFonts w:cs="Calibri Light"/>
                </w:rPr>
                <w:delText xml:space="preserve">Di MARTINO, A., KUCHARCZYK, P., ZEDNIK, J., </w:delText>
              </w:r>
              <w:r w:rsidRPr="00ED4F89" w:rsidDel="00AE6202">
                <w:rPr>
                  <w:rFonts w:cs="Calibri Light"/>
                  <w:b/>
                </w:rPr>
                <w:delText>SEDLAŘÍK, V. (30%)</w:delText>
              </w:r>
              <w:r w:rsidRPr="00ED4F89" w:rsidDel="00AE6202">
                <w:rPr>
                  <w:rFonts w:cs="Calibri Light"/>
                </w:rPr>
                <w:delText>:</w:delText>
              </w:r>
              <w:r w:rsidRPr="00ED4F89" w:rsidDel="00AE6202">
                <w:rPr>
                  <w:rFonts w:cs="Calibri Light"/>
                  <w:b/>
                </w:rPr>
                <w:delText xml:space="preserve"> </w:delText>
              </w:r>
              <w:r w:rsidRPr="00ED4F89" w:rsidDel="00AE6202">
                <w:rPr>
                  <w:rFonts w:cs="Calibri Light"/>
                </w:rPr>
                <w:delText xml:space="preserve">Chitosan grafted low molecular weight polylactic acid for protein encapsulation and burst effect reduction. </w:delText>
              </w:r>
              <w:r w:rsidRPr="00ED4F89" w:rsidDel="00AE6202">
                <w:rPr>
                  <w:rFonts w:cs="Calibri Light"/>
                  <w:i/>
                </w:rPr>
                <w:delText>International Journal of Pharmaceutics</w:delText>
              </w:r>
              <w:r w:rsidRPr="00ED4F89" w:rsidDel="00AE6202">
                <w:rPr>
                  <w:rFonts w:cs="Calibri Light"/>
                </w:rPr>
                <w:delText xml:space="preserve"> 496(2), 912-921, </w:delText>
              </w:r>
              <w:r w:rsidRPr="00ED4F89" w:rsidDel="00AE6202">
                <w:rPr>
                  <w:rFonts w:cs="Calibri Light"/>
                  <w:b/>
                </w:rPr>
                <w:delText>2015</w:delText>
              </w:r>
              <w:r w:rsidRPr="00ED4F89" w:rsidDel="00AE6202">
                <w:rPr>
                  <w:rFonts w:cs="Calibri Light"/>
                </w:rPr>
                <w:delText xml:space="preserve">. DOI 10.1016/j.ijpharm.2015.10.017. </w:delText>
              </w:r>
            </w:del>
          </w:p>
          <w:p w14:paraId="7AD391BF" w14:textId="7FCD5111" w:rsidR="00E05AA8" w:rsidRPr="00ED4F89" w:rsidDel="00AE6202" w:rsidRDefault="00E05AA8">
            <w:pPr>
              <w:spacing w:before="60" w:after="60"/>
              <w:ind w:left="322" w:hanging="284"/>
              <w:jc w:val="both"/>
              <w:rPr>
                <w:del w:id="16240" w:author="PS" w:date="2018-11-25T16:55:00Z"/>
                <w:rFonts w:cs="Calibri Light"/>
              </w:rPr>
              <w:pPrChange w:id="16241" w:author="Matyas Adam" w:date="2018-11-17T20:58:00Z">
                <w:pPr>
                  <w:spacing w:before="60" w:after="60"/>
                  <w:jc w:val="both"/>
                </w:pPr>
              </w:pPrChange>
            </w:pPr>
            <w:del w:id="16242" w:author="PS" w:date="2018-11-25T16:55:00Z">
              <w:r w:rsidRPr="00ED4F89" w:rsidDel="00AE6202">
                <w:rPr>
                  <w:rFonts w:cs="Calibri Light"/>
                </w:rPr>
                <w:delText xml:space="preserve">Di MARTINO, A., </w:delText>
              </w:r>
              <w:r w:rsidRPr="00ED4F89" w:rsidDel="00AE6202">
                <w:rPr>
                  <w:rFonts w:cs="Calibri Light"/>
                  <w:b/>
                </w:rPr>
                <w:delText>SEDLAŘÍK, V. (50%)</w:delText>
              </w:r>
              <w:r w:rsidRPr="00ED4F89" w:rsidDel="00AE6202">
                <w:rPr>
                  <w:rFonts w:cs="Calibri Light"/>
                </w:rPr>
                <w:delText xml:space="preserve">: Amphiphilic chitosan-grafted-functionalized polylactic acid based nanoparticles as a delivery system for doxorubicin and temozolomide co-therapy. </w:delText>
              </w:r>
              <w:r w:rsidRPr="00ED4F89" w:rsidDel="00AE6202">
                <w:rPr>
                  <w:rFonts w:cs="Calibri Light"/>
                  <w:i/>
                </w:rPr>
                <w:delText xml:space="preserve">International Journal of Pharmaceutics </w:delText>
              </w:r>
              <w:r w:rsidRPr="00ED4F89" w:rsidDel="00AE6202">
                <w:rPr>
                  <w:rFonts w:cs="Calibri Light"/>
                </w:rPr>
                <w:delText xml:space="preserve">474(1-2), 134-145, </w:delText>
              </w:r>
              <w:r w:rsidRPr="00ED4F89" w:rsidDel="00AE6202">
                <w:rPr>
                  <w:rFonts w:cs="Calibri Light"/>
                  <w:b/>
                </w:rPr>
                <w:delText>2014</w:delText>
              </w:r>
              <w:r w:rsidRPr="00ED4F89" w:rsidDel="00AE6202">
                <w:rPr>
                  <w:rFonts w:cs="Calibri Light"/>
                </w:rPr>
                <w:delText>.</w:delText>
              </w:r>
              <w:r w:rsidRPr="00ED4F89" w:rsidDel="00AE6202">
                <w:rPr>
                  <w:rFonts w:cs="Calibri Light"/>
                  <w:b/>
                </w:rPr>
                <w:delText xml:space="preserve"> </w:delText>
              </w:r>
              <w:r w:rsidRPr="00ED4F89" w:rsidDel="00AE6202">
                <w:rPr>
                  <w:rFonts w:cs="Calibri Light"/>
                </w:rPr>
                <w:delText xml:space="preserve">DOI 10.1016/j.ijpharm.2014.08.014. </w:delText>
              </w:r>
            </w:del>
          </w:p>
          <w:p w14:paraId="218B5189" w14:textId="6A4FBEB7" w:rsidR="00E05AA8" w:rsidRPr="00ED4F89" w:rsidDel="00AE6202" w:rsidRDefault="00E05AA8">
            <w:pPr>
              <w:spacing w:before="60" w:after="60"/>
              <w:ind w:left="322" w:hanging="284"/>
              <w:jc w:val="both"/>
              <w:rPr>
                <w:del w:id="16243" w:author="PS" w:date="2018-11-25T16:55:00Z"/>
                <w:rFonts w:cs="Calibri Light"/>
              </w:rPr>
              <w:pPrChange w:id="16244" w:author="Matyas Adam" w:date="2018-11-17T20:58:00Z">
                <w:pPr>
                  <w:spacing w:before="60" w:after="60"/>
                  <w:jc w:val="both"/>
                </w:pPr>
              </w:pPrChange>
            </w:pPr>
            <w:del w:id="16245" w:author="PS" w:date="2018-11-25T16:55:00Z">
              <w:r w:rsidRPr="00ED4F89" w:rsidDel="00AE6202">
                <w:rPr>
                  <w:rFonts w:cs="Calibri Light"/>
                </w:rPr>
                <w:delText xml:space="preserve">MERCHAN, M., SEDLAŘÍKOVÁ, J., MACHOVSKÝ, M., </w:delText>
              </w:r>
              <w:r w:rsidRPr="00ED4F89" w:rsidDel="00AE6202">
                <w:rPr>
                  <w:rFonts w:cs="Calibri Light"/>
                  <w:b/>
                </w:rPr>
                <w:delText>SEDLAŘÍK, V.</w:delText>
              </w:r>
              <w:r w:rsidRPr="00ED4F89" w:rsidDel="00AE6202">
                <w:rPr>
                  <w:rFonts w:cs="Calibri Light"/>
                </w:rPr>
                <w:delText xml:space="preserve"> </w:delText>
              </w:r>
              <w:r w:rsidRPr="00ED4F89" w:rsidDel="00AE6202">
                <w:rPr>
                  <w:rFonts w:cs="Calibri Light"/>
                  <w:b/>
                </w:rPr>
                <w:delText>(15%)</w:delText>
              </w:r>
              <w:r w:rsidRPr="00ED4F89" w:rsidDel="00AE6202">
                <w:rPr>
                  <w:rFonts w:cs="Calibri Light"/>
                </w:rPr>
                <w:delText xml:space="preserve">, SÁHA, P.: Antimicrobial silver nitrate-doped polyvinyl chloride cast films: Influence of solvent on morphology and mechanical properties. </w:delText>
              </w:r>
              <w:r w:rsidRPr="00ED4F89" w:rsidDel="00AE6202">
                <w:rPr>
                  <w:rFonts w:cs="Calibri Light"/>
                  <w:i/>
                </w:rPr>
                <w:delText>International Journal of Polymeric Materials and Biomaterials</w:delText>
              </w:r>
              <w:r w:rsidRPr="00ED4F89" w:rsidDel="00AE6202">
                <w:rPr>
                  <w:rFonts w:cs="Calibri Light"/>
                </w:rPr>
                <w:delText xml:space="preserve"> 62(2), 101-108, </w:delText>
              </w:r>
              <w:r w:rsidRPr="00ED4F89" w:rsidDel="00AE6202">
                <w:rPr>
                  <w:rFonts w:cs="Calibri Light"/>
                  <w:b/>
                </w:rPr>
                <w:delText>2013</w:delText>
              </w:r>
              <w:r w:rsidRPr="00ED4F89" w:rsidDel="00AE6202">
                <w:rPr>
                  <w:rFonts w:cs="Calibri Light"/>
                </w:rPr>
                <w:delText xml:space="preserve">. DOI 10.1080/00914037.2012.670821. </w:delText>
              </w:r>
            </w:del>
          </w:p>
          <w:p w14:paraId="78C3C610" w14:textId="105472FC" w:rsidR="00E05AA8" w:rsidDel="00AE6202" w:rsidRDefault="00E05AA8" w:rsidP="00495DC8">
            <w:pPr>
              <w:jc w:val="both"/>
              <w:rPr>
                <w:del w:id="16246" w:author="PS" w:date="2018-11-25T16:55:00Z"/>
                <w:b/>
              </w:rPr>
            </w:pPr>
          </w:p>
        </w:tc>
      </w:tr>
      <w:tr w:rsidR="00E05AA8" w:rsidDel="00AE6202" w14:paraId="4E026D88" w14:textId="1F4DB60C" w:rsidTr="00495DC8">
        <w:trPr>
          <w:trHeight w:val="218"/>
          <w:del w:id="16247" w:author="PS" w:date="2018-11-25T16:55:00Z"/>
        </w:trPr>
        <w:tc>
          <w:tcPr>
            <w:tcW w:w="9859" w:type="dxa"/>
            <w:gridSpan w:val="11"/>
            <w:shd w:val="clear" w:color="auto" w:fill="F7CAAC"/>
          </w:tcPr>
          <w:p w14:paraId="4E23C9D2" w14:textId="68DA71D4" w:rsidR="00E05AA8" w:rsidDel="00AE6202" w:rsidRDefault="00E05AA8" w:rsidP="00495DC8">
            <w:pPr>
              <w:rPr>
                <w:del w:id="16248" w:author="PS" w:date="2018-11-25T16:55:00Z"/>
                <w:b/>
              </w:rPr>
            </w:pPr>
            <w:del w:id="16249" w:author="PS" w:date="2018-11-25T16:55:00Z">
              <w:r w:rsidDel="00AE6202">
                <w:rPr>
                  <w:b/>
                </w:rPr>
                <w:delText>Působení v zahraničí</w:delText>
              </w:r>
            </w:del>
          </w:p>
        </w:tc>
      </w:tr>
      <w:tr w:rsidR="00E05AA8" w:rsidDel="00AE6202" w14:paraId="0BC742F9" w14:textId="7E25238A" w:rsidTr="00495DC8">
        <w:trPr>
          <w:trHeight w:val="328"/>
          <w:del w:id="16250" w:author="PS" w:date="2018-11-25T16:55:00Z"/>
        </w:trPr>
        <w:tc>
          <w:tcPr>
            <w:tcW w:w="9859" w:type="dxa"/>
            <w:gridSpan w:val="11"/>
          </w:tcPr>
          <w:p w14:paraId="4E30D7FE" w14:textId="65353AAD" w:rsidR="00E05AA8" w:rsidDel="00AE6202" w:rsidRDefault="00E05AA8" w:rsidP="00495DC8">
            <w:pPr>
              <w:rPr>
                <w:del w:id="16251" w:author="PS" w:date="2018-11-25T16:55:00Z"/>
              </w:rPr>
            </w:pPr>
            <w:del w:id="16252" w:author="PS" w:date="2018-11-25T16:55:00Z">
              <w:r w:rsidRPr="0055222A" w:rsidDel="00AE6202">
                <w:delText>2</w:delText>
              </w:r>
              <w:r w:rsidRPr="009A2F5F" w:rsidDel="00AE6202">
                <w:delText xml:space="preserve">2004: Chalmers University of Technology, Gothenburg, Švédsko (3 měsíce); </w:delText>
              </w:r>
            </w:del>
          </w:p>
          <w:p w14:paraId="42DB0018" w14:textId="4448D212" w:rsidR="00E05AA8" w:rsidDel="00AE6202" w:rsidRDefault="00E05AA8" w:rsidP="00495DC8">
            <w:pPr>
              <w:rPr>
                <w:del w:id="16253" w:author="PS" w:date="2018-11-25T16:55:00Z"/>
              </w:rPr>
            </w:pPr>
            <w:del w:id="16254" w:author="PS" w:date="2018-11-25T16:55:00Z">
              <w:r w:rsidRPr="009A2F5F" w:rsidDel="00AE6202">
                <w:delText xml:space="preserve">2010: Josef Stefan Institute, Ljubljana, Slovinsko (1 rok); </w:delText>
              </w:r>
            </w:del>
          </w:p>
          <w:p w14:paraId="669F63DF" w14:textId="4F43FBF1" w:rsidR="00E05AA8" w:rsidDel="00AE6202" w:rsidRDefault="00E05AA8" w:rsidP="00495DC8">
            <w:pPr>
              <w:rPr>
                <w:del w:id="16255" w:author="PS" w:date="2018-11-25T16:55:00Z"/>
                <w:b/>
              </w:rPr>
            </w:pPr>
            <w:del w:id="16256" w:author="PS" w:date="2018-11-25T16:55:00Z">
              <w:r w:rsidRPr="009A2F5F" w:rsidDel="00AE6202">
                <w:delText>2011: Ekliptik, d.o.o., Ljubljana, Slovinsko (1 rok)</w:delText>
              </w:r>
            </w:del>
          </w:p>
        </w:tc>
      </w:tr>
      <w:tr w:rsidR="00E05AA8" w:rsidDel="00AE6202" w14:paraId="7AE16103" w14:textId="0CD0D26C" w:rsidTr="00495DC8">
        <w:trPr>
          <w:cantSplit/>
          <w:trHeight w:val="470"/>
          <w:del w:id="16257" w:author="PS" w:date="2018-11-25T16:55:00Z"/>
        </w:trPr>
        <w:tc>
          <w:tcPr>
            <w:tcW w:w="2518" w:type="dxa"/>
            <w:shd w:val="clear" w:color="auto" w:fill="F7CAAC"/>
          </w:tcPr>
          <w:p w14:paraId="7660FF94" w14:textId="71D160E9" w:rsidR="00E05AA8" w:rsidDel="00AE6202" w:rsidRDefault="00E05AA8" w:rsidP="00495DC8">
            <w:pPr>
              <w:jc w:val="both"/>
              <w:rPr>
                <w:del w:id="16258" w:author="PS" w:date="2018-11-25T16:55:00Z"/>
                <w:b/>
              </w:rPr>
            </w:pPr>
            <w:del w:id="16259" w:author="PS" w:date="2018-11-25T16:55:00Z">
              <w:r w:rsidDel="00AE6202">
                <w:rPr>
                  <w:b/>
                </w:rPr>
                <w:delText xml:space="preserve">Podpis </w:delText>
              </w:r>
            </w:del>
          </w:p>
        </w:tc>
        <w:tc>
          <w:tcPr>
            <w:tcW w:w="4536" w:type="dxa"/>
            <w:gridSpan w:val="5"/>
          </w:tcPr>
          <w:p w14:paraId="0239C8A8" w14:textId="087FCD8C" w:rsidR="00E05AA8" w:rsidDel="00AE6202" w:rsidRDefault="00E05AA8" w:rsidP="00495DC8">
            <w:pPr>
              <w:jc w:val="both"/>
              <w:rPr>
                <w:del w:id="16260" w:author="PS" w:date="2018-11-25T16:55:00Z"/>
              </w:rPr>
            </w:pPr>
          </w:p>
        </w:tc>
        <w:tc>
          <w:tcPr>
            <w:tcW w:w="786" w:type="dxa"/>
            <w:gridSpan w:val="2"/>
            <w:shd w:val="clear" w:color="auto" w:fill="F7CAAC"/>
          </w:tcPr>
          <w:p w14:paraId="7DD37A1E" w14:textId="71BDCA2F" w:rsidR="00E05AA8" w:rsidDel="00AE6202" w:rsidRDefault="00E05AA8" w:rsidP="00495DC8">
            <w:pPr>
              <w:jc w:val="both"/>
              <w:rPr>
                <w:del w:id="16261" w:author="PS" w:date="2018-11-25T16:55:00Z"/>
              </w:rPr>
            </w:pPr>
            <w:del w:id="16262" w:author="PS" w:date="2018-11-25T16:55:00Z">
              <w:r w:rsidDel="00AE6202">
                <w:rPr>
                  <w:b/>
                </w:rPr>
                <w:delText>datum</w:delText>
              </w:r>
            </w:del>
          </w:p>
        </w:tc>
        <w:tc>
          <w:tcPr>
            <w:tcW w:w="2019" w:type="dxa"/>
            <w:gridSpan w:val="3"/>
          </w:tcPr>
          <w:p w14:paraId="3500CDBB" w14:textId="19026B08" w:rsidR="00E05AA8" w:rsidDel="00AE6202" w:rsidRDefault="00E05AA8" w:rsidP="00495DC8">
            <w:pPr>
              <w:jc w:val="both"/>
              <w:rPr>
                <w:del w:id="16263" w:author="PS" w:date="2018-11-25T16:55:00Z"/>
              </w:rPr>
            </w:pPr>
            <w:del w:id="16264" w:author="PS" w:date="2018-11-25T16:55:00Z">
              <w:r w:rsidDel="00AE6202">
                <w:delText>4. 5. 2018</w:delText>
              </w:r>
            </w:del>
          </w:p>
        </w:tc>
      </w:tr>
      <w:tr w:rsidR="00E05AA8" w:rsidDel="00F40D48" w14:paraId="2B48EE4F" w14:textId="05233706" w:rsidTr="00495DC8">
        <w:tc>
          <w:tcPr>
            <w:tcW w:w="9859" w:type="dxa"/>
            <w:gridSpan w:val="11"/>
            <w:tcBorders>
              <w:bottom w:val="double" w:sz="4" w:space="0" w:color="auto"/>
            </w:tcBorders>
            <w:shd w:val="clear" w:color="auto" w:fill="BDD6EE"/>
          </w:tcPr>
          <w:p w14:paraId="3353A760" w14:textId="37885B4C" w:rsidR="00E05AA8" w:rsidDel="00F40D48" w:rsidRDefault="00E05AA8" w:rsidP="00495DC8">
            <w:pPr>
              <w:jc w:val="both"/>
              <w:rPr>
                <w:moveFrom w:id="16265" w:author="PS" w:date="2018-11-25T15:55:00Z"/>
                <w:b/>
                <w:sz w:val="28"/>
              </w:rPr>
            </w:pPr>
            <w:moveFromRangeStart w:id="16266" w:author="PS" w:date="2018-11-25T15:55:00Z" w:name="move530924664"/>
            <w:moveFrom w:id="16267" w:author="PS" w:date="2018-11-25T15:55:00Z">
              <w:r w:rsidDel="00F40D48">
                <w:rPr>
                  <w:b/>
                  <w:sz w:val="28"/>
                </w:rPr>
                <w:t>C-I – Personální zabezpečení</w:t>
              </w:r>
            </w:moveFrom>
          </w:p>
        </w:tc>
      </w:tr>
      <w:tr w:rsidR="00E05AA8" w:rsidDel="00F40D48" w14:paraId="55B14C04" w14:textId="3B1EF7DB" w:rsidTr="00495DC8">
        <w:tc>
          <w:tcPr>
            <w:tcW w:w="2518" w:type="dxa"/>
            <w:tcBorders>
              <w:top w:val="double" w:sz="4" w:space="0" w:color="auto"/>
            </w:tcBorders>
            <w:shd w:val="clear" w:color="auto" w:fill="F7CAAC"/>
          </w:tcPr>
          <w:p w14:paraId="27EB1DC6" w14:textId="33028E70" w:rsidR="00E05AA8" w:rsidDel="00F40D48" w:rsidRDefault="00E05AA8" w:rsidP="00495DC8">
            <w:pPr>
              <w:jc w:val="both"/>
              <w:rPr>
                <w:moveFrom w:id="16268" w:author="PS" w:date="2018-11-25T15:55:00Z"/>
                <w:b/>
              </w:rPr>
            </w:pPr>
            <w:moveFrom w:id="16269" w:author="PS" w:date="2018-11-25T15:55:00Z">
              <w:r w:rsidDel="00F40D48">
                <w:rPr>
                  <w:b/>
                </w:rPr>
                <w:t>Vysoká škola</w:t>
              </w:r>
            </w:moveFrom>
          </w:p>
        </w:tc>
        <w:tc>
          <w:tcPr>
            <w:tcW w:w="7341" w:type="dxa"/>
            <w:gridSpan w:val="10"/>
          </w:tcPr>
          <w:p w14:paraId="01E1FCF1" w14:textId="041F2D71" w:rsidR="00E05AA8" w:rsidDel="00F40D48" w:rsidRDefault="00E05AA8" w:rsidP="00495DC8">
            <w:pPr>
              <w:jc w:val="both"/>
              <w:rPr>
                <w:moveFrom w:id="16270" w:author="PS" w:date="2018-11-25T15:55:00Z"/>
              </w:rPr>
            </w:pPr>
            <w:moveFrom w:id="16271" w:author="PS" w:date="2018-11-25T15:55:00Z">
              <w:r w:rsidDel="00F40D48">
                <w:t>Univerzita Tomáše Bati ve Zlíně</w:t>
              </w:r>
            </w:moveFrom>
          </w:p>
        </w:tc>
      </w:tr>
      <w:tr w:rsidR="00E05AA8" w:rsidDel="00F40D48" w14:paraId="2ADDDF02" w14:textId="34F3434D" w:rsidTr="00495DC8">
        <w:tc>
          <w:tcPr>
            <w:tcW w:w="2518" w:type="dxa"/>
            <w:shd w:val="clear" w:color="auto" w:fill="F7CAAC"/>
          </w:tcPr>
          <w:p w14:paraId="0DBE2494" w14:textId="2E17620E" w:rsidR="00E05AA8" w:rsidDel="00F40D48" w:rsidRDefault="00E05AA8" w:rsidP="00495DC8">
            <w:pPr>
              <w:jc w:val="both"/>
              <w:rPr>
                <w:moveFrom w:id="16272" w:author="PS" w:date="2018-11-25T15:55:00Z"/>
                <w:b/>
              </w:rPr>
            </w:pPr>
            <w:moveFrom w:id="16273" w:author="PS" w:date="2018-11-25T15:55:00Z">
              <w:r w:rsidDel="00F40D48">
                <w:rPr>
                  <w:b/>
                </w:rPr>
                <w:t>Součást vysoké školy</w:t>
              </w:r>
            </w:moveFrom>
          </w:p>
        </w:tc>
        <w:tc>
          <w:tcPr>
            <w:tcW w:w="7341" w:type="dxa"/>
            <w:gridSpan w:val="10"/>
          </w:tcPr>
          <w:p w14:paraId="528DF431" w14:textId="5219703A" w:rsidR="00E05AA8" w:rsidDel="00F40D48" w:rsidRDefault="00E05AA8" w:rsidP="00495DC8">
            <w:pPr>
              <w:jc w:val="both"/>
              <w:rPr>
                <w:moveFrom w:id="16274" w:author="PS" w:date="2018-11-25T15:55:00Z"/>
              </w:rPr>
            </w:pPr>
            <w:moveFrom w:id="16275" w:author="PS" w:date="2018-11-25T15:55:00Z">
              <w:r w:rsidDel="00F40D48">
                <w:t>Fakulta logistiky a krizového řízení</w:t>
              </w:r>
            </w:moveFrom>
          </w:p>
        </w:tc>
      </w:tr>
      <w:tr w:rsidR="00E05AA8" w:rsidDel="00F40D48" w14:paraId="5DD9B126" w14:textId="479C3F1E" w:rsidTr="00495DC8">
        <w:tc>
          <w:tcPr>
            <w:tcW w:w="2518" w:type="dxa"/>
            <w:shd w:val="clear" w:color="auto" w:fill="F7CAAC"/>
          </w:tcPr>
          <w:p w14:paraId="1CC11616" w14:textId="7369BFD4" w:rsidR="00E05AA8" w:rsidDel="00F40D48" w:rsidRDefault="00E05AA8" w:rsidP="00495DC8">
            <w:pPr>
              <w:jc w:val="both"/>
              <w:rPr>
                <w:moveFrom w:id="16276" w:author="PS" w:date="2018-11-25T15:55:00Z"/>
                <w:b/>
              </w:rPr>
            </w:pPr>
            <w:moveFrom w:id="16277" w:author="PS" w:date="2018-11-25T15:55:00Z">
              <w:r w:rsidDel="00F40D48">
                <w:rPr>
                  <w:b/>
                </w:rPr>
                <w:t>Název studijního programu</w:t>
              </w:r>
            </w:moveFrom>
          </w:p>
        </w:tc>
        <w:tc>
          <w:tcPr>
            <w:tcW w:w="7341" w:type="dxa"/>
            <w:gridSpan w:val="10"/>
          </w:tcPr>
          <w:p w14:paraId="367912F9" w14:textId="506180EF" w:rsidR="00E05AA8" w:rsidDel="00F40D48" w:rsidRDefault="00E05AA8" w:rsidP="00495DC8">
            <w:pPr>
              <w:jc w:val="both"/>
              <w:rPr>
                <w:moveFrom w:id="16278" w:author="PS" w:date="2018-11-25T15:55:00Z"/>
              </w:rPr>
            </w:pPr>
            <w:moveFrom w:id="16279" w:author="PS" w:date="2018-11-25T15:55:00Z">
              <w:r w:rsidDel="00F40D48">
                <w:t>Environmentální bezpečnost</w:t>
              </w:r>
            </w:moveFrom>
          </w:p>
        </w:tc>
      </w:tr>
      <w:tr w:rsidR="00E05AA8" w:rsidDel="00F40D48" w14:paraId="1730B54C" w14:textId="36DDA5D9" w:rsidTr="00495DC8">
        <w:tc>
          <w:tcPr>
            <w:tcW w:w="2518" w:type="dxa"/>
            <w:shd w:val="clear" w:color="auto" w:fill="F7CAAC"/>
          </w:tcPr>
          <w:p w14:paraId="036DDEB8" w14:textId="502E4A1F" w:rsidR="00E05AA8" w:rsidDel="00F40D48" w:rsidRDefault="00E05AA8" w:rsidP="00495DC8">
            <w:pPr>
              <w:jc w:val="both"/>
              <w:rPr>
                <w:moveFrom w:id="16280" w:author="PS" w:date="2018-11-25T15:55:00Z"/>
                <w:b/>
              </w:rPr>
            </w:pPr>
            <w:moveFrom w:id="16281" w:author="PS" w:date="2018-11-25T15:55:00Z">
              <w:r w:rsidDel="00F40D48">
                <w:rPr>
                  <w:b/>
                </w:rPr>
                <w:t>Jméno a příjmení</w:t>
              </w:r>
            </w:moveFrom>
          </w:p>
        </w:tc>
        <w:tc>
          <w:tcPr>
            <w:tcW w:w="4536" w:type="dxa"/>
            <w:gridSpan w:val="5"/>
          </w:tcPr>
          <w:p w14:paraId="2905D924" w14:textId="1ADE7A81" w:rsidR="00E05AA8" w:rsidDel="00F40D48" w:rsidRDefault="00E05AA8" w:rsidP="00495DC8">
            <w:pPr>
              <w:jc w:val="both"/>
              <w:rPr>
                <w:moveFrom w:id="16282" w:author="PS" w:date="2018-11-25T15:55:00Z"/>
              </w:rPr>
            </w:pPr>
            <w:moveFrom w:id="16283" w:author="PS" w:date="2018-11-25T15:55:00Z">
              <w:r w:rsidDel="00F40D48">
                <w:t>Matyáš Adam</w:t>
              </w:r>
            </w:moveFrom>
          </w:p>
        </w:tc>
        <w:tc>
          <w:tcPr>
            <w:tcW w:w="709" w:type="dxa"/>
            <w:shd w:val="clear" w:color="auto" w:fill="F7CAAC"/>
          </w:tcPr>
          <w:p w14:paraId="6067F891" w14:textId="640E6846" w:rsidR="00E05AA8" w:rsidDel="00F40D48" w:rsidRDefault="00E05AA8" w:rsidP="00495DC8">
            <w:pPr>
              <w:jc w:val="both"/>
              <w:rPr>
                <w:moveFrom w:id="16284" w:author="PS" w:date="2018-11-25T15:55:00Z"/>
                <w:b/>
              </w:rPr>
            </w:pPr>
            <w:moveFrom w:id="16285" w:author="PS" w:date="2018-11-25T15:55:00Z">
              <w:r w:rsidDel="00F40D48">
                <w:rPr>
                  <w:b/>
                </w:rPr>
                <w:t>Tituly</w:t>
              </w:r>
            </w:moveFrom>
          </w:p>
        </w:tc>
        <w:tc>
          <w:tcPr>
            <w:tcW w:w="2096" w:type="dxa"/>
            <w:gridSpan w:val="4"/>
          </w:tcPr>
          <w:p w14:paraId="0FB7BF40" w14:textId="17C3353A" w:rsidR="00E05AA8" w:rsidDel="00F40D48" w:rsidRDefault="00E05AA8" w:rsidP="00495DC8">
            <w:pPr>
              <w:jc w:val="both"/>
              <w:rPr>
                <w:moveFrom w:id="16286" w:author="PS" w:date="2018-11-25T15:55:00Z"/>
              </w:rPr>
            </w:pPr>
            <w:moveFrom w:id="16287" w:author="PS" w:date="2018-11-25T15:55:00Z">
              <w:r w:rsidDel="00F40D48">
                <w:t>Mgr., Ph.D.</w:t>
              </w:r>
            </w:moveFrom>
          </w:p>
        </w:tc>
      </w:tr>
      <w:tr w:rsidR="00E05AA8" w:rsidDel="00F40D48" w14:paraId="16CC184C" w14:textId="0F2B3C18" w:rsidTr="00495DC8">
        <w:tc>
          <w:tcPr>
            <w:tcW w:w="2518" w:type="dxa"/>
            <w:shd w:val="clear" w:color="auto" w:fill="F7CAAC"/>
          </w:tcPr>
          <w:p w14:paraId="42A7DD2E" w14:textId="70303D03" w:rsidR="00E05AA8" w:rsidDel="00F40D48" w:rsidRDefault="00E05AA8" w:rsidP="00495DC8">
            <w:pPr>
              <w:jc w:val="both"/>
              <w:rPr>
                <w:moveFrom w:id="16288" w:author="PS" w:date="2018-11-25T15:55:00Z"/>
                <w:b/>
              </w:rPr>
            </w:pPr>
            <w:moveFrom w:id="16289" w:author="PS" w:date="2018-11-25T15:55:00Z">
              <w:r w:rsidDel="00F40D48">
                <w:rPr>
                  <w:b/>
                </w:rPr>
                <w:t>Rok narození</w:t>
              </w:r>
            </w:moveFrom>
          </w:p>
        </w:tc>
        <w:tc>
          <w:tcPr>
            <w:tcW w:w="829" w:type="dxa"/>
          </w:tcPr>
          <w:p w14:paraId="3CDD0CDF" w14:textId="05A18B5D" w:rsidR="00E05AA8" w:rsidDel="00F40D48" w:rsidRDefault="00E05AA8" w:rsidP="00495DC8">
            <w:pPr>
              <w:jc w:val="both"/>
              <w:rPr>
                <w:moveFrom w:id="16290" w:author="PS" w:date="2018-11-25T15:55:00Z"/>
              </w:rPr>
            </w:pPr>
            <w:moveFrom w:id="16291" w:author="PS" w:date="2018-11-25T15:55:00Z">
              <w:r w:rsidDel="00F40D48">
                <w:t>1985</w:t>
              </w:r>
            </w:moveFrom>
          </w:p>
        </w:tc>
        <w:tc>
          <w:tcPr>
            <w:tcW w:w="1721" w:type="dxa"/>
            <w:shd w:val="clear" w:color="auto" w:fill="F7CAAC"/>
          </w:tcPr>
          <w:p w14:paraId="074394B7" w14:textId="216C1839" w:rsidR="00E05AA8" w:rsidDel="00F40D48" w:rsidRDefault="00E05AA8" w:rsidP="00495DC8">
            <w:pPr>
              <w:jc w:val="both"/>
              <w:rPr>
                <w:moveFrom w:id="16292" w:author="PS" w:date="2018-11-25T15:55:00Z"/>
                <w:b/>
              </w:rPr>
            </w:pPr>
            <w:moveFrom w:id="16293" w:author="PS" w:date="2018-11-25T15:55:00Z">
              <w:r w:rsidDel="00F40D48">
                <w:rPr>
                  <w:b/>
                </w:rPr>
                <w:t>typ vztahu k VŠ</w:t>
              </w:r>
            </w:moveFrom>
          </w:p>
        </w:tc>
        <w:tc>
          <w:tcPr>
            <w:tcW w:w="992" w:type="dxa"/>
            <w:gridSpan w:val="2"/>
          </w:tcPr>
          <w:p w14:paraId="46ACF1D1" w14:textId="4AEA0757" w:rsidR="00E05AA8" w:rsidDel="00F40D48" w:rsidRDefault="00E05AA8" w:rsidP="00495DC8">
            <w:pPr>
              <w:jc w:val="both"/>
              <w:rPr>
                <w:moveFrom w:id="16294" w:author="PS" w:date="2018-11-25T15:55:00Z"/>
              </w:rPr>
            </w:pPr>
            <w:moveFrom w:id="16295" w:author="PS" w:date="2018-11-25T15:55:00Z">
              <w:r w:rsidDel="00F40D48">
                <w:t>Pracovní poměr</w:t>
              </w:r>
            </w:moveFrom>
          </w:p>
        </w:tc>
        <w:tc>
          <w:tcPr>
            <w:tcW w:w="994" w:type="dxa"/>
            <w:shd w:val="clear" w:color="auto" w:fill="F7CAAC"/>
          </w:tcPr>
          <w:p w14:paraId="73C5C7BF" w14:textId="0F287D22" w:rsidR="00E05AA8" w:rsidDel="00F40D48" w:rsidRDefault="00E05AA8" w:rsidP="00495DC8">
            <w:pPr>
              <w:jc w:val="both"/>
              <w:rPr>
                <w:moveFrom w:id="16296" w:author="PS" w:date="2018-11-25T15:55:00Z"/>
                <w:b/>
              </w:rPr>
            </w:pPr>
            <w:moveFrom w:id="16297" w:author="PS" w:date="2018-11-25T15:55:00Z">
              <w:r w:rsidDel="00F40D48">
                <w:rPr>
                  <w:b/>
                </w:rPr>
                <w:t>rozsah</w:t>
              </w:r>
            </w:moveFrom>
          </w:p>
        </w:tc>
        <w:tc>
          <w:tcPr>
            <w:tcW w:w="709" w:type="dxa"/>
          </w:tcPr>
          <w:p w14:paraId="058CEF04" w14:textId="1F5543BE" w:rsidR="00E05AA8" w:rsidDel="00F40D48" w:rsidRDefault="00E05AA8" w:rsidP="00495DC8">
            <w:pPr>
              <w:jc w:val="both"/>
              <w:rPr>
                <w:moveFrom w:id="16298" w:author="PS" w:date="2018-11-25T15:55:00Z"/>
              </w:rPr>
            </w:pPr>
          </w:p>
        </w:tc>
        <w:tc>
          <w:tcPr>
            <w:tcW w:w="709" w:type="dxa"/>
            <w:gridSpan w:val="2"/>
            <w:shd w:val="clear" w:color="auto" w:fill="F7CAAC"/>
          </w:tcPr>
          <w:p w14:paraId="0ABA0D0D" w14:textId="251480F4" w:rsidR="00E05AA8" w:rsidDel="00F40D48" w:rsidRDefault="00E05AA8" w:rsidP="00495DC8">
            <w:pPr>
              <w:jc w:val="both"/>
              <w:rPr>
                <w:moveFrom w:id="16299" w:author="PS" w:date="2018-11-25T15:55:00Z"/>
                <w:b/>
              </w:rPr>
            </w:pPr>
            <w:moveFrom w:id="16300" w:author="PS" w:date="2018-11-25T15:55:00Z">
              <w:r w:rsidDel="00F40D48">
                <w:rPr>
                  <w:b/>
                </w:rPr>
                <w:t>do kdy</w:t>
              </w:r>
            </w:moveFrom>
          </w:p>
        </w:tc>
        <w:tc>
          <w:tcPr>
            <w:tcW w:w="1387" w:type="dxa"/>
            <w:gridSpan w:val="2"/>
          </w:tcPr>
          <w:p w14:paraId="1E935FBA" w14:textId="1EA3DB92" w:rsidR="00E05AA8" w:rsidDel="00F40D48" w:rsidRDefault="00E05AA8" w:rsidP="00495DC8">
            <w:pPr>
              <w:jc w:val="both"/>
              <w:rPr>
                <w:moveFrom w:id="16301" w:author="PS" w:date="2018-11-25T15:55:00Z"/>
              </w:rPr>
            </w:pPr>
            <w:moveFrom w:id="16302" w:author="PS" w:date="2018-11-25T15:55:00Z">
              <w:r w:rsidDel="00F40D48">
                <w:t>1219</w:t>
              </w:r>
            </w:moveFrom>
          </w:p>
        </w:tc>
      </w:tr>
      <w:tr w:rsidR="00E05AA8" w:rsidDel="00F40D48" w14:paraId="7151F415" w14:textId="7A8B21C0" w:rsidTr="00495DC8">
        <w:tc>
          <w:tcPr>
            <w:tcW w:w="5068" w:type="dxa"/>
            <w:gridSpan w:val="3"/>
            <w:shd w:val="clear" w:color="auto" w:fill="F7CAAC"/>
          </w:tcPr>
          <w:p w14:paraId="2ECCD827" w14:textId="08AD2636" w:rsidR="00E05AA8" w:rsidDel="00F40D48" w:rsidRDefault="00E05AA8" w:rsidP="00495DC8">
            <w:pPr>
              <w:jc w:val="both"/>
              <w:rPr>
                <w:moveFrom w:id="16303" w:author="PS" w:date="2018-11-25T15:55:00Z"/>
                <w:b/>
              </w:rPr>
            </w:pPr>
            <w:moveFrom w:id="16304" w:author="PS" w:date="2018-11-25T15:55:00Z">
              <w:r w:rsidDel="00F40D48">
                <w:rPr>
                  <w:b/>
                </w:rPr>
                <w:t>Typ vztahu na součásti VŠ, která uskutečňuje st. program</w:t>
              </w:r>
            </w:moveFrom>
          </w:p>
        </w:tc>
        <w:tc>
          <w:tcPr>
            <w:tcW w:w="992" w:type="dxa"/>
            <w:gridSpan w:val="2"/>
          </w:tcPr>
          <w:p w14:paraId="038D2105" w14:textId="759F8FA6" w:rsidR="00E05AA8" w:rsidDel="00F40D48" w:rsidRDefault="00E05AA8" w:rsidP="00495DC8">
            <w:pPr>
              <w:jc w:val="both"/>
              <w:rPr>
                <w:moveFrom w:id="16305" w:author="PS" w:date="2018-11-25T15:55:00Z"/>
              </w:rPr>
            </w:pPr>
            <w:moveFrom w:id="16306" w:author="PS" w:date="2018-11-25T15:55:00Z">
              <w:r w:rsidDel="00F40D48">
                <w:t>Pracovní poměr</w:t>
              </w:r>
            </w:moveFrom>
          </w:p>
        </w:tc>
        <w:tc>
          <w:tcPr>
            <w:tcW w:w="994" w:type="dxa"/>
            <w:shd w:val="clear" w:color="auto" w:fill="F7CAAC"/>
          </w:tcPr>
          <w:p w14:paraId="58386FEB" w14:textId="0556CFB1" w:rsidR="00E05AA8" w:rsidDel="00F40D48" w:rsidRDefault="00E05AA8" w:rsidP="00495DC8">
            <w:pPr>
              <w:jc w:val="both"/>
              <w:rPr>
                <w:moveFrom w:id="16307" w:author="PS" w:date="2018-11-25T15:55:00Z"/>
                <w:b/>
              </w:rPr>
            </w:pPr>
            <w:moveFrom w:id="16308" w:author="PS" w:date="2018-11-25T15:55:00Z">
              <w:r w:rsidDel="00F40D48">
                <w:rPr>
                  <w:b/>
                </w:rPr>
                <w:t>rozsah</w:t>
              </w:r>
            </w:moveFrom>
          </w:p>
        </w:tc>
        <w:tc>
          <w:tcPr>
            <w:tcW w:w="709" w:type="dxa"/>
          </w:tcPr>
          <w:p w14:paraId="082A5F91" w14:textId="6E6A5A7E" w:rsidR="00E05AA8" w:rsidDel="00F40D48" w:rsidRDefault="00E05AA8" w:rsidP="00495DC8">
            <w:pPr>
              <w:jc w:val="both"/>
              <w:rPr>
                <w:moveFrom w:id="16309" w:author="PS" w:date="2018-11-25T15:55:00Z"/>
              </w:rPr>
            </w:pPr>
          </w:p>
        </w:tc>
        <w:tc>
          <w:tcPr>
            <w:tcW w:w="709" w:type="dxa"/>
            <w:gridSpan w:val="2"/>
            <w:shd w:val="clear" w:color="auto" w:fill="F7CAAC"/>
          </w:tcPr>
          <w:p w14:paraId="5CA1054E" w14:textId="011E7F86" w:rsidR="00E05AA8" w:rsidDel="00F40D48" w:rsidRDefault="00E05AA8" w:rsidP="00495DC8">
            <w:pPr>
              <w:jc w:val="both"/>
              <w:rPr>
                <w:moveFrom w:id="16310" w:author="PS" w:date="2018-11-25T15:55:00Z"/>
                <w:b/>
              </w:rPr>
            </w:pPr>
            <w:moveFrom w:id="16311" w:author="PS" w:date="2018-11-25T15:55:00Z">
              <w:r w:rsidDel="00F40D48">
                <w:rPr>
                  <w:b/>
                </w:rPr>
                <w:t>do kdy</w:t>
              </w:r>
            </w:moveFrom>
          </w:p>
        </w:tc>
        <w:tc>
          <w:tcPr>
            <w:tcW w:w="1387" w:type="dxa"/>
            <w:gridSpan w:val="2"/>
          </w:tcPr>
          <w:p w14:paraId="2855740E" w14:textId="0A0EF2F4" w:rsidR="00E05AA8" w:rsidDel="00F40D48" w:rsidRDefault="00E05AA8" w:rsidP="00495DC8">
            <w:pPr>
              <w:jc w:val="both"/>
              <w:rPr>
                <w:moveFrom w:id="16312" w:author="PS" w:date="2018-11-25T15:55:00Z"/>
              </w:rPr>
            </w:pPr>
            <w:moveFrom w:id="16313" w:author="PS" w:date="2018-11-25T15:55:00Z">
              <w:r w:rsidDel="00F40D48">
                <w:t>1219</w:t>
              </w:r>
            </w:moveFrom>
          </w:p>
        </w:tc>
      </w:tr>
      <w:tr w:rsidR="00E05AA8" w:rsidDel="00F40D48" w14:paraId="1BD4785E" w14:textId="355B70E2" w:rsidTr="00495DC8">
        <w:tc>
          <w:tcPr>
            <w:tcW w:w="6060" w:type="dxa"/>
            <w:gridSpan w:val="5"/>
            <w:shd w:val="clear" w:color="auto" w:fill="F7CAAC"/>
          </w:tcPr>
          <w:p w14:paraId="700DAFE7" w14:textId="60B3AEC0" w:rsidR="00E05AA8" w:rsidDel="00F40D48" w:rsidRDefault="00E05AA8" w:rsidP="00495DC8">
            <w:pPr>
              <w:jc w:val="both"/>
              <w:rPr>
                <w:moveFrom w:id="16314" w:author="PS" w:date="2018-11-25T15:55:00Z"/>
              </w:rPr>
            </w:pPr>
            <w:moveFrom w:id="16315" w:author="PS" w:date="2018-11-25T15:55:00Z">
              <w:r w:rsidDel="00F40D48">
                <w:rPr>
                  <w:b/>
                </w:rPr>
                <w:t>Další současná působení jako akademický pracovník na jiných VŠ</w:t>
              </w:r>
            </w:moveFrom>
          </w:p>
        </w:tc>
        <w:tc>
          <w:tcPr>
            <w:tcW w:w="1703" w:type="dxa"/>
            <w:gridSpan w:val="2"/>
            <w:shd w:val="clear" w:color="auto" w:fill="F7CAAC"/>
          </w:tcPr>
          <w:p w14:paraId="58222EDF" w14:textId="6843ED44" w:rsidR="00E05AA8" w:rsidDel="00F40D48" w:rsidRDefault="00E05AA8" w:rsidP="00495DC8">
            <w:pPr>
              <w:jc w:val="both"/>
              <w:rPr>
                <w:moveFrom w:id="16316" w:author="PS" w:date="2018-11-25T15:55:00Z"/>
                <w:b/>
              </w:rPr>
            </w:pPr>
            <w:moveFrom w:id="16317" w:author="PS" w:date="2018-11-25T15:55:00Z">
              <w:r w:rsidDel="00F40D48">
                <w:rPr>
                  <w:b/>
                </w:rPr>
                <w:t>typ prac. vztahu</w:t>
              </w:r>
            </w:moveFrom>
          </w:p>
        </w:tc>
        <w:tc>
          <w:tcPr>
            <w:tcW w:w="2096" w:type="dxa"/>
            <w:gridSpan w:val="4"/>
            <w:shd w:val="clear" w:color="auto" w:fill="F7CAAC"/>
          </w:tcPr>
          <w:p w14:paraId="326D07E4" w14:textId="10F22AAA" w:rsidR="00E05AA8" w:rsidDel="00F40D48" w:rsidRDefault="00E05AA8" w:rsidP="00495DC8">
            <w:pPr>
              <w:jc w:val="both"/>
              <w:rPr>
                <w:moveFrom w:id="16318" w:author="PS" w:date="2018-11-25T15:55:00Z"/>
                <w:b/>
              </w:rPr>
            </w:pPr>
            <w:moveFrom w:id="16319" w:author="PS" w:date="2018-11-25T15:55:00Z">
              <w:r w:rsidDel="00F40D48">
                <w:rPr>
                  <w:b/>
                </w:rPr>
                <w:t>rozsah</w:t>
              </w:r>
            </w:moveFrom>
          </w:p>
        </w:tc>
      </w:tr>
      <w:tr w:rsidR="00E05AA8" w:rsidDel="00F40D48" w14:paraId="2425C28C" w14:textId="310DC4CD" w:rsidTr="00495DC8">
        <w:tc>
          <w:tcPr>
            <w:tcW w:w="6060" w:type="dxa"/>
            <w:gridSpan w:val="5"/>
          </w:tcPr>
          <w:p w14:paraId="411A6D03" w14:textId="10065FA0" w:rsidR="00E05AA8" w:rsidDel="00F40D48" w:rsidRDefault="00E05AA8" w:rsidP="00495DC8">
            <w:pPr>
              <w:jc w:val="both"/>
              <w:rPr>
                <w:moveFrom w:id="16320" w:author="PS" w:date="2018-11-25T15:55:00Z"/>
              </w:rPr>
            </w:pPr>
          </w:p>
        </w:tc>
        <w:tc>
          <w:tcPr>
            <w:tcW w:w="1703" w:type="dxa"/>
            <w:gridSpan w:val="2"/>
          </w:tcPr>
          <w:p w14:paraId="2DD4F524" w14:textId="5F8F4894" w:rsidR="00E05AA8" w:rsidDel="00F40D48" w:rsidRDefault="00E05AA8" w:rsidP="00495DC8">
            <w:pPr>
              <w:jc w:val="both"/>
              <w:rPr>
                <w:moveFrom w:id="16321" w:author="PS" w:date="2018-11-25T15:55:00Z"/>
              </w:rPr>
            </w:pPr>
          </w:p>
        </w:tc>
        <w:tc>
          <w:tcPr>
            <w:tcW w:w="2096" w:type="dxa"/>
            <w:gridSpan w:val="4"/>
          </w:tcPr>
          <w:p w14:paraId="5DCD32E1" w14:textId="16E02C3C" w:rsidR="00E05AA8" w:rsidDel="00F40D48" w:rsidRDefault="00E05AA8" w:rsidP="00495DC8">
            <w:pPr>
              <w:jc w:val="both"/>
              <w:rPr>
                <w:moveFrom w:id="16322" w:author="PS" w:date="2018-11-25T15:55:00Z"/>
              </w:rPr>
            </w:pPr>
          </w:p>
        </w:tc>
      </w:tr>
      <w:tr w:rsidR="00E05AA8" w:rsidDel="00F40D48" w14:paraId="56893BEB" w14:textId="2A40F895" w:rsidTr="00495DC8">
        <w:tc>
          <w:tcPr>
            <w:tcW w:w="6060" w:type="dxa"/>
            <w:gridSpan w:val="5"/>
          </w:tcPr>
          <w:p w14:paraId="57A54269" w14:textId="7843BF7D" w:rsidR="00E05AA8" w:rsidDel="00F40D48" w:rsidRDefault="00E05AA8" w:rsidP="00495DC8">
            <w:pPr>
              <w:jc w:val="both"/>
              <w:rPr>
                <w:moveFrom w:id="16323" w:author="PS" w:date="2018-11-25T15:55:00Z"/>
              </w:rPr>
            </w:pPr>
          </w:p>
        </w:tc>
        <w:tc>
          <w:tcPr>
            <w:tcW w:w="1703" w:type="dxa"/>
            <w:gridSpan w:val="2"/>
          </w:tcPr>
          <w:p w14:paraId="79F18FE8" w14:textId="5A162880" w:rsidR="00E05AA8" w:rsidDel="00F40D48" w:rsidRDefault="00E05AA8" w:rsidP="00495DC8">
            <w:pPr>
              <w:jc w:val="both"/>
              <w:rPr>
                <w:moveFrom w:id="16324" w:author="PS" w:date="2018-11-25T15:55:00Z"/>
              </w:rPr>
            </w:pPr>
          </w:p>
        </w:tc>
        <w:tc>
          <w:tcPr>
            <w:tcW w:w="2096" w:type="dxa"/>
            <w:gridSpan w:val="4"/>
          </w:tcPr>
          <w:p w14:paraId="432AA859" w14:textId="1F1CADB7" w:rsidR="00E05AA8" w:rsidDel="00F40D48" w:rsidRDefault="00E05AA8" w:rsidP="00495DC8">
            <w:pPr>
              <w:jc w:val="both"/>
              <w:rPr>
                <w:moveFrom w:id="16325" w:author="PS" w:date="2018-11-25T15:55:00Z"/>
              </w:rPr>
            </w:pPr>
          </w:p>
        </w:tc>
      </w:tr>
      <w:tr w:rsidR="00E05AA8" w:rsidDel="00F40D48" w14:paraId="02DEEF13" w14:textId="3385ECE0" w:rsidTr="00495DC8">
        <w:tc>
          <w:tcPr>
            <w:tcW w:w="6060" w:type="dxa"/>
            <w:gridSpan w:val="5"/>
          </w:tcPr>
          <w:p w14:paraId="69CC7B30" w14:textId="198D4153" w:rsidR="00E05AA8" w:rsidDel="00F40D48" w:rsidRDefault="00E05AA8" w:rsidP="00495DC8">
            <w:pPr>
              <w:jc w:val="both"/>
              <w:rPr>
                <w:moveFrom w:id="16326" w:author="PS" w:date="2018-11-25T15:55:00Z"/>
              </w:rPr>
            </w:pPr>
          </w:p>
        </w:tc>
        <w:tc>
          <w:tcPr>
            <w:tcW w:w="1703" w:type="dxa"/>
            <w:gridSpan w:val="2"/>
          </w:tcPr>
          <w:p w14:paraId="649ED1F4" w14:textId="5B0FD4C8" w:rsidR="00E05AA8" w:rsidDel="00F40D48" w:rsidRDefault="00E05AA8" w:rsidP="00495DC8">
            <w:pPr>
              <w:jc w:val="both"/>
              <w:rPr>
                <w:moveFrom w:id="16327" w:author="PS" w:date="2018-11-25T15:55:00Z"/>
              </w:rPr>
            </w:pPr>
          </w:p>
        </w:tc>
        <w:tc>
          <w:tcPr>
            <w:tcW w:w="2096" w:type="dxa"/>
            <w:gridSpan w:val="4"/>
          </w:tcPr>
          <w:p w14:paraId="3BE95E99" w14:textId="0962EF60" w:rsidR="00E05AA8" w:rsidDel="00F40D48" w:rsidRDefault="00E05AA8" w:rsidP="00495DC8">
            <w:pPr>
              <w:jc w:val="both"/>
              <w:rPr>
                <w:moveFrom w:id="16328" w:author="PS" w:date="2018-11-25T15:55:00Z"/>
              </w:rPr>
            </w:pPr>
          </w:p>
        </w:tc>
      </w:tr>
      <w:tr w:rsidR="00E05AA8" w:rsidDel="00F40D48" w14:paraId="429F9249" w14:textId="11529185" w:rsidTr="00495DC8">
        <w:tc>
          <w:tcPr>
            <w:tcW w:w="6060" w:type="dxa"/>
            <w:gridSpan w:val="5"/>
          </w:tcPr>
          <w:p w14:paraId="3D865710" w14:textId="33DD0D4A" w:rsidR="00E05AA8" w:rsidDel="00F40D48" w:rsidRDefault="00E05AA8" w:rsidP="00495DC8">
            <w:pPr>
              <w:jc w:val="both"/>
              <w:rPr>
                <w:moveFrom w:id="16329" w:author="PS" w:date="2018-11-25T15:55:00Z"/>
              </w:rPr>
            </w:pPr>
          </w:p>
        </w:tc>
        <w:tc>
          <w:tcPr>
            <w:tcW w:w="1703" w:type="dxa"/>
            <w:gridSpan w:val="2"/>
          </w:tcPr>
          <w:p w14:paraId="65C6CC44" w14:textId="4253A766" w:rsidR="00E05AA8" w:rsidDel="00F40D48" w:rsidRDefault="00E05AA8" w:rsidP="00495DC8">
            <w:pPr>
              <w:jc w:val="both"/>
              <w:rPr>
                <w:moveFrom w:id="16330" w:author="PS" w:date="2018-11-25T15:55:00Z"/>
              </w:rPr>
            </w:pPr>
          </w:p>
        </w:tc>
        <w:tc>
          <w:tcPr>
            <w:tcW w:w="2096" w:type="dxa"/>
            <w:gridSpan w:val="4"/>
          </w:tcPr>
          <w:p w14:paraId="16973A2D" w14:textId="1E49D3E4" w:rsidR="00E05AA8" w:rsidDel="00F40D48" w:rsidRDefault="00E05AA8" w:rsidP="00495DC8">
            <w:pPr>
              <w:jc w:val="both"/>
              <w:rPr>
                <w:moveFrom w:id="16331" w:author="PS" w:date="2018-11-25T15:55:00Z"/>
              </w:rPr>
            </w:pPr>
          </w:p>
        </w:tc>
      </w:tr>
      <w:tr w:rsidR="00E05AA8" w:rsidDel="00F40D48" w14:paraId="05E8A972" w14:textId="45CFD72D" w:rsidTr="00495DC8">
        <w:tc>
          <w:tcPr>
            <w:tcW w:w="9859" w:type="dxa"/>
            <w:gridSpan w:val="11"/>
            <w:shd w:val="clear" w:color="auto" w:fill="F7CAAC"/>
          </w:tcPr>
          <w:p w14:paraId="7EBBCE5C" w14:textId="0E11394C" w:rsidR="00E05AA8" w:rsidDel="00F40D48" w:rsidRDefault="00E05AA8" w:rsidP="00495DC8">
            <w:pPr>
              <w:jc w:val="both"/>
              <w:rPr>
                <w:moveFrom w:id="16332" w:author="PS" w:date="2018-11-25T15:55:00Z"/>
              </w:rPr>
            </w:pPr>
            <w:moveFrom w:id="16333" w:author="PS" w:date="2018-11-25T15:55:00Z">
              <w:r w:rsidDel="00F40D48">
                <w:rPr>
                  <w:b/>
                </w:rPr>
                <w:t>Předměty příslušného studijního programu a způsob zapojení do jejich výuky, příp. další zapojení do uskutečňování studijního programu</w:t>
              </w:r>
            </w:moveFrom>
          </w:p>
        </w:tc>
      </w:tr>
      <w:tr w:rsidR="00E05AA8" w:rsidDel="00F40D48" w14:paraId="6E76A2C4" w14:textId="7B2E06E7" w:rsidTr="00495DC8">
        <w:trPr>
          <w:trHeight w:val="1118"/>
        </w:trPr>
        <w:tc>
          <w:tcPr>
            <w:tcW w:w="9859" w:type="dxa"/>
            <w:gridSpan w:val="11"/>
            <w:tcBorders>
              <w:top w:val="nil"/>
            </w:tcBorders>
          </w:tcPr>
          <w:p w14:paraId="49B91E01" w14:textId="517EA686" w:rsidR="00E05AA8" w:rsidDel="00F40D48" w:rsidRDefault="00E05AA8" w:rsidP="00495DC8">
            <w:pPr>
              <w:jc w:val="both"/>
              <w:rPr>
                <w:moveFrom w:id="16334" w:author="PS" w:date="2018-11-25T15:55:00Z"/>
              </w:rPr>
            </w:pPr>
            <w:moveFrom w:id="16335" w:author="PS" w:date="2018-11-25T15:55:00Z">
              <w:r w:rsidDel="00F40D48">
                <w:t>Fyzická geografie II. - garant, přednášející, cvičící</w:t>
              </w:r>
            </w:moveFrom>
          </w:p>
          <w:p w14:paraId="5DC0F0EA" w14:textId="30EDC60A" w:rsidR="00E05AA8" w:rsidDel="00F40D48" w:rsidRDefault="00E05AA8" w:rsidP="00495DC8">
            <w:pPr>
              <w:jc w:val="both"/>
              <w:rPr>
                <w:moveFrom w:id="16336" w:author="PS" w:date="2018-11-25T15:55:00Z"/>
              </w:rPr>
            </w:pPr>
            <w:moveFrom w:id="16337" w:author="PS" w:date="2018-11-25T15:55:00Z">
              <w:r w:rsidDel="00F40D48">
                <w:t>Ochrana životního prostředí - garant, přednášející, cvičící</w:t>
              </w:r>
            </w:moveFrom>
          </w:p>
          <w:p w14:paraId="4DE73811" w14:textId="2CD34946" w:rsidR="00E05AA8" w:rsidDel="00F40D48" w:rsidRDefault="00E05AA8" w:rsidP="00495DC8">
            <w:pPr>
              <w:jc w:val="both"/>
              <w:rPr>
                <w:moveFrom w:id="16338" w:author="PS" w:date="2018-11-25T15:55:00Z"/>
              </w:rPr>
            </w:pPr>
            <w:moveFrom w:id="16339" w:author="PS" w:date="2018-11-25T15:55:00Z">
              <w:r w:rsidDel="00F40D48">
                <w:t>Environment and population - garant, přednášející, cvičící</w:t>
              </w:r>
            </w:moveFrom>
          </w:p>
          <w:p w14:paraId="3A5ED611" w14:textId="40AED287" w:rsidR="00E05AA8" w:rsidDel="00F40D48" w:rsidRDefault="00E05AA8" w:rsidP="00495DC8">
            <w:pPr>
              <w:jc w:val="both"/>
              <w:rPr>
                <w:moveFrom w:id="16340" w:author="PS" w:date="2018-11-25T15:55:00Z"/>
              </w:rPr>
            </w:pPr>
            <w:moveFrom w:id="16341" w:author="PS" w:date="2018-11-25T15:55:00Z">
              <w:r w:rsidDel="00F40D48">
                <w:t>Terénní environmentální praxe – vede praxi</w:t>
              </w:r>
            </w:moveFrom>
          </w:p>
          <w:p w14:paraId="6347279C" w14:textId="0DCF658E" w:rsidR="00E05AA8" w:rsidDel="00F40D48" w:rsidRDefault="00E05AA8" w:rsidP="00495DC8">
            <w:pPr>
              <w:jc w:val="both"/>
              <w:rPr>
                <w:moveFrom w:id="16342" w:author="PS" w:date="2018-11-25T15:55:00Z"/>
              </w:rPr>
            </w:pPr>
            <w:moveFrom w:id="16343" w:author="PS" w:date="2018-11-25T15:55:00Z">
              <w:r w:rsidDel="00F40D48">
                <w:t>Fórum odborníků z praxe - garant</w:t>
              </w:r>
            </w:moveFrom>
          </w:p>
          <w:p w14:paraId="3BC778EB" w14:textId="20F8930C" w:rsidR="00E05AA8" w:rsidDel="00F40D48" w:rsidRDefault="00E05AA8" w:rsidP="00495DC8">
            <w:pPr>
              <w:jc w:val="both"/>
              <w:rPr>
                <w:moveFrom w:id="16344" w:author="PS" w:date="2018-11-25T15:55:00Z"/>
              </w:rPr>
            </w:pPr>
            <w:moveFrom w:id="16345" w:author="PS" w:date="2018-11-25T15:55:00Z">
              <w:r w:rsidDel="00F40D48">
                <w:t xml:space="preserve">Komunikace s veřejností v ochraně přírody – přednášející, cvičící (50 </w:t>
              </w:r>
              <w:r w:rsidDel="00F40D48">
                <w:rPr>
                  <w:lang w:val="en-GB"/>
                </w:rPr>
                <w:t>%</w:t>
              </w:r>
              <w:r w:rsidDel="00F40D48">
                <w:t>)</w:t>
              </w:r>
            </w:moveFrom>
          </w:p>
        </w:tc>
      </w:tr>
      <w:tr w:rsidR="00E05AA8" w:rsidDel="00F40D48" w14:paraId="6D8EB3AC" w14:textId="6867C44E" w:rsidTr="00495DC8">
        <w:tc>
          <w:tcPr>
            <w:tcW w:w="9859" w:type="dxa"/>
            <w:gridSpan w:val="11"/>
            <w:shd w:val="clear" w:color="auto" w:fill="F7CAAC"/>
          </w:tcPr>
          <w:p w14:paraId="584F1969" w14:textId="35ADD240" w:rsidR="00E05AA8" w:rsidDel="00F40D48" w:rsidRDefault="00E05AA8" w:rsidP="00495DC8">
            <w:pPr>
              <w:jc w:val="both"/>
              <w:rPr>
                <w:moveFrom w:id="16346" w:author="PS" w:date="2018-11-25T15:55:00Z"/>
              </w:rPr>
            </w:pPr>
            <w:moveFrom w:id="16347" w:author="PS" w:date="2018-11-25T15:55:00Z">
              <w:r w:rsidDel="00F40D48">
                <w:rPr>
                  <w:b/>
                </w:rPr>
                <w:t xml:space="preserve">Údaje o vzdělání na VŠ </w:t>
              </w:r>
            </w:moveFrom>
          </w:p>
        </w:tc>
      </w:tr>
      <w:tr w:rsidR="00E05AA8" w:rsidDel="00F40D48" w14:paraId="5387B504" w14:textId="0219A008" w:rsidTr="00495DC8">
        <w:trPr>
          <w:trHeight w:val="1055"/>
        </w:trPr>
        <w:tc>
          <w:tcPr>
            <w:tcW w:w="9859" w:type="dxa"/>
            <w:gridSpan w:val="11"/>
          </w:tcPr>
          <w:p w14:paraId="168FC838" w14:textId="4FE2507D" w:rsidR="00E05AA8" w:rsidDel="00F40D48" w:rsidRDefault="00E05AA8" w:rsidP="00495DC8">
            <w:pPr>
              <w:jc w:val="both"/>
              <w:rPr>
                <w:moveFrom w:id="16348" w:author="PS" w:date="2018-11-25T15:55:00Z"/>
              </w:rPr>
            </w:pPr>
            <w:moveFrom w:id="16349" w:author="PS" w:date="2018-11-25T15:55:00Z">
              <w:r w:rsidRPr="00516D4A" w:rsidDel="00F40D48">
                <w:t>2012</w:t>
              </w:r>
              <w:r w:rsidDel="00F40D48">
                <w:t xml:space="preserve"> – </w:t>
              </w:r>
              <w:r w:rsidRPr="00516D4A" w:rsidDel="00F40D48">
                <w:t>2016</w:t>
              </w:r>
              <w:r w:rsidDel="00F40D48">
                <w:t xml:space="preserve"> </w:t>
              </w:r>
              <w:r w:rsidRPr="00516D4A" w:rsidDel="00F40D48">
                <w:t xml:space="preserve">Česká zemědělská univerzita, </w:t>
              </w:r>
              <w:r w:rsidDel="00F40D48">
                <w:t>Fakulta životního prostředí, Ph.D.</w:t>
              </w:r>
            </w:moveFrom>
          </w:p>
          <w:p w14:paraId="2500D434" w14:textId="3836B4D6" w:rsidR="00E05AA8" w:rsidDel="00F40D48" w:rsidRDefault="00E05AA8" w:rsidP="00495DC8">
            <w:pPr>
              <w:jc w:val="both"/>
              <w:rPr>
                <w:moveFrom w:id="16350" w:author="PS" w:date="2018-11-25T15:55:00Z"/>
              </w:rPr>
            </w:pPr>
            <w:moveFrom w:id="16351" w:author="PS" w:date="2018-11-25T15:55:00Z">
              <w:r w:rsidDel="00F40D48">
                <w:t>2010 – 2012 Univerzita Karlova, Fyzická geografie a geoekologie, Mgr.</w:t>
              </w:r>
            </w:moveFrom>
          </w:p>
          <w:p w14:paraId="2BD989C9" w14:textId="74B29561" w:rsidR="00E05AA8" w:rsidDel="00F40D48" w:rsidRDefault="00E05AA8" w:rsidP="00495DC8">
            <w:pPr>
              <w:jc w:val="both"/>
              <w:rPr>
                <w:moveFrom w:id="16352" w:author="PS" w:date="2018-11-25T15:55:00Z"/>
                <w:b/>
              </w:rPr>
            </w:pPr>
            <w:moveFrom w:id="16353" w:author="PS" w:date="2018-11-25T15:55:00Z">
              <w:r w:rsidDel="00F40D48">
                <w:t>2006 – 2010 Univerzita Karlova, Geografie a kartografie, Bc.</w:t>
              </w:r>
            </w:moveFrom>
          </w:p>
        </w:tc>
      </w:tr>
      <w:tr w:rsidR="00E05AA8" w:rsidDel="00F40D48" w14:paraId="41433B83" w14:textId="6A8962A0" w:rsidTr="00495DC8">
        <w:tc>
          <w:tcPr>
            <w:tcW w:w="9859" w:type="dxa"/>
            <w:gridSpan w:val="11"/>
            <w:shd w:val="clear" w:color="auto" w:fill="F7CAAC"/>
          </w:tcPr>
          <w:p w14:paraId="183841DB" w14:textId="6DE44DCB" w:rsidR="00E05AA8" w:rsidDel="00F40D48" w:rsidRDefault="00E05AA8" w:rsidP="00495DC8">
            <w:pPr>
              <w:jc w:val="both"/>
              <w:rPr>
                <w:moveFrom w:id="16354" w:author="PS" w:date="2018-11-25T15:55:00Z"/>
                <w:b/>
              </w:rPr>
            </w:pPr>
            <w:moveFrom w:id="16355" w:author="PS" w:date="2018-11-25T15:55:00Z">
              <w:r w:rsidDel="00F40D48">
                <w:rPr>
                  <w:b/>
                </w:rPr>
                <w:t>Údaje o odborném působení od absolvování VŠ</w:t>
              </w:r>
            </w:moveFrom>
          </w:p>
        </w:tc>
      </w:tr>
      <w:tr w:rsidR="00E05AA8" w:rsidDel="00F40D48" w14:paraId="69D972B7" w14:textId="73C5560F" w:rsidTr="00495DC8">
        <w:trPr>
          <w:trHeight w:val="1090"/>
        </w:trPr>
        <w:tc>
          <w:tcPr>
            <w:tcW w:w="9859" w:type="dxa"/>
            <w:gridSpan w:val="11"/>
          </w:tcPr>
          <w:p w14:paraId="4B4ED8F8" w14:textId="339973F6" w:rsidR="00E05AA8" w:rsidDel="00F40D48" w:rsidRDefault="00E05AA8" w:rsidP="00495DC8">
            <w:pPr>
              <w:jc w:val="both"/>
              <w:rPr>
                <w:moveFrom w:id="16356" w:author="PS" w:date="2018-11-25T15:55:00Z"/>
              </w:rPr>
            </w:pPr>
            <w:moveFrom w:id="16357" w:author="PS" w:date="2018-11-25T15:55:00Z">
              <w:r w:rsidDel="00F40D48">
                <w:t>2018 – dosud: vědecký pracovník FLKŘ, UTB ve Zlíně</w:t>
              </w:r>
            </w:moveFrom>
          </w:p>
          <w:p w14:paraId="2AE68DC4" w14:textId="2102640F" w:rsidR="00E05AA8" w:rsidDel="00F40D48" w:rsidRDefault="00E05AA8" w:rsidP="00495DC8">
            <w:pPr>
              <w:jc w:val="both"/>
              <w:rPr>
                <w:moveFrom w:id="16358" w:author="PS" w:date="2018-11-25T15:55:00Z"/>
              </w:rPr>
            </w:pPr>
            <w:moveFrom w:id="16359" w:author="PS" w:date="2018-11-25T15:55:00Z">
              <w:r w:rsidDel="00F40D48">
                <w:t>2017 – dosud: koordinátor marketingu a médií EAZA International Conservation Campaign (Zoo Liberec)</w:t>
              </w:r>
            </w:moveFrom>
          </w:p>
        </w:tc>
      </w:tr>
      <w:tr w:rsidR="00E05AA8" w:rsidDel="00F40D48" w14:paraId="286FEF87" w14:textId="63FF0F43" w:rsidTr="00495DC8">
        <w:trPr>
          <w:trHeight w:val="250"/>
        </w:trPr>
        <w:tc>
          <w:tcPr>
            <w:tcW w:w="9859" w:type="dxa"/>
            <w:gridSpan w:val="11"/>
            <w:shd w:val="clear" w:color="auto" w:fill="F7CAAC"/>
          </w:tcPr>
          <w:p w14:paraId="5612C081" w14:textId="7078C3DE" w:rsidR="00E05AA8" w:rsidDel="00F40D48" w:rsidRDefault="00E05AA8" w:rsidP="00495DC8">
            <w:pPr>
              <w:jc w:val="both"/>
              <w:rPr>
                <w:moveFrom w:id="16360" w:author="PS" w:date="2018-11-25T15:55:00Z"/>
              </w:rPr>
            </w:pPr>
            <w:moveFrom w:id="16361" w:author="PS" w:date="2018-11-25T15:55:00Z">
              <w:r w:rsidDel="00F40D48">
                <w:rPr>
                  <w:b/>
                </w:rPr>
                <w:t>Zkušenosti s vedením kvalifikačních a rigorózních prací</w:t>
              </w:r>
            </w:moveFrom>
          </w:p>
        </w:tc>
      </w:tr>
      <w:tr w:rsidR="00E05AA8" w:rsidDel="00F40D48" w14:paraId="12446901" w14:textId="5C24BF47" w:rsidTr="00495DC8">
        <w:trPr>
          <w:trHeight w:val="1105"/>
        </w:trPr>
        <w:tc>
          <w:tcPr>
            <w:tcW w:w="9859" w:type="dxa"/>
            <w:gridSpan w:val="11"/>
          </w:tcPr>
          <w:p w14:paraId="6944DFA3" w14:textId="4AF961AB" w:rsidR="00E05AA8" w:rsidDel="00F40D48" w:rsidRDefault="00E05AA8" w:rsidP="00495DC8">
            <w:pPr>
              <w:jc w:val="both"/>
              <w:rPr>
                <w:moveFrom w:id="16362" w:author="PS" w:date="2018-11-25T15:55:00Z"/>
              </w:rPr>
            </w:pPr>
          </w:p>
        </w:tc>
      </w:tr>
      <w:tr w:rsidR="00E05AA8" w:rsidDel="00F40D48" w14:paraId="1D74BC54" w14:textId="6010436F" w:rsidTr="00495DC8">
        <w:trPr>
          <w:cantSplit/>
        </w:trPr>
        <w:tc>
          <w:tcPr>
            <w:tcW w:w="3347" w:type="dxa"/>
            <w:gridSpan w:val="2"/>
            <w:tcBorders>
              <w:top w:val="single" w:sz="12" w:space="0" w:color="auto"/>
            </w:tcBorders>
            <w:shd w:val="clear" w:color="auto" w:fill="F7CAAC"/>
          </w:tcPr>
          <w:p w14:paraId="657CF758" w14:textId="14ADC4EA" w:rsidR="00E05AA8" w:rsidDel="00F40D48" w:rsidRDefault="00E05AA8" w:rsidP="00495DC8">
            <w:pPr>
              <w:jc w:val="both"/>
              <w:rPr>
                <w:moveFrom w:id="16363" w:author="PS" w:date="2018-11-25T15:55:00Z"/>
              </w:rPr>
            </w:pPr>
            <w:moveFrom w:id="16364" w:author="PS" w:date="2018-11-25T15:55:00Z">
              <w:r w:rsidDel="00F40D48">
                <w:rPr>
                  <w:b/>
                </w:rPr>
                <w:t xml:space="preserve">Obor habilitačního řízení </w:t>
              </w:r>
            </w:moveFrom>
          </w:p>
        </w:tc>
        <w:tc>
          <w:tcPr>
            <w:tcW w:w="2245" w:type="dxa"/>
            <w:gridSpan w:val="2"/>
            <w:tcBorders>
              <w:top w:val="single" w:sz="12" w:space="0" w:color="auto"/>
            </w:tcBorders>
            <w:shd w:val="clear" w:color="auto" w:fill="F7CAAC"/>
          </w:tcPr>
          <w:p w14:paraId="0629DCB7" w14:textId="5741015C" w:rsidR="00E05AA8" w:rsidDel="00F40D48" w:rsidRDefault="00E05AA8" w:rsidP="00495DC8">
            <w:pPr>
              <w:jc w:val="both"/>
              <w:rPr>
                <w:moveFrom w:id="16365" w:author="PS" w:date="2018-11-25T15:55:00Z"/>
              </w:rPr>
            </w:pPr>
            <w:moveFrom w:id="16366" w:author="PS" w:date="2018-11-25T15:55:00Z">
              <w:r w:rsidDel="00F40D48">
                <w:rPr>
                  <w:b/>
                </w:rPr>
                <w:t>Rok udělení hodnosti</w:t>
              </w:r>
            </w:moveFrom>
          </w:p>
        </w:tc>
        <w:tc>
          <w:tcPr>
            <w:tcW w:w="2248" w:type="dxa"/>
            <w:gridSpan w:val="4"/>
            <w:tcBorders>
              <w:top w:val="single" w:sz="12" w:space="0" w:color="auto"/>
              <w:right w:val="single" w:sz="12" w:space="0" w:color="auto"/>
            </w:tcBorders>
            <w:shd w:val="clear" w:color="auto" w:fill="F7CAAC"/>
          </w:tcPr>
          <w:p w14:paraId="0F05019F" w14:textId="2A35140D" w:rsidR="00E05AA8" w:rsidDel="00F40D48" w:rsidRDefault="00E05AA8" w:rsidP="00495DC8">
            <w:pPr>
              <w:jc w:val="both"/>
              <w:rPr>
                <w:moveFrom w:id="16367" w:author="PS" w:date="2018-11-25T15:55:00Z"/>
              </w:rPr>
            </w:pPr>
            <w:moveFrom w:id="16368" w:author="PS" w:date="2018-11-25T15:55:00Z">
              <w:r w:rsidDel="00F40D48">
                <w:rPr>
                  <w:b/>
                </w:rPr>
                <w:t>Řízení konáno na VŠ</w:t>
              </w:r>
            </w:moveFrom>
          </w:p>
        </w:tc>
        <w:tc>
          <w:tcPr>
            <w:tcW w:w="2019" w:type="dxa"/>
            <w:gridSpan w:val="3"/>
            <w:tcBorders>
              <w:top w:val="single" w:sz="12" w:space="0" w:color="auto"/>
              <w:left w:val="single" w:sz="12" w:space="0" w:color="auto"/>
            </w:tcBorders>
            <w:shd w:val="clear" w:color="auto" w:fill="F7CAAC"/>
          </w:tcPr>
          <w:p w14:paraId="4E1BD986" w14:textId="514F08C5" w:rsidR="00E05AA8" w:rsidDel="00F40D48" w:rsidRDefault="00E05AA8" w:rsidP="00495DC8">
            <w:pPr>
              <w:jc w:val="both"/>
              <w:rPr>
                <w:moveFrom w:id="16369" w:author="PS" w:date="2018-11-25T15:55:00Z"/>
                <w:b/>
              </w:rPr>
            </w:pPr>
            <w:moveFrom w:id="16370" w:author="PS" w:date="2018-11-25T15:55:00Z">
              <w:r w:rsidDel="00F40D48">
                <w:rPr>
                  <w:b/>
                </w:rPr>
                <w:t>Ohlasy publikací</w:t>
              </w:r>
            </w:moveFrom>
          </w:p>
        </w:tc>
      </w:tr>
      <w:tr w:rsidR="00E05AA8" w:rsidDel="00F40D48" w14:paraId="367969B3" w14:textId="6803650E" w:rsidTr="00495DC8">
        <w:trPr>
          <w:cantSplit/>
        </w:trPr>
        <w:tc>
          <w:tcPr>
            <w:tcW w:w="3347" w:type="dxa"/>
            <w:gridSpan w:val="2"/>
          </w:tcPr>
          <w:p w14:paraId="2269A368" w14:textId="6AF7D94E" w:rsidR="00E05AA8" w:rsidDel="00F40D48" w:rsidRDefault="00E05AA8" w:rsidP="00495DC8">
            <w:pPr>
              <w:jc w:val="both"/>
              <w:rPr>
                <w:moveFrom w:id="16371" w:author="PS" w:date="2018-11-25T15:55:00Z"/>
              </w:rPr>
            </w:pPr>
          </w:p>
        </w:tc>
        <w:tc>
          <w:tcPr>
            <w:tcW w:w="2245" w:type="dxa"/>
            <w:gridSpan w:val="2"/>
          </w:tcPr>
          <w:p w14:paraId="49AE8BCC" w14:textId="41587953" w:rsidR="00E05AA8" w:rsidDel="00F40D48" w:rsidRDefault="00E05AA8" w:rsidP="00495DC8">
            <w:pPr>
              <w:jc w:val="both"/>
              <w:rPr>
                <w:moveFrom w:id="16372" w:author="PS" w:date="2018-11-25T15:55:00Z"/>
              </w:rPr>
            </w:pPr>
          </w:p>
        </w:tc>
        <w:tc>
          <w:tcPr>
            <w:tcW w:w="2248" w:type="dxa"/>
            <w:gridSpan w:val="4"/>
            <w:tcBorders>
              <w:right w:val="single" w:sz="12" w:space="0" w:color="auto"/>
            </w:tcBorders>
          </w:tcPr>
          <w:p w14:paraId="4835E1BB" w14:textId="7A3345E2" w:rsidR="00E05AA8" w:rsidDel="00F40D48" w:rsidRDefault="00E05AA8" w:rsidP="00495DC8">
            <w:pPr>
              <w:jc w:val="both"/>
              <w:rPr>
                <w:moveFrom w:id="16373" w:author="PS" w:date="2018-11-25T15:55:00Z"/>
              </w:rPr>
            </w:pPr>
          </w:p>
        </w:tc>
        <w:tc>
          <w:tcPr>
            <w:tcW w:w="632" w:type="dxa"/>
            <w:tcBorders>
              <w:left w:val="single" w:sz="12" w:space="0" w:color="auto"/>
            </w:tcBorders>
            <w:shd w:val="clear" w:color="auto" w:fill="F7CAAC"/>
          </w:tcPr>
          <w:p w14:paraId="5621ADDB" w14:textId="34629665" w:rsidR="00E05AA8" w:rsidDel="00F40D48" w:rsidRDefault="00E05AA8" w:rsidP="00495DC8">
            <w:pPr>
              <w:jc w:val="both"/>
              <w:rPr>
                <w:moveFrom w:id="16374" w:author="PS" w:date="2018-11-25T15:55:00Z"/>
              </w:rPr>
            </w:pPr>
            <w:moveFrom w:id="16375" w:author="PS" w:date="2018-11-25T15:55:00Z">
              <w:r w:rsidDel="00F40D48">
                <w:rPr>
                  <w:b/>
                </w:rPr>
                <w:t>WOS</w:t>
              </w:r>
            </w:moveFrom>
          </w:p>
        </w:tc>
        <w:tc>
          <w:tcPr>
            <w:tcW w:w="693" w:type="dxa"/>
            <w:shd w:val="clear" w:color="auto" w:fill="F7CAAC"/>
          </w:tcPr>
          <w:p w14:paraId="65178C1D" w14:textId="6F9D27CB" w:rsidR="00E05AA8" w:rsidDel="00F40D48" w:rsidRDefault="00E05AA8" w:rsidP="00495DC8">
            <w:pPr>
              <w:jc w:val="both"/>
              <w:rPr>
                <w:moveFrom w:id="16376" w:author="PS" w:date="2018-11-25T15:55:00Z"/>
                <w:sz w:val="18"/>
              </w:rPr>
            </w:pPr>
            <w:moveFrom w:id="16377" w:author="PS" w:date="2018-11-25T15:55:00Z">
              <w:r w:rsidDel="00F40D48">
                <w:rPr>
                  <w:b/>
                  <w:sz w:val="18"/>
                </w:rPr>
                <w:t>Scopus</w:t>
              </w:r>
            </w:moveFrom>
          </w:p>
        </w:tc>
        <w:tc>
          <w:tcPr>
            <w:tcW w:w="694" w:type="dxa"/>
            <w:shd w:val="clear" w:color="auto" w:fill="F7CAAC"/>
          </w:tcPr>
          <w:p w14:paraId="53672168" w14:textId="28AF4C00" w:rsidR="00E05AA8" w:rsidDel="00F40D48" w:rsidRDefault="00E05AA8" w:rsidP="00495DC8">
            <w:pPr>
              <w:jc w:val="both"/>
              <w:rPr>
                <w:moveFrom w:id="16378" w:author="PS" w:date="2018-11-25T15:55:00Z"/>
              </w:rPr>
            </w:pPr>
            <w:moveFrom w:id="16379" w:author="PS" w:date="2018-11-25T15:55:00Z">
              <w:r w:rsidDel="00F40D48">
                <w:rPr>
                  <w:b/>
                  <w:sz w:val="18"/>
                </w:rPr>
                <w:t>ostatní</w:t>
              </w:r>
            </w:moveFrom>
          </w:p>
        </w:tc>
      </w:tr>
      <w:tr w:rsidR="00E05AA8" w:rsidDel="00F40D48" w14:paraId="2EC97E30" w14:textId="1472562B" w:rsidTr="00495DC8">
        <w:trPr>
          <w:cantSplit/>
          <w:trHeight w:val="70"/>
        </w:trPr>
        <w:tc>
          <w:tcPr>
            <w:tcW w:w="3347" w:type="dxa"/>
            <w:gridSpan w:val="2"/>
            <w:shd w:val="clear" w:color="auto" w:fill="F7CAAC"/>
          </w:tcPr>
          <w:p w14:paraId="6AD8C67A" w14:textId="2F58262D" w:rsidR="00E05AA8" w:rsidDel="00F40D48" w:rsidRDefault="00E05AA8" w:rsidP="00495DC8">
            <w:pPr>
              <w:jc w:val="both"/>
              <w:rPr>
                <w:moveFrom w:id="16380" w:author="PS" w:date="2018-11-25T15:55:00Z"/>
              </w:rPr>
            </w:pPr>
            <w:moveFrom w:id="16381" w:author="PS" w:date="2018-11-25T15:55:00Z">
              <w:r w:rsidDel="00F40D48">
                <w:rPr>
                  <w:b/>
                </w:rPr>
                <w:t>Obor jmenovacího řízení</w:t>
              </w:r>
            </w:moveFrom>
          </w:p>
        </w:tc>
        <w:tc>
          <w:tcPr>
            <w:tcW w:w="2245" w:type="dxa"/>
            <w:gridSpan w:val="2"/>
            <w:shd w:val="clear" w:color="auto" w:fill="F7CAAC"/>
          </w:tcPr>
          <w:p w14:paraId="194316FB" w14:textId="71349191" w:rsidR="00E05AA8" w:rsidDel="00F40D48" w:rsidRDefault="00E05AA8" w:rsidP="00495DC8">
            <w:pPr>
              <w:jc w:val="both"/>
              <w:rPr>
                <w:moveFrom w:id="16382" w:author="PS" w:date="2018-11-25T15:55:00Z"/>
              </w:rPr>
            </w:pPr>
            <w:moveFrom w:id="16383" w:author="PS" w:date="2018-11-25T15:55:00Z">
              <w:r w:rsidDel="00F40D48">
                <w:rPr>
                  <w:b/>
                </w:rPr>
                <w:t>Rok udělení hodnosti</w:t>
              </w:r>
            </w:moveFrom>
          </w:p>
        </w:tc>
        <w:tc>
          <w:tcPr>
            <w:tcW w:w="2248" w:type="dxa"/>
            <w:gridSpan w:val="4"/>
            <w:tcBorders>
              <w:right w:val="single" w:sz="12" w:space="0" w:color="auto"/>
            </w:tcBorders>
            <w:shd w:val="clear" w:color="auto" w:fill="F7CAAC"/>
          </w:tcPr>
          <w:p w14:paraId="3DD55AF3" w14:textId="7E7317CA" w:rsidR="00E05AA8" w:rsidDel="00F40D48" w:rsidRDefault="00E05AA8" w:rsidP="00495DC8">
            <w:pPr>
              <w:jc w:val="both"/>
              <w:rPr>
                <w:moveFrom w:id="16384" w:author="PS" w:date="2018-11-25T15:55:00Z"/>
              </w:rPr>
            </w:pPr>
            <w:moveFrom w:id="16385" w:author="PS" w:date="2018-11-25T15:55:00Z">
              <w:r w:rsidDel="00F40D48">
                <w:rPr>
                  <w:b/>
                </w:rPr>
                <w:t>Řízení konáno na VŠ</w:t>
              </w:r>
            </w:moveFrom>
          </w:p>
        </w:tc>
        <w:tc>
          <w:tcPr>
            <w:tcW w:w="632" w:type="dxa"/>
            <w:vMerge w:val="restart"/>
            <w:tcBorders>
              <w:left w:val="single" w:sz="12" w:space="0" w:color="auto"/>
            </w:tcBorders>
          </w:tcPr>
          <w:p w14:paraId="3D0EE5DC" w14:textId="2064A203" w:rsidR="00E05AA8" w:rsidDel="00F40D48" w:rsidRDefault="00E05AA8" w:rsidP="00495DC8">
            <w:pPr>
              <w:jc w:val="both"/>
              <w:rPr>
                <w:moveFrom w:id="16386" w:author="PS" w:date="2018-11-25T15:55:00Z"/>
                <w:b/>
              </w:rPr>
            </w:pPr>
          </w:p>
        </w:tc>
        <w:tc>
          <w:tcPr>
            <w:tcW w:w="693" w:type="dxa"/>
            <w:vMerge w:val="restart"/>
          </w:tcPr>
          <w:p w14:paraId="7F94EAA1" w14:textId="4FA809DB" w:rsidR="00E05AA8" w:rsidDel="00F40D48" w:rsidRDefault="00E05AA8" w:rsidP="00495DC8">
            <w:pPr>
              <w:jc w:val="both"/>
              <w:rPr>
                <w:moveFrom w:id="16387" w:author="PS" w:date="2018-11-25T15:55:00Z"/>
                <w:b/>
              </w:rPr>
            </w:pPr>
          </w:p>
        </w:tc>
        <w:tc>
          <w:tcPr>
            <w:tcW w:w="694" w:type="dxa"/>
            <w:vMerge w:val="restart"/>
          </w:tcPr>
          <w:p w14:paraId="0EFA2E28" w14:textId="7C8EFC4F" w:rsidR="00E05AA8" w:rsidDel="00F40D48" w:rsidRDefault="00E05AA8" w:rsidP="00495DC8">
            <w:pPr>
              <w:jc w:val="both"/>
              <w:rPr>
                <w:moveFrom w:id="16388" w:author="PS" w:date="2018-11-25T15:55:00Z"/>
                <w:b/>
              </w:rPr>
            </w:pPr>
          </w:p>
        </w:tc>
      </w:tr>
      <w:tr w:rsidR="00E05AA8" w:rsidDel="00F40D48" w14:paraId="6932730F" w14:textId="61A52D58" w:rsidTr="00495DC8">
        <w:trPr>
          <w:trHeight w:val="205"/>
        </w:trPr>
        <w:tc>
          <w:tcPr>
            <w:tcW w:w="3347" w:type="dxa"/>
            <w:gridSpan w:val="2"/>
          </w:tcPr>
          <w:p w14:paraId="02FAC01F" w14:textId="01605FA7" w:rsidR="00E05AA8" w:rsidDel="00F40D48" w:rsidRDefault="00E05AA8" w:rsidP="00495DC8">
            <w:pPr>
              <w:jc w:val="both"/>
              <w:rPr>
                <w:moveFrom w:id="16389" w:author="PS" w:date="2018-11-25T15:55:00Z"/>
              </w:rPr>
            </w:pPr>
          </w:p>
        </w:tc>
        <w:tc>
          <w:tcPr>
            <w:tcW w:w="2245" w:type="dxa"/>
            <w:gridSpan w:val="2"/>
          </w:tcPr>
          <w:p w14:paraId="68A92014" w14:textId="69424DB3" w:rsidR="00E05AA8" w:rsidDel="00F40D48" w:rsidRDefault="00E05AA8" w:rsidP="00495DC8">
            <w:pPr>
              <w:jc w:val="both"/>
              <w:rPr>
                <w:moveFrom w:id="16390" w:author="PS" w:date="2018-11-25T15:55:00Z"/>
              </w:rPr>
            </w:pPr>
          </w:p>
        </w:tc>
        <w:tc>
          <w:tcPr>
            <w:tcW w:w="2248" w:type="dxa"/>
            <w:gridSpan w:val="4"/>
            <w:tcBorders>
              <w:right w:val="single" w:sz="12" w:space="0" w:color="auto"/>
            </w:tcBorders>
          </w:tcPr>
          <w:p w14:paraId="3B408FA9" w14:textId="2FABC989" w:rsidR="00E05AA8" w:rsidDel="00F40D48" w:rsidRDefault="00E05AA8" w:rsidP="00495DC8">
            <w:pPr>
              <w:jc w:val="both"/>
              <w:rPr>
                <w:moveFrom w:id="16391" w:author="PS" w:date="2018-11-25T15:55:00Z"/>
              </w:rPr>
            </w:pPr>
          </w:p>
        </w:tc>
        <w:tc>
          <w:tcPr>
            <w:tcW w:w="632" w:type="dxa"/>
            <w:vMerge/>
            <w:tcBorders>
              <w:left w:val="single" w:sz="12" w:space="0" w:color="auto"/>
            </w:tcBorders>
            <w:vAlign w:val="center"/>
          </w:tcPr>
          <w:p w14:paraId="36D4228F" w14:textId="6C5F5539" w:rsidR="00E05AA8" w:rsidDel="00F40D48" w:rsidRDefault="00E05AA8" w:rsidP="00495DC8">
            <w:pPr>
              <w:rPr>
                <w:moveFrom w:id="16392" w:author="PS" w:date="2018-11-25T15:55:00Z"/>
                <w:b/>
              </w:rPr>
            </w:pPr>
          </w:p>
        </w:tc>
        <w:tc>
          <w:tcPr>
            <w:tcW w:w="693" w:type="dxa"/>
            <w:vMerge/>
            <w:vAlign w:val="center"/>
          </w:tcPr>
          <w:p w14:paraId="033E8B77" w14:textId="20555E59" w:rsidR="00E05AA8" w:rsidDel="00F40D48" w:rsidRDefault="00E05AA8" w:rsidP="00495DC8">
            <w:pPr>
              <w:rPr>
                <w:moveFrom w:id="16393" w:author="PS" w:date="2018-11-25T15:55:00Z"/>
                <w:b/>
              </w:rPr>
            </w:pPr>
          </w:p>
        </w:tc>
        <w:tc>
          <w:tcPr>
            <w:tcW w:w="694" w:type="dxa"/>
            <w:vMerge/>
            <w:vAlign w:val="center"/>
          </w:tcPr>
          <w:p w14:paraId="1178FA99" w14:textId="061152E1" w:rsidR="00E05AA8" w:rsidDel="00F40D48" w:rsidRDefault="00E05AA8" w:rsidP="00495DC8">
            <w:pPr>
              <w:rPr>
                <w:moveFrom w:id="16394" w:author="PS" w:date="2018-11-25T15:55:00Z"/>
                <w:b/>
              </w:rPr>
            </w:pPr>
          </w:p>
        </w:tc>
      </w:tr>
      <w:tr w:rsidR="00E05AA8" w:rsidDel="00F40D48" w14:paraId="54066EF2" w14:textId="66025862" w:rsidTr="00495DC8">
        <w:tc>
          <w:tcPr>
            <w:tcW w:w="9859" w:type="dxa"/>
            <w:gridSpan w:val="11"/>
            <w:shd w:val="clear" w:color="auto" w:fill="F7CAAC"/>
          </w:tcPr>
          <w:p w14:paraId="4F74EF20" w14:textId="04FC818B" w:rsidR="00E05AA8" w:rsidDel="00F40D48" w:rsidRDefault="00E05AA8" w:rsidP="00495DC8">
            <w:pPr>
              <w:jc w:val="both"/>
              <w:rPr>
                <w:moveFrom w:id="16395" w:author="PS" w:date="2018-11-25T15:55:00Z"/>
                <w:b/>
              </w:rPr>
            </w:pPr>
            <w:moveFrom w:id="16396" w:author="PS" w:date="2018-11-25T15:55:00Z">
              <w:r w:rsidDel="00F40D48">
                <w:rPr>
                  <w:b/>
                </w:rPr>
                <w:t xml:space="preserve">Přehled o nejvýznamnější publikační a další tvůrčí činnosti nebo další profesní činnosti u odborníků z praxe vztahující se k zabezpečovaným předmětům </w:t>
              </w:r>
            </w:moveFrom>
          </w:p>
        </w:tc>
      </w:tr>
      <w:tr w:rsidR="00E05AA8" w:rsidDel="00F40D48" w14:paraId="7CDD2852" w14:textId="10F71ABA" w:rsidTr="00495DC8">
        <w:trPr>
          <w:trHeight w:val="2347"/>
        </w:trPr>
        <w:tc>
          <w:tcPr>
            <w:tcW w:w="9859" w:type="dxa"/>
            <w:gridSpan w:val="11"/>
          </w:tcPr>
          <w:p w14:paraId="15DB2F54" w14:textId="7DA12EEC" w:rsidR="00E05AA8" w:rsidRPr="008C58F7" w:rsidDel="00F40D48" w:rsidRDefault="00E05AA8" w:rsidP="00495DC8">
            <w:pPr>
              <w:ind w:left="322" w:hanging="284"/>
              <w:jc w:val="both"/>
              <w:rPr>
                <w:moveFrom w:id="16397" w:author="PS" w:date="2018-11-25T15:55:00Z"/>
              </w:rPr>
            </w:pPr>
            <w:moveFrom w:id="16398" w:author="PS" w:date="2018-11-25T15:55:00Z">
              <w:r w:rsidRPr="001A765A" w:rsidDel="00F40D48">
                <w:rPr>
                  <w:caps/>
                </w:rPr>
                <w:t>Musilová</w:t>
              </w:r>
              <w:r w:rsidDel="00F40D48">
                <w:rPr>
                  <w:caps/>
                </w:rPr>
                <w:t>,</w:t>
              </w:r>
              <w:r w:rsidRPr="001A765A" w:rsidDel="00F40D48">
                <w:rPr>
                  <w:caps/>
                </w:rPr>
                <w:t xml:space="preserve"> Z</w:t>
              </w:r>
              <w:r w:rsidDel="00F40D48">
                <w:rPr>
                  <w:caps/>
                </w:rPr>
                <w:t>.</w:t>
              </w:r>
              <w:r w:rsidRPr="001A765A" w:rsidDel="00F40D48">
                <w:rPr>
                  <w:caps/>
                </w:rPr>
                <w:t>, Musil</w:t>
              </w:r>
              <w:r w:rsidDel="00F40D48">
                <w:rPr>
                  <w:caps/>
                </w:rPr>
                <w:t>,</w:t>
              </w:r>
              <w:r w:rsidRPr="001A765A" w:rsidDel="00F40D48">
                <w:rPr>
                  <w:caps/>
                </w:rPr>
                <w:t xml:space="preserve"> P</w:t>
              </w:r>
              <w:r w:rsidDel="00F40D48">
                <w:rPr>
                  <w:caps/>
                </w:rPr>
                <w:t>.</w:t>
              </w:r>
              <w:r w:rsidRPr="001A765A" w:rsidDel="00F40D48">
                <w:rPr>
                  <w:caps/>
                </w:rPr>
                <w:t>, Zouhar</w:t>
              </w:r>
              <w:r w:rsidDel="00F40D48">
                <w:rPr>
                  <w:caps/>
                </w:rPr>
                <w:t>,</w:t>
              </w:r>
              <w:r w:rsidRPr="001A765A" w:rsidDel="00F40D48">
                <w:rPr>
                  <w:caps/>
                </w:rPr>
                <w:t xml:space="preserve"> J</w:t>
              </w:r>
              <w:r w:rsidDel="00F40D48">
                <w:rPr>
                  <w:caps/>
                </w:rPr>
                <w:t>.</w:t>
              </w:r>
              <w:r w:rsidRPr="001A765A" w:rsidDel="00F40D48">
                <w:rPr>
                  <w:caps/>
                </w:rPr>
                <w:t xml:space="preserve">, </w:t>
              </w:r>
              <w:r w:rsidRPr="001A765A" w:rsidDel="00F40D48">
                <w:rPr>
                  <w:b/>
                  <w:caps/>
                </w:rPr>
                <w:t>Adam, M</w:t>
              </w:r>
              <w:r w:rsidDel="00F40D48">
                <w:rPr>
                  <w:caps/>
                </w:rPr>
                <w:t xml:space="preserve">. (15 </w:t>
              </w:r>
              <w:r w:rsidDel="00F40D48">
                <w:rPr>
                  <w:caps/>
                  <w:lang w:val="en-GB"/>
                </w:rPr>
                <w:t>%</w:t>
              </w:r>
              <w:r w:rsidDel="00F40D48">
                <w:rPr>
                  <w:caps/>
                </w:rPr>
                <w:t>)</w:t>
              </w:r>
              <w:r w:rsidRPr="001A765A" w:rsidDel="00F40D48">
                <w:rPr>
                  <w:caps/>
                </w:rPr>
                <w:t>, Bejček</w:t>
              </w:r>
              <w:r w:rsidDel="00F40D48">
                <w:rPr>
                  <w:caps/>
                </w:rPr>
                <w:t>,</w:t>
              </w:r>
              <w:r w:rsidRPr="001A765A" w:rsidDel="00F40D48">
                <w:rPr>
                  <w:caps/>
                </w:rPr>
                <w:t xml:space="preserve"> V</w:t>
              </w:r>
              <w:r w:rsidDel="00F40D48">
                <w:rPr>
                  <w:caps/>
                </w:rPr>
                <w:t>.</w:t>
              </w:r>
              <w:r w:rsidRPr="008C58F7" w:rsidDel="00F40D48">
                <w:t xml:space="preserve"> Importance of Natura 2000 sites for wintering waterbirds: Low preference, species' distribution changes and carrying capacity of Natura 2000 could fail to protect the species</w:t>
              </w:r>
              <w:r w:rsidDel="00F40D48">
                <w:t xml:space="preserve">. Biological Conservation 2018. </w:t>
              </w:r>
              <w:r w:rsidR="00495DC8" w:rsidDel="00F40D48">
                <w:fldChar w:fldCharType="begin"/>
              </w:r>
              <w:r w:rsidR="00495DC8" w:rsidDel="00F40D48">
                <w:instrText xml:space="preserve"> HYPERLINK "https://doi.org/10.1016/j.biocon.2018.10.004" \t "_blank" \o "Persistent link using digital object identifier" </w:instrText>
              </w:r>
              <w:r w:rsidR="00495DC8" w:rsidDel="00F40D48">
                <w:fldChar w:fldCharType="separate"/>
              </w:r>
              <w:r w:rsidRPr="008C58F7" w:rsidDel="00F40D48">
                <w:t>https://doi.org/10.1016/j.biocon.2018.10.004</w:t>
              </w:r>
              <w:r w:rsidR="00495DC8" w:rsidDel="00F40D48">
                <w:fldChar w:fldCharType="end"/>
              </w:r>
            </w:moveFrom>
          </w:p>
          <w:p w14:paraId="14B37532" w14:textId="41597E59" w:rsidR="00E05AA8" w:rsidDel="00F40D48" w:rsidRDefault="00E05AA8" w:rsidP="00495DC8">
            <w:pPr>
              <w:ind w:left="322" w:hanging="284"/>
              <w:jc w:val="both"/>
              <w:rPr>
                <w:moveFrom w:id="16399" w:author="PS" w:date="2018-11-25T15:55:00Z"/>
              </w:rPr>
            </w:pPr>
            <w:moveFrom w:id="16400" w:author="PS" w:date="2018-11-25T15:55:00Z">
              <w:r w:rsidRPr="001A765A" w:rsidDel="00F40D48">
                <w:rPr>
                  <w:caps/>
                </w:rPr>
                <w:t>Musilová</w:t>
              </w:r>
              <w:r w:rsidDel="00F40D48">
                <w:rPr>
                  <w:caps/>
                </w:rPr>
                <w:t>,</w:t>
              </w:r>
              <w:r w:rsidRPr="001A765A" w:rsidDel="00F40D48">
                <w:rPr>
                  <w:caps/>
                </w:rPr>
                <w:t xml:space="preserve"> Z, Musil</w:t>
              </w:r>
              <w:r w:rsidDel="00F40D48">
                <w:rPr>
                  <w:caps/>
                </w:rPr>
                <w:t>,</w:t>
              </w:r>
              <w:r w:rsidRPr="001A765A" w:rsidDel="00F40D48">
                <w:rPr>
                  <w:caps/>
                </w:rPr>
                <w:t xml:space="preserve"> P, Zouhar</w:t>
              </w:r>
              <w:r w:rsidDel="00F40D48">
                <w:rPr>
                  <w:caps/>
                </w:rPr>
                <w:t>,</w:t>
              </w:r>
              <w:r w:rsidRPr="001A765A" w:rsidDel="00F40D48">
                <w:rPr>
                  <w:caps/>
                </w:rPr>
                <w:t xml:space="preserve"> J, </w:t>
              </w:r>
              <w:r w:rsidRPr="001A765A" w:rsidDel="00F40D48">
                <w:rPr>
                  <w:b/>
                  <w:caps/>
                </w:rPr>
                <w:t>Adam, M</w:t>
              </w:r>
              <w:r w:rsidRPr="001A765A" w:rsidDel="00F40D48">
                <w:rPr>
                  <w:b/>
                </w:rPr>
                <w:t>.</w:t>
              </w:r>
              <w:r w:rsidDel="00F40D48">
                <w:t xml:space="preserve"> (15</w:t>
              </w:r>
              <w:r w:rsidDel="00F40D48">
                <w:rPr>
                  <w:lang w:val="en-GB"/>
                </w:rPr>
                <w:t xml:space="preserve"> %</w:t>
              </w:r>
              <w:r w:rsidDel="00F40D48">
                <w:t>)</w:t>
              </w:r>
              <w:r w:rsidRPr="008C58F7" w:rsidDel="00F40D48">
                <w:t xml:space="preserve"> Changes in habitat </w:t>
              </w:r>
              <w:r w:rsidDel="00F40D48">
                <w:t>s</w:t>
              </w:r>
              <w:r w:rsidRPr="008C58F7" w:rsidDel="00F40D48">
                <w:t>uitability influen</w:t>
              </w:r>
              <w:r w:rsidDel="00F40D48">
                <w:t>c</w:t>
              </w:r>
              <w:r w:rsidRPr="008C58F7" w:rsidDel="00F40D48">
                <w:t>e non-breeding</w:t>
              </w:r>
              <w:r w:rsidDel="00F40D48">
                <w:t xml:space="preserve"> </w:t>
              </w:r>
              <w:r w:rsidRPr="008C58F7" w:rsidDel="00F40D48">
                <w:t>di</w:t>
              </w:r>
              <w:r w:rsidDel="00F40D48">
                <w:t>s</w:t>
              </w:r>
              <w:r w:rsidRPr="008C58F7" w:rsidDel="00F40D48">
                <w:t xml:space="preserve">tribution of waterbirds in </w:t>
              </w:r>
              <w:r w:rsidDel="00F40D48">
                <w:t>c</w:t>
              </w:r>
              <w:r w:rsidRPr="008C58F7" w:rsidDel="00F40D48">
                <w:t>entral Europe. Ibi</w:t>
              </w:r>
              <w:r w:rsidDel="00F40D48">
                <w:t>s</w:t>
              </w:r>
              <w:r w:rsidRPr="008C58F7" w:rsidDel="00F40D48">
                <w:t xml:space="preserve">. </w:t>
              </w:r>
              <w:r w:rsidDel="00F40D48">
                <w:t xml:space="preserve">2018. </w:t>
              </w:r>
              <w:r w:rsidR="00495DC8" w:rsidDel="00F40D48">
                <w:fldChar w:fldCharType="begin"/>
              </w:r>
              <w:r w:rsidR="00495DC8" w:rsidDel="00F40D48">
                <w:instrText xml:space="preserve"> HYPERLINK "https://doi.org/10.1111/ibi.12559" \h </w:instrText>
              </w:r>
              <w:r w:rsidR="00495DC8" w:rsidDel="00F40D48">
                <w:fldChar w:fldCharType="separate"/>
              </w:r>
              <w:r w:rsidRPr="008C58F7" w:rsidDel="00F40D48">
                <w:t>http</w:t>
              </w:r>
              <w:r w:rsidDel="00F40D48">
                <w:t>s</w:t>
              </w:r>
              <w:r w:rsidRPr="008C58F7" w:rsidDel="00F40D48">
                <w:t>://doi.org/10.1111/ibi.12559</w:t>
              </w:r>
              <w:r w:rsidR="00495DC8" w:rsidDel="00F40D48">
                <w:fldChar w:fldCharType="end"/>
              </w:r>
            </w:moveFrom>
          </w:p>
          <w:p w14:paraId="43A3C42C" w14:textId="5D858B1E" w:rsidR="00E05AA8" w:rsidDel="00F40D48" w:rsidRDefault="00E05AA8" w:rsidP="00495DC8">
            <w:pPr>
              <w:ind w:left="322" w:hanging="284"/>
              <w:jc w:val="both"/>
              <w:rPr>
                <w:moveFrom w:id="16401" w:author="PS" w:date="2018-11-25T15:55:00Z"/>
              </w:rPr>
            </w:pPr>
            <w:moveFrom w:id="16402" w:author="PS" w:date="2018-11-25T15:55:00Z">
              <w:r w:rsidRPr="001A765A" w:rsidDel="00F40D48">
                <w:rPr>
                  <w:b/>
                  <w:caps/>
                </w:rPr>
                <w:t>Adam, M.</w:t>
              </w:r>
              <w:r w:rsidDel="00F40D48">
                <w:rPr>
                  <w:b/>
                  <w:caps/>
                </w:rPr>
                <w:t xml:space="preserve"> (80</w:t>
              </w:r>
              <w:r w:rsidDel="00F40D48">
                <w:rPr>
                  <w:b/>
                  <w:caps/>
                  <w:lang w:val="en-GB"/>
                </w:rPr>
                <w:t xml:space="preserve"> %</w:t>
              </w:r>
              <w:r w:rsidDel="00F40D48">
                <w:rPr>
                  <w:b/>
                  <w:caps/>
                </w:rPr>
                <w:t>)</w:t>
              </w:r>
              <w:r w:rsidRPr="001A765A" w:rsidDel="00F40D48">
                <w:rPr>
                  <w:b/>
                  <w:caps/>
                </w:rPr>
                <w:t>,</w:t>
              </w:r>
              <w:r w:rsidRPr="001A765A" w:rsidDel="00F40D48">
                <w:rPr>
                  <w:caps/>
                </w:rPr>
                <w:t xml:space="preserve"> Podhrázský</w:t>
              </w:r>
              <w:r w:rsidDel="00F40D48">
                <w:rPr>
                  <w:caps/>
                </w:rPr>
                <w:t>,</w:t>
              </w:r>
              <w:r w:rsidRPr="001A765A" w:rsidDel="00F40D48">
                <w:rPr>
                  <w:caps/>
                </w:rPr>
                <w:t xml:space="preserve"> M</w:t>
              </w:r>
              <w:r w:rsidDel="00F40D48">
                <w:rPr>
                  <w:caps/>
                </w:rPr>
                <w:t>.</w:t>
              </w:r>
              <w:r w:rsidRPr="001A765A" w:rsidDel="00F40D48">
                <w:rPr>
                  <w:caps/>
                </w:rPr>
                <w:t xml:space="preserve"> &amp; Musil</w:t>
              </w:r>
              <w:r w:rsidDel="00F40D48">
                <w:rPr>
                  <w:caps/>
                </w:rPr>
                <w:t>,</w:t>
              </w:r>
              <w:r w:rsidRPr="001A765A" w:rsidDel="00F40D48">
                <w:rPr>
                  <w:caps/>
                </w:rPr>
                <w:t xml:space="preserve"> P</w:t>
              </w:r>
              <w:r w:rsidDel="00F40D48">
                <w:rPr>
                  <w:caps/>
                </w:rPr>
                <w:t>.</w:t>
              </w:r>
              <w:r w:rsidDel="00F40D48">
                <w:t xml:space="preserve"> </w:t>
              </w:r>
              <w:r w:rsidRPr="008C58F7" w:rsidDel="00F40D48">
                <w:t>Effe</w:t>
              </w:r>
              <w:r w:rsidDel="00F40D48">
                <w:t>c</w:t>
              </w:r>
              <w:r w:rsidRPr="008C58F7" w:rsidDel="00F40D48">
                <w:t xml:space="preserve">t of </w:t>
              </w:r>
              <w:r w:rsidDel="00F40D48">
                <w:t>s</w:t>
              </w:r>
              <w:r w:rsidRPr="008C58F7" w:rsidDel="00F40D48">
                <w:t xml:space="preserve">tart of hunting </w:t>
              </w:r>
              <w:r w:rsidDel="00F40D48">
                <w:t>s</w:t>
              </w:r>
              <w:r w:rsidRPr="008C58F7" w:rsidDel="00F40D48">
                <w:t>ea</w:t>
              </w:r>
              <w:r w:rsidDel="00F40D48">
                <w:t>s</w:t>
              </w:r>
              <w:r w:rsidRPr="008C58F7" w:rsidDel="00F40D48">
                <w:t>on on beha</w:t>
              </w:r>
              <w:r w:rsidDel="00F40D48">
                <w:t>v</w:t>
              </w:r>
              <w:r w:rsidRPr="008C58F7" w:rsidDel="00F40D48">
                <w:t>iour of Greylag Gee</w:t>
              </w:r>
              <w:r w:rsidDel="00F40D48">
                <w:t>s</w:t>
              </w:r>
              <w:r w:rsidRPr="008C58F7" w:rsidDel="00F40D48">
                <w:t>e Anser an</w:t>
              </w:r>
              <w:r w:rsidDel="00F40D48">
                <w:t>s</w:t>
              </w:r>
              <w:r w:rsidRPr="008C58F7" w:rsidDel="00F40D48">
                <w:t xml:space="preserve">er. Ardea 104(1): 63-68. </w:t>
              </w:r>
              <w:r w:rsidDel="00F40D48">
                <w:t xml:space="preserve">2016. </w:t>
              </w:r>
              <w:r w:rsidR="00495DC8" w:rsidDel="00F40D48">
                <w:fldChar w:fldCharType="begin"/>
              </w:r>
              <w:r w:rsidR="00495DC8" w:rsidDel="00F40D48">
                <w:instrText xml:space="preserve"> HYPERLINK "https://doi.org/10.5253/arde.v104i1.a5" \h </w:instrText>
              </w:r>
              <w:r w:rsidR="00495DC8" w:rsidDel="00F40D48">
                <w:fldChar w:fldCharType="separate"/>
              </w:r>
              <w:r w:rsidRPr="008C58F7" w:rsidDel="00F40D48">
                <w:t>https://doi.org/10.5253/arde.v104i1.a5</w:t>
              </w:r>
              <w:r w:rsidR="00495DC8" w:rsidDel="00F40D48">
                <w:fldChar w:fldCharType="end"/>
              </w:r>
            </w:moveFrom>
          </w:p>
          <w:p w14:paraId="7CA9B0FC" w14:textId="4A92E7B3" w:rsidR="00E05AA8" w:rsidDel="00F40D48" w:rsidRDefault="00E05AA8" w:rsidP="00495DC8">
            <w:pPr>
              <w:ind w:left="322" w:hanging="284"/>
              <w:jc w:val="both"/>
              <w:rPr>
                <w:moveFrom w:id="16403" w:author="PS" w:date="2018-11-25T15:55:00Z"/>
              </w:rPr>
            </w:pPr>
            <w:moveFrom w:id="16404" w:author="PS" w:date="2018-11-25T15:55:00Z">
              <w:r w:rsidRPr="001A765A" w:rsidDel="00F40D48">
                <w:rPr>
                  <w:caps/>
                </w:rPr>
                <w:t>Podhrázský</w:t>
              </w:r>
              <w:r w:rsidDel="00F40D48">
                <w:rPr>
                  <w:caps/>
                </w:rPr>
                <w:t>,</w:t>
              </w:r>
              <w:r w:rsidRPr="001A765A" w:rsidDel="00F40D48">
                <w:rPr>
                  <w:caps/>
                </w:rPr>
                <w:t xml:space="preserve"> M</w:t>
              </w:r>
              <w:r w:rsidDel="00F40D48">
                <w:rPr>
                  <w:caps/>
                </w:rPr>
                <w:t>.</w:t>
              </w:r>
              <w:r w:rsidRPr="001A765A" w:rsidDel="00F40D48">
                <w:rPr>
                  <w:caps/>
                </w:rPr>
                <w:t>, Musil</w:t>
              </w:r>
              <w:r w:rsidDel="00F40D48">
                <w:rPr>
                  <w:caps/>
                </w:rPr>
                <w:t>,</w:t>
              </w:r>
              <w:r w:rsidRPr="001A765A" w:rsidDel="00F40D48">
                <w:rPr>
                  <w:caps/>
                </w:rPr>
                <w:t xml:space="preserve"> P</w:t>
              </w:r>
              <w:r w:rsidDel="00F40D48">
                <w:rPr>
                  <w:caps/>
                </w:rPr>
                <w:t>.</w:t>
              </w:r>
              <w:r w:rsidRPr="001A765A" w:rsidDel="00F40D48">
                <w:rPr>
                  <w:caps/>
                </w:rPr>
                <w:t>, Musilová</w:t>
              </w:r>
              <w:r w:rsidDel="00F40D48">
                <w:rPr>
                  <w:caps/>
                </w:rPr>
                <w:t>,</w:t>
              </w:r>
              <w:r w:rsidRPr="001A765A" w:rsidDel="00F40D48">
                <w:rPr>
                  <w:caps/>
                </w:rPr>
                <w:t xml:space="preserve"> Z</w:t>
              </w:r>
              <w:r w:rsidDel="00F40D48">
                <w:rPr>
                  <w:caps/>
                </w:rPr>
                <w:t>.</w:t>
              </w:r>
              <w:r w:rsidRPr="001A765A" w:rsidDel="00F40D48">
                <w:rPr>
                  <w:caps/>
                </w:rPr>
                <w:t>, Zouhar</w:t>
              </w:r>
              <w:r w:rsidDel="00F40D48">
                <w:rPr>
                  <w:caps/>
                </w:rPr>
                <w:t>,</w:t>
              </w:r>
              <w:r w:rsidRPr="001A765A" w:rsidDel="00F40D48">
                <w:rPr>
                  <w:caps/>
                </w:rPr>
                <w:t xml:space="preserve"> J</w:t>
              </w:r>
              <w:r w:rsidDel="00F40D48">
                <w:rPr>
                  <w:caps/>
                </w:rPr>
                <w:t>.</w:t>
              </w:r>
              <w:r w:rsidRPr="001A765A" w:rsidDel="00F40D48">
                <w:rPr>
                  <w:caps/>
                </w:rPr>
                <w:t xml:space="preserve">, </w:t>
              </w:r>
              <w:r w:rsidRPr="001A765A" w:rsidDel="00F40D48">
                <w:rPr>
                  <w:b/>
                  <w:caps/>
                </w:rPr>
                <w:t>Adam, M.</w:t>
              </w:r>
              <w:r w:rsidDel="00F40D48">
                <w:rPr>
                  <w:caps/>
                </w:rPr>
                <w:t xml:space="preserve"> (20 </w:t>
              </w:r>
              <w:r w:rsidDel="00F40D48">
                <w:rPr>
                  <w:caps/>
                  <w:lang w:val="en-GB"/>
                </w:rPr>
                <w:t>%</w:t>
              </w:r>
              <w:r w:rsidDel="00F40D48">
                <w:rPr>
                  <w:caps/>
                </w:rPr>
                <w:t>)</w:t>
              </w:r>
              <w:r w:rsidRPr="001A765A" w:rsidDel="00F40D48">
                <w:rPr>
                  <w:caps/>
                </w:rPr>
                <w:t>, Závora</w:t>
              </w:r>
              <w:r w:rsidDel="00F40D48">
                <w:rPr>
                  <w:caps/>
                </w:rPr>
                <w:t>,</w:t>
              </w:r>
              <w:r w:rsidRPr="001A765A" w:rsidDel="00F40D48">
                <w:rPr>
                  <w:caps/>
                </w:rPr>
                <w:t xml:space="preserve"> J</w:t>
              </w:r>
              <w:r w:rsidDel="00F40D48">
                <w:rPr>
                  <w:caps/>
                </w:rPr>
                <w:t>.</w:t>
              </w:r>
              <w:r w:rsidRPr="001A765A" w:rsidDel="00F40D48">
                <w:rPr>
                  <w:caps/>
                </w:rPr>
                <w:t xml:space="preserve"> &amp; Hudec</w:t>
              </w:r>
              <w:r w:rsidDel="00F40D48">
                <w:rPr>
                  <w:caps/>
                </w:rPr>
                <w:t>,</w:t>
              </w:r>
              <w:r w:rsidRPr="001A765A" w:rsidDel="00F40D48">
                <w:rPr>
                  <w:caps/>
                </w:rPr>
                <w:t xml:space="preserve"> K</w:t>
              </w:r>
              <w:r w:rsidDel="00F40D48">
                <w:rPr>
                  <w:caps/>
                </w:rPr>
                <w:t>.</w:t>
              </w:r>
              <w:r w:rsidDel="00F40D48">
                <w:t xml:space="preserve"> </w:t>
              </w:r>
              <w:r w:rsidRPr="008C58F7" w:rsidDel="00F40D48">
                <w:t xml:space="preserve">Central European </w:t>
              </w:r>
              <w:r w:rsidDel="00F40D48">
                <w:t>G</w:t>
              </w:r>
              <w:r w:rsidRPr="008C58F7" w:rsidDel="00F40D48">
                <w:t>reylag Geese An</w:t>
              </w:r>
              <w:r w:rsidDel="00F40D48">
                <w:t>s</w:t>
              </w:r>
              <w:r w:rsidRPr="008C58F7" w:rsidDel="00F40D48">
                <w:t>er an</w:t>
              </w:r>
              <w:r w:rsidDel="00F40D48">
                <w:t>s</w:t>
              </w:r>
              <w:r w:rsidRPr="008C58F7" w:rsidDel="00F40D48">
                <w:t xml:space="preserve">er show a shortening of </w:t>
              </w:r>
              <w:r w:rsidDel="00F40D48">
                <w:t>m</w:t>
              </w:r>
              <w:r w:rsidRPr="008C58F7" w:rsidDel="00F40D48">
                <w:t>igration di</w:t>
              </w:r>
              <w:r w:rsidDel="00F40D48">
                <w:t>s</w:t>
              </w:r>
              <w:r w:rsidRPr="008C58F7" w:rsidDel="00F40D48">
                <w:t xml:space="preserve">tance and earlier </w:t>
              </w:r>
              <w:r w:rsidDel="00F40D48">
                <w:t>s</w:t>
              </w:r>
              <w:r w:rsidRPr="008C58F7" w:rsidDel="00F40D48">
                <w:t>pring arri</w:t>
              </w:r>
              <w:r w:rsidDel="00F40D48">
                <w:t>v</w:t>
              </w:r>
              <w:r w:rsidRPr="008C58F7" w:rsidDel="00F40D48">
                <w:t>al over 60 year</w:t>
              </w:r>
              <w:r w:rsidDel="00F40D48">
                <w:t>s. Ibis 159(2): 352-365</w:t>
              </w:r>
              <w:r w:rsidRPr="008C58F7" w:rsidDel="00F40D48">
                <w:t>.</w:t>
              </w:r>
              <w:r w:rsidDel="00F40D48">
                <w:t xml:space="preserve"> 2016.</w:t>
              </w:r>
              <w:r w:rsidRPr="008C58F7" w:rsidDel="00F40D48">
                <w:t xml:space="preserve"> </w:t>
              </w:r>
              <w:r w:rsidR="00495DC8" w:rsidDel="00F40D48">
                <w:fldChar w:fldCharType="begin"/>
              </w:r>
              <w:r w:rsidR="00495DC8" w:rsidDel="00F40D48">
                <w:instrText xml:space="preserve"> HYPERLINK "https://doi.org/10.1111/ibi.12440" \h </w:instrText>
              </w:r>
              <w:r w:rsidR="00495DC8" w:rsidDel="00F40D48">
                <w:fldChar w:fldCharType="separate"/>
              </w:r>
              <w:r w:rsidRPr="008C58F7" w:rsidDel="00F40D48">
                <w:t>http</w:t>
              </w:r>
              <w:r w:rsidDel="00F40D48">
                <w:t>s</w:t>
              </w:r>
              <w:r w:rsidRPr="008C58F7" w:rsidDel="00F40D48">
                <w:t>://doi.org/10.1111/ibi.12440</w:t>
              </w:r>
              <w:r w:rsidR="00495DC8" w:rsidDel="00F40D48">
                <w:fldChar w:fldCharType="end"/>
              </w:r>
            </w:moveFrom>
          </w:p>
          <w:p w14:paraId="14F7AE0F" w14:textId="1969F560" w:rsidR="00E05AA8" w:rsidDel="00F40D48" w:rsidRDefault="00E05AA8" w:rsidP="00495DC8">
            <w:pPr>
              <w:ind w:left="322" w:hanging="284"/>
              <w:jc w:val="both"/>
              <w:rPr>
                <w:moveFrom w:id="16405" w:author="PS" w:date="2018-11-25T15:55:00Z"/>
                <w:b/>
              </w:rPr>
            </w:pPr>
            <w:moveFrom w:id="16406" w:author="PS" w:date="2018-11-25T15:55:00Z">
              <w:r w:rsidRPr="001A765A" w:rsidDel="00F40D48">
                <w:rPr>
                  <w:b/>
                  <w:caps/>
                </w:rPr>
                <w:t>Adam, M.</w:t>
              </w:r>
              <w:r w:rsidDel="00F40D48">
                <w:rPr>
                  <w:caps/>
                </w:rPr>
                <w:t xml:space="preserve"> (60</w:t>
              </w:r>
              <w:ins w:id="16407" w:author="Matyas Adam" w:date="2018-11-17T21:11:00Z">
                <w:r w:rsidDel="00F40D48">
                  <w:rPr>
                    <w:caps/>
                  </w:rPr>
                  <w:t xml:space="preserve"> </w:t>
                </w:r>
              </w:ins>
              <w:r w:rsidDel="00F40D48">
                <w:rPr>
                  <w:caps/>
                  <w:lang w:val="en-GB"/>
                </w:rPr>
                <w:t>%</w:t>
              </w:r>
              <w:r w:rsidDel="00F40D48">
                <w:rPr>
                  <w:caps/>
                </w:rPr>
                <w:t>)</w:t>
              </w:r>
              <w:r w:rsidRPr="001A765A" w:rsidDel="00F40D48">
                <w:rPr>
                  <w:caps/>
                </w:rPr>
                <w:t>, Musilová</w:t>
              </w:r>
              <w:r w:rsidDel="00F40D48">
                <w:rPr>
                  <w:caps/>
                </w:rPr>
                <w:t>,</w:t>
              </w:r>
              <w:r w:rsidRPr="001A765A" w:rsidDel="00F40D48">
                <w:rPr>
                  <w:caps/>
                </w:rPr>
                <w:t xml:space="preserve"> Z</w:t>
              </w:r>
              <w:r w:rsidDel="00F40D48">
                <w:rPr>
                  <w:caps/>
                </w:rPr>
                <w:t>.</w:t>
              </w:r>
              <w:r w:rsidRPr="001A765A" w:rsidDel="00F40D48">
                <w:rPr>
                  <w:caps/>
                </w:rPr>
                <w:t>, Musil</w:t>
              </w:r>
              <w:r w:rsidDel="00F40D48">
                <w:rPr>
                  <w:caps/>
                </w:rPr>
                <w:t>,</w:t>
              </w:r>
              <w:r w:rsidRPr="001A765A" w:rsidDel="00F40D48">
                <w:rPr>
                  <w:caps/>
                </w:rPr>
                <w:t xml:space="preserve"> P</w:t>
              </w:r>
              <w:r w:rsidDel="00F40D48">
                <w:rPr>
                  <w:caps/>
                </w:rPr>
                <w:t>.</w:t>
              </w:r>
              <w:r w:rsidRPr="001A765A" w:rsidDel="00F40D48">
                <w:rPr>
                  <w:caps/>
                </w:rPr>
                <w:t>, Zouhar</w:t>
              </w:r>
              <w:r w:rsidDel="00F40D48">
                <w:rPr>
                  <w:caps/>
                </w:rPr>
                <w:t>,</w:t>
              </w:r>
              <w:r w:rsidRPr="001A765A" w:rsidDel="00F40D48">
                <w:rPr>
                  <w:caps/>
                </w:rPr>
                <w:t xml:space="preserve"> J</w:t>
              </w:r>
              <w:r w:rsidDel="00F40D48">
                <w:rPr>
                  <w:caps/>
                </w:rPr>
                <w:t>.</w:t>
              </w:r>
              <w:r w:rsidRPr="001A765A" w:rsidDel="00F40D48">
                <w:rPr>
                  <w:caps/>
                </w:rPr>
                <w:t>, Romportl</w:t>
              </w:r>
              <w:r w:rsidDel="00F40D48">
                <w:rPr>
                  <w:caps/>
                </w:rPr>
                <w:t>,</w:t>
              </w:r>
              <w:r w:rsidRPr="001A765A" w:rsidDel="00F40D48">
                <w:rPr>
                  <w:caps/>
                </w:rPr>
                <w:t xml:space="preserve"> D</w:t>
              </w:r>
              <w:r w:rsidDel="00F40D48">
                <w:rPr>
                  <w:caps/>
                </w:rPr>
                <w:t>.</w:t>
              </w:r>
              <w:r w:rsidDel="00F40D48">
                <w:t xml:space="preserve"> </w:t>
              </w:r>
              <w:r w:rsidRPr="008C58F7" w:rsidDel="00F40D48">
                <w:t>Long-term changes in habitat sele</w:t>
              </w:r>
              <w:r w:rsidDel="00F40D48">
                <w:t>c</w:t>
              </w:r>
              <w:r w:rsidRPr="008C58F7" w:rsidDel="00F40D48">
                <w:t>tion of wintering waterbird</w:t>
              </w:r>
              <w:r w:rsidDel="00F40D48">
                <w:t>s</w:t>
              </w:r>
              <w:r w:rsidRPr="008C58F7" w:rsidDel="00F40D48">
                <w:t>: high i</w:t>
              </w:r>
              <w:r w:rsidDel="00F40D48">
                <w:t>m</w:t>
              </w:r>
              <w:r w:rsidRPr="008C58F7" w:rsidDel="00F40D48">
                <w:t>portan</w:t>
              </w:r>
              <w:r w:rsidDel="00F40D48">
                <w:t>c</w:t>
              </w:r>
              <w:r w:rsidRPr="008C58F7" w:rsidDel="00F40D48">
                <w:t xml:space="preserve">e of </w:t>
              </w:r>
              <w:r w:rsidDel="00F40D48">
                <w:t>c</w:t>
              </w:r>
              <w:r w:rsidRPr="008C58F7" w:rsidDel="00F40D48">
                <w:t>old weather refuge sites. A</w:t>
              </w:r>
              <w:r w:rsidDel="00F40D48">
                <w:t>c</w:t>
              </w:r>
              <w:r w:rsidRPr="008C58F7" w:rsidDel="00F40D48">
                <w:t>ta Ornithologi</w:t>
              </w:r>
              <w:r w:rsidDel="00F40D48">
                <w:t>c</w:t>
              </w:r>
              <w:r w:rsidRPr="008C58F7" w:rsidDel="00F40D48">
                <w:t>a 50: 127–138.</w:t>
              </w:r>
              <w:r w:rsidDel="00F40D48">
                <w:t xml:space="preserve"> 2015.</w:t>
              </w:r>
              <w:r w:rsidRPr="008C58F7" w:rsidDel="00F40D48">
                <w:t xml:space="preserve"> </w:t>
              </w:r>
              <w:r w:rsidR="00495DC8" w:rsidDel="00F40D48">
                <w:fldChar w:fldCharType="begin"/>
              </w:r>
              <w:r w:rsidR="00495DC8" w:rsidDel="00F40D48">
                <w:instrText xml:space="preserve"> HYPERLINK "https://doi.org/10.3161/00016454AO2015.50.2.001" \h </w:instrText>
              </w:r>
              <w:r w:rsidR="00495DC8" w:rsidDel="00F40D48">
                <w:fldChar w:fldCharType="separate"/>
              </w:r>
              <w:r w:rsidRPr="008C58F7" w:rsidDel="00F40D48">
                <w:t>http</w:t>
              </w:r>
              <w:r w:rsidDel="00F40D48">
                <w:t>s</w:t>
              </w:r>
              <w:r w:rsidRPr="008C58F7" w:rsidDel="00F40D48">
                <w:t>://doi.org/10.3161/00016454A</w:t>
              </w:r>
              <w:r w:rsidDel="00F40D48">
                <w:t>O</w:t>
              </w:r>
              <w:r w:rsidRPr="008C58F7" w:rsidDel="00F40D48">
                <w:t>2015.50.2.001</w:t>
              </w:r>
              <w:r w:rsidR="00495DC8" w:rsidDel="00F40D48">
                <w:fldChar w:fldCharType="end"/>
              </w:r>
            </w:moveFrom>
          </w:p>
        </w:tc>
      </w:tr>
      <w:tr w:rsidR="00E05AA8" w:rsidDel="00F40D48" w14:paraId="5E5058FB" w14:textId="2499F19F" w:rsidTr="00495DC8">
        <w:trPr>
          <w:trHeight w:val="218"/>
        </w:trPr>
        <w:tc>
          <w:tcPr>
            <w:tcW w:w="9859" w:type="dxa"/>
            <w:gridSpan w:val="11"/>
            <w:shd w:val="clear" w:color="auto" w:fill="F7CAAC"/>
          </w:tcPr>
          <w:p w14:paraId="4B60DECE" w14:textId="72C9038B" w:rsidR="00E05AA8" w:rsidDel="00F40D48" w:rsidRDefault="00E05AA8" w:rsidP="00495DC8">
            <w:pPr>
              <w:rPr>
                <w:moveFrom w:id="16408" w:author="PS" w:date="2018-11-25T15:55:00Z"/>
                <w:b/>
              </w:rPr>
            </w:pPr>
            <w:moveFrom w:id="16409" w:author="PS" w:date="2018-11-25T15:55:00Z">
              <w:r w:rsidDel="00F40D48">
                <w:rPr>
                  <w:b/>
                </w:rPr>
                <w:t>Působení v zahraničí</w:t>
              </w:r>
            </w:moveFrom>
          </w:p>
        </w:tc>
      </w:tr>
      <w:tr w:rsidR="00E05AA8" w:rsidDel="00F40D48" w14:paraId="21A56D92" w14:textId="344C4165" w:rsidTr="00495DC8">
        <w:trPr>
          <w:trHeight w:val="328"/>
        </w:trPr>
        <w:tc>
          <w:tcPr>
            <w:tcW w:w="9859" w:type="dxa"/>
            <w:gridSpan w:val="11"/>
          </w:tcPr>
          <w:p w14:paraId="4B726E59" w14:textId="546CF211" w:rsidR="00E05AA8" w:rsidDel="00F40D48" w:rsidRDefault="00E05AA8" w:rsidP="00495DC8">
            <w:pPr>
              <w:rPr>
                <w:ins w:id="16410" w:author="Matyas Adam" w:date="2018-11-17T21:09:00Z"/>
                <w:moveFrom w:id="16411" w:author="PS" w:date="2018-11-25T15:55:00Z"/>
              </w:rPr>
            </w:pPr>
            <w:moveFrom w:id="16412" w:author="PS" w:date="2018-11-25T15:55:00Z">
              <w:ins w:id="16413" w:author="Matyas Adam" w:date="2018-11-17T21:08:00Z">
                <w:r w:rsidRPr="001A765A" w:rsidDel="00F40D48">
                  <w:rPr>
                    <w:rPrChange w:id="16414" w:author="Matyas Adam" w:date="2018-11-17T21:08:00Z">
                      <w:rPr>
                        <w:b/>
                      </w:rPr>
                    </w:rPrChange>
                  </w:rPr>
                  <w:t>02-03/2014</w:t>
                </w:r>
                <w:r w:rsidDel="00F40D48">
                  <w:t xml:space="preserve">: North Sumatra, Indonesia (dobrovolník </w:t>
                </w:r>
              </w:ins>
              <w:ins w:id="16415" w:author="Matyas Adam" w:date="2018-11-17T21:09:00Z">
                <w:r w:rsidDel="00F40D48">
                  <w:t>–</w:t>
                </w:r>
              </w:ins>
              <w:ins w:id="16416" w:author="Matyas Adam" w:date="2018-11-17T21:08:00Z">
                <w:r w:rsidDel="00F40D48">
                  <w:t xml:space="preserve"> výzkum)</w:t>
                </w:r>
              </w:ins>
            </w:moveFrom>
          </w:p>
          <w:p w14:paraId="00002C05" w14:textId="30A13A74" w:rsidR="00E05AA8" w:rsidRPr="001A765A" w:rsidDel="00F40D48" w:rsidRDefault="00E05AA8" w:rsidP="00495DC8">
            <w:pPr>
              <w:rPr>
                <w:moveFrom w:id="16417" w:author="PS" w:date="2018-11-25T15:55:00Z"/>
                <w:rPrChange w:id="16418" w:author="Matyas Adam" w:date="2018-11-17T21:08:00Z">
                  <w:rPr>
                    <w:moveFrom w:id="16419" w:author="PS" w:date="2018-11-25T15:55:00Z"/>
                    <w:b/>
                  </w:rPr>
                </w:rPrChange>
              </w:rPr>
            </w:pPr>
            <w:moveFrom w:id="16420" w:author="PS" w:date="2018-11-25T15:55:00Z">
              <w:ins w:id="16421" w:author="Matyas Adam" w:date="2018-11-17T21:09:00Z">
                <w:r w:rsidDel="00F40D48">
                  <w:t xml:space="preserve">09-10/2010: Bohol, Philippines (dobrovolník </w:t>
                </w:r>
              </w:ins>
              <w:ins w:id="16422" w:author="Matyas Adam" w:date="2018-11-17T21:10:00Z">
                <w:r w:rsidDel="00F40D48">
                  <w:t>–</w:t>
                </w:r>
              </w:ins>
              <w:ins w:id="16423" w:author="Matyas Adam" w:date="2018-11-17T21:09:00Z">
                <w:r w:rsidDel="00F40D48">
                  <w:t xml:space="preserve"> výzkum)</w:t>
                </w:r>
              </w:ins>
            </w:moveFrom>
          </w:p>
        </w:tc>
      </w:tr>
      <w:tr w:rsidR="00E05AA8" w:rsidDel="00F40D48" w14:paraId="0EE593C6" w14:textId="79FE35E6" w:rsidTr="00495DC8">
        <w:trPr>
          <w:cantSplit/>
          <w:trHeight w:val="470"/>
        </w:trPr>
        <w:tc>
          <w:tcPr>
            <w:tcW w:w="2518" w:type="dxa"/>
            <w:shd w:val="clear" w:color="auto" w:fill="F7CAAC"/>
          </w:tcPr>
          <w:p w14:paraId="626944E4" w14:textId="6C757D94" w:rsidR="00E05AA8" w:rsidDel="00F40D48" w:rsidRDefault="00E05AA8" w:rsidP="00495DC8">
            <w:pPr>
              <w:jc w:val="both"/>
              <w:rPr>
                <w:moveFrom w:id="16424" w:author="PS" w:date="2018-11-25T15:55:00Z"/>
                <w:b/>
              </w:rPr>
            </w:pPr>
            <w:moveFrom w:id="16425" w:author="PS" w:date="2018-11-25T15:55:00Z">
              <w:r w:rsidDel="00F40D48">
                <w:rPr>
                  <w:b/>
                </w:rPr>
                <w:t xml:space="preserve">Podpis </w:t>
              </w:r>
            </w:moveFrom>
          </w:p>
        </w:tc>
        <w:tc>
          <w:tcPr>
            <w:tcW w:w="4536" w:type="dxa"/>
            <w:gridSpan w:val="5"/>
          </w:tcPr>
          <w:p w14:paraId="7B84D80F" w14:textId="725F9850" w:rsidR="00E05AA8" w:rsidDel="00F40D48" w:rsidRDefault="00E05AA8" w:rsidP="00495DC8">
            <w:pPr>
              <w:jc w:val="both"/>
              <w:rPr>
                <w:moveFrom w:id="16426" w:author="PS" w:date="2018-11-25T15:55:00Z"/>
              </w:rPr>
            </w:pPr>
          </w:p>
        </w:tc>
        <w:tc>
          <w:tcPr>
            <w:tcW w:w="786" w:type="dxa"/>
            <w:gridSpan w:val="2"/>
            <w:shd w:val="clear" w:color="auto" w:fill="F7CAAC"/>
          </w:tcPr>
          <w:p w14:paraId="3261B39B" w14:textId="71557F91" w:rsidR="00E05AA8" w:rsidDel="00F40D48" w:rsidRDefault="00E05AA8" w:rsidP="00495DC8">
            <w:pPr>
              <w:jc w:val="both"/>
              <w:rPr>
                <w:moveFrom w:id="16427" w:author="PS" w:date="2018-11-25T15:55:00Z"/>
              </w:rPr>
            </w:pPr>
            <w:moveFrom w:id="16428" w:author="PS" w:date="2018-11-25T15:55:00Z">
              <w:r w:rsidDel="00F40D48">
                <w:rPr>
                  <w:b/>
                </w:rPr>
                <w:t>datum</w:t>
              </w:r>
            </w:moveFrom>
          </w:p>
        </w:tc>
        <w:tc>
          <w:tcPr>
            <w:tcW w:w="2019" w:type="dxa"/>
            <w:gridSpan w:val="3"/>
          </w:tcPr>
          <w:p w14:paraId="69341A65" w14:textId="780BDBDA" w:rsidR="00E05AA8" w:rsidDel="00F40D48" w:rsidRDefault="00E05AA8" w:rsidP="00495DC8">
            <w:pPr>
              <w:jc w:val="both"/>
              <w:rPr>
                <w:moveFrom w:id="16429" w:author="PS" w:date="2018-11-25T15:55:00Z"/>
              </w:rPr>
            </w:pPr>
            <w:moveFrom w:id="16430" w:author="PS" w:date="2018-11-25T15:55:00Z">
              <w:r w:rsidDel="00F40D48">
                <w:t>17.11.2018</w:t>
              </w:r>
            </w:moveFrom>
          </w:p>
        </w:tc>
      </w:tr>
    </w:tbl>
    <w:p w14:paraId="1862C8CE" w14:textId="2866B490" w:rsidR="00E05AA8" w:rsidDel="00F40D48" w:rsidRDefault="00E05AA8">
      <w:pPr>
        <w:rPr>
          <w:moveFrom w:id="16431" w:author="PS" w:date="2018-11-25T15:55:00Z"/>
        </w:rPr>
      </w:pPr>
    </w:p>
    <w:moveFromRangeEnd w:id="16266"/>
    <w:p w14:paraId="20BE5151" w14:textId="77777777" w:rsidR="00E05AA8" w:rsidRDefault="00E05AA8">
      <w:pPr>
        <w:rPr>
          <w:ins w:id="16432" w:author="PS" w:date="2018-11-25T15:55:00Z"/>
        </w:rPr>
      </w:pPr>
    </w:p>
    <w:p w14:paraId="0729C378" w14:textId="77777777" w:rsidR="00F40D48" w:rsidRDefault="00F40D48"/>
    <w:p w14:paraId="40425908" w14:textId="77777777" w:rsidR="00E05AA8" w:rsidRDefault="00E05AA8"/>
    <w:p w14:paraId="4C5E621F" w14:textId="597F981D" w:rsidR="00300ED3" w:rsidRDefault="00300ED3">
      <w:pPr>
        <w:spacing w:after="160" w:line="259" w:lineRule="auto"/>
        <w:rPr>
          <w:ins w:id="16433" w:author="PS" w:date="2018-11-25T17:13:00Z"/>
        </w:rPr>
      </w:pPr>
      <w:ins w:id="16434" w:author="PS" w:date="2018-11-25T17:13:00Z">
        <w:r>
          <w:br w:type="page"/>
        </w:r>
      </w:ins>
    </w:p>
    <w:p w14:paraId="0EFB6C53" w14:textId="2E0F83E0" w:rsidR="00E05AA8" w:rsidDel="00300ED3" w:rsidRDefault="00E05AA8">
      <w:pPr>
        <w:rPr>
          <w:del w:id="16435" w:author="PS" w:date="2018-11-25T17:13:00Z"/>
        </w:rPr>
      </w:pPr>
    </w:p>
    <w:p w14:paraId="5BE70D69" w14:textId="77777777" w:rsidR="00E05AA8" w:rsidRDefault="00E05AA8"/>
    <w:p w14:paraId="49FA604B" w14:textId="77777777" w:rsidR="00E05AA8" w:rsidRDefault="00E05AA8"/>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00ED3" w14:paraId="360C0338" w14:textId="77777777" w:rsidTr="00725D1A">
        <w:trPr>
          <w:ins w:id="16436" w:author="PS" w:date="2018-11-25T17:13:00Z"/>
        </w:trPr>
        <w:tc>
          <w:tcPr>
            <w:tcW w:w="9859" w:type="dxa"/>
            <w:gridSpan w:val="11"/>
            <w:tcBorders>
              <w:bottom w:val="double" w:sz="4" w:space="0" w:color="auto"/>
            </w:tcBorders>
            <w:shd w:val="clear" w:color="auto" w:fill="BDD6EE"/>
          </w:tcPr>
          <w:p w14:paraId="07AA9468" w14:textId="77777777" w:rsidR="00300ED3" w:rsidRDefault="00300ED3" w:rsidP="00725D1A">
            <w:pPr>
              <w:jc w:val="both"/>
              <w:rPr>
                <w:ins w:id="16437" w:author="PS" w:date="2018-11-25T17:13:00Z"/>
                <w:b/>
                <w:sz w:val="28"/>
              </w:rPr>
            </w:pPr>
            <w:ins w:id="16438" w:author="PS" w:date="2018-11-25T17:13:00Z">
              <w:r>
                <w:rPr>
                  <w:b/>
                  <w:sz w:val="28"/>
                </w:rPr>
                <w:t>C-I – Personální zabezpečení</w:t>
              </w:r>
            </w:ins>
          </w:p>
        </w:tc>
      </w:tr>
      <w:tr w:rsidR="00300ED3" w14:paraId="1A3912B9" w14:textId="77777777" w:rsidTr="00725D1A">
        <w:trPr>
          <w:ins w:id="16439" w:author="PS" w:date="2018-11-25T17:13:00Z"/>
        </w:trPr>
        <w:tc>
          <w:tcPr>
            <w:tcW w:w="2518" w:type="dxa"/>
            <w:tcBorders>
              <w:top w:val="double" w:sz="4" w:space="0" w:color="auto"/>
            </w:tcBorders>
            <w:shd w:val="clear" w:color="auto" w:fill="F7CAAC"/>
          </w:tcPr>
          <w:p w14:paraId="05E43FFB" w14:textId="77777777" w:rsidR="00300ED3" w:rsidRDefault="00300ED3" w:rsidP="00725D1A">
            <w:pPr>
              <w:jc w:val="both"/>
              <w:rPr>
                <w:ins w:id="16440" w:author="PS" w:date="2018-11-25T17:13:00Z"/>
                <w:b/>
              </w:rPr>
            </w:pPr>
            <w:ins w:id="16441" w:author="PS" w:date="2018-11-25T17:13:00Z">
              <w:r>
                <w:rPr>
                  <w:b/>
                </w:rPr>
                <w:t>Vysoká škola</w:t>
              </w:r>
            </w:ins>
          </w:p>
        </w:tc>
        <w:tc>
          <w:tcPr>
            <w:tcW w:w="7341" w:type="dxa"/>
            <w:gridSpan w:val="10"/>
          </w:tcPr>
          <w:p w14:paraId="20774259" w14:textId="77777777" w:rsidR="00300ED3" w:rsidRDefault="00300ED3" w:rsidP="00725D1A">
            <w:pPr>
              <w:jc w:val="both"/>
              <w:rPr>
                <w:ins w:id="16442" w:author="PS" w:date="2018-11-25T17:13:00Z"/>
              </w:rPr>
            </w:pPr>
            <w:ins w:id="16443" w:author="PS" w:date="2018-11-25T17:13:00Z">
              <w:r>
                <w:t>Univerzita Tomáše Bati ve Zlíně</w:t>
              </w:r>
            </w:ins>
          </w:p>
        </w:tc>
      </w:tr>
      <w:tr w:rsidR="00300ED3" w14:paraId="4C335EFE" w14:textId="77777777" w:rsidTr="00725D1A">
        <w:trPr>
          <w:ins w:id="16444" w:author="PS" w:date="2018-11-25T17:13:00Z"/>
        </w:trPr>
        <w:tc>
          <w:tcPr>
            <w:tcW w:w="2518" w:type="dxa"/>
            <w:shd w:val="clear" w:color="auto" w:fill="F7CAAC"/>
          </w:tcPr>
          <w:p w14:paraId="1A8FF423" w14:textId="77777777" w:rsidR="00300ED3" w:rsidRDefault="00300ED3" w:rsidP="00725D1A">
            <w:pPr>
              <w:jc w:val="both"/>
              <w:rPr>
                <w:ins w:id="16445" w:author="PS" w:date="2018-11-25T17:13:00Z"/>
                <w:b/>
              </w:rPr>
            </w:pPr>
            <w:ins w:id="16446" w:author="PS" w:date="2018-11-25T17:13:00Z">
              <w:r>
                <w:rPr>
                  <w:b/>
                </w:rPr>
                <w:t>Součást vysoké školy</w:t>
              </w:r>
            </w:ins>
          </w:p>
        </w:tc>
        <w:tc>
          <w:tcPr>
            <w:tcW w:w="7341" w:type="dxa"/>
            <w:gridSpan w:val="10"/>
          </w:tcPr>
          <w:p w14:paraId="1F95ADA5" w14:textId="77777777" w:rsidR="00300ED3" w:rsidRDefault="00300ED3" w:rsidP="00725D1A">
            <w:pPr>
              <w:jc w:val="both"/>
              <w:rPr>
                <w:ins w:id="16447" w:author="PS" w:date="2018-11-25T17:13:00Z"/>
              </w:rPr>
            </w:pPr>
            <w:ins w:id="16448" w:author="PS" w:date="2018-11-25T17:13:00Z">
              <w:r>
                <w:t>Fakulta logistiky a krizového řízení</w:t>
              </w:r>
            </w:ins>
          </w:p>
        </w:tc>
      </w:tr>
      <w:tr w:rsidR="00300ED3" w14:paraId="2A28F633" w14:textId="77777777" w:rsidTr="00725D1A">
        <w:trPr>
          <w:ins w:id="16449" w:author="PS" w:date="2018-11-25T17:13:00Z"/>
        </w:trPr>
        <w:tc>
          <w:tcPr>
            <w:tcW w:w="2518" w:type="dxa"/>
            <w:shd w:val="clear" w:color="auto" w:fill="F7CAAC"/>
          </w:tcPr>
          <w:p w14:paraId="69D01E1F" w14:textId="77777777" w:rsidR="00300ED3" w:rsidRDefault="00300ED3" w:rsidP="00725D1A">
            <w:pPr>
              <w:jc w:val="both"/>
              <w:rPr>
                <w:ins w:id="16450" w:author="PS" w:date="2018-11-25T17:13:00Z"/>
                <w:b/>
              </w:rPr>
            </w:pPr>
            <w:ins w:id="16451" w:author="PS" w:date="2018-11-25T17:13:00Z">
              <w:r>
                <w:rPr>
                  <w:b/>
                </w:rPr>
                <w:t>Název studijního programu</w:t>
              </w:r>
            </w:ins>
          </w:p>
        </w:tc>
        <w:tc>
          <w:tcPr>
            <w:tcW w:w="7341" w:type="dxa"/>
            <w:gridSpan w:val="10"/>
          </w:tcPr>
          <w:p w14:paraId="70208205" w14:textId="151DA56E" w:rsidR="00300ED3" w:rsidRPr="00300ED3" w:rsidRDefault="00300ED3" w:rsidP="00725D1A">
            <w:pPr>
              <w:jc w:val="both"/>
              <w:rPr>
                <w:ins w:id="16452" w:author="PS" w:date="2018-11-25T17:13:00Z"/>
                <w:rPrChange w:id="16453" w:author="PS" w:date="2018-11-25T17:14:00Z">
                  <w:rPr>
                    <w:ins w:id="16454" w:author="PS" w:date="2018-11-25T17:13:00Z"/>
                    <w:b/>
                  </w:rPr>
                </w:rPrChange>
              </w:rPr>
            </w:pPr>
            <w:ins w:id="16455" w:author="PS" w:date="2018-11-25T17:14:00Z">
              <w:r>
                <w:t>Environmentální bezpečnost</w:t>
              </w:r>
            </w:ins>
          </w:p>
        </w:tc>
      </w:tr>
      <w:tr w:rsidR="00300ED3" w14:paraId="46A58F9E" w14:textId="77777777" w:rsidTr="00725D1A">
        <w:trPr>
          <w:ins w:id="16456" w:author="PS" w:date="2018-11-25T17:13:00Z"/>
        </w:trPr>
        <w:tc>
          <w:tcPr>
            <w:tcW w:w="2518" w:type="dxa"/>
            <w:shd w:val="clear" w:color="auto" w:fill="F7CAAC"/>
          </w:tcPr>
          <w:p w14:paraId="0079CA17" w14:textId="77777777" w:rsidR="00300ED3" w:rsidRDefault="00300ED3" w:rsidP="00725D1A">
            <w:pPr>
              <w:jc w:val="both"/>
              <w:rPr>
                <w:ins w:id="16457" w:author="PS" w:date="2018-11-25T17:13:00Z"/>
                <w:b/>
              </w:rPr>
            </w:pPr>
            <w:ins w:id="16458" w:author="PS" w:date="2018-11-25T17:13:00Z">
              <w:r>
                <w:rPr>
                  <w:b/>
                </w:rPr>
                <w:t>Jméno a příjmení</w:t>
              </w:r>
            </w:ins>
          </w:p>
        </w:tc>
        <w:tc>
          <w:tcPr>
            <w:tcW w:w="4536" w:type="dxa"/>
            <w:gridSpan w:val="5"/>
          </w:tcPr>
          <w:p w14:paraId="5B4A7360" w14:textId="77777777" w:rsidR="00300ED3" w:rsidRPr="00442835" w:rsidRDefault="00300ED3" w:rsidP="00725D1A">
            <w:pPr>
              <w:jc w:val="both"/>
              <w:rPr>
                <w:ins w:id="16459" w:author="PS" w:date="2018-11-25T17:13:00Z"/>
                <w:b/>
              </w:rPr>
            </w:pPr>
            <w:ins w:id="16460" w:author="PS" w:date="2018-11-25T17:13:00Z">
              <w:r w:rsidRPr="00442835">
                <w:rPr>
                  <w:b/>
                </w:rPr>
                <w:t>Aleš Papadakis</w:t>
              </w:r>
            </w:ins>
          </w:p>
        </w:tc>
        <w:tc>
          <w:tcPr>
            <w:tcW w:w="709" w:type="dxa"/>
            <w:shd w:val="clear" w:color="auto" w:fill="F7CAAC"/>
          </w:tcPr>
          <w:p w14:paraId="52390B5B" w14:textId="77777777" w:rsidR="00300ED3" w:rsidRDefault="00300ED3" w:rsidP="00725D1A">
            <w:pPr>
              <w:jc w:val="both"/>
              <w:rPr>
                <w:ins w:id="16461" w:author="PS" w:date="2018-11-25T17:13:00Z"/>
                <w:b/>
              </w:rPr>
            </w:pPr>
            <w:ins w:id="16462" w:author="PS" w:date="2018-11-25T17:13:00Z">
              <w:r>
                <w:rPr>
                  <w:b/>
                </w:rPr>
                <w:t>Tituly</w:t>
              </w:r>
            </w:ins>
          </w:p>
        </w:tc>
        <w:tc>
          <w:tcPr>
            <w:tcW w:w="2096" w:type="dxa"/>
            <w:gridSpan w:val="4"/>
          </w:tcPr>
          <w:p w14:paraId="7175936C" w14:textId="77777777" w:rsidR="00300ED3" w:rsidRDefault="00300ED3" w:rsidP="00725D1A">
            <w:pPr>
              <w:jc w:val="both"/>
              <w:rPr>
                <w:ins w:id="16463" w:author="PS" w:date="2018-11-25T17:13:00Z"/>
              </w:rPr>
            </w:pPr>
            <w:ins w:id="16464" w:author="PS" w:date="2018-11-25T17:13:00Z">
              <w:r>
                <w:t>Ing.</w:t>
              </w:r>
            </w:ins>
          </w:p>
        </w:tc>
      </w:tr>
      <w:tr w:rsidR="00300ED3" w14:paraId="5D4A39D1" w14:textId="77777777" w:rsidTr="00725D1A">
        <w:trPr>
          <w:ins w:id="16465" w:author="PS" w:date="2018-11-25T17:13:00Z"/>
        </w:trPr>
        <w:tc>
          <w:tcPr>
            <w:tcW w:w="2518" w:type="dxa"/>
            <w:shd w:val="clear" w:color="auto" w:fill="F7CAAC"/>
          </w:tcPr>
          <w:p w14:paraId="58838420" w14:textId="77777777" w:rsidR="00300ED3" w:rsidRDefault="00300ED3" w:rsidP="00725D1A">
            <w:pPr>
              <w:jc w:val="both"/>
              <w:rPr>
                <w:ins w:id="16466" w:author="PS" w:date="2018-11-25T17:13:00Z"/>
                <w:b/>
              </w:rPr>
            </w:pPr>
            <w:ins w:id="16467" w:author="PS" w:date="2018-11-25T17:13:00Z">
              <w:r>
                <w:rPr>
                  <w:b/>
                </w:rPr>
                <w:t>Rok narození</w:t>
              </w:r>
            </w:ins>
          </w:p>
        </w:tc>
        <w:tc>
          <w:tcPr>
            <w:tcW w:w="829" w:type="dxa"/>
          </w:tcPr>
          <w:p w14:paraId="4870B6C3" w14:textId="77777777" w:rsidR="00300ED3" w:rsidRDefault="00300ED3" w:rsidP="00725D1A">
            <w:pPr>
              <w:jc w:val="both"/>
              <w:rPr>
                <w:ins w:id="16468" w:author="PS" w:date="2018-11-25T17:13:00Z"/>
              </w:rPr>
            </w:pPr>
            <w:ins w:id="16469" w:author="PS" w:date="2018-11-25T17:13:00Z">
              <w:r>
                <w:t>1985</w:t>
              </w:r>
            </w:ins>
          </w:p>
        </w:tc>
        <w:tc>
          <w:tcPr>
            <w:tcW w:w="1721" w:type="dxa"/>
            <w:shd w:val="clear" w:color="auto" w:fill="F7CAAC"/>
          </w:tcPr>
          <w:p w14:paraId="27202956" w14:textId="77777777" w:rsidR="00300ED3" w:rsidRDefault="00300ED3" w:rsidP="00725D1A">
            <w:pPr>
              <w:jc w:val="both"/>
              <w:rPr>
                <w:ins w:id="16470" w:author="PS" w:date="2018-11-25T17:13:00Z"/>
                <w:b/>
              </w:rPr>
            </w:pPr>
            <w:ins w:id="16471" w:author="PS" w:date="2018-11-25T17:13:00Z">
              <w:r>
                <w:rPr>
                  <w:b/>
                </w:rPr>
                <w:t>typ vztahu k VŠ</w:t>
              </w:r>
            </w:ins>
          </w:p>
        </w:tc>
        <w:tc>
          <w:tcPr>
            <w:tcW w:w="992" w:type="dxa"/>
            <w:gridSpan w:val="2"/>
          </w:tcPr>
          <w:p w14:paraId="17DEA18F" w14:textId="77777777" w:rsidR="00300ED3" w:rsidRDefault="00300ED3" w:rsidP="00725D1A">
            <w:pPr>
              <w:jc w:val="both"/>
              <w:rPr>
                <w:ins w:id="16472" w:author="PS" w:date="2018-11-25T17:13:00Z"/>
              </w:rPr>
            </w:pPr>
            <w:ins w:id="16473" w:author="PS" w:date="2018-11-25T17:13:00Z">
              <w:r>
                <w:t>DPP (bud)</w:t>
              </w:r>
            </w:ins>
          </w:p>
          <w:p w14:paraId="52E8B235" w14:textId="77777777" w:rsidR="00300ED3" w:rsidRDefault="00300ED3" w:rsidP="00725D1A">
            <w:pPr>
              <w:jc w:val="both"/>
              <w:rPr>
                <w:ins w:id="16474" w:author="PS" w:date="2018-11-25T17:13:00Z"/>
              </w:rPr>
            </w:pPr>
          </w:p>
        </w:tc>
        <w:tc>
          <w:tcPr>
            <w:tcW w:w="994" w:type="dxa"/>
            <w:shd w:val="clear" w:color="auto" w:fill="F7CAAC"/>
          </w:tcPr>
          <w:p w14:paraId="44096B21" w14:textId="77777777" w:rsidR="00300ED3" w:rsidRDefault="00300ED3" w:rsidP="00725D1A">
            <w:pPr>
              <w:jc w:val="both"/>
              <w:rPr>
                <w:ins w:id="16475" w:author="PS" w:date="2018-11-25T17:13:00Z"/>
                <w:b/>
              </w:rPr>
            </w:pPr>
            <w:ins w:id="16476" w:author="PS" w:date="2018-11-25T17:13:00Z">
              <w:r>
                <w:rPr>
                  <w:b/>
                </w:rPr>
                <w:t>rozsah</w:t>
              </w:r>
            </w:ins>
          </w:p>
        </w:tc>
        <w:tc>
          <w:tcPr>
            <w:tcW w:w="709" w:type="dxa"/>
          </w:tcPr>
          <w:p w14:paraId="385F9C97" w14:textId="77777777" w:rsidR="00300ED3" w:rsidRDefault="00300ED3" w:rsidP="00725D1A">
            <w:pPr>
              <w:jc w:val="both"/>
              <w:rPr>
                <w:ins w:id="16477" w:author="PS" w:date="2018-11-25T17:13:00Z"/>
              </w:rPr>
            </w:pPr>
            <w:ins w:id="16478" w:author="PS" w:date="2018-11-25T17:13:00Z">
              <w:r>
                <w:t>4h/týd.</w:t>
              </w:r>
            </w:ins>
          </w:p>
          <w:p w14:paraId="47073142" w14:textId="77777777" w:rsidR="00300ED3" w:rsidRDefault="00300ED3" w:rsidP="00725D1A">
            <w:pPr>
              <w:jc w:val="both"/>
              <w:rPr>
                <w:ins w:id="16479" w:author="PS" w:date="2018-11-25T17:13:00Z"/>
              </w:rPr>
            </w:pPr>
          </w:p>
        </w:tc>
        <w:tc>
          <w:tcPr>
            <w:tcW w:w="709" w:type="dxa"/>
            <w:gridSpan w:val="2"/>
            <w:shd w:val="clear" w:color="auto" w:fill="F7CAAC"/>
          </w:tcPr>
          <w:p w14:paraId="79F99A19" w14:textId="77777777" w:rsidR="00300ED3" w:rsidRDefault="00300ED3" w:rsidP="00725D1A">
            <w:pPr>
              <w:jc w:val="both"/>
              <w:rPr>
                <w:ins w:id="16480" w:author="PS" w:date="2018-11-25T17:13:00Z"/>
                <w:b/>
              </w:rPr>
            </w:pPr>
            <w:ins w:id="16481" w:author="PS" w:date="2018-11-25T17:13:00Z">
              <w:r>
                <w:rPr>
                  <w:b/>
                </w:rPr>
                <w:t>do kdy</w:t>
              </w:r>
            </w:ins>
          </w:p>
        </w:tc>
        <w:tc>
          <w:tcPr>
            <w:tcW w:w="1387" w:type="dxa"/>
            <w:gridSpan w:val="2"/>
          </w:tcPr>
          <w:p w14:paraId="7799AB36" w14:textId="77777777" w:rsidR="00300ED3" w:rsidRDefault="00300ED3" w:rsidP="00725D1A">
            <w:pPr>
              <w:jc w:val="both"/>
              <w:rPr>
                <w:ins w:id="16482" w:author="PS" w:date="2018-11-25T17:13:00Z"/>
              </w:rPr>
            </w:pPr>
          </w:p>
        </w:tc>
      </w:tr>
      <w:tr w:rsidR="00300ED3" w14:paraId="28793FB6" w14:textId="77777777" w:rsidTr="00725D1A">
        <w:trPr>
          <w:ins w:id="16483" w:author="PS" w:date="2018-11-25T17:13:00Z"/>
        </w:trPr>
        <w:tc>
          <w:tcPr>
            <w:tcW w:w="5068" w:type="dxa"/>
            <w:gridSpan w:val="3"/>
            <w:shd w:val="clear" w:color="auto" w:fill="F7CAAC"/>
          </w:tcPr>
          <w:p w14:paraId="0398E2DE" w14:textId="77777777" w:rsidR="00300ED3" w:rsidRDefault="00300ED3" w:rsidP="00725D1A">
            <w:pPr>
              <w:jc w:val="both"/>
              <w:rPr>
                <w:ins w:id="16484" w:author="PS" w:date="2018-11-25T17:13:00Z"/>
                <w:b/>
              </w:rPr>
            </w:pPr>
            <w:ins w:id="16485" w:author="PS" w:date="2018-11-25T17:13:00Z">
              <w:r>
                <w:rPr>
                  <w:b/>
                </w:rPr>
                <w:t>Typ vztahu na součásti VŠ, která uskutečňuje st. program</w:t>
              </w:r>
            </w:ins>
          </w:p>
        </w:tc>
        <w:tc>
          <w:tcPr>
            <w:tcW w:w="992" w:type="dxa"/>
            <w:gridSpan w:val="2"/>
          </w:tcPr>
          <w:p w14:paraId="1B440D42" w14:textId="77777777" w:rsidR="00300ED3" w:rsidRDefault="00300ED3" w:rsidP="00725D1A">
            <w:pPr>
              <w:jc w:val="both"/>
              <w:rPr>
                <w:ins w:id="16486" w:author="PS" w:date="2018-11-25T17:13:00Z"/>
              </w:rPr>
            </w:pPr>
          </w:p>
        </w:tc>
        <w:tc>
          <w:tcPr>
            <w:tcW w:w="994" w:type="dxa"/>
            <w:shd w:val="clear" w:color="auto" w:fill="F7CAAC"/>
          </w:tcPr>
          <w:p w14:paraId="1CBD4FB5" w14:textId="77777777" w:rsidR="00300ED3" w:rsidRDefault="00300ED3" w:rsidP="00725D1A">
            <w:pPr>
              <w:jc w:val="both"/>
              <w:rPr>
                <w:ins w:id="16487" w:author="PS" w:date="2018-11-25T17:13:00Z"/>
                <w:b/>
              </w:rPr>
            </w:pPr>
            <w:ins w:id="16488" w:author="PS" w:date="2018-11-25T17:13:00Z">
              <w:r>
                <w:rPr>
                  <w:b/>
                </w:rPr>
                <w:t>rozsah</w:t>
              </w:r>
            </w:ins>
          </w:p>
        </w:tc>
        <w:tc>
          <w:tcPr>
            <w:tcW w:w="709" w:type="dxa"/>
          </w:tcPr>
          <w:p w14:paraId="25A7851C" w14:textId="77777777" w:rsidR="00300ED3" w:rsidRDefault="00300ED3" w:rsidP="00725D1A">
            <w:pPr>
              <w:jc w:val="both"/>
              <w:rPr>
                <w:ins w:id="16489" w:author="PS" w:date="2018-11-25T17:13:00Z"/>
              </w:rPr>
            </w:pPr>
          </w:p>
        </w:tc>
        <w:tc>
          <w:tcPr>
            <w:tcW w:w="709" w:type="dxa"/>
            <w:gridSpan w:val="2"/>
            <w:shd w:val="clear" w:color="auto" w:fill="F7CAAC"/>
          </w:tcPr>
          <w:p w14:paraId="26AA390C" w14:textId="77777777" w:rsidR="00300ED3" w:rsidRDefault="00300ED3" w:rsidP="00725D1A">
            <w:pPr>
              <w:jc w:val="both"/>
              <w:rPr>
                <w:ins w:id="16490" w:author="PS" w:date="2018-11-25T17:13:00Z"/>
                <w:b/>
              </w:rPr>
            </w:pPr>
            <w:ins w:id="16491" w:author="PS" w:date="2018-11-25T17:13:00Z">
              <w:r>
                <w:rPr>
                  <w:b/>
                </w:rPr>
                <w:t>do kdy</w:t>
              </w:r>
            </w:ins>
          </w:p>
        </w:tc>
        <w:tc>
          <w:tcPr>
            <w:tcW w:w="1387" w:type="dxa"/>
            <w:gridSpan w:val="2"/>
          </w:tcPr>
          <w:p w14:paraId="6B5B4BD6" w14:textId="77777777" w:rsidR="00300ED3" w:rsidRDefault="00300ED3" w:rsidP="00725D1A">
            <w:pPr>
              <w:jc w:val="both"/>
              <w:rPr>
                <w:ins w:id="16492" w:author="PS" w:date="2018-11-25T17:13:00Z"/>
              </w:rPr>
            </w:pPr>
            <w:ins w:id="16493" w:author="PS" w:date="2018-11-25T17:13:00Z">
              <w:r>
                <w:t>--</w:t>
              </w:r>
            </w:ins>
          </w:p>
        </w:tc>
      </w:tr>
      <w:tr w:rsidR="00300ED3" w14:paraId="50FB939A" w14:textId="77777777" w:rsidTr="00725D1A">
        <w:trPr>
          <w:ins w:id="16494" w:author="PS" w:date="2018-11-25T17:13:00Z"/>
        </w:trPr>
        <w:tc>
          <w:tcPr>
            <w:tcW w:w="6060" w:type="dxa"/>
            <w:gridSpan w:val="5"/>
            <w:shd w:val="clear" w:color="auto" w:fill="F7CAAC"/>
          </w:tcPr>
          <w:p w14:paraId="4E8E0368" w14:textId="77777777" w:rsidR="00300ED3" w:rsidRDefault="00300ED3" w:rsidP="00725D1A">
            <w:pPr>
              <w:jc w:val="both"/>
              <w:rPr>
                <w:ins w:id="16495" w:author="PS" w:date="2018-11-25T17:13:00Z"/>
              </w:rPr>
            </w:pPr>
            <w:ins w:id="16496" w:author="PS" w:date="2018-11-25T17:13:00Z">
              <w:r>
                <w:rPr>
                  <w:b/>
                </w:rPr>
                <w:t>Další současná působení jako akademický pracovník na jiných VŠ</w:t>
              </w:r>
            </w:ins>
          </w:p>
        </w:tc>
        <w:tc>
          <w:tcPr>
            <w:tcW w:w="1703" w:type="dxa"/>
            <w:gridSpan w:val="2"/>
            <w:shd w:val="clear" w:color="auto" w:fill="F7CAAC"/>
          </w:tcPr>
          <w:p w14:paraId="392581E7" w14:textId="77777777" w:rsidR="00300ED3" w:rsidRDefault="00300ED3" w:rsidP="00725D1A">
            <w:pPr>
              <w:jc w:val="both"/>
              <w:rPr>
                <w:ins w:id="16497" w:author="PS" w:date="2018-11-25T17:13:00Z"/>
                <w:b/>
              </w:rPr>
            </w:pPr>
            <w:ins w:id="16498" w:author="PS" w:date="2018-11-25T17:13:00Z">
              <w:r>
                <w:rPr>
                  <w:b/>
                </w:rPr>
                <w:t>typ prac. vztahu</w:t>
              </w:r>
            </w:ins>
          </w:p>
        </w:tc>
        <w:tc>
          <w:tcPr>
            <w:tcW w:w="2096" w:type="dxa"/>
            <w:gridSpan w:val="4"/>
            <w:shd w:val="clear" w:color="auto" w:fill="F7CAAC"/>
          </w:tcPr>
          <w:p w14:paraId="6EF53B94" w14:textId="77777777" w:rsidR="00300ED3" w:rsidRDefault="00300ED3" w:rsidP="00725D1A">
            <w:pPr>
              <w:jc w:val="both"/>
              <w:rPr>
                <w:ins w:id="16499" w:author="PS" w:date="2018-11-25T17:13:00Z"/>
                <w:b/>
              </w:rPr>
            </w:pPr>
            <w:ins w:id="16500" w:author="PS" w:date="2018-11-25T17:13:00Z">
              <w:r>
                <w:rPr>
                  <w:b/>
                </w:rPr>
                <w:t>rozsah</w:t>
              </w:r>
            </w:ins>
          </w:p>
        </w:tc>
      </w:tr>
      <w:tr w:rsidR="00300ED3" w14:paraId="1EF6B473" w14:textId="77777777" w:rsidTr="00725D1A">
        <w:trPr>
          <w:ins w:id="16501" w:author="PS" w:date="2018-11-25T17:13:00Z"/>
        </w:trPr>
        <w:tc>
          <w:tcPr>
            <w:tcW w:w="6060" w:type="dxa"/>
            <w:gridSpan w:val="5"/>
          </w:tcPr>
          <w:p w14:paraId="5E5A5814" w14:textId="77777777" w:rsidR="00300ED3" w:rsidRDefault="00300ED3" w:rsidP="00725D1A">
            <w:pPr>
              <w:jc w:val="both"/>
              <w:rPr>
                <w:ins w:id="16502" w:author="PS" w:date="2018-11-25T17:13:00Z"/>
              </w:rPr>
            </w:pPr>
          </w:p>
        </w:tc>
        <w:tc>
          <w:tcPr>
            <w:tcW w:w="1703" w:type="dxa"/>
            <w:gridSpan w:val="2"/>
          </w:tcPr>
          <w:p w14:paraId="4AF1EF00" w14:textId="77777777" w:rsidR="00300ED3" w:rsidRDefault="00300ED3" w:rsidP="00725D1A">
            <w:pPr>
              <w:jc w:val="both"/>
              <w:rPr>
                <w:ins w:id="16503" w:author="PS" w:date="2018-11-25T17:13:00Z"/>
              </w:rPr>
            </w:pPr>
          </w:p>
        </w:tc>
        <w:tc>
          <w:tcPr>
            <w:tcW w:w="2096" w:type="dxa"/>
            <w:gridSpan w:val="4"/>
          </w:tcPr>
          <w:p w14:paraId="3E6AB6E1" w14:textId="77777777" w:rsidR="00300ED3" w:rsidRDefault="00300ED3" w:rsidP="00725D1A">
            <w:pPr>
              <w:jc w:val="both"/>
              <w:rPr>
                <w:ins w:id="16504" w:author="PS" w:date="2018-11-25T17:13:00Z"/>
              </w:rPr>
            </w:pPr>
          </w:p>
        </w:tc>
      </w:tr>
      <w:tr w:rsidR="00300ED3" w14:paraId="28718EF9" w14:textId="77777777" w:rsidTr="00725D1A">
        <w:trPr>
          <w:ins w:id="16505" w:author="PS" w:date="2018-11-25T17:13:00Z"/>
        </w:trPr>
        <w:tc>
          <w:tcPr>
            <w:tcW w:w="9859" w:type="dxa"/>
            <w:gridSpan w:val="11"/>
            <w:shd w:val="clear" w:color="auto" w:fill="F7CAAC"/>
          </w:tcPr>
          <w:p w14:paraId="79756A07" w14:textId="77777777" w:rsidR="00300ED3" w:rsidRDefault="00300ED3" w:rsidP="00725D1A">
            <w:pPr>
              <w:jc w:val="both"/>
              <w:rPr>
                <w:ins w:id="16506" w:author="PS" w:date="2018-11-25T17:13:00Z"/>
              </w:rPr>
            </w:pPr>
            <w:ins w:id="16507" w:author="PS" w:date="2018-11-25T17:13:00Z">
              <w:r>
                <w:rPr>
                  <w:b/>
                </w:rPr>
                <w:t>Předměty příslušného studijního programu a způsob zapojení do jejich výuky, příp. další zapojení do uskutečňování studijního programu</w:t>
              </w:r>
            </w:ins>
          </w:p>
        </w:tc>
      </w:tr>
      <w:tr w:rsidR="00300ED3" w14:paraId="59C901B8" w14:textId="77777777" w:rsidTr="00725D1A">
        <w:trPr>
          <w:trHeight w:val="1118"/>
          <w:ins w:id="16508" w:author="PS" w:date="2018-11-25T17:13:00Z"/>
        </w:trPr>
        <w:tc>
          <w:tcPr>
            <w:tcW w:w="9859" w:type="dxa"/>
            <w:gridSpan w:val="11"/>
            <w:tcBorders>
              <w:top w:val="nil"/>
            </w:tcBorders>
          </w:tcPr>
          <w:p w14:paraId="73BAA140" w14:textId="69B536C2" w:rsidR="00300ED3" w:rsidRDefault="00300ED3" w:rsidP="00725D1A">
            <w:pPr>
              <w:jc w:val="both"/>
              <w:rPr>
                <w:ins w:id="16509" w:author="PS" w:date="2018-11-25T17:13:00Z"/>
              </w:rPr>
            </w:pPr>
            <w:ins w:id="16510" w:author="PS" w:date="2018-11-25T17:13:00Z">
              <w:r>
                <w:t xml:space="preserve">rojektový management – přednášející (10 %) </w:t>
              </w:r>
            </w:ins>
          </w:p>
        </w:tc>
      </w:tr>
      <w:tr w:rsidR="00300ED3" w14:paraId="1E9AB729" w14:textId="77777777" w:rsidTr="00725D1A">
        <w:trPr>
          <w:ins w:id="16511" w:author="PS" w:date="2018-11-25T17:13:00Z"/>
        </w:trPr>
        <w:tc>
          <w:tcPr>
            <w:tcW w:w="9859" w:type="dxa"/>
            <w:gridSpan w:val="11"/>
            <w:shd w:val="clear" w:color="auto" w:fill="F7CAAC"/>
          </w:tcPr>
          <w:p w14:paraId="0F53D839" w14:textId="77777777" w:rsidR="00300ED3" w:rsidRDefault="00300ED3" w:rsidP="00725D1A">
            <w:pPr>
              <w:jc w:val="both"/>
              <w:rPr>
                <w:ins w:id="16512" w:author="PS" w:date="2018-11-25T17:13:00Z"/>
              </w:rPr>
            </w:pPr>
            <w:ins w:id="16513" w:author="PS" w:date="2018-11-25T17:13:00Z">
              <w:r>
                <w:rPr>
                  <w:b/>
                </w:rPr>
                <w:t xml:space="preserve">Údaje o vzdělání na VŠ </w:t>
              </w:r>
            </w:ins>
          </w:p>
        </w:tc>
      </w:tr>
      <w:tr w:rsidR="00300ED3" w14:paraId="777AE3DD" w14:textId="77777777" w:rsidTr="00725D1A">
        <w:trPr>
          <w:trHeight w:val="1055"/>
          <w:ins w:id="16514" w:author="PS" w:date="2018-11-25T17:13:00Z"/>
        </w:trPr>
        <w:tc>
          <w:tcPr>
            <w:tcW w:w="9859" w:type="dxa"/>
            <w:gridSpan w:val="11"/>
          </w:tcPr>
          <w:p w14:paraId="30715911" w14:textId="77777777" w:rsidR="00300ED3" w:rsidRPr="003F12D9" w:rsidRDefault="00300ED3" w:rsidP="00725D1A">
            <w:pPr>
              <w:rPr>
                <w:ins w:id="16515" w:author="PS" w:date="2018-11-25T17:13:00Z"/>
              </w:rPr>
            </w:pPr>
            <w:ins w:id="16516" w:author="PS" w:date="2018-11-25T17:13:00Z">
              <w:r w:rsidRPr="003F12D9">
                <w:t>Fakulta aplikované informatiky, UTB, Inženýrská informatika, Bezpečnostní technologie, systémy a management</w:t>
              </w:r>
            </w:ins>
          </w:p>
          <w:p w14:paraId="0772AB5C" w14:textId="77777777" w:rsidR="00300ED3" w:rsidRPr="003F12D9" w:rsidRDefault="00300ED3" w:rsidP="00725D1A">
            <w:pPr>
              <w:rPr>
                <w:ins w:id="16517" w:author="PS" w:date="2018-11-25T17:13:00Z"/>
              </w:rPr>
            </w:pPr>
            <w:ins w:id="16518" w:author="PS" w:date="2018-11-25T17:13:00Z">
              <w:r w:rsidRPr="003F12D9">
                <w:t>2013</w:t>
              </w:r>
              <w:r>
                <w:t xml:space="preserve"> – 2015:</w:t>
              </w:r>
              <w:r w:rsidRPr="003F12D9">
                <w:t xml:space="preserve"> Ing. </w:t>
              </w:r>
            </w:ins>
          </w:p>
          <w:p w14:paraId="55249527" w14:textId="77777777" w:rsidR="00300ED3" w:rsidRDefault="00300ED3" w:rsidP="00725D1A">
            <w:pPr>
              <w:rPr>
                <w:ins w:id="16519" w:author="PS" w:date="2018-11-25T17:13:00Z"/>
                <w:b/>
              </w:rPr>
            </w:pPr>
            <w:ins w:id="16520" w:author="PS" w:date="2018-11-25T17:13:00Z">
              <w:r w:rsidRPr="003F12D9">
                <w:t>2010</w:t>
              </w:r>
              <w:r>
                <w:t xml:space="preserve"> – 2013:</w:t>
              </w:r>
              <w:r w:rsidRPr="003F12D9">
                <w:t xml:space="preserve"> Bc</w:t>
              </w:r>
              <w:r>
                <w:t>.</w:t>
              </w:r>
            </w:ins>
          </w:p>
        </w:tc>
      </w:tr>
      <w:tr w:rsidR="00300ED3" w14:paraId="376DC4EB" w14:textId="77777777" w:rsidTr="00725D1A">
        <w:trPr>
          <w:ins w:id="16521" w:author="PS" w:date="2018-11-25T17:13:00Z"/>
        </w:trPr>
        <w:tc>
          <w:tcPr>
            <w:tcW w:w="9859" w:type="dxa"/>
            <w:gridSpan w:val="11"/>
            <w:shd w:val="clear" w:color="auto" w:fill="F7CAAC"/>
          </w:tcPr>
          <w:p w14:paraId="4084884D" w14:textId="77777777" w:rsidR="00300ED3" w:rsidRDefault="00300ED3" w:rsidP="00725D1A">
            <w:pPr>
              <w:jc w:val="both"/>
              <w:rPr>
                <w:ins w:id="16522" w:author="PS" w:date="2018-11-25T17:13:00Z"/>
                <w:b/>
              </w:rPr>
            </w:pPr>
            <w:ins w:id="16523" w:author="PS" w:date="2018-11-25T17:13:00Z">
              <w:r>
                <w:rPr>
                  <w:b/>
                </w:rPr>
                <w:t>Údaje o odborném působení od absolvování VŠ</w:t>
              </w:r>
            </w:ins>
          </w:p>
        </w:tc>
      </w:tr>
      <w:tr w:rsidR="00300ED3" w14:paraId="0E2AFD91" w14:textId="77777777" w:rsidTr="00725D1A">
        <w:trPr>
          <w:trHeight w:val="1090"/>
          <w:ins w:id="16524" w:author="PS" w:date="2018-11-25T17:13:00Z"/>
        </w:trPr>
        <w:tc>
          <w:tcPr>
            <w:tcW w:w="9859" w:type="dxa"/>
            <w:gridSpan w:val="11"/>
          </w:tcPr>
          <w:p w14:paraId="09284823" w14:textId="77777777" w:rsidR="00300ED3" w:rsidRDefault="00300ED3" w:rsidP="00725D1A">
            <w:pPr>
              <w:jc w:val="both"/>
              <w:rPr>
                <w:ins w:id="16525" w:author="PS" w:date="2018-11-25T17:13:00Z"/>
              </w:rPr>
            </w:pPr>
            <w:ins w:id="16526" w:author="PS" w:date="2018-11-25T17:13:00Z">
              <w:r w:rsidRPr="00AA0D31">
                <w:rPr>
                  <w:b/>
                </w:rPr>
                <w:t>1. 3. 2013 – současnost:</w:t>
              </w:r>
              <w:r>
                <w:t xml:space="preserve"> LAPP KABEL s.r.o., na pozici Manažer kvality a IT (člen vedení společnosti) ve výrobním a obchodně logistickém závodě.</w:t>
              </w:r>
            </w:ins>
          </w:p>
          <w:p w14:paraId="6964153E" w14:textId="77777777" w:rsidR="00300ED3" w:rsidRDefault="00300ED3" w:rsidP="00725D1A">
            <w:pPr>
              <w:jc w:val="both"/>
              <w:rPr>
                <w:ins w:id="16527" w:author="PS" w:date="2018-11-25T17:13:00Z"/>
              </w:rPr>
            </w:pPr>
            <w:ins w:id="16528" w:author="PS" w:date="2018-11-25T17:13:00Z">
              <w:r w:rsidRPr="00AA0D31">
                <w:rPr>
                  <w:b/>
                </w:rPr>
                <w:t>1. 6. 2008 – 28. 2. 2013:</w:t>
              </w:r>
              <w:r>
                <w:t xml:space="preserve"> TEKNIA Uherský Brod a.s., na pozici Technik kvality ve výrobním závodě.</w:t>
              </w:r>
            </w:ins>
          </w:p>
          <w:p w14:paraId="3F8FE402" w14:textId="77777777" w:rsidR="00300ED3" w:rsidRDefault="00300ED3" w:rsidP="00725D1A">
            <w:pPr>
              <w:jc w:val="both"/>
              <w:rPr>
                <w:ins w:id="16529" w:author="PS" w:date="2018-11-25T17:13:00Z"/>
              </w:rPr>
            </w:pPr>
          </w:p>
        </w:tc>
      </w:tr>
      <w:tr w:rsidR="00300ED3" w14:paraId="32BFE159" w14:textId="77777777" w:rsidTr="00725D1A">
        <w:trPr>
          <w:trHeight w:val="250"/>
          <w:ins w:id="16530" w:author="PS" w:date="2018-11-25T17:13:00Z"/>
        </w:trPr>
        <w:tc>
          <w:tcPr>
            <w:tcW w:w="9859" w:type="dxa"/>
            <w:gridSpan w:val="11"/>
            <w:shd w:val="clear" w:color="auto" w:fill="F7CAAC"/>
          </w:tcPr>
          <w:p w14:paraId="224E592D" w14:textId="77777777" w:rsidR="00300ED3" w:rsidRDefault="00300ED3" w:rsidP="00725D1A">
            <w:pPr>
              <w:jc w:val="both"/>
              <w:rPr>
                <w:ins w:id="16531" w:author="PS" w:date="2018-11-25T17:13:00Z"/>
              </w:rPr>
            </w:pPr>
            <w:ins w:id="16532" w:author="PS" w:date="2018-11-25T17:13:00Z">
              <w:r>
                <w:rPr>
                  <w:b/>
                </w:rPr>
                <w:t>Zkušenosti s vedením kvalifikačních a rigorózních prací</w:t>
              </w:r>
            </w:ins>
          </w:p>
        </w:tc>
      </w:tr>
      <w:tr w:rsidR="00300ED3" w14:paraId="37FCDCD6" w14:textId="77777777" w:rsidTr="00725D1A">
        <w:trPr>
          <w:trHeight w:val="272"/>
          <w:ins w:id="16533" w:author="PS" w:date="2018-11-25T17:13:00Z"/>
        </w:trPr>
        <w:tc>
          <w:tcPr>
            <w:tcW w:w="9859" w:type="dxa"/>
            <w:gridSpan w:val="11"/>
          </w:tcPr>
          <w:p w14:paraId="0634F08C" w14:textId="77777777" w:rsidR="00300ED3" w:rsidRDefault="00300ED3" w:rsidP="00725D1A">
            <w:pPr>
              <w:jc w:val="both"/>
              <w:rPr>
                <w:ins w:id="16534" w:author="PS" w:date="2018-11-25T17:13:00Z"/>
              </w:rPr>
            </w:pPr>
            <w:ins w:id="16535" w:author="PS" w:date="2018-11-25T17:13:00Z">
              <w:r>
                <w:t>Konzultace při tvorbě BP pro studenty vytvářející BP v naší společnosti</w:t>
              </w:r>
            </w:ins>
          </w:p>
        </w:tc>
      </w:tr>
      <w:tr w:rsidR="00300ED3" w14:paraId="207D0242" w14:textId="77777777" w:rsidTr="00725D1A">
        <w:trPr>
          <w:cantSplit/>
          <w:ins w:id="16536" w:author="PS" w:date="2018-11-25T17:13:00Z"/>
        </w:trPr>
        <w:tc>
          <w:tcPr>
            <w:tcW w:w="3347" w:type="dxa"/>
            <w:gridSpan w:val="2"/>
            <w:tcBorders>
              <w:top w:val="single" w:sz="12" w:space="0" w:color="auto"/>
            </w:tcBorders>
            <w:shd w:val="clear" w:color="auto" w:fill="F7CAAC"/>
          </w:tcPr>
          <w:p w14:paraId="7AB0DD7F" w14:textId="77777777" w:rsidR="00300ED3" w:rsidRDefault="00300ED3" w:rsidP="00725D1A">
            <w:pPr>
              <w:jc w:val="both"/>
              <w:rPr>
                <w:ins w:id="16537" w:author="PS" w:date="2018-11-25T17:13:00Z"/>
              </w:rPr>
            </w:pPr>
            <w:ins w:id="16538" w:author="PS" w:date="2018-11-25T17:13:00Z">
              <w:r>
                <w:rPr>
                  <w:b/>
                </w:rPr>
                <w:t xml:space="preserve">Obor habilitačního řízení </w:t>
              </w:r>
            </w:ins>
          </w:p>
        </w:tc>
        <w:tc>
          <w:tcPr>
            <w:tcW w:w="2245" w:type="dxa"/>
            <w:gridSpan w:val="2"/>
            <w:tcBorders>
              <w:top w:val="single" w:sz="12" w:space="0" w:color="auto"/>
            </w:tcBorders>
            <w:shd w:val="clear" w:color="auto" w:fill="F7CAAC"/>
          </w:tcPr>
          <w:p w14:paraId="6E2E5695" w14:textId="77777777" w:rsidR="00300ED3" w:rsidRDefault="00300ED3" w:rsidP="00725D1A">
            <w:pPr>
              <w:jc w:val="both"/>
              <w:rPr>
                <w:ins w:id="16539" w:author="PS" w:date="2018-11-25T17:13:00Z"/>
              </w:rPr>
            </w:pPr>
            <w:ins w:id="16540" w:author="PS" w:date="2018-11-25T17:13:00Z">
              <w:r>
                <w:rPr>
                  <w:b/>
                </w:rPr>
                <w:t>Rok udělení hodnosti</w:t>
              </w:r>
            </w:ins>
          </w:p>
        </w:tc>
        <w:tc>
          <w:tcPr>
            <w:tcW w:w="2248" w:type="dxa"/>
            <w:gridSpan w:val="4"/>
            <w:tcBorders>
              <w:top w:val="single" w:sz="12" w:space="0" w:color="auto"/>
              <w:right w:val="single" w:sz="12" w:space="0" w:color="auto"/>
            </w:tcBorders>
            <w:shd w:val="clear" w:color="auto" w:fill="F7CAAC"/>
          </w:tcPr>
          <w:p w14:paraId="02BC7F4E" w14:textId="77777777" w:rsidR="00300ED3" w:rsidRDefault="00300ED3" w:rsidP="00725D1A">
            <w:pPr>
              <w:jc w:val="both"/>
              <w:rPr>
                <w:ins w:id="16541" w:author="PS" w:date="2018-11-25T17:13:00Z"/>
              </w:rPr>
            </w:pPr>
            <w:ins w:id="16542" w:author="PS" w:date="2018-11-25T17:13:00Z">
              <w:r>
                <w:rPr>
                  <w:b/>
                </w:rPr>
                <w:t>Řízení konáno na VŠ</w:t>
              </w:r>
            </w:ins>
          </w:p>
        </w:tc>
        <w:tc>
          <w:tcPr>
            <w:tcW w:w="2019" w:type="dxa"/>
            <w:gridSpan w:val="3"/>
            <w:tcBorders>
              <w:top w:val="single" w:sz="12" w:space="0" w:color="auto"/>
              <w:left w:val="single" w:sz="12" w:space="0" w:color="auto"/>
            </w:tcBorders>
            <w:shd w:val="clear" w:color="auto" w:fill="F7CAAC"/>
          </w:tcPr>
          <w:p w14:paraId="146C797A" w14:textId="77777777" w:rsidR="00300ED3" w:rsidRDefault="00300ED3" w:rsidP="00725D1A">
            <w:pPr>
              <w:jc w:val="both"/>
              <w:rPr>
                <w:ins w:id="16543" w:author="PS" w:date="2018-11-25T17:13:00Z"/>
                <w:b/>
              </w:rPr>
            </w:pPr>
            <w:ins w:id="16544" w:author="PS" w:date="2018-11-25T17:13:00Z">
              <w:r>
                <w:rPr>
                  <w:b/>
                </w:rPr>
                <w:t>Ohlasy publikací</w:t>
              </w:r>
            </w:ins>
          </w:p>
        </w:tc>
      </w:tr>
      <w:tr w:rsidR="00300ED3" w14:paraId="16468C2A" w14:textId="77777777" w:rsidTr="00725D1A">
        <w:trPr>
          <w:cantSplit/>
          <w:ins w:id="16545" w:author="PS" w:date="2018-11-25T17:13:00Z"/>
        </w:trPr>
        <w:tc>
          <w:tcPr>
            <w:tcW w:w="3347" w:type="dxa"/>
            <w:gridSpan w:val="2"/>
          </w:tcPr>
          <w:p w14:paraId="76CC6CA6" w14:textId="77777777" w:rsidR="00300ED3" w:rsidRDefault="00300ED3" w:rsidP="00725D1A">
            <w:pPr>
              <w:jc w:val="both"/>
              <w:rPr>
                <w:ins w:id="16546" w:author="PS" w:date="2018-11-25T17:13:00Z"/>
              </w:rPr>
            </w:pPr>
          </w:p>
        </w:tc>
        <w:tc>
          <w:tcPr>
            <w:tcW w:w="2245" w:type="dxa"/>
            <w:gridSpan w:val="2"/>
          </w:tcPr>
          <w:p w14:paraId="1B7111DF" w14:textId="77777777" w:rsidR="00300ED3" w:rsidRDefault="00300ED3" w:rsidP="00725D1A">
            <w:pPr>
              <w:jc w:val="both"/>
              <w:rPr>
                <w:ins w:id="16547" w:author="PS" w:date="2018-11-25T17:13:00Z"/>
              </w:rPr>
            </w:pPr>
          </w:p>
        </w:tc>
        <w:tc>
          <w:tcPr>
            <w:tcW w:w="2248" w:type="dxa"/>
            <w:gridSpan w:val="4"/>
            <w:tcBorders>
              <w:right w:val="single" w:sz="12" w:space="0" w:color="auto"/>
            </w:tcBorders>
          </w:tcPr>
          <w:p w14:paraId="5BC74B56" w14:textId="77777777" w:rsidR="00300ED3" w:rsidRDefault="00300ED3" w:rsidP="00725D1A">
            <w:pPr>
              <w:jc w:val="both"/>
              <w:rPr>
                <w:ins w:id="16548" w:author="PS" w:date="2018-11-25T17:13:00Z"/>
              </w:rPr>
            </w:pPr>
          </w:p>
        </w:tc>
        <w:tc>
          <w:tcPr>
            <w:tcW w:w="632" w:type="dxa"/>
            <w:tcBorders>
              <w:left w:val="single" w:sz="12" w:space="0" w:color="auto"/>
            </w:tcBorders>
            <w:shd w:val="clear" w:color="auto" w:fill="F7CAAC"/>
          </w:tcPr>
          <w:p w14:paraId="07A20C58" w14:textId="77777777" w:rsidR="00300ED3" w:rsidRDefault="00300ED3" w:rsidP="00725D1A">
            <w:pPr>
              <w:jc w:val="both"/>
              <w:rPr>
                <w:ins w:id="16549" w:author="PS" w:date="2018-11-25T17:13:00Z"/>
              </w:rPr>
            </w:pPr>
            <w:ins w:id="16550" w:author="PS" w:date="2018-11-25T17:13:00Z">
              <w:r>
                <w:rPr>
                  <w:b/>
                </w:rPr>
                <w:t>WOS</w:t>
              </w:r>
            </w:ins>
          </w:p>
        </w:tc>
        <w:tc>
          <w:tcPr>
            <w:tcW w:w="693" w:type="dxa"/>
            <w:shd w:val="clear" w:color="auto" w:fill="F7CAAC"/>
          </w:tcPr>
          <w:p w14:paraId="6EC0473C" w14:textId="77777777" w:rsidR="00300ED3" w:rsidRDefault="00300ED3" w:rsidP="00725D1A">
            <w:pPr>
              <w:jc w:val="both"/>
              <w:rPr>
                <w:ins w:id="16551" w:author="PS" w:date="2018-11-25T17:13:00Z"/>
                <w:sz w:val="18"/>
              </w:rPr>
            </w:pPr>
            <w:ins w:id="16552" w:author="PS" w:date="2018-11-25T17:13:00Z">
              <w:r>
                <w:rPr>
                  <w:b/>
                  <w:sz w:val="18"/>
                </w:rPr>
                <w:t>Scopus</w:t>
              </w:r>
            </w:ins>
          </w:p>
        </w:tc>
        <w:tc>
          <w:tcPr>
            <w:tcW w:w="694" w:type="dxa"/>
            <w:shd w:val="clear" w:color="auto" w:fill="F7CAAC"/>
          </w:tcPr>
          <w:p w14:paraId="6179BCA2" w14:textId="77777777" w:rsidR="00300ED3" w:rsidRDefault="00300ED3" w:rsidP="00725D1A">
            <w:pPr>
              <w:jc w:val="both"/>
              <w:rPr>
                <w:ins w:id="16553" w:author="PS" w:date="2018-11-25T17:13:00Z"/>
              </w:rPr>
            </w:pPr>
            <w:ins w:id="16554" w:author="PS" w:date="2018-11-25T17:13:00Z">
              <w:r>
                <w:rPr>
                  <w:b/>
                  <w:sz w:val="18"/>
                </w:rPr>
                <w:t>ostatní</w:t>
              </w:r>
            </w:ins>
          </w:p>
        </w:tc>
      </w:tr>
      <w:tr w:rsidR="00300ED3" w14:paraId="40796AA1" w14:textId="77777777" w:rsidTr="00725D1A">
        <w:trPr>
          <w:cantSplit/>
          <w:trHeight w:val="70"/>
          <w:ins w:id="16555" w:author="PS" w:date="2018-11-25T17:13:00Z"/>
        </w:trPr>
        <w:tc>
          <w:tcPr>
            <w:tcW w:w="3347" w:type="dxa"/>
            <w:gridSpan w:val="2"/>
            <w:shd w:val="clear" w:color="auto" w:fill="F7CAAC"/>
          </w:tcPr>
          <w:p w14:paraId="2B7BDDA8" w14:textId="77777777" w:rsidR="00300ED3" w:rsidRDefault="00300ED3" w:rsidP="00725D1A">
            <w:pPr>
              <w:jc w:val="both"/>
              <w:rPr>
                <w:ins w:id="16556" w:author="PS" w:date="2018-11-25T17:13:00Z"/>
              </w:rPr>
            </w:pPr>
            <w:ins w:id="16557" w:author="PS" w:date="2018-11-25T17:13:00Z">
              <w:r>
                <w:rPr>
                  <w:b/>
                </w:rPr>
                <w:t>Obor jmenovacího řízení</w:t>
              </w:r>
            </w:ins>
          </w:p>
        </w:tc>
        <w:tc>
          <w:tcPr>
            <w:tcW w:w="2245" w:type="dxa"/>
            <w:gridSpan w:val="2"/>
            <w:shd w:val="clear" w:color="auto" w:fill="F7CAAC"/>
          </w:tcPr>
          <w:p w14:paraId="49F34AED" w14:textId="77777777" w:rsidR="00300ED3" w:rsidRDefault="00300ED3" w:rsidP="00725D1A">
            <w:pPr>
              <w:jc w:val="both"/>
              <w:rPr>
                <w:ins w:id="16558" w:author="PS" w:date="2018-11-25T17:13:00Z"/>
              </w:rPr>
            </w:pPr>
            <w:ins w:id="16559" w:author="PS" w:date="2018-11-25T17:13:00Z">
              <w:r>
                <w:rPr>
                  <w:b/>
                </w:rPr>
                <w:t>Rok udělení hodnosti</w:t>
              </w:r>
            </w:ins>
          </w:p>
        </w:tc>
        <w:tc>
          <w:tcPr>
            <w:tcW w:w="2248" w:type="dxa"/>
            <w:gridSpan w:val="4"/>
            <w:tcBorders>
              <w:right w:val="single" w:sz="12" w:space="0" w:color="auto"/>
            </w:tcBorders>
            <w:shd w:val="clear" w:color="auto" w:fill="F7CAAC"/>
          </w:tcPr>
          <w:p w14:paraId="158E3839" w14:textId="77777777" w:rsidR="00300ED3" w:rsidRDefault="00300ED3" w:rsidP="00725D1A">
            <w:pPr>
              <w:jc w:val="both"/>
              <w:rPr>
                <w:ins w:id="16560" w:author="PS" w:date="2018-11-25T17:13:00Z"/>
              </w:rPr>
            </w:pPr>
            <w:ins w:id="16561" w:author="PS" w:date="2018-11-25T17:13:00Z">
              <w:r>
                <w:rPr>
                  <w:b/>
                </w:rPr>
                <w:t>Řízení konáno na VŠ</w:t>
              </w:r>
            </w:ins>
          </w:p>
        </w:tc>
        <w:tc>
          <w:tcPr>
            <w:tcW w:w="632" w:type="dxa"/>
            <w:vMerge w:val="restart"/>
            <w:tcBorders>
              <w:left w:val="single" w:sz="12" w:space="0" w:color="auto"/>
            </w:tcBorders>
          </w:tcPr>
          <w:p w14:paraId="0C0F992F" w14:textId="77777777" w:rsidR="00300ED3" w:rsidRDefault="00300ED3" w:rsidP="00725D1A">
            <w:pPr>
              <w:jc w:val="both"/>
              <w:rPr>
                <w:ins w:id="16562" w:author="PS" w:date="2018-11-25T17:13:00Z"/>
                <w:b/>
              </w:rPr>
            </w:pPr>
          </w:p>
        </w:tc>
        <w:tc>
          <w:tcPr>
            <w:tcW w:w="693" w:type="dxa"/>
            <w:vMerge w:val="restart"/>
          </w:tcPr>
          <w:p w14:paraId="4D745593" w14:textId="77777777" w:rsidR="00300ED3" w:rsidRDefault="00300ED3" w:rsidP="00725D1A">
            <w:pPr>
              <w:jc w:val="both"/>
              <w:rPr>
                <w:ins w:id="16563" w:author="PS" w:date="2018-11-25T17:13:00Z"/>
                <w:b/>
              </w:rPr>
            </w:pPr>
          </w:p>
        </w:tc>
        <w:tc>
          <w:tcPr>
            <w:tcW w:w="694" w:type="dxa"/>
            <w:vMerge w:val="restart"/>
          </w:tcPr>
          <w:p w14:paraId="0303B668" w14:textId="77777777" w:rsidR="00300ED3" w:rsidRDefault="00300ED3" w:rsidP="00725D1A">
            <w:pPr>
              <w:jc w:val="both"/>
              <w:rPr>
                <w:ins w:id="16564" w:author="PS" w:date="2018-11-25T17:13:00Z"/>
                <w:b/>
              </w:rPr>
            </w:pPr>
          </w:p>
        </w:tc>
      </w:tr>
      <w:tr w:rsidR="00300ED3" w14:paraId="5226A5A3" w14:textId="77777777" w:rsidTr="00725D1A">
        <w:trPr>
          <w:trHeight w:val="205"/>
          <w:ins w:id="16565" w:author="PS" w:date="2018-11-25T17:13:00Z"/>
        </w:trPr>
        <w:tc>
          <w:tcPr>
            <w:tcW w:w="3347" w:type="dxa"/>
            <w:gridSpan w:val="2"/>
          </w:tcPr>
          <w:p w14:paraId="0CFC7AD6" w14:textId="77777777" w:rsidR="00300ED3" w:rsidRDefault="00300ED3" w:rsidP="00725D1A">
            <w:pPr>
              <w:jc w:val="both"/>
              <w:rPr>
                <w:ins w:id="16566" w:author="PS" w:date="2018-11-25T17:13:00Z"/>
              </w:rPr>
            </w:pPr>
          </w:p>
        </w:tc>
        <w:tc>
          <w:tcPr>
            <w:tcW w:w="2245" w:type="dxa"/>
            <w:gridSpan w:val="2"/>
          </w:tcPr>
          <w:p w14:paraId="4D010DC7" w14:textId="77777777" w:rsidR="00300ED3" w:rsidRDefault="00300ED3" w:rsidP="00725D1A">
            <w:pPr>
              <w:jc w:val="both"/>
              <w:rPr>
                <w:ins w:id="16567" w:author="PS" w:date="2018-11-25T17:13:00Z"/>
              </w:rPr>
            </w:pPr>
          </w:p>
        </w:tc>
        <w:tc>
          <w:tcPr>
            <w:tcW w:w="2248" w:type="dxa"/>
            <w:gridSpan w:val="4"/>
            <w:tcBorders>
              <w:right w:val="single" w:sz="12" w:space="0" w:color="auto"/>
            </w:tcBorders>
          </w:tcPr>
          <w:p w14:paraId="3C7A6150" w14:textId="77777777" w:rsidR="00300ED3" w:rsidRDefault="00300ED3" w:rsidP="00725D1A">
            <w:pPr>
              <w:jc w:val="both"/>
              <w:rPr>
                <w:ins w:id="16568" w:author="PS" w:date="2018-11-25T17:13:00Z"/>
              </w:rPr>
            </w:pPr>
          </w:p>
        </w:tc>
        <w:tc>
          <w:tcPr>
            <w:tcW w:w="632" w:type="dxa"/>
            <w:vMerge/>
            <w:tcBorders>
              <w:left w:val="single" w:sz="12" w:space="0" w:color="auto"/>
            </w:tcBorders>
            <w:vAlign w:val="center"/>
          </w:tcPr>
          <w:p w14:paraId="3DF4019F" w14:textId="77777777" w:rsidR="00300ED3" w:rsidRDefault="00300ED3" w:rsidP="00725D1A">
            <w:pPr>
              <w:rPr>
                <w:ins w:id="16569" w:author="PS" w:date="2018-11-25T17:13:00Z"/>
                <w:b/>
              </w:rPr>
            </w:pPr>
          </w:p>
        </w:tc>
        <w:tc>
          <w:tcPr>
            <w:tcW w:w="693" w:type="dxa"/>
            <w:vMerge/>
            <w:vAlign w:val="center"/>
          </w:tcPr>
          <w:p w14:paraId="54EEF625" w14:textId="77777777" w:rsidR="00300ED3" w:rsidRDefault="00300ED3" w:rsidP="00725D1A">
            <w:pPr>
              <w:rPr>
                <w:ins w:id="16570" w:author="PS" w:date="2018-11-25T17:13:00Z"/>
                <w:b/>
              </w:rPr>
            </w:pPr>
          </w:p>
        </w:tc>
        <w:tc>
          <w:tcPr>
            <w:tcW w:w="694" w:type="dxa"/>
            <w:vMerge/>
            <w:vAlign w:val="center"/>
          </w:tcPr>
          <w:p w14:paraId="6E65CAEC" w14:textId="77777777" w:rsidR="00300ED3" w:rsidRDefault="00300ED3" w:rsidP="00725D1A">
            <w:pPr>
              <w:rPr>
                <w:ins w:id="16571" w:author="PS" w:date="2018-11-25T17:13:00Z"/>
                <w:b/>
              </w:rPr>
            </w:pPr>
          </w:p>
        </w:tc>
      </w:tr>
      <w:tr w:rsidR="00300ED3" w14:paraId="237A40B1" w14:textId="77777777" w:rsidTr="00725D1A">
        <w:trPr>
          <w:ins w:id="16572" w:author="PS" w:date="2018-11-25T17:13:00Z"/>
        </w:trPr>
        <w:tc>
          <w:tcPr>
            <w:tcW w:w="9859" w:type="dxa"/>
            <w:gridSpan w:val="11"/>
            <w:shd w:val="clear" w:color="auto" w:fill="F7CAAC"/>
          </w:tcPr>
          <w:p w14:paraId="2FAD3941" w14:textId="77777777" w:rsidR="00300ED3" w:rsidRDefault="00300ED3" w:rsidP="00725D1A">
            <w:pPr>
              <w:jc w:val="both"/>
              <w:rPr>
                <w:ins w:id="16573" w:author="PS" w:date="2018-11-25T17:13:00Z"/>
                <w:b/>
              </w:rPr>
            </w:pPr>
            <w:ins w:id="16574" w:author="PS" w:date="2018-11-25T17:13:00Z">
              <w:r>
                <w:rPr>
                  <w:b/>
                </w:rPr>
                <w:t xml:space="preserve">Přehled o nejvýznamnější publikační a další tvůrčí činnosti nebo další profesní činnosti u odborníků z praxe vztahující se k zabezpečovaným předmětům </w:t>
              </w:r>
            </w:ins>
          </w:p>
        </w:tc>
      </w:tr>
      <w:tr w:rsidR="00300ED3" w:rsidRPr="007F7989" w14:paraId="6EE274BB" w14:textId="77777777" w:rsidTr="00725D1A">
        <w:trPr>
          <w:trHeight w:val="269"/>
          <w:ins w:id="16575" w:author="PS" w:date="2018-11-25T17:13:00Z"/>
        </w:trPr>
        <w:tc>
          <w:tcPr>
            <w:tcW w:w="9859" w:type="dxa"/>
            <w:gridSpan w:val="11"/>
          </w:tcPr>
          <w:p w14:paraId="2410841E" w14:textId="77777777" w:rsidR="00300ED3" w:rsidRPr="004C3AF7" w:rsidRDefault="00300ED3" w:rsidP="00725D1A">
            <w:pPr>
              <w:jc w:val="both"/>
              <w:rPr>
                <w:ins w:id="16576" w:author="PS" w:date="2018-11-25T17:13:00Z"/>
              </w:rPr>
            </w:pPr>
            <w:ins w:id="16577" w:author="PS" w:date="2018-11-25T17:13:00Z">
              <w:r w:rsidRPr="004C3AF7">
                <w:t xml:space="preserve">2008 - Absolvování odborného 14denního intenzivního kurzu Technik Jakosti u ČESKÉ SPOLEČNOSTI PRO JAKOST  </w:t>
              </w:r>
            </w:ins>
          </w:p>
          <w:p w14:paraId="28A9471F" w14:textId="77777777" w:rsidR="00300ED3" w:rsidRPr="004C3AF7" w:rsidRDefault="00300ED3" w:rsidP="00725D1A">
            <w:pPr>
              <w:jc w:val="both"/>
              <w:rPr>
                <w:ins w:id="16578" w:author="PS" w:date="2018-11-25T17:13:00Z"/>
              </w:rPr>
            </w:pPr>
            <w:ins w:id="16579" w:author="PS" w:date="2018-11-25T17:13:00Z">
              <w:r w:rsidRPr="004C3AF7">
                <w:t>2009 - Absolvování kurzu Autoliv Supplier Development, Certificate</w:t>
              </w:r>
            </w:ins>
          </w:p>
          <w:p w14:paraId="011A2A09" w14:textId="77777777" w:rsidR="00300ED3" w:rsidRPr="004C3AF7" w:rsidRDefault="00300ED3" w:rsidP="00300ED3">
            <w:pPr>
              <w:pStyle w:val="Odstavecseseznamem"/>
              <w:numPr>
                <w:ilvl w:val="0"/>
                <w:numId w:val="121"/>
              </w:numPr>
              <w:suppressAutoHyphens w:val="0"/>
              <w:jc w:val="both"/>
              <w:rPr>
                <w:ins w:id="16580" w:author="PS" w:date="2018-11-25T17:13:00Z"/>
              </w:rPr>
            </w:pPr>
            <w:ins w:id="16581" w:author="PS" w:date="2018-11-25T17:13:00Z">
              <w:r w:rsidRPr="004C3AF7">
                <w:t>Project Planning /plan</w:t>
              </w:r>
            </w:ins>
          </w:p>
          <w:p w14:paraId="63CB5077" w14:textId="77777777" w:rsidR="00300ED3" w:rsidRPr="004C3AF7" w:rsidRDefault="00300ED3" w:rsidP="00300ED3">
            <w:pPr>
              <w:pStyle w:val="Odstavecseseznamem"/>
              <w:numPr>
                <w:ilvl w:val="0"/>
                <w:numId w:val="121"/>
              </w:numPr>
              <w:suppressAutoHyphens w:val="0"/>
              <w:jc w:val="both"/>
              <w:rPr>
                <w:ins w:id="16582" w:author="PS" w:date="2018-11-25T17:13:00Z"/>
              </w:rPr>
            </w:pPr>
            <w:ins w:id="16583" w:author="PS" w:date="2018-11-25T17:13:00Z">
              <w:r w:rsidRPr="004C3AF7">
                <w:t>8 D reports / AS 63</w:t>
              </w:r>
            </w:ins>
          </w:p>
          <w:p w14:paraId="09DAE417" w14:textId="77777777" w:rsidR="00300ED3" w:rsidRPr="004C3AF7" w:rsidRDefault="00300ED3" w:rsidP="00300ED3">
            <w:pPr>
              <w:pStyle w:val="Odstavecseseznamem"/>
              <w:numPr>
                <w:ilvl w:val="0"/>
                <w:numId w:val="121"/>
              </w:numPr>
              <w:suppressAutoHyphens w:val="0"/>
              <w:jc w:val="both"/>
              <w:rPr>
                <w:ins w:id="16584" w:author="PS" w:date="2018-11-25T17:13:00Z"/>
              </w:rPr>
            </w:pPr>
            <w:ins w:id="16585" w:author="PS" w:date="2018-11-25T17:13:00Z">
              <w:r w:rsidRPr="004C3AF7">
                <w:t>Special Characteristcs [SC/CC] / AS 52</w:t>
              </w:r>
            </w:ins>
          </w:p>
          <w:p w14:paraId="2D6CF2CA" w14:textId="77777777" w:rsidR="00300ED3" w:rsidRPr="004C3AF7" w:rsidRDefault="00300ED3" w:rsidP="00725D1A">
            <w:pPr>
              <w:jc w:val="both"/>
              <w:rPr>
                <w:ins w:id="16586" w:author="PS" w:date="2018-11-25T17:13:00Z"/>
              </w:rPr>
            </w:pPr>
            <w:ins w:id="16587" w:author="PS" w:date="2018-11-25T17:13:00Z">
              <w:r w:rsidRPr="004C3AF7">
                <w:t>2010 - Absolvování kurzu Základy statistiky, SPC u společnosti Ámos</w:t>
              </w:r>
            </w:ins>
          </w:p>
          <w:p w14:paraId="47AAFE35" w14:textId="77777777" w:rsidR="00300ED3" w:rsidRPr="004C3AF7" w:rsidRDefault="00300ED3" w:rsidP="00300ED3">
            <w:pPr>
              <w:pStyle w:val="Odstavecseseznamem"/>
              <w:numPr>
                <w:ilvl w:val="0"/>
                <w:numId w:val="121"/>
              </w:numPr>
              <w:suppressAutoHyphens w:val="0"/>
              <w:jc w:val="both"/>
              <w:rPr>
                <w:ins w:id="16588" w:author="PS" w:date="2018-11-25T17:13:00Z"/>
              </w:rPr>
            </w:pPr>
            <w:ins w:id="16589" w:author="PS" w:date="2018-11-25T17:13:00Z">
              <w:r w:rsidRPr="004C3AF7">
                <w:t>Regulační diagramy</w:t>
              </w:r>
            </w:ins>
          </w:p>
          <w:p w14:paraId="05E71465" w14:textId="77777777" w:rsidR="00300ED3" w:rsidRPr="004C3AF7" w:rsidRDefault="00300ED3" w:rsidP="00300ED3">
            <w:pPr>
              <w:pStyle w:val="Odstavecseseznamem"/>
              <w:numPr>
                <w:ilvl w:val="0"/>
                <w:numId w:val="121"/>
              </w:numPr>
              <w:suppressAutoHyphens w:val="0"/>
              <w:jc w:val="both"/>
              <w:rPr>
                <w:ins w:id="16590" w:author="PS" w:date="2018-11-25T17:13:00Z"/>
              </w:rPr>
            </w:pPr>
            <w:ins w:id="16591" w:author="PS" w:date="2018-11-25T17:13:00Z">
              <w:r w:rsidRPr="004C3AF7">
                <w:t>Způsobilost procesu</w:t>
              </w:r>
            </w:ins>
          </w:p>
          <w:p w14:paraId="0D0611B4" w14:textId="77777777" w:rsidR="00300ED3" w:rsidRPr="004C3AF7" w:rsidRDefault="00300ED3" w:rsidP="00300ED3">
            <w:pPr>
              <w:pStyle w:val="Odstavecseseznamem"/>
              <w:numPr>
                <w:ilvl w:val="0"/>
                <w:numId w:val="121"/>
              </w:numPr>
              <w:suppressAutoHyphens w:val="0"/>
              <w:jc w:val="both"/>
              <w:rPr>
                <w:ins w:id="16592" w:author="PS" w:date="2018-11-25T17:13:00Z"/>
              </w:rPr>
            </w:pPr>
            <w:ins w:id="16593" w:author="PS" w:date="2018-11-25T17:13:00Z">
              <w:r w:rsidRPr="004C3AF7">
                <w:t>Indexy způsobilosti Pp, Ppk, Cp, Cpk a použití vpraxi</w:t>
              </w:r>
            </w:ins>
          </w:p>
          <w:p w14:paraId="3CE1E3E8" w14:textId="77777777" w:rsidR="00300ED3" w:rsidRPr="004C3AF7" w:rsidRDefault="00300ED3" w:rsidP="00300ED3">
            <w:pPr>
              <w:pStyle w:val="Odstavecseseznamem"/>
              <w:numPr>
                <w:ilvl w:val="0"/>
                <w:numId w:val="121"/>
              </w:numPr>
              <w:suppressAutoHyphens w:val="0"/>
              <w:jc w:val="both"/>
              <w:rPr>
                <w:ins w:id="16594" w:author="PS" w:date="2018-11-25T17:13:00Z"/>
              </w:rPr>
            </w:pPr>
            <w:ins w:id="16595" w:author="PS" w:date="2018-11-25T17:13:00Z">
              <w:r w:rsidRPr="004C3AF7">
                <w:t>Six Sigma</w:t>
              </w:r>
            </w:ins>
          </w:p>
          <w:p w14:paraId="40F119FE" w14:textId="77777777" w:rsidR="00300ED3" w:rsidRPr="004C3AF7" w:rsidRDefault="00300ED3" w:rsidP="00725D1A">
            <w:pPr>
              <w:jc w:val="both"/>
              <w:rPr>
                <w:ins w:id="16596" w:author="PS" w:date="2018-11-25T17:13:00Z"/>
              </w:rPr>
            </w:pPr>
            <w:ins w:id="16597" w:author="PS" w:date="2018-11-25T17:13:00Z">
              <w:r w:rsidRPr="004C3AF7">
                <w:t>2013 - Absolvování ročního odborného školení, Lean Green Belt u Německé společnosti LEAN INSTITUTE</w:t>
              </w:r>
            </w:ins>
          </w:p>
          <w:p w14:paraId="7C7EEF86" w14:textId="77777777" w:rsidR="00300ED3" w:rsidRPr="004C3AF7" w:rsidRDefault="00300ED3" w:rsidP="00300ED3">
            <w:pPr>
              <w:pStyle w:val="Odstavecseseznamem"/>
              <w:numPr>
                <w:ilvl w:val="0"/>
                <w:numId w:val="122"/>
              </w:numPr>
              <w:suppressAutoHyphens w:val="0"/>
              <w:jc w:val="both"/>
              <w:rPr>
                <w:ins w:id="16598" w:author="PS" w:date="2018-11-25T17:13:00Z"/>
              </w:rPr>
            </w:pPr>
            <w:ins w:id="16599" w:author="PS" w:date="2018-11-25T17:13:00Z">
              <w:r w:rsidRPr="004C3AF7">
                <w:t>Lean Tools and Lean Methods</w:t>
              </w:r>
            </w:ins>
          </w:p>
          <w:p w14:paraId="2CB7E81C" w14:textId="77777777" w:rsidR="00300ED3" w:rsidRPr="004C3AF7" w:rsidRDefault="00300ED3" w:rsidP="00725D1A">
            <w:pPr>
              <w:jc w:val="both"/>
              <w:rPr>
                <w:ins w:id="16600" w:author="PS" w:date="2018-11-25T17:13:00Z"/>
              </w:rPr>
            </w:pPr>
            <w:ins w:id="16601" w:author="PS" w:date="2018-11-25T17:13:00Z">
              <w:r w:rsidRPr="004C3AF7">
                <w:t>2015 - Absolvování odborného kurzu PROJEKTOVÝ MANAGEMENT u společnosti Altego s.r.o.</w:t>
              </w:r>
            </w:ins>
          </w:p>
          <w:p w14:paraId="26503A8A" w14:textId="77777777" w:rsidR="00300ED3" w:rsidRPr="007F7989" w:rsidRDefault="00300ED3" w:rsidP="00725D1A">
            <w:pPr>
              <w:jc w:val="both"/>
              <w:rPr>
                <w:ins w:id="16602" w:author="PS" w:date="2018-11-25T17:13:00Z"/>
              </w:rPr>
            </w:pPr>
          </w:p>
        </w:tc>
      </w:tr>
      <w:tr w:rsidR="00300ED3" w14:paraId="587FB2CB" w14:textId="77777777" w:rsidTr="00725D1A">
        <w:trPr>
          <w:trHeight w:val="218"/>
          <w:ins w:id="16603" w:author="PS" w:date="2018-11-25T17:13:00Z"/>
        </w:trPr>
        <w:tc>
          <w:tcPr>
            <w:tcW w:w="9859" w:type="dxa"/>
            <w:gridSpan w:val="11"/>
            <w:shd w:val="clear" w:color="auto" w:fill="F7CAAC"/>
          </w:tcPr>
          <w:p w14:paraId="00A51768" w14:textId="77777777" w:rsidR="00300ED3" w:rsidRDefault="00300ED3" w:rsidP="00725D1A">
            <w:pPr>
              <w:rPr>
                <w:ins w:id="16604" w:author="PS" w:date="2018-11-25T17:13:00Z"/>
                <w:b/>
              </w:rPr>
            </w:pPr>
            <w:ins w:id="16605" w:author="PS" w:date="2018-11-25T17:13:00Z">
              <w:r>
                <w:rPr>
                  <w:b/>
                </w:rPr>
                <w:t>Působení v zahraničí</w:t>
              </w:r>
            </w:ins>
          </w:p>
        </w:tc>
      </w:tr>
      <w:tr w:rsidR="00300ED3" w:rsidRPr="00B3781F" w14:paraId="76EB88F2" w14:textId="77777777" w:rsidTr="00725D1A">
        <w:trPr>
          <w:trHeight w:val="328"/>
          <w:ins w:id="16606" w:author="PS" w:date="2018-11-25T17:13:00Z"/>
        </w:trPr>
        <w:tc>
          <w:tcPr>
            <w:tcW w:w="9859" w:type="dxa"/>
            <w:gridSpan w:val="11"/>
          </w:tcPr>
          <w:p w14:paraId="35FAF090" w14:textId="77777777" w:rsidR="00300ED3" w:rsidRPr="00B3781F" w:rsidRDefault="00300ED3" w:rsidP="00725D1A">
            <w:pPr>
              <w:rPr>
                <w:ins w:id="16607" w:author="PS" w:date="2018-11-25T17:13:00Z"/>
              </w:rPr>
            </w:pPr>
          </w:p>
        </w:tc>
      </w:tr>
      <w:tr w:rsidR="00300ED3" w14:paraId="5D6473CB" w14:textId="77777777" w:rsidTr="00725D1A">
        <w:trPr>
          <w:cantSplit/>
          <w:trHeight w:val="290"/>
          <w:ins w:id="16608" w:author="PS" w:date="2018-11-25T17:13:00Z"/>
        </w:trPr>
        <w:tc>
          <w:tcPr>
            <w:tcW w:w="2518" w:type="dxa"/>
            <w:shd w:val="clear" w:color="auto" w:fill="F7CAAC"/>
          </w:tcPr>
          <w:p w14:paraId="44F19470" w14:textId="77777777" w:rsidR="00300ED3" w:rsidRDefault="00300ED3" w:rsidP="00725D1A">
            <w:pPr>
              <w:jc w:val="both"/>
              <w:rPr>
                <w:ins w:id="16609" w:author="PS" w:date="2018-11-25T17:13:00Z"/>
                <w:b/>
              </w:rPr>
            </w:pPr>
            <w:ins w:id="16610" w:author="PS" w:date="2018-11-25T17:13:00Z">
              <w:r>
                <w:rPr>
                  <w:b/>
                </w:rPr>
                <w:t xml:space="preserve">Podpis </w:t>
              </w:r>
            </w:ins>
          </w:p>
        </w:tc>
        <w:tc>
          <w:tcPr>
            <w:tcW w:w="4536" w:type="dxa"/>
            <w:gridSpan w:val="5"/>
          </w:tcPr>
          <w:p w14:paraId="02D87584" w14:textId="77777777" w:rsidR="00300ED3" w:rsidRDefault="00300ED3" w:rsidP="00725D1A">
            <w:pPr>
              <w:jc w:val="both"/>
              <w:rPr>
                <w:ins w:id="16611" w:author="PS" w:date="2018-11-25T17:13:00Z"/>
              </w:rPr>
            </w:pPr>
            <w:ins w:id="16612" w:author="PS" w:date="2018-11-25T17:13:00Z">
              <w:r>
                <w:rPr>
                  <w:noProof/>
                </w:rPr>
                <w:drawing>
                  <wp:inline distT="0" distB="0" distL="0" distR="0" wp14:anchorId="70F3B2AD" wp14:editId="501A867D">
                    <wp:extent cx="771525" cy="2286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71525" cy="228600"/>
                            </a:xfrm>
                            <a:prstGeom prst="rect">
                              <a:avLst/>
                            </a:prstGeom>
                            <a:noFill/>
                            <a:ln>
                              <a:noFill/>
                            </a:ln>
                          </pic:spPr>
                        </pic:pic>
                      </a:graphicData>
                    </a:graphic>
                  </wp:inline>
                </w:drawing>
              </w:r>
            </w:ins>
          </w:p>
        </w:tc>
        <w:tc>
          <w:tcPr>
            <w:tcW w:w="786" w:type="dxa"/>
            <w:gridSpan w:val="2"/>
            <w:shd w:val="clear" w:color="auto" w:fill="F7CAAC"/>
          </w:tcPr>
          <w:p w14:paraId="452100DA" w14:textId="77777777" w:rsidR="00300ED3" w:rsidRDefault="00300ED3" w:rsidP="00725D1A">
            <w:pPr>
              <w:jc w:val="both"/>
              <w:rPr>
                <w:ins w:id="16613" w:author="PS" w:date="2018-11-25T17:13:00Z"/>
              </w:rPr>
            </w:pPr>
            <w:ins w:id="16614" w:author="PS" w:date="2018-11-25T17:13:00Z">
              <w:r>
                <w:rPr>
                  <w:b/>
                </w:rPr>
                <w:t>datum</w:t>
              </w:r>
            </w:ins>
          </w:p>
        </w:tc>
        <w:tc>
          <w:tcPr>
            <w:tcW w:w="2019" w:type="dxa"/>
            <w:gridSpan w:val="3"/>
          </w:tcPr>
          <w:p w14:paraId="1E2A7202" w14:textId="77777777" w:rsidR="00300ED3" w:rsidRDefault="00300ED3" w:rsidP="00725D1A">
            <w:pPr>
              <w:jc w:val="both"/>
              <w:rPr>
                <w:ins w:id="16615" w:author="PS" w:date="2018-11-25T17:13:00Z"/>
              </w:rPr>
            </w:pPr>
            <w:ins w:id="16616" w:author="PS" w:date="2018-11-25T17:13:00Z">
              <w:r>
                <w:t>19. 6. 2018</w:t>
              </w:r>
            </w:ins>
          </w:p>
        </w:tc>
      </w:tr>
    </w:tbl>
    <w:p w14:paraId="71BB0E02" w14:textId="0C997257" w:rsidR="00300ED3" w:rsidRDefault="00300ED3" w:rsidP="00300ED3">
      <w:pPr>
        <w:rPr>
          <w:ins w:id="16617" w:author="PS" w:date="2018-11-25T17:13:00Z"/>
        </w:rPr>
      </w:pPr>
    </w:p>
    <w:p w14:paraId="6172CFC4" w14:textId="77777777" w:rsidR="00300ED3" w:rsidRDefault="00300ED3" w:rsidP="00300ED3">
      <w:pPr>
        <w:rPr>
          <w:ins w:id="16618" w:author="PS" w:date="2018-11-25T17:13:00Z"/>
        </w:rPr>
      </w:pP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963"/>
        <w:gridCol w:w="567"/>
        <w:gridCol w:w="590"/>
        <w:gridCol w:w="697"/>
      </w:tblGrid>
      <w:tr w:rsidR="00300ED3" w14:paraId="3B2008A5" w14:textId="77777777" w:rsidTr="00725D1A">
        <w:trPr>
          <w:ins w:id="16619" w:author="PS" w:date="2018-11-25T17:13:00Z"/>
        </w:trPr>
        <w:tc>
          <w:tcPr>
            <w:tcW w:w="9900" w:type="dxa"/>
            <w:gridSpan w:val="10"/>
            <w:tcBorders>
              <w:bottom w:val="double" w:sz="4" w:space="0" w:color="auto"/>
            </w:tcBorders>
            <w:shd w:val="clear" w:color="auto" w:fill="BDD6EE"/>
          </w:tcPr>
          <w:p w14:paraId="301545B5" w14:textId="77777777" w:rsidR="00300ED3" w:rsidRDefault="00300ED3" w:rsidP="00725D1A">
            <w:pPr>
              <w:jc w:val="both"/>
              <w:rPr>
                <w:ins w:id="16620" w:author="PS" w:date="2018-11-25T17:13:00Z"/>
                <w:b/>
                <w:sz w:val="28"/>
              </w:rPr>
            </w:pPr>
            <w:ins w:id="16621" w:author="PS" w:date="2018-11-25T17:13:00Z">
              <w:r>
                <w:rPr>
                  <w:b/>
                  <w:sz w:val="28"/>
                </w:rPr>
                <w:t>C-I – Personální zabezpečení</w:t>
              </w:r>
            </w:ins>
          </w:p>
        </w:tc>
      </w:tr>
      <w:tr w:rsidR="00300ED3" w14:paraId="0B9C0B4D" w14:textId="77777777" w:rsidTr="00725D1A">
        <w:trPr>
          <w:ins w:id="16622" w:author="PS" w:date="2018-11-25T17:13:00Z"/>
        </w:trPr>
        <w:tc>
          <w:tcPr>
            <w:tcW w:w="2529" w:type="dxa"/>
            <w:tcBorders>
              <w:top w:val="double" w:sz="4" w:space="0" w:color="auto"/>
            </w:tcBorders>
            <w:shd w:val="clear" w:color="auto" w:fill="F7CAAC"/>
          </w:tcPr>
          <w:p w14:paraId="56F87E41" w14:textId="77777777" w:rsidR="00300ED3" w:rsidRDefault="00300ED3" w:rsidP="00725D1A">
            <w:pPr>
              <w:jc w:val="both"/>
              <w:rPr>
                <w:ins w:id="16623" w:author="PS" w:date="2018-11-25T17:13:00Z"/>
                <w:b/>
              </w:rPr>
            </w:pPr>
            <w:ins w:id="16624" w:author="PS" w:date="2018-11-25T17:13:00Z">
              <w:r>
                <w:rPr>
                  <w:b/>
                </w:rPr>
                <w:t>Vysoká škola</w:t>
              </w:r>
            </w:ins>
          </w:p>
        </w:tc>
        <w:tc>
          <w:tcPr>
            <w:tcW w:w="7371" w:type="dxa"/>
            <w:gridSpan w:val="9"/>
          </w:tcPr>
          <w:p w14:paraId="16105510" w14:textId="77777777" w:rsidR="00300ED3" w:rsidRPr="002B11BF" w:rsidRDefault="00300ED3" w:rsidP="00725D1A">
            <w:pPr>
              <w:rPr>
                <w:ins w:id="16625" w:author="PS" w:date="2018-11-25T17:13:00Z"/>
              </w:rPr>
            </w:pPr>
            <w:ins w:id="16626" w:author="PS" w:date="2018-11-25T17:13:00Z">
              <w:r w:rsidRPr="002B11BF">
                <w:t xml:space="preserve">Univerzita Tomáše Bati ve Zlíně </w:t>
              </w:r>
            </w:ins>
          </w:p>
        </w:tc>
      </w:tr>
      <w:tr w:rsidR="00300ED3" w14:paraId="1B6C0D13" w14:textId="77777777" w:rsidTr="00725D1A">
        <w:trPr>
          <w:ins w:id="16627" w:author="PS" w:date="2018-11-25T17:13:00Z"/>
        </w:trPr>
        <w:tc>
          <w:tcPr>
            <w:tcW w:w="2529" w:type="dxa"/>
            <w:shd w:val="clear" w:color="auto" w:fill="F7CAAC"/>
          </w:tcPr>
          <w:p w14:paraId="7C6A3D32" w14:textId="77777777" w:rsidR="00300ED3" w:rsidRDefault="00300ED3" w:rsidP="00725D1A">
            <w:pPr>
              <w:jc w:val="both"/>
              <w:rPr>
                <w:ins w:id="16628" w:author="PS" w:date="2018-11-25T17:13:00Z"/>
                <w:b/>
              </w:rPr>
            </w:pPr>
            <w:ins w:id="16629" w:author="PS" w:date="2018-11-25T17:13:00Z">
              <w:r>
                <w:rPr>
                  <w:b/>
                </w:rPr>
                <w:t>Součást vysoké školy</w:t>
              </w:r>
            </w:ins>
          </w:p>
        </w:tc>
        <w:tc>
          <w:tcPr>
            <w:tcW w:w="7371" w:type="dxa"/>
            <w:gridSpan w:val="9"/>
          </w:tcPr>
          <w:p w14:paraId="12BA9829" w14:textId="77777777" w:rsidR="00300ED3" w:rsidRPr="002B11BF" w:rsidRDefault="00300ED3" w:rsidP="00725D1A">
            <w:pPr>
              <w:rPr>
                <w:ins w:id="16630" w:author="PS" w:date="2018-11-25T17:13:00Z"/>
              </w:rPr>
            </w:pPr>
            <w:ins w:id="16631" w:author="PS" w:date="2018-11-25T17:13:00Z">
              <w:r w:rsidRPr="002B11BF">
                <w:t>Fakulta logistiky a krizového řízení</w:t>
              </w:r>
            </w:ins>
          </w:p>
        </w:tc>
      </w:tr>
      <w:tr w:rsidR="00300ED3" w:rsidRPr="00AD0F2C" w14:paraId="2D42FC89" w14:textId="77777777" w:rsidTr="00725D1A">
        <w:trPr>
          <w:ins w:id="16632" w:author="PS" w:date="2018-11-25T17:13:00Z"/>
        </w:trPr>
        <w:tc>
          <w:tcPr>
            <w:tcW w:w="2529" w:type="dxa"/>
            <w:shd w:val="clear" w:color="auto" w:fill="F7CAAC"/>
          </w:tcPr>
          <w:p w14:paraId="1B3E63E0" w14:textId="77777777" w:rsidR="00300ED3" w:rsidRDefault="00300ED3" w:rsidP="00725D1A">
            <w:pPr>
              <w:jc w:val="both"/>
              <w:rPr>
                <w:ins w:id="16633" w:author="PS" w:date="2018-11-25T17:13:00Z"/>
                <w:b/>
              </w:rPr>
            </w:pPr>
            <w:ins w:id="16634" w:author="PS" w:date="2018-11-25T17:13:00Z">
              <w:r>
                <w:rPr>
                  <w:b/>
                </w:rPr>
                <w:t>Název studijního programu</w:t>
              </w:r>
            </w:ins>
          </w:p>
        </w:tc>
        <w:tc>
          <w:tcPr>
            <w:tcW w:w="7371" w:type="dxa"/>
            <w:gridSpan w:val="9"/>
          </w:tcPr>
          <w:p w14:paraId="438A5746" w14:textId="11707AD5" w:rsidR="00300ED3" w:rsidRPr="00300ED3" w:rsidRDefault="00300ED3" w:rsidP="00725D1A">
            <w:pPr>
              <w:rPr>
                <w:ins w:id="16635" w:author="PS" w:date="2018-11-25T17:13:00Z"/>
                <w:rPrChange w:id="16636" w:author="PS" w:date="2018-11-25T17:15:00Z">
                  <w:rPr>
                    <w:ins w:id="16637" w:author="PS" w:date="2018-11-25T17:13:00Z"/>
                    <w:b/>
                  </w:rPr>
                </w:rPrChange>
              </w:rPr>
            </w:pPr>
            <w:ins w:id="16638" w:author="PS" w:date="2018-11-25T17:15:00Z">
              <w:r>
                <w:t>Environmentální bezpečnost</w:t>
              </w:r>
            </w:ins>
          </w:p>
        </w:tc>
      </w:tr>
      <w:tr w:rsidR="00300ED3" w14:paraId="396D8CD9" w14:textId="77777777" w:rsidTr="00725D1A">
        <w:trPr>
          <w:ins w:id="16639" w:author="PS" w:date="2018-11-25T17:13:00Z"/>
        </w:trPr>
        <w:tc>
          <w:tcPr>
            <w:tcW w:w="2529" w:type="dxa"/>
            <w:shd w:val="clear" w:color="auto" w:fill="F7CAAC"/>
          </w:tcPr>
          <w:p w14:paraId="7DDEE104" w14:textId="77777777" w:rsidR="00300ED3" w:rsidRDefault="00300ED3" w:rsidP="00725D1A">
            <w:pPr>
              <w:jc w:val="both"/>
              <w:rPr>
                <w:ins w:id="16640" w:author="PS" w:date="2018-11-25T17:13:00Z"/>
                <w:b/>
              </w:rPr>
            </w:pPr>
            <w:ins w:id="16641" w:author="PS" w:date="2018-11-25T17:13:00Z">
              <w:r>
                <w:rPr>
                  <w:b/>
                </w:rPr>
                <w:t>Jméno a příjmení</w:t>
              </w:r>
            </w:ins>
          </w:p>
        </w:tc>
        <w:tc>
          <w:tcPr>
            <w:tcW w:w="4554" w:type="dxa"/>
            <w:gridSpan w:val="5"/>
          </w:tcPr>
          <w:p w14:paraId="6A6B6111" w14:textId="77777777" w:rsidR="00300ED3" w:rsidRPr="009F0DC4" w:rsidRDefault="00300ED3" w:rsidP="00725D1A">
            <w:pPr>
              <w:rPr>
                <w:ins w:id="16642" w:author="PS" w:date="2018-11-25T17:13:00Z"/>
                <w:b/>
              </w:rPr>
            </w:pPr>
            <w:ins w:id="16643" w:author="PS" w:date="2018-11-25T17:13:00Z">
              <w:r w:rsidRPr="009F0DC4">
                <w:rPr>
                  <w:b/>
                </w:rPr>
                <w:t>Robert Pekaj</w:t>
              </w:r>
            </w:ins>
          </w:p>
        </w:tc>
        <w:tc>
          <w:tcPr>
            <w:tcW w:w="963" w:type="dxa"/>
            <w:shd w:val="clear" w:color="auto" w:fill="F7CAAC"/>
          </w:tcPr>
          <w:p w14:paraId="3477CAE1" w14:textId="77777777" w:rsidR="00300ED3" w:rsidRPr="009F0DC4" w:rsidRDefault="00300ED3" w:rsidP="00725D1A">
            <w:pPr>
              <w:jc w:val="both"/>
              <w:rPr>
                <w:ins w:id="16644" w:author="PS" w:date="2018-11-25T17:13:00Z"/>
                <w:b/>
              </w:rPr>
            </w:pPr>
            <w:ins w:id="16645" w:author="PS" w:date="2018-11-25T17:13:00Z">
              <w:r w:rsidRPr="009F0DC4">
                <w:rPr>
                  <w:b/>
                </w:rPr>
                <w:t>Tituly</w:t>
              </w:r>
            </w:ins>
          </w:p>
        </w:tc>
        <w:tc>
          <w:tcPr>
            <w:tcW w:w="1854" w:type="dxa"/>
            <w:gridSpan w:val="3"/>
          </w:tcPr>
          <w:p w14:paraId="72AEDD52" w14:textId="77777777" w:rsidR="00300ED3" w:rsidRPr="009F0DC4" w:rsidRDefault="00300ED3" w:rsidP="00725D1A">
            <w:pPr>
              <w:jc w:val="both"/>
              <w:rPr>
                <w:ins w:id="16646" w:author="PS" w:date="2018-11-25T17:13:00Z"/>
              </w:rPr>
            </w:pPr>
            <w:ins w:id="16647" w:author="PS" w:date="2018-11-25T17:13:00Z">
              <w:r>
                <w:t>Ing.</w:t>
              </w:r>
            </w:ins>
          </w:p>
        </w:tc>
      </w:tr>
      <w:tr w:rsidR="00300ED3" w14:paraId="0E89E020" w14:textId="77777777" w:rsidTr="00725D1A">
        <w:trPr>
          <w:ins w:id="16648" w:author="PS" w:date="2018-11-25T17:13:00Z"/>
        </w:trPr>
        <w:tc>
          <w:tcPr>
            <w:tcW w:w="2529" w:type="dxa"/>
            <w:shd w:val="clear" w:color="auto" w:fill="F7CAAC"/>
          </w:tcPr>
          <w:p w14:paraId="3AC136A0" w14:textId="77777777" w:rsidR="00300ED3" w:rsidRDefault="00300ED3" w:rsidP="00725D1A">
            <w:pPr>
              <w:jc w:val="both"/>
              <w:rPr>
                <w:ins w:id="16649" w:author="PS" w:date="2018-11-25T17:13:00Z"/>
                <w:b/>
              </w:rPr>
            </w:pPr>
            <w:ins w:id="16650" w:author="PS" w:date="2018-11-25T17:13:00Z">
              <w:r>
                <w:rPr>
                  <w:b/>
                </w:rPr>
                <w:t>Rok narození</w:t>
              </w:r>
            </w:ins>
          </w:p>
        </w:tc>
        <w:tc>
          <w:tcPr>
            <w:tcW w:w="832" w:type="dxa"/>
          </w:tcPr>
          <w:p w14:paraId="21597124" w14:textId="77777777" w:rsidR="00300ED3" w:rsidRPr="002B11BF" w:rsidRDefault="00300ED3" w:rsidP="00725D1A">
            <w:pPr>
              <w:rPr>
                <w:ins w:id="16651" w:author="PS" w:date="2018-11-25T17:13:00Z"/>
              </w:rPr>
            </w:pPr>
            <w:ins w:id="16652" w:author="PS" w:date="2018-11-25T17:13:00Z">
              <w:r w:rsidRPr="002B11BF">
                <w:t>1959</w:t>
              </w:r>
            </w:ins>
          </w:p>
        </w:tc>
        <w:tc>
          <w:tcPr>
            <w:tcW w:w="1728" w:type="dxa"/>
            <w:shd w:val="clear" w:color="auto" w:fill="F7CAAC"/>
          </w:tcPr>
          <w:p w14:paraId="7F5643D2" w14:textId="77777777" w:rsidR="00300ED3" w:rsidRDefault="00300ED3" w:rsidP="00725D1A">
            <w:pPr>
              <w:jc w:val="both"/>
              <w:rPr>
                <w:ins w:id="16653" w:author="PS" w:date="2018-11-25T17:13:00Z"/>
                <w:b/>
              </w:rPr>
            </w:pPr>
            <w:ins w:id="16654" w:author="PS" w:date="2018-11-25T17:13:00Z">
              <w:r>
                <w:rPr>
                  <w:b/>
                </w:rPr>
                <w:t>typ vztahu k VŠ</w:t>
              </w:r>
            </w:ins>
          </w:p>
        </w:tc>
        <w:tc>
          <w:tcPr>
            <w:tcW w:w="996" w:type="dxa"/>
            <w:gridSpan w:val="2"/>
          </w:tcPr>
          <w:p w14:paraId="2B74D603" w14:textId="77777777" w:rsidR="00300ED3" w:rsidRDefault="00300ED3" w:rsidP="00725D1A">
            <w:pPr>
              <w:jc w:val="both"/>
              <w:rPr>
                <w:ins w:id="16655" w:author="PS" w:date="2018-11-25T17:13:00Z"/>
              </w:rPr>
            </w:pPr>
            <w:ins w:id="16656" w:author="PS" w:date="2018-11-25T17:13:00Z">
              <w:r>
                <w:t>DPP</w:t>
              </w:r>
            </w:ins>
          </w:p>
        </w:tc>
        <w:tc>
          <w:tcPr>
            <w:tcW w:w="998" w:type="dxa"/>
            <w:shd w:val="clear" w:color="auto" w:fill="F7CAAC"/>
          </w:tcPr>
          <w:p w14:paraId="3C42FB58" w14:textId="77777777" w:rsidR="00300ED3" w:rsidRDefault="00300ED3" w:rsidP="00725D1A">
            <w:pPr>
              <w:jc w:val="both"/>
              <w:rPr>
                <w:ins w:id="16657" w:author="PS" w:date="2018-11-25T17:13:00Z"/>
                <w:b/>
              </w:rPr>
            </w:pPr>
            <w:ins w:id="16658" w:author="PS" w:date="2018-11-25T17:13:00Z">
              <w:r>
                <w:rPr>
                  <w:b/>
                </w:rPr>
                <w:t>rozsah</w:t>
              </w:r>
            </w:ins>
          </w:p>
        </w:tc>
        <w:tc>
          <w:tcPr>
            <w:tcW w:w="963" w:type="dxa"/>
          </w:tcPr>
          <w:p w14:paraId="70B13908" w14:textId="77777777" w:rsidR="00300ED3" w:rsidRDefault="00300ED3" w:rsidP="00725D1A">
            <w:pPr>
              <w:jc w:val="both"/>
              <w:rPr>
                <w:ins w:id="16659" w:author="PS" w:date="2018-11-25T17:13:00Z"/>
              </w:rPr>
            </w:pPr>
            <w:ins w:id="16660" w:author="PS" w:date="2018-11-25T17:13:00Z">
              <w:r>
                <w:t>16 hod/sem.</w:t>
              </w:r>
            </w:ins>
          </w:p>
        </w:tc>
        <w:tc>
          <w:tcPr>
            <w:tcW w:w="567" w:type="dxa"/>
            <w:shd w:val="clear" w:color="auto" w:fill="F7CAAC"/>
          </w:tcPr>
          <w:p w14:paraId="59E5CE7B" w14:textId="77777777" w:rsidR="00300ED3" w:rsidRDefault="00300ED3" w:rsidP="00725D1A">
            <w:pPr>
              <w:jc w:val="both"/>
              <w:rPr>
                <w:ins w:id="16661" w:author="PS" w:date="2018-11-25T17:13:00Z"/>
                <w:b/>
              </w:rPr>
            </w:pPr>
            <w:ins w:id="16662" w:author="PS" w:date="2018-11-25T17:13:00Z">
              <w:r>
                <w:rPr>
                  <w:b/>
                </w:rPr>
                <w:t>do kdy</w:t>
              </w:r>
            </w:ins>
          </w:p>
        </w:tc>
        <w:tc>
          <w:tcPr>
            <w:tcW w:w="1287" w:type="dxa"/>
            <w:gridSpan w:val="2"/>
          </w:tcPr>
          <w:p w14:paraId="602F3825" w14:textId="77777777" w:rsidR="00300ED3" w:rsidRDefault="00300ED3" w:rsidP="00725D1A">
            <w:pPr>
              <w:jc w:val="both"/>
              <w:rPr>
                <w:ins w:id="16663" w:author="PS" w:date="2018-11-25T17:13:00Z"/>
              </w:rPr>
            </w:pPr>
          </w:p>
        </w:tc>
      </w:tr>
      <w:tr w:rsidR="00300ED3" w14:paraId="101F1106" w14:textId="77777777" w:rsidTr="00725D1A">
        <w:trPr>
          <w:ins w:id="16664" w:author="PS" w:date="2018-11-25T17:13:00Z"/>
        </w:trPr>
        <w:tc>
          <w:tcPr>
            <w:tcW w:w="5089" w:type="dxa"/>
            <w:gridSpan w:val="3"/>
            <w:shd w:val="clear" w:color="auto" w:fill="F7CAAC"/>
          </w:tcPr>
          <w:p w14:paraId="5A67E8B1" w14:textId="77777777" w:rsidR="00300ED3" w:rsidRDefault="00300ED3" w:rsidP="00725D1A">
            <w:pPr>
              <w:jc w:val="both"/>
              <w:rPr>
                <w:ins w:id="16665" w:author="PS" w:date="2018-11-25T17:13:00Z"/>
                <w:b/>
              </w:rPr>
            </w:pPr>
            <w:ins w:id="16666" w:author="PS" w:date="2018-11-25T17:13:00Z">
              <w:r>
                <w:rPr>
                  <w:b/>
                </w:rPr>
                <w:t>Typ vztahu na součásti VŠ, která uskutečňuje st. Program</w:t>
              </w:r>
            </w:ins>
          </w:p>
        </w:tc>
        <w:tc>
          <w:tcPr>
            <w:tcW w:w="996" w:type="dxa"/>
            <w:gridSpan w:val="2"/>
          </w:tcPr>
          <w:p w14:paraId="5F56A990" w14:textId="77777777" w:rsidR="00300ED3" w:rsidRDefault="00300ED3" w:rsidP="00725D1A">
            <w:pPr>
              <w:jc w:val="both"/>
              <w:rPr>
                <w:ins w:id="16667" w:author="PS" w:date="2018-11-25T17:13:00Z"/>
              </w:rPr>
            </w:pPr>
          </w:p>
        </w:tc>
        <w:tc>
          <w:tcPr>
            <w:tcW w:w="998" w:type="dxa"/>
            <w:shd w:val="clear" w:color="auto" w:fill="F7CAAC"/>
          </w:tcPr>
          <w:p w14:paraId="1AB3DC4C" w14:textId="77777777" w:rsidR="00300ED3" w:rsidRDefault="00300ED3" w:rsidP="00725D1A">
            <w:pPr>
              <w:jc w:val="both"/>
              <w:rPr>
                <w:ins w:id="16668" w:author="PS" w:date="2018-11-25T17:13:00Z"/>
                <w:b/>
              </w:rPr>
            </w:pPr>
            <w:ins w:id="16669" w:author="PS" w:date="2018-11-25T17:13:00Z">
              <w:r>
                <w:rPr>
                  <w:b/>
                </w:rPr>
                <w:t>rozsah</w:t>
              </w:r>
            </w:ins>
          </w:p>
        </w:tc>
        <w:tc>
          <w:tcPr>
            <w:tcW w:w="963" w:type="dxa"/>
          </w:tcPr>
          <w:p w14:paraId="01170111" w14:textId="77777777" w:rsidR="00300ED3" w:rsidRDefault="00300ED3" w:rsidP="00725D1A">
            <w:pPr>
              <w:jc w:val="both"/>
              <w:rPr>
                <w:ins w:id="16670" w:author="PS" w:date="2018-11-25T17:13:00Z"/>
              </w:rPr>
            </w:pPr>
          </w:p>
        </w:tc>
        <w:tc>
          <w:tcPr>
            <w:tcW w:w="567" w:type="dxa"/>
            <w:shd w:val="clear" w:color="auto" w:fill="F7CAAC"/>
          </w:tcPr>
          <w:p w14:paraId="6A909827" w14:textId="77777777" w:rsidR="00300ED3" w:rsidRDefault="00300ED3" w:rsidP="00725D1A">
            <w:pPr>
              <w:jc w:val="both"/>
              <w:rPr>
                <w:ins w:id="16671" w:author="PS" w:date="2018-11-25T17:13:00Z"/>
                <w:b/>
              </w:rPr>
            </w:pPr>
            <w:ins w:id="16672" w:author="PS" w:date="2018-11-25T17:13:00Z">
              <w:r>
                <w:rPr>
                  <w:b/>
                </w:rPr>
                <w:t>do kdy</w:t>
              </w:r>
            </w:ins>
          </w:p>
        </w:tc>
        <w:tc>
          <w:tcPr>
            <w:tcW w:w="1287" w:type="dxa"/>
            <w:gridSpan w:val="2"/>
          </w:tcPr>
          <w:p w14:paraId="482A0C1A" w14:textId="77777777" w:rsidR="00300ED3" w:rsidRDefault="00300ED3" w:rsidP="00725D1A">
            <w:pPr>
              <w:jc w:val="both"/>
              <w:rPr>
                <w:ins w:id="16673" w:author="PS" w:date="2018-11-25T17:13:00Z"/>
              </w:rPr>
            </w:pPr>
          </w:p>
        </w:tc>
      </w:tr>
      <w:tr w:rsidR="00300ED3" w14:paraId="2740B2BF" w14:textId="77777777" w:rsidTr="00725D1A">
        <w:trPr>
          <w:ins w:id="16674" w:author="PS" w:date="2018-11-25T17:13:00Z"/>
        </w:trPr>
        <w:tc>
          <w:tcPr>
            <w:tcW w:w="6085" w:type="dxa"/>
            <w:gridSpan w:val="5"/>
            <w:shd w:val="clear" w:color="auto" w:fill="F7CAAC"/>
          </w:tcPr>
          <w:p w14:paraId="12DCC2E9" w14:textId="77777777" w:rsidR="00300ED3" w:rsidRDefault="00300ED3" w:rsidP="00725D1A">
            <w:pPr>
              <w:jc w:val="both"/>
              <w:rPr>
                <w:ins w:id="16675" w:author="PS" w:date="2018-11-25T17:13:00Z"/>
              </w:rPr>
            </w:pPr>
            <w:ins w:id="16676" w:author="PS" w:date="2018-11-25T17:13:00Z">
              <w:r>
                <w:rPr>
                  <w:b/>
                </w:rPr>
                <w:t>Další současná působení jako akademický pracovník na jiných VŠ</w:t>
              </w:r>
            </w:ins>
          </w:p>
        </w:tc>
        <w:tc>
          <w:tcPr>
            <w:tcW w:w="1961" w:type="dxa"/>
            <w:gridSpan w:val="2"/>
            <w:shd w:val="clear" w:color="auto" w:fill="F7CAAC"/>
          </w:tcPr>
          <w:p w14:paraId="3A2E332C" w14:textId="77777777" w:rsidR="00300ED3" w:rsidRDefault="00300ED3" w:rsidP="00725D1A">
            <w:pPr>
              <w:jc w:val="both"/>
              <w:rPr>
                <w:ins w:id="16677" w:author="PS" w:date="2018-11-25T17:13:00Z"/>
                <w:b/>
              </w:rPr>
            </w:pPr>
            <w:ins w:id="16678" w:author="PS" w:date="2018-11-25T17:13:00Z">
              <w:r>
                <w:rPr>
                  <w:b/>
                </w:rPr>
                <w:t>typ prac. Vztahu</w:t>
              </w:r>
            </w:ins>
          </w:p>
        </w:tc>
        <w:tc>
          <w:tcPr>
            <w:tcW w:w="1854" w:type="dxa"/>
            <w:gridSpan w:val="3"/>
            <w:shd w:val="clear" w:color="auto" w:fill="F7CAAC"/>
          </w:tcPr>
          <w:p w14:paraId="196DE040" w14:textId="77777777" w:rsidR="00300ED3" w:rsidRDefault="00300ED3" w:rsidP="00725D1A">
            <w:pPr>
              <w:jc w:val="both"/>
              <w:rPr>
                <w:ins w:id="16679" w:author="PS" w:date="2018-11-25T17:13:00Z"/>
                <w:b/>
              </w:rPr>
            </w:pPr>
            <w:ins w:id="16680" w:author="PS" w:date="2018-11-25T17:13:00Z">
              <w:r>
                <w:rPr>
                  <w:b/>
                </w:rPr>
                <w:t>rozsah</w:t>
              </w:r>
            </w:ins>
          </w:p>
        </w:tc>
      </w:tr>
      <w:tr w:rsidR="00300ED3" w14:paraId="1A4A8B1C" w14:textId="77777777" w:rsidTr="00725D1A">
        <w:trPr>
          <w:ins w:id="16681" w:author="PS" w:date="2018-11-25T17:13:00Z"/>
        </w:trPr>
        <w:tc>
          <w:tcPr>
            <w:tcW w:w="6085" w:type="dxa"/>
            <w:gridSpan w:val="5"/>
          </w:tcPr>
          <w:p w14:paraId="78160567" w14:textId="77777777" w:rsidR="00300ED3" w:rsidRDefault="00300ED3" w:rsidP="00725D1A">
            <w:pPr>
              <w:jc w:val="both"/>
              <w:rPr>
                <w:ins w:id="16682" w:author="PS" w:date="2018-11-25T17:13:00Z"/>
              </w:rPr>
            </w:pPr>
          </w:p>
        </w:tc>
        <w:tc>
          <w:tcPr>
            <w:tcW w:w="1961" w:type="dxa"/>
            <w:gridSpan w:val="2"/>
          </w:tcPr>
          <w:p w14:paraId="7FDA2D36" w14:textId="77777777" w:rsidR="00300ED3" w:rsidRDefault="00300ED3" w:rsidP="00725D1A">
            <w:pPr>
              <w:jc w:val="both"/>
              <w:rPr>
                <w:ins w:id="16683" w:author="PS" w:date="2018-11-25T17:13:00Z"/>
              </w:rPr>
            </w:pPr>
          </w:p>
        </w:tc>
        <w:tc>
          <w:tcPr>
            <w:tcW w:w="1854" w:type="dxa"/>
            <w:gridSpan w:val="3"/>
          </w:tcPr>
          <w:p w14:paraId="700566ED" w14:textId="77777777" w:rsidR="00300ED3" w:rsidRDefault="00300ED3" w:rsidP="00725D1A">
            <w:pPr>
              <w:jc w:val="both"/>
              <w:rPr>
                <w:ins w:id="16684" w:author="PS" w:date="2018-11-25T17:13:00Z"/>
              </w:rPr>
            </w:pPr>
          </w:p>
        </w:tc>
      </w:tr>
      <w:tr w:rsidR="00300ED3" w14:paraId="472E4757" w14:textId="77777777" w:rsidTr="00725D1A">
        <w:trPr>
          <w:ins w:id="16685" w:author="PS" w:date="2018-11-25T17:13:00Z"/>
        </w:trPr>
        <w:tc>
          <w:tcPr>
            <w:tcW w:w="6085" w:type="dxa"/>
            <w:gridSpan w:val="5"/>
          </w:tcPr>
          <w:p w14:paraId="38C77223" w14:textId="77777777" w:rsidR="00300ED3" w:rsidRDefault="00300ED3" w:rsidP="00725D1A">
            <w:pPr>
              <w:jc w:val="both"/>
              <w:rPr>
                <w:ins w:id="16686" w:author="PS" w:date="2018-11-25T17:13:00Z"/>
              </w:rPr>
            </w:pPr>
          </w:p>
        </w:tc>
        <w:tc>
          <w:tcPr>
            <w:tcW w:w="1961" w:type="dxa"/>
            <w:gridSpan w:val="2"/>
          </w:tcPr>
          <w:p w14:paraId="56726EB2" w14:textId="77777777" w:rsidR="00300ED3" w:rsidRDefault="00300ED3" w:rsidP="00725D1A">
            <w:pPr>
              <w:jc w:val="both"/>
              <w:rPr>
                <w:ins w:id="16687" w:author="PS" w:date="2018-11-25T17:13:00Z"/>
              </w:rPr>
            </w:pPr>
          </w:p>
        </w:tc>
        <w:tc>
          <w:tcPr>
            <w:tcW w:w="1854" w:type="dxa"/>
            <w:gridSpan w:val="3"/>
          </w:tcPr>
          <w:p w14:paraId="7F0D9587" w14:textId="77777777" w:rsidR="00300ED3" w:rsidRDefault="00300ED3" w:rsidP="00725D1A">
            <w:pPr>
              <w:jc w:val="both"/>
              <w:rPr>
                <w:ins w:id="16688" w:author="PS" w:date="2018-11-25T17:13:00Z"/>
              </w:rPr>
            </w:pPr>
          </w:p>
        </w:tc>
      </w:tr>
      <w:tr w:rsidR="00300ED3" w14:paraId="3A603F2F" w14:textId="77777777" w:rsidTr="00725D1A">
        <w:trPr>
          <w:ins w:id="16689" w:author="PS" w:date="2018-11-25T17:13:00Z"/>
        </w:trPr>
        <w:tc>
          <w:tcPr>
            <w:tcW w:w="6085" w:type="dxa"/>
            <w:gridSpan w:val="5"/>
          </w:tcPr>
          <w:p w14:paraId="5573B2A4" w14:textId="77777777" w:rsidR="00300ED3" w:rsidRDefault="00300ED3" w:rsidP="00725D1A">
            <w:pPr>
              <w:jc w:val="both"/>
              <w:rPr>
                <w:ins w:id="16690" w:author="PS" w:date="2018-11-25T17:13:00Z"/>
              </w:rPr>
            </w:pPr>
          </w:p>
        </w:tc>
        <w:tc>
          <w:tcPr>
            <w:tcW w:w="1961" w:type="dxa"/>
            <w:gridSpan w:val="2"/>
          </w:tcPr>
          <w:p w14:paraId="529915D8" w14:textId="77777777" w:rsidR="00300ED3" w:rsidRDefault="00300ED3" w:rsidP="00725D1A">
            <w:pPr>
              <w:jc w:val="both"/>
              <w:rPr>
                <w:ins w:id="16691" w:author="PS" w:date="2018-11-25T17:13:00Z"/>
              </w:rPr>
            </w:pPr>
          </w:p>
        </w:tc>
        <w:tc>
          <w:tcPr>
            <w:tcW w:w="1854" w:type="dxa"/>
            <w:gridSpan w:val="3"/>
          </w:tcPr>
          <w:p w14:paraId="55E7D842" w14:textId="77777777" w:rsidR="00300ED3" w:rsidRDefault="00300ED3" w:rsidP="00725D1A">
            <w:pPr>
              <w:jc w:val="both"/>
              <w:rPr>
                <w:ins w:id="16692" w:author="PS" w:date="2018-11-25T17:13:00Z"/>
              </w:rPr>
            </w:pPr>
          </w:p>
        </w:tc>
      </w:tr>
      <w:tr w:rsidR="00300ED3" w14:paraId="75B07E73" w14:textId="77777777" w:rsidTr="00725D1A">
        <w:trPr>
          <w:ins w:id="16693" w:author="PS" w:date="2018-11-25T17:13:00Z"/>
        </w:trPr>
        <w:tc>
          <w:tcPr>
            <w:tcW w:w="6085" w:type="dxa"/>
            <w:gridSpan w:val="5"/>
          </w:tcPr>
          <w:p w14:paraId="1964B46F" w14:textId="77777777" w:rsidR="00300ED3" w:rsidRDefault="00300ED3" w:rsidP="00725D1A">
            <w:pPr>
              <w:jc w:val="both"/>
              <w:rPr>
                <w:ins w:id="16694" w:author="PS" w:date="2018-11-25T17:13:00Z"/>
              </w:rPr>
            </w:pPr>
          </w:p>
        </w:tc>
        <w:tc>
          <w:tcPr>
            <w:tcW w:w="1961" w:type="dxa"/>
            <w:gridSpan w:val="2"/>
          </w:tcPr>
          <w:p w14:paraId="476ACF4E" w14:textId="77777777" w:rsidR="00300ED3" w:rsidRDefault="00300ED3" w:rsidP="00725D1A">
            <w:pPr>
              <w:jc w:val="both"/>
              <w:rPr>
                <w:ins w:id="16695" w:author="PS" w:date="2018-11-25T17:13:00Z"/>
              </w:rPr>
            </w:pPr>
          </w:p>
        </w:tc>
        <w:tc>
          <w:tcPr>
            <w:tcW w:w="1854" w:type="dxa"/>
            <w:gridSpan w:val="3"/>
          </w:tcPr>
          <w:p w14:paraId="679FBA07" w14:textId="77777777" w:rsidR="00300ED3" w:rsidRDefault="00300ED3" w:rsidP="00725D1A">
            <w:pPr>
              <w:jc w:val="both"/>
              <w:rPr>
                <w:ins w:id="16696" w:author="PS" w:date="2018-11-25T17:13:00Z"/>
              </w:rPr>
            </w:pPr>
          </w:p>
        </w:tc>
      </w:tr>
      <w:tr w:rsidR="00300ED3" w14:paraId="25A8ED0A" w14:textId="77777777" w:rsidTr="00725D1A">
        <w:trPr>
          <w:ins w:id="16697" w:author="PS" w:date="2018-11-25T17:13:00Z"/>
        </w:trPr>
        <w:tc>
          <w:tcPr>
            <w:tcW w:w="9900" w:type="dxa"/>
            <w:gridSpan w:val="10"/>
            <w:shd w:val="clear" w:color="auto" w:fill="F7CAAC"/>
          </w:tcPr>
          <w:p w14:paraId="0EEFEECD" w14:textId="77777777" w:rsidR="00300ED3" w:rsidRDefault="00300ED3" w:rsidP="00725D1A">
            <w:pPr>
              <w:jc w:val="both"/>
              <w:rPr>
                <w:ins w:id="16698" w:author="PS" w:date="2018-11-25T17:13:00Z"/>
              </w:rPr>
            </w:pPr>
            <w:ins w:id="16699" w:author="PS" w:date="2018-11-25T17:13:00Z">
              <w:r>
                <w:rPr>
                  <w:b/>
                </w:rPr>
                <w:t>Předměty příslušného studijního programu a způsob zapojení do jejich výuky, příp. další zapojení do uskutečňování studijního programu</w:t>
              </w:r>
            </w:ins>
          </w:p>
        </w:tc>
      </w:tr>
      <w:tr w:rsidR="00300ED3" w14:paraId="0A66DB5C" w14:textId="77777777" w:rsidTr="00725D1A">
        <w:trPr>
          <w:trHeight w:val="1118"/>
          <w:ins w:id="16700" w:author="PS" w:date="2018-11-25T17:13:00Z"/>
        </w:trPr>
        <w:tc>
          <w:tcPr>
            <w:tcW w:w="9900" w:type="dxa"/>
            <w:gridSpan w:val="10"/>
            <w:tcBorders>
              <w:top w:val="nil"/>
            </w:tcBorders>
          </w:tcPr>
          <w:p w14:paraId="5C9A65CF" w14:textId="77777777" w:rsidR="00300ED3" w:rsidRDefault="00300ED3" w:rsidP="00725D1A">
            <w:pPr>
              <w:jc w:val="both"/>
              <w:rPr>
                <w:ins w:id="16701" w:author="PS" w:date="2018-11-25T17:13:00Z"/>
              </w:rPr>
            </w:pPr>
            <w:ins w:id="16702" w:author="PS" w:date="2018-11-25T17:13:00Z">
              <w:r>
                <w:t>Krizový management a bezpečnostní systém ČR – přednášející, vede semináře (10 %)</w:t>
              </w:r>
            </w:ins>
          </w:p>
          <w:p w14:paraId="2A40937D" w14:textId="00E10E45" w:rsidR="00300ED3" w:rsidRDefault="00300ED3" w:rsidP="00725D1A">
            <w:pPr>
              <w:jc w:val="both"/>
              <w:rPr>
                <w:ins w:id="16703" w:author="PS" w:date="2018-11-25T17:13:00Z"/>
              </w:rPr>
            </w:pPr>
          </w:p>
        </w:tc>
      </w:tr>
      <w:tr w:rsidR="00300ED3" w14:paraId="61EC451F" w14:textId="77777777" w:rsidTr="00725D1A">
        <w:trPr>
          <w:ins w:id="16704" w:author="PS" w:date="2018-11-25T17:13:00Z"/>
        </w:trPr>
        <w:tc>
          <w:tcPr>
            <w:tcW w:w="9900" w:type="dxa"/>
            <w:gridSpan w:val="10"/>
            <w:shd w:val="clear" w:color="auto" w:fill="F7CAAC"/>
          </w:tcPr>
          <w:p w14:paraId="26FA0DB3" w14:textId="77777777" w:rsidR="00300ED3" w:rsidRDefault="00300ED3" w:rsidP="00725D1A">
            <w:pPr>
              <w:jc w:val="both"/>
              <w:rPr>
                <w:ins w:id="16705" w:author="PS" w:date="2018-11-25T17:13:00Z"/>
              </w:rPr>
            </w:pPr>
            <w:ins w:id="16706" w:author="PS" w:date="2018-11-25T17:13:00Z">
              <w:r>
                <w:rPr>
                  <w:b/>
                </w:rPr>
                <w:t xml:space="preserve">Údaje o vzdělání na VŠ </w:t>
              </w:r>
            </w:ins>
          </w:p>
        </w:tc>
      </w:tr>
      <w:tr w:rsidR="00300ED3" w14:paraId="2E73DD35" w14:textId="77777777" w:rsidTr="00725D1A">
        <w:trPr>
          <w:trHeight w:val="1055"/>
          <w:ins w:id="16707" w:author="PS" w:date="2018-11-25T17:13:00Z"/>
        </w:trPr>
        <w:tc>
          <w:tcPr>
            <w:tcW w:w="9900" w:type="dxa"/>
            <w:gridSpan w:val="10"/>
          </w:tcPr>
          <w:p w14:paraId="40249FD6" w14:textId="77777777" w:rsidR="00300ED3" w:rsidRDefault="00300ED3" w:rsidP="00300ED3">
            <w:pPr>
              <w:numPr>
                <w:ilvl w:val="0"/>
                <w:numId w:val="120"/>
              </w:numPr>
              <w:jc w:val="both"/>
              <w:rPr>
                <w:ins w:id="16708" w:author="PS" w:date="2018-11-25T17:13:00Z"/>
              </w:rPr>
            </w:pPr>
            <w:ins w:id="16709" w:author="PS" w:date="2018-11-25T17:13:00Z">
              <w:r>
                <w:t>Vysoká vojenská škola, vojenská chemie; 1982; Ing.</w:t>
              </w:r>
            </w:ins>
          </w:p>
          <w:p w14:paraId="5814ABF5" w14:textId="77777777" w:rsidR="00300ED3" w:rsidRPr="004D3FA2" w:rsidRDefault="00300ED3" w:rsidP="00300ED3">
            <w:pPr>
              <w:numPr>
                <w:ilvl w:val="0"/>
                <w:numId w:val="120"/>
              </w:numPr>
              <w:jc w:val="both"/>
              <w:rPr>
                <w:ins w:id="16710" w:author="PS" w:date="2018-11-25T17:13:00Z"/>
              </w:rPr>
            </w:pPr>
            <w:ins w:id="16711" w:author="PS" w:date="2018-11-25T17:13:00Z">
              <w:r w:rsidRPr="004D3FA2">
                <w:t xml:space="preserve">Ekonomika a management zvládání krizových jevů –„ Nové jevy a fenomény ekonomiky a krizového managementu na počátku 21. století“- </w:t>
              </w:r>
              <w:r w:rsidRPr="008D4072">
                <w:rPr>
                  <w:b/>
                </w:rPr>
                <w:t>dvou</w:t>
              </w:r>
              <w:r>
                <w:rPr>
                  <w:b/>
                </w:rPr>
                <w:t xml:space="preserve"> </w:t>
              </w:r>
              <w:r w:rsidRPr="008D4072">
                <w:rPr>
                  <w:b/>
                </w:rPr>
                <w:t>semestrový</w:t>
              </w:r>
              <w:r w:rsidRPr="004D3FA2">
                <w:t xml:space="preserve">, nejvyšší kurz manažéra krizového řízení – </w:t>
              </w:r>
              <w:r w:rsidRPr="004D3FA2">
                <w:rPr>
                  <w:b/>
                </w:rPr>
                <w:t>Vysoká škola ekonomická Praha, ev.č.:13/A4/IKM/2008</w:t>
              </w:r>
            </w:ins>
          </w:p>
          <w:p w14:paraId="2C15C054" w14:textId="77777777" w:rsidR="00300ED3" w:rsidRPr="004D3FA2" w:rsidRDefault="00300ED3" w:rsidP="00300ED3">
            <w:pPr>
              <w:numPr>
                <w:ilvl w:val="0"/>
                <w:numId w:val="120"/>
              </w:numPr>
              <w:jc w:val="both"/>
              <w:rPr>
                <w:ins w:id="16712" w:author="PS" w:date="2018-11-25T17:13:00Z"/>
                <w:b/>
              </w:rPr>
            </w:pPr>
            <w:ins w:id="16713" w:author="PS" w:date="2018-11-25T17:13:00Z">
              <w:r w:rsidRPr="004D3FA2">
                <w:t xml:space="preserve">Ekonomika a management zvládání krizových jevů </w:t>
              </w:r>
              <w:r>
                <w:t>–</w:t>
              </w:r>
              <w:r w:rsidRPr="004D3FA2">
                <w:t xml:space="preserve"> </w:t>
              </w:r>
              <w:r w:rsidRPr="008D4072">
                <w:rPr>
                  <w:b/>
                </w:rPr>
                <w:t>tří</w:t>
              </w:r>
              <w:r>
                <w:rPr>
                  <w:b/>
                </w:rPr>
                <w:t xml:space="preserve"> </w:t>
              </w:r>
              <w:r w:rsidRPr="008D4072">
                <w:rPr>
                  <w:b/>
                </w:rPr>
                <w:t>semestrový specializační kurz manažéra krizového řízení</w:t>
              </w:r>
              <w:r w:rsidRPr="004D3FA2">
                <w:t xml:space="preserve">, zkouška před komisí, obhajoba práce – </w:t>
              </w:r>
              <w:r w:rsidRPr="004D3FA2">
                <w:rPr>
                  <w:b/>
                </w:rPr>
                <w:t>Vysoká škola ekonomická Praha, ev.č.:11/A3/IKM/2005</w:t>
              </w:r>
            </w:ins>
          </w:p>
          <w:p w14:paraId="598026B0" w14:textId="77777777" w:rsidR="00300ED3" w:rsidRPr="004D3FA2" w:rsidRDefault="00300ED3" w:rsidP="00300ED3">
            <w:pPr>
              <w:numPr>
                <w:ilvl w:val="0"/>
                <w:numId w:val="120"/>
              </w:numPr>
              <w:jc w:val="both"/>
              <w:rPr>
                <w:ins w:id="16714" w:author="PS" w:date="2018-11-25T17:13:00Z"/>
                <w:b/>
              </w:rPr>
            </w:pPr>
            <w:ins w:id="16715" w:author="PS" w:date="2018-11-25T17:13:00Z">
              <w:r>
                <w:t>D</w:t>
              </w:r>
              <w:r w:rsidRPr="004D3FA2">
                <w:t xml:space="preserve">istančního nadstavbového studia „ Systém řízení bezpečnosti a havarijní plánování, specialista havarijního plánování – </w:t>
              </w:r>
              <w:r>
                <w:rPr>
                  <w:b/>
                </w:rPr>
                <w:t xml:space="preserve">VUBP ve spolupráci s </w:t>
              </w:r>
              <w:r w:rsidRPr="004D3FA2">
                <w:rPr>
                  <w:b/>
                </w:rPr>
                <w:t>Edith Cowan University – ev. č.: 8/2003/DNS</w:t>
              </w:r>
            </w:ins>
          </w:p>
          <w:p w14:paraId="2459156A" w14:textId="77777777" w:rsidR="00300ED3" w:rsidRPr="004D3FA2" w:rsidRDefault="00300ED3" w:rsidP="00300ED3">
            <w:pPr>
              <w:numPr>
                <w:ilvl w:val="0"/>
                <w:numId w:val="120"/>
              </w:numPr>
              <w:jc w:val="both"/>
              <w:rPr>
                <w:ins w:id="16716" w:author="PS" w:date="2018-11-25T17:13:00Z"/>
                <w:b/>
              </w:rPr>
            </w:pPr>
            <w:ins w:id="16717" w:author="PS" w:date="2018-11-25T17:13:00Z">
              <w:r>
                <w:t>Z</w:t>
              </w:r>
              <w:r w:rsidRPr="004D3FA2">
                <w:t>v</w:t>
              </w:r>
              <w:r>
                <w:t>láštní odborná způsobilost</w:t>
              </w:r>
              <w:r w:rsidRPr="004D3FA2">
                <w:t xml:space="preserve"> na úseku civilní ochrany a obrany - </w:t>
              </w:r>
              <w:r w:rsidRPr="004D3FA2">
                <w:rPr>
                  <w:b/>
                </w:rPr>
                <w:t>Institut pro místní správu Praha, číslo osvědčení: 2001/00301</w:t>
              </w:r>
            </w:ins>
          </w:p>
          <w:p w14:paraId="0897576E" w14:textId="77777777" w:rsidR="00300ED3" w:rsidRPr="004D3FA2" w:rsidRDefault="00300ED3" w:rsidP="00300ED3">
            <w:pPr>
              <w:numPr>
                <w:ilvl w:val="0"/>
                <w:numId w:val="120"/>
              </w:numPr>
              <w:jc w:val="both"/>
              <w:rPr>
                <w:ins w:id="16718" w:author="PS" w:date="2018-11-25T17:13:00Z"/>
              </w:rPr>
            </w:pPr>
            <w:ins w:id="16719" w:author="PS" w:date="2018-11-25T17:13:00Z">
              <w:r>
                <w:t>Zvláštní odborná způsobilost</w:t>
              </w:r>
              <w:r w:rsidRPr="004D3FA2">
                <w:t xml:space="preserve"> na úseku prevence závažných havárií způsobených vybranými chemickými látkami nebo chemickými přípravky  - </w:t>
              </w:r>
              <w:r w:rsidRPr="004D3FA2">
                <w:rPr>
                  <w:b/>
                </w:rPr>
                <w:t>Institut pro místní správu Praha, číslo osvědčení: 118001721</w:t>
              </w:r>
            </w:ins>
          </w:p>
          <w:p w14:paraId="3101DB39" w14:textId="77777777" w:rsidR="00300ED3" w:rsidRPr="004D3FA2" w:rsidRDefault="00300ED3" w:rsidP="00300ED3">
            <w:pPr>
              <w:numPr>
                <w:ilvl w:val="0"/>
                <w:numId w:val="120"/>
              </w:numPr>
              <w:jc w:val="both"/>
              <w:rPr>
                <w:ins w:id="16720" w:author="PS" w:date="2018-11-25T17:13:00Z"/>
                <w:b/>
              </w:rPr>
            </w:pPr>
            <w:ins w:id="16721" w:author="PS" w:date="2018-11-25T17:13:00Z">
              <w:r>
                <w:t>Zvláštní odborná způsobilost</w:t>
              </w:r>
              <w:r w:rsidRPr="004D3FA2">
                <w:t xml:space="preserve"> na úseku nakládání s nebezpečnými látkami a přípravky – </w:t>
              </w:r>
              <w:r w:rsidRPr="004D3FA2">
                <w:rPr>
                  <w:b/>
                </w:rPr>
                <w:t>Institut pro místní správu Praha, číslo osvědčení: 2000/00679</w:t>
              </w:r>
            </w:ins>
          </w:p>
          <w:p w14:paraId="2F43DF64" w14:textId="77777777" w:rsidR="00300ED3" w:rsidRPr="004D3FA2" w:rsidRDefault="00300ED3" w:rsidP="00300ED3">
            <w:pPr>
              <w:numPr>
                <w:ilvl w:val="0"/>
                <w:numId w:val="120"/>
              </w:numPr>
              <w:jc w:val="both"/>
              <w:rPr>
                <w:ins w:id="16722" w:author="PS" w:date="2018-11-25T17:13:00Z"/>
              </w:rPr>
            </w:pPr>
            <w:ins w:id="16723" w:author="PS" w:date="2018-11-25T17:13:00Z">
              <w:r w:rsidRPr="004D3FA2">
                <w:t xml:space="preserve">Správní řád - 500/2004Sb. – </w:t>
              </w:r>
              <w:r w:rsidRPr="004D3FA2">
                <w:rPr>
                  <w:b/>
                </w:rPr>
                <w:t>Institut pro místní správu Praha</w:t>
              </w:r>
              <w:r>
                <w:t xml:space="preserve">, </w:t>
              </w:r>
              <w:r w:rsidRPr="004D3FA2">
                <w:t>ev. č.: Z_30000-125/5</w:t>
              </w:r>
            </w:ins>
          </w:p>
          <w:p w14:paraId="59DDD652" w14:textId="77777777" w:rsidR="00300ED3" w:rsidRDefault="00300ED3" w:rsidP="00725D1A">
            <w:pPr>
              <w:tabs>
                <w:tab w:val="left" w:pos="1418"/>
              </w:tabs>
              <w:autoSpaceDE w:val="0"/>
              <w:autoSpaceDN w:val="0"/>
              <w:adjustRightInd w:val="0"/>
              <w:spacing w:after="360"/>
              <w:rPr>
                <w:ins w:id="16724" w:author="PS" w:date="2018-11-25T17:13:00Z"/>
                <w:b/>
              </w:rPr>
            </w:pPr>
          </w:p>
        </w:tc>
      </w:tr>
      <w:tr w:rsidR="00300ED3" w14:paraId="6E4929BB" w14:textId="77777777" w:rsidTr="00725D1A">
        <w:trPr>
          <w:ins w:id="16725" w:author="PS" w:date="2018-11-25T17:13:00Z"/>
        </w:trPr>
        <w:tc>
          <w:tcPr>
            <w:tcW w:w="9900" w:type="dxa"/>
            <w:gridSpan w:val="10"/>
            <w:shd w:val="clear" w:color="auto" w:fill="F7CAAC"/>
          </w:tcPr>
          <w:p w14:paraId="2DFA16CB" w14:textId="77777777" w:rsidR="00300ED3" w:rsidRDefault="00300ED3" w:rsidP="00725D1A">
            <w:pPr>
              <w:jc w:val="both"/>
              <w:rPr>
                <w:ins w:id="16726" w:author="PS" w:date="2018-11-25T17:13:00Z"/>
                <w:b/>
              </w:rPr>
            </w:pPr>
            <w:ins w:id="16727" w:author="PS" w:date="2018-11-25T17:13:00Z">
              <w:r>
                <w:rPr>
                  <w:b/>
                </w:rPr>
                <w:t>Údaje o odborném působení od absolvování VŠ</w:t>
              </w:r>
            </w:ins>
          </w:p>
        </w:tc>
      </w:tr>
      <w:tr w:rsidR="00300ED3" w14:paraId="03A364CB" w14:textId="77777777" w:rsidTr="00725D1A">
        <w:trPr>
          <w:trHeight w:val="1090"/>
          <w:ins w:id="16728" w:author="PS" w:date="2018-11-25T17:13:00Z"/>
        </w:trPr>
        <w:tc>
          <w:tcPr>
            <w:tcW w:w="9900" w:type="dxa"/>
            <w:gridSpan w:val="10"/>
          </w:tcPr>
          <w:p w14:paraId="07D2EFC9" w14:textId="77777777" w:rsidR="00300ED3" w:rsidRDefault="00300ED3" w:rsidP="00725D1A">
            <w:pPr>
              <w:rPr>
                <w:ins w:id="16729" w:author="PS" w:date="2018-11-25T17:13:00Z"/>
              </w:rPr>
            </w:pPr>
          </w:p>
          <w:tbl>
            <w:tblPr>
              <w:tblW w:w="104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456"/>
            </w:tblGrid>
            <w:tr w:rsidR="00300ED3" w:rsidRPr="00B16F9D" w14:paraId="05358773" w14:textId="77777777" w:rsidTr="00725D1A">
              <w:trPr>
                <w:ins w:id="16730" w:author="PS" w:date="2018-11-25T17:13:00Z"/>
              </w:trPr>
              <w:tc>
                <w:tcPr>
                  <w:tcW w:w="10456" w:type="dxa"/>
                  <w:tcBorders>
                    <w:top w:val="nil"/>
                    <w:left w:val="nil"/>
                    <w:bottom w:val="nil"/>
                    <w:right w:val="nil"/>
                  </w:tcBorders>
                </w:tcPr>
                <w:p w14:paraId="4245A772" w14:textId="77777777" w:rsidR="00300ED3" w:rsidRPr="004D3FA2" w:rsidRDefault="00300ED3" w:rsidP="00725D1A">
                  <w:pPr>
                    <w:pStyle w:val="OiaeaeiYiio2"/>
                    <w:widowControl/>
                    <w:spacing w:before="20" w:after="20"/>
                    <w:jc w:val="left"/>
                    <w:rPr>
                      <w:ins w:id="16731" w:author="PS" w:date="2018-11-25T17:13:00Z"/>
                      <w:b/>
                      <w:i w:val="0"/>
                      <w:sz w:val="20"/>
                      <w:lang w:val="cs-CZ"/>
                    </w:rPr>
                  </w:pPr>
                  <w:ins w:id="16732" w:author="PS" w:date="2018-11-25T17:13:00Z">
                    <w:r w:rsidRPr="004D3FA2">
                      <w:rPr>
                        <w:b/>
                        <w:i w:val="0"/>
                        <w:sz w:val="20"/>
                        <w:lang w:val="cs-CZ"/>
                      </w:rPr>
                      <w:t xml:space="preserve">1. 1. 2002 </w:t>
                    </w:r>
                    <w:r>
                      <w:rPr>
                        <w:b/>
                        <w:i w:val="0"/>
                        <w:sz w:val="20"/>
                        <w:lang w:val="cs-CZ"/>
                      </w:rPr>
                      <w:t>–</w:t>
                    </w:r>
                    <w:r w:rsidRPr="004D3FA2">
                      <w:rPr>
                        <w:b/>
                        <w:i w:val="0"/>
                        <w:sz w:val="20"/>
                        <w:lang w:val="cs-CZ"/>
                      </w:rPr>
                      <w:t xml:space="preserve"> dosud</w:t>
                    </w:r>
                  </w:ins>
                </w:p>
              </w:tc>
            </w:tr>
            <w:tr w:rsidR="00300ED3" w14:paraId="3C41D45A" w14:textId="77777777" w:rsidTr="00725D1A">
              <w:trPr>
                <w:ins w:id="16733" w:author="PS" w:date="2018-11-25T17:13:00Z"/>
              </w:trPr>
              <w:tc>
                <w:tcPr>
                  <w:tcW w:w="10456" w:type="dxa"/>
                  <w:tcBorders>
                    <w:top w:val="nil"/>
                    <w:left w:val="nil"/>
                    <w:bottom w:val="nil"/>
                    <w:right w:val="nil"/>
                  </w:tcBorders>
                </w:tcPr>
                <w:p w14:paraId="719A01BE" w14:textId="77777777" w:rsidR="00300ED3" w:rsidRPr="004D3FA2" w:rsidRDefault="00300ED3" w:rsidP="00725D1A">
                  <w:pPr>
                    <w:pStyle w:val="OiaeaeiYiio2"/>
                    <w:widowControl/>
                    <w:spacing w:before="20" w:after="20"/>
                    <w:jc w:val="left"/>
                    <w:rPr>
                      <w:ins w:id="16734" w:author="PS" w:date="2018-11-25T17:13:00Z"/>
                      <w:i w:val="0"/>
                      <w:sz w:val="20"/>
                      <w:lang w:val="cs-CZ"/>
                    </w:rPr>
                  </w:pPr>
                  <w:ins w:id="16735" w:author="PS" w:date="2018-11-25T17:13:00Z">
                    <w:r w:rsidRPr="004D3FA2">
                      <w:rPr>
                        <w:b/>
                        <w:i w:val="0"/>
                        <w:sz w:val="20"/>
                        <w:lang w:val="cs-CZ"/>
                      </w:rPr>
                      <w:t>Zlínský kraj</w:t>
                    </w:r>
                    <w:r w:rsidRPr="004D3FA2">
                      <w:rPr>
                        <w:i w:val="0"/>
                        <w:sz w:val="20"/>
                        <w:lang w:val="cs-CZ"/>
                      </w:rPr>
                      <w:t>, Krajský úřad, tř. Tomáše Bati 21, Zlín, 761 90</w:t>
                    </w:r>
                  </w:ins>
                </w:p>
              </w:tc>
            </w:tr>
            <w:tr w:rsidR="00300ED3" w14:paraId="7319FAE3" w14:textId="77777777" w:rsidTr="00725D1A">
              <w:trPr>
                <w:ins w:id="16736" w:author="PS" w:date="2018-11-25T17:13:00Z"/>
              </w:trPr>
              <w:tc>
                <w:tcPr>
                  <w:tcW w:w="10456" w:type="dxa"/>
                  <w:tcBorders>
                    <w:top w:val="nil"/>
                    <w:left w:val="nil"/>
                    <w:bottom w:val="nil"/>
                    <w:right w:val="nil"/>
                  </w:tcBorders>
                </w:tcPr>
                <w:p w14:paraId="447C6420" w14:textId="77777777" w:rsidR="00300ED3" w:rsidRPr="004D3FA2" w:rsidRDefault="00300ED3" w:rsidP="00725D1A">
                  <w:pPr>
                    <w:pStyle w:val="OiaeaeiYiio2"/>
                    <w:widowControl/>
                    <w:spacing w:before="20" w:after="20"/>
                    <w:jc w:val="left"/>
                    <w:rPr>
                      <w:ins w:id="16737" w:author="PS" w:date="2018-11-25T17:13:00Z"/>
                      <w:i w:val="0"/>
                      <w:sz w:val="20"/>
                      <w:lang w:val="cs-CZ"/>
                    </w:rPr>
                  </w:pPr>
                  <w:ins w:id="16738" w:author="PS" w:date="2018-11-25T17:13:00Z">
                    <w:r w:rsidRPr="004D3FA2">
                      <w:rPr>
                        <w:i w:val="0"/>
                        <w:sz w:val="20"/>
                        <w:lang w:val="cs-CZ"/>
                      </w:rPr>
                      <w:t>Krizové a havarijní plánování, prevence závažných havárií</w:t>
                    </w:r>
                  </w:ins>
                </w:p>
              </w:tc>
            </w:tr>
            <w:tr w:rsidR="00300ED3" w14:paraId="0469224F" w14:textId="77777777" w:rsidTr="00725D1A">
              <w:trPr>
                <w:ins w:id="16739" w:author="PS" w:date="2018-11-25T17:13:00Z"/>
              </w:trPr>
              <w:tc>
                <w:tcPr>
                  <w:tcW w:w="10456" w:type="dxa"/>
                  <w:tcBorders>
                    <w:top w:val="nil"/>
                    <w:left w:val="nil"/>
                    <w:bottom w:val="nil"/>
                    <w:right w:val="nil"/>
                  </w:tcBorders>
                </w:tcPr>
                <w:p w14:paraId="46BAB972" w14:textId="77777777" w:rsidR="00300ED3" w:rsidRPr="004D3FA2" w:rsidRDefault="00300ED3" w:rsidP="00725D1A">
                  <w:pPr>
                    <w:pStyle w:val="OiaeaeiYiio2"/>
                    <w:widowControl/>
                    <w:spacing w:before="20" w:after="20"/>
                    <w:jc w:val="left"/>
                    <w:rPr>
                      <w:ins w:id="16740" w:author="PS" w:date="2018-11-25T17:13:00Z"/>
                      <w:i w:val="0"/>
                      <w:sz w:val="20"/>
                      <w:lang w:val="cs-CZ"/>
                    </w:rPr>
                  </w:pPr>
                  <w:ins w:id="16741" w:author="PS" w:date="2018-11-25T17:13:00Z">
                    <w:r>
                      <w:rPr>
                        <w:i w:val="0"/>
                        <w:sz w:val="20"/>
                        <w:lang w:val="cs-CZ"/>
                      </w:rPr>
                      <w:t xml:space="preserve">Oprávněná úřední osoba, </w:t>
                    </w:r>
                    <w:r w:rsidRPr="004D3FA2">
                      <w:rPr>
                        <w:i w:val="0"/>
                        <w:sz w:val="20"/>
                        <w:lang w:val="cs-CZ"/>
                      </w:rPr>
                      <w:t>zástupce vedoucího</w:t>
                    </w:r>
                    <w:r>
                      <w:rPr>
                        <w:i w:val="0"/>
                        <w:sz w:val="20"/>
                        <w:lang w:val="cs-CZ"/>
                      </w:rPr>
                      <w:t xml:space="preserve"> na úseku p</w:t>
                    </w:r>
                    <w:r w:rsidRPr="004D3FA2">
                      <w:rPr>
                        <w:i w:val="0"/>
                        <w:sz w:val="20"/>
                        <w:lang w:val="cs-CZ"/>
                      </w:rPr>
                      <w:t xml:space="preserve">lnění úkolů krajského úřadu podle zákona č. 240/2000 Sb., č.239/2000 Sb., </w:t>
                    </w:r>
                    <w:r>
                      <w:rPr>
                        <w:i w:val="0"/>
                        <w:sz w:val="20"/>
                        <w:lang w:val="cs-CZ"/>
                      </w:rPr>
                      <w:t>koordinace Integrovaného záchranného systému, p</w:t>
                    </w:r>
                    <w:r w:rsidRPr="004D3FA2">
                      <w:rPr>
                        <w:i w:val="0"/>
                        <w:sz w:val="20"/>
                        <w:lang w:val="cs-CZ"/>
                      </w:rPr>
                      <w:t>lnění úkolů kraje podle zákona č.</w:t>
                    </w:r>
                    <w:r>
                      <w:rPr>
                        <w:i w:val="0"/>
                        <w:sz w:val="20"/>
                        <w:lang w:val="cs-CZ"/>
                      </w:rPr>
                      <w:t>224</w:t>
                    </w:r>
                    <w:r w:rsidRPr="004D3FA2">
                      <w:rPr>
                        <w:i w:val="0"/>
                        <w:sz w:val="20"/>
                        <w:lang w:val="cs-CZ"/>
                      </w:rPr>
                      <w:t>/20</w:t>
                    </w:r>
                    <w:r>
                      <w:rPr>
                        <w:i w:val="0"/>
                        <w:sz w:val="20"/>
                        <w:lang w:val="cs-CZ"/>
                      </w:rPr>
                      <w:t>15</w:t>
                    </w:r>
                    <w:r w:rsidRPr="004D3FA2">
                      <w:rPr>
                        <w:i w:val="0"/>
                        <w:sz w:val="20"/>
                        <w:lang w:val="cs-CZ"/>
                      </w:rPr>
                      <w:t xml:space="preserve"> Sb., o prevenci závažných havárií</w:t>
                    </w:r>
                  </w:ins>
                </w:p>
              </w:tc>
            </w:tr>
            <w:tr w:rsidR="00300ED3" w14:paraId="0A7E3FC1" w14:textId="77777777" w:rsidTr="00725D1A">
              <w:trPr>
                <w:ins w:id="16742" w:author="PS" w:date="2018-11-25T17:13:00Z"/>
              </w:trPr>
              <w:tc>
                <w:tcPr>
                  <w:tcW w:w="10456" w:type="dxa"/>
                  <w:tcBorders>
                    <w:top w:val="nil"/>
                    <w:left w:val="nil"/>
                    <w:bottom w:val="nil"/>
                    <w:right w:val="nil"/>
                  </w:tcBorders>
                </w:tcPr>
                <w:p w14:paraId="5055E6A6" w14:textId="77777777" w:rsidR="00300ED3" w:rsidRPr="004D3FA2" w:rsidRDefault="00300ED3" w:rsidP="00725D1A">
                  <w:pPr>
                    <w:pStyle w:val="OiaeaeiYiio2"/>
                    <w:widowControl/>
                    <w:spacing w:before="20" w:after="20"/>
                    <w:jc w:val="left"/>
                    <w:rPr>
                      <w:ins w:id="16743" w:author="PS" w:date="2018-11-25T17:13:00Z"/>
                      <w:i w:val="0"/>
                      <w:sz w:val="20"/>
                      <w:lang w:val="cs-CZ"/>
                    </w:rPr>
                  </w:pPr>
                </w:p>
              </w:tc>
            </w:tr>
            <w:tr w:rsidR="00300ED3" w:rsidRPr="00B16F9D" w14:paraId="1C0B2F2C" w14:textId="77777777" w:rsidTr="00725D1A">
              <w:trPr>
                <w:ins w:id="16744" w:author="PS" w:date="2018-11-25T17:13:00Z"/>
              </w:trPr>
              <w:tc>
                <w:tcPr>
                  <w:tcW w:w="10456" w:type="dxa"/>
                  <w:tcBorders>
                    <w:top w:val="nil"/>
                    <w:left w:val="nil"/>
                    <w:bottom w:val="nil"/>
                    <w:right w:val="nil"/>
                  </w:tcBorders>
                </w:tcPr>
                <w:p w14:paraId="28609399" w14:textId="77777777" w:rsidR="00300ED3" w:rsidRPr="004D3FA2" w:rsidRDefault="00300ED3" w:rsidP="00725D1A">
                  <w:pPr>
                    <w:pStyle w:val="OiaeaeiYiio2"/>
                    <w:widowControl/>
                    <w:spacing w:before="20" w:after="20"/>
                    <w:jc w:val="left"/>
                    <w:rPr>
                      <w:ins w:id="16745" w:author="PS" w:date="2018-11-25T17:13:00Z"/>
                      <w:b/>
                      <w:i w:val="0"/>
                      <w:sz w:val="20"/>
                      <w:lang w:val="cs-CZ"/>
                    </w:rPr>
                  </w:pPr>
                  <w:ins w:id="16746" w:author="PS" w:date="2018-11-25T17:13:00Z">
                    <w:r w:rsidRPr="004D3FA2">
                      <w:rPr>
                        <w:b/>
                        <w:i w:val="0"/>
                        <w:sz w:val="20"/>
                        <w:lang w:val="cs-CZ"/>
                      </w:rPr>
                      <w:t>1.</w:t>
                    </w:r>
                    <w:r>
                      <w:rPr>
                        <w:b/>
                        <w:i w:val="0"/>
                        <w:sz w:val="20"/>
                        <w:lang w:val="cs-CZ"/>
                      </w:rPr>
                      <w:t xml:space="preserve"> </w:t>
                    </w:r>
                    <w:r w:rsidRPr="004D3FA2">
                      <w:rPr>
                        <w:b/>
                        <w:i w:val="0"/>
                        <w:sz w:val="20"/>
                        <w:lang w:val="cs-CZ"/>
                      </w:rPr>
                      <w:t>10.1998 – 31.</w:t>
                    </w:r>
                    <w:r>
                      <w:rPr>
                        <w:b/>
                        <w:i w:val="0"/>
                        <w:sz w:val="20"/>
                        <w:lang w:val="cs-CZ"/>
                      </w:rPr>
                      <w:t xml:space="preserve"> </w:t>
                    </w:r>
                    <w:r w:rsidRPr="004D3FA2">
                      <w:rPr>
                        <w:b/>
                        <w:i w:val="0"/>
                        <w:sz w:val="20"/>
                        <w:lang w:val="cs-CZ"/>
                      </w:rPr>
                      <w:t>12. 2001</w:t>
                    </w:r>
                  </w:ins>
                </w:p>
              </w:tc>
            </w:tr>
            <w:tr w:rsidR="00300ED3" w:rsidRPr="00B16F9D" w14:paraId="2935DE94" w14:textId="77777777" w:rsidTr="00725D1A">
              <w:trPr>
                <w:ins w:id="16747" w:author="PS" w:date="2018-11-25T17:13:00Z"/>
              </w:trPr>
              <w:tc>
                <w:tcPr>
                  <w:tcW w:w="10456" w:type="dxa"/>
                  <w:tcBorders>
                    <w:top w:val="nil"/>
                    <w:left w:val="nil"/>
                    <w:bottom w:val="nil"/>
                    <w:right w:val="nil"/>
                  </w:tcBorders>
                </w:tcPr>
                <w:p w14:paraId="741D759C" w14:textId="77777777" w:rsidR="00300ED3" w:rsidRPr="004D3FA2" w:rsidRDefault="00300ED3" w:rsidP="00725D1A">
                  <w:pPr>
                    <w:pStyle w:val="OiaeaeiYiio2"/>
                    <w:widowControl/>
                    <w:spacing w:before="20" w:after="20"/>
                    <w:jc w:val="left"/>
                    <w:rPr>
                      <w:ins w:id="16748" w:author="PS" w:date="2018-11-25T17:13:00Z"/>
                      <w:b/>
                      <w:i w:val="0"/>
                      <w:sz w:val="20"/>
                      <w:lang w:val="cs-CZ"/>
                    </w:rPr>
                  </w:pPr>
                  <w:ins w:id="16749" w:author="PS" w:date="2018-11-25T17:13:00Z">
                    <w:r w:rsidRPr="004D3FA2">
                      <w:rPr>
                        <w:b/>
                        <w:i w:val="0"/>
                        <w:sz w:val="20"/>
                        <w:lang w:val="cs-CZ"/>
                      </w:rPr>
                      <w:t>Okresní úřad Uherské Hradiště</w:t>
                    </w:r>
                  </w:ins>
                </w:p>
              </w:tc>
            </w:tr>
            <w:tr w:rsidR="00300ED3" w14:paraId="6AEDF26E" w14:textId="77777777" w:rsidTr="00725D1A">
              <w:trPr>
                <w:ins w:id="16750" w:author="PS" w:date="2018-11-25T17:13:00Z"/>
              </w:trPr>
              <w:tc>
                <w:tcPr>
                  <w:tcW w:w="10456" w:type="dxa"/>
                  <w:tcBorders>
                    <w:top w:val="nil"/>
                    <w:left w:val="nil"/>
                    <w:bottom w:val="nil"/>
                    <w:right w:val="nil"/>
                  </w:tcBorders>
                </w:tcPr>
                <w:p w14:paraId="12A8A5D1" w14:textId="77777777" w:rsidR="00300ED3" w:rsidRPr="004D3FA2" w:rsidRDefault="00300ED3" w:rsidP="00725D1A">
                  <w:pPr>
                    <w:pStyle w:val="OiaeaeiYiio2"/>
                    <w:widowControl/>
                    <w:spacing w:before="20" w:after="20"/>
                    <w:jc w:val="left"/>
                    <w:rPr>
                      <w:ins w:id="16751" w:author="PS" w:date="2018-11-25T17:13:00Z"/>
                      <w:i w:val="0"/>
                      <w:sz w:val="20"/>
                      <w:lang w:val="cs-CZ"/>
                    </w:rPr>
                  </w:pPr>
                  <w:ins w:id="16752" w:author="PS" w:date="2018-11-25T17:13:00Z">
                    <w:r w:rsidRPr="004D3FA2">
                      <w:rPr>
                        <w:i w:val="0"/>
                        <w:sz w:val="20"/>
                        <w:lang w:val="cs-CZ"/>
                      </w:rPr>
                      <w:t>Referát obrany a ochrany obyvatel, referát životního prostředí</w:t>
                    </w:r>
                  </w:ins>
                </w:p>
              </w:tc>
            </w:tr>
            <w:tr w:rsidR="00300ED3" w14:paraId="7EDA229C" w14:textId="77777777" w:rsidTr="00725D1A">
              <w:trPr>
                <w:ins w:id="16753" w:author="PS" w:date="2018-11-25T17:13:00Z"/>
              </w:trPr>
              <w:tc>
                <w:tcPr>
                  <w:tcW w:w="10456" w:type="dxa"/>
                  <w:tcBorders>
                    <w:top w:val="nil"/>
                    <w:left w:val="nil"/>
                    <w:bottom w:val="nil"/>
                    <w:right w:val="nil"/>
                  </w:tcBorders>
                </w:tcPr>
                <w:p w14:paraId="457A45F2" w14:textId="77777777" w:rsidR="00300ED3" w:rsidRPr="004D3FA2" w:rsidRDefault="00300ED3" w:rsidP="00725D1A">
                  <w:pPr>
                    <w:pStyle w:val="OiaeaeiYiio2"/>
                    <w:widowControl/>
                    <w:spacing w:before="20" w:after="20"/>
                    <w:jc w:val="left"/>
                    <w:rPr>
                      <w:ins w:id="16754" w:author="PS" w:date="2018-11-25T17:13:00Z"/>
                      <w:i w:val="0"/>
                      <w:sz w:val="20"/>
                      <w:lang w:val="cs-CZ"/>
                    </w:rPr>
                  </w:pPr>
                  <w:ins w:id="16755" w:author="PS" w:date="2018-11-25T17:13:00Z">
                    <w:r w:rsidRPr="004D3FA2">
                      <w:rPr>
                        <w:i w:val="0"/>
                        <w:sz w:val="20"/>
                        <w:lang w:val="cs-CZ"/>
                      </w:rPr>
                      <w:t>Samostatný odborný referent</w:t>
                    </w:r>
                  </w:ins>
                </w:p>
              </w:tc>
            </w:tr>
            <w:tr w:rsidR="00300ED3" w14:paraId="43BF2C86" w14:textId="77777777" w:rsidTr="00725D1A">
              <w:trPr>
                <w:ins w:id="16756" w:author="PS" w:date="2018-11-25T17:13:00Z"/>
              </w:trPr>
              <w:tc>
                <w:tcPr>
                  <w:tcW w:w="10456" w:type="dxa"/>
                  <w:tcBorders>
                    <w:top w:val="nil"/>
                    <w:left w:val="nil"/>
                    <w:bottom w:val="nil"/>
                    <w:right w:val="nil"/>
                  </w:tcBorders>
                </w:tcPr>
                <w:p w14:paraId="116EC8BD" w14:textId="77777777" w:rsidR="00300ED3" w:rsidRDefault="00300ED3" w:rsidP="00725D1A">
                  <w:pPr>
                    <w:pStyle w:val="OiaeaeiYiio2"/>
                    <w:widowControl/>
                    <w:spacing w:before="20" w:after="20"/>
                    <w:jc w:val="left"/>
                    <w:rPr>
                      <w:ins w:id="16757" w:author="PS" w:date="2018-11-25T17:13:00Z"/>
                      <w:i w:val="0"/>
                      <w:sz w:val="20"/>
                      <w:lang w:val="cs-CZ"/>
                    </w:rPr>
                  </w:pPr>
                  <w:ins w:id="16758" w:author="PS" w:date="2018-11-25T17:13:00Z">
                    <w:r w:rsidRPr="004D3FA2">
                      <w:rPr>
                        <w:i w:val="0"/>
                        <w:sz w:val="20"/>
                        <w:lang w:val="cs-CZ"/>
                      </w:rPr>
                      <w:t>Krizové a havarijní plánování, ochrana obyvatelstva, analytik  - správního území okresu Uherské Hradiště, specialista na nebezpečné chemické látky</w:t>
                    </w:r>
                  </w:ins>
                </w:p>
                <w:p w14:paraId="6217BD1F" w14:textId="77777777" w:rsidR="00300ED3" w:rsidRPr="004D3FA2" w:rsidRDefault="00300ED3" w:rsidP="00725D1A">
                  <w:pPr>
                    <w:pStyle w:val="OiaeaeiYiio2"/>
                    <w:widowControl/>
                    <w:spacing w:before="20" w:after="20"/>
                    <w:jc w:val="left"/>
                    <w:rPr>
                      <w:ins w:id="16759" w:author="PS" w:date="2018-11-25T17:13:00Z"/>
                      <w:i w:val="0"/>
                      <w:sz w:val="20"/>
                      <w:lang w:val="cs-CZ"/>
                    </w:rPr>
                  </w:pPr>
                </w:p>
              </w:tc>
            </w:tr>
            <w:tr w:rsidR="00300ED3" w:rsidRPr="00B16F9D" w14:paraId="7F26A2D5" w14:textId="77777777" w:rsidTr="00725D1A">
              <w:trPr>
                <w:ins w:id="16760" w:author="PS" w:date="2018-11-25T17:13:00Z"/>
              </w:trPr>
              <w:tc>
                <w:tcPr>
                  <w:tcW w:w="10456" w:type="dxa"/>
                  <w:tcBorders>
                    <w:top w:val="nil"/>
                    <w:left w:val="nil"/>
                    <w:bottom w:val="nil"/>
                    <w:right w:val="nil"/>
                  </w:tcBorders>
                </w:tcPr>
                <w:p w14:paraId="181BD77D" w14:textId="77777777" w:rsidR="00300ED3" w:rsidRPr="004D3FA2" w:rsidRDefault="00300ED3" w:rsidP="00725D1A">
                  <w:pPr>
                    <w:pStyle w:val="OiaeaeiYiio2"/>
                    <w:widowControl/>
                    <w:spacing w:before="20" w:after="20"/>
                    <w:jc w:val="left"/>
                    <w:rPr>
                      <w:ins w:id="16761" w:author="PS" w:date="2018-11-25T17:13:00Z"/>
                      <w:b/>
                      <w:i w:val="0"/>
                      <w:sz w:val="20"/>
                      <w:lang w:val="cs-CZ"/>
                    </w:rPr>
                  </w:pPr>
                  <w:ins w:id="16762" w:author="PS" w:date="2018-11-25T17:13:00Z">
                    <w:r w:rsidRPr="004D3FA2">
                      <w:rPr>
                        <w:b/>
                        <w:i w:val="0"/>
                        <w:sz w:val="20"/>
                        <w:lang w:val="cs-CZ"/>
                      </w:rPr>
                      <w:t>11. 7. 1982 – 30. 9. 1998</w:t>
                    </w:r>
                  </w:ins>
                </w:p>
              </w:tc>
            </w:tr>
            <w:tr w:rsidR="00300ED3" w:rsidRPr="00B16F9D" w14:paraId="5FD824C5" w14:textId="77777777" w:rsidTr="00725D1A">
              <w:trPr>
                <w:ins w:id="16763" w:author="PS" w:date="2018-11-25T17:13:00Z"/>
              </w:trPr>
              <w:tc>
                <w:tcPr>
                  <w:tcW w:w="10456" w:type="dxa"/>
                  <w:tcBorders>
                    <w:top w:val="nil"/>
                    <w:left w:val="nil"/>
                    <w:bottom w:val="nil"/>
                    <w:right w:val="nil"/>
                  </w:tcBorders>
                </w:tcPr>
                <w:p w14:paraId="0841D013" w14:textId="77777777" w:rsidR="00300ED3" w:rsidRPr="004D3FA2" w:rsidRDefault="00300ED3" w:rsidP="00725D1A">
                  <w:pPr>
                    <w:pStyle w:val="OiaeaeiYiio2"/>
                    <w:widowControl/>
                    <w:spacing w:before="20" w:after="20"/>
                    <w:jc w:val="left"/>
                    <w:rPr>
                      <w:ins w:id="16764" w:author="PS" w:date="2018-11-25T17:13:00Z"/>
                      <w:b/>
                      <w:i w:val="0"/>
                      <w:sz w:val="20"/>
                      <w:lang w:val="cs-CZ"/>
                    </w:rPr>
                  </w:pPr>
                  <w:ins w:id="16765" w:author="PS" w:date="2018-11-25T17:13:00Z">
                    <w:r w:rsidRPr="004D3FA2">
                      <w:rPr>
                        <w:b/>
                        <w:i w:val="0"/>
                        <w:sz w:val="20"/>
                        <w:lang w:val="cs-CZ"/>
                      </w:rPr>
                      <w:t>Ministerstvo obrany</w:t>
                    </w:r>
                  </w:ins>
                </w:p>
              </w:tc>
            </w:tr>
            <w:tr w:rsidR="00300ED3" w14:paraId="73A3C5C9" w14:textId="77777777" w:rsidTr="00725D1A">
              <w:trPr>
                <w:ins w:id="16766" w:author="PS" w:date="2018-11-25T17:13:00Z"/>
              </w:trPr>
              <w:tc>
                <w:tcPr>
                  <w:tcW w:w="10456" w:type="dxa"/>
                  <w:tcBorders>
                    <w:top w:val="nil"/>
                    <w:left w:val="nil"/>
                    <w:bottom w:val="nil"/>
                    <w:right w:val="nil"/>
                  </w:tcBorders>
                </w:tcPr>
                <w:p w14:paraId="0207786E" w14:textId="77777777" w:rsidR="00300ED3" w:rsidRPr="004D3FA2" w:rsidRDefault="00300ED3" w:rsidP="00725D1A">
                  <w:pPr>
                    <w:pStyle w:val="OiaeaeiYiio2"/>
                    <w:widowControl/>
                    <w:spacing w:before="20" w:after="20"/>
                    <w:jc w:val="left"/>
                    <w:rPr>
                      <w:ins w:id="16767" w:author="PS" w:date="2018-11-25T17:13:00Z"/>
                      <w:i w:val="0"/>
                      <w:sz w:val="20"/>
                      <w:lang w:val="cs-CZ"/>
                    </w:rPr>
                  </w:pPr>
                  <w:ins w:id="16768" w:author="PS" w:date="2018-11-25T17:13:00Z">
                    <w:r w:rsidRPr="004D3FA2">
                      <w:rPr>
                        <w:i w:val="0"/>
                        <w:sz w:val="20"/>
                        <w:lang w:val="cs-CZ"/>
                      </w:rPr>
                      <w:t>Chemické vojsko</w:t>
                    </w:r>
                  </w:ins>
                </w:p>
              </w:tc>
            </w:tr>
            <w:tr w:rsidR="00300ED3" w14:paraId="0E2CD14C" w14:textId="77777777" w:rsidTr="00725D1A">
              <w:trPr>
                <w:ins w:id="16769" w:author="PS" w:date="2018-11-25T17:13:00Z"/>
              </w:trPr>
              <w:tc>
                <w:tcPr>
                  <w:tcW w:w="10456" w:type="dxa"/>
                  <w:tcBorders>
                    <w:top w:val="nil"/>
                    <w:left w:val="nil"/>
                    <w:bottom w:val="nil"/>
                    <w:right w:val="nil"/>
                  </w:tcBorders>
                </w:tcPr>
                <w:p w14:paraId="6CE7A834" w14:textId="77777777" w:rsidR="00300ED3" w:rsidRPr="004D3FA2" w:rsidRDefault="00300ED3" w:rsidP="00725D1A">
                  <w:pPr>
                    <w:pStyle w:val="OiaeaeiYiio2"/>
                    <w:widowControl/>
                    <w:spacing w:before="20" w:after="20"/>
                    <w:jc w:val="left"/>
                    <w:rPr>
                      <w:ins w:id="16770" w:author="PS" w:date="2018-11-25T17:13:00Z"/>
                      <w:i w:val="0"/>
                      <w:sz w:val="20"/>
                      <w:lang w:val="cs-CZ"/>
                    </w:rPr>
                  </w:pPr>
                  <w:ins w:id="16771" w:author="PS" w:date="2018-11-25T17:13:00Z">
                    <w:r w:rsidRPr="004D3FA2">
                      <w:rPr>
                        <w:i w:val="0"/>
                        <w:sz w:val="20"/>
                        <w:lang w:val="cs-CZ"/>
                      </w:rPr>
                      <w:t>Náčelník chemické služby Vojenské zdravotnické školy</w:t>
                    </w:r>
                  </w:ins>
                </w:p>
              </w:tc>
            </w:tr>
            <w:tr w:rsidR="00300ED3" w14:paraId="4F136CA3" w14:textId="77777777" w:rsidTr="00725D1A">
              <w:trPr>
                <w:ins w:id="16772" w:author="PS" w:date="2018-11-25T17:13:00Z"/>
              </w:trPr>
              <w:tc>
                <w:tcPr>
                  <w:tcW w:w="10456" w:type="dxa"/>
                  <w:tcBorders>
                    <w:top w:val="nil"/>
                    <w:left w:val="nil"/>
                    <w:bottom w:val="nil"/>
                    <w:right w:val="nil"/>
                  </w:tcBorders>
                </w:tcPr>
                <w:p w14:paraId="68661491" w14:textId="77777777" w:rsidR="00300ED3" w:rsidRDefault="00300ED3" w:rsidP="00725D1A">
                  <w:pPr>
                    <w:pStyle w:val="OiaeaeiYiio2"/>
                    <w:widowControl/>
                    <w:spacing w:before="20" w:after="20"/>
                    <w:jc w:val="left"/>
                    <w:rPr>
                      <w:ins w:id="16773" w:author="PS" w:date="2018-11-25T17:13:00Z"/>
                      <w:i w:val="0"/>
                      <w:sz w:val="20"/>
                      <w:lang w:val="cs-CZ"/>
                    </w:rPr>
                  </w:pPr>
                  <w:ins w:id="16774" w:author="PS" w:date="2018-11-25T17:13:00Z">
                    <w:r w:rsidRPr="004D3FA2">
                      <w:rPr>
                        <w:i w:val="0"/>
                        <w:sz w:val="20"/>
                        <w:lang w:val="cs-CZ"/>
                      </w:rPr>
                      <w:t>Odpovědnost za přípravu jednotek a důstojnického sboru ve své odbornosti, řízení výuky a výcviku podřízeného útvaru, logistické zabezpečení školy chemickým materiálem a prostředků protichemické ochrany.</w:t>
                    </w:r>
                  </w:ins>
                </w:p>
                <w:p w14:paraId="2F2FF537" w14:textId="77777777" w:rsidR="00300ED3" w:rsidRDefault="00300ED3" w:rsidP="00725D1A">
                  <w:pPr>
                    <w:pStyle w:val="OiaeaeiYiio2"/>
                    <w:widowControl/>
                    <w:spacing w:before="20" w:after="20"/>
                    <w:jc w:val="left"/>
                    <w:rPr>
                      <w:ins w:id="16775" w:author="PS" w:date="2018-11-25T17:13:00Z"/>
                      <w:i w:val="0"/>
                      <w:sz w:val="20"/>
                      <w:lang w:val="cs-CZ"/>
                    </w:rPr>
                  </w:pPr>
                  <w:ins w:id="16776" w:author="PS" w:date="2018-11-25T17:13:00Z">
                    <w:r>
                      <w:rPr>
                        <w:i w:val="0"/>
                        <w:sz w:val="20"/>
                        <w:lang w:val="cs-CZ"/>
                      </w:rPr>
                      <w:t>Spolupráce s VLA Hradec Králové na vojskových zkouškách: gama neutronového osobního dozimetru DD-80, VDD-80,</w:t>
                    </w:r>
                  </w:ins>
                </w:p>
                <w:p w14:paraId="5DDF0017" w14:textId="77777777" w:rsidR="00300ED3" w:rsidRPr="004D3FA2" w:rsidRDefault="00300ED3" w:rsidP="00725D1A">
                  <w:pPr>
                    <w:pStyle w:val="OiaeaeiYiio2"/>
                    <w:widowControl/>
                    <w:spacing w:before="20" w:after="20"/>
                    <w:jc w:val="left"/>
                    <w:rPr>
                      <w:ins w:id="16777" w:author="PS" w:date="2018-11-25T17:13:00Z"/>
                      <w:i w:val="0"/>
                      <w:sz w:val="20"/>
                      <w:lang w:val="cs-CZ"/>
                    </w:rPr>
                  </w:pPr>
                  <w:ins w:id="16778" w:author="PS" w:date="2018-11-25T17:13:00Z">
                    <w:r>
                      <w:rPr>
                        <w:i w:val="0"/>
                        <w:sz w:val="20"/>
                        <w:lang w:val="cs-CZ"/>
                      </w:rPr>
                      <w:t>Individuálního chemického balíčku IPB-80, Vakuové matrace – MAVA; destilačního přístroje MADES, atd.</w:t>
                    </w:r>
                  </w:ins>
                </w:p>
              </w:tc>
            </w:tr>
          </w:tbl>
          <w:p w14:paraId="373B93D7" w14:textId="77777777" w:rsidR="00300ED3" w:rsidRDefault="00300ED3" w:rsidP="00725D1A">
            <w:pPr>
              <w:jc w:val="both"/>
              <w:rPr>
                <w:ins w:id="16779" w:author="PS" w:date="2018-11-25T17:13:00Z"/>
              </w:rPr>
            </w:pPr>
          </w:p>
        </w:tc>
      </w:tr>
      <w:tr w:rsidR="00300ED3" w14:paraId="7809E84A" w14:textId="77777777" w:rsidTr="00725D1A">
        <w:trPr>
          <w:trHeight w:val="250"/>
          <w:ins w:id="16780" w:author="PS" w:date="2018-11-25T17:13:00Z"/>
        </w:trPr>
        <w:tc>
          <w:tcPr>
            <w:tcW w:w="9900" w:type="dxa"/>
            <w:gridSpan w:val="10"/>
            <w:shd w:val="clear" w:color="auto" w:fill="F7CAAC"/>
          </w:tcPr>
          <w:p w14:paraId="2E5E7060" w14:textId="77777777" w:rsidR="00300ED3" w:rsidRDefault="00300ED3" w:rsidP="00725D1A">
            <w:pPr>
              <w:jc w:val="both"/>
              <w:rPr>
                <w:ins w:id="16781" w:author="PS" w:date="2018-11-25T17:13:00Z"/>
              </w:rPr>
            </w:pPr>
            <w:ins w:id="16782" w:author="PS" w:date="2018-11-25T17:13:00Z">
              <w:r>
                <w:rPr>
                  <w:b/>
                </w:rPr>
                <w:t>Zkušenosti s vedením kvalifikačních a rigorózních prací</w:t>
              </w:r>
            </w:ins>
          </w:p>
        </w:tc>
      </w:tr>
      <w:tr w:rsidR="00300ED3" w14:paraId="2EB11C16" w14:textId="77777777" w:rsidTr="00725D1A">
        <w:trPr>
          <w:trHeight w:val="1105"/>
          <w:ins w:id="16783" w:author="PS" w:date="2018-11-25T17:13:00Z"/>
        </w:trPr>
        <w:tc>
          <w:tcPr>
            <w:tcW w:w="9900" w:type="dxa"/>
            <w:gridSpan w:val="10"/>
          </w:tcPr>
          <w:p w14:paraId="2F2161C9" w14:textId="77777777" w:rsidR="00300ED3" w:rsidRDefault="00300ED3" w:rsidP="00725D1A">
            <w:pPr>
              <w:jc w:val="both"/>
              <w:rPr>
                <w:ins w:id="16784" w:author="PS" w:date="2018-11-25T17:13:00Z"/>
              </w:rPr>
            </w:pPr>
            <w:ins w:id="16785" w:author="PS" w:date="2018-11-25T17:13:00Z">
              <w:r>
                <w:t>Vedoucí a oponent bakalářských a diplomových prací.</w:t>
              </w:r>
            </w:ins>
          </w:p>
        </w:tc>
      </w:tr>
      <w:tr w:rsidR="00300ED3" w14:paraId="691679EF" w14:textId="77777777" w:rsidTr="00725D1A">
        <w:trPr>
          <w:cantSplit/>
          <w:ins w:id="16786" w:author="PS" w:date="2018-11-25T17:13:00Z"/>
        </w:trPr>
        <w:tc>
          <w:tcPr>
            <w:tcW w:w="3361" w:type="dxa"/>
            <w:gridSpan w:val="2"/>
            <w:tcBorders>
              <w:top w:val="single" w:sz="12" w:space="0" w:color="auto"/>
            </w:tcBorders>
            <w:shd w:val="clear" w:color="auto" w:fill="F7CAAC"/>
          </w:tcPr>
          <w:p w14:paraId="5B8F3715" w14:textId="77777777" w:rsidR="00300ED3" w:rsidRDefault="00300ED3" w:rsidP="00725D1A">
            <w:pPr>
              <w:jc w:val="both"/>
              <w:rPr>
                <w:ins w:id="16787" w:author="PS" w:date="2018-11-25T17:13:00Z"/>
              </w:rPr>
            </w:pPr>
            <w:ins w:id="16788" w:author="PS" w:date="2018-11-25T17:13:00Z">
              <w:r>
                <w:rPr>
                  <w:b/>
                </w:rPr>
                <w:t xml:space="preserve">Obor habilitačního řízení </w:t>
              </w:r>
            </w:ins>
          </w:p>
        </w:tc>
        <w:tc>
          <w:tcPr>
            <w:tcW w:w="2254" w:type="dxa"/>
            <w:gridSpan w:val="2"/>
            <w:tcBorders>
              <w:top w:val="single" w:sz="12" w:space="0" w:color="auto"/>
            </w:tcBorders>
            <w:shd w:val="clear" w:color="auto" w:fill="F7CAAC"/>
          </w:tcPr>
          <w:p w14:paraId="2040F839" w14:textId="77777777" w:rsidR="00300ED3" w:rsidRDefault="00300ED3" w:rsidP="00725D1A">
            <w:pPr>
              <w:jc w:val="both"/>
              <w:rPr>
                <w:ins w:id="16789" w:author="PS" w:date="2018-11-25T17:13:00Z"/>
              </w:rPr>
            </w:pPr>
            <w:ins w:id="16790" w:author="PS" w:date="2018-11-25T17:13:00Z">
              <w:r>
                <w:rPr>
                  <w:b/>
                </w:rPr>
                <w:t>Rok udělení hodnosti</w:t>
              </w:r>
            </w:ins>
          </w:p>
        </w:tc>
        <w:tc>
          <w:tcPr>
            <w:tcW w:w="2431" w:type="dxa"/>
            <w:gridSpan w:val="3"/>
            <w:tcBorders>
              <w:top w:val="single" w:sz="12" w:space="0" w:color="auto"/>
              <w:right w:val="single" w:sz="12" w:space="0" w:color="auto"/>
            </w:tcBorders>
            <w:shd w:val="clear" w:color="auto" w:fill="F7CAAC"/>
          </w:tcPr>
          <w:p w14:paraId="777F6324" w14:textId="77777777" w:rsidR="00300ED3" w:rsidRDefault="00300ED3" w:rsidP="00725D1A">
            <w:pPr>
              <w:jc w:val="both"/>
              <w:rPr>
                <w:ins w:id="16791" w:author="PS" w:date="2018-11-25T17:13:00Z"/>
              </w:rPr>
            </w:pPr>
            <w:ins w:id="16792" w:author="PS" w:date="2018-11-25T17:13:00Z">
              <w:r>
                <w:rPr>
                  <w:b/>
                </w:rPr>
                <w:t>Řízení konáno na VŠ</w:t>
              </w:r>
            </w:ins>
          </w:p>
        </w:tc>
        <w:tc>
          <w:tcPr>
            <w:tcW w:w="1854" w:type="dxa"/>
            <w:gridSpan w:val="3"/>
            <w:tcBorders>
              <w:top w:val="single" w:sz="12" w:space="0" w:color="auto"/>
              <w:left w:val="single" w:sz="12" w:space="0" w:color="auto"/>
            </w:tcBorders>
            <w:shd w:val="clear" w:color="auto" w:fill="F7CAAC"/>
          </w:tcPr>
          <w:p w14:paraId="6D0B645F" w14:textId="77777777" w:rsidR="00300ED3" w:rsidRDefault="00300ED3" w:rsidP="00725D1A">
            <w:pPr>
              <w:jc w:val="both"/>
              <w:rPr>
                <w:ins w:id="16793" w:author="PS" w:date="2018-11-25T17:13:00Z"/>
                <w:b/>
              </w:rPr>
            </w:pPr>
            <w:ins w:id="16794" w:author="PS" w:date="2018-11-25T17:13:00Z">
              <w:r>
                <w:rPr>
                  <w:b/>
                </w:rPr>
                <w:t>Ohlasy publikací</w:t>
              </w:r>
            </w:ins>
          </w:p>
        </w:tc>
      </w:tr>
      <w:tr w:rsidR="00300ED3" w14:paraId="7269ECF2" w14:textId="77777777" w:rsidTr="00725D1A">
        <w:trPr>
          <w:cantSplit/>
          <w:ins w:id="16795" w:author="PS" w:date="2018-11-25T17:13:00Z"/>
        </w:trPr>
        <w:tc>
          <w:tcPr>
            <w:tcW w:w="3361" w:type="dxa"/>
            <w:gridSpan w:val="2"/>
          </w:tcPr>
          <w:p w14:paraId="1E50B58B" w14:textId="77777777" w:rsidR="00300ED3" w:rsidRDefault="00300ED3" w:rsidP="00725D1A">
            <w:pPr>
              <w:jc w:val="both"/>
              <w:rPr>
                <w:ins w:id="16796" w:author="PS" w:date="2018-11-25T17:13:00Z"/>
              </w:rPr>
            </w:pPr>
          </w:p>
        </w:tc>
        <w:tc>
          <w:tcPr>
            <w:tcW w:w="2254" w:type="dxa"/>
            <w:gridSpan w:val="2"/>
          </w:tcPr>
          <w:p w14:paraId="195168AB" w14:textId="77777777" w:rsidR="00300ED3" w:rsidRDefault="00300ED3" w:rsidP="00725D1A">
            <w:pPr>
              <w:jc w:val="both"/>
              <w:rPr>
                <w:ins w:id="16797" w:author="PS" w:date="2018-11-25T17:13:00Z"/>
              </w:rPr>
            </w:pPr>
          </w:p>
        </w:tc>
        <w:tc>
          <w:tcPr>
            <w:tcW w:w="2431" w:type="dxa"/>
            <w:gridSpan w:val="3"/>
            <w:tcBorders>
              <w:right w:val="single" w:sz="12" w:space="0" w:color="auto"/>
            </w:tcBorders>
          </w:tcPr>
          <w:p w14:paraId="6329336C" w14:textId="77777777" w:rsidR="00300ED3" w:rsidRDefault="00300ED3" w:rsidP="00725D1A">
            <w:pPr>
              <w:jc w:val="both"/>
              <w:rPr>
                <w:ins w:id="16798" w:author="PS" w:date="2018-11-25T17:13:00Z"/>
              </w:rPr>
            </w:pPr>
          </w:p>
        </w:tc>
        <w:tc>
          <w:tcPr>
            <w:tcW w:w="567" w:type="dxa"/>
            <w:tcBorders>
              <w:left w:val="single" w:sz="12" w:space="0" w:color="auto"/>
            </w:tcBorders>
            <w:shd w:val="clear" w:color="auto" w:fill="F7CAAC"/>
          </w:tcPr>
          <w:p w14:paraId="3EA6A521" w14:textId="77777777" w:rsidR="00300ED3" w:rsidRDefault="00300ED3" w:rsidP="00725D1A">
            <w:pPr>
              <w:jc w:val="both"/>
              <w:rPr>
                <w:ins w:id="16799" w:author="PS" w:date="2018-11-25T17:13:00Z"/>
              </w:rPr>
            </w:pPr>
            <w:ins w:id="16800" w:author="PS" w:date="2018-11-25T17:13:00Z">
              <w:r>
                <w:rPr>
                  <w:b/>
                </w:rPr>
                <w:t>WOS</w:t>
              </w:r>
            </w:ins>
          </w:p>
        </w:tc>
        <w:tc>
          <w:tcPr>
            <w:tcW w:w="590" w:type="dxa"/>
            <w:shd w:val="clear" w:color="auto" w:fill="F7CAAC"/>
          </w:tcPr>
          <w:p w14:paraId="1A19B63C" w14:textId="77777777" w:rsidR="00300ED3" w:rsidRDefault="00300ED3" w:rsidP="00725D1A">
            <w:pPr>
              <w:jc w:val="both"/>
              <w:rPr>
                <w:ins w:id="16801" w:author="PS" w:date="2018-11-25T17:13:00Z"/>
                <w:sz w:val="18"/>
              </w:rPr>
            </w:pPr>
            <w:ins w:id="16802" w:author="PS" w:date="2018-11-25T17:13:00Z">
              <w:r>
                <w:rPr>
                  <w:b/>
                  <w:sz w:val="18"/>
                </w:rPr>
                <w:t>Scopus</w:t>
              </w:r>
            </w:ins>
          </w:p>
        </w:tc>
        <w:tc>
          <w:tcPr>
            <w:tcW w:w="697" w:type="dxa"/>
            <w:shd w:val="clear" w:color="auto" w:fill="F7CAAC"/>
          </w:tcPr>
          <w:p w14:paraId="6770EE11" w14:textId="77777777" w:rsidR="00300ED3" w:rsidRDefault="00300ED3" w:rsidP="00725D1A">
            <w:pPr>
              <w:jc w:val="both"/>
              <w:rPr>
                <w:ins w:id="16803" w:author="PS" w:date="2018-11-25T17:13:00Z"/>
              </w:rPr>
            </w:pPr>
            <w:ins w:id="16804" w:author="PS" w:date="2018-11-25T17:13:00Z">
              <w:r>
                <w:rPr>
                  <w:b/>
                  <w:sz w:val="18"/>
                </w:rPr>
                <w:t>ostatní</w:t>
              </w:r>
            </w:ins>
          </w:p>
        </w:tc>
      </w:tr>
      <w:tr w:rsidR="00300ED3" w14:paraId="515B1E6E" w14:textId="77777777" w:rsidTr="00725D1A">
        <w:trPr>
          <w:cantSplit/>
          <w:trHeight w:val="70"/>
          <w:ins w:id="16805" w:author="PS" w:date="2018-11-25T17:13:00Z"/>
        </w:trPr>
        <w:tc>
          <w:tcPr>
            <w:tcW w:w="3361" w:type="dxa"/>
            <w:gridSpan w:val="2"/>
            <w:shd w:val="clear" w:color="auto" w:fill="F7CAAC"/>
          </w:tcPr>
          <w:p w14:paraId="64B3F9E5" w14:textId="77777777" w:rsidR="00300ED3" w:rsidRDefault="00300ED3" w:rsidP="00725D1A">
            <w:pPr>
              <w:jc w:val="both"/>
              <w:rPr>
                <w:ins w:id="16806" w:author="PS" w:date="2018-11-25T17:13:00Z"/>
              </w:rPr>
            </w:pPr>
            <w:ins w:id="16807" w:author="PS" w:date="2018-11-25T17:13:00Z">
              <w:r>
                <w:rPr>
                  <w:b/>
                </w:rPr>
                <w:t>Obor jmenovacího řízení</w:t>
              </w:r>
            </w:ins>
          </w:p>
        </w:tc>
        <w:tc>
          <w:tcPr>
            <w:tcW w:w="2254" w:type="dxa"/>
            <w:gridSpan w:val="2"/>
            <w:shd w:val="clear" w:color="auto" w:fill="F7CAAC"/>
          </w:tcPr>
          <w:p w14:paraId="6786BB4D" w14:textId="77777777" w:rsidR="00300ED3" w:rsidRDefault="00300ED3" w:rsidP="00725D1A">
            <w:pPr>
              <w:jc w:val="both"/>
              <w:rPr>
                <w:ins w:id="16808" w:author="PS" w:date="2018-11-25T17:13:00Z"/>
              </w:rPr>
            </w:pPr>
            <w:ins w:id="16809" w:author="PS" w:date="2018-11-25T17:13:00Z">
              <w:r>
                <w:rPr>
                  <w:b/>
                </w:rPr>
                <w:t>Rok udělení hodnosti</w:t>
              </w:r>
            </w:ins>
          </w:p>
        </w:tc>
        <w:tc>
          <w:tcPr>
            <w:tcW w:w="2431" w:type="dxa"/>
            <w:gridSpan w:val="3"/>
            <w:tcBorders>
              <w:right w:val="single" w:sz="12" w:space="0" w:color="auto"/>
            </w:tcBorders>
            <w:shd w:val="clear" w:color="auto" w:fill="F7CAAC"/>
          </w:tcPr>
          <w:p w14:paraId="36CC7581" w14:textId="77777777" w:rsidR="00300ED3" w:rsidRDefault="00300ED3" w:rsidP="00725D1A">
            <w:pPr>
              <w:jc w:val="both"/>
              <w:rPr>
                <w:ins w:id="16810" w:author="PS" w:date="2018-11-25T17:13:00Z"/>
              </w:rPr>
            </w:pPr>
            <w:ins w:id="16811" w:author="PS" w:date="2018-11-25T17:13:00Z">
              <w:r>
                <w:rPr>
                  <w:b/>
                </w:rPr>
                <w:t>Řízení konáno na VŠ</w:t>
              </w:r>
            </w:ins>
          </w:p>
        </w:tc>
        <w:tc>
          <w:tcPr>
            <w:tcW w:w="567" w:type="dxa"/>
            <w:vMerge w:val="restart"/>
            <w:tcBorders>
              <w:left w:val="single" w:sz="12" w:space="0" w:color="auto"/>
            </w:tcBorders>
          </w:tcPr>
          <w:p w14:paraId="5CC4AB5B" w14:textId="77777777" w:rsidR="00300ED3" w:rsidRDefault="00300ED3" w:rsidP="00725D1A">
            <w:pPr>
              <w:jc w:val="both"/>
              <w:rPr>
                <w:ins w:id="16812" w:author="PS" w:date="2018-11-25T17:13:00Z"/>
                <w:b/>
              </w:rPr>
            </w:pPr>
          </w:p>
        </w:tc>
        <w:tc>
          <w:tcPr>
            <w:tcW w:w="590" w:type="dxa"/>
            <w:vMerge w:val="restart"/>
          </w:tcPr>
          <w:p w14:paraId="7FEEA58F" w14:textId="77777777" w:rsidR="00300ED3" w:rsidRDefault="00300ED3" w:rsidP="00725D1A">
            <w:pPr>
              <w:jc w:val="both"/>
              <w:rPr>
                <w:ins w:id="16813" w:author="PS" w:date="2018-11-25T17:13:00Z"/>
                <w:b/>
              </w:rPr>
            </w:pPr>
          </w:p>
        </w:tc>
        <w:tc>
          <w:tcPr>
            <w:tcW w:w="697" w:type="dxa"/>
            <w:vMerge w:val="restart"/>
          </w:tcPr>
          <w:p w14:paraId="0152678C" w14:textId="77777777" w:rsidR="00300ED3" w:rsidRDefault="00300ED3" w:rsidP="00725D1A">
            <w:pPr>
              <w:jc w:val="both"/>
              <w:rPr>
                <w:ins w:id="16814" w:author="PS" w:date="2018-11-25T17:13:00Z"/>
                <w:b/>
              </w:rPr>
            </w:pPr>
          </w:p>
        </w:tc>
      </w:tr>
      <w:tr w:rsidR="00300ED3" w14:paraId="4982B6EB" w14:textId="77777777" w:rsidTr="00725D1A">
        <w:trPr>
          <w:trHeight w:val="205"/>
          <w:ins w:id="16815" w:author="PS" w:date="2018-11-25T17:13:00Z"/>
        </w:trPr>
        <w:tc>
          <w:tcPr>
            <w:tcW w:w="3361" w:type="dxa"/>
            <w:gridSpan w:val="2"/>
          </w:tcPr>
          <w:p w14:paraId="2FAB411F" w14:textId="77777777" w:rsidR="00300ED3" w:rsidRDefault="00300ED3" w:rsidP="00725D1A">
            <w:pPr>
              <w:jc w:val="both"/>
              <w:rPr>
                <w:ins w:id="16816" w:author="PS" w:date="2018-11-25T17:13:00Z"/>
              </w:rPr>
            </w:pPr>
          </w:p>
        </w:tc>
        <w:tc>
          <w:tcPr>
            <w:tcW w:w="2254" w:type="dxa"/>
            <w:gridSpan w:val="2"/>
          </w:tcPr>
          <w:p w14:paraId="57EE1B6D" w14:textId="77777777" w:rsidR="00300ED3" w:rsidRDefault="00300ED3" w:rsidP="00725D1A">
            <w:pPr>
              <w:jc w:val="both"/>
              <w:rPr>
                <w:ins w:id="16817" w:author="PS" w:date="2018-11-25T17:13:00Z"/>
              </w:rPr>
            </w:pPr>
          </w:p>
        </w:tc>
        <w:tc>
          <w:tcPr>
            <w:tcW w:w="2431" w:type="dxa"/>
            <w:gridSpan w:val="3"/>
            <w:tcBorders>
              <w:right w:val="single" w:sz="12" w:space="0" w:color="auto"/>
            </w:tcBorders>
          </w:tcPr>
          <w:p w14:paraId="649F0447" w14:textId="77777777" w:rsidR="00300ED3" w:rsidRDefault="00300ED3" w:rsidP="00725D1A">
            <w:pPr>
              <w:jc w:val="both"/>
              <w:rPr>
                <w:ins w:id="16818" w:author="PS" w:date="2018-11-25T17:13:00Z"/>
              </w:rPr>
            </w:pPr>
          </w:p>
        </w:tc>
        <w:tc>
          <w:tcPr>
            <w:tcW w:w="567" w:type="dxa"/>
            <w:vMerge/>
            <w:tcBorders>
              <w:left w:val="single" w:sz="12" w:space="0" w:color="auto"/>
            </w:tcBorders>
            <w:vAlign w:val="center"/>
          </w:tcPr>
          <w:p w14:paraId="43741646" w14:textId="77777777" w:rsidR="00300ED3" w:rsidRDefault="00300ED3" w:rsidP="00725D1A">
            <w:pPr>
              <w:rPr>
                <w:ins w:id="16819" w:author="PS" w:date="2018-11-25T17:13:00Z"/>
                <w:b/>
              </w:rPr>
            </w:pPr>
          </w:p>
        </w:tc>
        <w:tc>
          <w:tcPr>
            <w:tcW w:w="590" w:type="dxa"/>
            <w:vMerge/>
            <w:vAlign w:val="center"/>
          </w:tcPr>
          <w:p w14:paraId="57874648" w14:textId="77777777" w:rsidR="00300ED3" w:rsidRDefault="00300ED3" w:rsidP="00725D1A">
            <w:pPr>
              <w:rPr>
                <w:ins w:id="16820" w:author="PS" w:date="2018-11-25T17:13:00Z"/>
                <w:b/>
              </w:rPr>
            </w:pPr>
          </w:p>
        </w:tc>
        <w:tc>
          <w:tcPr>
            <w:tcW w:w="697" w:type="dxa"/>
            <w:vMerge/>
            <w:vAlign w:val="center"/>
          </w:tcPr>
          <w:p w14:paraId="7BA0239A" w14:textId="77777777" w:rsidR="00300ED3" w:rsidRDefault="00300ED3" w:rsidP="00725D1A">
            <w:pPr>
              <w:rPr>
                <w:ins w:id="16821" w:author="PS" w:date="2018-11-25T17:13:00Z"/>
                <w:b/>
              </w:rPr>
            </w:pPr>
          </w:p>
        </w:tc>
      </w:tr>
      <w:tr w:rsidR="00300ED3" w14:paraId="1E9A4D1B" w14:textId="77777777" w:rsidTr="00725D1A">
        <w:trPr>
          <w:ins w:id="16822" w:author="PS" w:date="2018-11-25T17:13:00Z"/>
        </w:trPr>
        <w:tc>
          <w:tcPr>
            <w:tcW w:w="9900" w:type="dxa"/>
            <w:gridSpan w:val="10"/>
            <w:shd w:val="clear" w:color="auto" w:fill="F7CAAC"/>
          </w:tcPr>
          <w:p w14:paraId="36B02578" w14:textId="77777777" w:rsidR="00300ED3" w:rsidRDefault="00300ED3" w:rsidP="00725D1A">
            <w:pPr>
              <w:jc w:val="both"/>
              <w:rPr>
                <w:ins w:id="16823" w:author="PS" w:date="2018-11-25T17:13:00Z"/>
                <w:b/>
              </w:rPr>
            </w:pPr>
            <w:ins w:id="16824" w:author="PS" w:date="2018-11-25T17:13:00Z">
              <w:r>
                <w:rPr>
                  <w:b/>
                </w:rPr>
                <w:t xml:space="preserve">Přehled o nejvýznamnější publikační a další tvůrčí činnosti nebo další profesní činnosti u odborníků z praxe vztahující se k zabezpečovaným předmětům </w:t>
              </w:r>
            </w:ins>
          </w:p>
        </w:tc>
      </w:tr>
      <w:tr w:rsidR="00300ED3" w:rsidRPr="00AD0F2C" w14:paraId="49EA01F2" w14:textId="77777777" w:rsidTr="00725D1A">
        <w:trPr>
          <w:trHeight w:val="2347"/>
          <w:ins w:id="16825" w:author="PS" w:date="2018-11-25T17:13:00Z"/>
        </w:trPr>
        <w:tc>
          <w:tcPr>
            <w:tcW w:w="9900" w:type="dxa"/>
            <w:gridSpan w:val="10"/>
          </w:tcPr>
          <w:p w14:paraId="208CB67D" w14:textId="77777777" w:rsidR="00300ED3" w:rsidRPr="00B05D11" w:rsidRDefault="00300ED3" w:rsidP="00300ED3">
            <w:pPr>
              <w:pStyle w:val="Aaoeeu"/>
              <w:numPr>
                <w:ilvl w:val="0"/>
                <w:numId w:val="119"/>
              </w:numPr>
              <w:rPr>
                <w:ins w:id="16826" w:author="PS" w:date="2018-11-25T17:13:00Z"/>
                <w:lang w:val="cs-CZ"/>
              </w:rPr>
            </w:pPr>
            <w:ins w:id="16827" w:author="PS" w:date="2018-11-25T17:13:00Z">
              <w:r w:rsidRPr="00B05D11">
                <w:rPr>
                  <w:lang w:val="cs-CZ"/>
                </w:rPr>
                <w:t xml:space="preserve">Lektorská činnost ve vzdělávacím středisku </w:t>
              </w:r>
              <w:r w:rsidRPr="00B05D11">
                <w:rPr>
                  <w:b/>
                  <w:lang w:val="cs-CZ"/>
                </w:rPr>
                <w:t xml:space="preserve">Institutu pro místní správu Praha, </w:t>
              </w:r>
              <w:r w:rsidRPr="00B05D11">
                <w:rPr>
                  <w:lang w:val="cs-CZ"/>
                </w:rPr>
                <w:t>při vzdělávání vedoucích úředníků vyšších samosprávných celků v oblasti prevence závažných havárií</w:t>
              </w:r>
            </w:ins>
          </w:p>
          <w:p w14:paraId="51419D4B" w14:textId="77777777" w:rsidR="00300ED3" w:rsidRPr="00B05D11" w:rsidRDefault="00300ED3" w:rsidP="00300ED3">
            <w:pPr>
              <w:pStyle w:val="Aaoeeu"/>
              <w:numPr>
                <w:ilvl w:val="0"/>
                <w:numId w:val="119"/>
              </w:numPr>
              <w:rPr>
                <w:ins w:id="16828" w:author="PS" w:date="2018-11-25T17:13:00Z"/>
                <w:lang w:val="cs-CZ"/>
              </w:rPr>
            </w:pPr>
            <w:ins w:id="16829" w:author="PS" w:date="2018-11-25T17:13:00Z">
              <w:r w:rsidRPr="00B05D11">
                <w:rPr>
                  <w:lang w:val="cs-CZ"/>
                </w:rPr>
                <w:t>Lektorská činnost u Krajského úřadu Zlínského kraje v oblasti vstupního vzdělávání úředníků</w:t>
              </w:r>
            </w:ins>
          </w:p>
          <w:p w14:paraId="5D3C35D0" w14:textId="77777777" w:rsidR="00300ED3" w:rsidRPr="00B05D11" w:rsidRDefault="00300ED3" w:rsidP="00300ED3">
            <w:pPr>
              <w:pStyle w:val="Aaoeeu"/>
              <w:numPr>
                <w:ilvl w:val="0"/>
                <w:numId w:val="119"/>
              </w:numPr>
              <w:rPr>
                <w:ins w:id="16830" w:author="PS" w:date="2018-11-25T17:13:00Z"/>
                <w:lang w:val="cs-CZ"/>
              </w:rPr>
            </w:pPr>
            <w:ins w:id="16831" w:author="PS" w:date="2018-11-25T17:13:00Z">
              <w:r w:rsidRPr="00B05D11">
                <w:rPr>
                  <w:lang w:val="cs-CZ"/>
                </w:rPr>
                <w:t xml:space="preserve">Lektorská činnost – UTB Zlín, Fakulta </w:t>
              </w:r>
              <w:r>
                <w:rPr>
                  <w:lang w:val="cs-CZ"/>
                </w:rPr>
                <w:t>logistiky a krizového řízení</w:t>
              </w:r>
            </w:ins>
          </w:p>
          <w:p w14:paraId="69E95828" w14:textId="77777777" w:rsidR="00300ED3" w:rsidRPr="00B05D11" w:rsidRDefault="00300ED3" w:rsidP="00725D1A">
            <w:pPr>
              <w:pStyle w:val="Aaoeeu"/>
              <w:ind w:left="360"/>
              <w:rPr>
                <w:ins w:id="16832" w:author="PS" w:date="2018-11-25T17:13:00Z"/>
                <w:lang w:val="cs-CZ"/>
              </w:rPr>
            </w:pPr>
          </w:p>
          <w:p w14:paraId="37E7F071" w14:textId="77777777" w:rsidR="00300ED3" w:rsidRPr="00B05D11" w:rsidRDefault="00300ED3" w:rsidP="00300ED3">
            <w:pPr>
              <w:numPr>
                <w:ilvl w:val="0"/>
                <w:numId w:val="119"/>
              </w:numPr>
              <w:jc w:val="both"/>
              <w:rPr>
                <w:ins w:id="16833" w:author="PS" w:date="2018-11-25T17:13:00Z"/>
                <w:bCs/>
              </w:rPr>
            </w:pPr>
            <w:ins w:id="16834" w:author="PS" w:date="2018-11-25T17:13:00Z">
              <w:r w:rsidRPr="00B05D11">
                <w:rPr>
                  <w:b/>
                  <w:lang w:val="sq-AL"/>
                </w:rPr>
                <w:t>PEKAJ R</w:t>
              </w:r>
              <w:r w:rsidRPr="00B05D11">
                <w:rPr>
                  <w:lang w:val="sq-AL"/>
                </w:rPr>
                <w:t xml:space="preserve">., </w:t>
              </w:r>
              <w:r w:rsidRPr="00B05D11">
                <w:rPr>
                  <w:bCs/>
                </w:rPr>
                <w:t>Krizová komunikace – zásady, způsoby a možnosti poskytování informací určené veřejnosti v zóně havarijního plánování u závažných chemických havárií., IKM, VŠE Praha 2005</w:t>
              </w:r>
            </w:ins>
          </w:p>
          <w:p w14:paraId="57FFE6D5" w14:textId="77777777" w:rsidR="00300ED3" w:rsidRPr="00B05D11" w:rsidRDefault="00300ED3" w:rsidP="00300ED3">
            <w:pPr>
              <w:numPr>
                <w:ilvl w:val="0"/>
                <w:numId w:val="119"/>
              </w:numPr>
              <w:jc w:val="both"/>
              <w:rPr>
                <w:ins w:id="16835" w:author="PS" w:date="2018-11-25T17:13:00Z"/>
                <w:lang w:val="sq-AL"/>
              </w:rPr>
            </w:pPr>
            <w:ins w:id="16836" w:author="PS" w:date="2018-11-25T17:13:00Z">
              <w:r w:rsidRPr="00B05D11">
                <w:rPr>
                  <w:b/>
                  <w:lang w:val="sq-AL"/>
                </w:rPr>
                <w:t>PEKAJ R</w:t>
              </w:r>
              <w:r w:rsidRPr="00B05D11">
                <w:rPr>
                  <w:lang w:val="sq-AL"/>
                </w:rPr>
                <w:t xml:space="preserve">., Informace určené veřejnosti v zóně havarijního plánování Statestrong, s.r.o. Bojkovice, </w:t>
              </w:r>
              <w:r>
                <w:rPr>
                  <w:lang w:val="sq-AL"/>
                </w:rPr>
                <w:t>Zlín 201</w:t>
              </w:r>
              <w:r w:rsidRPr="00B05D11">
                <w:rPr>
                  <w:lang w:val="sq-AL"/>
                </w:rPr>
                <w:t>5</w:t>
              </w:r>
            </w:ins>
          </w:p>
          <w:p w14:paraId="0F4753AC" w14:textId="77777777" w:rsidR="00300ED3" w:rsidRPr="00B05D11" w:rsidRDefault="00300ED3" w:rsidP="00300ED3">
            <w:pPr>
              <w:numPr>
                <w:ilvl w:val="0"/>
                <w:numId w:val="119"/>
              </w:numPr>
              <w:jc w:val="both"/>
              <w:rPr>
                <w:ins w:id="16837" w:author="PS" w:date="2018-11-25T17:13:00Z"/>
                <w:lang w:val="sq-AL"/>
              </w:rPr>
            </w:pPr>
            <w:ins w:id="16838" w:author="PS" w:date="2018-11-25T17:13:00Z">
              <w:r w:rsidRPr="00B05D11">
                <w:rPr>
                  <w:b/>
                  <w:lang w:val="sq-AL"/>
                </w:rPr>
                <w:t xml:space="preserve">PEKAJ R, </w:t>
              </w:r>
              <w:r w:rsidRPr="00B05D11">
                <w:rPr>
                  <w:lang w:val="sq-AL"/>
                </w:rPr>
                <w:t>Informace určené veřejnosti v zóně havarijního plánování DEZA,a.s. Valašské Meziříčí, Zlín 20</w:t>
              </w:r>
              <w:r>
                <w:rPr>
                  <w:lang w:val="sq-AL"/>
                </w:rPr>
                <w:t>1</w:t>
              </w:r>
              <w:r w:rsidRPr="00B05D11">
                <w:rPr>
                  <w:lang w:val="sq-AL"/>
                </w:rPr>
                <w:t>5</w:t>
              </w:r>
            </w:ins>
          </w:p>
          <w:p w14:paraId="3E619C3D" w14:textId="77777777" w:rsidR="00300ED3" w:rsidRPr="00B05D11" w:rsidRDefault="00300ED3" w:rsidP="00300ED3">
            <w:pPr>
              <w:numPr>
                <w:ilvl w:val="0"/>
                <w:numId w:val="119"/>
              </w:numPr>
              <w:jc w:val="both"/>
              <w:rPr>
                <w:ins w:id="16839" w:author="PS" w:date="2018-11-25T17:13:00Z"/>
                <w:bCs/>
              </w:rPr>
            </w:pPr>
            <w:ins w:id="16840" w:author="PS" w:date="2018-11-25T17:13:00Z">
              <w:r w:rsidRPr="00B05D11">
                <w:rPr>
                  <w:b/>
                  <w:lang w:val="sq-AL"/>
                </w:rPr>
                <w:t xml:space="preserve">PEKAJ R, </w:t>
              </w:r>
              <w:r w:rsidRPr="00B05D11">
                <w:rPr>
                  <w:lang w:val="sq-AL"/>
                </w:rPr>
                <w:t xml:space="preserve">Informace určené veřejnosti v zóně havarijního plánování </w:t>
              </w:r>
              <w:r w:rsidRPr="00B05D11">
                <w:rPr>
                  <w:bCs/>
                </w:rPr>
                <w:t>ČEPRO, a.s. ,Loukov, Zlín 20</w:t>
              </w:r>
              <w:r>
                <w:rPr>
                  <w:bCs/>
                </w:rPr>
                <w:t>1</w:t>
              </w:r>
              <w:r w:rsidRPr="00B05D11">
                <w:rPr>
                  <w:bCs/>
                </w:rPr>
                <w:t>7</w:t>
              </w:r>
            </w:ins>
          </w:p>
          <w:p w14:paraId="41B3B730" w14:textId="77777777" w:rsidR="00300ED3" w:rsidRPr="00B05D11" w:rsidRDefault="00300ED3" w:rsidP="00300ED3">
            <w:pPr>
              <w:numPr>
                <w:ilvl w:val="0"/>
                <w:numId w:val="119"/>
              </w:numPr>
              <w:jc w:val="both"/>
              <w:rPr>
                <w:ins w:id="16841" w:author="PS" w:date="2018-11-25T17:13:00Z"/>
                <w:b/>
                <w:lang w:val="sq-AL"/>
              </w:rPr>
            </w:pPr>
            <w:ins w:id="16842" w:author="PS" w:date="2018-11-25T17:13:00Z">
              <w:r w:rsidRPr="00B05D11">
                <w:rPr>
                  <w:b/>
                  <w:lang w:val="sq-AL"/>
                </w:rPr>
                <w:t xml:space="preserve">PEKAJ R. a kol. </w:t>
              </w:r>
              <w:r w:rsidRPr="00B05D11">
                <w:rPr>
                  <w:lang w:val="sq-AL"/>
                </w:rPr>
                <w:t>Hejtmanství pro bezpečí občanů Zlínského kraje, Zlín 2008</w:t>
              </w:r>
            </w:ins>
          </w:p>
          <w:p w14:paraId="26877CEA" w14:textId="77777777" w:rsidR="00300ED3" w:rsidRDefault="00300ED3" w:rsidP="00300ED3">
            <w:pPr>
              <w:numPr>
                <w:ilvl w:val="0"/>
                <w:numId w:val="119"/>
              </w:numPr>
              <w:jc w:val="both"/>
              <w:rPr>
                <w:ins w:id="16843" w:author="PS" w:date="2018-11-25T17:13:00Z"/>
                <w:lang w:val="sq-AL"/>
              </w:rPr>
            </w:pPr>
            <w:ins w:id="16844" w:author="PS" w:date="2018-11-25T17:13:00Z">
              <w:r w:rsidRPr="00B05D11">
                <w:rPr>
                  <w:b/>
                  <w:lang w:val="sq-AL"/>
                </w:rPr>
                <w:t xml:space="preserve">PEKAJ R, </w:t>
              </w:r>
              <w:r w:rsidRPr="00B05D11">
                <w:rPr>
                  <w:lang w:val="sq-AL"/>
                </w:rPr>
                <w:t>Informace určené veřejnosti v zóně havarijního plánování STV Group a.s., Rataje u Kroměříže , Zlín 2009</w:t>
              </w:r>
            </w:ins>
          </w:p>
          <w:p w14:paraId="36CFD3A2" w14:textId="77777777" w:rsidR="00300ED3" w:rsidRPr="00B05D11" w:rsidRDefault="00300ED3" w:rsidP="00300ED3">
            <w:pPr>
              <w:numPr>
                <w:ilvl w:val="0"/>
                <w:numId w:val="119"/>
              </w:numPr>
              <w:jc w:val="both"/>
              <w:rPr>
                <w:ins w:id="16845" w:author="PS" w:date="2018-11-25T17:13:00Z"/>
                <w:lang w:val="sq-AL"/>
              </w:rPr>
            </w:pPr>
            <w:ins w:id="16846" w:author="PS" w:date="2018-11-25T17:13:00Z">
              <w:r w:rsidRPr="00B05D11">
                <w:rPr>
                  <w:b/>
                  <w:lang w:val="sq-AL"/>
                </w:rPr>
                <w:t xml:space="preserve">CINEMA VERITÉ -Cyklus DVD-2006- </w:t>
              </w:r>
              <w:r w:rsidRPr="00B05D11">
                <w:rPr>
                  <w:lang w:val="sq-AL"/>
                </w:rPr>
                <w:t>Základy krizového řízení pro veřejnost, ochrana obyvatelstva</w:t>
              </w:r>
            </w:ins>
          </w:p>
          <w:p w14:paraId="5DF6B149" w14:textId="77777777" w:rsidR="00300ED3" w:rsidRPr="00B05D11" w:rsidRDefault="00300ED3" w:rsidP="00300ED3">
            <w:pPr>
              <w:numPr>
                <w:ilvl w:val="0"/>
                <w:numId w:val="119"/>
              </w:numPr>
              <w:jc w:val="both"/>
              <w:rPr>
                <w:ins w:id="16847" w:author="PS" w:date="2018-11-25T17:13:00Z"/>
                <w:lang w:val="sq-AL"/>
              </w:rPr>
            </w:pPr>
            <w:ins w:id="16848" w:author="PS" w:date="2018-11-25T17:13:00Z">
              <w:r w:rsidRPr="00B05D11">
                <w:rPr>
                  <w:lang w:val="sq-AL"/>
                </w:rPr>
                <w:t>Oponent a konzultant bakalářských a magisterských prací u</w:t>
              </w:r>
              <w:r w:rsidRPr="00B05D11">
                <w:rPr>
                  <w:b/>
                  <w:lang w:val="sq-AL"/>
                </w:rPr>
                <w:t xml:space="preserve"> </w:t>
              </w:r>
              <w:r w:rsidRPr="00B05D11">
                <w:rPr>
                  <w:lang w:val="sq-AL"/>
                </w:rPr>
                <w:t xml:space="preserve">studentů </w:t>
              </w:r>
              <w:r w:rsidRPr="00B05D11">
                <w:rPr>
                  <w:b/>
                  <w:lang w:val="sq-AL"/>
                </w:rPr>
                <w:t>VŠB Ostrava, FBI,</w:t>
              </w:r>
              <w:r>
                <w:rPr>
                  <w:b/>
                  <w:lang w:val="sq-AL"/>
                </w:rPr>
                <w:t xml:space="preserve"> Policejní akademie, Univerzita obrany,</w:t>
              </w:r>
              <w:r w:rsidRPr="00B05D11">
                <w:rPr>
                  <w:b/>
                  <w:lang w:val="sq-AL"/>
                </w:rPr>
                <w:t xml:space="preserve"> </w:t>
              </w:r>
              <w:r w:rsidRPr="00B05D11">
                <w:rPr>
                  <w:lang w:val="sq-AL"/>
                </w:rPr>
                <w:t xml:space="preserve">zaměřených  na prevenci závažných havárií  a ochrany obyvatelstva </w:t>
              </w:r>
            </w:ins>
          </w:p>
          <w:p w14:paraId="5BFC29A4" w14:textId="77777777" w:rsidR="00300ED3" w:rsidRPr="00B05D11" w:rsidRDefault="00300ED3" w:rsidP="00300ED3">
            <w:pPr>
              <w:numPr>
                <w:ilvl w:val="0"/>
                <w:numId w:val="119"/>
              </w:numPr>
              <w:jc w:val="both"/>
              <w:rPr>
                <w:ins w:id="16849" w:author="PS" w:date="2018-11-25T17:13:00Z"/>
              </w:rPr>
            </w:pPr>
            <w:ins w:id="16850" w:author="PS" w:date="2018-11-25T17:13:00Z">
              <w:r w:rsidRPr="00B05D11">
                <w:rPr>
                  <w:lang w:val="sq-AL"/>
                </w:rPr>
                <w:t>Konzultant, oponent bakalářských a magisterských prací u</w:t>
              </w:r>
              <w:r w:rsidRPr="00B05D11">
                <w:rPr>
                  <w:b/>
                  <w:lang w:val="sq-AL"/>
                </w:rPr>
                <w:t xml:space="preserve"> </w:t>
              </w:r>
              <w:r w:rsidRPr="00B05D11">
                <w:rPr>
                  <w:lang w:val="sq-AL"/>
                </w:rPr>
                <w:t xml:space="preserve">studentů </w:t>
              </w:r>
              <w:r w:rsidRPr="00B05D11">
                <w:rPr>
                  <w:b/>
                  <w:lang w:val="sq-AL"/>
                </w:rPr>
                <w:t>UTB Zlín</w:t>
              </w:r>
              <w:r w:rsidRPr="00B05D11">
                <w:rPr>
                  <w:lang w:val="sq-AL"/>
                </w:rPr>
                <w:t xml:space="preserve">, </w:t>
              </w:r>
              <w:r w:rsidRPr="00B05D11">
                <w:rPr>
                  <w:b/>
                  <w:lang w:val="sq-AL"/>
                </w:rPr>
                <w:t>FAI,</w:t>
              </w:r>
              <w:r w:rsidRPr="00B05D11">
                <w:rPr>
                  <w:lang w:val="sq-AL"/>
                </w:rPr>
                <w:t xml:space="preserve"> Bezpečnostní technologie, s tematikou krizového řízení a ochrany obyvatelstva, člen komise pro státní závěrečné zkoušky Fakulty logistiky a krizového řízení</w:t>
              </w:r>
              <w:r>
                <w:t>, recenzent odborných článků ze Sborníků konferencí UTB.</w:t>
              </w:r>
              <w:r w:rsidRPr="00B05D11">
                <w:t xml:space="preserve">                                                                                                                  </w:t>
              </w:r>
            </w:ins>
          </w:p>
          <w:p w14:paraId="73D65689" w14:textId="77777777" w:rsidR="00300ED3" w:rsidRPr="00AF0A69" w:rsidRDefault="00300ED3" w:rsidP="00300ED3">
            <w:pPr>
              <w:numPr>
                <w:ilvl w:val="0"/>
                <w:numId w:val="119"/>
              </w:numPr>
              <w:jc w:val="both"/>
              <w:rPr>
                <w:ins w:id="16851" w:author="PS" w:date="2018-11-25T17:13:00Z"/>
                <w:lang w:val="sq-AL"/>
              </w:rPr>
            </w:pPr>
            <w:ins w:id="16852" w:author="PS" w:date="2018-11-25T17:13:00Z">
              <w:r w:rsidRPr="00AF0A69">
                <w:rPr>
                  <w:lang w:val="sq-AL"/>
                </w:rPr>
                <w:t>Odborné příspěvky na konferencích a časopisu 112.</w:t>
              </w:r>
            </w:ins>
          </w:p>
          <w:p w14:paraId="00C2BD6F" w14:textId="77777777" w:rsidR="00300ED3" w:rsidRPr="00AD0F2C" w:rsidRDefault="00300ED3" w:rsidP="00725D1A">
            <w:pPr>
              <w:rPr>
                <w:ins w:id="16853" w:author="PS" w:date="2018-11-25T17:13:00Z"/>
                <w:szCs w:val="32"/>
              </w:rPr>
            </w:pPr>
          </w:p>
        </w:tc>
      </w:tr>
      <w:tr w:rsidR="00300ED3" w14:paraId="532B5FB4" w14:textId="77777777" w:rsidTr="00725D1A">
        <w:trPr>
          <w:trHeight w:val="218"/>
          <w:ins w:id="16854" w:author="PS" w:date="2018-11-25T17:13:00Z"/>
        </w:trPr>
        <w:tc>
          <w:tcPr>
            <w:tcW w:w="9900" w:type="dxa"/>
            <w:gridSpan w:val="10"/>
            <w:shd w:val="clear" w:color="auto" w:fill="F7CAAC"/>
          </w:tcPr>
          <w:p w14:paraId="31598AB7" w14:textId="77777777" w:rsidR="00300ED3" w:rsidRDefault="00300ED3" w:rsidP="00725D1A">
            <w:pPr>
              <w:rPr>
                <w:ins w:id="16855" w:author="PS" w:date="2018-11-25T17:13:00Z"/>
                <w:b/>
              </w:rPr>
            </w:pPr>
            <w:ins w:id="16856" w:author="PS" w:date="2018-11-25T17:13:00Z">
              <w:r>
                <w:rPr>
                  <w:b/>
                </w:rPr>
                <w:t>Působení v zahraničí</w:t>
              </w:r>
            </w:ins>
          </w:p>
        </w:tc>
      </w:tr>
      <w:tr w:rsidR="00300ED3" w:rsidRPr="00F01E08" w14:paraId="147A6DD5" w14:textId="77777777" w:rsidTr="00725D1A">
        <w:trPr>
          <w:trHeight w:val="328"/>
          <w:ins w:id="16857" w:author="PS" w:date="2018-11-25T17:13:00Z"/>
        </w:trPr>
        <w:tc>
          <w:tcPr>
            <w:tcW w:w="9900" w:type="dxa"/>
            <w:gridSpan w:val="10"/>
          </w:tcPr>
          <w:p w14:paraId="42035255" w14:textId="77777777" w:rsidR="00300ED3" w:rsidRPr="00F01E08" w:rsidRDefault="00300ED3" w:rsidP="00725D1A">
            <w:pPr>
              <w:rPr>
                <w:ins w:id="16858" w:author="PS" w:date="2018-11-25T17:13:00Z"/>
              </w:rPr>
            </w:pPr>
          </w:p>
        </w:tc>
      </w:tr>
    </w:tbl>
    <w:p w14:paraId="37D44DE2" w14:textId="77777777" w:rsidR="00300ED3" w:rsidRDefault="00300ED3" w:rsidP="00300ED3">
      <w:pPr>
        <w:rPr>
          <w:ins w:id="16859" w:author="PS" w:date="2018-11-25T17:13:00Z"/>
        </w:rPr>
      </w:pPr>
    </w:p>
    <w:p w14:paraId="66BCB835" w14:textId="77777777" w:rsidR="00300ED3" w:rsidRDefault="00300ED3" w:rsidP="00300ED3">
      <w:pPr>
        <w:rPr>
          <w:ins w:id="16860" w:author="PS" w:date="2018-11-25T17:13:00Z"/>
        </w:rPr>
      </w:pPr>
    </w:p>
    <w:p w14:paraId="254CED59" w14:textId="77777777" w:rsidR="00E05AA8" w:rsidRDefault="00E05AA8"/>
    <w:p w14:paraId="133A297B" w14:textId="77777777" w:rsidR="00E05AA8" w:rsidRDefault="00E05AA8"/>
    <w:p w14:paraId="3956055D" w14:textId="77777777" w:rsidR="00E05AA8" w:rsidRDefault="00E05AA8"/>
    <w:p w14:paraId="341884AC" w14:textId="77777777" w:rsidR="00E05AA8" w:rsidRDefault="00E05AA8"/>
    <w:p w14:paraId="2BA683B1" w14:textId="77777777" w:rsidR="00E05AA8" w:rsidRDefault="00E05AA8"/>
    <w:p w14:paraId="2E16E289" w14:textId="77777777" w:rsidR="00E05AA8" w:rsidRDefault="00E05AA8"/>
    <w:p w14:paraId="3EFD7551" w14:textId="77777777" w:rsidR="00E05AA8" w:rsidRDefault="00E05AA8"/>
    <w:p w14:paraId="1C8A6C36" w14:textId="77777777" w:rsidR="00E05AA8" w:rsidRDefault="00E05AA8"/>
    <w:p w14:paraId="0566078C" w14:textId="77777777" w:rsidR="00E05AA8" w:rsidRDefault="00E05AA8"/>
    <w:p w14:paraId="363C349E" w14:textId="77777777" w:rsidR="00E05AA8" w:rsidRDefault="00E05AA8"/>
    <w:p w14:paraId="3EBB5210" w14:textId="77777777" w:rsidR="00E05AA8" w:rsidRDefault="00E05AA8"/>
    <w:p w14:paraId="33480049" w14:textId="14776324" w:rsidR="00E05AA8" w:rsidDel="00300ED3" w:rsidRDefault="00E05AA8">
      <w:pPr>
        <w:rPr>
          <w:del w:id="16861" w:author="PS" w:date="2018-11-25T17:12:00Z"/>
        </w:rPr>
      </w:pPr>
    </w:p>
    <w:p w14:paraId="6C3FCD81" w14:textId="4DA69CA7" w:rsidR="00E05AA8" w:rsidDel="00300ED3" w:rsidRDefault="00E05AA8">
      <w:pPr>
        <w:rPr>
          <w:del w:id="16862" w:author="PS" w:date="2018-11-25T17:12:00Z"/>
        </w:rPr>
      </w:pPr>
    </w:p>
    <w:p w14:paraId="66BBB7A9" w14:textId="1CB31DFE" w:rsidR="00E05AA8" w:rsidDel="00300ED3" w:rsidRDefault="00E05AA8">
      <w:pPr>
        <w:rPr>
          <w:del w:id="16863" w:author="PS" w:date="2018-11-25T17:12:00Z"/>
        </w:rPr>
      </w:pPr>
    </w:p>
    <w:p w14:paraId="4A81BA84" w14:textId="406BB3FE" w:rsidR="00E05AA8" w:rsidDel="00300ED3" w:rsidRDefault="00E05AA8">
      <w:pPr>
        <w:rPr>
          <w:del w:id="16864" w:author="PS" w:date="2018-11-25T17:12:00Z"/>
        </w:rPr>
      </w:pPr>
    </w:p>
    <w:p w14:paraId="6DDD37E9" w14:textId="77777777" w:rsidR="00E05AA8" w:rsidRDefault="00E05AA8">
      <w:pPr>
        <w:rPr>
          <w:ins w:id="16865" w:author="PS" w:date="2018-11-25T17:12:00Z"/>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00ED3" w:rsidRPr="00FA17DC" w14:paraId="20ABA467" w14:textId="77777777" w:rsidTr="00725D1A">
        <w:trPr>
          <w:ins w:id="16866" w:author="PS" w:date="2018-11-25T17:15:00Z"/>
        </w:trPr>
        <w:tc>
          <w:tcPr>
            <w:tcW w:w="9859" w:type="dxa"/>
            <w:gridSpan w:val="11"/>
            <w:tcBorders>
              <w:bottom w:val="double" w:sz="4" w:space="0" w:color="auto"/>
            </w:tcBorders>
            <w:shd w:val="clear" w:color="auto" w:fill="BDD6EE"/>
          </w:tcPr>
          <w:p w14:paraId="044686BD" w14:textId="77777777" w:rsidR="00300ED3" w:rsidRPr="00B3751D" w:rsidRDefault="00300ED3" w:rsidP="00725D1A">
            <w:pPr>
              <w:jc w:val="both"/>
              <w:rPr>
                <w:ins w:id="16867" w:author="PS" w:date="2018-11-25T17:15:00Z"/>
                <w:b/>
                <w:sz w:val="28"/>
                <w:szCs w:val="28"/>
              </w:rPr>
            </w:pPr>
            <w:ins w:id="16868" w:author="PS" w:date="2018-11-25T17:15:00Z">
              <w:r w:rsidRPr="00B3751D">
                <w:rPr>
                  <w:b/>
                  <w:sz w:val="28"/>
                  <w:szCs w:val="28"/>
                </w:rPr>
                <w:t>C-I – Personální zabezpečení</w:t>
              </w:r>
            </w:ins>
          </w:p>
        </w:tc>
      </w:tr>
      <w:tr w:rsidR="00300ED3" w:rsidRPr="00FA17DC" w14:paraId="06824DC8" w14:textId="77777777" w:rsidTr="00725D1A">
        <w:trPr>
          <w:ins w:id="16869" w:author="PS" w:date="2018-11-25T17:15:00Z"/>
        </w:trPr>
        <w:tc>
          <w:tcPr>
            <w:tcW w:w="2518" w:type="dxa"/>
            <w:tcBorders>
              <w:top w:val="double" w:sz="4" w:space="0" w:color="auto"/>
            </w:tcBorders>
            <w:shd w:val="clear" w:color="auto" w:fill="F7CAAC"/>
          </w:tcPr>
          <w:p w14:paraId="73CECF8B" w14:textId="77777777" w:rsidR="00300ED3" w:rsidRPr="00FA17DC" w:rsidRDefault="00300ED3" w:rsidP="00725D1A">
            <w:pPr>
              <w:jc w:val="both"/>
              <w:rPr>
                <w:ins w:id="16870" w:author="PS" w:date="2018-11-25T17:15:00Z"/>
                <w:b/>
              </w:rPr>
            </w:pPr>
            <w:ins w:id="16871" w:author="PS" w:date="2018-11-25T17:15:00Z">
              <w:r w:rsidRPr="00FA17DC">
                <w:rPr>
                  <w:b/>
                </w:rPr>
                <w:t>Vysoká škola</w:t>
              </w:r>
            </w:ins>
          </w:p>
        </w:tc>
        <w:tc>
          <w:tcPr>
            <w:tcW w:w="7341" w:type="dxa"/>
            <w:gridSpan w:val="10"/>
          </w:tcPr>
          <w:p w14:paraId="5FFCF650" w14:textId="77777777" w:rsidR="00300ED3" w:rsidRPr="00FA17DC" w:rsidRDefault="00300ED3" w:rsidP="00725D1A">
            <w:pPr>
              <w:jc w:val="both"/>
              <w:rPr>
                <w:ins w:id="16872" w:author="PS" w:date="2018-11-25T17:15:00Z"/>
              </w:rPr>
            </w:pPr>
            <w:ins w:id="16873" w:author="PS" w:date="2018-11-25T17:15:00Z">
              <w:r w:rsidRPr="00FA17DC">
                <w:t>Univerzita Tomáše Bati ve Zlíně</w:t>
              </w:r>
            </w:ins>
          </w:p>
        </w:tc>
      </w:tr>
      <w:tr w:rsidR="00300ED3" w:rsidRPr="00FA17DC" w14:paraId="6569BF6E" w14:textId="77777777" w:rsidTr="00725D1A">
        <w:trPr>
          <w:ins w:id="16874" w:author="PS" w:date="2018-11-25T17:15:00Z"/>
        </w:trPr>
        <w:tc>
          <w:tcPr>
            <w:tcW w:w="2518" w:type="dxa"/>
            <w:shd w:val="clear" w:color="auto" w:fill="F7CAAC"/>
          </w:tcPr>
          <w:p w14:paraId="4FEEA8A7" w14:textId="77777777" w:rsidR="00300ED3" w:rsidRPr="00FA17DC" w:rsidRDefault="00300ED3" w:rsidP="00725D1A">
            <w:pPr>
              <w:jc w:val="both"/>
              <w:rPr>
                <w:ins w:id="16875" w:author="PS" w:date="2018-11-25T17:15:00Z"/>
                <w:b/>
              </w:rPr>
            </w:pPr>
            <w:ins w:id="16876" w:author="PS" w:date="2018-11-25T17:15:00Z">
              <w:r w:rsidRPr="00FA17DC">
                <w:rPr>
                  <w:b/>
                </w:rPr>
                <w:t>Součást vysoké školy</w:t>
              </w:r>
            </w:ins>
          </w:p>
        </w:tc>
        <w:tc>
          <w:tcPr>
            <w:tcW w:w="7341" w:type="dxa"/>
            <w:gridSpan w:val="10"/>
          </w:tcPr>
          <w:p w14:paraId="11C8F4F3" w14:textId="77777777" w:rsidR="00300ED3" w:rsidRPr="00FA17DC" w:rsidRDefault="00300ED3" w:rsidP="00725D1A">
            <w:pPr>
              <w:jc w:val="both"/>
              <w:rPr>
                <w:ins w:id="16877" w:author="PS" w:date="2018-11-25T17:15:00Z"/>
              </w:rPr>
            </w:pPr>
            <w:ins w:id="16878" w:author="PS" w:date="2018-11-25T17:15:00Z">
              <w:r w:rsidRPr="00FA17DC">
                <w:t>Fakulta logistiky a krizového řízení</w:t>
              </w:r>
            </w:ins>
          </w:p>
        </w:tc>
      </w:tr>
      <w:tr w:rsidR="00300ED3" w:rsidRPr="00FA17DC" w14:paraId="48721615" w14:textId="77777777" w:rsidTr="00725D1A">
        <w:trPr>
          <w:ins w:id="16879" w:author="PS" w:date="2018-11-25T17:15:00Z"/>
        </w:trPr>
        <w:tc>
          <w:tcPr>
            <w:tcW w:w="2518" w:type="dxa"/>
            <w:shd w:val="clear" w:color="auto" w:fill="F7CAAC"/>
          </w:tcPr>
          <w:p w14:paraId="24E1BECC" w14:textId="77777777" w:rsidR="00300ED3" w:rsidRPr="00FA17DC" w:rsidRDefault="00300ED3" w:rsidP="00725D1A">
            <w:pPr>
              <w:jc w:val="both"/>
              <w:rPr>
                <w:ins w:id="16880" w:author="PS" w:date="2018-11-25T17:15:00Z"/>
                <w:b/>
              </w:rPr>
            </w:pPr>
            <w:ins w:id="16881" w:author="PS" w:date="2018-11-25T17:15:00Z">
              <w:r w:rsidRPr="00FA17DC">
                <w:rPr>
                  <w:b/>
                </w:rPr>
                <w:t>Název studijního programu</w:t>
              </w:r>
            </w:ins>
          </w:p>
        </w:tc>
        <w:tc>
          <w:tcPr>
            <w:tcW w:w="7341" w:type="dxa"/>
            <w:gridSpan w:val="10"/>
          </w:tcPr>
          <w:p w14:paraId="036157CD" w14:textId="329F6E74" w:rsidR="00300ED3" w:rsidRPr="00300ED3" w:rsidRDefault="00300ED3" w:rsidP="00725D1A">
            <w:pPr>
              <w:jc w:val="both"/>
              <w:rPr>
                <w:ins w:id="16882" w:author="PS" w:date="2018-11-25T17:15:00Z"/>
                <w:rPrChange w:id="16883" w:author="PS" w:date="2018-11-25T17:15:00Z">
                  <w:rPr>
                    <w:ins w:id="16884" w:author="PS" w:date="2018-11-25T17:15:00Z"/>
                    <w:b/>
                  </w:rPr>
                </w:rPrChange>
              </w:rPr>
            </w:pPr>
            <w:ins w:id="16885" w:author="PS" w:date="2018-11-25T17:16:00Z">
              <w:r>
                <w:t>Environmentální bezpečnost</w:t>
              </w:r>
            </w:ins>
          </w:p>
        </w:tc>
      </w:tr>
      <w:tr w:rsidR="00300ED3" w:rsidRPr="00FA17DC" w14:paraId="38E1A312" w14:textId="77777777" w:rsidTr="00725D1A">
        <w:trPr>
          <w:ins w:id="16886" w:author="PS" w:date="2018-11-25T17:15:00Z"/>
        </w:trPr>
        <w:tc>
          <w:tcPr>
            <w:tcW w:w="2518" w:type="dxa"/>
            <w:shd w:val="clear" w:color="auto" w:fill="F7CAAC"/>
          </w:tcPr>
          <w:p w14:paraId="5BC60FD3" w14:textId="77777777" w:rsidR="00300ED3" w:rsidRPr="00FA17DC" w:rsidRDefault="00300ED3" w:rsidP="00725D1A">
            <w:pPr>
              <w:jc w:val="both"/>
              <w:rPr>
                <w:ins w:id="16887" w:author="PS" w:date="2018-11-25T17:15:00Z"/>
                <w:b/>
              </w:rPr>
            </w:pPr>
            <w:ins w:id="16888" w:author="PS" w:date="2018-11-25T17:15:00Z">
              <w:r w:rsidRPr="00FA17DC">
                <w:rPr>
                  <w:b/>
                </w:rPr>
                <w:t>Jméno a příjmení</w:t>
              </w:r>
            </w:ins>
          </w:p>
        </w:tc>
        <w:tc>
          <w:tcPr>
            <w:tcW w:w="4536" w:type="dxa"/>
            <w:gridSpan w:val="5"/>
          </w:tcPr>
          <w:p w14:paraId="5859F694" w14:textId="77777777" w:rsidR="00300ED3" w:rsidRPr="00A37F1F" w:rsidRDefault="00300ED3" w:rsidP="00725D1A">
            <w:pPr>
              <w:jc w:val="both"/>
              <w:rPr>
                <w:ins w:id="16889" w:author="PS" w:date="2018-11-25T17:15:00Z"/>
                <w:b/>
              </w:rPr>
            </w:pPr>
            <w:ins w:id="16890" w:author="PS" w:date="2018-11-25T17:15:00Z">
              <w:r w:rsidRPr="00A37F1F">
                <w:rPr>
                  <w:b/>
                </w:rPr>
                <w:t>Petr Mikulec</w:t>
              </w:r>
            </w:ins>
          </w:p>
        </w:tc>
        <w:tc>
          <w:tcPr>
            <w:tcW w:w="709" w:type="dxa"/>
            <w:shd w:val="clear" w:color="auto" w:fill="F7CAAC"/>
          </w:tcPr>
          <w:p w14:paraId="0E557F4F" w14:textId="77777777" w:rsidR="00300ED3" w:rsidRPr="00FA17DC" w:rsidRDefault="00300ED3" w:rsidP="00725D1A">
            <w:pPr>
              <w:jc w:val="both"/>
              <w:rPr>
                <w:ins w:id="16891" w:author="PS" w:date="2018-11-25T17:15:00Z"/>
                <w:b/>
              </w:rPr>
            </w:pPr>
            <w:ins w:id="16892" w:author="PS" w:date="2018-11-25T17:15:00Z">
              <w:r w:rsidRPr="00FA17DC">
                <w:rPr>
                  <w:b/>
                </w:rPr>
                <w:t>Tituly</w:t>
              </w:r>
            </w:ins>
          </w:p>
        </w:tc>
        <w:tc>
          <w:tcPr>
            <w:tcW w:w="2096" w:type="dxa"/>
            <w:gridSpan w:val="4"/>
          </w:tcPr>
          <w:p w14:paraId="0101B0A0" w14:textId="77777777" w:rsidR="00300ED3" w:rsidRPr="00FA17DC" w:rsidRDefault="00300ED3" w:rsidP="00725D1A">
            <w:pPr>
              <w:jc w:val="both"/>
              <w:rPr>
                <w:ins w:id="16893" w:author="PS" w:date="2018-11-25T17:15:00Z"/>
              </w:rPr>
            </w:pPr>
            <w:ins w:id="16894" w:author="PS" w:date="2018-11-25T17:15:00Z">
              <w:r w:rsidRPr="00FA17DC">
                <w:t>Ing., Ph.D.</w:t>
              </w:r>
            </w:ins>
          </w:p>
        </w:tc>
      </w:tr>
      <w:tr w:rsidR="00300ED3" w:rsidRPr="00FA17DC" w14:paraId="405FD584" w14:textId="77777777" w:rsidTr="00725D1A">
        <w:trPr>
          <w:ins w:id="16895" w:author="PS" w:date="2018-11-25T17:15:00Z"/>
        </w:trPr>
        <w:tc>
          <w:tcPr>
            <w:tcW w:w="2518" w:type="dxa"/>
            <w:shd w:val="clear" w:color="auto" w:fill="F7CAAC"/>
          </w:tcPr>
          <w:p w14:paraId="4339C52D" w14:textId="77777777" w:rsidR="00300ED3" w:rsidRPr="00FA17DC" w:rsidRDefault="00300ED3" w:rsidP="00725D1A">
            <w:pPr>
              <w:jc w:val="both"/>
              <w:rPr>
                <w:ins w:id="16896" w:author="PS" w:date="2018-11-25T17:15:00Z"/>
                <w:b/>
              </w:rPr>
            </w:pPr>
            <w:ins w:id="16897" w:author="PS" w:date="2018-11-25T17:15:00Z">
              <w:r w:rsidRPr="00FA17DC">
                <w:rPr>
                  <w:b/>
                </w:rPr>
                <w:t>Rok narození</w:t>
              </w:r>
            </w:ins>
          </w:p>
        </w:tc>
        <w:tc>
          <w:tcPr>
            <w:tcW w:w="829" w:type="dxa"/>
          </w:tcPr>
          <w:p w14:paraId="1A4E3A46" w14:textId="77777777" w:rsidR="00300ED3" w:rsidRPr="00FA17DC" w:rsidRDefault="00300ED3" w:rsidP="00725D1A">
            <w:pPr>
              <w:jc w:val="both"/>
              <w:rPr>
                <w:ins w:id="16898" w:author="PS" w:date="2018-11-25T17:15:00Z"/>
              </w:rPr>
            </w:pPr>
            <w:ins w:id="16899" w:author="PS" w:date="2018-11-25T17:15:00Z">
              <w:r w:rsidRPr="00FA17DC">
                <w:t>1978</w:t>
              </w:r>
            </w:ins>
          </w:p>
        </w:tc>
        <w:tc>
          <w:tcPr>
            <w:tcW w:w="1721" w:type="dxa"/>
            <w:shd w:val="clear" w:color="auto" w:fill="F7CAAC"/>
          </w:tcPr>
          <w:p w14:paraId="461E4A9F" w14:textId="77777777" w:rsidR="00300ED3" w:rsidRPr="00FA17DC" w:rsidRDefault="00300ED3" w:rsidP="00725D1A">
            <w:pPr>
              <w:jc w:val="both"/>
              <w:rPr>
                <w:ins w:id="16900" w:author="PS" w:date="2018-11-25T17:15:00Z"/>
                <w:b/>
              </w:rPr>
            </w:pPr>
            <w:ins w:id="16901" w:author="PS" w:date="2018-11-25T17:15:00Z">
              <w:r w:rsidRPr="00FA17DC">
                <w:rPr>
                  <w:b/>
                </w:rPr>
                <w:t>typ vztahu k VŠ</w:t>
              </w:r>
            </w:ins>
          </w:p>
        </w:tc>
        <w:tc>
          <w:tcPr>
            <w:tcW w:w="992" w:type="dxa"/>
            <w:gridSpan w:val="2"/>
          </w:tcPr>
          <w:p w14:paraId="1321A2A3" w14:textId="77777777" w:rsidR="00300ED3" w:rsidRPr="00FA17DC" w:rsidRDefault="00300ED3" w:rsidP="00725D1A">
            <w:pPr>
              <w:jc w:val="both"/>
              <w:rPr>
                <w:ins w:id="16902" w:author="PS" w:date="2018-11-25T17:15:00Z"/>
              </w:rPr>
            </w:pPr>
            <w:ins w:id="16903" w:author="PS" w:date="2018-11-25T17:15:00Z">
              <w:r w:rsidRPr="00FA17DC">
                <w:t>DPP</w:t>
              </w:r>
              <w:r>
                <w:t xml:space="preserve"> (bud)</w:t>
              </w:r>
            </w:ins>
          </w:p>
          <w:p w14:paraId="0C68F7C6" w14:textId="77777777" w:rsidR="00300ED3" w:rsidRPr="00FA17DC" w:rsidRDefault="00300ED3" w:rsidP="00725D1A">
            <w:pPr>
              <w:jc w:val="both"/>
              <w:rPr>
                <w:ins w:id="16904" w:author="PS" w:date="2018-11-25T17:15:00Z"/>
              </w:rPr>
            </w:pPr>
          </w:p>
        </w:tc>
        <w:tc>
          <w:tcPr>
            <w:tcW w:w="994" w:type="dxa"/>
            <w:shd w:val="clear" w:color="auto" w:fill="F7CAAC"/>
          </w:tcPr>
          <w:p w14:paraId="31F60F04" w14:textId="77777777" w:rsidR="00300ED3" w:rsidRPr="00FA17DC" w:rsidRDefault="00300ED3" w:rsidP="00725D1A">
            <w:pPr>
              <w:jc w:val="both"/>
              <w:rPr>
                <w:ins w:id="16905" w:author="PS" w:date="2018-11-25T17:15:00Z"/>
                <w:b/>
              </w:rPr>
            </w:pPr>
            <w:ins w:id="16906" w:author="PS" w:date="2018-11-25T17:15:00Z">
              <w:r w:rsidRPr="00FA17DC">
                <w:rPr>
                  <w:b/>
                </w:rPr>
                <w:t>rozsah</w:t>
              </w:r>
            </w:ins>
          </w:p>
        </w:tc>
        <w:tc>
          <w:tcPr>
            <w:tcW w:w="709" w:type="dxa"/>
          </w:tcPr>
          <w:p w14:paraId="47AAED1C" w14:textId="77777777" w:rsidR="00300ED3" w:rsidRPr="00FA17DC" w:rsidRDefault="00300ED3" w:rsidP="00725D1A">
            <w:pPr>
              <w:jc w:val="both"/>
              <w:rPr>
                <w:ins w:id="16907" w:author="PS" w:date="2018-11-25T17:15:00Z"/>
              </w:rPr>
            </w:pPr>
            <w:ins w:id="16908" w:author="PS" w:date="2018-11-25T17:15:00Z">
              <w:r>
                <w:t>4</w:t>
              </w:r>
              <w:r w:rsidRPr="00FA17DC">
                <w:t>h/</w:t>
              </w:r>
              <w:r>
                <w:t>týd.</w:t>
              </w:r>
            </w:ins>
          </w:p>
        </w:tc>
        <w:tc>
          <w:tcPr>
            <w:tcW w:w="709" w:type="dxa"/>
            <w:gridSpan w:val="2"/>
            <w:shd w:val="clear" w:color="auto" w:fill="F7CAAC"/>
          </w:tcPr>
          <w:p w14:paraId="03573127" w14:textId="77777777" w:rsidR="00300ED3" w:rsidRPr="00FA17DC" w:rsidRDefault="00300ED3" w:rsidP="00725D1A">
            <w:pPr>
              <w:jc w:val="both"/>
              <w:rPr>
                <w:ins w:id="16909" w:author="PS" w:date="2018-11-25T17:15:00Z"/>
                <w:b/>
              </w:rPr>
            </w:pPr>
            <w:ins w:id="16910" w:author="PS" w:date="2018-11-25T17:15:00Z">
              <w:r w:rsidRPr="00FA17DC">
                <w:rPr>
                  <w:b/>
                </w:rPr>
                <w:t>do kdy</w:t>
              </w:r>
            </w:ins>
          </w:p>
        </w:tc>
        <w:tc>
          <w:tcPr>
            <w:tcW w:w="1387" w:type="dxa"/>
            <w:gridSpan w:val="2"/>
          </w:tcPr>
          <w:p w14:paraId="430560D0" w14:textId="77777777" w:rsidR="00300ED3" w:rsidRPr="00FA17DC" w:rsidRDefault="00300ED3" w:rsidP="00725D1A">
            <w:pPr>
              <w:jc w:val="both"/>
              <w:rPr>
                <w:ins w:id="16911" w:author="PS" w:date="2018-11-25T17:15:00Z"/>
              </w:rPr>
            </w:pPr>
          </w:p>
        </w:tc>
      </w:tr>
      <w:tr w:rsidR="00300ED3" w:rsidRPr="00FA17DC" w14:paraId="431D9429" w14:textId="77777777" w:rsidTr="00725D1A">
        <w:trPr>
          <w:ins w:id="16912" w:author="PS" w:date="2018-11-25T17:15:00Z"/>
        </w:trPr>
        <w:tc>
          <w:tcPr>
            <w:tcW w:w="5068" w:type="dxa"/>
            <w:gridSpan w:val="3"/>
            <w:shd w:val="clear" w:color="auto" w:fill="F7CAAC"/>
          </w:tcPr>
          <w:p w14:paraId="378F0D82" w14:textId="77777777" w:rsidR="00300ED3" w:rsidRPr="00FA17DC" w:rsidRDefault="00300ED3" w:rsidP="00725D1A">
            <w:pPr>
              <w:jc w:val="both"/>
              <w:rPr>
                <w:ins w:id="16913" w:author="PS" w:date="2018-11-25T17:15:00Z"/>
                <w:b/>
              </w:rPr>
            </w:pPr>
            <w:ins w:id="16914" w:author="PS" w:date="2018-11-25T17:15:00Z">
              <w:r w:rsidRPr="00FA17DC">
                <w:rPr>
                  <w:b/>
                </w:rPr>
                <w:t>Typ vztahu na součásti VŠ, která uskutečňuje st. program</w:t>
              </w:r>
            </w:ins>
          </w:p>
        </w:tc>
        <w:tc>
          <w:tcPr>
            <w:tcW w:w="992" w:type="dxa"/>
            <w:gridSpan w:val="2"/>
          </w:tcPr>
          <w:p w14:paraId="060604EE" w14:textId="77777777" w:rsidR="00300ED3" w:rsidRPr="00FA17DC" w:rsidRDefault="00300ED3" w:rsidP="00725D1A">
            <w:pPr>
              <w:jc w:val="both"/>
              <w:rPr>
                <w:ins w:id="16915" w:author="PS" w:date="2018-11-25T17:15:00Z"/>
              </w:rPr>
            </w:pPr>
            <w:ins w:id="16916" w:author="PS" w:date="2018-11-25T17:15:00Z">
              <w:r w:rsidRPr="00FA17DC">
                <w:t>--</w:t>
              </w:r>
            </w:ins>
          </w:p>
        </w:tc>
        <w:tc>
          <w:tcPr>
            <w:tcW w:w="994" w:type="dxa"/>
            <w:shd w:val="clear" w:color="auto" w:fill="F7CAAC"/>
          </w:tcPr>
          <w:p w14:paraId="2FF7C3A0" w14:textId="77777777" w:rsidR="00300ED3" w:rsidRPr="00FA17DC" w:rsidRDefault="00300ED3" w:rsidP="00725D1A">
            <w:pPr>
              <w:jc w:val="both"/>
              <w:rPr>
                <w:ins w:id="16917" w:author="PS" w:date="2018-11-25T17:15:00Z"/>
                <w:b/>
              </w:rPr>
            </w:pPr>
            <w:ins w:id="16918" w:author="PS" w:date="2018-11-25T17:15:00Z">
              <w:r w:rsidRPr="00FA17DC">
                <w:rPr>
                  <w:b/>
                </w:rPr>
                <w:t>rozsah</w:t>
              </w:r>
            </w:ins>
          </w:p>
        </w:tc>
        <w:tc>
          <w:tcPr>
            <w:tcW w:w="709" w:type="dxa"/>
          </w:tcPr>
          <w:p w14:paraId="4F18AE8F" w14:textId="77777777" w:rsidR="00300ED3" w:rsidRPr="00FA17DC" w:rsidRDefault="00300ED3" w:rsidP="00725D1A">
            <w:pPr>
              <w:jc w:val="both"/>
              <w:rPr>
                <w:ins w:id="16919" w:author="PS" w:date="2018-11-25T17:15:00Z"/>
              </w:rPr>
            </w:pPr>
            <w:ins w:id="16920" w:author="PS" w:date="2018-11-25T17:15:00Z">
              <w:r w:rsidRPr="00FA17DC">
                <w:t>--</w:t>
              </w:r>
            </w:ins>
          </w:p>
        </w:tc>
        <w:tc>
          <w:tcPr>
            <w:tcW w:w="709" w:type="dxa"/>
            <w:gridSpan w:val="2"/>
            <w:shd w:val="clear" w:color="auto" w:fill="F7CAAC"/>
          </w:tcPr>
          <w:p w14:paraId="00ED9133" w14:textId="77777777" w:rsidR="00300ED3" w:rsidRPr="00FA17DC" w:rsidRDefault="00300ED3" w:rsidP="00725D1A">
            <w:pPr>
              <w:jc w:val="both"/>
              <w:rPr>
                <w:ins w:id="16921" w:author="PS" w:date="2018-11-25T17:15:00Z"/>
                <w:b/>
              </w:rPr>
            </w:pPr>
            <w:ins w:id="16922" w:author="PS" w:date="2018-11-25T17:15:00Z">
              <w:r w:rsidRPr="00FA17DC">
                <w:rPr>
                  <w:b/>
                </w:rPr>
                <w:t>do kdy</w:t>
              </w:r>
            </w:ins>
          </w:p>
        </w:tc>
        <w:tc>
          <w:tcPr>
            <w:tcW w:w="1387" w:type="dxa"/>
            <w:gridSpan w:val="2"/>
          </w:tcPr>
          <w:p w14:paraId="34E7FE8F" w14:textId="77777777" w:rsidR="00300ED3" w:rsidRPr="00FA17DC" w:rsidRDefault="00300ED3" w:rsidP="00725D1A">
            <w:pPr>
              <w:jc w:val="both"/>
              <w:rPr>
                <w:ins w:id="16923" w:author="PS" w:date="2018-11-25T17:15:00Z"/>
              </w:rPr>
            </w:pPr>
            <w:ins w:id="16924" w:author="PS" w:date="2018-11-25T17:15:00Z">
              <w:r w:rsidRPr="00FA17DC">
                <w:t>--</w:t>
              </w:r>
            </w:ins>
          </w:p>
        </w:tc>
      </w:tr>
      <w:tr w:rsidR="00300ED3" w:rsidRPr="00FA17DC" w14:paraId="028E250D" w14:textId="77777777" w:rsidTr="00725D1A">
        <w:trPr>
          <w:ins w:id="16925" w:author="PS" w:date="2018-11-25T17:15:00Z"/>
        </w:trPr>
        <w:tc>
          <w:tcPr>
            <w:tcW w:w="6060" w:type="dxa"/>
            <w:gridSpan w:val="5"/>
            <w:shd w:val="clear" w:color="auto" w:fill="F7CAAC"/>
          </w:tcPr>
          <w:p w14:paraId="60C9B090" w14:textId="77777777" w:rsidR="00300ED3" w:rsidRPr="00FA17DC" w:rsidRDefault="00300ED3" w:rsidP="00725D1A">
            <w:pPr>
              <w:jc w:val="both"/>
              <w:rPr>
                <w:ins w:id="16926" w:author="PS" w:date="2018-11-25T17:15:00Z"/>
              </w:rPr>
            </w:pPr>
            <w:ins w:id="16927" w:author="PS" w:date="2018-11-25T17:15:00Z">
              <w:r w:rsidRPr="00FA17DC">
                <w:rPr>
                  <w:b/>
                </w:rPr>
                <w:t>Další současná působení jako akademický pracovník na jiných VŠ</w:t>
              </w:r>
            </w:ins>
          </w:p>
        </w:tc>
        <w:tc>
          <w:tcPr>
            <w:tcW w:w="1703" w:type="dxa"/>
            <w:gridSpan w:val="2"/>
            <w:shd w:val="clear" w:color="auto" w:fill="F7CAAC"/>
          </w:tcPr>
          <w:p w14:paraId="3487675E" w14:textId="77777777" w:rsidR="00300ED3" w:rsidRPr="00FA17DC" w:rsidRDefault="00300ED3" w:rsidP="00725D1A">
            <w:pPr>
              <w:jc w:val="both"/>
              <w:rPr>
                <w:ins w:id="16928" w:author="PS" w:date="2018-11-25T17:15:00Z"/>
                <w:b/>
              </w:rPr>
            </w:pPr>
            <w:ins w:id="16929" w:author="PS" w:date="2018-11-25T17:15:00Z">
              <w:r w:rsidRPr="00FA17DC">
                <w:rPr>
                  <w:b/>
                </w:rPr>
                <w:t>typ prac. vztahu</w:t>
              </w:r>
            </w:ins>
          </w:p>
        </w:tc>
        <w:tc>
          <w:tcPr>
            <w:tcW w:w="2096" w:type="dxa"/>
            <w:gridSpan w:val="4"/>
            <w:shd w:val="clear" w:color="auto" w:fill="F7CAAC"/>
          </w:tcPr>
          <w:p w14:paraId="49955FEF" w14:textId="77777777" w:rsidR="00300ED3" w:rsidRPr="00FA17DC" w:rsidRDefault="00300ED3" w:rsidP="00725D1A">
            <w:pPr>
              <w:jc w:val="both"/>
              <w:rPr>
                <w:ins w:id="16930" w:author="PS" w:date="2018-11-25T17:15:00Z"/>
                <w:b/>
              </w:rPr>
            </w:pPr>
            <w:ins w:id="16931" w:author="PS" w:date="2018-11-25T17:15:00Z">
              <w:r w:rsidRPr="00FA17DC">
                <w:rPr>
                  <w:b/>
                </w:rPr>
                <w:t>Rozsah</w:t>
              </w:r>
            </w:ins>
          </w:p>
        </w:tc>
      </w:tr>
      <w:tr w:rsidR="00300ED3" w:rsidRPr="00FA17DC" w14:paraId="6E38B559" w14:textId="77777777" w:rsidTr="00725D1A">
        <w:trPr>
          <w:ins w:id="16932" w:author="PS" w:date="2018-11-25T17:15:00Z"/>
        </w:trPr>
        <w:tc>
          <w:tcPr>
            <w:tcW w:w="6060" w:type="dxa"/>
            <w:gridSpan w:val="5"/>
          </w:tcPr>
          <w:p w14:paraId="2230134E" w14:textId="77777777" w:rsidR="00300ED3" w:rsidRPr="00FA17DC" w:rsidRDefault="00300ED3" w:rsidP="00725D1A">
            <w:pPr>
              <w:jc w:val="both"/>
              <w:rPr>
                <w:ins w:id="16933" w:author="PS" w:date="2018-11-25T17:15:00Z"/>
              </w:rPr>
            </w:pPr>
            <w:ins w:id="16934" w:author="PS" w:date="2018-11-25T17:15:00Z">
              <w:r w:rsidRPr="00FA17DC">
                <w:t>--</w:t>
              </w:r>
            </w:ins>
          </w:p>
        </w:tc>
        <w:tc>
          <w:tcPr>
            <w:tcW w:w="1703" w:type="dxa"/>
            <w:gridSpan w:val="2"/>
          </w:tcPr>
          <w:p w14:paraId="296157EE" w14:textId="77777777" w:rsidR="00300ED3" w:rsidRPr="00FA17DC" w:rsidRDefault="00300ED3" w:rsidP="00725D1A">
            <w:pPr>
              <w:jc w:val="both"/>
              <w:rPr>
                <w:ins w:id="16935" w:author="PS" w:date="2018-11-25T17:15:00Z"/>
              </w:rPr>
            </w:pPr>
          </w:p>
        </w:tc>
        <w:tc>
          <w:tcPr>
            <w:tcW w:w="2096" w:type="dxa"/>
            <w:gridSpan w:val="4"/>
          </w:tcPr>
          <w:p w14:paraId="1676FF9C" w14:textId="77777777" w:rsidR="00300ED3" w:rsidRPr="00FA17DC" w:rsidRDefault="00300ED3" w:rsidP="00725D1A">
            <w:pPr>
              <w:jc w:val="both"/>
              <w:rPr>
                <w:ins w:id="16936" w:author="PS" w:date="2018-11-25T17:15:00Z"/>
              </w:rPr>
            </w:pPr>
          </w:p>
        </w:tc>
      </w:tr>
      <w:tr w:rsidR="00300ED3" w:rsidRPr="00FA17DC" w14:paraId="4C537A7C" w14:textId="77777777" w:rsidTr="00725D1A">
        <w:trPr>
          <w:ins w:id="16937" w:author="PS" w:date="2018-11-25T17:15:00Z"/>
        </w:trPr>
        <w:tc>
          <w:tcPr>
            <w:tcW w:w="9859" w:type="dxa"/>
            <w:gridSpan w:val="11"/>
            <w:shd w:val="clear" w:color="auto" w:fill="F7CAAC"/>
          </w:tcPr>
          <w:p w14:paraId="10920195" w14:textId="77777777" w:rsidR="00300ED3" w:rsidRPr="00FA17DC" w:rsidRDefault="00300ED3" w:rsidP="00725D1A">
            <w:pPr>
              <w:jc w:val="both"/>
              <w:rPr>
                <w:ins w:id="16938" w:author="PS" w:date="2018-11-25T17:15:00Z"/>
              </w:rPr>
            </w:pPr>
            <w:ins w:id="16939" w:author="PS" w:date="2018-11-25T17:15:00Z">
              <w:r w:rsidRPr="00FA17DC">
                <w:rPr>
                  <w:b/>
                </w:rPr>
                <w:t>Předměty příslušného studijního programu a způsob zapojení do jejich výuky, příp. další zapojení do uskutečňování studijního programu</w:t>
              </w:r>
            </w:ins>
          </w:p>
        </w:tc>
      </w:tr>
      <w:tr w:rsidR="00300ED3" w:rsidRPr="00FA17DC" w14:paraId="338AC1A6" w14:textId="77777777" w:rsidTr="00725D1A">
        <w:trPr>
          <w:trHeight w:val="1118"/>
          <w:ins w:id="16940" w:author="PS" w:date="2018-11-25T17:15:00Z"/>
        </w:trPr>
        <w:tc>
          <w:tcPr>
            <w:tcW w:w="9859" w:type="dxa"/>
            <w:gridSpan w:val="11"/>
            <w:tcBorders>
              <w:top w:val="nil"/>
            </w:tcBorders>
          </w:tcPr>
          <w:p w14:paraId="398EBA38" w14:textId="77777777" w:rsidR="00300ED3" w:rsidRPr="00FA17DC" w:rsidRDefault="00300ED3" w:rsidP="00725D1A">
            <w:pPr>
              <w:jc w:val="both"/>
              <w:rPr>
                <w:ins w:id="16941" w:author="PS" w:date="2018-11-25T17:15:00Z"/>
              </w:rPr>
            </w:pPr>
            <w:ins w:id="16942" w:author="PS" w:date="2018-11-25T17:15:00Z">
              <w:r>
                <w:t>Základy logistiky – přednášející (10 %)</w:t>
              </w:r>
            </w:ins>
          </w:p>
        </w:tc>
      </w:tr>
      <w:tr w:rsidR="00300ED3" w:rsidRPr="00FA17DC" w14:paraId="763975FC" w14:textId="77777777" w:rsidTr="00725D1A">
        <w:trPr>
          <w:ins w:id="16943" w:author="PS" w:date="2018-11-25T17:15:00Z"/>
        </w:trPr>
        <w:tc>
          <w:tcPr>
            <w:tcW w:w="9859" w:type="dxa"/>
            <w:gridSpan w:val="11"/>
            <w:shd w:val="clear" w:color="auto" w:fill="F7CAAC"/>
          </w:tcPr>
          <w:p w14:paraId="6D33C5D5" w14:textId="77777777" w:rsidR="00300ED3" w:rsidRPr="00FA17DC" w:rsidRDefault="00300ED3" w:rsidP="00725D1A">
            <w:pPr>
              <w:jc w:val="both"/>
              <w:rPr>
                <w:ins w:id="16944" w:author="PS" w:date="2018-11-25T17:15:00Z"/>
              </w:rPr>
            </w:pPr>
            <w:ins w:id="16945" w:author="PS" w:date="2018-11-25T17:15:00Z">
              <w:r w:rsidRPr="00FA17DC">
                <w:rPr>
                  <w:b/>
                </w:rPr>
                <w:t xml:space="preserve">Údaje o vzdělání na VŠ </w:t>
              </w:r>
            </w:ins>
          </w:p>
        </w:tc>
      </w:tr>
      <w:tr w:rsidR="00300ED3" w:rsidRPr="00FA17DC" w14:paraId="67B0F274" w14:textId="77777777" w:rsidTr="00725D1A">
        <w:trPr>
          <w:trHeight w:val="1055"/>
          <w:ins w:id="16946" w:author="PS" w:date="2018-11-25T17:15:00Z"/>
        </w:trPr>
        <w:tc>
          <w:tcPr>
            <w:tcW w:w="9859" w:type="dxa"/>
            <w:gridSpan w:val="11"/>
          </w:tcPr>
          <w:p w14:paraId="15703D42" w14:textId="77777777" w:rsidR="00300ED3" w:rsidRPr="00AA0D31" w:rsidRDefault="00300ED3" w:rsidP="00725D1A">
            <w:pPr>
              <w:pStyle w:val="Default"/>
              <w:rPr>
                <w:ins w:id="16947" w:author="PS" w:date="2018-11-25T17:15:00Z"/>
                <w:b/>
                <w:sz w:val="20"/>
                <w:szCs w:val="20"/>
              </w:rPr>
            </w:pPr>
          </w:p>
          <w:p w14:paraId="0DEAD86F" w14:textId="77777777" w:rsidR="00300ED3" w:rsidRPr="004C3AF7" w:rsidRDefault="00300ED3" w:rsidP="00725D1A">
            <w:pPr>
              <w:pStyle w:val="Default"/>
              <w:spacing w:after="40"/>
              <w:rPr>
                <w:ins w:id="16948" w:author="PS" w:date="2018-11-25T17:15:00Z"/>
                <w:sz w:val="20"/>
                <w:szCs w:val="20"/>
              </w:rPr>
            </w:pPr>
            <w:ins w:id="16949" w:author="PS" w:date="2018-11-25T17:15:00Z">
              <w:r w:rsidRPr="00AA0D31">
                <w:rPr>
                  <w:b/>
                  <w:bCs/>
                  <w:sz w:val="20"/>
                  <w:szCs w:val="20"/>
                </w:rPr>
                <w:t>2001 – 2009:</w:t>
              </w:r>
              <w:r w:rsidRPr="004C3AF7">
                <w:rPr>
                  <w:bCs/>
                  <w:sz w:val="20"/>
                  <w:szCs w:val="20"/>
                </w:rPr>
                <w:t xml:space="preserve"> Postgraduální doktorské studium, titul „Ph.D.“ </w:t>
              </w:r>
              <w:r w:rsidRPr="004C3AF7">
                <w:rPr>
                  <w:sz w:val="20"/>
                  <w:szCs w:val="20"/>
                </w:rPr>
                <w:t xml:space="preserve">– obor </w:t>
              </w:r>
              <w:r w:rsidRPr="004C3AF7">
                <w:rPr>
                  <w:bCs/>
                  <w:sz w:val="20"/>
                  <w:szCs w:val="20"/>
                </w:rPr>
                <w:t>Management a ekonomika</w:t>
              </w:r>
              <w:r w:rsidRPr="004C3AF7">
                <w:rPr>
                  <w:sz w:val="20"/>
                  <w:szCs w:val="20"/>
                </w:rPr>
                <w:t xml:space="preserve">, Univerzita Tomáše Bati ve Zlíně, Fakulta managementu a ekonomiky; disertační práce: </w:t>
              </w:r>
              <w:r w:rsidRPr="004C3AF7">
                <w:rPr>
                  <w:bCs/>
                  <w:i/>
                  <w:iCs/>
                  <w:sz w:val="20"/>
                  <w:szCs w:val="20"/>
                </w:rPr>
                <w:t xml:space="preserve">Metody průmyslového inženýrství a výrobní logistiky jako nástroje zvyšování výkonnosti v plastikářské výrobě </w:t>
              </w:r>
            </w:ins>
          </w:p>
          <w:p w14:paraId="057DCA6F" w14:textId="77777777" w:rsidR="00300ED3" w:rsidRPr="004C3AF7" w:rsidRDefault="00300ED3" w:rsidP="00725D1A">
            <w:pPr>
              <w:pStyle w:val="Default"/>
              <w:spacing w:after="40"/>
              <w:rPr>
                <w:ins w:id="16950" w:author="PS" w:date="2018-11-25T17:15:00Z"/>
                <w:sz w:val="20"/>
                <w:szCs w:val="20"/>
              </w:rPr>
            </w:pPr>
            <w:ins w:id="16951" w:author="PS" w:date="2018-11-25T17:15:00Z">
              <w:r w:rsidRPr="00AA0D31">
                <w:rPr>
                  <w:b/>
                  <w:bCs/>
                  <w:sz w:val="20"/>
                  <w:szCs w:val="20"/>
                </w:rPr>
                <w:t>1999 – 2001:</w:t>
              </w:r>
              <w:r w:rsidRPr="004C3AF7">
                <w:rPr>
                  <w:bCs/>
                  <w:sz w:val="20"/>
                  <w:szCs w:val="20"/>
                </w:rPr>
                <w:t xml:space="preserve"> Magisterské studium, titul „Ing.“ – </w:t>
              </w:r>
              <w:r w:rsidRPr="004C3AF7">
                <w:rPr>
                  <w:sz w:val="20"/>
                  <w:szCs w:val="20"/>
                </w:rPr>
                <w:t xml:space="preserve">obor </w:t>
              </w:r>
              <w:r w:rsidRPr="004C3AF7">
                <w:rPr>
                  <w:bCs/>
                  <w:sz w:val="20"/>
                  <w:szCs w:val="20"/>
                </w:rPr>
                <w:t>Management a ekonomika</w:t>
              </w:r>
              <w:r>
                <w:rPr>
                  <w:bCs/>
                  <w:sz w:val="20"/>
                  <w:szCs w:val="20"/>
                </w:rPr>
                <w:t xml:space="preserve">, </w:t>
              </w:r>
              <w:r w:rsidRPr="004C3AF7">
                <w:rPr>
                  <w:bCs/>
                  <w:sz w:val="20"/>
                  <w:szCs w:val="20"/>
                </w:rPr>
                <w:t xml:space="preserve">, </w:t>
              </w:r>
              <w:r w:rsidRPr="004C3AF7">
                <w:rPr>
                  <w:sz w:val="20"/>
                  <w:szCs w:val="20"/>
                </w:rPr>
                <w:t xml:space="preserve">specializace </w:t>
              </w:r>
              <w:r w:rsidRPr="004C3AF7">
                <w:rPr>
                  <w:bCs/>
                  <w:sz w:val="20"/>
                  <w:szCs w:val="20"/>
                </w:rPr>
                <w:t>Průmyslové inženýrství</w:t>
              </w:r>
              <w:r w:rsidRPr="004C3AF7">
                <w:rPr>
                  <w:sz w:val="20"/>
                  <w:szCs w:val="20"/>
                </w:rPr>
                <w:t xml:space="preserve">, Univerzita Tomáše Bati ve Zlíně, Fakulta managementu a ekonomiky; diplomová práce: </w:t>
              </w:r>
              <w:r w:rsidRPr="004C3AF7">
                <w:rPr>
                  <w:bCs/>
                  <w:i/>
                  <w:iCs/>
                  <w:sz w:val="20"/>
                  <w:szCs w:val="20"/>
                </w:rPr>
                <w:t xml:space="preserve">Matematický modle produktivity doručovací služby </w:t>
              </w:r>
            </w:ins>
          </w:p>
          <w:p w14:paraId="45CBA8F7" w14:textId="77777777" w:rsidR="00300ED3" w:rsidRPr="004C3AF7" w:rsidRDefault="00300ED3" w:rsidP="00725D1A">
            <w:pPr>
              <w:spacing w:after="40"/>
              <w:rPr>
                <w:ins w:id="16952" w:author="PS" w:date="2018-11-25T17:15:00Z"/>
              </w:rPr>
            </w:pPr>
            <w:ins w:id="16953" w:author="PS" w:date="2018-11-25T17:15:00Z">
              <w:r w:rsidRPr="00AA0D31">
                <w:rPr>
                  <w:b/>
                  <w:bCs/>
                </w:rPr>
                <w:t>1998 – 2000:</w:t>
              </w:r>
              <w:r w:rsidRPr="004C3AF7">
                <w:rPr>
                  <w:bCs/>
                </w:rPr>
                <w:t xml:space="preserve"> Doplňující pedagogické studium </w:t>
              </w:r>
              <w:r w:rsidRPr="004C3AF7">
                <w:t>- státní zkouška z pedagogiky a psychologie, Vysoké učení technické v Brně, Fakulta technologická ve Zlíně</w:t>
              </w:r>
            </w:ins>
          </w:p>
          <w:p w14:paraId="311DDEC1" w14:textId="77777777" w:rsidR="00300ED3" w:rsidRPr="004C3AF7" w:rsidRDefault="00300ED3" w:rsidP="00725D1A">
            <w:pPr>
              <w:spacing w:after="40"/>
              <w:rPr>
                <w:ins w:id="16954" w:author="PS" w:date="2018-11-25T17:15:00Z"/>
              </w:rPr>
            </w:pPr>
            <w:ins w:id="16955" w:author="PS" w:date="2018-11-25T17:15:00Z">
              <w:r w:rsidRPr="00AA0D31">
                <w:rPr>
                  <w:b/>
                </w:rPr>
                <w:t>1996 – 1999:</w:t>
              </w:r>
              <w:r w:rsidRPr="004C3AF7">
                <w:t xml:space="preserve"> </w:t>
              </w:r>
              <w:r w:rsidRPr="004C3AF7">
                <w:rPr>
                  <w:bCs/>
                </w:rPr>
                <w:t xml:space="preserve">Bakalářské studium, titul „Bc.“ </w:t>
              </w:r>
              <w:r w:rsidRPr="004C3AF7">
                <w:t>- obor Management a ekonomika, Vysoké učení technické v Brně, Fakulta managementu a ekonomiky ve Zlíně</w:t>
              </w:r>
            </w:ins>
          </w:p>
          <w:p w14:paraId="61F74F7A" w14:textId="77777777" w:rsidR="00300ED3" w:rsidRPr="00FA17DC" w:rsidRDefault="00300ED3" w:rsidP="00725D1A">
            <w:pPr>
              <w:rPr>
                <w:ins w:id="16956" w:author="PS" w:date="2018-11-25T17:15:00Z"/>
                <w:b/>
              </w:rPr>
            </w:pPr>
          </w:p>
        </w:tc>
      </w:tr>
      <w:tr w:rsidR="00300ED3" w:rsidRPr="00FA17DC" w14:paraId="112DEA51" w14:textId="77777777" w:rsidTr="00725D1A">
        <w:trPr>
          <w:ins w:id="16957" w:author="PS" w:date="2018-11-25T17:15:00Z"/>
        </w:trPr>
        <w:tc>
          <w:tcPr>
            <w:tcW w:w="9859" w:type="dxa"/>
            <w:gridSpan w:val="11"/>
            <w:shd w:val="clear" w:color="auto" w:fill="F7CAAC"/>
          </w:tcPr>
          <w:p w14:paraId="0A524501" w14:textId="77777777" w:rsidR="00300ED3" w:rsidRPr="00FA17DC" w:rsidRDefault="00300ED3" w:rsidP="00725D1A">
            <w:pPr>
              <w:jc w:val="both"/>
              <w:rPr>
                <w:ins w:id="16958" w:author="PS" w:date="2018-11-25T17:15:00Z"/>
                <w:b/>
              </w:rPr>
            </w:pPr>
            <w:ins w:id="16959" w:author="PS" w:date="2018-11-25T17:15:00Z">
              <w:r w:rsidRPr="00FA17DC">
                <w:rPr>
                  <w:b/>
                </w:rPr>
                <w:t>Údaje o odborném působení od absolvování VŠ</w:t>
              </w:r>
            </w:ins>
          </w:p>
        </w:tc>
      </w:tr>
      <w:tr w:rsidR="00300ED3" w:rsidRPr="00FA17DC" w14:paraId="71741053" w14:textId="77777777" w:rsidTr="00725D1A">
        <w:trPr>
          <w:trHeight w:val="1090"/>
          <w:ins w:id="16960" w:author="PS" w:date="2018-11-25T17:15:00Z"/>
        </w:trPr>
        <w:tc>
          <w:tcPr>
            <w:tcW w:w="9859" w:type="dxa"/>
            <w:gridSpan w:val="11"/>
          </w:tcPr>
          <w:p w14:paraId="2982ECAF" w14:textId="77777777" w:rsidR="00300ED3" w:rsidRPr="005D3B17" w:rsidRDefault="00300ED3" w:rsidP="00725D1A">
            <w:pPr>
              <w:autoSpaceDE w:val="0"/>
              <w:autoSpaceDN w:val="0"/>
              <w:adjustRightInd w:val="0"/>
              <w:rPr>
                <w:ins w:id="16961" w:author="PS" w:date="2018-11-25T17:15:00Z"/>
                <w:color w:val="000000"/>
              </w:rPr>
            </w:pPr>
          </w:p>
          <w:p w14:paraId="1EBEC573" w14:textId="77777777" w:rsidR="00300ED3" w:rsidRPr="004C3AF7" w:rsidRDefault="00300ED3" w:rsidP="00725D1A">
            <w:pPr>
              <w:autoSpaceDE w:val="0"/>
              <w:autoSpaceDN w:val="0"/>
              <w:adjustRightInd w:val="0"/>
              <w:spacing w:after="40"/>
              <w:rPr>
                <w:ins w:id="16962" w:author="PS" w:date="2018-11-25T17:15:00Z"/>
                <w:bCs/>
                <w:color w:val="000000"/>
              </w:rPr>
            </w:pPr>
            <w:ins w:id="16963" w:author="PS" w:date="2018-11-25T17:15:00Z">
              <w:r w:rsidRPr="00AA0D31">
                <w:rPr>
                  <w:b/>
                  <w:bCs/>
                  <w:color w:val="000000"/>
                </w:rPr>
                <w:t>2018 – dosud:</w:t>
              </w:r>
              <w:r w:rsidRPr="004C3AF7">
                <w:rPr>
                  <w:bCs/>
                  <w:color w:val="000000"/>
                </w:rPr>
                <w:t xml:space="preserve"> Průmyslový inženýr; Thermacut, k.s. (výroba komponentů pro tepelné řezání a sváření kovů) – zodpovědnost za tvorbu a koncepci trvalého zlepšování </w:t>
              </w:r>
            </w:ins>
          </w:p>
          <w:p w14:paraId="17A99862" w14:textId="77777777" w:rsidR="00300ED3" w:rsidRPr="004C3AF7" w:rsidRDefault="00300ED3" w:rsidP="00725D1A">
            <w:pPr>
              <w:autoSpaceDE w:val="0"/>
              <w:autoSpaceDN w:val="0"/>
              <w:adjustRightInd w:val="0"/>
              <w:spacing w:after="40"/>
              <w:rPr>
                <w:ins w:id="16964" w:author="PS" w:date="2018-11-25T17:15:00Z"/>
                <w:color w:val="000000"/>
              </w:rPr>
            </w:pPr>
            <w:ins w:id="16965" w:author="PS" w:date="2018-11-25T17:15:00Z">
              <w:r w:rsidRPr="00AA0D31">
                <w:rPr>
                  <w:b/>
                  <w:bCs/>
                  <w:color w:val="000000"/>
                </w:rPr>
                <w:t>2012 – 2017:</w:t>
              </w:r>
              <w:r w:rsidRPr="004C3AF7">
                <w:rPr>
                  <w:bCs/>
                  <w:color w:val="000000"/>
                </w:rPr>
                <w:t xml:space="preserve"> Manažer trvalého zlepšování</w:t>
              </w:r>
              <w:r w:rsidRPr="004C3AF7">
                <w:rPr>
                  <w:color w:val="000000"/>
                </w:rPr>
                <w:t xml:space="preserve">; greiner packaging slušovice s.r.o. (výroba plastových a kombinovaných obalů) – zodpovědnost za koncepci a projekty trvalého zlepšování (KAIZEN); LEAN projekty; využití metod trvalého zlepšování / průmyslového inženýrství v synergii se strategií a cíli firmy; standardizace a tvorba pracovních postupů </w:t>
              </w:r>
            </w:ins>
          </w:p>
          <w:p w14:paraId="6047A5A4" w14:textId="77777777" w:rsidR="00300ED3" w:rsidRPr="004C3AF7" w:rsidRDefault="00300ED3" w:rsidP="00725D1A">
            <w:pPr>
              <w:autoSpaceDE w:val="0"/>
              <w:autoSpaceDN w:val="0"/>
              <w:adjustRightInd w:val="0"/>
              <w:spacing w:after="40"/>
              <w:rPr>
                <w:ins w:id="16966" w:author="PS" w:date="2018-11-25T17:15:00Z"/>
                <w:color w:val="000000"/>
              </w:rPr>
            </w:pPr>
            <w:ins w:id="16967" w:author="PS" w:date="2018-11-25T17:15:00Z">
              <w:r w:rsidRPr="00AA0D31">
                <w:rPr>
                  <w:b/>
                  <w:bCs/>
                  <w:color w:val="000000"/>
                </w:rPr>
                <w:t>2007 – 2012:</w:t>
              </w:r>
              <w:r w:rsidRPr="004C3AF7">
                <w:rPr>
                  <w:bCs/>
                  <w:color w:val="000000"/>
                </w:rPr>
                <w:t xml:space="preserve"> KVP Manager (manažer trvalého zlepšování)</w:t>
              </w:r>
              <w:r w:rsidRPr="004C3AF7">
                <w:rPr>
                  <w:color w:val="000000"/>
                </w:rPr>
                <w:t xml:space="preserve">; Forschner, spol. s r.o. (výroba kabelových svazků a elektromechanických systémů pro automobilový průmysl) – zodpovědnost za projekty neustálého zlepšování a štíhlé výroby (racionalizaci procesů) + projekty stěhování výrob (v rámci ČR i do zahraničí) </w:t>
              </w:r>
            </w:ins>
          </w:p>
          <w:p w14:paraId="37AA6DB4" w14:textId="77777777" w:rsidR="00300ED3" w:rsidRPr="004C3AF7" w:rsidRDefault="00300ED3" w:rsidP="00725D1A">
            <w:pPr>
              <w:autoSpaceDE w:val="0"/>
              <w:autoSpaceDN w:val="0"/>
              <w:adjustRightInd w:val="0"/>
              <w:spacing w:after="40"/>
              <w:rPr>
                <w:ins w:id="16968" w:author="PS" w:date="2018-11-25T17:15:00Z"/>
                <w:color w:val="000000"/>
              </w:rPr>
            </w:pPr>
            <w:ins w:id="16969" w:author="PS" w:date="2018-11-25T17:15:00Z">
              <w:r w:rsidRPr="00AA0D31">
                <w:rPr>
                  <w:b/>
                  <w:bCs/>
                  <w:color w:val="000000"/>
                </w:rPr>
                <w:t>2003 – 2007:</w:t>
              </w:r>
              <w:r w:rsidRPr="004C3AF7">
                <w:rPr>
                  <w:bCs/>
                  <w:color w:val="000000"/>
                </w:rPr>
                <w:t xml:space="preserve"> Procesní inženýr - průmyslový inženýr</w:t>
              </w:r>
              <w:r w:rsidRPr="004C3AF7">
                <w:rPr>
                  <w:color w:val="000000"/>
                </w:rPr>
                <w:t xml:space="preserve">; IBEROFON CZ, a.s. (dříve Kastek UB, spol. s r.o.) (výroba plastových dílů pro automobilový průmysl) – zavádění metod průmyslového inženýrství, vedení projektů pro zlepšování procesů, sledování a zvyšování produktivity, rychlé přestavby (SMED), 5S, vytváření výkonových standardů (norem), vypracovávání pracovních postupů </w:t>
              </w:r>
            </w:ins>
          </w:p>
          <w:p w14:paraId="203F662A" w14:textId="77777777" w:rsidR="00300ED3" w:rsidRDefault="00300ED3" w:rsidP="00725D1A">
            <w:pPr>
              <w:spacing w:after="40"/>
              <w:jc w:val="both"/>
              <w:rPr>
                <w:ins w:id="16970" w:author="PS" w:date="2018-11-25T17:15:00Z"/>
                <w:color w:val="000000"/>
              </w:rPr>
            </w:pPr>
            <w:ins w:id="16971" w:author="PS" w:date="2018-11-25T17:15:00Z">
              <w:r w:rsidRPr="00AA0D31">
                <w:rPr>
                  <w:b/>
                  <w:bCs/>
                  <w:color w:val="000000"/>
                </w:rPr>
                <w:t>2003:</w:t>
              </w:r>
              <w:r w:rsidRPr="004C3AF7">
                <w:rPr>
                  <w:bCs/>
                  <w:color w:val="000000"/>
                </w:rPr>
                <w:t xml:space="preserve"> Technolog – referent TPV</w:t>
              </w:r>
              <w:r w:rsidRPr="004C3AF7">
                <w:rPr>
                  <w:color w:val="000000"/>
                </w:rPr>
                <w:t>; Kastek UB, spol. s r.o. (výroba plastových výlisků pro automobilový průmysl) – sestavování, úpravy a vydávání výrobní dokumentace</w:t>
              </w:r>
            </w:ins>
          </w:p>
          <w:p w14:paraId="3B3F0F95" w14:textId="77777777" w:rsidR="00300ED3" w:rsidRPr="004C3AF7" w:rsidRDefault="00300ED3" w:rsidP="00725D1A">
            <w:pPr>
              <w:spacing w:after="40"/>
              <w:jc w:val="both"/>
              <w:rPr>
                <w:ins w:id="16972" w:author="PS" w:date="2018-11-25T17:15:00Z"/>
                <w:u w:val="single"/>
              </w:rPr>
            </w:pPr>
          </w:p>
          <w:p w14:paraId="7D45950D" w14:textId="77777777" w:rsidR="00300ED3" w:rsidRPr="00FA17DC" w:rsidRDefault="00300ED3" w:rsidP="00725D1A">
            <w:pPr>
              <w:jc w:val="both"/>
              <w:rPr>
                <w:ins w:id="16973" w:author="PS" w:date="2018-11-25T17:15:00Z"/>
              </w:rPr>
            </w:pPr>
          </w:p>
        </w:tc>
      </w:tr>
      <w:tr w:rsidR="00300ED3" w:rsidRPr="00FA17DC" w14:paraId="6E503026" w14:textId="77777777" w:rsidTr="00725D1A">
        <w:trPr>
          <w:trHeight w:val="250"/>
          <w:ins w:id="16974" w:author="PS" w:date="2018-11-25T17:15:00Z"/>
        </w:trPr>
        <w:tc>
          <w:tcPr>
            <w:tcW w:w="9859" w:type="dxa"/>
            <w:gridSpan w:val="11"/>
            <w:shd w:val="clear" w:color="auto" w:fill="F7CAAC"/>
          </w:tcPr>
          <w:p w14:paraId="0CA3430E" w14:textId="77777777" w:rsidR="00300ED3" w:rsidRPr="00FA17DC" w:rsidRDefault="00300ED3" w:rsidP="00725D1A">
            <w:pPr>
              <w:jc w:val="both"/>
              <w:rPr>
                <w:ins w:id="16975" w:author="PS" w:date="2018-11-25T17:15:00Z"/>
              </w:rPr>
            </w:pPr>
            <w:ins w:id="16976" w:author="PS" w:date="2018-11-25T17:15:00Z">
              <w:r w:rsidRPr="00FA17DC">
                <w:rPr>
                  <w:b/>
                </w:rPr>
                <w:t>Zkušenosti s vedením kvalifikačních a rigorózních prací</w:t>
              </w:r>
            </w:ins>
          </w:p>
        </w:tc>
      </w:tr>
      <w:tr w:rsidR="00300ED3" w:rsidRPr="00FA17DC" w14:paraId="53A746B7" w14:textId="77777777" w:rsidTr="00725D1A">
        <w:trPr>
          <w:trHeight w:val="272"/>
          <w:ins w:id="16977" w:author="PS" w:date="2018-11-25T17:15:00Z"/>
        </w:trPr>
        <w:tc>
          <w:tcPr>
            <w:tcW w:w="9859" w:type="dxa"/>
            <w:gridSpan w:val="11"/>
          </w:tcPr>
          <w:p w14:paraId="15540743" w14:textId="77777777" w:rsidR="00300ED3" w:rsidRPr="00FA17DC" w:rsidRDefault="00300ED3" w:rsidP="00725D1A">
            <w:pPr>
              <w:jc w:val="both"/>
              <w:rPr>
                <w:ins w:id="16978" w:author="PS" w:date="2018-11-25T17:15:00Z"/>
              </w:rPr>
            </w:pPr>
          </w:p>
        </w:tc>
      </w:tr>
      <w:tr w:rsidR="00300ED3" w:rsidRPr="00FA17DC" w14:paraId="4C92891D" w14:textId="77777777" w:rsidTr="00725D1A">
        <w:trPr>
          <w:cantSplit/>
          <w:ins w:id="16979" w:author="PS" w:date="2018-11-25T17:15:00Z"/>
        </w:trPr>
        <w:tc>
          <w:tcPr>
            <w:tcW w:w="3347" w:type="dxa"/>
            <w:gridSpan w:val="2"/>
            <w:tcBorders>
              <w:top w:val="single" w:sz="12" w:space="0" w:color="auto"/>
            </w:tcBorders>
            <w:shd w:val="clear" w:color="auto" w:fill="F7CAAC"/>
          </w:tcPr>
          <w:p w14:paraId="5350CF38" w14:textId="77777777" w:rsidR="00300ED3" w:rsidRPr="00FA17DC" w:rsidRDefault="00300ED3" w:rsidP="00725D1A">
            <w:pPr>
              <w:jc w:val="both"/>
              <w:rPr>
                <w:ins w:id="16980" w:author="PS" w:date="2018-11-25T17:15:00Z"/>
              </w:rPr>
            </w:pPr>
            <w:ins w:id="16981" w:author="PS" w:date="2018-11-25T17:15:00Z">
              <w:r w:rsidRPr="00FA17DC">
                <w:rPr>
                  <w:b/>
                </w:rPr>
                <w:t xml:space="preserve">Obor habilitačního řízení </w:t>
              </w:r>
            </w:ins>
          </w:p>
        </w:tc>
        <w:tc>
          <w:tcPr>
            <w:tcW w:w="2245" w:type="dxa"/>
            <w:gridSpan w:val="2"/>
            <w:tcBorders>
              <w:top w:val="single" w:sz="12" w:space="0" w:color="auto"/>
            </w:tcBorders>
            <w:shd w:val="clear" w:color="auto" w:fill="F7CAAC"/>
          </w:tcPr>
          <w:p w14:paraId="5E2A7108" w14:textId="77777777" w:rsidR="00300ED3" w:rsidRPr="00FA17DC" w:rsidRDefault="00300ED3" w:rsidP="00725D1A">
            <w:pPr>
              <w:jc w:val="both"/>
              <w:rPr>
                <w:ins w:id="16982" w:author="PS" w:date="2018-11-25T17:15:00Z"/>
              </w:rPr>
            </w:pPr>
            <w:ins w:id="16983" w:author="PS" w:date="2018-11-25T17:15:00Z">
              <w:r w:rsidRPr="00FA17DC">
                <w:rPr>
                  <w:b/>
                </w:rPr>
                <w:t>Rok udělení hodnosti</w:t>
              </w:r>
            </w:ins>
          </w:p>
        </w:tc>
        <w:tc>
          <w:tcPr>
            <w:tcW w:w="2248" w:type="dxa"/>
            <w:gridSpan w:val="4"/>
            <w:tcBorders>
              <w:top w:val="single" w:sz="12" w:space="0" w:color="auto"/>
              <w:right w:val="single" w:sz="12" w:space="0" w:color="auto"/>
            </w:tcBorders>
            <w:shd w:val="clear" w:color="auto" w:fill="F7CAAC"/>
          </w:tcPr>
          <w:p w14:paraId="1D3F2A02" w14:textId="77777777" w:rsidR="00300ED3" w:rsidRPr="00FA17DC" w:rsidRDefault="00300ED3" w:rsidP="00725D1A">
            <w:pPr>
              <w:jc w:val="both"/>
              <w:rPr>
                <w:ins w:id="16984" w:author="PS" w:date="2018-11-25T17:15:00Z"/>
              </w:rPr>
            </w:pPr>
            <w:ins w:id="16985" w:author="PS" w:date="2018-11-25T17:15:00Z">
              <w:r w:rsidRPr="00FA17DC">
                <w:rPr>
                  <w:b/>
                </w:rPr>
                <w:t>Řízení konáno na VŠ</w:t>
              </w:r>
            </w:ins>
          </w:p>
        </w:tc>
        <w:tc>
          <w:tcPr>
            <w:tcW w:w="2019" w:type="dxa"/>
            <w:gridSpan w:val="3"/>
            <w:tcBorders>
              <w:top w:val="single" w:sz="12" w:space="0" w:color="auto"/>
              <w:left w:val="single" w:sz="12" w:space="0" w:color="auto"/>
            </w:tcBorders>
            <w:shd w:val="clear" w:color="auto" w:fill="F7CAAC"/>
          </w:tcPr>
          <w:p w14:paraId="1B3B49FF" w14:textId="77777777" w:rsidR="00300ED3" w:rsidRPr="00FA17DC" w:rsidRDefault="00300ED3" w:rsidP="00725D1A">
            <w:pPr>
              <w:jc w:val="both"/>
              <w:rPr>
                <w:ins w:id="16986" w:author="PS" w:date="2018-11-25T17:15:00Z"/>
                <w:b/>
              </w:rPr>
            </w:pPr>
            <w:ins w:id="16987" w:author="PS" w:date="2018-11-25T17:15:00Z">
              <w:r w:rsidRPr="00FA17DC">
                <w:rPr>
                  <w:b/>
                </w:rPr>
                <w:t>Ohlasy publikací</w:t>
              </w:r>
            </w:ins>
          </w:p>
        </w:tc>
      </w:tr>
      <w:tr w:rsidR="00300ED3" w:rsidRPr="00FA17DC" w14:paraId="026D9E8A" w14:textId="77777777" w:rsidTr="00725D1A">
        <w:trPr>
          <w:cantSplit/>
          <w:ins w:id="16988" w:author="PS" w:date="2018-11-25T17:15:00Z"/>
        </w:trPr>
        <w:tc>
          <w:tcPr>
            <w:tcW w:w="3347" w:type="dxa"/>
            <w:gridSpan w:val="2"/>
          </w:tcPr>
          <w:p w14:paraId="2CA2F055" w14:textId="77777777" w:rsidR="00300ED3" w:rsidRPr="00FA17DC" w:rsidRDefault="00300ED3" w:rsidP="00725D1A">
            <w:pPr>
              <w:jc w:val="both"/>
              <w:rPr>
                <w:ins w:id="16989" w:author="PS" w:date="2018-11-25T17:15:00Z"/>
              </w:rPr>
            </w:pPr>
          </w:p>
        </w:tc>
        <w:tc>
          <w:tcPr>
            <w:tcW w:w="2245" w:type="dxa"/>
            <w:gridSpan w:val="2"/>
          </w:tcPr>
          <w:p w14:paraId="01EABBB5" w14:textId="77777777" w:rsidR="00300ED3" w:rsidRPr="00FA17DC" w:rsidRDefault="00300ED3" w:rsidP="00725D1A">
            <w:pPr>
              <w:jc w:val="both"/>
              <w:rPr>
                <w:ins w:id="16990" w:author="PS" w:date="2018-11-25T17:15:00Z"/>
              </w:rPr>
            </w:pPr>
          </w:p>
        </w:tc>
        <w:tc>
          <w:tcPr>
            <w:tcW w:w="2248" w:type="dxa"/>
            <w:gridSpan w:val="4"/>
            <w:tcBorders>
              <w:right w:val="single" w:sz="12" w:space="0" w:color="auto"/>
            </w:tcBorders>
          </w:tcPr>
          <w:p w14:paraId="252FC587" w14:textId="77777777" w:rsidR="00300ED3" w:rsidRPr="00FA17DC" w:rsidRDefault="00300ED3" w:rsidP="00725D1A">
            <w:pPr>
              <w:jc w:val="both"/>
              <w:rPr>
                <w:ins w:id="16991" w:author="PS" w:date="2018-11-25T17:15:00Z"/>
              </w:rPr>
            </w:pPr>
          </w:p>
        </w:tc>
        <w:tc>
          <w:tcPr>
            <w:tcW w:w="632" w:type="dxa"/>
            <w:tcBorders>
              <w:left w:val="single" w:sz="12" w:space="0" w:color="auto"/>
            </w:tcBorders>
            <w:shd w:val="clear" w:color="auto" w:fill="F7CAAC"/>
          </w:tcPr>
          <w:p w14:paraId="34B99D6B" w14:textId="77777777" w:rsidR="00300ED3" w:rsidRPr="00FA17DC" w:rsidRDefault="00300ED3" w:rsidP="00725D1A">
            <w:pPr>
              <w:jc w:val="both"/>
              <w:rPr>
                <w:ins w:id="16992" w:author="PS" w:date="2018-11-25T17:15:00Z"/>
              </w:rPr>
            </w:pPr>
            <w:ins w:id="16993" w:author="PS" w:date="2018-11-25T17:15:00Z">
              <w:r w:rsidRPr="00FA17DC">
                <w:rPr>
                  <w:b/>
                </w:rPr>
                <w:t>WOS</w:t>
              </w:r>
            </w:ins>
          </w:p>
        </w:tc>
        <w:tc>
          <w:tcPr>
            <w:tcW w:w="693" w:type="dxa"/>
            <w:shd w:val="clear" w:color="auto" w:fill="F7CAAC"/>
          </w:tcPr>
          <w:p w14:paraId="4FD8E664" w14:textId="77777777" w:rsidR="00300ED3" w:rsidRPr="00FA17DC" w:rsidRDefault="00300ED3" w:rsidP="00725D1A">
            <w:pPr>
              <w:jc w:val="both"/>
              <w:rPr>
                <w:ins w:id="16994" w:author="PS" w:date="2018-11-25T17:15:00Z"/>
              </w:rPr>
            </w:pPr>
            <w:ins w:id="16995" w:author="PS" w:date="2018-11-25T17:15:00Z">
              <w:r w:rsidRPr="00FA17DC">
                <w:rPr>
                  <w:b/>
                </w:rPr>
                <w:t>Scopus</w:t>
              </w:r>
            </w:ins>
          </w:p>
        </w:tc>
        <w:tc>
          <w:tcPr>
            <w:tcW w:w="694" w:type="dxa"/>
            <w:shd w:val="clear" w:color="auto" w:fill="F7CAAC"/>
          </w:tcPr>
          <w:p w14:paraId="4F0B5FF8" w14:textId="77777777" w:rsidR="00300ED3" w:rsidRPr="00FA17DC" w:rsidRDefault="00300ED3" w:rsidP="00725D1A">
            <w:pPr>
              <w:jc w:val="both"/>
              <w:rPr>
                <w:ins w:id="16996" w:author="PS" w:date="2018-11-25T17:15:00Z"/>
              </w:rPr>
            </w:pPr>
            <w:ins w:id="16997" w:author="PS" w:date="2018-11-25T17:15:00Z">
              <w:r w:rsidRPr="00FA17DC">
                <w:rPr>
                  <w:b/>
                </w:rPr>
                <w:t>ostatní</w:t>
              </w:r>
            </w:ins>
          </w:p>
        </w:tc>
      </w:tr>
      <w:tr w:rsidR="00300ED3" w:rsidRPr="00FA17DC" w14:paraId="558276F6" w14:textId="77777777" w:rsidTr="00725D1A">
        <w:trPr>
          <w:cantSplit/>
          <w:trHeight w:val="70"/>
          <w:ins w:id="16998" w:author="PS" w:date="2018-11-25T17:15:00Z"/>
        </w:trPr>
        <w:tc>
          <w:tcPr>
            <w:tcW w:w="3347" w:type="dxa"/>
            <w:gridSpan w:val="2"/>
            <w:shd w:val="clear" w:color="auto" w:fill="F7CAAC"/>
          </w:tcPr>
          <w:p w14:paraId="4267C7C2" w14:textId="77777777" w:rsidR="00300ED3" w:rsidRPr="00FA17DC" w:rsidRDefault="00300ED3" w:rsidP="00725D1A">
            <w:pPr>
              <w:jc w:val="both"/>
              <w:rPr>
                <w:ins w:id="16999" w:author="PS" w:date="2018-11-25T17:15:00Z"/>
              </w:rPr>
            </w:pPr>
            <w:ins w:id="17000" w:author="PS" w:date="2018-11-25T17:15:00Z">
              <w:r w:rsidRPr="00FA17DC">
                <w:rPr>
                  <w:b/>
                </w:rPr>
                <w:t>Obor jmenovacího řízení</w:t>
              </w:r>
            </w:ins>
          </w:p>
        </w:tc>
        <w:tc>
          <w:tcPr>
            <w:tcW w:w="2245" w:type="dxa"/>
            <w:gridSpan w:val="2"/>
            <w:shd w:val="clear" w:color="auto" w:fill="F7CAAC"/>
          </w:tcPr>
          <w:p w14:paraId="22673D17" w14:textId="77777777" w:rsidR="00300ED3" w:rsidRPr="00FA17DC" w:rsidRDefault="00300ED3" w:rsidP="00725D1A">
            <w:pPr>
              <w:jc w:val="both"/>
              <w:rPr>
                <w:ins w:id="17001" w:author="PS" w:date="2018-11-25T17:15:00Z"/>
              </w:rPr>
            </w:pPr>
            <w:ins w:id="17002" w:author="PS" w:date="2018-11-25T17:15:00Z">
              <w:r w:rsidRPr="00FA17DC">
                <w:rPr>
                  <w:b/>
                </w:rPr>
                <w:t>Rok udělení hodnosti</w:t>
              </w:r>
            </w:ins>
          </w:p>
        </w:tc>
        <w:tc>
          <w:tcPr>
            <w:tcW w:w="2248" w:type="dxa"/>
            <w:gridSpan w:val="4"/>
            <w:tcBorders>
              <w:right w:val="single" w:sz="12" w:space="0" w:color="auto"/>
            </w:tcBorders>
            <w:shd w:val="clear" w:color="auto" w:fill="F7CAAC"/>
          </w:tcPr>
          <w:p w14:paraId="6D9F5D24" w14:textId="77777777" w:rsidR="00300ED3" w:rsidRPr="00FA17DC" w:rsidRDefault="00300ED3" w:rsidP="00725D1A">
            <w:pPr>
              <w:jc w:val="both"/>
              <w:rPr>
                <w:ins w:id="17003" w:author="PS" w:date="2018-11-25T17:15:00Z"/>
              </w:rPr>
            </w:pPr>
            <w:ins w:id="17004" w:author="PS" w:date="2018-11-25T17:15:00Z">
              <w:r w:rsidRPr="00FA17DC">
                <w:rPr>
                  <w:b/>
                </w:rPr>
                <w:t>Řízení konáno na VŠ</w:t>
              </w:r>
            </w:ins>
          </w:p>
        </w:tc>
        <w:tc>
          <w:tcPr>
            <w:tcW w:w="632" w:type="dxa"/>
            <w:vMerge w:val="restart"/>
            <w:tcBorders>
              <w:left w:val="single" w:sz="12" w:space="0" w:color="auto"/>
            </w:tcBorders>
          </w:tcPr>
          <w:p w14:paraId="15C51A5A" w14:textId="77777777" w:rsidR="00300ED3" w:rsidRPr="00FA17DC" w:rsidRDefault="00300ED3" w:rsidP="00725D1A">
            <w:pPr>
              <w:jc w:val="both"/>
              <w:rPr>
                <w:ins w:id="17005" w:author="PS" w:date="2018-11-25T17:15:00Z"/>
                <w:b/>
              </w:rPr>
            </w:pPr>
          </w:p>
        </w:tc>
        <w:tc>
          <w:tcPr>
            <w:tcW w:w="693" w:type="dxa"/>
            <w:vMerge w:val="restart"/>
          </w:tcPr>
          <w:p w14:paraId="4590B44E" w14:textId="77777777" w:rsidR="00300ED3" w:rsidRPr="00FA17DC" w:rsidRDefault="00300ED3" w:rsidP="00725D1A">
            <w:pPr>
              <w:jc w:val="both"/>
              <w:rPr>
                <w:ins w:id="17006" w:author="PS" w:date="2018-11-25T17:15:00Z"/>
                <w:b/>
              </w:rPr>
            </w:pPr>
          </w:p>
        </w:tc>
        <w:tc>
          <w:tcPr>
            <w:tcW w:w="694" w:type="dxa"/>
            <w:vMerge w:val="restart"/>
          </w:tcPr>
          <w:p w14:paraId="5B61E45C" w14:textId="77777777" w:rsidR="00300ED3" w:rsidRPr="00FA17DC" w:rsidRDefault="00300ED3" w:rsidP="00725D1A">
            <w:pPr>
              <w:jc w:val="both"/>
              <w:rPr>
                <w:ins w:id="17007" w:author="PS" w:date="2018-11-25T17:15:00Z"/>
                <w:b/>
              </w:rPr>
            </w:pPr>
          </w:p>
        </w:tc>
      </w:tr>
      <w:tr w:rsidR="00300ED3" w:rsidRPr="00FA17DC" w14:paraId="50B2EF35" w14:textId="77777777" w:rsidTr="00725D1A">
        <w:trPr>
          <w:trHeight w:val="205"/>
          <w:ins w:id="17008" w:author="PS" w:date="2018-11-25T17:15:00Z"/>
        </w:trPr>
        <w:tc>
          <w:tcPr>
            <w:tcW w:w="3347" w:type="dxa"/>
            <w:gridSpan w:val="2"/>
          </w:tcPr>
          <w:p w14:paraId="091A9788" w14:textId="77777777" w:rsidR="00300ED3" w:rsidRPr="00FA17DC" w:rsidRDefault="00300ED3" w:rsidP="00725D1A">
            <w:pPr>
              <w:jc w:val="both"/>
              <w:rPr>
                <w:ins w:id="17009" w:author="PS" w:date="2018-11-25T17:15:00Z"/>
              </w:rPr>
            </w:pPr>
          </w:p>
        </w:tc>
        <w:tc>
          <w:tcPr>
            <w:tcW w:w="2245" w:type="dxa"/>
            <w:gridSpan w:val="2"/>
          </w:tcPr>
          <w:p w14:paraId="5C33FFEA" w14:textId="77777777" w:rsidR="00300ED3" w:rsidRPr="00FA17DC" w:rsidRDefault="00300ED3" w:rsidP="00725D1A">
            <w:pPr>
              <w:jc w:val="both"/>
              <w:rPr>
                <w:ins w:id="17010" w:author="PS" w:date="2018-11-25T17:15:00Z"/>
              </w:rPr>
            </w:pPr>
          </w:p>
        </w:tc>
        <w:tc>
          <w:tcPr>
            <w:tcW w:w="2248" w:type="dxa"/>
            <w:gridSpan w:val="4"/>
            <w:tcBorders>
              <w:right w:val="single" w:sz="12" w:space="0" w:color="auto"/>
            </w:tcBorders>
          </w:tcPr>
          <w:p w14:paraId="51EDA719" w14:textId="77777777" w:rsidR="00300ED3" w:rsidRPr="00FA17DC" w:rsidRDefault="00300ED3" w:rsidP="00725D1A">
            <w:pPr>
              <w:jc w:val="both"/>
              <w:rPr>
                <w:ins w:id="17011" w:author="PS" w:date="2018-11-25T17:15:00Z"/>
              </w:rPr>
            </w:pPr>
          </w:p>
        </w:tc>
        <w:tc>
          <w:tcPr>
            <w:tcW w:w="632" w:type="dxa"/>
            <w:vMerge/>
            <w:tcBorders>
              <w:left w:val="single" w:sz="12" w:space="0" w:color="auto"/>
            </w:tcBorders>
            <w:vAlign w:val="center"/>
          </w:tcPr>
          <w:p w14:paraId="253043EC" w14:textId="77777777" w:rsidR="00300ED3" w:rsidRPr="00FA17DC" w:rsidRDefault="00300ED3" w:rsidP="00725D1A">
            <w:pPr>
              <w:rPr>
                <w:ins w:id="17012" w:author="PS" w:date="2018-11-25T17:15:00Z"/>
                <w:b/>
              </w:rPr>
            </w:pPr>
          </w:p>
        </w:tc>
        <w:tc>
          <w:tcPr>
            <w:tcW w:w="693" w:type="dxa"/>
            <w:vMerge/>
            <w:vAlign w:val="center"/>
          </w:tcPr>
          <w:p w14:paraId="47AA8668" w14:textId="77777777" w:rsidR="00300ED3" w:rsidRPr="00FA17DC" w:rsidRDefault="00300ED3" w:rsidP="00725D1A">
            <w:pPr>
              <w:rPr>
                <w:ins w:id="17013" w:author="PS" w:date="2018-11-25T17:15:00Z"/>
                <w:b/>
              </w:rPr>
            </w:pPr>
          </w:p>
        </w:tc>
        <w:tc>
          <w:tcPr>
            <w:tcW w:w="694" w:type="dxa"/>
            <w:vMerge/>
            <w:vAlign w:val="center"/>
          </w:tcPr>
          <w:p w14:paraId="73F31D2B" w14:textId="77777777" w:rsidR="00300ED3" w:rsidRPr="00FA17DC" w:rsidRDefault="00300ED3" w:rsidP="00725D1A">
            <w:pPr>
              <w:rPr>
                <w:ins w:id="17014" w:author="PS" w:date="2018-11-25T17:15:00Z"/>
                <w:b/>
              </w:rPr>
            </w:pPr>
          </w:p>
        </w:tc>
      </w:tr>
      <w:tr w:rsidR="00300ED3" w:rsidRPr="00FA17DC" w14:paraId="5354267D" w14:textId="77777777" w:rsidTr="00725D1A">
        <w:trPr>
          <w:ins w:id="17015" w:author="PS" w:date="2018-11-25T17:15:00Z"/>
        </w:trPr>
        <w:tc>
          <w:tcPr>
            <w:tcW w:w="9859" w:type="dxa"/>
            <w:gridSpan w:val="11"/>
            <w:shd w:val="clear" w:color="auto" w:fill="F7CAAC"/>
          </w:tcPr>
          <w:p w14:paraId="7B8FB65E" w14:textId="77777777" w:rsidR="00300ED3" w:rsidRPr="00FA17DC" w:rsidRDefault="00300ED3" w:rsidP="00725D1A">
            <w:pPr>
              <w:jc w:val="both"/>
              <w:rPr>
                <w:ins w:id="17016" w:author="PS" w:date="2018-11-25T17:15:00Z"/>
                <w:b/>
              </w:rPr>
            </w:pPr>
            <w:ins w:id="17017" w:author="PS" w:date="2018-11-25T17:15:00Z">
              <w:r w:rsidRPr="00FA17DC">
                <w:rPr>
                  <w:b/>
                </w:rPr>
                <w:t xml:space="preserve">Přehled o nejvýznamnější publikační a další tvůrčí činnosti nebo další profesní činnosti u odborníků z praxe vztahující se k zabezpečovaným předmětům </w:t>
              </w:r>
            </w:ins>
          </w:p>
        </w:tc>
      </w:tr>
      <w:tr w:rsidR="00300ED3" w:rsidRPr="00FA17DC" w14:paraId="184D6FA1" w14:textId="77777777" w:rsidTr="00725D1A">
        <w:trPr>
          <w:trHeight w:val="269"/>
          <w:ins w:id="17018" w:author="PS" w:date="2018-11-25T17:15:00Z"/>
        </w:trPr>
        <w:tc>
          <w:tcPr>
            <w:tcW w:w="9859" w:type="dxa"/>
            <w:gridSpan w:val="11"/>
          </w:tcPr>
          <w:p w14:paraId="5E556A71" w14:textId="77777777" w:rsidR="00300ED3" w:rsidRPr="00FA17DC" w:rsidRDefault="00300ED3" w:rsidP="00725D1A">
            <w:pPr>
              <w:pStyle w:val="Default"/>
              <w:rPr>
                <w:ins w:id="17019" w:author="PS" w:date="2018-11-25T17:15:00Z"/>
                <w:color w:val="auto"/>
                <w:sz w:val="20"/>
                <w:szCs w:val="20"/>
              </w:rPr>
            </w:pPr>
          </w:p>
          <w:p w14:paraId="0DE15383" w14:textId="77777777" w:rsidR="00300ED3" w:rsidRPr="00FA17DC" w:rsidRDefault="00300ED3" w:rsidP="00725D1A">
            <w:pPr>
              <w:autoSpaceDE w:val="0"/>
              <w:autoSpaceDN w:val="0"/>
              <w:adjustRightInd w:val="0"/>
              <w:rPr>
                <w:ins w:id="17020" w:author="PS" w:date="2018-11-25T17:15:00Z"/>
              </w:rPr>
            </w:pPr>
          </w:p>
        </w:tc>
      </w:tr>
      <w:tr w:rsidR="00300ED3" w:rsidRPr="00FA17DC" w14:paraId="0349D960" w14:textId="77777777" w:rsidTr="00725D1A">
        <w:trPr>
          <w:trHeight w:val="218"/>
          <w:ins w:id="17021" w:author="PS" w:date="2018-11-25T17:15:00Z"/>
        </w:trPr>
        <w:tc>
          <w:tcPr>
            <w:tcW w:w="9859" w:type="dxa"/>
            <w:gridSpan w:val="11"/>
            <w:shd w:val="clear" w:color="auto" w:fill="F7CAAC"/>
          </w:tcPr>
          <w:p w14:paraId="6DC03F50" w14:textId="77777777" w:rsidR="00300ED3" w:rsidRPr="00FA17DC" w:rsidRDefault="00300ED3" w:rsidP="00725D1A">
            <w:pPr>
              <w:rPr>
                <w:ins w:id="17022" w:author="PS" w:date="2018-11-25T17:15:00Z"/>
                <w:b/>
              </w:rPr>
            </w:pPr>
            <w:ins w:id="17023" w:author="PS" w:date="2018-11-25T17:15:00Z">
              <w:r w:rsidRPr="00FA17DC">
                <w:rPr>
                  <w:b/>
                </w:rPr>
                <w:t>Působení v</w:t>
              </w:r>
              <w:r>
                <w:rPr>
                  <w:b/>
                </w:rPr>
                <w:t> </w:t>
              </w:r>
              <w:r w:rsidRPr="00FA17DC">
                <w:rPr>
                  <w:b/>
                </w:rPr>
                <w:t>zahraničí</w:t>
              </w:r>
            </w:ins>
          </w:p>
        </w:tc>
      </w:tr>
      <w:tr w:rsidR="00300ED3" w:rsidRPr="00FA17DC" w14:paraId="1BFC4C5F" w14:textId="77777777" w:rsidTr="00725D1A">
        <w:trPr>
          <w:trHeight w:val="328"/>
          <w:ins w:id="17024" w:author="PS" w:date="2018-11-25T17:15:00Z"/>
        </w:trPr>
        <w:tc>
          <w:tcPr>
            <w:tcW w:w="9859" w:type="dxa"/>
            <w:gridSpan w:val="11"/>
          </w:tcPr>
          <w:p w14:paraId="4324EE59" w14:textId="77777777" w:rsidR="00300ED3" w:rsidRPr="00FA17DC" w:rsidRDefault="00300ED3" w:rsidP="00725D1A">
            <w:pPr>
              <w:rPr>
                <w:ins w:id="17025" w:author="PS" w:date="2018-11-25T17:15:00Z"/>
              </w:rPr>
            </w:pPr>
          </w:p>
          <w:p w14:paraId="7AD8A831" w14:textId="77777777" w:rsidR="00300ED3" w:rsidRPr="00FA17DC" w:rsidRDefault="00300ED3" w:rsidP="00725D1A">
            <w:pPr>
              <w:rPr>
                <w:ins w:id="17026" w:author="PS" w:date="2018-11-25T17:15:00Z"/>
              </w:rPr>
            </w:pPr>
            <w:ins w:id="17027" w:author="PS" w:date="2018-11-25T17:15:00Z">
              <w:r w:rsidRPr="00FA17DC">
                <w:t>Pracovní a studijní cesty v souvislosti s vykonáváním profese manažera trvalého zlepšování (lean manažera):</w:t>
              </w:r>
            </w:ins>
          </w:p>
          <w:p w14:paraId="64B96B2A" w14:textId="77777777" w:rsidR="00300ED3" w:rsidRPr="00FA17DC" w:rsidRDefault="00300ED3" w:rsidP="00725D1A">
            <w:pPr>
              <w:rPr>
                <w:ins w:id="17028" w:author="PS" w:date="2018-11-25T17:15:00Z"/>
              </w:rPr>
            </w:pPr>
            <w:ins w:id="17029" w:author="PS" w:date="2018-11-25T17:15:00Z">
              <w:r w:rsidRPr="00FA17DC">
                <w:t>Severní Irsko, Švýcarsko, Rakousko, Německo, Ukrajina, Polsko, Slovensko</w:t>
              </w:r>
            </w:ins>
          </w:p>
          <w:p w14:paraId="385124C4" w14:textId="77777777" w:rsidR="00300ED3" w:rsidRPr="00FA17DC" w:rsidRDefault="00300ED3" w:rsidP="00725D1A">
            <w:pPr>
              <w:rPr>
                <w:ins w:id="17030" w:author="PS" w:date="2018-11-25T17:15:00Z"/>
              </w:rPr>
            </w:pPr>
          </w:p>
        </w:tc>
      </w:tr>
      <w:tr w:rsidR="00300ED3" w:rsidRPr="00FA17DC" w14:paraId="2B650208" w14:textId="77777777" w:rsidTr="00725D1A">
        <w:trPr>
          <w:cantSplit/>
          <w:trHeight w:val="290"/>
          <w:ins w:id="17031" w:author="PS" w:date="2018-11-25T17:15:00Z"/>
        </w:trPr>
        <w:tc>
          <w:tcPr>
            <w:tcW w:w="2518" w:type="dxa"/>
            <w:shd w:val="clear" w:color="auto" w:fill="F7CAAC"/>
          </w:tcPr>
          <w:p w14:paraId="390A91D5" w14:textId="77777777" w:rsidR="00300ED3" w:rsidRPr="00FA17DC" w:rsidRDefault="00300ED3" w:rsidP="00725D1A">
            <w:pPr>
              <w:jc w:val="both"/>
              <w:rPr>
                <w:ins w:id="17032" w:author="PS" w:date="2018-11-25T17:15:00Z"/>
                <w:b/>
              </w:rPr>
            </w:pPr>
            <w:ins w:id="17033" w:author="PS" w:date="2018-11-25T17:15:00Z">
              <w:r w:rsidRPr="00FA17DC">
                <w:rPr>
                  <w:b/>
                </w:rPr>
                <w:t xml:space="preserve">Podpis </w:t>
              </w:r>
            </w:ins>
          </w:p>
        </w:tc>
        <w:tc>
          <w:tcPr>
            <w:tcW w:w="4536" w:type="dxa"/>
            <w:gridSpan w:val="5"/>
          </w:tcPr>
          <w:p w14:paraId="6589707E" w14:textId="77777777" w:rsidR="00300ED3" w:rsidRPr="00FA17DC" w:rsidRDefault="00300ED3" w:rsidP="00725D1A">
            <w:pPr>
              <w:jc w:val="both"/>
              <w:rPr>
                <w:ins w:id="17034" w:author="PS" w:date="2018-11-25T17:15:00Z"/>
              </w:rPr>
            </w:pPr>
          </w:p>
        </w:tc>
        <w:tc>
          <w:tcPr>
            <w:tcW w:w="786" w:type="dxa"/>
            <w:gridSpan w:val="2"/>
            <w:shd w:val="clear" w:color="auto" w:fill="F7CAAC"/>
          </w:tcPr>
          <w:p w14:paraId="64AD82FD" w14:textId="77777777" w:rsidR="00300ED3" w:rsidRPr="00FA17DC" w:rsidRDefault="00300ED3" w:rsidP="00725D1A">
            <w:pPr>
              <w:jc w:val="both"/>
              <w:rPr>
                <w:ins w:id="17035" w:author="PS" w:date="2018-11-25T17:15:00Z"/>
              </w:rPr>
            </w:pPr>
            <w:ins w:id="17036" w:author="PS" w:date="2018-11-25T17:15:00Z">
              <w:r w:rsidRPr="00FA17DC">
                <w:rPr>
                  <w:b/>
                </w:rPr>
                <w:t>datum</w:t>
              </w:r>
            </w:ins>
          </w:p>
        </w:tc>
        <w:tc>
          <w:tcPr>
            <w:tcW w:w="2019" w:type="dxa"/>
            <w:gridSpan w:val="3"/>
          </w:tcPr>
          <w:p w14:paraId="6F870F5B" w14:textId="77777777" w:rsidR="00300ED3" w:rsidRPr="00FA17DC" w:rsidRDefault="00300ED3" w:rsidP="00725D1A">
            <w:pPr>
              <w:jc w:val="both"/>
              <w:rPr>
                <w:ins w:id="17037" w:author="PS" w:date="2018-11-25T17:15:00Z"/>
              </w:rPr>
            </w:pPr>
            <w:ins w:id="17038" w:author="PS" w:date="2018-11-25T17:15:00Z">
              <w:r>
                <w:t>19. 6. 2018</w:t>
              </w:r>
            </w:ins>
          </w:p>
        </w:tc>
      </w:tr>
    </w:tbl>
    <w:p w14:paraId="5D0BBD01" w14:textId="77777777" w:rsidR="00300ED3" w:rsidRDefault="00300ED3" w:rsidP="00300ED3">
      <w:pPr>
        <w:spacing w:after="160" w:line="259" w:lineRule="auto"/>
        <w:rPr>
          <w:ins w:id="17039" w:author="PS" w:date="2018-11-25T17:15:00Z"/>
        </w:rPr>
      </w:pPr>
    </w:p>
    <w:p w14:paraId="265EAFDF" w14:textId="77777777" w:rsidR="00300ED3" w:rsidRDefault="00300ED3" w:rsidP="00300ED3">
      <w:pPr>
        <w:rPr>
          <w:ins w:id="17040" w:author="PS" w:date="2018-11-25T17:15:00Z"/>
        </w:rPr>
      </w:pPr>
      <w:ins w:id="17041" w:author="PS" w:date="2018-11-25T17:15:00Z">
        <w:r>
          <w:br w:type="page"/>
        </w:r>
      </w:ins>
    </w:p>
    <w:p w14:paraId="3F209F37" w14:textId="6141D044" w:rsidR="00300ED3" w:rsidDel="00300ED3" w:rsidRDefault="00300ED3">
      <w:pPr>
        <w:rPr>
          <w:del w:id="17042" w:author="PS" w:date="2018-11-25T17:16:00Z"/>
        </w:rPr>
      </w:pPr>
    </w:p>
    <w:p w14:paraId="5AB6DD4E" w14:textId="6F878A89" w:rsidR="00E05AA8" w:rsidDel="00300ED3" w:rsidRDefault="00E05AA8">
      <w:pPr>
        <w:rPr>
          <w:del w:id="17043" w:author="PS" w:date="2018-11-25T17:16:00Z"/>
        </w:rPr>
      </w:pPr>
    </w:p>
    <w:p w14:paraId="3454D653" w14:textId="148C3295" w:rsidR="00E05AA8" w:rsidDel="00300ED3" w:rsidRDefault="00E05AA8">
      <w:pPr>
        <w:rPr>
          <w:del w:id="17044" w:author="PS" w:date="2018-11-25T17:16:00Z"/>
        </w:rPr>
      </w:pPr>
    </w:p>
    <w:p w14:paraId="35AEF197" w14:textId="77777777" w:rsidR="00E05AA8" w:rsidRDefault="00E05AA8"/>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E05AA8" w14:paraId="556CABFF" w14:textId="77777777" w:rsidTr="00495DC8">
        <w:tc>
          <w:tcPr>
            <w:tcW w:w="9900" w:type="dxa"/>
            <w:gridSpan w:val="4"/>
            <w:tcBorders>
              <w:bottom w:val="double" w:sz="4" w:space="0" w:color="auto"/>
            </w:tcBorders>
            <w:shd w:val="clear" w:color="auto" w:fill="BDD6EE"/>
          </w:tcPr>
          <w:p w14:paraId="1376F39E" w14:textId="77777777" w:rsidR="00E05AA8" w:rsidRDefault="00E05AA8" w:rsidP="00495DC8">
            <w:pPr>
              <w:jc w:val="both"/>
              <w:rPr>
                <w:b/>
                <w:sz w:val="28"/>
              </w:rPr>
            </w:pPr>
            <w:r>
              <w:rPr>
                <w:b/>
                <w:sz w:val="28"/>
              </w:rPr>
              <w:t>C-II – Související tvůrčí, resp. vědecká a umělecká činnost</w:t>
            </w:r>
          </w:p>
        </w:tc>
      </w:tr>
      <w:tr w:rsidR="00E05AA8" w14:paraId="71557BBC" w14:textId="77777777" w:rsidTr="00495DC8">
        <w:trPr>
          <w:trHeight w:val="318"/>
        </w:trPr>
        <w:tc>
          <w:tcPr>
            <w:tcW w:w="9900" w:type="dxa"/>
            <w:gridSpan w:val="4"/>
            <w:shd w:val="clear" w:color="auto" w:fill="F7CAAC"/>
          </w:tcPr>
          <w:p w14:paraId="450F26EF" w14:textId="77777777" w:rsidR="00E05AA8" w:rsidRDefault="00E05AA8" w:rsidP="00495DC8">
            <w:pPr>
              <w:rPr>
                <w:b/>
              </w:rPr>
            </w:pPr>
            <w:r>
              <w:rPr>
                <w:b/>
              </w:rPr>
              <w:t xml:space="preserve">Přehled řešených grantů a projektů u akademicky zaměřeného bakalářského studijního programu a u magisterského a doktorského studijního programu  </w:t>
            </w:r>
          </w:p>
        </w:tc>
      </w:tr>
      <w:tr w:rsidR="00E05AA8" w14:paraId="060E48A5" w14:textId="77777777" w:rsidTr="00495DC8">
        <w:trPr>
          <w:cantSplit/>
        </w:trPr>
        <w:tc>
          <w:tcPr>
            <w:tcW w:w="2233" w:type="dxa"/>
            <w:shd w:val="clear" w:color="auto" w:fill="F7CAAC"/>
          </w:tcPr>
          <w:p w14:paraId="7778BE20" w14:textId="77777777" w:rsidR="00E05AA8" w:rsidRDefault="00E05AA8" w:rsidP="00495DC8">
            <w:pPr>
              <w:jc w:val="both"/>
              <w:rPr>
                <w:b/>
              </w:rPr>
            </w:pPr>
            <w:r>
              <w:rPr>
                <w:b/>
              </w:rPr>
              <w:t>Řešitel/spoluřešitel</w:t>
            </w:r>
          </w:p>
        </w:tc>
        <w:tc>
          <w:tcPr>
            <w:tcW w:w="5524" w:type="dxa"/>
            <w:shd w:val="clear" w:color="auto" w:fill="F7CAAC"/>
          </w:tcPr>
          <w:p w14:paraId="6E22C1F1" w14:textId="77777777" w:rsidR="00E05AA8" w:rsidRDefault="00E05AA8" w:rsidP="00495DC8">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14:paraId="46771F2E" w14:textId="77777777" w:rsidR="00E05AA8" w:rsidRDefault="00E05AA8" w:rsidP="00495DC8">
            <w:pPr>
              <w:jc w:val="center"/>
              <w:rPr>
                <w:b/>
                <w:sz w:val="24"/>
              </w:rPr>
            </w:pPr>
            <w:r>
              <w:rPr>
                <w:b/>
              </w:rPr>
              <w:t>Zdroj</w:t>
            </w:r>
          </w:p>
        </w:tc>
        <w:tc>
          <w:tcPr>
            <w:tcW w:w="1383" w:type="dxa"/>
            <w:shd w:val="clear" w:color="auto" w:fill="F7CAAC"/>
          </w:tcPr>
          <w:p w14:paraId="62F3FF73" w14:textId="77777777" w:rsidR="00E05AA8" w:rsidRDefault="00E05AA8" w:rsidP="00495DC8">
            <w:pPr>
              <w:jc w:val="center"/>
              <w:rPr>
                <w:b/>
                <w:sz w:val="24"/>
              </w:rPr>
            </w:pPr>
            <w:r>
              <w:rPr>
                <w:b/>
              </w:rPr>
              <w:t>Období</w:t>
            </w:r>
          </w:p>
          <w:p w14:paraId="459BD384" w14:textId="77777777" w:rsidR="00E05AA8" w:rsidRDefault="00E05AA8" w:rsidP="00495DC8">
            <w:pPr>
              <w:jc w:val="center"/>
              <w:rPr>
                <w:b/>
                <w:sz w:val="24"/>
              </w:rPr>
            </w:pPr>
          </w:p>
        </w:tc>
      </w:tr>
      <w:tr w:rsidR="00E05AA8" w14:paraId="1A0B9F3D" w14:textId="77777777" w:rsidTr="00495DC8">
        <w:trPr>
          <w:trHeight w:val="359"/>
        </w:trPr>
        <w:tc>
          <w:tcPr>
            <w:tcW w:w="9900" w:type="dxa"/>
            <w:gridSpan w:val="4"/>
          </w:tcPr>
          <w:p w14:paraId="6D05A5AD" w14:textId="77777777" w:rsidR="00E05AA8" w:rsidRPr="00FF3872" w:rsidRDefault="00E05AA8" w:rsidP="00495DC8">
            <w:pPr>
              <w:jc w:val="both"/>
            </w:pPr>
          </w:p>
          <w:p w14:paraId="0CB1BF7C" w14:textId="77777777" w:rsidR="00E05AA8" w:rsidRPr="00FF3872" w:rsidRDefault="00E05AA8" w:rsidP="00495DC8">
            <w:pPr>
              <w:jc w:val="center"/>
              <w:rPr>
                <w:b/>
                <w:color w:val="0000FF"/>
              </w:rPr>
            </w:pPr>
            <w:r w:rsidRPr="00FF3872">
              <w:rPr>
                <w:b/>
              </w:rPr>
              <w:t>Vybrané mezinárodní projekty</w:t>
            </w:r>
          </w:p>
        </w:tc>
      </w:tr>
      <w:tr w:rsidR="00E05AA8" w14:paraId="45B14B67" w14:textId="77777777" w:rsidTr="00495DC8">
        <w:tc>
          <w:tcPr>
            <w:tcW w:w="2233" w:type="dxa"/>
          </w:tcPr>
          <w:p w14:paraId="4AE89A90" w14:textId="77777777" w:rsidR="00E05AA8" w:rsidRPr="00FF3872" w:rsidRDefault="00E05AA8" w:rsidP="00495DC8">
            <w:r w:rsidRPr="00FF3872">
              <w:t>doc. Ing. Zuzana Tučková, Ph.D.</w:t>
            </w:r>
          </w:p>
        </w:tc>
        <w:tc>
          <w:tcPr>
            <w:tcW w:w="5524" w:type="dxa"/>
          </w:tcPr>
          <w:p w14:paraId="587E5104" w14:textId="77777777" w:rsidR="00E05AA8" w:rsidRPr="00FF3872" w:rsidRDefault="00E05AA8" w:rsidP="00495DC8">
            <w:pPr>
              <w:jc w:val="center"/>
            </w:pPr>
            <w:r w:rsidRPr="00FF3872">
              <w:t xml:space="preserve">Česko-norský výzkumný program CZ09 (MŠMT): Vytvoření a podpora výzkumného týmu z oblasti logistiky, jako základu bilaterální spolupráce </w:t>
            </w:r>
            <w:r w:rsidRPr="00986173">
              <w:t>7F16040, hlavní řešitel</w:t>
            </w:r>
          </w:p>
        </w:tc>
        <w:tc>
          <w:tcPr>
            <w:tcW w:w="760" w:type="dxa"/>
          </w:tcPr>
          <w:p w14:paraId="00F6E3F8" w14:textId="77777777" w:rsidR="00E05AA8" w:rsidRPr="00FF3872" w:rsidRDefault="00E05AA8" w:rsidP="00495DC8">
            <w:pPr>
              <w:jc w:val="center"/>
            </w:pPr>
            <w:r w:rsidRPr="00FF3872">
              <w:t>A</w:t>
            </w:r>
          </w:p>
        </w:tc>
        <w:tc>
          <w:tcPr>
            <w:tcW w:w="1383" w:type="dxa"/>
          </w:tcPr>
          <w:p w14:paraId="1A944895" w14:textId="77777777" w:rsidR="00E05AA8" w:rsidRPr="00FF3872" w:rsidRDefault="00E05AA8" w:rsidP="00495DC8">
            <w:pPr>
              <w:jc w:val="center"/>
            </w:pPr>
            <w:r w:rsidRPr="00FF3872">
              <w:t>2017</w:t>
            </w:r>
          </w:p>
        </w:tc>
      </w:tr>
      <w:tr w:rsidR="00E05AA8" w14:paraId="7C09A181" w14:textId="77777777" w:rsidTr="00495DC8">
        <w:tc>
          <w:tcPr>
            <w:tcW w:w="2233" w:type="dxa"/>
          </w:tcPr>
          <w:p w14:paraId="3DA69A81" w14:textId="77777777" w:rsidR="00E05AA8" w:rsidRPr="00FF3872" w:rsidRDefault="00E05AA8" w:rsidP="00495DC8">
            <w:r w:rsidRPr="00FF3872">
              <w:t>RNDr. Jakub Trojan, Ph.D.</w:t>
            </w:r>
          </w:p>
        </w:tc>
        <w:tc>
          <w:tcPr>
            <w:tcW w:w="5524" w:type="dxa"/>
          </w:tcPr>
          <w:p w14:paraId="3B820E32" w14:textId="77777777" w:rsidR="00E05AA8" w:rsidRDefault="00E05AA8" w:rsidP="00495DC8">
            <w:pPr>
              <w:jc w:val="center"/>
            </w:pPr>
            <w:r w:rsidRPr="00FF3872">
              <w:t>COST - CA15212 Citizen Science to promote creativity, scientific literacy, and innovation throughout Europe.</w:t>
            </w:r>
          </w:p>
          <w:p w14:paraId="07676B02" w14:textId="77777777" w:rsidR="00E05AA8" w:rsidRPr="00FF3872" w:rsidRDefault="00E05AA8" w:rsidP="00495DC8">
            <w:pPr>
              <w:jc w:val="center"/>
            </w:pPr>
            <w:r>
              <w:t xml:space="preserve">CA15212, spoluřešitel </w:t>
            </w:r>
          </w:p>
        </w:tc>
        <w:tc>
          <w:tcPr>
            <w:tcW w:w="760" w:type="dxa"/>
          </w:tcPr>
          <w:p w14:paraId="2580F336" w14:textId="77777777" w:rsidR="00E05AA8" w:rsidRPr="00FF3872" w:rsidRDefault="00E05AA8" w:rsidP="00495DC8">
            <w:pPr>
              <w:jc w:val="center"/>
            </w:pPr>
            <w:r>
              <w:t>A</w:t>
            </w:r>
          </w:p>
        </w:tc>
        <w:tc>
          <w:tcPr>
            <w:tcW w:w="1383" w:type="dxa"/>
          </w:tcPr>
          <w:p w14:paraId="5EFF1D08" w14:textId="77777777" w:rsidR="00E05AA8" w:rsidRPr="00FF3872" w:rsidRDefault="00E05AA8" w:rsidP="00495DC8">
            <w:pPr>
              <w:jc w:val="center"/>
            </w:pPr>
            <w:r>
              <w:t>2016-2020</w:t>
            </w:r>
          </w:p>
        </w:tc>
      </w:tr>
      <w:tr w:rsidR="00E05AA8" w:rsidDel="006059B7" w14:paraId="6D093357" w14:textId="77777777" w:rsidTr="00495DC8">
        <w:trPr>
          <w:del w:id="17045" w:author="Jiří Lehejček" w:date="2018-11-07T13:28:00Z"/>
        </w:trPr>
        <w:tc>
          <w:tcPr>
            <w:tcW w:w="2233" w:type="dxa"/>
          </w:tcPr>
          <w:p w14:paraId="1885DDC2" w14:textId="77777777" w:rsidR="00E05AA8" w:rsidRPr="00FF3872" w:rsidDel="006059B7" w:rsidRDefault="00E05AA8" w:rsidP="00495DC8">
            <w:pPr>
              <w:rPr>
                <w:del w:id="17046" w:author="Jiří Lehejček" w:date="2018-11-07T13:28:00Z"/>
              </w:rPr>
            </w:pPr>
            <w:del w:id="17047" w:author="Jiří Lehejček" w:date="2018-11-07T13:28:00Z">
              <w:r w:rsidRPr="00FF3872" w:rsidDel="006059B7">
                <w:delText>Mgr. Ing. Jiří Lehejček, Ph.D.</w:delText>
              </w:r>
            </w:del>
          </w:p>
        </w:tc>
        <w:tc>
          <w:tcPr>
            <w:tcW w:w="5524" w:type="dxa"/>
          </w:tcPr>
          <w:p w14:paraId="629913BF" w14:textId="77777777" w:rsidR="00E05AA8" w:rsidRPr="00FF3872" w:rsidDel="006059B7" w:rsidRDefault="00E05AA8" w:rsidP="00495DC8">
            <w:pPr>
              <w:jc w:val="center"/>
              <w:rPr>
                <w:del w:id="17048" w:author="Jiří Lehejček" w:date="2018-11-07T13:28:00Z"/>
              </w:rPr>
            </w:pPr>
            <w:del w:id="17049" w:author="Jiří Lehejček" w:date="2018-11-07T13:28:00Z">
              <w:r w:rsidDel="006059B7">
                <w:delText xml:space="preserve">INTERACT TA - </w:delText>
              </w:r>
              <w:r w:rsidRPr="00C50235" w:rsidDel="006059B7">
                <w:delText>(S - TRACES) Shrubs - Tundra Response in the Arctic Climate/Environmental Shift</w:delText>
              </w:r>
              <w:r w:rsidDel="006059B7">
                <w:delText xml:space="preserve">. </w:delText>
              </w:r>
              <w:r w:rsidRPr="00C50235" w:rsidDel="006059B7">
                <w:delText>H2020 (Grant Agreement No. 730938)</w:delText>
              </w:r>
              <w:r w:rsidDel="006059B7">
                <w:delText>, hlavní řešitel</w:delText>
              </w:r>
            </w:del>
          </w:p>
        </w:tc>
        <w:tc>
          <w:tcPr>
            <w:tcW w:w="760" w:type="dxa"/>
          </w:tcPr>
          <w:p w14:paraId="2597700A" w14:textId="77777777" w:rsidR="00E05AA8" w:rsidDel="006059B7" w:rsidRDefault="00E05AA8" w:rsidP="00495DC8">
            <w:pPr>
              <w:jc w:val="center"/>
              <w:rPr>
                <w:del w:id="17050" w:author="Jiří Lehejček" w:date="2018-11-07T13:28:00Z"/>
              </w:rPr>
            </w:pPr>
            <w:del w:id="17051" w:author="Jiří Lehejček" w:date="2018-11-07T13:28:00Z">
              <w:r w:rsidDel="006059B7">
                <w:delText>A</w:delText>
              </w:r>
            </w:del>
          </w:p>
        </w:tc>
        <w:tc>
          <w:tcPr>
            <w:tcW w:w="1383" w:type="dxa"/>
          </w:tcPr>
          <w:p w14:paraId="3DB1E774" w14:textId="77777777" w:rsidR="00E05AA8" w:rsidDel="006059B7" w:rsidRDefault="00E05AA8" w:rsidP="00495DC8">
            <w:pPr>
              <w:jc w:val="center"/>
              <w:rPr>
                <w:del w:id="17052" w:author="Jiří Lehejček" w:date="2018-11-07T13:28:00Z"/>
              </w:rPr>
            </w:pPr>
            <w:del w:id="17053" w:author="Jiří Lehejček" w:date="2018-11-07T13:28:00Z">
              <w:r w:rsidDel="006059B7">
                <w:delText>2018</w:delText>
              </w:r>
            </w:del>
          </w:p>
        </w:tc>
      </w:tr>
      <w:tr w:rsidR="00E05AA8" w14:paraId="4372B6FC" w14:textId="77777777" w:rsidTr="00495DC8">
        <w:tc>
          <w:tcPr>
            <w:tcW w:w="9900" w:type="dxa"/>
            <w:gridSpan w:val="4"/>
          </w:tcPr>
          <w:p w14:paraId="15038785" w14:textId="77777777" w:rsidR="00E05AA8" w:rsidRPr="00FF3872" w:rsidRDefault="00E05AA8" w:rsidP="00495DC8">
            <w:pPr>
              <w:rPr>
                <w:b/>
              </w:rPr>
            </w:pPr>
            <w:r w:rsidRPr="00FF3872">
              <w:rPr>
                <w:b/>
              </w:rPr>
              <w:t>Vybrané vědecko-výzkumné projekty</w:t>
            </w:r>
          </w:p>
        </w:tc>
      </w:tr>
      <w:tr w:rsidR="00E05AA8" w:rsidDel="00220D5C" w14:paraId="78B88C49" w14:textId="77777777" w:rsidTr="00495DC8">
        <w:trPr>
          <w:del w:id="17054" w:author="Jiří Lehejček" w:date="2018-11-07T13:20:00Z"/>
        </w:trPr>
        <w:tc>
          <w:tcPr>
            <w:tcW w:w="2233" w:type="dxa"/>
          </w:tcPr>
          <w:p w14:paraId="22E2A7D5" w14:textId="77777777" w:rsidR="00E05AA8" w:rsidRPr="00FF3872" w:rsidDel="00220D5C" w:rsidRDefault="00E05AA8" w:rsidP="00495DC8">
            <w:pPr>
              <w:rPr>
                <w:del w:id="17055" w:author="Jiří Lehejček" w:date="2018-11-07T13:20:00Z"/>
              </w:rPr>
            </w:pPr>
            <w:del w:id="17056" w:author="Jiří Lehejček" w:date="2018-11-07T13:20:00Z">
              <w:r w:rsidRPr="00FF3872" w:rsidDel="00220D5C">
                <w:delText>Ing. Jan Strohmandl, Ph.D.</w:delText>
              </w:r>
            </w:del>
          </w:p>
        </w:tc>
        <w:tc>
          <w:tcPr>
            <w:tcW w:w="5524" w:type="dxa"/>
          </w:tcPr>
          <w:p w14:paraId="6C4D5863" w14:textId="77777777" w:rsidR="00E05AA8" w:rsidRPr="00FF3872" w:rsidDel="00220D5C" w:rsidRDefault="00E05AA8" w:rsidP="00495DC8">
            <w:pPr>
              <w:jc w:val="center"/>
              <w:rPr>
                <w:del w:id="17057" w:author="Jiří Lehejček" w:date="2018-11-07T13:20:00Z"/>
              </w:rPr>
            </w:pPr>
            <w:del w:id="17058" w:author="Jiří Lehejček" w:date="2018-11-07T13:20:00Z">
              <w:r w:rsidRPr="00FF3872" w:rsidDel="00220D5C">
                <w:delText>Hodnocení efektivity nasazování kontinuálních ekologických systémů dopravy surovin v průmyslových podnicích – projekt „MOBILITY“ Slovensko.</w:delText>
              </w:r>
            </w:del>
          </w:p>
        </w:tc>
        <w:tc>
          <w:tcPr>
            <w:tcW w:w="760" w:type="dxa"/>
          </w:tcPr>
          <w:p w14:paraId="6E44CF24" w14:textId="77777777" w:rsidR="00E05AA8" w:rsidRPr="00FF3872" w:rsidDel="00220D5C" w:rsidRDefault="00E05AA8" w:rsidP="00495DC8">
            <w:pPr>
              <w:jc w:val="center"/>
              <w:rPr>
                <w:del w:id="17059" w:author="Jiří Lehejček" w:date="2018-11-07T13:20:00Z"/>
              </w:rPr>
            </w:pPr>
            <w:del w:id="17060" w:author="Jiří Lehejček" w:date="2018-11-07T13:20:00Z">
              <w:r w:rsidRPr="00FF3872" w:rsidDel="00220D5C">
                <w:delText>C</w:delText>
              </w:r>
            </w:del>
          </w:p>
        </w:tc>
        <w:tc>
          <w:tcPr>
            <w:tcW w:w="1383" w:type="dxa"/>
          </w:tcPr>
          <w:p w14:paraId="60CB779C" w14:textId="77777777" w:rsidR="00E05AA8" w:rsidRPr="00FF3872" w:rsidDel="00220D5C" w:rsidRDefault="00E05AA8" w:rsidP="00495DC8">
            <w:pPr>
              <w:jc w:val="center"/>
              <w:rPr>
                <w:del w:id="17061" w:author="Jiří Lehejček" w:date="2018-11-07T13:20:00Z"/>
              </w:rPr>
            </w:pPr>
            <w:del w:id="17062" w:author="Jiří Lehejček" w:date="2018-11-07T13:20:00Z">
              <w:r w:rsidRPr="00FF3872" w:rsidDel="00220D5C">
                <w:delText>2014-2015</w:delText>
              </w:r>
            </w:del>
          </w:p>
        </w:tc>
      </w:tr>
      <w:tr w:rsidR="00E05AA8" w:rsidDel="00220D5C" w14:paraId="3884C6FD" w14:textId="77777777" w:rsidTr="00495DC8">
        <w:trPr>
          <w:del w:id="17063" w:author="Jiří Lehejček" w:date="2018-11-07T13:20:00Z"/>
        </w:trPr>
        <w:tc>
          <w:tcPr>
            <w:tcW w:w="2233" w:type="dxa"/>
          </w:tcPr>
          <w:p w14:paraId="5AEACCF2" w14:textId="77777777" w:rsidR="00E05AA8" w:rsidRPr="00FF3872" w:rsidDel="00220D5C" w:rsidRDefault="00E05AA8" w:rsidP="00495DC8">
            <w:pPr>
              <w:rPr>
                <w:del w:id="17064" w:author="Jiří Lehejček" w:date="2018-11-07T13:20:00Z"/>
              </w:rPr>
            </w:pPr>
            <w:del w:id="17065" w:author="Jiří Lehejček" w:date="2018-11-07T13:20:00Z">
              <w:r w:rsidRPr="00FF3872" w:rsidDel="00220D5C">
                <w:delText>Ing. Jakub Rak, Ph.D.</w:delText>
              </w:r>
            </w:del>
          </w:p>
        </w:tc>
        <w:tc>
          <w:tcPr>
            <w:tcW w:w="5524" w:type="dxa"/>
          </w:tcPr>
          <w:p w14:paraId="7CC546A3" w14:textId="77777777" w:rsidR="00E05AA8" w:rsidRPr="00FF3872" w:rsidDel="00220D5C" w:rsidRDefault="00E05AA8" w:rsidP="00495DC8">
            <w:pPr>
              <w:jc w:val="center"/>
              <w:rPr>
                <w:del w:id="17066" w:author="Jiří Lehejček" w:date="2018-11-07T13:20:00Z"/>
              </w:rPr>
            </w:pPr>
            <w:del w:id="17067" w:author="Jiří Lehejček" w:date="2018-11-07T13:20:00Z">
              <w:r w:rsidRPr="00FF3872" w:rsidDel="00220D5C">
                <w:rPr>
                  <w:rStyle w:val="tabpolozkatext"/>
                </w:rPr>
                <w:delText xml:space="preserve">TG03010052 - Komercializace na Univerzitě Tomáše Bati ve Zlíně, </w:delText>
              </w:r>
              <w:r w:rsidRPr="00FF3872" w:rsidDel="00220D5C">
                <w:delText>Webová aplikace metodiky evidence a hodnocení prostor pro improvizované kryty a evidence stálých úkrytů – návrh metodiky a prototyp</w:delText>
              </w:r>
              <w:r w:rsidDel="00220D5C">
                <w:delText>, hlavní řešitel</w:delText>
              </w:r>
            </w:del>
          </w:p>
        </w:tc>
        <w:tc>
          <w:tcPr>
            <w:tcW w:w="760" w:type="dxa"/>
          </w:tcPr>
          <w:p w14:paraId="3733DC8B" w14:textId="77777777" w:rsidR="00E05AA8" w:rsidRPr="00FF3872" w:rsidDel="00220D5C" w:rsidRDefault="00E05AA8" w:rsidP="00495DC8">
            <w:pPr>
              <w:jc w:val="center"/>
              <w:rPr>
                <w:del w:id="17068" w:author="Jiří Lehejček" w:date="2018-11-07T13:20:00Z"/>
              </w:rPr>
            </w:pPr>
            <w:del w:id="17069" w:author="Jiří Lehejček" w:date="2018-11-07T13:20:00Z">
              <w:r w:rsidRPr="00FF3872" w:rsidDel="00220D5C">
                <w:delText>B</w:delText>
              </w:r>
            </w:del>
          </w:p>
        </w:tc>
        <w:tc>
          <w:tcPr>
            <w:tcW w:w="1383" w:type="dxa"/>
          </w:tcPr>
          <w:p w14:paraId="5BA087C0" w14:textId="77777777" w:rsidR="00E05AA8" w:rsidRPr="00FF3872" w:rsidDel="00220D5C" w:rsidRDefault="00E05AA8" w:rsidP="00495DC8">
            <w:pPr>
              <w:jc w:val="center"/>
              <w:rPr>
                <w:del w:id="17070" w:author="Jiří Lehejček" w:date="2018-11-07T13:20:00Z"/>
              </w:rPr>
            </w:pPr>
            <w:del w:id="17071" w:author="Jiří Lehejček" w:date="2018-11-07T13:20:00Z">
              <w:r w:rsidDel="00220D5C">
                <w:delText>2018-2019</w:delText>
              </w:r>
            </w:del>
          </w:p>
        </w:tc>
      </w:tr>
      <w:tr w:rsidR="00E05AA8" w14:paraId="167BD457" w14:textId="77777777" w:rsidTr="00495DC8">
        <w:tc>
          <w:tcPr>
            <w:tcW w:w="2233" w:type="dxa"/>
          </w:tcPr>
          <w:p w14:paraId="58D2A383" w14:textId="77777777" w:rsidR="00E05AA8" w:rsidRPr="00FF3872" w:rsidRDefault="00E05AA8" w:rsidP="00495DC8">
            <w:r w:rsidRPr="00FF3872">
              <w:t>Mgr. Ing. Jiří Lehejček, Ph.D.</w:t>
            </w:r>
          </w:p>
        </w:tc>
        <w:tc>
          <w:tcPr>
            <w:tcW w:w="5524" w:type="dxa"/>
          </w:tcPr>
          <w:p w14:paraId="23D7BCFF" w14:textId="77777777" w:rsidR="00E05AA8" w:rsidRPr="00FF3872" w:rsidRDefault="00E05AA8" w:rsidP="00495DC8">
            <w:pPr>
              <w:jc w:val="center"/>
            </w:pPr>
            <w:r w:rsidRPr="00FF3872">
              <w:rPr>
                <w:rStyle w:val="tabpolozkatext"/>
              </w:rPr>
              <w:t xml:space="preserve">TG03010052 - Komercializace na Univerzitě Tomáše Bati ve Zlíně, </w:t>
            </w:r>
            <w:r w:rsidRPr="00FF3872">
              <w:t>Národní databáze záznamů fotopastí – návrh aplikace a prototyp</w:t>
            </w:r>
            <w:r>
              <w:t>, hlavní řešitel</w:t>
            </w:r>
          </w:p>
        </w:tc>
        <w:tc>
          <w:tcPr>
            <w:tcW w:w="760" w:type="dxa"/>
          </w:tcPr>
          <w:p w14:paraId="267A4566" w14:textId="77777777" w:rsidR="00E05AA8" w:rsidRPr="00FF3872" w:rsidRDefault="00E05AA8" w:rsidP="00495DC8">
            <w:pPr>
              <w:jc w:val="center"/>
            </w:pPr>
            <w:r w:rsidRPr="00FF3872">
              <w:t>B</w:t>
            </w:r>
          </w:p>
        </w:tc>
        <w:tc>
          <w:tcPr>
            <w:tcW w:w="1383" w:type="dxa"/>
          </w:tcPr>
          <w:p w14:paraId="3BC52DD3" w14:textId="77777777" w:rsidR="00E05AA8" w:rsidRPr="00FF3872" w:rsidRDefault="00E05AA8" w:rsidP="00495DC8">
            <w:pPr>
              <w:jc w:val="center"/>
            </w:pPr>
            <w:r>
              <w:t>2018-2019</w:t>
            </w:r>
          </w:p>
        </w:tc>
      </w:tr>
      <w:tr w:rsidR="00E05AA8" w14:paraId="3CA75D19" w14:textId="77777777" w:rsidTr="00495DC8">
        <w:tc>
          <w:tcPr>
            <w:tcW w:w="2233" w:type="dxa"/>
          </w:tcPr>
          <w:p w14:paraId="278DDB88" w14:textId="77777777" w:rsidR="00E05AA8" w:rsidRPr="00FF3872" w:rsidRDefault="00E05AA8" w:rsidP="00495DC8">
            <w:r w:rsidRPr="00FF3872">
              <w:t>RNDr. Jakub Trojan, Ph.D.</w:t>
            </w:r>
          </w:p>
        </w:tc>
        <w:tc>
          <w:tcPr>
            <w:tcW w:w="5524" w:type="dxa"/>
          </w:tcPr>
          <w:p w14:paraId="082BC6A7" w14:textId="77777777" w:rsidR="00E05AA8" w:rsidRPr="00FF3872" w:rsidRDefault="00E05AA8" w:rsidP="00495DC8">
            <w:pPr>
              <w:jc w:val="center"/>
            </w:pPr>
            <w:r w:rsidRPr="00FF3872">
              <w:t>LTC18 Geografické aspekty občanské vědy: mapování trendů, vědeckého potenciálu a společenského dopadu v České republice, UTB FLKŘ je spoluřešitelem (VES 18</w:t>
            </w:r>
            <w:r>
              <w:t xml:space="preserve"> INTER-</w:t>
            </w:r>
            <w:r w:rsidRPr="00FF3872">
              <w:t>COST)</w:t>
            </w:r>
          </w:p>
        </w:tc>
        <w:tc>
          <w:tcPr>
            <w:tcW w:w="760" w:type="dxa"/>
          </w:tcPr>
          <w:p w14:paraId="1270AAC5" w14:textId="77777777" w:rsidR="00E05AA8" w:rsidRPr="00FF3872" w:rsidRDefault="00E05AA8" w:rsidP="00495DC8">
            <w:pPr>
              <w:jc w:val="center"/>
            </w:pPr>
            <w:r>
              <w:t>B</w:t>
            </w:r>
          </w:p>
        </w:tc>
        <w:tc>
          <w:tcPr>
            <w:tcW w:w="1383" w:type="dxa"/>
          </w:tcPr>
          <w:p w14:paraId="07540097" w14:textId="77777777" w:rsidR="00E05AA8" w:rsidRPr="00FF3872" w:rsidRDefault="00E05AA8" w:rsidP="00495DC8">
            <w:pPr>
              <w:jc w:val="center"/>
            </w:pPr>
            <w:r>
              <w:t>2018-2020</w:t>
            </w:r>
          </w:p>
        </w:tc>
      </w:tr>
      <w:tr w:rsidR="00E05AA8" w:rsidDel="00220D5C" w14:paraId="4045BB67" w14:textId="77777777" w:rsidTr="00495DC8">
        <w:trPr>
          <w:del w:id="17072" w:author="Jiří Lehejček" w:date="2018-11-07T13:20:00Z"/>
        </w:trPr>
        <w:tc>
          <w:tcPr>
            <w:tcW w:w="2233" w:type="dxa"/>
          </w:tcPr>
          <w:p w14:paraId="7BAB636B" w14:textId="77777777" w:rsidR="00E05AA8" w:rsidRPr="00FF3872" w:rsidDel="00220D5C" w:rsidRDefault="00E05AA8" w:rsidP="00495DC8">
            <w:pPr>
              <w:rPr>
                <w:del w:id="17073" w:author="Jiří Lehejček" w:date="2018-11-07T13:20:00Z"/>
              </w:rPr>
            </w:pPr>
            <w:del w:id="17074" w:author="Jiří Lehejček" w:date="2018-11-07T13:20:00Z">
              <w:r w:rsidRPr="00FF3872" w:rsidDel="00220D5C">
                <w:delText>Mgr. Ing. Jiří Lehejček, Ph.D.</w:delText>
              </w:r>
            </w:del>
          </w:p>
        </w:tc>
        <w:tc>
          <w:tcPr>
            <w:tcW w:w="5524" w:type="dxa"/>
          </w:tcPr>
          <w:p w14:paraId="7911E9D1" w14:textId="77777777" w:rsidR="00E05AA8" w:rsidRPr="00FF3872" w:rsidDel="00220D5C" w:rsidRDefault="00E05AA8" w:rsidP="00495DC8">
            <w:pPr>
              <w:jc w:val="center"/>
              <w:rPr>
                <w:del w:id="17075" w:author="Jiří Lehejček" w:date="2018-11-07T13:20:00Z"/>
              </w:rPr>
            </w:pPr>
            <w:del w:id="17076" w:author="Jiří Lehejček" w:date="2018-11-07T13:20:00Z">
              <w:r w:rsidDel="00220D5C">
                <w:delText xml:space="preserve">TAČR ETA - </w:delText>
              </w:r>
              <w:r w:rsidRPr="0083579F" w:rsidDel="00220D5C">
                <w:delText>Možnosti venkova a zemědělství při posilování resilience krajiny v oblastech ohrožených suchem v kontextu Společné zemědělské politiky po roce 2020</w:delText>
              </w:r>
            </w:del>
          </w:p>
        </w:tc>
        <w:tc>
          <w:tcPr>
            <w:tcW w:w="760" w:type="dxa"/>
          </w:tcPr>
          <w:p w14:paraId="3F43F122" w14:textId="77777777" w:rsidR="00E05AA8" w:rsidRPr="00FF3872" w:rsidDel="00220D5C" w:rsidRDefault="00E05AA8" w:rsidP="00495DC8">
            <w:pPr>
              <w:jc w:val="center"/>
              <w:rPr>
                <w:del w:id="17077" w:author="Jiří Lehejček" w:date="2018-11-07T13:20:00Z"/>
              </w:rPr>
            </w:pPr>
            <w:del w:id="17078" w:author="Jiří Lehejček" w:date="2018-11-07T13:20:00Z">
              <w:r w:rsidDel="00220D5C">
                <w:delText>B</w:delText>
              </w:r>
            </w:del>
          </w:p>
        </w:tc>
        <w:tc>
          <w:tcPr>
            <w:tcW w:w="1383" w:type="dxa"/>
          </w:tcPr>
          <w:p w14:paraId="2C868915" w14:textId="77777777" w:rsidR="00E05AA8" w:rsidDel="00220D5C" w:rsidRDefault="00E05AA8" w:rsidP="00495DC8">
            <w:pPr>
              <w:jc w:val="center"/>
              <w:rPr>
                <w:del w:id="17079" w:author="Jiří Lehejček" w:date="2018-11-07T13:20:00Z"/>
              </w:rPr>
            </w:pPr>
            <w:del w:id="17080" w:author="Jiří Lehejček" w:date="2018-11-07T13:20:00Z">
              <w:r w:rsidDel="00220D5C">
                <w:delText xml:space="preserve">podaný </w:delText>
              </w:r>
            </w:del>
          </w:p>
        </w:tc>
      </w:tr>
      <w:tr w:rsidR="00E05AA8" w14:paraId="1CE85A53" w14:textId="77777777" w:rsidTr="00495DC8">
        <w:trPr>
          <w:trHeight w:val="318"/>
        </w:trPr>
        <w:tc>
          <w:tcPr>
            <w:tcW w:w="9900" w:type="dxa"/>
            <w:gridSpan w:val="4"/>
            <w:shd w:val="clear" w:color="auto" w:fill="F7CAAC"/>
          </w:tcPr>
          <w:p w14:paraId="4E3330EA" w14:textId="77777777" w:rsidR="00E05AA8" w:rsidRPr="00FF3872" w:rsidRDefault="00E05AA8" w:rsidP="00495DC8">
            <w:pPr>
              <w:rPr>
                <w:b/>
              </w:rPr>
            </w:pPr>
            <w:r w:rsidRPr="00FF3872">
              <w:rPr>
                <w:b/>
              </w:rPr>
              <w:t>Přehled řešených projektů a dalších aktivit v rámci spolupráce s praxí u profesně zaměřeného bakalářského a magisterského studijního programu</w:t>
            </w:r>
          </w:p>
        </w:tc>
      </w:tr>
      <w:tr w:rsidR="00E05AA8" w14:paraId="27CDE547" w14:textId="77777777" w:rsidTr="00495DC8">
        <w:trPr>
          <w:cantSplit/>
          <w:trHeight w:val="283"/>
        </w:trPr>
        <w:tc>
          <w:tcPr>
            <w:tcW w:w="2233" w:type="dxa"/>
            <w:shd w:val="clear" w:color="auto" w:fill="F7CAAC"/>
          </w:tcPr>
          <w:p w14:paraId="18DDE969" w14:textId="77777777" w:rsidR="00E05AA8" w:rsidRPr="00FF3872" w:rsidRDefault="00E05AA8" w:rsidP="00495DC8">
            <w:pPr>
              <w:jc w:val="both"/>
              <w:rPr>
                <w:b/>
              </w:rPr>
            </w:pPr>
            <w:r w:rsidRPr="00FF3872">
              <w:rPr>
                <w:b/>
              </w:rPr>
              <w:t>Pracoviště praxe</w:t>
            </w:r>
          </w:p>
        </w:tc>
        <w:tc>
          <w:tcPr>
            <w:tcW w:w="5524" w:type="dxa"/>
            <w:shd w:val="clear" w:color="auto" w:fill="F7CAAC"/>
          </w:tcPr>
          <w:p w14:paraId="14503105" w14:textId="77777777" w:rsidR="00E05AA8" w:rsidRPr="00FF3872" w:rsidRDefault="00E05AA8" w:rsidP="00495DC8">
            <w:pPr>
              <w:jc w:val="both"/>
              <w:rPr>
                <w:b/>
              </w:rPr>
            </w:pPr>
            <w:r w:rsidRPr="00FF3872">
              <w:rPr>
                <w:b/>
              </w:rPr>
              <w:t xml:space="preserve">Název či popis projektu uskutečňovaného ve spolupráci s praxí </w:t>
            </w:r>
          </w:p>
        </w:tc>
        <w:tc>
          <w:tcPr>
            <w:tcW w:w="2143" w:type="dxa"/>
            <w:gridSpan w:val="2"/>
            <w:shd w:val="clear" w:color="auto" w:fill="F7CAAC"/>
          </w:tcPr>
          <w:p w14:paraId="6375586B" w14:textId="77777777" w:rsidR="00E05AA8" w:rsidRPr="00FF3872" w:rsidRDefault="00E05AA8" w:rsidP="00495DC8">
            <w:pPr>
              <w:jc w:val="center"/>
              <w:rPr>
                <w:b/>
              </w:rPr>
            </w:pPr>
            <w:r w:rsidRPr="00FF3872">
              <w:rPr>
                <w:b/>
              </w:rPr>
              <w:t>Období</w:t>
            </w:r>
          </w:p>
        </w:tc>
      </w:tr>
      <w:tr w:rsidR="00E05AA8" w14:paraId="5AB9B650" w14:textId="77777777" w:rsidTr="00495DC8">
        <w:tc>
          <w:tcPr>
            <w:tcW w:w="2233" w:type="dxa"/>
          </w:tcPr>
          <w:p w14:paraId="20E1978E" w14:textId="77777777" w:rsidR="00E05AA8" w:rsidRPr="00FF3872" w:rsidRDefault="00E05AA8" w:rsidP="00495DC8">
            <w:pPr>
              <w:jc w:val="both"/>
            </w:pPr>
          </w:p>
        </w:tc>
        <w:tc>
          <w:tcPr>
            <w:tcW w:w="5524" w:type="dxa"/>
          </w:tcPr>
          <w:p w14:paraId="097FF65C" w14:textId="77777777" w:rsidR="00E05AA8" w:rsidRPr="00FF3872" w:rsidRDefault="00E05AA8" w:rsidP="00495DC8">
            <w:pPr>
              <w:jc w:val="center"/>
            </w:pPr>
          </w:p>
        </w:tc>
        <w:tc>
          <w:tcPr>
            <w:tcW w:w="2143" w:type="dxa"/>
            <w:gridSpan w:val="2"/>
          </w:tcPr>
          <w:p w14:paraId="0D1ADDC0" w14:textId="77777777" w:rsidR="00E05AA8" w:rsidRPr="00FF3872" w:rsidRDefault="00E05AA8" w:rsidP="00495DC8">
            <w:pPr>
              <w:jc w:val="center"/>
            </w:pPr>
          </w:p>
        </w:tc>
      </w:tr>
      <w:tr w:rsidR="00E05AA8" w14:paraId="257B7262" w14:textId="77777777" w:rsidTr="00495DC8">
        <w:tc>
          <w:tcPr>
            <w:tcW w:w="2233" w:type="dxa"/>
          </w:tcPr>
          <w:p w14:paraId="2193F14F" w14:textId="77777777" w:rsidR="00E05AA8" w:rsidRPr="00FF3872" w:rsidRDefault="00E05AA8" w:rsidP="00495DC8">
            <w:pPr>
              <w:jc w:val="both"/>
            </w:pPr>
          </w:p>
        </w:tc>
        <w:tc>
          <w:tcPr>
            <w:tcW w:w="5524" w:type="dxa"/>
          </w:tcPr>
          <w:p w14:paraId="439D19CC" w14:textId="77777777" w:rsidR="00E05AA8" w:rsidRPr="00FF3872" w:rsidRDefault="00E05AA8" w:rsidP="00495DC8">
            <w:pPr>
              <w:jc w:val="center"/>
            </w:pPr>
          </w:p>
        </w:tc>
        <w:tc>
          <w:tcPr>
            <w:tcW w:w="2143" w:type="dxa"/>
            <w:gridSpan w:val="2"/>
          </w:tcPr>
          <w:p w14:paraId="7CF3867D" w14:textId="77777777" w:rsidR="00E05AA8" w:rsidRPr="00FF3872" w:rsidRDefault="00E05AA8" w:rsidP="00495DC8">
            <w:pPr>
              <w:jc w:val="center"/>
            </w:pPr>
          </w:p>
        </w:tc>
      </w:tr>
      <w:tr w:rsidR="00E05AA8" w14:paraId="2404C75A" w14:textId="77777777" w:rsidTr="00495DC8">
        <w:tc>
          <w:tcPr>
            <w:tcW w:w="9900" w:type="dxa"/>
            <w:gridSpan w:val="4"/>
            <w:shd w:val="clear" w:color="auto" w:fill="F7CAAC"/>
          </w:tcPr>
          <w:p w14:paraId="0BDFCE94" w14:textId="77777777" w:rsidR="00E05AA8" w:rsidRDefault="00E05AA8" w:rsidP="00495DC8">
            <w:pPr>
              <w:rPr>
                <w:sz w:val="24"/>
              </w:rPr>
            </w:pPr>
            <w:r>
              <w:rPr>
                <w:b/>
              </w:rPr>
              <w:t>Odborné aktivity vztahující se k tvůrčí, resp. vědecké a umělecké činnosti vysoké školy, která souvisí se studijním programem</w:t>
            </w:r>
          </w:p>
        </w:tc>
      </w:tr>
      <w:tr w:rsidR="00E05AA8" w14:paraId="42C9F16E" w14:textId="77777777" w:rsidTr="00495DC8">
        <w:trPr>
          <w:trHeight w:val="7078"/>
        </w:trPr>
        <w:tc>
          <w:tcPr>
            <w:tcW w:w="9900" w:type="dxa"/>
            <w:gridSpan w:val="4"/>
            <w:shd w:val="clear" w:color="auto" w:fill="FFFFFF"/>
          </w:tcPr>
          <w:p w14:paraId="66609B63" w14:textId="77777777" w:rsidR="00E05AA8" w:rsidRDefault="00E05AA8" w:rsidP="00495DC8">
            <w:pPr>
              <w:spacing w:after="60"/>
              <w:jc w:val="both"/>
            </w:pPr>
            <w:r>
              <w:t xml:space="preserve">FLKŘ každoročně pořádá vlastní konferenci Krizové řízení a řešení krizových situací. Cílem konference je vytvářet prostor pro výměnu nejnovějších teoretických i praktických poznatků a zkušeností v oblasti krizového a rizikového managementu. Konference umožňuje širokou diskusi a výměnu zkušeností vědecko-pedagogických pracovníků, odborníků z praxe i dalších účastníků konference o zásadách krizového řízení, environmentální bezpečnosti, analýzy rizik a jejich řízení na úrovni kraje, obce s rozšířenou působností, podniku nebo zařízení. Minulého ročníku se zúčastnilo téměř sto účastníků, mezi které patřili hosté z Českého hydrometeorologického ústavu, Správy státních hmotných rezerv, Operačního střediska záchranné zdravotní služby Slovenské republiky, Hasičského záchranného sboru Zlínského kraje či Krajského ředitelství Policie Zlínského kraje. Každoročně je vydáván recenzovaný sborník příspěvků z konference, který je zveřejněn na webových stránkách konference </w:t>
            </w:r>
            <w:hyperlink r:id="rId14" w:tooltip="blocked::http://www.krizoverizeni-uh.cz/" w:history="1">
              <w:r>
                <w:rPr>
                  <w:rStyle w:val="Hypertextovodkaz"/>
                </w:rPr>
                <w:t>www.krizoverizeni-uh.cz</w:t>
              </w:r>
            </w:hyperlink>
            <w:r>
              <w:t>. Součástí konference je i studentská sekce, kde svoje příspěvky představují nejenom studenti FLKŘ.</w:t>
            </w:r>
          </w:p>
          <w:p w14:paraId="2336210C" w14:textId="77777777" w:rsidR="00E05AA8" w:rsidRDefault="00E05AA8" w:rsidP="00495DC8">
            <w:pPr>
              <w:spacing w:after="60"/>
              <w:jc w:val="both"/>
            </w:pPr>
            <w:r>
              <w:t xml:space="preserve">V roce 2017 FLKŘ spolupořádala mezinárodní  jubilejní XX. ročník konference Medicína katastrof 2017  (MEKA 2017) ve spolupráci s Ego Zlín, spol. s.r.o. Hlavním tématem jubilejní konference byl "Aktuální stav krizové připravenosti ve zdravotnictví se zaměřením na řešení MU s velkým počtem zraněných osob a součinnost složek IZS". </w:t>
            </w:r>
          </w:p>
          <w:p w14:paraId="6E9E9B67" w14:textId="77777777" w:rsidR="00E05AA8" w:rsidRDefault="00E05AA8" w:rsidP="00495DC8">
            <w:pPr>
              <w:spacing w:after="60"/>
              <w:jc w:val="both"/>
            </w:pPr>
            <w:r>
              <w:t>FLKŘ úzce spolupracuje s Podnikatelským inkubátorem Kunovice - Panský dvůr, s.r.o., kdy je i součástí přijatého projektu, financovaného z Evropských fondů. Fakulta zde vystupuje jako řádný člen a významná vzdělávací a vědeckovýzkumná instituce, disponující odborným potenciálem ve vědních oborech, které mj. tvoří teoretickou základnu pro některé činnosti realizované městem Kunovice a Podnikatelským inkubátorem Kunovice- Panský dvůr, s.r.o., nejenom pro tyto účely mají akademičtí pracovníci možnost využívat kancelář právě v prostoru inkubátoru k setkávání se s privátní sférou, popř. k hledání dalších potenciálních partnerů pro vlastní výzkum.</w:t>
            </w:r>
          </w:p>
          <w:p w14:paraId="55BCBAA6" w14:textId="77777777" w:rsidR="00E05AA8" w:rsidRDefault="00E05AA8" w:rsidP="00495DC8">
            <w:pPr>
              <w:spacing w:after="60"/>
              <w:jc w:val="both"/>
            </w:pPr>
            <w:r>
              <w:t xml:space="preserve">FLKŘ dále  podporuje výzkumné a tvůrčí aktivity studentů zejména vnitřní grantovou soutěží (IGA) probíhající v souladu s Pravidly poskytování účelové podpory na specifický výzkum. Díky této soutěži bylo v roce 2017 financováno 6 projektů. Do řešení projektů se zapojili studenti magisterských studijních programů. Tím se  v praktické rovině studenti nejčastěji zapojují do tvůrčí činnosti, která podporuje studenty formou stipendií, cestovného na konference a materiálem pro experimentální práci. Fakulta dále podporuje rozvoj badatelských týmů a propojují tvůrčí činnost se vzdělávací činností, neboť aktuální výzkumná témata se odrážejí v zadání kvalifikačních prací studentů všech stupňů studia. Studenti se také zapojují do studentské vědecké odborné činnosti (SVOČ) uskutečňované každoročně na jaře daného akademického roku. Na fakultě je také velmi podporována možnost pro studenty působit zde jako  pomocná vědecká síla (PomVĚD). Druhým nástrojem na podporu tvůrčí a vědecké činnosti akademických pracovníků jsou rozvojové interní projekty (RVO)  založené na využití podpory např. pro specifický výzkum uskutečňovaný ve spolupráci např. mezi ústavními týmy v rámci fakulty apod.  </w:t>
            </w:r>
          </w:p>
          <w:p w14:paraId="44515270" w14:textId="77777777" w:rsidR="00E05AA8" w:rsidRDefault="00E05AA8" w:rsidP="00495DC8">
            <w:pPr>
              <w:spacing w:after="60"/>
              <w:jc w:val="both"/>
            </w:pPr>
            <w:r>
              <w:t xml:space="preserve">Výuka a vědecko-výzkumná činnost na FLKŘ je doplněna přednáškami odborníků z praxe (např. Petr Štastný Moss logistics, Pavel Talanda Miele). </w:t>
            </w:r>
          </w:p>
          <w:p w14:paraId="7ED46E3F" w14:textId="77777777" w:rsidR="00E05AA8" w:rsidRDefault="00E05AA8" w:rsidP="00495DC8">
            <w:pPr>
              <w:spacing w:after="60"/>
              <w:jc w:val="both"/>
              <w:rPr>
                <w:b/>
                <w:bCs/>
              </w:rPr>
            </w:pPr>
            <w:r>
              <w:t>Několikrát ročně jsou pro studenty fakulty organizovány exkurze do různých výrobních podniků např. VW Bratislava, Škoda Mladá Boleslav, Miele technika s. r. o. Uničov, Hella autotechnik s. r. o. Mohelnice, Jaderná elektrárna Temelín.</w:t>
            </w:r>
          </w:p>
          <w:p w14:paraId="369665BE" w14:textId="77777777" w:rsidR="00E05AA8" w:rsidRDefault="00E05AA8" w:rsidP="00495DC8">
            <w:pPr>
              <w:jc w:val="both"/>
              <w:rPr>
                <w:b/>
              </w:rPr>
            </w:pPr>
          </w:p>
        </w:tc>
      </w:tr>
      <w:tr w:rsidR="00E05AA8" w14:paraId="2684FD4B" w14:textId="77777777" w:rsidTr="00495DC8">
        <w:trPr>
          <w:trHeight w:val="306"/>
        </w:trPr>
        <w:tc>
          <w:tcPr>
            <w:tcW w:w="9900" w:type="dxa"/>
            <w:gridSpan w:val="4"/>
            <w:shd w:val="clear" w:color="auto" w:fill="F7CAAC"/>
            <w:vAlign w:val="center"/>
          </w:tcPr>
          <w:p w14:paraId="583FE6C5" w14:textId="77777777" w:rsidR="00E05AA8" w:rsidRDefault="00E05AA8" w:rsidP="00495DC8">
            <w:pPr>
              <w:rPr>
                <w:b/>
              </w:rPr>
            </w:pPr>
            <w:r>
              <w:rPr>
                <w:b/>
              </w:rPr>
              <w:t>Informace o spolupráci s praxí vztahující se ke studijnímu programu</w:t>
            </w:r>
          </w:p>
        </w:tc>
      </w:tr>
      <w:tr w:rsidR="00E05AA8" w14:paraId="68780F65" w14:textId="77777777" w:rsidTr="00495DC8">
        <w:trPr>
          <w:trHeight w:val="1700"/>
        </w:trPr>
        <w:tc>
          <w:tcPr>
            <w:tcW w:w="9900" w:type="dxa"/>
            <w:gridSpan w:val="4"/>
            <w:shd w:val="clear" w:color="auto" w:fill="FFFFFF"/>
          </w:tcPr>
          <w:p w14:paraId="56F5E509" w14:textId="77777777" w:rsidR="00E05AA8" w:rsidRDefault="00E05AA8" w:rsidP="00495DC8">
            <w:pPr>
              <w:jc w:val="both"/>
            </w:pPr>
            <w:r w:rsidRPr="00F75A40">
              <w:t xml:space="preserve">V oblasti spolupráce  s praxí Fakulty logistiky a krizového řízení je možné vyzvednout spolupráci  v oblasti aplikovaného výzkumu, který je částečně naplňován jednak v rámci projektu TAČR, a také skrze Centrum polymerních systémů v kooperaci s významnými industriálními partnery (např. Sonnentor), které jsou zaměřeny na oblast ochrany obyvatelstva a logistiku jako takovou. </w:t>
            </w:r>
          </w:p>
          <w:p w14:paraId="32606C5A" w14:textId="77777777" w:rsidR="00E05AA8" w:rsidRDefault="00E05AA8" w:rsidP="00495DC8">
            <w:pPr>
              <w:jc w:val="both"/>
            </w:pPr>
          </w:p>
          <w:p w14:paraId="3829899E" w14:textId="77777777" w:rsidR="00E05AA8" w:rsidRPr="00F75A40" w:rsidRDefault="00E05AA8" w:rsidP="00495DC8">
            <w:pPr>
              <w:jc w:val="both"/>
            </w:pPr>
            <w:r w:rsidRPr="00F75A40">
              <w:t xml:space="preserve">Regionální spolupráce </w:t>
            </w:r>
            <w:r>
              <w:t xml:space="preserve">s firmami se </w:t>
            </w:r>
            <w:r w:rsidRPr="00F75A40">
              <w:t>postupně rozvíjí v několika rovinách:</w:t>
            </w:r>
          </w:p>
          <w:p w14:paraId="2C9152D5" w14:textId="77777777" w:rsidR="00E05AA8" w:rsidRPr="00F75A40" w:rsidRDefault="00E05AA8" w:rsidP="00E05AA8">
            <w:pPr>
              <w:numPr>
                <w:ilvl w:val="0"/>
                <w:numId w:val="52"/>
              </w:numPr>
              <w:jc w:val="both"/>
            </w:pPr>
            <w:r w:rsidRPr="00F75A40">
              <w:t>Členství v české logistické společnosti  a dalších regionálních seskupeních usilujících o hospodářský rozvoj regionu</w:t>
            </w:r>
            <w:r>
              <w:t>,</w:t>
            </w:r>
          </w:p>
          <w:p w14:paraId="5E238673" w14:textId="77777777" w:rsidR="00E05AA8" w:rsidRDefault="00E05AA8" w:rsidP="00E05AA8">
            <w:pPr>
              <w:numPr>
                <w:ilvl w:val="0"/>
                <w:numId w:val="52"/>
              </w:numPr>
              <w:jc w:val="both"/>
            </w:pPr>
            <w:r>
              <w:t xml:space="preserve">spolupráce s Okresní hospodářskou komorou v Uherském Hradišti, Krajskou hospodářskou komorou ve Zlíně, AWL-Techniek CZ s.r.o., MESIT holding, a.s., KOVOPLAST výrobní¬ družstvo, POCLAIN HYDRAULICS, s.r.o., Evektor, spol. s r.o., Hame, a.s., Thermacut, k.s., HELLA AUTOTECHNIK NOVA, S.R.O., Miele technika s.r.o., Siemens, s. r. o., MUBEA, AVX Czech Republic, s.r.o., S+C ALFANAMETAL s.r.o., koncern, MOSS logistics, s.r.o., UNITED BAKERIES a.s., ALBO SCHLENK s. r. o., Aircraft Industries, a.s. </w:t>
            </w:r>
          </w:p>
          <w:p w14:paraId="13E9D826" w14:textId="77777777" w:rsidR="00E05AA8" w:rsidRDefault="00E05AA8" w:rsidP="00495DC8">
            <w:pPr>
              <w:jc w:val="both"/>
            </w:pPr>
          </w:p>
          <w:p w14:paraId="0D15F2A3" w14:textId="77777777" w:rsidR="00E05AA8" w:rsidRPr="00F75A40" w:rsidRDefault="00E05AA8" w:rsidP="00495DC8">
            <w:pPr>
              <w:jc w:val="both"/>
            </w:pPr>
            <w:r w:rsidRPr="00F75A40">
              <w:t xml:space="preserve">Ve studijním procesu studijního programu </w:t>
            </w:r>
            <w:r>
              <w:t>Environmentální bezpečnost</w:t>
            </w:r>
            <w:r w:rsidRPr="00F75A40">
              <w:t xml:space="preserve">  bude prohloubena dosavadní spolupráce s firmami a</w:t>
            </w:r>
            <w:r>
              <w:t> </w:t>
            </w:r>
            <w:r w:rsidRPr="00F75A40">
              <w:t>institucemi Zlínského kraje, a to především na aktivitách:</w:t>
            </w:r>
          </w:p>
          <w:p w14:paraId="1E0A1FF9" w14:textId="77777777" w:rsidR="00E05AA8" w:rsidRPr="00F75A40" w:rsidRDefault="00E05AA8" w:rsidP="00E05AA8">
            <w:pPr>
              <w:numPr>
                <w:ilvl w:val="0"/>
                <w:numId w:val="51"/>
              </w:numPr>
              <w:jc w:val="both"/>
            </w:pPr>
            <w:r>
              <w:t xml:space="preserve">v rámci </w:t>
            </w:r>
            <w:r w:rsidRPr="00F75A40">
              <w:t>zapojení odborníků z praxe do výuky (pravidelné i vyžádané přednášky, cvičení, projektová výuka, konzultace) – smluvní spolupráce s Continental Barum s.r.o., Moravský letecký klastr, o.s., ČSAD Hodonín a.s. a  také MOSS logistics s.r.o.– kopie smluv o spolupráci ve výuce viz přílohy žádosti o akreditaci</w:t>
            </w:r>
            <w:r>
              <w:t>;</w:t>
            </w:r>
          </w:p>
          <w:p w14:paraId="0579553F" w14:textId="77777777" w:rsidR="00E05AA8" w:rsidRPr="00F75A40" w:rsidRDefault="00E05AA8" w:rsidP="00E05AA8">
            <w:pPr>
              <w:numPr>
                <w:ilvl w:val="0"/>
                <w:numId w:val="51"/>
              </w:numPr>
              <w:jc w:val="both"/>
            </w:pPr>
            <w:r>
              <w:t xml:space="preserve">při zajišťování </w:t>
            </w:r>
            <w:r w:rsidRPr="00F75A40">
              <w:t>studentsk</w:t>
            </w:r>
            <w:r>
              <w:t>ých</w:t>
            </w:r>
            <w:r w:rsidRPr="00F75A40">
              <w:t xml:space="preserve"> prax</w:t>
            </w:r>
            <w:r>
              <w:t>í</w:t>
            </w:r>
            <w:r w:rsidRPr="00F75A40">
              <w:t xml:space="preserve"> (garance odborných praxí na základě Rámcové smlouvy o spolupráci na praxích, spolupráce s dalšími firmami, viz formulář C-IV Údaje o odborné praxi)</w:t>
            </w:r>
            <w:r>
              <w:t>;</w:t>
            </w:r>
          </w:p>
          <w:p w14:paraId="1AC817CC" w14:textId="77777777" w:rsidR="00E05AA8" w:rsidRPr="00F75A40" w:rsidRDefault="00E05AA8" w:rsidP="00E05AA8">
            <w:pPr>
              <w:numPr>
                <w:ilvl w:val="0"/>
                <w:numId w:val="51"/>
              </w:numPr>
              <w:jc w:val="both"/>
            </w:pPr>
            <w:r w:rsidRPr="00F75A40">
              <w:t>exkurz</w:t>
            </w:r>
            <w:r>
              <w:t>í</w:t>
            </w:r>
            <w:r w:rsidRPr="00F75A40">
              <w:t xml:space="preserve"> do firem jako součást výuky, např. Barum Continental, Škoda, </w:t>
            </w:r>
            <w:r>
              <w:t>MESIT holding, a.s.;</w:t>
            </w:r>
          </w:p>
          <w:p w14:paraId="0945B2A6" w14:textId="77777777" w:rsidR="00E05AA8" w:rsidRPr="00F75A40" w:rsidRDefault="00E05AA8" w:rsidP="00E05AA8">
            <w:pPr>
              <w:numPr>
                <w:ilvl w:val="0"/>
                <w:numId w:val="51"/>
              </w:numPr>
            </w:pPr>
            <w:r w:rsidRPr="00F75A40">
              <w:t>případov</w:t>
            </w:r>
            <w:r>
              <w:t>ých</w:t>
            </w:r>
            <w:r w:rsidRPr="00F75A40">
              <w:t xml:space="preserve"> studi</w:t>
            </w:r>
            <w:r>
              <w:t>í</w:t>
            </w:r>
            <w:r w:rsidRPr="00F75A40">
              <w:t xml:space="preserve"> zařazen</w:t>
            </w:r>
            <w:r>
              <w:t>ých</w:t>
            </w:r>
            <w:r w:rsidRPr="00F75A40">
              <w:t xml:space="preserve"> do výuky</w:t>
            </w:r>
            <w:r>
              <w:t>;</w:t>
            </w:r>
          </w:p>
          <w:p w14:paraId="51E32CFF" w14:textId="77777777" w:rsidR="00E05AA8" w:rsidRPr="00F75A40" w:rsidRDefault="00E05AA8" w:rsidP="00E05AA8">
            <w:pPr>
              <w:numPr>
                <w:ilvl w:val="0"/>
                <w:numId w:val="51"/>
              </w:numPr>
            </w:pPr>
            <w:r w:rsidRPr="00F75A40">
              <w:t>zadávání a řešení kvalifikačních prací dle potřeb regionálních firem.</w:t>
            </w:r>
          </w:p>
          <w:p w14:paraId="1342104D" w14:textId="77777777" w:rsidR="00E05AA8" w:rsidRDefault="00E05AA8" w:rsidP="00495DC8">
            <w:pPr>
              <w:rPr>
                <w:b/>
              </w:rPr>
            </w:pPr>
          </w:p>
        </w:tc>
      </w:tr>
    </w:tbl>
    <w:p w14:paraId="60F38316" w14:textId="77777777" w:rsidR="00E05AA8" w:rsidRDefault="00E05AA8"/>
    <w:p w14:paraId="78F8C452" w14:textId="77777777" w:rsidR="00E05AA8" w:rsidRDefault="00E05AA8">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E05AA8" w14:paraId="13F66E55" w14:textId="77777777" w:rsidTr="00495DC8">
        <w:tc>
          <w:tcPr>
            <w:tcW w:w="9859" w:type="dxa"/>
            <w:tcBorders>
              <w:bottom w:val="double" w:sz="4" w:space="0" w:color="auto"/>
            </w:tcBorders>
            <w:shd w:val="clear" w:color="auto" w:fill="BDD6EE"/>
          </w:tcPr>
          <w:p w14:paraId="7A907C1D" w14:textId="77777777" w:rsidR="00E05AA8" w:rsidRDefault="00E05AA8" w:rsidP="00495DC8">
            <w:pPr>
              <w:jc w:val="both"/>
              <w:rPr>
                <w:b/>
                <w:sz w:val="28"/>
              </w:rPr>
            </w:pPr>
            <w:r>
              <w:rPr>
                <w:b/>
                <w:sz w:val="28"/>
              </w:rPr>
              <w:t>C-III – Informační zabezpečení studijního programu</w:t>
            </w:r>
          </w:p>
        </w:tc>
      </w:tr>
      <w:tr w:rsidR="00E05AA8" w14:paraId="67E40024" w14:textId="77777777" w:rsidTr="00495DC8">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14:paraId="6FF367DA" w14:textId="77777777" w:rsidR="00E05AA8" w:rsidRDefault="00E05AA8" w:rsidP="00495DC8">
            <w:r>
              <w:rPr>
                <w:b/>
              </w:rPr>
              <w:t xml:space="preserve">Název a stručný popis studijního informačního systému </w:t>
            </w:r>
          </w:p>
        </w:tc>
      </w:tr>
      <w:tr w:rsidR="00E05AA8" w14:paraId="56372327" w14:textId="77777777" w:rsidTr="00495DC8">
        <w:trPr>
          <w:trHeight w:val="2268"/>
        </w:trPr>
        <w:tc>
          <w:tcPr>
            <w:tcW w:w="9859" w:type="dxa"/>
            <w:tcBorders>
              <w:top w:val="single" w:sz="2" w:space="0" w:color="auto"/>
              <w:left w:val="single" w:sz="2" w:space="0" w:color="auto"/>
              <w:bottom w:val="single" w:sz="2" w:space="0" w:color="auto"/>
              <w:right w:val="single" w:sz="2" w:space="0" w:color="auto"/>
            </w:tcBorders>
          </w:tcPr>
          <w:p w14:paraId="30E65F4A" w14:textId="77777777" w:rsidR="00E05AA8" w:rsidRDefault="00E05AA8" w:rsidP="00495DC8">
            <w:pPr>
              <w:pStyle w:val="Zkladntext20"/>
              <w:shd w:val="clear" w:color="auto" w:fill="auto"/>
              <w:spacing w:after="92" w:line="240" w:lineRule="exact"/>
              <w:ind w:firstLine="0"/>
              <w:jc w:val="both"/>
            </w:pPr>
            <w:r>
              <w:t xml:space="preserve">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w:t>
            </w:r>
            <w:hyperlink r:id="rId15" w:history="1">
              <w:r w:rsidRPr="00986173">
                <w:rPr>
                  <w:rStyle w:val="Hypertextovodkaz"/>
                </w:rPr>
                <w:t>(https://stag.utb.cz/portal/)</w:t>
              </w:r>
            </w:hyperlink>
            <w:r w:rsidRPr="00986173">
              <w:t xml:space="preserve">. </w:t>
            </w:r>
            <w:r>
              <w:t>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p w14:paraId="10E2572D" w14:textId="77777777" w:rsidR="00E05AA8" w:rsidRDefault="00E05AA8" w:rsidP="00495DC8">
            <w:pPr>
              <w:jc w:val="center"/>
            </w:pPr>
          </w:p>
        </w:tc>
      </w:tr>
      <w:tr w:rsidR="00E05AA8" w14:paraId="39E9A8F6" w14:textId="77777777" w:rsidTr="00495DC8">
        <w:trPr>
          <w:trHeight w:val="283"/>
        </w:trPr>
        <w:tc>
          <w:tcPr>
            <w:tcW w:w="9859" w:type="dxa"/>
            <w:shd w:val="clear" w:color="auto" w:fill="F7CAAC"/>
            <w:vAlign w:val="center"/>
          </w:tcPr>
          <w:p w14:paraId="1C4C65CA" w14:textId="77777777" w:rsidR="00E05AA8" w:rsidRDefault="00E05AA8" w:rsidP="00495DC8">
            <w:pPr>
              <w:rPr>
                <w:b/>
              </w:rPr>
            </w:pPr>
            <w:r>
              <w:rPr>
                <w:b/>
              </w:rPr>
              <w:t>Přístup ke studijní literatuře</w:t>
            </w:r>
          </w:p>
        </w:tc>
      </w:tr>
      <w:tr w:rsidR="00E05AA8" w14:paraId="0DC04BEA" w14:textId="77777777" w:rsidTr="00495DC8">
        <w:trPr>
          <w:trHeight w:val="2268"/>
        </w:trPr>
        <w:tc>
          <w:tcPr>
            <w:tcW w:w="9859" w:type="dxa"/>
          </w:tcPr>
          <w:p w14:paraId="5403B025" w14:textId="77777777" w:rsidR="00E05AA8" w:rsidRDefault="00E05AA8" w:rsidP="00495DC8">
            <w:pPr>
              <w:pStyle w:val="Zkladntext20"/>
              <w:shd w:val="clear" w:color="auto" w:fill="auto"/>
              <w:spacing w:after="60" w:line="240" w:lineRule="exact"/>
              <w:ind w:firstLine="0"/>
              <w:jc w:val="both"/>
            </w:pPr>
            <w: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2C895FEC" w14:textId="77777777" w:rsidR="00E05AA8" w:rsidRDefault="00E05AA8" w:rsidP="00495DC8">
            <w:pPr>
              <w:pStyle w:val="Zkladntext20"/>
              <w:shd w:val="clear" w:color="auto" w:fill="auto"/>
              <w:spacing w:after="92" w:line="240" w:lineRule="exact"/>
              <w:ind w:firstLine="0"/>
              <w:jc w:val="both"/>
            </w:pPr>
            <w: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w:t>
            </w:r>
            <w:hyperlink r:id="rId16" w:history="1">
              <w:r>
                <w:rPr>
                  <w:rStyle w:val="Hypertextovodkaz"/>
                </w:rPr>
                <w:t xml:space="preserve"> http://digilib.k.utb.cz. </w:t>
              </w:r>
            </w:hyperlink>
            <w:r>
              <w:t>Práce jsou zde zpravidla dostupné volně v plném textu. Kromě toho provozuje knihovna také repozitář publikační činnosti akademických pracovníků univerzity na adrese</w:t>
            </w:r>
            <w:hyperlink r:id="rId17" w:history="1">
              <w:r>
                <w:rPr>
                  <w:rStyle w:val="Hypertextovodkaz"/>
                </w:rPr>
                <w:t xml:space="preserve"> http://publikace.k.utb.cz.</w:t>
              </w:r>
            </w:hyperlink>
          </w:p>
          <w:p w14:paraId="2D31AA77" w14:textId="77777777" w:rsidR="00E05AA8" w:rsidRDefault="00E05AA8" w:rsidP="00495DC8">
            <w:pPr>
              <w:jc w:val="both"/>
              <w:rPr>
                <w:rFonts w:ascii="UTB Text" w:hAnsi="UTB Text"/>
              </w:rPr>
            </w:pPr>
            <w:r>
              <w:rPr>
                <w:rFonts w:ascii="UTB Text" w:hAnsi="UTB Text"/>
              </w:rPr>
              <w:t xml:space="preserve">E-learningová opora předmětů studijního programu bude realizována s využitím learning management systému (LMS) Moodle. Ten je provozován na portálu </w:t>
            </w:r>
            <w:hyperlink r:id="rId18" w:history="1">
              <w:r>
                <w:rPr>
                  <w:rStyle w:val="Hypertextovodkaz"/>
                  <w:rFonts w:ascii="UTB Text" w:hAnsi="UTB Text"/>
                </w:rPr>
                <w:t>http://vyuka.flkr.utb.cz/</w:t>
              </w:r>
            </w:hyperlink>
            <w:r>
              <w:rPr>
                <w:rFonts w:ascii="UTB Text" w:hAnsi="UTB Text"/>
              </w:rPr>
              <w:t xml:space="preserve"> a  bude obsahovat elektronické formy studijní podpory (přednášky ve formě prezentací, učební texty, doplňkové studijní materiály atp.), tak jak je zvykem u ostatních studijních programů na FLKŘ.</w:t>
            </w:r>
          </w:p>
          <w:p w14:paraId="656566E1" w14:textId="77777777" w:rsidR="00E05AA8" w:rsidRDefault="00E05AA8" w:rsidP="00495DC8">
            <w:pPr>
              <w:rPr>
                <w:b/>
              </w:rPr>
            </w:pPr>
          </w:p>
          <w:p w14:paraId="7E28A2CC" w14:textId="77777777" w:rsidR="00E05AA8" w:rsidRDefault="00E05AA8" w:rsidP="00495DC8">
            <w:pPr>
              <w:rPr>
                <w:b/>
              </w:rPr>
            </w:pPr>
          </w:p>
          <w:p w14:paraId="77FA5CE0" w14:textId="77777777" w:rsidR="00E05AA8" w:rsidRDefault="00E05AA8" w:rsidP="00495DC8">
            <w:pPr>
              <w:rPr>
                <w:b/>
              </w:rPr>
            </w:pPr>
          </w:p>
          <w:p w14:paraId="5AC9E573" w14:textId="77777777" w:rsidR="00E05AA8" w:rsidRDefault="00E05AA8" w:rsidP="00495DC8">
            <w:pPr>
              <w:rPr>
                <w:b/>
              </w:rPr>
            </w:pPr>
          </w:p>
          <w:p w14:paraId="0E745229" w14:textId="77777777" w:rsidR="00E05AA8" w:rsidRDefault="00E05AA8" w:rsidP="00495DC8">
            <w:pPr>
              <w:rPr>
                <w:b/>
              </w:rPr>
            </w:pPr>
          </w:p>
          <w:p w14:paraId="1F809928" w14:textId="77777777" w:rsidR="00E05AA8" w:rsidRDefault="00E05AA8" w:rsidP="00495DC8">
            <w:pPr>
              <w:rPr>
                <w:b/>
              </w:rPr>
            </w:pPr>
          </w:p>
          <w:p w14:paraId="23805818" w14:textId="77777777" w:rsidR="00E05AA8" w:rsidRDefault="00E05AA8" w:rsidP="00495DC8">
            <w:pPr>
              <w:rPr>
                <w:b/>
              </w:rPr>
            </w:pPr>
          </w:p>
        </w:tc>
      </w:tr>
      <w:tr w:rsidR="00E05AA8" w14:paraId="4DC59CDF" w14:textId="77777777" w:rsidTr="00495DC8">
        <w:trPr>
          <w:trHeight w:val="283"/>
        </w:trPr>
        <w:tc>
          <w:tcPr>
            <w:tcW w:w="9859" w:type="dxa"/>
            <w:shd w:val="clear" w:color="auto" w:fill="F7CAAC"/>
            <w:vAlign w:val="center"/>
          </w:tcPr>
          <w:p w14:paraId="252D1684" w14:textId="77777777" w:rsidR="00E05AA8" w:rsidRDefault="00E05AA8" w:rsidP="00495DC8">
            <w:r>
              <w:rPr>
                <w:b/>
              </w:rPr>
              <w:t>Přehled zpřístupněných databází</w:t>
            </w:r>
          </w:p>
        </w:tc>
      </w:tr>
      <w:tr w:rsidR="00E05AA8" w14:paraId="029388FB" w14:textId="77777777" w:rsidTr="00495DC8">
        <w:trPr>
          <w:trHeight w:val="2268"/>
        </w:trPr>
        <w:tc>
          <w:tcPr>
            <w:tcW w:w="9859" w:type="dxa"/>
          </w:tcPr>
          <w:p w14:paraId="311FE576" w14:textId="77777777" w:rsidR="00E05AA8" w:rsidRDefault="00E05AA8" w:rsidP="00495DC8">
            <w:pPr>
              <w:pStyle w:val="Zkladntext20"/>
              <w:shd w:val="clear" w:color="auto" w:fill="auto"/>
              <w:spacing w:line="230" w:lineRule="exact"/>
              <w:ind w:firstLine="0"/>
              <w:jc w:val="both"/>
            </w:pPr>
            <w:r>
              <w:t>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w:t>
            </w:r>
            <w:hyperlink r:id="rId19" w:history="1">
              <w:r>
                <w:rPr>
                  <w:rStyle w:val="Hypertextovodkaz"/>
                </w:rPr>
                <w:t xml:space="preserve"> http://portal.k.utb.cz,</w:t>
              </w:r>
            </w:hyperlink>
            <w: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w:t>
            </w:r>
          </w:p>
          <w:p w14:paraId="2FB2C087" w14:textId="77777777" w:rsidR="00E05AA8" w:rsidRDefault="00E05AA8" w:rsidP="00495DC8">
            <w:pPr>
              <w:pStyle w:val="Zkladntext20"/>
              <w:shd w:val="clear" w:color="auto" w:fill="auto"/>
              <w:spacing w:line="230" w:lineRule="exact"/>
              <w:ind w:firstLine="0"/>
              <w:jc w:val="both"/>
            </w:pPr>
            <w:r>
              <w:t>Konkrétní dostupné databáze:</w:t>
            </w:r>
          </w:p>
          <w:p w14:paraId="7790BAA7" w14:textId="77777777" w:rsidR="00E05AA8" w:rsidRDefault="00E05AA8" w:rsidP="00E05AA8">
            <w:pPr>
              <w:pStyle w:val="Zkladntext20"/>
              <w:numPr>
                <w:ilvl w:val="0"/>
                <w:numId w:val="53"/>
              </w:numPr>
              <w:shd w:val="clear" w:color="auto" w:fill="auto"/>
              <w:tabs>
                <w:tab w:val="left" w:pos="756"/>
              </w:tabs>
              <w:spacing w:line="230" w:lineRule="exact"/>
              <w:jc w:val="both"/>
            </w:pPr>
            <w:r>
              <w:t>Citační databáze Web of Science a Scopus,</w:t>
            </w:r>
          </w:p>
          <w:p w14:paraId="0655A10B" w14:textId="77777777" w:rsidR="00E05AA8" w:rsidRDefault="00E05AA8" w:rsidP="00E05AA8">
            <w:pPr>
              <w:pStyle w:val="Zkladntext20"/>
              <w:numPr>
                <w:ilvl w:val="0"/>
                <w:numId w:val="53"/>
              </w:numPr>
              <w:shd w:val="clear" w:color="auto" w:fill="auto"/>
              <w:tabs>
                <w:tab w:val="left" w:pos="756"/>
              </w:tabs>
              <w:spacing w:line="230" w:lineRule="exact"/>
            </w:pPr>
            <w:r>
              <w:t>Multioborové kolekce elektronických časopisů Elsevier ScienceDirect, Wiley Online Library, SpringerLink a další,</w:t>
            </w:r>
          </w:p>
          <w:p w14:paraId="1E0FC697" w14:textId="77777777" w:rsidR="00E05AA8" w:rsidRDefault="00E05AA8" w:rsidP="00E05AA8">
            <w:pPr>
              <w:pStyle w:val="Zkladntext20"/>
              <w:numPr>
                <w:ilvl w:val="0"/>
                <w:numId w:val="53"/>
              </w:numPr>
              <w:shd w:val="clear" w:color="auto" w:fill="auto"/>
              <w:tabs>
                <w:tab w:val="left" w:pos="756"/>
              </w:tabs>
              <w:spacing w:line="230" w:lineRule="exact"/>
              <w:jc w:val="both"/>
            </w:pPr>
            <w:r>
              <w:t>Multioborové plnotextové databáze Ebsco a ProQuest.</w:t>
            </w:r>
          </w:p>
          <w:p w14:paraId="5E424D0B" w14:textId="77777777" w:rsidR="00E05AA8" w:rsidRDefault="00E05AA8" w:rsidP="00495DC8">
            <w:pPr>
              <w:pStyle w:val="Zkladntext20"/>
              <w:shd w:val="clear" w:color="auto" w:fill="auto"/>
              <w:tabs>
                <w:tab w:val="left" w:pos="756"/>
              </w:tabs>
              <w:spacing w:line="230" w:lineRule="exact"/>
              <w:ind w:left="360" w:firstLine="0"/>
              <w:jc w:val="both"/>
            </w:pPr>
          </w:p>
          <w:p w14:paraId="3092960F" w14:textId="77777777" w:rsidR="00E05AA8" w:rsidRDefault="00E05AA8" w:rsidP="00495DC8">
            <w:r>
              <w:t>Seznam všech databází:</w:t>
            </w:r>
            <w:hyperlink r:id="rId20" w:history="1">
              <w:r>
                <w:rPr>
                  <w:rStyle w:val="Hypertextovodkaz"/>
                </w:rPr>
                <w:t xml:space="preserve"> http://portal.k.utb.cz/databases/alphabetical/</w:t>
              </w:r>
            </w:hyperlink>
          </w:p>
        </w:tc>
      </w:tr>
      <w:tr w:rsidR="00E05AA8" w14:paraId="5E14F6DC" w14:textId="77777777" w:rsidTr="00495DC8">
        <w:trPr>
          <w:trHeight w:val="284"/>
        </w:trPr>
        <w:tc>
          <w:tcPr>
            <w:tcW w:w="9859" w:type="dxa"/>
            <w:shd w:val="clear" w:color="auto" w:fill="F7CAAC"/>
            <w:vAlign w:val="center"/>
          </w:tcPr>
          <w:p w14:paraId="70FABC41" w14:textId="77777777" w:rsidR="00E05AA8" w:rsidRDefault="00E05AA8" w:rsidP="00495DC8">
            <w:pPr>
              <w:rPr>
                <w:b/>
              </w:rPr>
            </w:pPr>
            <w:r>
              <w:rPr>
                <w:b/>
              </w:rPr>
              <w:t>Název a stručný popis používaného antiplagiátorského systému</w:t>
            </w:r>
          </w:p>
        </w:tc>
      </w:tr>
      <w:tr w:rsidR="00E05AA8" w14:paraId="2C6640CE" w14:textId="77777777" w:rsidTr="00495DC8">
        <w:trPr>
          <w:trHeight w:val="2268"/>
        </w:trPr>
        <w:tc>
          <w:tcPr>
            <w:tcW w:w="9859" w:type="dxa"/>
            <w:shd w:val="clear" w:color="auto" w:fill="FFFFFF"/>
          </w:tcPr>
          <w:p w14:paraId="654F4065" w14:textId="77777777" w:rsidR="00E05AA8" w:rsidRDefault="00E05AA8" w:rsidP="00495DC8">
            <w:pPr>
              <w:jc w:val="both"/>
            </w:pPr>
            <w:r>
              <w:t xml:space="preserve">V rámci předcházení a zamezování plagiátorství UTB ve Zlíně efektivně využívá po několik let antiplagiátorský systém </w:t>
            </w:r>
            <w:r w:rsidRPr="00986173">
              <w:rPr>
                <w:rStyle w:val="Zkladntext2Kurzva"/>
              </w:rPr>
              <w:t>Theses.cz</w:t>
            </w:r>
            <w:r w:rsidRPr="00986173">
              <w:rPr>
                <w:lang w:eastAsia="en-US"/>
              </w:rPr>
              <w:t xml:space="preserve"> </w:t>
            </w:r>
            <w:r>
              <w:t>(vyvíjen a provozován Masarykovou univerzitou v Brně), který je považován za jeden z nejúčinnějších systémů pro odhalování plagiátů mezi závěrečnými pracemi dostupných v ČR. Tento systém slouží UTB ve Zlíně, stejně jako dalším univerzitám (nejen v ČR), jako národní registr závěrečných prací (informací o pracích - název, autor atd.)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užívaný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14:paraId="69D0D7B4" w14:textId="77777777" w:rsidR="00E05AA8" w:rsidRDefault="00E05AA8" w:rsidP="00495DC8"/>
    <w:p w14:paraId="0BF00F6D" w14:textId="77777777" w:rsidR="00E05AA8" w:rsidRDefault="00E05AA8" w:rsidP="00495DC8">
      <w:pPr>
        <w:spacing w:after="160" w:line="259" w:lineRule="auto"/>
      </w:pPr>
      <w: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54"/>
        <w:gridCol w:w="20"/>
        <w:gridCol w:w="1274"/>
        <w:gridCol w:w="52"/>
        <w:gridCol w:w="2269"/>
        <w:gridCol w:w="78"/>
        <w:gridCol w:w="2348"/>
      </w:tblGrid>
      <w:tr w:rsidR="00E05AA8" w14:paraId="10F665C4" w14:textId="77777777" w:rsidTr="00495DC8">
        <w:tc>
          <w:tcPr>
            <w:tcW w:w="9389" w:type="dxa"/>
            <w:gridSpan w:val="9"/>
            <w:tcBorders>
              <w:bottom w:val="double" w:sz="4" w:space="0" w:color="auto"/>
            </w:tcBorders>
            <w:shd w:val="clear" w:color="auto" w:fill="BDD6EE"/>
          </w:tcPr>
          <w:p w14:paraId="138C85D1" w14:textId="77777777" w:rsidR="00E05AA8" w:rsidRDefault="00E05AA8" w:rsidP="00495DC8">
            <w:pPr>
              <w:jc w:val="both"/>
              <w:rPr>
                <w:b/>
                <w:sz w:val="28"/>
              </w:rPr>
            </w:pPr>
            <w:r>
              <w:rPr>
                <w:b/>
                <w:sz w:val="28"/>
              </w:rPr>
              <w:t xml:space="preserve">C-IV – </w:t>
            </w:r>
            <w:r>
              <w:rPr>
                <w:b/>
                <w:sz w:val="26"/>
                <w:szCs w:val="26"/>
              </w:rPr>
              <w:t>Materiální zabezpečení studijního programu</w:t>
            </w:r>
          </w:p>
        </w:tc>
      </w:tr>
      <w:tr w:rsidR="00E05AA8" w14:paraId="013607F9" w14:textId="77777777" w:rsidTr="00495DC8">
        <w:tc>
          <w:tcPr>
            <w:tcW w:w="3167" w:type="dxa"/>
            <w:tcBorders>
              <w:top w:val="single" w:sz="2" w:space="0" w:color="auto"/>
              <w:left w:val="single" w:sz="2" w:space="0" w:color="auto"/>
              <w:bottom w:val="single" w:sz="2" w:space="0" w:color="auto"/>
              <w:right w:val="single" w:sz="2" w:space="0" w:color="auto"/>
            </w:tcBorders>
            <w:shd w:val="clear" w:color="auto" w:fill="F7CAAC"/>
          </w:tcPr>
          <w:p w14:paraId="57AAC494" w14:textId="77777777" w:rsidR="00E05AA8" w:rsidRDefault="00E05AA8" w:rsidP="00495DC8">
            <w:pPr>
              <w:jc w:val="both"/>
              <w:rPr>
                <w:b/>
              </w:rPr>
            </w:pPr>
            <w:r>
              <w:rPr>
                <w:b/>
              </w:rPr>
              <w:t>Místo uskutečňování studijního programu</w:t>
            </w:r>
          </w:p>
        </w:tc>
        <w:tc>
          <w:tcPr>
            <w:tcW w:w="6222" w:type="dxa"/>
            <w:gridSpan w:val="8"/>
            <w:tcBorders>
              <w:top w:val="single" w:sz="2" w:space="0" w:color="auto"/>
              <w:left w:val="single" w:sz="2" w:space="0" w:color="auto"/>
              <w:bottom w:val="single" w:sz="2" w:space="0" w:color="auto"/>
              <w:right w:val="single" w:sz="2" w:space="0" w:color="auto"/>
            </w:tcBorders>
          </w:tcPr>
          <w:p w14:paraId="4D443A55" w14:textId="77777777" w:rsidR="00E05AA8" w:rsidRDefault="00E05AA8" w:rsidP="00495DC8">
            <w:pPr>
              <w:jc w:val="center"/>
            </w:pPr>
            <w:r>
              <w:t>Univerzita Tomáše Bati ve Zlíně</w:t>
            </w:r>
          </w:p>
          <w:p w14:paraId="4D7E9D2E" w14:textId="77777777" w:rsidR="00E05AA8" w:rsidRDefault="00E05AA8" w:rsidP="00495DC8">
            <w:pPr>
              <w:jc w:val="center"/>
            </w:pPr>
            <w:r>
              <w:t>Fakulta logistiky a krizového řízení</w:t>
            </w:r>
          </w:p>
          <w:p w14:paraId="0D60C06F" w14:textId="77777777" w:rsidR="00E05AA8" w:rsidRDefault="00E05AA8" w:rsidP="00495DC8">
            <w:pPr>
              <w:jc w:val="center"/>
            </w:pPr>
            <w:r>
              <w:t>Studentské nám. 1532</w:t>
            </w:r>
          </w:p>
          <w:p w14:paraId="53C32A2E" w14:textId="77777777" w:rsidR="00E05AA8" w:rsidRDefault="00E05AA8" w:rsidP="00495DC8">
            <w:pPr>
              <w:jc w:val="center"/>
            </w:pPr>
            <w:r>
              <w:t>686 01 Uherské Hradiště</w:t>
            </w:r>
          </w:p>
        </w:tc>
      </w:tr>
      <w:tr w:rsidR="00E05AA8" w14:paraId="771107C1" w14:textId="77777777" w:rsidTr="00495DC8">
        <w:tc>
          <w:tcPr>
            <w:tcW w:w="9389" w:type="dxa"/>
            <w:gridSpan w:val="9"/>
            <w:shd w:val="clear" w:color="auto" w:fill="F7CAAC"/>
          </w:tcPr>
          <w:p w14:paraId="10DC8618" w14:textId="77777777" w:rsidR="00E05AA8" w:rsidRDefault="00E05AA8" w:rsidP="00495DC8">
            <w:pPr>
              <w:jc w:val="both"/>
              <w:rPr>
                <w:b/>
              </w:rPr>
            </w:pPr>
            <w:r>
              <w:rPr>
                <w:b/>
              </w:rPr>
              <w:t>Kapacita výukových místností pro teoretickou výuku</w:t>
            </w:r>
          </w:p>
        </w:tc>
      </w:tr>
      <w:tr w:rsidR="00E05AA8" w14:paraId="3E82F69F" w14:textId="77777777" w:rsidTr="00495DC8">
        <w:trPr>
          <w:trHeight w:val="2268"/>
        </w:trPr>
        <w:tc>
          <w:tcPr>
            <w:tcW w:w="9389" w:type="dxa"/>
            <w:gridSpan w:val="9"/>
          </w:tcPr>
          <w:p w14:paraId="636375ED" w14:textId="77777777" w:rsidR="00E05AA8" w:rsidRDefault="00E05AA8" w:rsidP="00495DC8">
            <w:pPr>
              <w:spacing w:after="29" w:line="242" w:lineRule="auto"/>
              <w:ind w:right="38"/>
              <w:jc w:val="both"/>
            </w:pPr>
            <w:r w:rsidRPr="00EB4AB3">
              <w:t xml:space="preserve">Fakulta se nachází v objektech, které vznikly rekonstrukcí bývalých kasáren v Uherském Hradišti z prostředků </w:t>
            </w:r>
            <w:r>
              <w:t xml:space="preserve">Evropské unie </w:t>
            </w:r>
            <w:r w:rsidRPr="00EB4AB3">
              <w:t>a Města Uherské Hradiště (cca. 320 mil Kč) pro potřeby vysokoškolského zařízení. Město Uherské Hradiště pronajímá tyto prostory FLKŘ za velmi výhodných podmínek po dobu její existence. Vysokoškolský areál se sestává ze čtyř objektů</w:t>
            </w:r>
            <w:r>
              <w:t>, z toho dva jsou určeny pro výuku, v ostatních dvou je stravovací a ubytovací zařízení pro studenty.</w:t>
            </w:r>
          </w:p>
          <w:p w14:paraId="79B00299" w14:textId="77777777" w:rsidR="00E05AA8" w:rsidRDefault="00E05AA8" w:rsidP="00495DC8">
            <w:pPr>
              <w:spacing w:line="248" w:lineRule="auto"/>
              <w:ind w:left="360" w:right="38"/>
              <w:jc w:val="both"/>
            </w:pPr>
            <w:r w:rsidRPr="00AB51A9">
              <w:rPr>
                <w:b/>
              </w:rPr>
              <w:t>Výukový objekt UH1</w:t>
            </w:r>
            <w:r>
              <w:rPr>
                <w:b/>
              </w:rPr>
              <w:t xml:space="preserve"> </w:t>
            </w:r>
            <w:r w:rsidRPr="00EB4AB3">
              <w:t xml:space="preserve">– </w:t>
            </w:r>
            <w:r>
              <w:t>10</w:t>
            </w:r>
            <w:r w:rsidRPr="00EB4AB3">
              <w:t xml:space="preserve"> seminárních místností (cca. 30 studentů), </w:t>
            </w:r>
            <w:r>
              <w:t>2 seminární místnosti s kapacitou 15 studentů, posluchárna s kapacitou 50 studentů a posluchárna s kapacitou 80 studentů. Dále se v objektu UH1 nachází 6</w:t>
            </w:r>
            <w:r w:rsidRPr="00EB4AB3">
              <w:t xml:space="preserve"> učeben vybavených IT technikou</w:t>
            </w:r>
            <w:r>
              <w:t xml:space="preserve"> (z toho 4 jsou specializované)</w:t>
            </w:r>
            <w:r w:rsidRPr="00EB4AB3">
              <w:t xml:space="preserve">, </w:t>
            </w:r>
            <w:r>
              <w:t>chemická laboratoř včetně zázemí a odpočinková místnost pro studenty</w:t>
            </w:r>
          </w:p>
          <w:p w14:paraId="7060B14C" w14:textId="77777777" w:rsidR="00E05AA8" w:rsidRPr="00A54955" w:rsidRDefault="00E05AA8" w:rsidP="00495DC8">
            <w:pPr>
              <w:spacing w:after="18" w:line="248" w:lineRule="auto"/>
              <w:ind w:left="360" w:right="38"/>
            </w:pPr>
            <w:r w:rsidRPr="00AB51A9">
              <w:rPr>
                <w:b/>
              </w:rPr>
              <w:t>Výukový objekt UH2</w:t>
            </w:r>
            <w:r w:rsidRPr="00EB4AB3">
              <w:t xml:space="preserve"> – 2 posluchárny pro 135 studentů, 2 seminární místnosti pro </w:t>
            </w:r>
            <w:r>
              <w:t>6</w:t>
            </w:r>
            <w:r w:rsidRPr="00EB4AB3">
              <w:t>0 studentů</w:t>
            </w:r>
            <w:r>
              <w:t>.</w:t>
            </w:r>
          </w:p>
          <w:p w14:paraId="487EAB6B" w14:textId="77777777" w:rsidR="00E05AA8" w:rsidRDefault="00E05AA8" w:rsidP="00495DC8">
            <w:pPr>
              <w:ind w:right="38"/>
            </w:pPr>
          </w:p>
        </w:tc>
      </w:tr>
      <w:tr w:rsidR="00E05AA8" w14:paraId="767B846A" w14:textId="77777777" w:rsidTr="00495DC8">
        <w:trPr>
          <w:trHeight w:val="202"/>
        </w:trPr>
        <w:tc>
          <w:tcPr>
            <w:tcW w:w="3368" w:type="dxa"/>
            <w:gridSpan w:val="4"/>
            <w:shd w:val="clear" w:color="auto" w:fill="F7CAAC"/>
          </w:tcPr>
          <w:p w14:paraId="413C07EE" w14:textId="77777777" w:rsidR="00E05AA8" w:rsidRDefault="00E05AA8" w:rsidP="00495DC8">
            <w:pPr>
              <w:rPr>
                <w:b/>
              </w:rPr>
            </w:pPr>
            <w:r w:rsidRPr="004D3AA2">
              <w:rPr>
                <w:b/>
              </w:rPr>
              <w:t>Z toho kapacita</w:t>
            </w:r>
            <w:r>
              <w:rPr>
                <w:b/>
              </w:rPr>
              <w:t xml:space="preserve"> v prostorách v nájmu</w:t>
            </w:r>
          </w:p>
        </w:tc>
        <w:tc>
          <w:tcPr>
            <w:tcW w:w="1274" w:type="dxa"/>
          </w:tcPr>
          <w:p w14:paraId="37090AF4" w14:textId="77777777" w:rsidR="00E05AA8" w:rsidRDefault="00E05AA8" w:rsidP="00495DC8">
            <w:r>
              <w:t>celková kapacita</w:t>
            </w:r>
          </w:p>
        </w:tc>
        <w:tc>
          <w:tcPr>
            <w:tcW w:w="2321" w:type="dxa"/>
            <w:gridSpan w:val="2"/>
            <w:shd w:val="clear" w:color="auto" w:fill="F7CAAC"/>
          </w:tcPr>
          <w:p w14:paraId="70F61625" w14:textId="77777777" w:rsidR="00E05AA8" w:rsidRDefault="00E05AA8" w:rsidP="00495DC8">
            <w:pPr>
              <w:rPr>
                <w:b/>
                <w:shd w:val="clear" w:color="auto" w:fill="F7CAAC"/>
              </w:rPr>
            </w:pPr>
            <w:r>
              <w:rPr>
                <w:b/>
                <w:shd w:val="clear" w:color="auto" w:fill="F7CAAC"/>
              </w:rPr>
              <w:t>Doba platnosti nájmu</w:t>
            </w:r>
          </w:p>
        </w:tc>
        <w:tc>
          <w:tcPr>
            <w:tcW w:w="2426" w:type="dxa"/>
            <w:gridSpan w:val="2"/>
          </w:tcPr>
          <w:p w14:paraId="2BBC6BAD" w14:textId="77777777" w:rsidR="00E05AA8" w:rsidRDefault="00E05AA8" w:rsidP="00495DC8">
            <w:r>
              <w:t>Doba neurčitá, výpovědní lhůta 5 let.</w:t>
            </w:r>
          </w:p>
        </w:tc>
      </w:tr>
      <w:tr w:rsidR="00E05AA8" w14:paraId="726CECC1" w14:textId="77777777" w:rsidTr="00495DC8">
        <w:trPr>
          <w:trHeight w:val="139"/>
        </w:trPr>
        <w:tc>
          <w:tcPr>
            <w:tcW w:w="9389" w:type="dxa"/>
            <w:gridSpan w:val="9"/>
            <w:shd w:val="clear" w:color="auto" w:fill="F7CAAC"/>
          </w:tcPr>
          <w:p w14:paraId="7B93DC07" w14:textId="77777777" w:rsidR="00E05AA8" w:rsidRDefault="00E05AA8" w:rsidP="00495DC8">
            <w:r>
              <w:rPr>
                <w:b/>
              </w:rPr>
              <w:t>Kapacita a popis odborné učebny</w:t>
            </w:r>
          </w:p>
        </w:tc>
      </w:tr>
      <w:tr w:rsidR="00E05AA8" w14:paraId="0CA778A7" w14:textId="77777777" w:rsidTr="00495DC8">
        <w:trPr>
          <w:trHeight w:val="1228"/>
        </w:trPr>
        <w:tc>
          <w:tcPr>
            <w:tcW w:w="9389" w:type="dxa"/>
            <w:gridSpan w:val="9"/>
          </w:tcPr>
          <w:p w14:paraId="57C39DD3" w14:textId="77777777" w:rsidR="00E05AA8" w:rsidRPr="00830D18" w:rsidRDefault="00E05AA8" w:rsidP="00495DC8">
            <w:pPr>
              <w:autoSpaceDE w:val="0"/>
              <w:autoSpaceDN w:val="0"/>
              <w:adjustRightInd w:val="0"/>
              <w:jc w:val="both"/>
            </w:pPr>
            <w:r w:rsidRPr="00830D18">
              <w:t>Chemická laboratoř - celková kapacita 16 míst, laboratoř j</w:t>
            </w:r>
            <w:r>
              <w:t>e</w:t>
            </w:r>
            <w:r w:rsidRPr="00830D18">
              <w:t xml:space="preserve"> vybaven</w:t>
            </w:r>
            <w:r>
              <w:t>a</w:t>
            </w:r>
            <w:r w:rsidRPr="00830D18">
              <w:t xml:space="preserve"> zařízením pro měření fyzikálních, mechanických, reologických a termálních vlastností, mikroskop pro hodnocení morfologie, mikrotom pro přípravu mikroskopických vzorků a spektrofotometry. </w:t>
            </w:r>
            <w:r>
              <w:t xml:space="preserve">Přístroje (vybavení) laboratoře byly finančně podpořeny z ESF č. </w:t>
            </w:r>
            <w:r w:rsidRPr="002D0DEE">
              <w:t>CZ.02.2.67/0.0/0.0/17_044/0008536</w:t>
            </w:r>
            <w:r>
              <w:t>. Ostatní stavební úpravy a vybavení nábytkem bylo realizováno z vlastních finančních zdrojů.</w:t>
            </w:r>
          </w:p>
          <w:p w14:paraId="068A8F48" w14:textId="77777777" w:rsidR="00E05AA8" w:rsidRDefault="00E05AA8" w:rsidP="00495DC8">
            <w:pPr>
              <w:jc w:val="both"/>
            </w:pPr>
          </w:p>
        </w:tc>
      </w:tr>
      <w:tr w:rsidR="00E05AA8" w14:paraId="7DF029F8" w14:textId="77777777" w:rsidTr="00495DC8">
        <w:trPr>
          <w:trHeight w:val="166"/>
        </w:trPr>
        <w:tc>
          <w:tcPr>
            <w:tcW w:w="3368" w:type="dxa"/>
            <w:gridSpan w:val="4"/>
            <w:shd w:val="clear" w:color="auto" w:fill="F7CAAC"/>
          </w:tcPr>
          <w:p w14:paraId="0FCC5AB0" w14:textId="77777777" w:rsidR="00E05AA8" w:rsidRDefault="00E05AA8" w:rsidP="00495DC8">
            <w:r w:rsidRPr="004D3AA2">
              <w:rPr>
                <w:b/>
              </w:rPr>
              <w:t>Z toho kapacita</w:t>
            </w:r>
            <w:r>
              <w:rPr>
                <w:b/>
              </w:rPr>
              <w:t xml:space="preserve"> v prostorách v nájmu</w:t>
            </w:r>
          </w:p>
        </w:tc>
        <w:tc>
          <w:tcPr>
            <w:tcW w:w="1274" w:type="dxa"/>
          </w:tcPr>
          <w:p w14:paraId="2DBFD85F" w14:textId="77777777" w:rsidR="00E05AA8" w:rsidRDefault="00E05AA8" w:rsidP="00495DC8">
            <w:r>
              <w:t>16</w:t>
            </w:r>
          </w:p>
        </w:tc>
        <w:tc>
          <w:tcPr>
            <w:tcW w:w="2321" w:type="dxa"/>
            <w:gridSpan w:val="2"/>
            <w:shd w:val="clear" w:color="auto" w:fill="F7CAAC"/>
          </w:tcPr>
          <w:p w14:paraId="33DC8476" w14:textId="77777777" w:rsidR="00E05AA8" w:rsidRDefault="00E05AA8" w:rsidP="00495DC8">
            <w:r>
              <w:rPr>
                <w:b/>
                <w:shd w:val="clear" w:color="auto" w:fill="F7CAAC"/>
              </w:rPr>
              <w:t>Doba platnosti nájmu</w:t>
            </w:r>
          </w:p>
        </w:tc>
        <w:tc>
          <w:tcPr>
            <w:tcW w:w="2426" w:type="dxa"/>
            <w:gridSpan w:val="2"/>
          </w:tcPr>
          <w:p w14:paraId="2DD27571" w14:textId="77777777" w:rsidR="00E05AA8" w:rsidRDefault="00E05AA8" w:rsidP="00495DC8">
            <w:r>
              <w:t>dtto</w:t>
            </w:r>
          </w:p>
        </w:tc>
      </w:tr>
      <w:tr w:rsidR="00E05AA8" w14:paraId="31FBAF78" w14:textId="77777777" w:rsidTr="00495DC8">
        <w:trPr>
          <w:trHeight w:val="135"/>
        </w:trPr>
        <w:tc>
          <w:tcPr>
            <w:tcW w:w="9389" w:type="dxa"/>
            <w:gridSpan w:val="9"/>
            <w:shd w:val="clear" w:color="auto" w:fill="F7CAAC"/>
          </w:tcPr>
          <w:p w14:paraId="0186F899" w14:textId="77777777" w:rsidR="00E05AA8" w:rsidRDefault="00E05AA8" w:rsidP="00495DC8">
            <w:r>
              <w:rPr>
                <w:b/>
              </w:rPr>
              <w:t>Kapacita a popis odborné učebny</w:t>
            </w:r>
          </w:p>
        </w:tc>
      </w:tr>
      <w:tr w:rsidR="00E05AA8" w14:paraId="26150626" w14:textId="77777777" w:rsidTr="00495DC8">
        <w:trPr>
          <w:trHeight w:val="1693"/>
        </w:trPr>
        <w:tc>
          <w:tcPr>
            <w:tcW w:w="9389" w:type="dxa"/>
            <w:gridSpan w:val="9"/>
          </w:tcPr>
          <w:p w14:paraId="1F8756AE" w14:textId="77777777" w:rsidR="00E05AA8" w:rsidRPr="00AB51A9" w:rsidRDefault="00E05AA8" w:rsidP="00495DC8">
            <w:pPr>
              <w:jc w:val="both"/>
            </w:pPr>
            <w:r w:rsidRPr="00AB51A9">
              <w:t xml:space="preserve">Laboratoř GIS – celková kapacita je 25 míst. Laboratoř je </w:t>
            </w:r>
            <w:r>
              <w:t>zaměřena na prostorové modelování, kartografickou vizualizaci a geostatistiku v oblasti socioekonomických i přírodních věd. Za tímto účelem disponuje specializovaným SW vybavením – jedná se o licence ArcGIS Advanced (nejnovější verze 10.6) včetně licencí ArcGIS Pro v2, doplněné o open source a freeware nástroje QGIS 3.0, GIS GRASS 7.2, Open Jump, MapWindowGIS, gvSIG, uDig a další. Pro osvojení technických dovedností jsou využívány i produkty AUTODESK – zejména AutoCAD Map 3D. Při práci s vícerozměrnými modely je využívána 3D tiskárna Rebelix s adekvátním ovládacím a modelovacím softwarem – Sli3er, Kisslicer, MeshLab. Propojení s terénním výzkumem a sběrem dat in situ je využívána sada poloprofesionálních outdoorových GPS přístrojů (Garmin Oregon, eTrex), přičemž výstupy z měření jsou zpracovávány v SW Garmin Basecamp a QMapShack.</w:t>
            </w:r>
          </w:p>
        </w:tc>
      </w:tr>
      <w:tr w:rsidR="00E05AA8" w14:paraId="07342073" w14:textId="77777777" w:rsidTr="00495DC8">
        <w:trPr>
          <w:trHeight w:val="164"/>
        </w:trPr>
        <w:tc>
          <w:tcPr>
            <w:tcW w:w="3348" w:type="dxa"/>
            <w:gridSpan w:val="3"/>
            <w:shd w:val="clear" w:color="auto" w:fill="FFCC99"/>
          </w:tcPr>
          <w:p w14:paraId="0F99B317" w14:textId="77777777" w:rsidR="00E05AA8" w:rsidRDefault="00E05AA8" w:rsidP="00495DC8">
            <w:pPr>
              <w:rPr>
                <w:b/>
              </w:rPr>
            </w:pPr>
            <w:r w:rsidRPr="00AC75CD">
              <w:rPr>
                <w:b/>
              </w:rPr>
              <w:t xml:space="preserve">Z toho kapacita v prostorách </w:t>
            </w:r>
          </w:p>
          <w:p w14:paraId="16783BEF" w14:textId="77777777" w:rsidR="00E05AA8" w:rsidRPr="00AC75CD" w:rsidRDefault="00E05AA8" w:rsidP="00495DC8">
            <w:pPr>
              <w:rPr>
                <w:b/>
              </w:rPr>
            </w:pPr>
            <w:r w:rsidRPr="00AC75CD">
              <w:rPr>
                <w:b/>
              </w:rPr>
              <w:t>v nájmu</w:t>
            </w:r>
          </w:p>
        </w:tc>
        <w:tc>
          <w:tcPr>
            <w:tcW w:w="1346" w:type="dxa"/>
            <w:gridSpan w:val="3"/>
          </w:tcPr>
          <w:p w14:paraId="1D9FEEFE" w14:textId="77777777" w:rsidR="00E05AA8" w:rsidRDefault="00E05AA8" w:rsidP="00495DC8">
            <w:r>
              <w:t>25</w:t>
            </w:r>
          </w:p>
        </w:tc>
        <w:tc>
          <w:tcPr>
            <w:tcW w:w="2347" w:type="dxa"/>
            <w:gridSpan w:val="2"/>
            <w:shd w:val="clear" w:color="auto" w:fill="FFCC99"/>
          </w:tcPr>
          <w:p w14:paraId="1BA05A15" w14:textId="77777777" w:rsidR="00E05AA8" w:rsidRDefault="00E05AA8" w:rsidP="00495DC8">
            <w:r>
              <w:rPr>
                <w:b/>
                <w:shd w:val="clear" w:color="auto" w:fill="F7CAAC"/>
              </w:rPr>
              <w:t>Doba platnosti nájmu</w:t>
            </w:r>
          </w:p>
        </w:tc>
        <w:tc>
          <w:tcPr>
            <w:tcW w:w="2348" w:type="dxa"/>
          </w:tcPr>
          <w:p w14:paraId="71ACA49D" w14:textId="77777777" w:rsidR="00E05AA8" w:rsidRDefault="00E05AA8" w:rsidP="00495DC8">
            <w:r>
              <w:t>dtto</w:t>
            </w:r>
          </w:p>
        </w:tc>
      </w:tr>
      <w:tr w:rsidR="00E05AA8" w14:paraId="697F07F9" w14:textId="77777777" w:rsidTr="00495DC8">
        <w:trPr>
          <w:trHeight w:val="136"/>
        </w:trPr>
        <w:tc>
          <w:tcPr>
            <w:tcW w:w="9389" w:type="dxa"/>
            <w:gridSpan w:val="9"/>
            <w:shd w:val="clear" w:color="auto" w:fill="FFCC99"/>
          </w:tcPr>
          <w:p w14:paraId="75CD8BF4" w14:textId="77777777" w:rsidR="00E05AA8" w:rsidRPr="009A4073" w:rsidRDefault="00E05AA8" w:rsidP="00495DC8">
            <w:pPr>
              <w:rPr>
                <w:b/>
              </w:rPr>
            </w:pPr>
            <w:r w:rsidRPr="009A4073">
              <w:rPr>
                <w:b/>
              </w:rPr>
              <w:t>Kapacita a popis odborné učebny</w:t>
            </w:r>
          </w:p>
        </w:tc>
      </w:tr>
      <w:tr w:rsidR="00E05AA8" w14:paraId="4896C6B0" w14:textId="77777777" w:rsidTr="00495DC8">
        <w:trPr>
          <w:trHeight w:val="1693"/>
        </w:trPr>
        <w:tc>
          <w:tcPr>
            <w:tcW w:w="9389" w:type="dxa"/>
            <w:gridSpan w:val="9"/>
          </w:tcPr>
          <w:p w14:paraId="4961D0DF" w14:textId="77777777" w:rsidR="00E05AA8" w:rsidRPr="00990C16" w:rsidRDefault="00E05AA8" w:rsidP="00495DC8">
            <w:pPr>
              <w:jc w:val="both"/>
            </w:pPr>
            <w:r w:rsidRPr="00990C16">
              <w:t>Laboratoř KM1 – celková kapacita učebny je 25 míst. Učebna je vybavená specializovaným softwarem TerEx (Modelování úniku nebezpečných chemických látek), Riskan (Analýza rizik), Posim (Simulace/modelování povodní), Obnova (Sdílení dat po mimořádné události), Practis (Tvorba scénářů a simulace), Emoff (informační systém pro podporu krizového řízení), Emoff obce (informační systém pro podporu krizového řízení), Aloha (Modelování úniku nebezpečných chemických látek), QGIS (geografický informační systém), Argis (databáze hmotných rezerv).</w:t>
            </w:r>
            <w:r>
              <w:t xml:space="preserve"> Softwary jsou využívány při výuce odborných předmětů bakalářského i navazujícího magisterského studia, zejména programů a specializací Ochrana obyvatelstva a Řízení rizik.</w:t>
            </w:r>
          </w:p>
        </w:tc>
      </w:tr>
      <w:tr w:rsidR="00E05AA8" w14:paraId="3E6F1458" w14:textId="77777777" w:rsidTr="00495DC8">
        <w:trPr>
          <w:trHeight w:val="164"/>
        </w:trPr>
        <w:tc>
          <w:tcPr>
            <w:tcW w:w="3348" w:type="dxa"/>
            <w:gridSpan w:val="3"/>
            <w:shd w:val="clear" w:color="auto" w:fill="FFCC99"/>
          </w:tcPr>
          <w:p w14:paraId="5B51394F" w14:textId="77777777" w:rsidR="00E05AA8" w:rsidRDefault="00E05AA8" w:rsidP="00495DC8">
            <w:pPr>
              <w:rPr>
                <w:b/>
              </w:rPr>
            </w:pPr>
            <w:r w:rsidRPr="00AC75CD">
              <w:rPr>
                <w:b/>
              </w:rPr>
              <w:t xml:space="preserve">Z toho kapacita v prostorách </w:t>
            </w:r>
          </w:p>
          <w:p w14:paraId="561070B4" w14:textId="77777777" w:rsidR="00E05AA8" w:rsidRDefault="00E05AA8" w:rsidP="00495DC8">
            <w:pPr>
              <w:rPr>
                <w:b/>
              </w:rPr>
            </w:pPr>
            <w:r w:rsidRPr="00AC75CD">
              <w:rPr>
                <w:b/>
              </w:rPr>
              <w:t>v nájmu</w:t>
            </w:r>
          </w:p>
        </w:tc>
        <w:tc>
          <w:tcPr>
            <w:tcW w:w="1346" w:type="dxa"/>
            <w:gridSpan w:val="3"/>
          </w:tcPr>
          <w:p w14:paraId="4FC07D89" w14:textId="77777777" w:rsidR="00E05AA8" w:rsidRPr="00990C16" w:rsidRDefault="00E05AA8" w:rsidP="00495DC8">
            <w:r w:rsidRPr="00990C16">
              <w:t>25</w:t>
            </w:r>
          </w:p>
        </w:tc>
        <w:tc>
          <w:tcPr>
            <w:tcW w:w="2347" w:type="dxa"/>
            <w:gridSpan w:val="2"/>
            <w:shd w:val="clear" w:color="auto" w:fill="FFCC99"/>
          </w:tcPr>
          <w:p w14:paraId="269CC9F0" w14:textId="77777777" w:rsidR="00E05AA8" w:rsidRDefault="00E05AA8" w:rsidP="00495DC8">
            <w:pPr>
              <w:rPr>
                <w:b/>
              </w:rPr>
            </w:pPr>
            <w:r>
              <w:rPr>
                <w:b/>
                <w:shd w:val="clear" w:color="auto" w:fill="F7CAAC"/>
              </w:rPr>
              <w:t>Doba platnosti nájmu</w:t>
            </w:r>
          </w:p>
        </w:tc>
        <w:tc>
          <w:tcPr>
            <w:tcW w:w="2348" w:type="dxa"/>
          </w:tcPr>
          <w:p w14:paraId="67FBB581" w14:textId="77777777" w:rsidR="00E05AA8" w:rsidRPr="00990C16" w:rsidRDefault="00E05AA8" w:rsidP="00495DC8">
            <w:r w:rsidRPr="00990C16">
              <w:t>dtto</w:t>
            </w:r>
          </w:p>
        </w:tc>
      </w:tr>
      <w:tr w:rsidR="00E05AA8" w14:paraId="41B2E9BD" w14:textId="77777777" w:rsidTr="00495DC8">
        <w:trPr>
          <w:trHeight w:val="136"/>
        </w:trPr>
        <w:tc>
          <w:tcPr>
            <w:tcW w:w="9389" w:type="dxa"/>
            <w:gridSpan w:val="9"/>
            <w:shd w:val="clear" w:color="auto" w:fill="FFCC99"/>
          </w:tcPr>
          <w:p w14:paraId="466C3ED2" w14:textId="77777777" w:rsidR="00E05AA8" w:rsidRDefault="00E05AA8" w:rsidP="00495DC8">
            <w:pPr>
              <w:rPr>
                <w:b/>
              </w:rPr>
            </w:pPr>
            <w:r w:rsidRPr="009A4073">
              <w:rPr>
                <w:b/>
              </w:rPr>
              <w:t>Kapacita a popis odborné učebny</w:t>
            </w:r>
          </w:p>
        </w:tc>
      </w:tr>
      <w:tr w:rsidR="00E05AA8" w14:paraId="1512D018" w14:textId="77777777" w:rsidTr="00495DC8">
        <w:trPr>
          <w:trHeight w:val="1693"/>
        </w:trPr>
        <w:tc>
          <w:tcPr>
            <w:tcW w:w="9389" w:type="dxa"/>
            <w:gridSpan w:val="9"/>
          </w:tcPr>
          <w:p w14:paraId="07BDBD46" w14:textId="77777777" w:rsidR="00E05AA8" w:rsidRPr="00D9322B" w:rsidRDefault="00E05AA8" w:rsidP="00495DC8">
            <w:pPr>
              <w:jc w:val="both"/>
            </w:pPr>
            <w:r w:rsidRPr="00D9322B">
              <w:t>Laboratoř KM2 – celková kapacita učebny je 24 míst</w:t>
            </w:r>
            <w:r>
              <w:t>.</w:t>
            </w:r>
            <w:r w:rsidRPr="00D9322B">
              <w:t xml:space="preserve"> </w:t>
            </w:r>
            <w:r>
              <w:t>Kromě specializovaných software totožných s laboratoří KM1  je laboratoř KM2 dále vybavena softwarem </w:t>
            </w:r>
            <w:r w:rsidRPr="00D9322B">
              <w:t>VOX/VISO 2002 (jednotný systém varování a vyrozumění), AXIS (správa a obsluha kamerových systémů).</w:t>
            </w:r>
            <w:r>
              <w:t xml:space="preserve"> Softwary jsou využívány při výuce odborných předmětů bakalářského i navazujícího magisterského studia, zejména programů a specializací Ochrana obyvatelstva a Řízení rizik.</w:t>
            </w:r>
          </w:p>
        </w:tc>
      </w:tr>
      <w:tr w:rsidR="00E05AA8" w14:paraId="2F34B3EA" w14:textId="77777777" w:rsidTr="00495DC8">
        <w:trPr>
          <w:trHeight w:val="450"/>
        </w:trPr>
        <w:tc>
          <w:tcPr>
            <w:tcW w:w="3348" w:type="dxa"/>
            <w:gridSpan w:val="3"/>
            <w:shd w:val="clear" w:color="auto" w:fill="FFCC99"/>
          </w:tcPr>
          <w:p w14:paraId="0DC5DBE6" w14:textId="77777777" w:rsidR="00E05AA8" w:rsidRDefault="00E05AA8" w:rsidP="00495DC8">
            <w:pPr>
              <w:rPr>
                <w:b/>
              </w:rPr>
            </w:pPr>
            <w:r w:rsidRPr="004D3AA2">
              <w:rPr>
                <w:b/>
              </w:rPr>
              <w:t>Z toho kapacita</w:t>
            </w:r>
            <w:r>
              <w:rPr>
                <w:b/>
              </w:rPr>
              <w:t xml:space="preserve"> v prostorách v nájmu</w:t>
            </w:r>
          </w:p>
        </w:tc>
        <w:tc>
          <w:tcPr>
            <w:tcW w:w="1346" w:type="dxa"/>
            <w:gridSpan w:val="3"/>
          </w:tcPr>
          <w:p w14:paraId="7A91BC5A" w14:textId="77777777" w:rsidR="00E05AA8" w:rsidRPr="00AB51A9" w:rsidRDefault="00E05AA8" w:rsidP="00495DC8">
            <w:r w:rsidRPr="00AB51A9">
              <w:t>25</w:t>
            </w:r>
          </w:p>
        </w:tc>
        <w:tc>
          <w:tcPr>
            <w:tcW w:w="2347" w:type="dxa"/>
            <w:gridSpan w:val="2"/>
            <w:shd w:val="clear" w:color="auto" w:fill="FFCC99"/>
          </w:tcPr>
          <w:p w14:paraId="43F3B292" w14:textId="77777777" w:rsidR="00E05AA8" w:rsidRDefault="00E05AA8" w:rsidP="00495DC8">
            <w:pPr>
              <w:rPr>
                <w:b/>
              </w:rPr>
            </w:pPr>
            <w:r>
              <w:rPr>
                <w:b/>
                <w:shd w:val="clear" w:color="auto" w:fill="F7CAAC"/>
              </w:rPr>
              <w:t>Doba platnosti nájmu</w:t>
            </w:r>
          </w:p>
        </w:tc>
        <w:tc>
          <w:tcPr>
            <w:tcW w:w="2348" w:type="dxa"/>
          </w:tcPr>
          <w:p w14:paraId="771657D6" w14:textId="77777777" w:rsidR="00E05AA8" w:rsidRPr="00AB51A9" w:rsidRDefault="00E05AA8" w:rsidP="00495DC8">
            <w:r w:rsidRPr="00AB51A9">
              <w:t>dtto</w:t>
            </w:r>
          </w:p>
        </w:tc>
      </w:tr>
      <w:tr w:rsidR="00E05AA8" w14:paraId="1C0178B7" w14:textId="77777777" w:rsidTr="00495DC8">
        <w:trPr>
          <w:trHeight w:val="136"/>
        </w:trPr>
        <w:tc>
          <w:tcPr>
            <w:tcW w:w="9389" w:type="dxa"/>
            <w:gridSpan w:val="9"/>
            <w:shd w:val="clear" w:color="auto" w:fill="FFCC99"/>
          </w:tcPr>
          <w:p w14:paraId="13E6E590" w14:textId="77777777" w:rsidR="00E05AA8" w:rsidRDefault="00E05AA8" w:rsidP="00495DC8">
            <w:pPr>
              <w:rPr>
                <w:b/>
              </w:rPr>
            </w:pPr>
            <w:r w:rsidRPr="009A4073">
              <w:rPr>
                <w:b/>
              </w:rPr>
              <w:t>Kapacita a popis odborné učebny</w:t>
            </w:r>
          </w:p>
        </w:tc>
      </w:tr>
      <w:tr w:rsidR="00E05AA8" w14:paraId="0BC41759" w14:textId="77777777" w:rsidTr="00495DC8">
        <w:trPr>
          <w:trHeight w:val="1354"/>
        </w:trPr>
        <w:tc>
          <w:tcPr>
            <w:tcW w:w="9389" w:type="dxa"/>
            <w:gridSpan w:val="9"/>
          </w:tcPr>
          <w:p w14:paraId="7F80CF2E" w14:textId="77777777" w:rsidR="00E05AA8" w:rsidRDefault="00E05AA8" w:rsidP="00495DC8">
            <w:r w:rsidRPr="00AB51A9">
              <w:t>Laboratoř logistiky – celková kapacita učebny je 25 míst.</w:t>
            </w:r>
            <w:r>
              <w:t xml:space="preserve"> Laboratoř je vybavena specializovanými softwary Witness 3.0, PTV Vissim 7, PTV Visum 14, AUTODESK Factory Design Suite Ultimatre 2013, AUTODESK Inventor 2013, AotoCad 2013 CZ. Softwary Witness a PTV jsou používány zejména v bakalářském studiu při výuce předmětu Logistika výroby a distribuce, kde se provádí simulace výrobní linky a sledování změn dopravních proudů po lokaci distribučního skladu. V navazujícím magisterském studiu je využíván software skupiny Autodesk v předmětu </w:t>
            </w:r>
            <w:r w:rsidRPr="00551A6B">
              <w:t>Modelování výrobních a logistických procesů</w:t>
            </w:r>
            <w:r>
              <w:t>, kde studenti navrhují a zároveň kreslí na základě znalostí uspořádání a bezpečnostních omezení konkrétní výrobní Layout.</w:t>
            </w:r>
          </w:p>
          <w:p w14:paraId="0B991B97" w14:textId="77777777" w:rsidR="00E05AA8" w:rsidRPr="00AB51A9" w:rsidRDefault="00E05AA8" w:rsidP="00495DC8"/>
        </w:tc>
      </w:tr>
      <w:tr w:rsidR="00E05AA8" w14:paraId="13088F6E" w14:textId="77777777" w:rsidTr="00495DC8">
        <w:trPr>
          <w:trHeight w:val="135"/>
        </w:trPr>
        <w:tc>
          <w:tcPr>
            <w:tcW w:w="3294" w:type="dxa"/>
            <w:gridSpan w:val="2"/>
            <w:shd w:val="clear" w:color="auto" w:fill="F7CAAC"/>
          </w:tcPr>
          <w:p w14:paraId="7CC05A3D" w14:textId="77777777" w:rsidR="00E05AA8" w:rsidRDefault="00E05AA8" w:rsidP="00495DC8">
            <w:pPr>
              <w:rPr>
                <w:b/>
              </w:rPr>
            </w:pPr>
            <w:r w:rsidRPr="004D3AA2">
              <w:rPr>
                <w:b/>
              </w:rPr>
              <w:t>Z toho kapacita</w:t>
            </w:r>
            <w:r>
              <w:rPr>
                <w:b/>
              </w:rPr>
              <w:t xml:space="preserve"> v prostorách v nájmu</w:t>
            </w:r>
          </w:p>
        </w:tc>
        <w:tc>
          <w:tcPr>
            <w:tcW w:w="1400" w:type="dxa"/>
            <w:gridSpan w:val="4"/>
          </w:tcPr>
          <w:p w14:paraId="7A52DD1A" w14:textId="77777777" w:rsidR="00E05AA8" w:rsidRPr="00AB51A9" w:rsidRDefault="00E05AA8" w:rsidP="00495DC8">
            <w:r w:rsidRPr="00AB51A9">
              <w:t>25</w:t>
            </w:r>
          </w:p>
        </w:tc>
        <w:tc>
          <w:tcPr>
            <w:tcW w:w="2347" w:type="dxa"/>
            <w:gridSpan w:val="2"/>
            <w:shd w:val="clear" w:color="auto" w:fill="F7CAAC"/>
          </w:tcPr>
          <w:p w14:paraId="57F933E4" w14:textId="77777777" w:rsidR="00E05AA8" w:rsidRDefault="00E05AA8" w:rsidP="00495DC8">
            <w:pPr>
              <w:rPr>
                <w:b/>
              </w:rPr>
            </w:pPr>
            <w:r>
              <w:rPr>
                <w:b/>
                <w:shd w:val="clear" w:color="auto" w:fill="F7CAAC"/>
              </w:rPr>
              <w:t>Doba platnosti nájmu</w:t>
            </w:r>
          </w:p>
        </w:tc>
        <w:tc>
          <w:tcPr>
            <w:tcW w:w="2348" w:type="dxa"/>
          </w:tcPr>
          <w:p w14:paraId="0E489F01" w14:textId="77777777" w:rsidR="00E05AA8" w:rsidRPr="00AB51A9" w:rsidRDefault="00E05AA8" w:rsidP="00495DC8">
            <w:r w:rsidRPr="00AB51A9">
              <w:t>dtto</w:t>
            </w:r>
          </w:p>
        </w:tc>
      </w:tr>
      <w:tr w:rsidR="00E05AA8" w14:paraId="3F8F6241" w14:textId="77777777" w:rsidTr="00495DC8">
        <w:trPr>
          <w:trHeight w:val="135"/>
        </w:trPr>
        <w:tc>
          <w:tcPr>
            <w:tcW w:w="9389" w:type="dxa"/>
            <w:gridSpan w:val="9"/>
            <w:shd w:val="clear" w:color="auto" w:fill="F7CAAC"/>
          </w:tcPr>
          <w:p w14:paraId="4A732CED" w14:textId="77777777" w:rsidR="00E05AA8" w:rsidRDefault="00E05AA8" w:rsidP="00495DC8">
            <w:pPr>
              <w:rPr>
                <w:b/>
              </w:rPr>
            </w:pPr>
            <w:r>
              <w:rPr>
                <w:b/>
              </w:rPr>
              <w:t xml:space="preserve">Vyjádření orgánu </w:t>
            </w:r>
            <w:r>
              <w:rPr>
                <w:b/>
                <w:shd w:val="clear" w:color="auto" w:fill="F7CAAC"/>
              </w:rPr>
              <w:t>hygienické služby ze dne</w:t>
            </w:r>
          </w:p>
        </w:tc>
      </w:tr>
      <w:tr w:rsidR="00E05AA8" w14:paraId="2D60442D" w14:textId="77777777" w:rsidTr="00495DC8">
        <w:trPr>
          <w:trHeight w:val="680"/>
        </w:trPr>
        <w:tc>
          <w:tcPr>
            <w:tcW w:w="9389" w:type="dxa"/>
            <w:gridSpan w:val="9"/>
          </w:tcPr>
          <w:p w14:paraId="7AB92F80" w14:textId="77777777" w:rsidR="00E05AA8" w:rsidRDefault="00E05AA8" w:rsidP="00495DC8"/>
        </w:tc>
      </w:tr>
      <w:tr w:rsidR="00E05AA8" w14:paraId="4749AD98" w14:textId="77777777" w:rsidTr="00495DC8">
        <w:trPr>
          <w:trHeight w:val="205"/>
        </w:trPr>
        <w:tc>
          <w:tcPr>
            <w:tcW w:w="9389" w:type="dxa"/>
            <w:gridSpan w:val="9"/>
            <w:shd w:val="clear" w:color="auto" w:fill="F7CAAC"/>
          </w:tcPr>
          <w:p w14:paraId="612443CB" w14:textId="77777777" w:rsidR="00E05AA8" w:rsidRDefault="00E05AA8" w:rsidP="00495DC8">
            <w:pPr>
              <w:rPr>
                <w:b/>
              </w:rPr>
            </w:pPr>
            <w:r>
              <w:rPr>
                <w:b/>
              </w:rPr>
              <w:t>Opatření a podmínky k zajištění rovného přístupu</w:t>
            </w:r>
          </w:p>
        </w:tc>
      </w:tr>
      <w:tr w:rsidR="00E05AA8" w14:paraId="4A32A541" w14:textId="77777777" w:rsidTr="00495DC8">
        <w:trPr>
          <w:trHeight w:val="2411"/>
        </w:trPr>
        <w:tc>
          <w:tcPr>
            <w:tcW w:w="9389" w:type="dxa"/>
            <w:gridSpan w:val="9"/>
          </w:tcPr>
          <w:p w14:paraId="70957ACE" w14:textId="77777777" w:rsidR="00E05AA8" w:rsidRDefault="00E05AA8" w:rsidP="00495DC8">
            <w:pPr>
              <w:pStyle w:val="Default"/>
              <w:jc w:val="both"/>
              <w:rPr>
                <w:sz w:val="20"/>
                <w:szCs w:val="20"/>
              </w:rPr>
            </w:pPr>
            <w:r>
              <w:rPr>
                <w:sz w:val="20"/>
                <w:szCs w:val="20"/>
              </w:rPr>
              <w:t>Na Fakultě logistiky a krizového řízení je vybudováno sociální a technické zázemí dostupné pro studenty i zaměstnance vysoké školy. V prostorách fakulty jsou vybudovány kuchyňky, které jsou dostupné i studentům. V budově je zajištěn bezbariérový přístup pro handicapované studenty a zaměstnance. Studenti mají k dispozici klimatizovanou odpočinkovou místnost, vybavenou pracovními stoly s PC, relaxačními sedacími vaky, automatem na kávu, mikrovlnnou troubou, barelem s vodou. Studenti mají k dispozici rovněž studovnu, vybavenou PC, ve které jsou zároveň poskytovány služby Knihovny UTB.</w:t>
            </w:r>
          </w:p>
          <w:p w14:paraId="319521D4" w14:textId="77777777" w:rsidR="00E05AA8" w:rsidRDefault="00E05AA8" w:rsidP="00495DC8">
            <w:pPr>
              <w:pStyle w:val="Default"/>
              <w:jc w:val="both"/>
              <w:rPr>
                <w:sz w:val="20"/>
                <w:szCs w:val="20"/>
              </w:rPr>
            </w:pPr>
          </w:p>
          <w:p w14:paraId="413F988F" w14:textId="77777777" w:rsidR="00E05AA8" w:rsidRDefault="00E05AA8" w:rsidP="00495DC8">
            <w:pPr>
              <w:pStyle w:val="Default"/>
              <w:jc w:val="both"/>
              <w:rPr>
                <w:sz w:val="20"/>
                <w:szCs w:val="20"/>
              </w:rPr>
            </w:pPr>
            <w:r>
              <w:rPr>
                <w:sz w:val="20"/>
                <w:szCs w:val="20"/>
              </w:rPr>
              <w:t>Součástí vysokoškolského areálu je ubytovací zařízení (2 budovy) a stravovací zařízení pro studenty a veřejnost.</w:t>
            </w:r>
          </w:p>
          <w:p w14:paraId="3FCC77EC" w14:textId="77777777" w:rsidR="00E05AA8" w:rsidRDefault="00E05AA8" w:rsidP="00495DC8">
            <w:pPr>
              <w:spacing w:line="243" w:lineRule="auto"/>
              <w:ind w:right="38"/>
              <w:jc w:val="both"/>
            </w:pPr>
            <w:r w:rsidRPr="00EB4AB3">
              <w:t>Ve vzdálenosti cca. 400 m od vysokoškolského areálu jsou tělovýchovná zařízení (zimní, plavecký a atletický stadion, sportovní hala), kter</w:t>
            </w:r>
            <w:r>
              <w:t>á</w:t>
            </w:r>
            <w:r w:rsidRPr="00EB4AB3">
              <w:t xml:space="preserve"> se využívají pro sportovní aktivity studentů.</w:t>
            </w:r>
          </w:p>
          <w:p w14:paraId="222167A3" w14:textId="77777777" w:rsidR="00E05AA8" w:rsidRDefault="00E05AA8" w:rsidP="00495DC8">
            <w:pPr>
              <w:pStyle w:val="Default"/>
              <w:jc w:val="both"/>
              <w:rPr>
                <w:sz w:val="20"/>
                <w:szCs w:val="20"/>
              </w:rPr>
            </w:pPr>
          </w:p>
          <w:p w14:paraId="769195F4" w14:textId="77777777" w:rsidR="00E05AA8" w:rsidRDefault="00E05AA8" w:rsidP="00495DC8"/>
        </w:tc>
      </w:tr>
    </w:tbl>
    <w:p w14:paraId="13FA92F2" w14:textId="77777777" w:rsidR="00E05AA8" w:rsidRDefault="00E05AA8" w:rsidP="00495DC8"/>
    <w:p w14:paraId="0EE409B6" w14:textId="77777777" w:rsidR="00E05AA8" w:rsidRDefault="00E05AA8" w:rsidP="00495DC8"/>
    <w:p w14:paraId="5D553CA5" w14:textId="77777777" w:rsidR="00E05AA8" w:rsidRDefault="00E05AA8" w:rsidP="00495DC8"/>
    <w:p w14:paraId="2A046241" w14:textId="77777777" w:rsidR="00E05AA8" w:rsidRDefault="00E05AA8" w:rsidP="00495DC8"/>
    <w:p w14:paraId="053A2910" w14:textId="77777777" w:rsidR="00E05AA8" w:rsidRDefault="00E05AA8" w:rsidP="00495DC8"/>
    <w:p w14:paraId="23460F4D" w14:textId="77777777" w:rsidR="00E05AA8" w:rsidRDefault="00E05AA8" w:rsidP="00495DC8"/>
    <w:p w14:paraId="51C5B132" w14:textId="77777777" w:rsidR="00E05AA8" w:rsidRDefault="00E05AA8" w:rsidP="00495DC8"/>
    <w:p w14:paraId="282BBC28" w14:textId="77777777" w:rsidR="00E05AA8" w:rsidRDefault="00E05AA8" w:rsidP="00495DC8"/>
    <w:p w14:paraId="30DE2113" w14:textId="77777777" w:rsidR="00E05AA8" w:rsidRDefault="00E05AA8" w:rsidP="00495DC8"/>
    <w:p w14:paraId="54A7A7DF" w14:textId="77777777" w:rsidR="00E05AA8" w:rsidRDefault="00E05AA8" w:rsidP="00495DC8"/>
    <w:p w14:paraId="3EE00B46" w14:textId="77777777" w:rsidR="00E05AA8" w:rsidRDefault="00E05AA8" w:rsidP="00495DC8"/>
    <w:p w14:paraId="341D6089" w14:textId="77777777" w:rsidR="00E05AA8" w:rsidRDefault="00E05AA8" w:rsidP="00495DC8"/>
    <w:p w14:paraId="660D3505" w14:textId="77777777" w:rsidR="00E05AA8" w:rsidRDefault="00E05AA8" w:rsidP="00495DC8"/>
    <w:p w14:paraId="23B7E513" w14:textId="77777777" w:rsidR="00E05AA8" w:rsidRDefault="00E05AA8" w:rsidP="00495DC8"/>
    <w:p w14:paraId="60DBBEBA" w14:textId="77777777" w:rsidR="00E05AA8" w:rsidRDefault="00E05AA8" w:rsidP="00495DC8"/>
    <w:p w14:paraId="6930C194" w14:textId="77777777" w:rsidR="00E05AA8" w:rsidRDefault="00E05AA8" w:rsidP="00495DC8"/>
    <w:p w14:paraId="0E7F4D12" w14:textId="77777777" w:rsidR="00E05AA8" w:rsidRDefault="00E05AA8" w:rsidP="00495DC8"/>
    <w:p w14:paraId="44BC5A25" w14:textId="77777777" w:rsidR="00E05AA8" w:rsidRDefault="00E05AA8" w:rsidP="00495DC8"/>
    <w:p w14:paraId="08DB1689" w14:textId="77777777" w:rsidR="00E05AA8" w:rsidRDefault="00E05AA8" w:rsidP="00495DC8"/>
    <w:p w14:paraId="57FC381F" w14:textId="77777777" w:rsidR="00E05AA8" w:rsidRDefault="00E05AA8" w:rsidP="00495DC8"/>
    <w:p w14:paraId="0201D981" w14:textId="77777777" w:rsidR="00E05AA8" w:rsidRDefault="00E05AA8" w:rsidP="00495DC8"/>
    <w:p w14:paraId="1C01CDFB" w14:textId="77777777" w:rsidR="00E05AA8" w:rsidRDefault="00E05AA8" w:rsidP="00495DC8"/>
    <w:p w14:paraId="0C47DECC" w14:textId="77777777" w:rsidR="00E05AA8" w:rsidRDefault="00E05AA8" w:rsidP="00495DC8"/>
    <w:p w14:paraId="3C3ADC9A" w14:textId="77777777" w:rsidR="00E05AA8" w:rsidRDefault="00E05AA8" w:rsidP="00495DC8"/>
    <w:p w14:paraId="392DC508" w14:textId="77777777" w:rsidR="00E05AA8" w:rsidRDefault="00E05AA8" w:rsidP="00495DC8"/>
    <w:p w14:paraId="2BEC8984" w14:textId="77777777" w:rsidR="00E05AA8" w:rsidRDefault="00E05AA8" w:rsidP="00495DC8"/>
    <w:p w14:paraId="2C645CFA" w14:textId="77777777" w:rsidR="00E05AA8" w:rsidRDefault="00E05AA8" w:rsidP="00495DC8"/>
    <w:p w14:paraId="214FBC5D" w14:textId="77777777" w:rsidR="00E05AA8" w:rsidRDefault="00E05AA8" w:rsidP="00495DC8"/>
    <w:p w14:paraId="0AF9F196" w14:textId="77777777" w:rsidR="00E05AA8" w:rsidRDefault="00E05AA8" w:rsidP="00495DC8"/>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E05AA8" w14:paraId="2639B217" w14:textId="77777777" w:rsidTr="00495DC8">
        <w:tc>
          <w:tcPr>
            <w:tcW w:w="9780" w:type="dxa"/>
            <w:gridSpan w:val="2"/>
            <w:tcBorders>
              <w:bottom w:val="double" w:sz="4" w:space="0" w:color="auto"/>
            </w:tcBorders>
            <w:shd w:val="clear" w:color="auto" w:fill="BDD6EE"/>
          </w:tcPr>
          <w:p w14:paraId="31B5CB01" w14:textId="77777777" w:rsidR="00E05AA8" w:rsidRDefault="00E05AA8" w:rsidP="00495DC8">
            <w:pPr>
              <w:jc w:val="both"/>
              <w:rPr>
                <w:b/>
                <w:sz w:val="28"/>
              </w:rPr>
            </w:pPr>
            <w:r>
              <w:br w:type="page"/>
            </w:r>
            <w:r>
              <w:rPr>
                <w:b/>
                <w:sz w:val="28"/>
              </w:rPr>
              <w:t>C-V – Finanční zabezpečení studijního programu</w:t>
            </w:r>
          </w:p>
        </w:tc>
      </w:tr>
      <w:tr w:rsidR="00E05AA8" w14:paraId="795FC421" w14:textId="77777777" w:rsidTr="00495DC8">
        <w:tc>
          <w:tcPr>
            <w:tcW w:w="4220" w:type="dxa"/>
            <w:tcBorders>
              <w:top w:val="single" w:sz="12" w:space="0" w:color="auto"/>
            </w:tcBorders>
            <w:shd w:val="clear" w:color="auto" w:fill="F7CAAC"/>
          </w:tcPr>
          <w:p w14:paraId="0E71F633" w14:textId="77777777" w:rsidR="00E05AA8" w:rsidRDefault="00E05AA8" w:rsidP="00495DC8">
            <w:pPr>
              <w:jc w:val="both"/>
              <w:rPr>
                <w:b/>
              </w:rPr>
            </w:pPr>
            <w:r w:rsidRPr="004D3AA2">
              <w:rPr>
                <w:b/>
              </w:rPr>
              <w:t>Vzdělávací činnost vysoké školy</w:t>
            </w:r>
            <w:r>
              <w:rPr>
                <w:b/>
              </w:rPr>
              <w:t xml:space="preserve"> financovaná ze státního rozpočtu</w:t>
            </w:r>
          </w:p>
        </w:tc>
        <w:tc>
          <w:tcPr>
            <w:tcW w:w="5560" w:type="dxa"/>
            <w:tcBorders>
              <w:top w:val="single" w:sz="12" w:space="0" w:color="auto"/>
            </w:tcBorders>
            <w:shd w:val="clear" w:color="auto" w:fill="FFFFFF"/>
          </w:tcPr>
          <w:p w14:paraId="44FEADD6" w14:textId="77777777" w:rsidR="00E05AA8" w:rsidRDefault="00E05AA8" w:rsidP="00495DC8">
            <w:pPr>
              <w:jc w:val="both"/>
              <w:rPr>
                <w:bCs/>
              </w:rPr>
            </w:pPr>
            <w:r>
              <w:rPr>
                <w:bCs/>
              </w:rPr>
              <w:t xml:space="preserve">ano </w:t>
            </w:r>
            <w:r w:rsidRPr="006741F7">
              <w:rPr>
                <w:bCs/>
                <w:strike/>
              </w:rPr>
              <w:t>- ne</w:t>
            </w:r>
          </w:p>
        </w:tc>
      </w:tr>
      <w:tr w:rsidR="00E05AA8" w14:paraId="54AC6B84" w14:textId="77777777" w:rsidTr="00495DC8">
        <w:tc>
          <w:tcPr>
            <w:tcW w:w="9780" w:type="dxa"/>
            <w:gridSpan w:val="2"/>
            <w:shd w:val="clear" w:color="auto" w:fill="F7CAAC"/>
          </w:tcPr>
          <w:p w14:paraId="69F41A93" w14:textId="77777777" w:rsidR="00E05AA8" w:rsidRDefault="00E05AA8" w:rsidP="00495DC8">
            <w:pPr>
              <w:jc w:val="both"/>
              <w:rPr>
                <w:b/>
              </w:rPr>
            </w:pPr>
            <w:r>
              <w:rPr>
                <w:b/>
              </w:rPr>
              <w:t>Zhodnocení předpokládaných nákladů a zdrojů na uskutečňování studijního programu</w:t>
            </w:r>
          </w:p>
        </w:tc>
      </w:tr>
      <w:tr w:rsidR="00E05AA8" w14:paraId="6CF6B320" w14:textId="77777777" w:rsidTr="00495DC8">
        <w:trPr>
          <w:trHeight w:val="5398"/>
        </w:trPr>
        <w:tc>
          <w:tcPr>
            <w:tcW w:w="9780" w:type="dxa"/>
            <w:gridSpan w:val="2"/>
          </w:tcPr>
          <w:p w14:paraId="75A5994A" w14:textId="77777777" w:rsidR="00E05AA8" w:rsidRDefault="00E05AA8" w:rsidP="00495DC8">
            <w:pPr>
              <w:jc w:val="both"/>
            </w:pPr>
          </w:p>
        </w:tc>
      </w:tr>
    </w:tbl>
    <w:p w14:paraId="4F42CD95" w14:textId="77777777" w:rsidR="00E05AA8" w:rsidRDefault="00E05AA8" w:rsidP="00495DC8"/>
    <w:p w14:paraId="50D5A9D1" w14:textId="77777777" w:rsidR="00E05AA8" w:rsidRDefault="00E05AA8"/>
    <w:p w14:paraId="2FE084DA" w14:textId="77777777" w:rsidR="00E05AA8" w:rsidRDefault="00E05AA8"/>
    <w:p w14:paraId="53557570" w14:textId="77777777" w:rsidR="00E05AA8" w:rsidRDefault="00E05AA8"/>
    <w:p w14:paraId="10872627" w14:textId="77777777" w:rsidR="00E05AA8" w:rsidRDefault="00E05AA8"/>
    <w:p w14:paraId="2BCF5F31" w14:textId="77777777" w:rsidR="00E05AA8" w:rsidRDefault="00E05AA8"/>
    <w:p w14:paraId="4D83970B" w14:textId="77777777" w:rsidR="00E05AA8" w:rsidRDefault="00E05AA8"/>
    <w:p w14:paraId="4C465C55" w14:textId="77777777" w:rsidR="00E05AA8" w:rsidRDefault="00E05AA8"/>
    <w:p w14:paraId="425112D4" w14:textId="77777777" w:rsidR="00E05AA8" w:rsidRDefault="00E05AA8"/>
    <w:p w14:paraId="3B4C22B6" w14:textId="77777777" w:rsidR="00E05AA8" w:rsidRDefault="00E05AA8"/>
    <w:p w14:paraId="72DC75D5" w14:textId="77777777" w:rsidR="00E05AA8" w:rsidRDefault="00E05AA8"/>
    <w:p w14:paraId="0EA164CB" w14:textId="77777777" w:rsidR="00E05AA8" w:rsidRDefault="00E05AA8"/>
    <w:p w14:paraId="60A46F53" w14:textId="77777777" w:rsidR="00E05AA8" w:rsidRDefault="00E05AA8"/>
    <w:p w14:paraId="1F4FAA1B" w14:textId="77777777" w:rsidR="00E05AA8" w:rsidRDefault="00E05AA8"/>
    <w:p w14:paraId="4E3D9750" w14:textId="77777777" w:rsidR="00E05AA8" w:rsidRDefault="00E05AA8"/>
    <w:p w14:paraId="2BE2B92C" w14:textId="77777777" w:rsidR="00E05AA8" w:rsidRDefault="00E05AA8"/>
    <w:p w14:paraId="33E6900C" w14:textId="77777777" w:rsidR="00E05AA8" w:rsidRDefault="00E05AA8"/>
    <w:p w14:paraId="2F30E5A4" w14:textId="77777777" w:rsidR="00E05AA8" w:rsidRDefault="00E05AA8"/>
    <w:p w14:paraId="01E690C9" w14:textId="77777777" w:rsidR="00E05AA8" w:rsidRDefault="00E05AA8"/>
    <w:p w14:paraId="054D1816" w14:textId="77777777" w:rsidR="00E05AA8" w:rsidRDefault="00E05AA8"/>
    <w:p w14:paraId="79A1A5C9" w14:textId="77777777" w:rsidR="00E05AA8" w:rsidRDefault="00E05AA8"/>
    <w:p w14:paraId="4961FDC8" w14:textId="77777777" w:rsidR="00E05AA8" w:rsidRDefault="00E05AA8"/>
    <w:p w14:paraId="4F51B041" w14:textId="77777777" w:rsidR="00E05AA8" w:rsidRDefault="00E05AA8"/>
    <w:p w14:paraId="0BE39C36" w14:textId="77777777" w:rsidR="00E05AA8" w:rsidRDefault="00E05AA8"/>
    <w:p w14:paraId="35EC7AFD" w14:textId="77777777" w:rsidR="00E05AA8" w:rsidRDefault="00E05AA8"/>
    <w:p w14:paraId="4C371EAA" w14:textId="77777777" w:rsidR="00E05AA8" w:rsidRDefault="00E05AA8"/>
    <w:p w14:paraId="79A04907" w14:textId="77777777" w:rsidR="00E05AA8" w:rsidRDefault="00E05AA8"/>
    <w:p w14:paraId="151E999E" w14:textId="77777777" w:rsidR="00E05AA8" w:rsidRDefault="00E05AA8"/>
    <w:p w14:paraId="51F7F07B" w14:textId="77777777" w:rsidR="00E05AA8" w:rsidRDefault="00E05AA8"/>
    <w:p w14:paraId="2FD16D5C" w14:textId="77777777" w:rsidR="00E05AA8" w:rsidRDefault="00E05AA8"/>
    <w:p w14:paraId="105D31A0" w14:textId="77777777" w:rsidR="00E05AA8" w:rsidRDefault="00E05AA8"/>
    <w:p w14:paraId="62457A60" w14:textId="77777777" w:rsidR="00E05AA8" w:rsidRDefault="00E05AA8"/>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E05AA8" w14:paraId="79F8441D" w14:textId="77777777" w:rsidTr="00495DC8">
        <w:tc>
          <w:tcPr>
            <w:tcW w:w="9285" w:type="dxa"/>
            <w:tcBorders>
              <w:bottom w:val="double" w:sz="4" w:space="0" w:color="auto"/>
            </w:tcBorders>
            <w:shd w:val="clear" w:color="auto" w:fill="BDD6EE"/>
          </w:tcPr>
          <w:p w14:paraId="1E749802" w14:textId="77777777" w:rsidR="00E05AA8" w:rsidRDefault="00E05AA8" w:rsidP="00495DC8">
            <w:pPr>
              <w:jc w:val="both"/>
              <w:rPr>
                <w:b/>
                <w:sz w:val="28"/>
              </w:rPr>
            </w:pPr>
            <w:r>
              <w:rPr>
                <w:b/>
                <w:sz w:val="28"/>
              </w:rPr>
              <w:t xml:space="preserve">D-I – </w:t>
            </w:r>
            <w:r>
              <w:rPr>
                <w:b/>
                <w:sz w:val="26"/>
                <w:szCs w:val="26"/>
              </w:rPr>
              <w:t>Záměr rozvoje a další údaje ke studijnímu programu</w:t>
            </w:r>
          </w:p>
        </w:tc>
      </w:tr>
      <w:tr w:rsidR="00E05AA8" w14:paraId="4BBED664" w14:textId="77777777" w:rsidTr="00495DC8">
        <w:trPr>
          <w:trHeight w:val="185"/>
        </w:trPr>
        <w:tc>
          <w:tcPr>
            <w:tcW w:w="9285" w:type="dxa"/>
            <w:shd w:val="clear" w:color="auto" w:fill="F7CAAC"/>
          </w:tcPr>
          <w:p w14:paraId="445A0000" w14:textId="77777777" w:rsidR="00E05AA8" w:rsidRDefault="00E05AA8" w:rsidP="00495DC8">
            <w:pPr>
              <w:rPr>
                <w:b/>
              </w:rPr>
            </w:pPr>
            <w:r>
              <w:rPr>
                <w:b/>
              </w:rPr>
              <w:t>Záměr rozvoje studijního programu a jeho odůvodnění</w:t>
            </w:r>
          </w:p>
        </w:tc>
      </w:tr>
      <w:tr w:rsidR="00E05AA8" w14:paraId="6FFBED79" w14:textId="77777777" w:rsidTr="00495DC8">
        <w:trPr>
          <w:trHeight w:val="2835"/>
        </w:trPr>
        <w:tc>
          <w:tcPr>
            <w:tcW w:w="9285" w:type="dxa"/>
            <w:shd w:val="clear" w:color="auto" w:fill="FFFFFF"/>
          </w:tcPr>
          <w:tbl>
            <w:tblPr>
              <w:tblW w:w="0" w:type="auto"/>
              <w:tblLayout w:type="fixed"/>
              <w:tblLook w:val="0000" w:firstRow="0" w:lastRow="0" w:firstColumn="0" w:lastColumn="0" w:noHBand="0" w:noVBand="0"/>
            </w:tblPr>
            <w:tblGrid>
              <w:gridCol w:w="9155"/>
            </w:tblGrid>
            <w:tr w:rsidR="00E05AA8" w:rsidRPr="00373AD5" w14:paraId="4BEBC540" w14:textId="77777777">
              <w:trPr>
                <w:trHeight w:val="2397"/>
              </w:trPr>
              <w:tc>
                <w:tcPr>
                  <w:tcW w:w="9155" w:type="dxa"/>
                </w:tcPr>
                <w:p w14:paraId="7333A4B9" w14:textId="77777777" w:rsidR="00E05AA8" w:rsidRPr="00373AD5" w:rsidRDefault="00E05AA8" w:rsidP="00495DC8">
                  <w:pPr>
                    <w:spacing w:after="60"/>
                    <w:ind w:left="-70"/>
                    <w:jc w:val="both"/>
                  </w:pPr>
                  <w:r w:rsidRPr="00373AD5">
                    <w:t xml:space="preserve">Zařazení studijního programu </w:t>
                  </w:r>
                  <w:r>
                    <w:t xml:space="preserve">Environmentální bezpečnost </w:t>
                  </w:r>
                  <w:r w:rsidRPr="00373AD5">
                    <w:t xml:space="preserve">je plně v kontextu plánovaného rozvoje </w:t>
                  </w:r>
                  <w:r>
                    <w:t>fakulty</w:t>
                  </w:r>
                  <w:r w:rsidRPr="00373AD5">
                    <w:t xml:space="preserve"> a</w:t>
                  </w:r>
                  <w:r>
                    <w:t> představuje inovovaný studijní program vycházející programu Environmentální bezpečnost. Jde o akademicky zaměřený studijní program.</w:t>
                  </w:r>
                </w:p>
                <w:p w14:paraId="1F434AB7" w14:textId="77777777" w:rsidR="00E05AA8" w:rsidRDefault="00E05AA8" w:rsidP="00495DC8">
                  <w:pPr>
                    <w:spacing w:after="60"/>
                    <w:ind w:left="-70"/>
                    <w:jc w:val="both"/>
                  </w:pPr>
                  <w:r>
                    <w:t>Touto inovací studijního</w:t>
                  </w:r>
                  <w:r w:rsidRPr="00373AD5">
                    <w:t xml:space="preserve"> program</w:t>
                  </w:r>
                  <w:r>
                    <w:t>u</w:t>
                  </w:r>
                  <w:r w:rsidRPr="00373AD5">
                    <w:t xml:space="preserve"> reagujeme na současn</w:t>
                  </w:r>
                  <w:r>
                    <w:t>ou situaci regionálního i světového kontextu environmentálních změn a rizik s nimi spojených.</w:t>
                  </w:r>
                </w:p>
                <w:p w14:paraId="73960B8B" w14:textId="77777777" w:rsidR="00E05AA8" w:rsidRPr="005B14B9" w:rsidRDefault="00E05AA8" w:rsidP="00495DC8">
                  <w:pPr>
                    <w:spacing w:after="60"/>
                    <w:ind w:left="-70"/>
                    <w:jc w:val="both"/>
                  </w:pPr>
                  <w:r w:rsidRPr="00373AD5">
                    <w:t xml:space="preserve">Studijní program </w:t>
                  </w:r>
                  <w:r>
                    <w:t>Environmentální bezpečnost</w:t>
                  </w:r>
                  <w:r w:rsidRPr="00373AD5">
                    <w:t xml:space="preserve"> reflektuje zájem o studium </w:t>
                  </w:r>
                  <w:r>
                    <w:t>oborů z oblasti věd o Zemi</w:t>
                  </w:r>
                  <w:r w:rsidRPr="00373AD5">
                    <w:t xml:space="preserve"> z řad středoškolských studentů plynoucí ze zvýšené poptávky po absolventech </w:t>
                  </w:r>
                  <w:r>
                    <w:t>s kompetencí řešit komplexní problémy v oblasti environmentu</w:t>
                  </w:r>
                  <w:r w:rsidRPr="00373AD5">
                    <w:t xml:space="preserve">. </w:t>
                  </w:r>
                  <w:r>
                    <w:t>Současné těsné provázání problematiky environmentu a člověka přináší značné množství výzev, které je společnost nucena řešit. Absolvent studijního programu Environmentální bezpečnost bude schopen přispět k adaptaci i mitigaci environmentálních rizik, které s sebou přináší právě interakce člověka a environmentu.</w:t>
                  </w:r>
                </w:p>
                <w:p w14:paraId="5E45D51F" w14:textId="77777777" w:rsidR="00E05AA8" w:rsidRDefault="00E05AA8" w:rsidP="00495DC8">
                  <w:pPr>
                    <w:spacing w:after="60"/>
                    <w:ind w:left="-70"/>
                    <w:jc w:val="both"/>
                  </w:pPr>
                  <w:r w:rsidRPr="005B14B9">
                    <w:t xml:space="preserve">Cílem rozvoje studijního programu bude </w:t>
                  </w:r>
                  <w:r>
                    <w:t xml:space="preserve">nejen </w:t>
                  </w:r>
                  <w:r w:rsidRPr="005B14B9">
                    <w:t>udržení</w:t>
                  </w:r>
                  <w:r>
                    <w:t xml:space="preserve"> a posílení</w:t>
                  </w:r>
                  <w:r w:rsidRPr="005B14B9">
                    <w:t xml:space="preserve"> vysoké míry uplatnitelnosti absolventů na trhu práce</w:t>
                  </w:r>
                  <w:r>
                    <w:t>, ale i výchova odborníků s akademickými a výzkumnými ambicemi</w:t>
                  </w:r>
                  <w:r w:rsidRPr="005B14B9">
                    <w:t>. Studijní program bude dále rozvíjen tak, aby odrážel nové poznatky vědecko-výzkumného vývoje, ale především p</w:t>
                  </w:r>
                  <w:r>
                    <w:t>otřeby a požadavky vycházející z neustále se vyvíjejících globálních environmentálních výzev</w:t>
                  </w:r>
                  <w:r w:rsidRPr="005B14B9">
                    <w:t xml:space="preserve">. Toto bude realizováno inovací povinných a povinně volitelných předmětů a návrhem doplňujících volitelných předmětů. </w:t>
                  </w:r>
                </w:p>
                <w:p w14:paraId="380DE965" w14:textId="77777777" w:rsidR="00E05AA8" w:rsidRDefault="00E05AA8" w:rsidP="00495DC8">
                  <w:pPr>
                    <w:spacing w:after="60"/>
                    <w:ind w:left="-70"/>
                    <w:jc w:val="both"/>
                  </w:pPr>
                </w:p>
                <w:p w14:paraId="08BF8716" w14:textId="77777777" w:rsidR="00E05AA8" w:rsidRPr="005B14B9" w:rsidRDefault="00E05AA8" w:rsidP="00495DC8">
                  <w:pPr>
                    <w:spacing w:after="60"/>
                    <w:ind w:left="-70"/>
                    <w:jc w:val="both"/>
                  </w:pPr>
                  <w:r>
                    <w:t>Rozvoj studijního programu bude koncipován i v obecné rovině „aktivního celoživotního učení“. Problematika environmentu se dynamicky vyvíjí a není možné předat absolventům znalosti, které jim vystačí po celou dobu jejich profesního života. Naopak, záměrem rozvoje studijního programu Environmentální bezpečnost je mimo výše zmíněné inovace především rozvíjet samostatné kritické myšlení posluchačů, aktivní přístup k novým komplexním výzvám a schopnost i ambice individuálního vzdělávání i po absolutoriu studijního programu. To vše opřené o robustní teoretický základ zaměřený spíše na vztahy, souvislosti a trendy než na konkrétní jednotlivosti.</w:t>
                  </w:r>
                </w:p>
                <w:p w14:paraId="36ADFDBB" w14:textId="77777777" w:rsidR="00E05AA8" w:rsidRPr="00373AD5" w:rsidRDefault="00E05AA8" w:rsidP="00495DC8">
                  <w:pPr>
                    <w:spacing w:after="60"/>
                    <w:ind w:left="-70"/>
                    <w:jc w:val="both"/>
                  </w:pPr>
                </w:p>
              </w:tc>
            </w:tr>
          </w:tbl>
          <w:p w14:paraId="2EFB0BAE" w14:textId="77777777" w:rsidR="00E05AA8" w:rsidRDefault="00E05AA8"/>
        </w:tc>
      </w:tr>
      <w:tr w:rsidR="00E05AA8" w14:paraId="4DD35814" w14:textId="77777777" w:rsidTr="00495DC8">
        <w:trPr>
          <w:trHeight w:val="188"/>
        </w:trPr>
        <w:tc>
          <w:tcPr>
            <w:tcW w:w="9285" w:type="dxa"/>
            <w:shd w:val="clear" w:color="auto" w:fill="F7CAAC"/>
          </w:tcPr>
          <w:p w14:paraId="2ED21DF0" w14:textId="77777777" w:rsidR="00E05AA8" w:rsidRDefault="00E05AA8" w:rsidP="00495DC8">
            <w:pPr>
              <w:rPr>
                <w:b/>
              </w:rPr>
            </w:pPr>
            <w:r>
              <w:rPr>
                <w:b/>
              </w:rPr>
              <w:t xml:space="preserve">Počet přijímaných uchazečů ke studiu </w:t>
            </w:r>
            <w:r w:rsidRPr="00622F16">
              <w:rPr>
                <w:b/>
              </w:rPr>
              <w:t>ve studijním programu</w:t>
            </w:r>
          </w:p>
        </w:tc>
      </w:tr>
      <w:tr w:rsidR="00E05AA8" w14:paraId="154FA637" w14:textId="77777777" w:rsidTr="00495DC8">
        <w:trPr>
          <w:trHeight w:val="384"/>
        </w:trPr>
        <w:tc>
          <w:tcPr>
            <w:tcW w:w="9285" w:type="dxa"/>
            <w:shd w:val="clear" w:color="auto" w:fill="FFFFFF"/>
          </w:tcPr>
          <w:p w14:paraId="3FE6D394" w14:textId="77777777" w:rsidR="00E05AA8" w:rsidRDefault="00E05AA8" w:rsidP="00495DC8">
            <w:r>
              <w:t>Předpokládá se přijímání přibližně 30-50 studentů v prezenční formě studia.</w:t>
            </w:r>
          </w:p>
        </w:tc>
      </w:tr>
      <w:tr w:rsidR="00E05AA8" w14:paraId="7323BFD1" w14:textId="77777777" w:rsidTr="00495DC8">
        <w:trPr>
          <w:trHeight w:val="200"/>
        </w:trPr>
        <w:tc>
          <w:tcPr>
            <w:tcW w:w="9285" w:type="dxa"/>
            <w:shd w:val="clear" w:color="auto" w:fill="F7CAAC"/>
          </w:tcPr>
          <w:p w14:paraId="2BA85077" w14:textId="77777777" w:rsidR="00E05AA8" w:rsidRDefault="00E05AA8" w:rsidP="00495DC8">
            <w:pPr>
              <w:rPr>
                <w:b/>
              </w:rPr>
            </w:pPr>
            <w:r>
              <w:rPr>
                <w:b/>
              </w:rPr>
              <w:t>Předpokládaná uplatnitelnost absolventů na trhu práce</w:t>
            </w:r>
          </w:p>
        </w:tc>
      </w:tr>
      <w:tr w:rsidR="00E05AA8" w14:paraId="60BBB26B" w14:textId="77777777" w:rsidTr="00495DC8">
        <w:trPr>
          <w:trHeight w:val="3852"/>
        </w:trPr>
        <w:tc>
          <w:tcPr>
            <w:tcW w:w="9285" w:type="dxa"/>
            <w:shd w:val="clear" w:color="auto" w:fill="FFFFFF"/>
          </w:tcPr>
          <w:p w14:paraId="3D82A5EB" w14:textId="77777777" w:rsidR="00E05AA8" w:rsidRDefault="00E05AA8" w:rsidP="00495DC8">
            <w:pPr>
              <w:spacing w:after="60"/>
              <w:jc w:val="both"/>
            </w:pPr>
            <w:r>
              <w:t>Klíčovým</w:t>
            </w:r>
            <w:r w:rsidRPr="0063228C">
              <w:t xml:space="preserve"> cílem studijního programu je vysoká míra uplatnitelnosti absolventů školy na trhu práce</w:t>
            </w:r>
            <w:r>
              <w:t xml:space="preserve"> a to především v žádaných a odpovědných pozicích</w:t>
            </w:r>
            <w:r w:rsidRPr="0063228C">
              <w:t xml:space="preserve">.  </w:t>
            </w:r>
          </w:p>
          <w:p w14:paraId="5823FEEA" w14:textId="77777777" w:rsidR="00E05AA8" w:rsidRDefault="00E05AA8" w:rsidP="00495DC8">
            <w:pPr>
              <w:jc w:val="both"/>
            </w:pPr>
            <w:r>
              <w:t>Vzhledem k tomu, že profil absolventa interdisciplinárně pokrývá oblasti věd o Zemi dle Nařízení vlády č. 275/2016 Sb., mají absolventi znalosti vlastností složek krajinné sféry a jejich vztahů na konkrétním území nejen v přírodovědném pojetí, ale rovněž ve společenskovědním kontextu. U absolventů tak lze předpokládat schopnosti řešit komplexní problémy stejně tak jako rozumět kolegům z příbuzných oborů a ve spolupráci s nimi se podílet na současných globálních výzvách. Absolvent získá navíc v současnosti nezbytné dovednosti práce s moderním a specializovaným softwarem pro podporu analýzy rizik a prostorového modelování, které se uplatňují právě při multioborovém řešení náročných úkolů.</w:t>
            </w:r>
          </w:p>
          <w:p w14:paraId="77F728FA" w14:textId="77777777" w:rsidR="00E05AA8" w:rsidRDefault="00E05AA8" w:rsidP="00495DC8">
            <w:pPr>
              <w:jc w:val="both"/>
            </w:pPr>
          </w:p>
          <w:p w14:paraId="5FEBF415" w14:textId="77777777" w:rsidR="00E05AA8" w:rsidRDefault="00E05AA8" w:rsidP="00495DC8">
            <w:pPr>
              <w:jc w:val="both"/>
            </w:pPr>
            <w:r>
              <w:t xml:space="preserve">Výše popsané kompetence, mezioborové porozumění a schopnost se dále učit jsou vysoce ceněné kompetence na trhu práce v době znalostní společnosti. Uplatnitelnost absolventů bude v oblastech veřejné správy (v odborech životního prostředí příslušných správních úřadů, obecně pak orgánů státní správy a samosprávy stejně jako jejich příspěvkových organizací – např. AOPK, </w:t>
            </w:r>
            <w:del w:id="17081" w:author="Jiří Lehejček" w:date="2018-11-07T13:34:00Z">
              <w:r w:rsidDel="003D5D77">
                <w:delText xml:space="preserve">SFŽP, </w:delText>
              </w:r>
            </w:del>
            <w:r>
              <w:t>správy NP, CHKO, Správy povodí řek…), veřejně prospěšných organizacích (IUCN, UNESCO, Člověk v tísni</w:t>
            </w:r>
            <w:del w:id="17082" w:author="Jiří Lehejček" w:date="2018-11-07T13:34:00Z">
              <w:r w:rsidDel="003D5D77">
                <w:delText>, Green Climate Fund</w:delText>
              </w:r>
            </w:del>
            <w:r>
              <w:t xml:space="preserve">) i průmyslových podniků stejně tak jako ve funkcích s přímou odpovědností v oblasti krizového řízení a environmentální bezpečnosti. Dle národní soustavy povolání absolvent bude schopen vykonávat povolání v plné míře jako pracovník ekologické výchovy, specialista životního prostředí státní správy, ekolog specialista a další. </w:t>
            </w:r>
          </w:p>
          <w:p w14:paraId="79FFADCE" w14:textId="77777777" w:rsidR="00E05AA8" w:rsidRDefault="00E05AA8" w:rsidP="00495DC8"/>
        </w:tc>
      </w:tr>
    </w:tbl>
    <w:p w14:paraId="1BB89302" w14:textId="77777777" w:rsidR="00E05AA8" w:rsidRDefault="00E05AA8"/>
    <w:p w14:paraId="12EC68EE" w14:textId="77777777" w:rsidR="00E05AA8" w:rsidRDefault="00E05AA8"/>
    <w:sectPr w:rsidR="00E05AA8" w:rsidSect="00495DC8">
      <w:footerReference w:type="default" r:id="rId21"/>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4551" w:author="Matyas Adam" w:date="2018-11-19T15:15:00Z" w:initials="MA">
    <w:p w14:paraId="5F6418AA" w14:textId="77777777" w:rsidR="00AE6202" w:rsidRDefault="00AE6202">
      <w:pPr>
        <w:pStyle w:val="Textkomente"/>
      </w:pPr>
      <w:r>
        <w:rPr>
          <w:rStyle w:val="Odkaznakoment"/>
        </w:rPr>
        <w:annotationRef/>
      </w:r>
      <w:r>
        <w:t>Bude figurovat Dr. Kozáková ve vyuce? V listech předmětů k dohledání není.</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F6418AA"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DD4D7A" w14:textId="77777777" w:rsidR="00AE6202" w:rsidRDefault="00AE6202">
      <w:r>
        <w:separator/>
      </w:r>
    </w:p>
  </w:endnote>
  <w:endnote w:type="continuationSeparator" w:id="0">
    <w:p w14:paraId="599EECE1" w14:textId="77777777" w:rsidR="00AE6202" w:rsidRDefault="00AE62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UTB Text">
    <w:altName w:val="Times New Roman"/>
    <w:panose1 w:val="00000000000000000000"/>
    <w:charset w:val="00"/>
    <w:family w:val="modern"/>
    <w:notTrueType/>
    <w:pitch w:val="variable"/>
    <w:sig w:usb0="20000007" w:usb1="00000000" w:usb2="00000000" w:usb3="00000000" w:csb0="00000193" w:csb1="00000000"/>
  </w:font>
  <w:font w:name="Georgia">
    <w:panose1 w:val="02040502050405020303"/>
    <w:charset w:val="EE"/>
    <w:family w:val="roman"/>
    <w:pitch w:val="variable"/>
    <w:sig w:usb0="00000287" w:usb1="00000000" w:usb2="00000000" w:usb3="00000000" w:csb0="0000009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B8DC3" w14:textId="77777777" w:rsidR="00AE6202" w:rsidRDefault="00AE6202">
    <w:pPr>
      <w:pStyle w:val="Zpat1"/>
    </w:pPr>
    <w:r>
      <w:rPr>
        <w:sz w:val="16"/>
        <w:szCs w:val="16"/>
      </w:rPr>
      <w:t>verze 16.2.2017</w:t>
    </w:r>
  </w:p>
  <w:p w14:paraId="238A39FF" w14:textId="77777777" w:rsidR="00AE6202" w:rsidRDefault="00AE6202">
    <w:pPr>
      <w:pStyle w:val="Zpat1"/>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31D04C" w14:textId="77777777" w:rsidR="00AE6202" w:rsidRPr="00F356C7" w:rsidRDefault="00AE6202" w:rsidP="00495DC8">
    <w:pPr>
      <w:pStyle w:val="Zpat"/>
      <w:rPr>
        <w:sz w:val="16"/>
        <w:szCs w:val="16"/>
      </w:rPr>
    </w:pPr>
    <w:r w:rsidRPr="00F356C7">
      <w:rPr>
        <w:sz w:val="16"/>
        <w:szCs w:val="16"/>
      </w:rPr>
      <w:t>verze 16.2.2017</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6E75B8" w14:textId="77777777" w:rsidR="00AE6202" w:rsidRDefault="00AE6202">
      <w:r>
        <w:separator/>
      </w:r>
    </w:p>
  </w:footnote>
  <w:footnote w:type="continuationSeparator" w:id="0">
    <w:p w14:paraId="6263AAF8" w14:textId="77777777" w:rsidR="00AE6202" w:rsidRDefault="00AE620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5C24"/>
    <w:multiLevelType w:val="hybridMultilevel"/>
    <w:tmpl w:val="3EF000DC"/>
    <w:lvl w:ilvl="0" w:tplc="18BE96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7B6CDE"/>
    <w:multiLevelType w:val="hybridMultilevel"/>
    <w:tmpl w:val="9320AA40"/>
    <w:lvl w:ilvl="0" w:tplc="70087BA8">
      <w:start w:val="1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563877"/>
    <w:multiLevelType w:val="hybridMultilevel"/>
    <w:tmpl w:val="9BB2728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76D0890"/>
    <w:multiLevelType w:val="hybridMultilevel"/>
    <w:tmpl w:val="7A660C3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AA3584"/>
    <w:multiLevelType w:val="hybridMultilevel"/>
    <w:tmpl w:val="923697F8"/>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240154"/>
    <w:multiLevelType w:val="multilevel"/>
    <w:tmpl w:val="42B8DF7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97B6B65"/>
    <w:multiLevelType w:val="hybridMultilevel"/>
    <w:tmpl w:val="89ACEC42"/>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AE52933"/>
    <w:multiLevelType w:val="multilevel"/>
    <w:tmpl w:val="7C6A4A4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0C3C1DEF"/>
    <w:multiLevelType w:val="multilevel"/>
    <w:tmpl w:val="0AA013C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C9D0AB5"/>
    <w:multiLevelType w:val="hybridMultilevel"/>
    <w:tmpl w:val="C3144C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1673F42"/>
    <w:multiLevelType w:val="multilevel"/>
    <w:tmpl w:val="2062B7A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11A3461B"/>
    <w:multiLevelType w:val="multilevel"/>
    <w:tmpl w:val="6AF005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12590A30"/>
    <w:multiLevelType w:val="hybridMultilevel"/>
    <w:tmpl w:val="0F3EFA20"/>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26729D9"/>
    <w:multiLevelType w:val="hybridMultilevel"/>
    <w:tmpl w:val="6CF429CE"/>
    <w:lvl w:ilvl="0" w:tplc="18BE96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62F3CCF"/>
    <w:multiLevelType w:val="multilevel"/>
    <w:tmpl w:val="DB5607D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193B2415"/>
    <w:multiLevelType w:val="hybridMultilevel"/>
    <w:tmpl w:val="BF08349E"/>
    <w:lvl w:ilvl="0" w:tplc="18BE96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A0E35B6"/>
    <w:multiLevelType w:val="hybridMultilevel"/>
    <w:tmpl w:val="7F2430FE"/>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A530968"/>
    <w:multiLevelType w:val="hybridMultilevel"/>
    <w:tmpl w:val="15360C28"/>
    <w:lvl w:ilvl="0" w:tplc="18BE96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1AAC7DBB"/>
    <w:multiLevelType w:val="multilevel"/>
    <w:tmpl w:val="7AA0E9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1AB95D51"/>
    <w:multiLevelType w:val="multilevel"/>
    <w:tmpl w:val="96303BB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1AC111CD"/>
    <w:multiLevelType w:val="multilevel"/>
    <w:tmpl w:val="4DE0DFB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1C2737FF"/>
    <w:multiLevelType w:val="multilevel"/>
    <w:tmpl w:val="EA88281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1C883F79"/>
    <w:multiLevelType w:val="multilevel"/>
    <w:tmpl w:val="7D28EDB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1E9D15DA"/>
    <w:multiLevelType w:val="hybridMultilevel"/>
    <w:tmpl w:val="EDCAEAE2"/>
    <w:lvl w:ilvl="0" w:tplc="04050001">
      <w:start w:val="1"/>
      <w:numFmt w:val="bullet"/>
      <w:lvlText w:val=""/>
      <w:lvlJc w:val="left"/>
      <w:pPr>
        <w:tabs>
          <w:tab w:val="num" w:pos="765"/>
        </w:tabs>
        <w:ind w:left="765" w:hanging="360"/>
      </w:pPr>
      <w:rPr>
        <w:rFonts w:ascii="Symbol" w:hAnsi="Symbol" w:hint="default"/>
      </w:rPr>
    </w:lvl>
    <w:lvl w:ilvl="1" w:tplc="04050003" w:tentative="1">
      <w:start w:val="1"/>
      <w:numFmt w:val="bullet"/>
      <w:lvlText w:val="o"/>
      <w:lvlJc w:val="left"/>
      <w:pPr>
        <w:tabs>
          <w:tab w:val="num" w:pos="1845"/>
        </w:tabs>
        <w:ind w:left="1845" w:hanging="360"/>
      </w:pPr>
      <w:rPr>
        <w:rFonts w:ascii="Courier New" w:hAnsi="Courier New" w:cs="Courier New" w:hint="default"/>
      </w:rPr>
    </w:lvl>
    <w:lvl w:ilvl="2" w:tplc="04050005" w:tentative="1">
      <w:start w:val="1"/>
      <w:numFmt w:val="bullet"/>
      <w:lvlText w:val=""/>
      <w:lvlJc w:val="left"/>
      <w:pPr>
        <w:tabs>
          <w:tab w:val="num" w:pos="2565"/>
        </w:tabs>
        <w:ind w:left="2565" w:hanging="360"/>
      </w:pPr>
      <w:rPr>
        <w:rFonts w:ascii="Wingdings" w:hAnsi="Wingdings" w:hint="default"/>
      </w:rPr>
    </w:lvl>
    <w:lvl w:ilvl="3" w:tplc="04050001" w:tentative="1">
      <w:start w:val="1"/>
      <w:numFmt w:val="bullet"/>
      <w:lvlText w:val=""/>
      <w:lvlJc w:val="left"/>
      <w:pPr>
        <w:tabs>
          <w:tab w:val="num" w:pos="3285"/>
        </w:tabs>
        <w:ind w:left="3285" w:hanging="360"/>
      </w:pPr>
      <w:rPr>
        <w:rFonts w:ascii="Symbol" w:hAnsi="Symbol" w:hint="default"/>
      </w:rPr>
    </w:lvl>
    <w:lvl w:ilvl="4" w:tplc="04050003" w:tentative="1">
      <w:start w:val="1"/>
      <w:numFmt w:val="bullet"/>
      <w:lvlText w:val="o"/>
      <w:lvlJc w:val="left"/>
      <w:pPr>
        <w:tabs>
          <w:tab w:val="num" w:pos="4005"/>
        </w:tabs>
        <w:ind w:left="4005" w:hanging="360"/>
      </w:pPr>
      <w:rPr>
        <w:rFonts w:ascii="Courier New" w:hAnsi="Courier New" w:cs="Courier New" w:hint="default"/>
      </w:rPr>
    </w:lvl>
    <w:lvl w:ilvl="5" w:tplc="04050005" w:tentative="1">
      <w:start w:val="1"/>
      <w:numFmt w:val="bullet"/>
      <w:lvlText w:val=""/>
      <w:lvlJc w:val="left"/>
      <w:pPr>
        <w:tabs>
          <w:tab w:val="num" w:pos="4725"/>
        </w:tabs>
        <w:ind w:left="4725" w:hanging="360"/>
      </w:pPr>
      <w:rPr>
        <w:rFonts w:ascii="Wingdings" w:hAnsi="Wingdings" w:hint="default"/>
      </w:rPr>
    </w:lvl>
    <w:lvl w:ilvl="6" w:tplc="04050001" w:tentative="1">
      <w:start w:val="1"/>
      <w:numFmt w:val="bullet"/>
      <w:lvlText w:val=""/>
      <w:lvlJc w:val="left"/>
      <w:pPr>
        <w:tabs>
          <w:tab w:val="num" w:pos="5445"/>
        </w:tabs>
        <w:ind w:left="5445" w:hanging="360"/>
      </w:pPr>
      <w:rPr>
        <w:rFonts w:ascii="Symbol" w:hAnsi="Symbol" w:hint="default"/>
      </w:rPr>
    </w:lvl>
    <w:lvl w:ilvl="7" w:tplc="04050003" w:tentative="1">
      <w:start w:val="1"/>
      <w:numFmt w:val="bullet"/>
      <w:lvlText w:val="o"/>
      <w:lvlJc w:val="left"/>
      <w:pPr>
        <w:tabs>
          <w:tab w:val="num" w:pos="6165"/>
        </w:tabs>
        <w:ind w:left="6165" w:hanging="360"/>
      </w:pPr>
      <w:rPr>
        <w:rFonts w:ascii="Courier New" w:hAnsi="Courier New" w:cs="Courier New" w:hint="default"/>
      </w:rPr>
    </w:lvl>
    <w:lvl w:ilvl="8" w:tplc="04050005" w:tentative="1">
      <w:start w:val="1"/>
      <w:numFmt w:val="bullet"/>
      <w:lvlText w:val=""/>
      <w:lvlJc w:val="left"/>
      <w:pPr>
        <w:tabs>
          <w:tab w:val="num" w:pos="6885"/>
        </w:tabs>
        <w:ind w:left="6885" w:hanging="360"/>
      </w:pPr>
      <w:rPr>
        <w:rFonts w:ascii="Wingdings" w:hAnsi="Wingdings" w:hint="default"/>
      </w:rPr>
    </w:lvl>
  </w:abstractNum>
  <w:abstractNum w:abstractNumId="24" w15:restartNumberingAfterBreak="0">
    <w:nsid w:val="1EF70F08"/>
    <w:multiLevelType w:val="multilevel"/>
    <w:tmpl w:val="96303BB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21AB5B27"/>
    <w:multiLevelType w:val="hybridMultilevel"/>
    <w:tmpl w:val="280E2446"/>
    <w:lvl w:ilvl="0" w:tplc="EE54A026">
      <w:start w:val="1"/>
      <w:numFmt w:val="decimal"/>
      <w:pStyle w:val="citace1"/>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224F58C1"/>
    <w:multiLevelType w:val="multilevel"/>
    <w:tmpl w:val="F7E8382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236E6A50"/>
    <w:multiLevelType w:val="hybridMultilevel"/>
    <w:tmpl w:val="7CFC4056"/>
    <w:lvl w:ilvl="0" w:tplc="18BE96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25B66A22"/>
    <w:multiLevelType w:val="hybridMultilevel"/>
    <w:tmpl w:val="D1FEBE3E"/>
    <w:lvl w:ilvl="0" w:tplc="18BE96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25F26D2A"/>
    <w:multiLevelType w:val="hybridMultilevel"/>
    <w:tmpl w:val="6EF292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2601256A"/>
    <w:multiLevelType w:val="multilevel"/>
    <w:tmpl w:val="F7E8382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289511DE"/>
    <w:multiLevelType w:val="multilevel"/>
    <w:tmpl w:val="EA88281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291B2D2A"/>
    <w:multiLevelType w:val="hybridMultilevel"/>
    <w:tmpl w:val="D362FF60"/>
    <w:lvl w:ilvl="0" w:tplc="18BE9682">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29C94788"/>
    <w:multiLevelType w:val="hybridMultilevel"/>
    <w:tmpl w:val="02304A98"/>
    <w:lvl w:ilvl="0" w:tplc="18BE96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2B1C0F14"/>
    <w:multiLevelType w:val="multilevel"/>
    <w:tmpl w:val="4E3A81E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2B96599C"/>
    <w:multiLevelType w:val="hybridMultilevel"/>
    <w:tmpl w:val="0194EF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2DBB22BD"/>
    <w:multiLevelType w:val="multilevel"/>
    <w:tmpl w:val="DB5607D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2EB20FA5"/>
    <w:multiLevelType w:val="hybridMultilevel"/>
    <w:tmpl w:val="E4BA5DBE"/>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30AD1655"/>
    <w:multiLevelType w:val="hybridMultilevel"/>
    <w:tmpl w:val="C12653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31316628"/>
    <w:multiLevelType w:val="hybridMultilevel"/>
    <w:tmpl w:val="A5FE6B1E"/>
    <w:lvl w:ilvl="0" w:tplc="18BE96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316D5AFD"/>
    <w:multiLevelType w:val="multilevel"/>
    <w:tmpl w:val="EA88281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327B457E"/>
    <w:multiLevelType w:val="hybridMultilevel"/>
    <w:tmpl w:val="82580D9E"/>
    <w:lvl w:ilvl="0" w:tplc="18BE96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32A22D9A"/>
    <w:multiLevelType w:val="multilevel"/>
    <w:tmpl w:val="7644804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34461374"/>
    <w:multiLevelType w:val="multilevel"/>
    <w:tmpl w:val="0EF078C6"/>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15:restartNumberingAfterBreak="0">
    <w:nsid w:val="34916544"/>
    <w:multiLevelType w:val="hybridMultilevel"/>
    <w:tmpl w:val="440AB5DC"/>
    <w:lvl w:ilvl="0" w:tplc="18BE9682">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35356EA4"/>
    <w:multiLevelType w:val="hybridMultilevel"/>
    <w:tmpl w:val="8F924E3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46" w15:restartNumberingAfterBreak="0">
    <w:nsid w:val="36CE3948"/>
    <w:multiLevelType w:val="multilevel"/>
    <w:tmpl w:val="96303BB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372B21FF"/>
    <w:multiLevelType w:val="hybridMultilevel"/>
    <w:tmpl w:val="CAD6252E"/>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82349B6"/>
    <w:multiLevelType w:val="hybridMultilevel"/>
    <w:tmpl w:val="147AE03C"/>
    <w:lvl w:ilvl="0" w:tplc="18BE9682">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9" w15:restartNumberingAfterBreak="0">
    <w:nsid w:val="3B171142"/>
    <w:multiLevelType w:val="hybridMultilevel"/>
    <w:tmpl w:val="A6AA7918"/>
    <w:lvl w:ilvl="0" w:tplc="C4B4DBA0">
      <w:start w:val="1"/>
      <w:numFmt w:val="bullet"/>
      <w:lvlText w:val=""/>
      <w:lvlJc w:val="left"/>
      <w:pPr>
        <w:tabs>
          <w:tab w:val="num" w:pos="0"/>
        </w:tabs>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3E93573A"/>
    <w:multiLevelType w:val="hybridMultilevel"/>
    <w:tmpl w:val="02AE1E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3F875382"/>
    <w:multiLevelType w:val="hybridMultilevel"/>
    <w:tmpl w:val="C7E4FDD6"/>
    <w:lvl w:ilvl="0" w:tplc="18BE96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41A92EA0"/>
    <w:multiLevelType w:val="hybridMultilevel"/>
    <w:tmpl w:val="BCACC0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43D1677D"/>
    <w:multiLevelType w:val="hybridMultilevel"/>
    <w:tmpl w:val="D4CAD59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44B46E62"/>
    <w:multiLevelType w:val="multilevel"/>
    <w:tmpl w:val="DB5607D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15:restartNumberingAfterBreak="0">
    <w:nsid w:val="44D61296"/>
    <w:multiLevelType w:val="hybridMultilevel"/>
    <w:tmpl w:val="842E557C"/>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6" w15:restartNumberingAfterBreak="0">
    <w:nsid w:val="45D24D92"/>
    <w:multiLevelType w:val="multilevel"/>
    <w:tmpl w:val="3210D856"/>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 w15:restartNumberingAfterBreak="0">
    <w:nsid w:val="47780E18"/>
    <w:multiLevelType w:val="hybridMultilevel"/>
    <w:tmpl w:val="E7C622B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8" w15:restartNumberingAfterBreak="0">
    <w:nsid w:val="47827F6E"/>
    <w:multiLevelType w:val="hybridMultilevel"/>
    <w:tmpl w:val="318C13D2"/>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4925507C"/>
    <w:multiLevelType w:val="multilevel"/>
    <w:tmpl w:val="C010B240"/>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0" w15:restartNumberingAfterBreak="0">
    <w:nsid w:val="4A392F2C"/>
    <w:multiLevelType w:val="hybridMultilevel"/>
    <w:tmpl w:val="ED987FE6"/>
    <w:lvl w:ilvl="0" w:tplc="18BE96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4A707D72"/>
    <w:multiLevelType w:val="multilevel"/>
    <w:tmpl w:val="87D0B26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2" w15:restartNumberingAfterBreak="0">
    <w:nsid w:val="4B9D0331"/>
    <w:multiLevelType w:val="multilevel"/>
    <w:tmpl w:val="4A5C0F0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15:restartNumberingAfterBreak="0">
    <w:nsid w:val="4C1A5597"/>
    <w:multiLevelType w:val="hybridMultilevel"/>
    <w:tmpl w:val="8EFCD6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4" w15:restartNumberingAfterBreak="0">
    <w:nsid w:val="4C214894"/>
    <w:multiLevelType w:val="hybridMultilevel"/>
    <w:tmpl w:val="58E24EDE"/>
    <w:lvl w:ilvl="0" w:tplc="18BE96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4DFC7EBA"/>
    <w:multiLevelType w:val="multilevel"/>
    <w:tmpl w:val="E31ADE9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6" w15:restartNumberingAfterBreak="0">
    <w:nsid w:val="4F814619"/>
    <w:multiLevelType w:val="hybridMultilevel"/>
    <w:tmpl w:val="F1B42672"/>
    <w:lvl w:ilvl="0" w:tplc="18BE96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7" w15:restartNumberingAfterBreak="0">
    <w:nsid w:val="500E694E"/>
    <w:multiLevelType w:val="multilevel"/>
    <w:tmpl w:val="3DB48C6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8" w15:restartNumberingAfterBreak="0">
    <w:nsid w:val="51A148A7"/>
    <w:multiLevelType w:val="multilevel"/>
    <w:tmpl w:val="96303BB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53885418"/>
    <w:multiLevelType w:val="multilevel"/>
    <w:tmpl w:val="96303BB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544100AA"/>
    <w:multiLevelType w:val="hybridMultilevel"/>
    <w:tmpl w:val="3F2AB9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1" w15:restartNumberingAfterBreak="0">
    <w:nsid w:val="544E746C"/>
    <w:multiLevelType w:val="hybridMultilevel"/>
    <w:tmpl w:val="35602320"/>
    <w:lvl w:ilvl="0" w:tplc="18BE96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2" w15:restartNumberingAfterBreak="0">
    <w:nsid w:val="546602E0"/>
    <w:multiLevelType w:val="hybridMultilevel"/>
    <w:tmpl w:val="DA0EF99E"/>
    <w:lvl w:ilvl="0" w:tplc="18BE96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3" w15:restartNumberingAfterBreak="0">
    <w:nsid w:val="55380EDD"/>
    <w:multiLevelType w:val="multilevel"/>
    <w:tmpl w:val="96303BB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4" w15:restartNumberingAfterBreak="0">
    <w:nsid w:val="568A4769"/>
    <w:multiLevelType w:val="hybridMultilevel"/>
    <w:tmpl w:val="8A7C5370"/>
    <w:lvl w:ilvl="0" w:tplc="B15C99A4">
      <w:start w:val="1"/>
      <w:numFmt w:val="decimal"/>
      <w:pStyle w:val="Cislovani"/>
      <w:lvlText w:val="%1."/>
      <w:lvlJc w:val="right"/>
      <w:pPr>
        <w:ind w:left="720" w:hanging="360"/>
      </w:pPr>
      <w:rPr>
        <w:rFonts w:ascii="Times New Roman" w:hAnsi="Times New Roman" w:cs="Times New Roman" w:hint="default"/>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75" w15:restartNumberingAfterBreak="0">
    <w:nsid w:val="589109F2"/>
    <w:multiLevelType w:val="hybridMultilevel"/>
    <w:tmpl w:val="50D095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6" w15:restartNumberingAfterBreak="0">
    <w:nsid w:val="596E22C3"/>
    <w:multiLevelType w:val="multilevel"/>
    <w:tmpl w:val="96303BB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7" w15:restartNumberingAfterBreak="0">
    <w:nsid w:val="5AA95013"/>
    <w:multiLevelType w:val="multilevel"/>
    <w:tmpl w:val="4E56CCB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8" w15:restartNumberingAfterBreak="0">
    <w:nsid w:val="5AFA79DA"/>
    <w:multiLevelType w:val="hybridMultilevel"/>
    <w:tmpl w:val="DA105B58"/>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5B535968"/>
    <w:multiLevelType w:val="multilevel"/>
    <w:tmpl w:val="DB5607D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0" w15:restartNumberingAfterBreak="0">
    <w:nsid w:val="5B5D57B4"/>
    <w:multiLevelType w:val="hybridMultilevel"/>
    <w:tmpl w:val="B4440E2E"/>
    <w:lvl w:ilvl="0" w:tplc="18BE96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15:restartNumberingAfterBreak="0">
    <w:nsid w:val="5B906E14"/>
    <w:multiLevelType w:val="hybridMultilevel"/>
    <w:tmpl w:val="95FECC40"/>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5CF27BE7"/>
    <w:multiLevelType w:val="hybridMultilevel"/>
    <w:tmpl w:val="4F3AEE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3" w15:restartNumberingAfterBreak="0">
    <w:nsid w:val="5DFF49DD"/>
    <w:multiLevelType w:val="hybridMultilevel"/>
    <w:tmpl w:val="B7B05922"/>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5EB214CF"/>
    <w:multiLevelType w:val="hybridMultilevel"/>
    <w:tmpl w:val="DCB0E3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5" w15:restartNumberingAfterBreak="0">
    <w:nsid w:val="5FFA4E15"/>
    <w:multiLevelType w:val="multilevel"/>
    <w:tmpl w:val="DB5607D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6" w15:restartNumberingAfterBreak="0">
    <w:nsid w:val="601E2C35"/>
    <w:multiLevelType w:val="multilevel"/>
    <w:tmpl w:val="54DC158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7" w15:restartNumberingAfterBreak="0">
    <w:nsid w:val="61234689"/>
    <w:multiLevelType w:val="hybridMultilevel"/>
    <w:tmpl w:val="5298E91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8" w15:restartNumberingAfterBreak="0">
    <w:nsid w:val="63686ADA"/>
    <w:multiLevelType w:val="multilevel"/>
    <w:tmpl w:val="1B5AA546"/>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9" w15:restartNumberingAfterBreak="0">
    <w:nsid w:val="64C641BD"/>
    <w:multiLevelType w:val="multilevel"/>
    <w:tmpl w:val="4CC0D4A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0" w15:restartNumberingAfterBreak="0">
    <w:nsid w:val="65732BAE"/>
    <w:multiLevelType w:val="multilevel"/>
    <w:tmpl w:val="E8D0165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1" w15:restartNumberingAfterBreak="0">
    <w:nsid w:val="67171B56"/>
    <w:multiLevelType w:val="hybridMultilevel"/>
    <w:tmpl w:val="C6CE47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2" w15:restartNumberingAfterBreak="0">
    <w:nsid w:val="6A3F41B6"/>
    <w:multiLevelType w:val="hybridMultilevel"/>
    <w:tmpl w:val="54B072E6"/>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3" w15:restartNumberingAfterBreak="0">
    <w:nsid w:val="6A59240C"/>
    <w:multiLevelType w:val="hybridMultilevel"/>
    <w:tmpl w:val="5600A5BC"/>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4" w15:restartNumberingAfterBreak="0">
    <w:nsid w:val="6A947BD2"/>
    <w:multiLevelType w:val="multilevel"/>
    <w:tmpl w:val="1A68481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5" w15:restartNumberingAfterBreak="0">
    <w:nsid w:val="6AE80AE2"/>
    <w:multiLevelType w:val="multilevel"/>
    <w:tmpl w:val="3D147ED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6" w15:restartNumberingAfterBreak="0">
    <w:nsid w:val="6CC630DC"/>
    <w:multiLevelType w:val="hybridMultilevel"/>
    <w:tmpl w:val="5E24FFA0"/>
    <w:lvl w:ilvl="0" w:tplc="18BE9682">
      <w:start w:val="1"/>
      <w:numFmt w:val="bullet"/>
      <w:lvlText w:val=""/>
      <w:lvlJc w:val="left"/>
      <w:pPr>
        <w:tabs>
          <w:tab w:val="num" w:pos="0"/>
        </w:tabs>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6CF77D17"/>
    <w:multiLevelType w:val="hybridMultilevel"/>
    <w:tmpl w:val="57E0B216"/>
    <w:lvl w:ilvl="0" w:tplc="18BE9682">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8" w15:restartNumberingAfterBreak="0">
    <w:nsid w:val="6E4F259D"/>
    <w:multiLevelType w:val="hybridMultilevel"/>
    <w:tmpl w:val="6966FB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9" w15:restartNumberingAfterBreak="0">
    <w:nsid w:val="6EFD3207"/>
    <w:multiLevelType w:val="hybridMultilevel"/>
    <w:tmpl w:val="C5CCB774"/>
    <w:lvl w:ilvl="0" w:tplc="18BE96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0" w15:restartNumberingAfterBreak="0">
    <w:nsid w:val="6FA017C9"/>
    <w:multiLevelType w:val="hybridMultilevel"/>
    <w:tmpl w:val="45A8C5B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1" w15:restartNumberingAfterBreak="0">
    <w:nsid w:val="70425A60"/>
    <w:multiLevelType w:val="hybridMultilevel"/>
    <w:tmpl w:val="BEFC5444"/>
    <w:lvl w:ilvl="0" w:tplc="18BE9682">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2" w15:restartNumberingAfterBreak="0">
    <w:nsid w:val="717D1C8D"/>
    <w:multiLevelType w:val="hybridMultilevel"/>
    <w:tmpl w:val="EB34E3B8"/>
    <w:lvl w:ilvl="0" w:tplc="18BE968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3" w15:restartNumberingAfterBreak="0">
    <w:nsid w:val="739F6304"/>
    <w:multiLevelType w:val="hybridMultilevel"/>
    <w:tmpl w:val="A454B94A"/>
    <w:lvl w:ilvl="0" w:tplc="18BE9682">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4" w15:restartNumberingAfterBreak="0">
    <w:nsid w:val="73B25718"/>
    <w:multiLevelType w:val="multilevel"/>
    <w:tmpl w:val="F7E8382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5" w15:restartNumberingAfterBreak="0">
    <w:nsid w:val="73D336A4"/>
    <w:multiLevelType w:val="hybridMultilevel"/>
    <w:tmpl w:val="A1A4A42C"/>
    <w:lvl w:ilvl="0" w:tplc="00261BB8">
      <w:start w:val="2"/>
      <w:numFmt w:val="bullet"/>
      <w:lvlText w:val="-"/>
      <w:lvlJc w:val="left"/>
      <w:pPr>
        <w:ind w:left="375" w:hanging="360"/>
      </w:pPr>
      <w:rPr>
        <w:rFonts w:ascii="Times New Roman" w:eastAsia="Times New Roman" w:hAnsi="Times New Roman" w:cs="Times New Roman" w:hint="default"/>
      </w:rPr>
    </w:lvl>
    <w:lvl w:ilvl="1" w:tplc="04050003" w:tentative="1">
      <w:start w:val="1"/>
      <w:numFmt w:val="bullet"/>
      <w:lvlText w:val="o"/>
      <w:lvlJc w:val="left"/>
      <w:pPr>
        <w:ind w:left="1095" w:hanging="360"/>
      </w:pPr>
      <w:rPr>
        <w:rFonts w:ascii="Courier New" w:hAnsi="Courier New" w:cs="Courier New" w:hint="default"/>
      </w:rPr>
    </w:lvl>
    <w:lvl w:ilvl="2" w:tplc="04050005" w:tentative="1">
      <w:start w:val="1"/>
      <w:numFmt w:val="bullet"/>
      <w:lvlText w:val=""/>
      <w:lvlJc w:val="left"/>
      <w:pPr>
        <w:ind w:left="1815" w:hanging="360"/>
      </w:pPr>
      <w:rPr>
        <w:rFonts w:ascii="Wingdings" w:hAnsi="Wingdings" w:hint="default"/>
      </w:rPr>
    </w:lvl>
    <w:lvl w:ilvl="3" w:tplc="04050001" w:tentative="1">
      <w:start w:val="1"/>
      <w:numFmt w:val="bullet"/>
      <w:lvlText w:val=""/>
      <w:lvlJc w:val="left"/>
      <w:pPr>
        <w:ind w:left="2535" w:hanging="360"/>
      </w:pPr>
      <w:rPr>
        <w:rFonts w:ascii="Symbol" w:hAnsi="Symbol" w:hint="default"/>
      </w:rPr>
    </w:lvl>
    <w:lvl w:ilvl="4" w:tplc="04050003" w:tentative="1">
      <w:start w:val="1"/>
      <w:numFmt w:val="bullet"/>
      <w:lvlText w:val="o"/>
      <w:lvlJc w:val="left"/>
      <w:pPr>
        <w:ind w:left="3255" w:hanging="360"/>
      </w:pPr>
      <w:rPr>
        <w:rFonts w:ascii="Courier New" w:hAnsi="Courier New" w:cs="Courier New" w:hint="default"/>
      </w:rPr>
    </w:lvl>
    <w:lvl w:ilvl="5" w:tplc="04050005" w:tentative="1">
      <w:start w:val="1"/>
      <w:numFmt w:val="bullet"/>
      <w:lvlText w:val=""/>
      <w:lvlJc w:val="left"/>
      <w:pPr>
        <w:ind w:left="3975" w:hanging="360"/>
      </w:pPr>
      <w:rPr>
        <w:rFonts w:ascii="Wingdings" w:hAnsi="Wingdings" w:hint="default"/>
      </w:rPr>
    </w:lvl>
    <w:lvl w:ilvl="6" w:tplc="04050001" w:tentative="1">
      <w:start w:val="1"/>
      <w:numFmt w:val="bullet"/>
      <w:lvlText w:val=""/>
      <w:lvlJc w:val="left"/>
      <w:pPr>
        <w:ind w:left="4695" w:hanging="360"/>
      </w:pPr>
      <w:rPr>
        <w:rFonts w:ascii="Symbol" w:hAnsi="Symbol" w:hint="default"/>
      </w:rPr>
    </w:lvl>
    <w:lvl w:ilvl="7" w:tplc="04050003" w:tentative="1">
      <w:start w:val="1"/>
      <w:numFmt w:val="bullet"/>
      <w:lvlText w:val="o"/>
      <w:lvlJc w:val="left"/>
      <w:pPr>
        <w:ind w:left="5415" w:hanging="360"/>
      </w:pPr>
      <w:rPr>
        <w:rFonts w:ascii="Courier New" w:hAnsi="Courier New" w:cs="Courier New" w:hint="default"/>
      </w:rPr>
    </w:lvl>
    <w:lvl w:ilvl="8" w:tplc="04050005" w:tentative="1">
      <w:start w:val="1"/>
      <w:numFmt w:val="bullet"/>
      <w:lvlText w:val=""/>
      <w:lvlJc w:val="left"/>
      <w:pPr>
        <w:ind w:left="6135" w:hanging="360"/>
      </w:pPr>
      <w:rPr>
        <w:rFonts w:ascii="Wingdings" w:hAnsi="Wingdings" w:hint="default"/>
      </w:rPr>
    </w:lvl>
  </w:abstractNum>
  <w:abstractNum w:abstractNumId="106" w15:restartNumberingAfterBreak="0">
    <w:nsid w:val="74AC3C07"/>
    <w:multiLevelType w:val="multilevel"/>
    <w:tmpl w:val="373C7FA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7" w15:restartNumberingAfterBreak="0">
    <w:nsid w:val="7561671B"/>
    <w:multiLevelType w:val="multilevel"/>
    <w:tmpl w:val="7A9C17D4"/>
    <w:lvl w:ilvl="0">
      <w:start w:val="1"/>
      <w:numFmt w:val="bullet"/>
      <w:lvlText w:val=""/>
      <w:lvlJc w:val="left"/>
      <w:pPr>
        <w:tabs>
          <w:tab w:val="num" w:pos="924"/>
        </w:tabs>
        <w:ind w:left="924" w:hanging="360"/>
      </w:pPr>
      <w:rPr>
        <w:rFonts w:ascii="Symbol" w:hAnsi="Symbol" w:cs="OpenSymbol" w:hint="default"/>
      </w:rPr>
    </w:lvl>
    <w:lvl w:ilvl="1">
      <w:start w:val="1"/>
      <w:numFmt w:val="bullet"/>
      <w:lvlText w:val="◦"/>
      <w:lvlJc w:val="left"/>
      <w:pPr>
        <w:tabs>
          <w:tab w:val="num" w:pos="1284"/>
        </w:tabs>
        <w:ind w:left="1284" w:hanging="360"/>
      </w:pPr>
      <w:rPr>
        <w:rFonts w:ascii="OpenSymbol" w:hAnsi="OpenSymbol" w:cs="OpenSymbol" w:hint="default"/>
      </w:rPr>
    </w:lvl>
    <w:lvl w:ilvl="2">
      <w:start w:val="1"/>
      <w:numFmt w:val="bullet"/>
      <w:lvlText w:val="▪"/>
      <w:lvlJc w:val="left"/>
      <w:pPr>
        <w:tabs>
          <w:tab w:val="num" w:pos="1644"/>
        </w:tabs>
        <w:ind w:left="1644" w:hanging="360"/>
      </w:pPr>
      <w:rPr>
        <w:rFonts w:ascii="OpenSymbol" w:hAnsi="OpenSymbol" w:cs="OpenSymbol" w:hint="default"/>
      </w:rPr>
    </w:lvl>
    <w:lvl w:ilvl="3">
      <w:start w:val="1"/>
      <w:numFmt w:val="bullet"/>
      <w:lvlText w:val=""/>
      <w:lvlJc w:val="left"/>
      <w:pPr>
        <w:tabs>
          <w:tab w:val="num" w:pos="2004"/>
        </w:tabs>
        <w:ind w:left="2004" w:hanging="360"/>
      </w:pPr>
      <w:rPr>
        <w:rFonts w:ascii="Symbol" w:hAnsi="Symbol" w:cs="OpenSymbol" w:hint="default"/>
      </w:rPr>
    </w:lvl>
    <w:lvl w:ilvl="4">
      <w:start w:val="1"/>
      <w:numFmt w:val="bullet"/>
      <w:lvlText w:val="◦"/>
      <w:lvlJc w:val="left"/>
      <w:pPr>
        <w:tabs>
          <w:tab w:val="num" w:pos="2364"/>
        </w:tabs>
        <w:ind w:left="2364" w:hanging="360"/>
      </w:pPr>
      <w:rPr>
        <w:rFonts w:ascii="OpenSymbol" w:hAnsi="OpenSymbol" w:cs="OpenSymbol" w:hint="default"/>
      </w:rPr>
    </w:lvl>
    <w:lvl w:ilvl="5">
      <w:start w:val="1"/>
      <w:numFmt w:val="bullet"/>
      <w:lvlText w:val="▪"/>
      <w:lvlJc w:val="left"/>
      <w:pPr>
        <w:tabs>
          <w:tab w:val="num" w:pos="2724"/>
        </w:tabs>
        <w:ind w:left="2724" w:hanging="360"/>
      </w:pPr>
      <w:rPr>
        <w:rFonts w:ascii="OpenSymbol" w:hAnsi="OpenSymbol" w:cs="OpenSymbol" w:hint="default"/>
      </w:rPr>
    </w:lvl>
    <w:lvl w:ilvl="6">
      <w:start w:val="1"/>
      <w:numFmt w:val="bullet"/>
      <w:lvlText w:val=""/>
      <w:lvlJc w:val="left"/>
      <w:pPr>
        <w:tabs>
          <w:tab w:val="num" w:pos="3084"/>
        </w:tabs>
        <w:ind w:left="3084" w:hanging="360"/>
      </w:pPr>
      <w:rPr>
        <w:rFonts w:ascii="Symbol" w:hAnsi="Symbol" w:cs="OpenSymbol" w:hint="default"/>
      </w:rPr>
    </w:lvl>
    <w:lvl w:ilvl="7">
      <w:start w:val="1"/>
      <w:numFmt w:val="bullet"/>
      <w:lvlText w:val="◦"/>
      <w:lvlJc w:val="left"/>
      <w:pPr>
        <w:tabs>
          <w:tab w:val="num" w:pos="3444"/>
        </w:tabs>
        <w:ind w:left="3444" w:hanging="360"/>
      </w:pPr>
      <w:rPr>
        <w:rFonts w:ascii="OpenSymbol" w:hAnsi="OpenSymbol" w:cs="OpenSymbol" w:hint="default"/>
      </w:rPr>
    </w:lvl>
    <w:lvl w:ilvl="8">
      <w:start w:val="1"/>
      <w:numFmt w:val="bullet"/>
      <w:lvlText w:val="▪"/>
      <w:lvlJc w:val="left"/>
      <w:pPr>
        <w:tabs>
          <w:tab w:val="num" w:pos="3804"/>
        </w:tabs>
        <w:ind w:left="3804" w:hanging="360"/>
      </w:pPr>
      <w:rPr>
        <w:rFonts w:ascii="OpenSymbol" w:hAnsi="OpenSymbol" w:cs="OpenSymbol" w:hint="default"/>
      </w:rPr>
    </w:lvl>
  </w:abstractNum>
  <w:abstractNum w:abstractNumId="108" w15:restartNumberingAfterBreak="0">
    <w:nsid w:val="769D273E"/>
    <w:multiLevelType w:val="hybridMultilevel"/>
    <w:tmpl w:val="7B028564"/>
    <w:lvl w:ilvl="0" w:tplc="D71A825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9" w15:restartNumberingAfterBreak="0">
    <w:nsid w:val="78C617FB"/>
    <w:multiLevelType w:val="multilevel"/>
    <w:tmpl w:val="DB5607D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0" w15:restartNumberingAfterBreak="0">
    <w:nsid w:val="796B5E25"/>
    <w:multiLevelType w:val="multilevel"/>
    <w:tmpl w:val="F54AD7F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1" w15:restartNumberingAfterBreak="0">
    <w:nsid w:val="7C09363D"/>
    <w:multiLevelType w:val="hybridMultilevel"/>
    <w:tmpl w:val="18781682"/>
    <w:lvl w:ilvl="0" w:tplc="18BE9682">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2" w15:restartNumberingAfterBreak="0">
    <w:nsid w:val="7C510377"/>
    <w:multiLevelType w:val="hybridMultilevel"/>
    <w:tmpl w:val="374020BE"/>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7D9521C8"/>
    <w:multiLevelType w:val="multilevel"/>
    <w:tmpl w:val="F35CB8F2"/>
    <w:styleLink w:val="referencelist"/>
    <w:lvl w:ilvl="0">
      <w:start w:val="1"/>
      <w:numFmt w:val="decimal"/>
      <w:pStyle w:val="referenceitem"/>
      <w:lvlText w:val="%1."/>
      <w:lvlJc w:val="right"/>
      <w:pPr>
        <w:tabs>
          <w:tab w:val="num" w:pos="341"/>
        </w:tabs>
        <w:ind w:left="341" w:hanging="114"/>
      </w:pPr>
      <w:rPr>
        <w:rFonts w:cs="Times New Roman" w:hint="default"/>
      </w:rPr>
    </w:lvl>
    <w:lvl w:ilvl="1">
      <w:start w:val="1"/>
      <w:numFmt w:val="lowerLetter"/>
      <w:lvlText w:val="%2."/>
      <w:lvlJc w:val="left"/>
      <w:pPr>
        <w:tabs>
          <w:tab w:val="num" w:pos="1896"/>
        </w:tabs>
        <w:ind w:left="1896" w:hanging="360"/>
      </w:pPr>
      <w:rPr>
        <w:rFonts w:cs="Times New Roman" w:hint="default"/>
      </w:rPr>
    </w:lvl>
    <w:lvl w:ilvl="2">
      <w:start w:val="1"/>
      <w:numFmt w:val="lowerRoman"/>
      <w:lvlText w:val="%3."/>
      <w:lvlJc w:val="right"/>
      <w:pPr>
        <w:tabs>
          <w:tab w:val="num" w:pos="2616"/>
        </w:tabs>
        <w:ind w:left="2616" w:hanging="180"/>
      </w:pPr>
      <w:rPr>
        <w:rFonts w:cs="Times New Roman" w:hint="default"/>
      </w:rPr>
    </w:lvl>
    <w:lvl w:ilvl="3">
      <w:start w:val="1"/>
      <w:numFmt w:val="decimal"/>
      <w:lvlText w:val="%4."/>
      <w:lvlJc w:val="left"/>
      <w:pPr>
        <w:tabs>
          <w:tab w:val="num" w:pos="3336"/>
        </w:tabs>
        <w:ind w:left="3336" w:hanging="360"/>
      </w:pPr>
      <w:rPr>
        <w:rFonts w:cs="Times New Roman" w:hint="default"/>
      </w:rPr>
    </w:lvl>
    <w:lvl w:ilvl="4">
      <w:start w:val="1"/>
      <w:numFmt w:val="lowerLetter"/>
      <w:lvlText w:val="%5."/>
      <w:lvlJc w:val="left"/>
      <w:pPr>
        <w:tabs>
          <w:tab w:val="num" w:pos="4056"/>
        </w:tabs>
        <w:ind w:left="4056" w:hanging="360"/>
      </w:pPr>
      <w:rPr>
        <w:rFonts w:cs="Times New Roman" w:hint="default"/>
      </w:rPr>
    </w:lvl>
    <w:lvl w:ilvl="5">
      <w:start w:val="1"/>
      <w:numFmt w:val="lowerRoman"/>
      <w:lvlText w:val="%6."/>
      <w:lvlJc w:val="right"/>
      <w:pPr>
        <w:tabs>
          <w:tab w:val="num" w:pos="4776"/>
        </w:tabs>
        <w:ind w:left="4776" w:hanging="180"/>
      </w:pPr>
      <w:rPr>
        <w:rFonts w:cs="Times New Roman" w:hint="default"/>
      </w:rPr>
    </w:lvl>
    <w:lvl w:ilvl="6">
      <w:start w:val="1"/>
      <w:numFmt w:val="decimal"/>
      <w:lvlText w:val="%7."/>
      <w:lvlJc w:val="left"/>
      <w:pPr>
        <w:tabs>
          <w:tab w:val="num" w:pos="5496"/>
        </w:tabs>
        <w:ind w:left="5496" w:hanging="360"/>
      </w:pPr>
      <w:rPr>
        <w:rFonts w:cs="Times New Roman" w:hint="default"/>
      </w:rPr>
    </w:lvl>
    <w:lvl w:ilvl="7">
      <w:start w:val="1"/>
      <w:numFmt w:val="lowerLetter"/>
      <w:lvlText w:val="%8."/>
      <w:lvlJc w:val="left"/>
      <w:pPr>
        <w:tabs>
          <w:tab w:val="num" w:pos="6216"/>
        </w:tabs>
        <w:ind w:left="6216" w:hanging="360"/>
      </w:pPr>
      <w:rPr>
        <w:rFonts w:cs="Times New Roman" w:hint="default"/>
      </w:rPr>
    </w:lvl>
    <w:lvl w:ilvl="8">
      <w:start w:val="1"/>
      <w:numFmt w:val="lowerRoman"/>
      <w:lvlText w:val="%9."/>
      <w:lvlJc w:val="right"/>
      <w:pPr>
        <w:tabs>
          <w:tab w:val="num" w:pos="6936"/>
        </w:tabs>
        <w:ind w:left="6936" w:hanging="180"/>
      </w:pPr>
      <w:rPr>
        <w:rFonts w:cs="Times New Roman" w:hint="default"/>
      </w:rPr>
    </w:lvl>
  </w:abstractNum>
  <w:abstractNum w:abstractNumId="114" w15:restartNumberingAfterBreak="0">
    <w:nsid w:val="7E1B2911"/>
    <w:multiLevelType w:val="multilevel"/>
    <w:tmpl w:val="6982FE8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5" w15:restartNumberingAfterBreak="0">
    <w:nsid w:val="7E861DCB"/>
    <w:multiLevelType w:val="multilevel"/>
    <w:tmpl w:val="5996226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07"/>
  </w:num>
  <w:num w:numId="2">
    <w:abstractNumId w:val="59"/>
  </w:num>
  <w:num w:numId="3">
    <w:abstractNumId w:val="105"/>
  </w:num>
  <w:num w:numId="4">
    <w:abstractNumId w:val="26"/>
  </w:num>
  <w:num w:numId="5">
    <w:abstractNumId w:val="73"/>
  </w:num>
  <w:num w:numId="6">
    <w:abstractNumId w:val="108"/>
  </w:num>
  <w:num w:numId="7">
    <w:abstractNumId w:val="74"/>
  </w:num>
  <w:num w:numId="8">
    <w:abstractNumId w:val="104"/>
  </w:num>
  <w:num w:numId="9">
    <w:abstractNumId w:val="49"/>
  </w:num>
  <w:num w:numId="10">
    <w:abstractNumId w:val="63"/>
  </w:num>
  <w:num w:numId="11">
    <w:abstractNumId w:val="52"/>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num>
  <w:num w:numId="14">
    <w:abstractNumId w:val="21"/>
  </w:num>
  <w:num w:numId="15">
    <w:abstractNumId w:val="69"/>
  </w:num>
  <w:num w:numId="16">
    <w:abstractNumId w:val="68"/>
  </w:num>
  <w:num w:numId="17">
    <w:abstractNumId w:val="24"/>
  </w:num>
  <w:num w:numId="18">
    <w:abstractNumId w:val="45"/>
  </w:num>
  <w:num w:numId="19">
    <w:abstractNumId w:val="78"/>
  </w:num>
  <w:num w:numId="20">
    <w:abstractNumId w:val="93"/>
  </w:num>
  <w:num w:numId="21">
    <w:abstractNumId w:val="87"/>
  </w:num>
  <w:num w:numId="22">
    <w:abstractNumId w:val="57"/>
  </w:num>
  <w:num w:numId="23">
    <w:abstractNumId w:val="6"/>
  </w:num>
  <w:num w:numId="24">
    <w:abstractNumId w:val="30"/>
  </w:num>
  <w:num w:numId="25">
    <w:abstractNumId w:val="100"/>
  </w:num>
  <w:num w:numId="26">
    <w:abstractNumId w:val="76"/>
  </w:num>
  <w:num w:numId="27">
    <w:abstractNumId w:val="19"/>
  </w:num>
  <w:num w:numId="28">
    <w:abstractNumId w:val="46"/>
  </w:num>
  <w:num w:numId="29">
    <w:abstractNumId w:val="3"/>
  </w:num>
  <w:num w:numId="30">
    <w:abstractNumId w:val="84"/>
  </w:num>
  <w:num w:numId="31">
    <w:abstractNumId w:val="82"/>
  </w:num>
  <w:num w:numId="32">
    <w:abstractNumId w:val="98"/>
  </w:num>
  <w:num w:numId="33">
    <w:abstractNumId w:val="70"/>
  </w:num>
  <w:num w:numId="34">
    <w:abstractNumId w:val="22"/>
  </w:num>
  <w:num w:numId="35">
    <w:abstractNumId w:val="40"/>
  </w:num>
  <w:num w:numId="36">
    <w:abstractNumId w:val="75"/>
  </w:num>
  <w:num w:numId="37">
    <w:abstractNumId w:val="54"/>
  </w:num>
  <w:num w:numId="38">
    <w:abstractNumId w:val="79"/>
  </w:num>
  <w:num w:numId="39">
    <w:abstractNumId w:val="85"/>
  </w:num>
  <w:num w:numId="40">
    <w:abstractNumId w:val="36"/>
  </w:num>
  <w:num w:numId="41">
    <w:abstractNumId w:val="14"/>
  </w:num>
  <w:num w:numId="42">
    <w:abstractNumId w:val="109"/>
  </w:num>
  <w:num w:numId="43">
    <w:abstractNumId w:val="35"/>
  </w:num>
  <w:num w:numId="44">
    <w:abstractNumId w:val="55"/>
  </w:num>
  <w:num w:numId="45">
    <w:abstractNumId w:val="92"/>
  </w:num>
  <w:num w:numId="46">
    <w:abstractNumId w:val="91"/>
  </w:num>
  <w:num w:numId="47">
    <w:abstractNumId w:val="1"/>
  </w:num>
  <w:num w:numId="48">
    <w:abstractNumId w:val="113"/>
  </w:num>
  <w:num w:numId="49">
    <w:abstractNumId w:val="29"/>
  </w:num>
  <w:num w:numId="50">
    <w:abstractNumId w:val="115"/>
  </w:num>
  <w:num w:numId="51">
    <w:abstractNumId w:val="81"/>
  </w:num>
  <w:num w:numId="52">
    <w:abstractNumId w:val="16"/>
  </w:num>
  <w:num w:numId="53">
    <w:abstractNumId w:val="37"/>
  </w:num>
  <w:num w:numId="54">
    <w:abstractNumId w:val="7"/>
  </w:num>
  <w:num w:numId="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2"/>
  </w:num>
  <w:num w:numId="62">
    <w:abstractNumId w:val="44"/>
  </w:num>
  <w:num w:numId="63">
    <w:abstractNumId w:val="97"/>
  </w:num>
  <w:num w:numId="64">
    <w:abstractNumId w:val="101"/>
  </w:num>
  <w:num w:numId="65">
    <w:abstractNumId w:val="39"/>
  </w:num>
  <w:num w:numId="66">
    <w:abstractNumId w:val="12"/>
  </w:num>
  <w:num w:numId="67">
    <w:abstractNumId w:val="67"/>
  </w:num>
  <w:num w:numId="68">
    <w:abstractNumId w:val="72"/>
  </w:num>
  <w:num w:numId="69">
    <w:abstractNumId w:val="94"/>
  </w:num>
  <w:num w:numId="70">
    <w:abstractNumId w:val="41"/>
  </w:num>
  <w:num w:numId="71">
    <w:abstractNumId w:val="95"/>
  </w:num>
  <w:num w:numId="72">
    <w:abstractNumId w:val="89"/>
  </w:num>
  <w:num w:numId="73">
    <w:abstractNumId w:val="102"/>
  </w:num>
  <w:num w:numId="74">
    <w:abstractNumId w:val="0"/>
  </w:num>
  <w:num w:numId="75">
    <w:abstractNumId w:val="103"/>
  </w:num>
  <w:num w:numId="76">
    <w:abstractNumId w:val="64"/>
  </w:num>
  <w:num w:numId="77">
    <w:abstractNumId w:val="61"/>
  </w:num>
  <w:num w:numId="78">
    <w:abstractNumId w:val="5"/>
  </w:num>
  <w:num w:numId="79">
    <w:abstractNumId w:val="34"/>
  </w:num>
  <w:num w:numId="80">
    <w:abstractNumId w:val="48"/>
  </w:num>
  <w:num w:numId="81">
    <w:abstractNumId w:val="20"/>
  </w:num>
  <w:num w:numId="82">
    <w:abstractNumId w:val="66"/>
  </w:num>
  <w:num w:numId="83">
    <w:abstractNumId w:val="80"/>
  </w:num>
  <w:num w:numId="84">
    <w:abstractNumId w:val="62"/>
  </w:num>
  <w:num w:numId="85">
    <w:abstractNumId w:val="8"/>
  </w:num>
  <w:num w:numId="86">
    <w:abstractNumId w:val="110"/>
  </w:num>
  <w:num w:numId="87">
    <w:abstractNumId w:val="47"/>
  </w:num>
  <w:num w:numId="88">
    <w:abstractNumId w:val="96"/>
  </w:num>
  <w:num w:numId="89">
    <w:abstractNumId w:val="83"/>
  </w:num>
  <w:num w:numId="90">
    <w:abstractNumId w:val="28"/>
  </w:num>
  <w:num w:numId="91">
    <w:abstractNumId w:val="15"/>
  </w:num>
  <w:num w:numId="92">
    <w:abstractNumId w:val="71"/>
  </w:num>
  <w:num w:numId="93">
    <w:abstractNumId w:val="4"/>
  </w:num>
  <w:num w:numId="94">
    <w:abstractNumId w:val="51"/>
  </w:num>
  <w:num w:numId="95">
    <w:abstractNumId w:val="27"/>
  </w:num>
  <w:num w:numId="96">
    <w:abstractNumId w:val="58"/>
  </w:num>
  <w:num w:numId="97">
    <w:abstractNumId w:val="111"/>
  </w:num>
  <w:num w:numId="98">
    <w:abstractNumId w:val="112"/>
  </w:num>
  <w:num w:numId="99">
    <w:abstractNumId w:val="60"/>
  </w:num>
  <w:num w:numId="100">
    <w:abstractNumId w:val="13"/>
  </w:num>
  <w:num w:numId="101">
    <w:abstractNumId w:val="18"/>
  </w:num>
  <w:num w:numId="102">
    <w:abstractNumId w:val="90"/>
  </w:num>
  <w:num w:numId="103">
    <w:abstractNumId w:val="99"/>
  </w:num>
  <w:num w:numId="104">
    <w:abstractNumId w:val="17"/>
  </w:num>
  <w:num w:numId="105">
    <w:abstractNumId w:val="56"/>
  </w:num>
  <w:num w:numId="106">
    <w:abstractNumId w:val="88"/>
  </w:num>
  <w:num w:numId="107">
    <w:abstractNumId w:val="43"/>
  </w:num>
  <w:num w:numId="108">
    <w:abstractNumId w:val="33"/>
  </w:num>
  <w:num w:numId="109">
    <w:abstractNumId w:val="42"/>
  </w:num>
  <w:num w:numId="110">
    <w:abstractNumId w:val="11"/>
  </w:num>
  <w:num w:numId="111">
    <w:abstractNumId w:val="10"/>
  </w:num>
  <w:num w:numId="112">
    <w:abstractNumId w:val="86"/>
  </w:num>
  <w:num w:numId="113">
    <w:abstractNumId w:val="106"/>
  </w:num>
  <w:num w:numId="114">
    <w:abstractNumId w:val="65"/>
  </w:num>
  <w:num w:numId="115">
    <w:abstractNumId w:val="77"/>
  </w:num>
  <w:num w:numId="116">
    <w:abstractNumId w:val="114"/>
  </w:num>
  <w:num w:numId="117">
    <w:abstractNumId w:val="2"/>
  </w:num>
  <w:num w:numId="118">
    <w:abstractNumId w:val="53"/>
  </w:num>
  <w:num w:numId="119">
    <w:abstractNumId w:val="50"/>
  </w:num>
  <w:num w:numId="120">
    <w:abstractNumId w:val="23"/>
  </w:num>
  <w:num w:numId="121">
    <w:abstractNumId w:val="38"/>
  </w:num>
  <w:num w:numId="122">
    <w:abstractNumId w:val="9"/>
  </w:num>
  <w:numIdMacAtCleanup w:val="116"/>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iří Lehejček">
    <w15:presenceInfo w15:providerId="AD" w15:userId="S-1-5-21-770070720-3945125243-2690725130-67491"/>
  </w15:person>
  <w15:person w15:author="Jiří Lehejček [2]">
    <w15:presenceInfo w15:providerId="None" w15:userId="Jiří Lehejč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388"/>
    <w:rsid w:val="0001328A"/>
    <w:rsid w:val="00055EE0"/>
    <w:rsid w:val="00073739"/>
    <w:rsid w:val="00100A63"/>
    <w:rsid w:val="00113FDC"/>
    <w:rsid w:val="00123807"/>
    <w:rsid w:val="0015232A"/>
    <w:rsid w:val="001A3ADB"/>
    <w:rsid w:val="001D45DB"/>
    <w:rsid w:val="00200898"/>
    <w:rsid w:val="002A66B1"/>
    <w:rsid w:val="002B7EA6"/>
    <w:rsid w:val="002D6DDC"/>
    <w:rsid w:val="00300ED3"/>
    <w:rsid w:val="00373E05"/>
    <w:rsid w:val="00381388"/>
    <w:rsid w:val="003C6F49"/>
    <w:rsid w:val="003F4DBB"/>
    <w:rsid w:val="00422FA7"/>
    <w:rsid w:val="0046661F"/>
    <w:rsid w:val="00490D75"/>
    <w:rsid w:val="00495DC8"/>
    <w:rsid w:val="004C48FF"/>
    <w:rsid w:val="00566CF7"/>
    <w:rsid w:val="005802FA"/>
    <w:rsid w:val="00616BB2"/>
    <w:rsid w:val="00625021"/>
    <w:rsid w:val="00626193"/>
    <w:rsid w:val="006827B6"/>
    <w:rsid w:val="006A206E"/>
    <w:rsid w:val="00727397"/>
    <w:rsid w:val="00750168"/>
    <w:rsid w:val="007C112D"/>
    <w:rsid w:val="00895B76"/>
    <w:rsid w:val="00907F78"/>
    <w:rsid w:val="009530AE"/>
    <w:rsid w:val="00A90CC4"/>
    <w:rsid w:val="00AB7A48"/>
    <w:rsid w:val="00AC3CBB"/>
    <w:rsid w:val="00AE17AC"/>
    <w:rsid w:val="00AE6202"/>
    <w:rsid w:val="00B10EFC"/>
    <w:rsid w:val="00B724E9"/>
    <w:rsid w:val="00B91134"/>
    <w:rsid w:val="00BD26BB"/>
    <w:rsid w:val="00C47B4E"/>
    <w:rsid w:val="00C836A8"/>
    <w:rsid w:val="00D9052B"/>
    <w:rsid w:val="00DC0213"/>
    <w:rsid w:val="00DC2CB2"/>
    <w:rsid w:val="00DE7E32"/>
    <w:rsid w:val="00E05AA8"/>
    <w:rsid w:val="00E61849"/>
    <w:rsid w:val="00EA2629"/>
    <w:rsid w:val="00F40D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F51A0"/>
  <w15:docId w15:val="{E5223F48-D3D6-4C0C-87B3-16218C6BC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81388"/>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BD26B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9"/>
    <w:qFormat/>
    <w:rsid w:val="00BD26BB"/>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
    <w:semiHidden/>
    <w:unhideWhenUsed/>
    <w:qFormat/>
    <w:rsid w:val="00073739"/>
    <w:pPr>
      <w:keepNext/>
      <w:keepLines/>
      <w:spacing w:before="200"/>
      <w:outlineLvl w:val="3"/>
    </w:pPr>
    <w:rPr>
      <w:rFonts w:asciiTheme="majorHAnsi" w:eastAsiaTheme="majorEastAsia" w:hAnsiTheme="majorHAnsi" w:cstheme="majorBidi"/>
      <w:b/>
      <w:bCs/>
      <w:i/>
      <w:iCs/>
      <w:color w:val="5B9BD5" w:themeColor="accent1"/>
    </w:rPr>
  </w:style>
  <w:style w:type="paragraph" w:styleId="Nadpis8">
    <w:name w:val="heading 8"/>
    <w:basedOn w:val="Normln"/>
    <w:next w:val="Normln"/>
    <w:link w:val="Nadpis8Char"/>
    <w:uiPriority w:val="9"/>
    <w:semiHidden/>
    <w:unhideWhenUsed/>
    <w:qFormat/>
    <w:rsid w:val="00BD26BB"/>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381388"/>
    <w:pPr>
      <w:tabs>
        <w:tab w:val="center" w:pos="4536"/>
        <w:tab w:val="right" w:pos="9072"/>
      </w:tabs>
    </w:pPr>
  </w:style>
  <w:style w:type="character" w:customStyle="1" w:styleId="ZpatChar">
    <w:name w:val="Zápatí Char"/>
    <w:basedOn w:val="Standardnpsmoodstavce"/>
    <w:link w:val="Zpat"/>
    <w:uiPriority w:val="99"/>
    <w:rsid w:val="00381388"/>
    <w:rPr>
      <w:rFonts w:ascii="Times New Roman" w:eastAsia="Times New Roman" w:hAnsi="Times New Roman" w:cs="Times New Roman"/>
      <w:sz w:val="20"/>
      <w:szCs w:val="20"/>
      <w:lang w:eastAsia="cs-CZ"/>
    </w:rPr>
  </w:style>
  <w:style w:type="character" w:styleId="Hypertextovodkaz">
    <w:name w:val="Hyperlink"/>
    <w:basedOn w:val="Standardnpsmoodstavce"/>
    <w:uiPriority w:val="99"/>
    <w:rsid w:val="00381388"/>
    <w:rPr>
      <w:rFonts w:cs="Times New Roman"/>
      <w:color w:val="0000FF"/>
      <w:u w:val="single"/>
    </w:rPr>
  </w:style>
  <w:style w:type="paragraph" w:customStyle="1" w:styleId="Zpat1">
    <w:name w:val="Zápatí1"/>
    <w:basedOn w:val="Normln"/>
    <w:qFormat/>
    <w:rsid w:val="00490D75"/>
    <w:pPr>
      <w:tabs>
        <w:tab w:val="center" w:pos="4536"/>
        <w:tab w:val="right" w:pos="9072"/>
      </w:tabs>
      <w:suppressAutoHyphens/>
    </w:pPr>
    <w:rPr>
      <w:color w:val="00000A"/>
    </w:rPr>
  </w:style>
  <w:style w:type="paragraph" w:styleId="Odstavecseseznamem">
    <w:name w:val="List Paragraph"/>
    <w:basedOn w:val="Normln"/>
    <w:uiPriority w:val="34"/>
    <w:qFormat/>
    <w:rsid w:val="00490D75"/>
    <w:pPr>
      <w:suppressAutoHyphens/>
      <w:ind w:left="720"/>
      <w:contextualSpacing/>
    </w:pPr>
    <w:rPr>
      <w:color w:val="00000A"/>
    </w:rPr>
  </w:style>
  <w:style w:type="character" w:customStyle="1" w:styleId="Nadpis1Char">
    <w:name w:val="Nadpis 1 Char"/>
    <w:basedOn w:val="Standardnpsmoodstavce"/>
    <w:link w:val="Nadpis1"/>
    <w:rsid w:val="00BD26BB"/>
    <w:rPr>
      <w:rFonts w:asciiTheme="majorHAnsi" w:eastAsiaTheme="majorEastAsia" w:hAnsiTheme="majorHAnsi" w:cstheme="majorBidi"/>
      <w:color w:val="2E74B5" w:themeColor="accent1" w:themeShade="BF"/>
      <w:sz w:val="32"/>
      <w:szCs w:val="32"/>
      <w:lang w:eastAsia="cs-CZ"/>
    </w:rPr>
  </w:style>
  <w:style w:type="character" w:customStyle="1" w:styleId="Nadpis2Char">
    <w:name w:val="Nadpis 2 Char"/>
    <w:basedOn w:val="Standardnpsmoodstavce"/>
    <w:link w:val="Nadpis2"/>
    <w:uiPriority w:val="99"/>
    <w:rsid w:val="00BD26BB"/>
    <w:rPr>
      <w:rFonts w:ascii="Cambria" w:eastAsia="Times New Roman" w:hAnsi="Cambria" w:cs="Times New Roman"/>
      <w:b/>
      <w:bCs/>
      <w:color w:val="4F81BD"/>
      <w:sz w:val="26"/>
      <w:szCs w:val="26"/>
      <w:lang w:eastAsia="cs-CZ"/>
    </w:rPr>
  </w:style>
  <w:style w:type="character" w:customStyle="1" w:styleId="Nadpis8Char">
    <w:name w:val="Nadpis 8 Char"/>
    <w:basedOn w:val="Standardnpsmoodstavce"/>
    <w:link w:val="Nadpis8"/>
    <w:uiPriority w:val="9"/>
    <w:semiHidden/>
    <w:rsid w:val="00BD26BB"/>
    <w:rPr>
      <w:rFonts w:asciiTheme="majorHAnsi" w:eastAsiaTheme="majorEastAsia" w:hAnsiTheme="majorHAnsi" w:cstheme="majorBidi"/>
      <w:color w:val="272727" w:themeColor="text1" w:themeTint="D8"/>
      <w:sz w:val="21"/>
      <w:szCs w:val="21"/>
      <w:lang w:eastAsia="cs-CZ"/>
    </w:rPr>
  </w:style>
  <w:style w:type="character" w:customStyle="1" w:styleId="apple-converted-space">
    <w:name w:val="apple-converted-space"/>
    <w:rsid w:val="00BD26BB"/>
  </w:style>
  <w:style w:type="character" w:styleId="Siln">
    <w:name w:val="Strong"/>
    <w:basedOn w:val="Standardnpsmoodstavce"/>
    <w:qFormat/>
    <w:rsid w:val="00BD26BB"/>
    <w:rPr>
      <w:b/>
      <w:bCs/>
    </w:rPr>
  </w:style>
  <w:style w:type="character" w:customStyle="1" w:styleId="a-size-base">
    <w:name w:val="a-size-base"/>
    <w:basedOn w:val="Standardnpsmoodstavce"/>
    <w:rsid w:val="00BD26BB"/>
  </w:style>
  <w:style w:type="paragraph" w:styleId="Normlnweb">
    <w:name w:val="Normal (Web)"/>
    <w:basedOn w:val="Normln"/>
    <w:uiPriority w:val="99"/>
    <w:rsid w:val="00BD26BB"/>
    <w:pPr>
      <w:spacing w:before="100" w:beforeAutospacing="1" w:after="100" w:afterAutospacing="1"/>
    </w:pPr>
    <w:rPr>
      <w:sz w:val="24"/>
      <w:szCs w:val="24"/>
    </w:rPr>
  </w:style>
  <w:style w:type="paragraph" w:customStyle="1" w:styleId="Cislovani">
    <w:name w:val="Cislovani"/>
    <w:basedOn w:val="Normln"/>
    <w:uiPriority w:val="99"/>
    <w:rsid w:val="00BD26BB"/>
    <w:pPr>
      <w:numPr>
        <w:numId w:val="7"/>
      </w:numPr>
    </w:pPr>
  </w:style>
  <w:style w:type="character" w:styleId="Zdraznn">
    <w:name w:val="Emphasis"/>
    <w:basedOn w:val="Standardnpsmoodstavce"/>
    <w:uiPriority w:val="20"/>
    <w:qFormat/>
    <w:rsid w:val="00BD26BB"/>
    <w:rPr>
      <w:rFonts w:cs="Times New Roman"/>
      <w:i/>
    </w:rPr>
  </w:style>
  <w:style w:type="character" w:customStyle="1" w:styleId="hps">
    <w:name w:val="hps"/>
    <w:uiPriority w:val="99"/>
    <w:rsid w:val="00BD26BB"/>
  </w:style>
  <w:style w:type="paragraph" w:styleId="FormtovanvHTML">
    <w:name w:val="HTML Preformatted"/>
    <w:basedOn w:val="Normln"/>
    <w:link w:val="FormtovanvHTMLChar"/>
    <w:uiPriority w:val="99"/>
    <w:rsid w:val="00BD2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lang w:eastAsia="zh-CN" w:bidi="hi-IN"/>
    </w:rPr>
  </w:style>
  <w:style w:type="character" w:customStyle="1" w:styleId="FormtovanvHTMLChar">
    <w:name w:val="Formátovaný v HTML Char"/>
    <w:basedOn w:val="Standardnpsmoodstavce"/>
    <w:link w:val="FormtovanvHTML"/>
    <w:uiPriority w:val="99"/>
    <w:rsid w:val="00BD26BB"/>
    <w:rPr>
      <w:rFonts w:ascii="Courier New" w:eastAsia="SimSun" w:hAnsi="Courier New" w:cs="Courier New"/>
      <w:sz w:val="20"/>
      <w:szCs w:val="20"/>
      <w:lang w:eastAsia="zh-CN" w:bidi="hi-IN"/>
    </w:rPr>
  </w:style>
  <w:style w:type="character" w:customStyle="1" w:styleId="citace1Char">
    <w:name w:val="citace1 Char"/>
    <w:link w:val="citace1"/>
    <w:locked/>
    <w:rsid w:val="00BD26BB"/>
  </w:style>
  <w:style w:type="paragraph" w:customStyle="1" w:styleId="citace1">
    <w:name w:val="citace1"/>
    <w:basedOn w:val="Normln"/>
    <w:link w:val="citace1Char"/>
    <w:qFormat/>
    <w:rsid w:val="00BD26BB"/>
    <w:pPr>
      <w:numPr>
        <w:numId w:val="12"/>
      </w:numPr>
      <w:spacing w:before="60" w:after="60" w:line="276" w:lineRule="auto"/>
      <w:ind w:left="851" w:hanging="567"/>
    </w:pPr>
    <w:rPr>
      <w:rFonts w:asciiTheme="minorHAnsi" w:eastAsiaTheme="minorHAnsi" w:hAnsiTheme="minorHAnsi" w:cstheme="minorBidi"/>
      <w:sz w:val="22"/>
      <w:szCs w:val="22"/>
      <w:lang w:eastAsia="en-US"/>
    </w:rPr>
  </w:style>
  <w:style w:type="character" w:customStyle="1" w:styleId="isbntableisbn">
    <w:name w:val="isbntable_isbn"/>
    <w:basedOn w:val="Standardnpsmoodstavce"/>
    <w:rsid w:val="00BD26BB"/>
  </w:style>
  <w:style w:type="paragraph" w:customStyle="1" w:styleId="literaturazavorky">
    <w:name w:val="literatura_zavorky"/>
    <w:basedOn w:val="Odstavecseseznamem"/>
    <w:link w:val="literaturazavorkyChar"/>
    <w:uiPriority w:val="99"/>
    <w:rsid w:val="00BD26BB"/>
    <w:pPr>
      <w:tabs>
        <w:tab w:val="left" w:pos="284"/>
      </w:tabs>
      <w:suppressAutoHyphens w:val="0"/>
      <w:ind w:left="360" w:hanging="360"/>
      <w:jc w:val="both"/>
    </w:pPr>
    <w:rPr>
      <w:rFonts w:ascii="Calibri" w:hAnsi="Calibri"/>
      <w:color w:val="auto"/>
      <w:sz w:val="22"/>
      <w:szCs w:val="22"/>
      <w:lang w:eastAsia="en-US"/>
    </w:rPr>
  </w:style>
  <w:style w:type="character" w:customStyle="1" w:styleId="literaturazavorkyChar">
    <w:name w:val="literatura_zavorky Char"/>
    <w:link w:val="literaturazavorky"/>
    <w:uiPriority w:val="99"/>
    <w:locked/>
    <w:rsid w:val="00BD26BB"/>
    <w:rPr>
      <w:rFonts w:ascii="Calibri" w:eastAsia="Times New Roman" w:hAnsi="Calibri" w:cs="Times New Roman"/>
    </w:rPr>
  </w:style>
  <w:style w:type="paragraph" w:customStyle="1" w:styleId="Odstavecseseznamem1">
    <w:name w:val="Odstavec se seznamem1"/>
    <w:basedOn w:val="Normln"/>
    <w:uiPriority w:val="99"/>
    <w:rsid w:val="00BD26BB"/>
    <w:pPr>
      <w:ind w:left="720"/>
      <w:contextualSpacing/>
    </w:pPr>
    <w:rPr>
      <w:rFonts w:eastAsia="Calibri"/>
    </w:rPr>
  </w:style>
  <w:style w:type="character" w:customStyle="1" w:styleId="sx-text-light">
    <w:name w:val="sx-text-light"/>
    <w:basedOn w:val="Standardnpsmoodstavce"/>
    <w:rsid w:val="00BD26BB"/>
  </w:style>
  <w:style w:type="paragraph" w:customStyle="1" w:styleId="Odstavecseseznamem2">
    <w:name w:val="Odstavec se seznamem2"/>
    <w:basedOn w:val="Normln"/>
    <w:rsid w:val="00E05AA8"/>
    <w:pPr>
      <w:ind w:left="720"/>
      <w:contextualSpacing/>
    </w:pPr>
    <w:rPr>
      <w:rFonts w:eastAsia="Calibri"/>
    </w:rPr>
  </w:style>
  <w:style w:type="paragraph" w:customStyle="1" w:styleId="a">
    <w:uiPriority w:val="20"/>
    <w:qFormat/>
    <w:rsid w:val="00E05AA8"/>
    <w:rPr>
      <w:rFonts w:eastAsiaTheme="minorEastAsia" w:cs="Times New Roman"/>
      <w:sz w:val="3276"/>
      <w:szCs w:val="3276"/>
      <w:lang w:eastAsia="cs-CZ"/>
    </w:rPr>
  </w:style>
  <w:style w:type="paragraph" w:styleId="Zkladntext">
    <w:name w:val="Body Text"/>
    <w:basedOn w:val="Normln"/>
    <w:link w:val="ZkladntextChar"/>
    <w:rsid w:val="00E05AA8"/>
    <w:pPr>
      <w:widowControl w:val="0"/>
    </w:pPr>
    <w:rPr>
      <w:rFonts w:eastAsia="Calibri"/>
      <w:b/>
      <w:sz w:val="24"/>
    </w:rPr>
  </w:style>
  <w:style w:type="character" w:customStyle="1" w:styleId="ZkladntextChar">
    <w:name w:val="Základní text Char"/>
    <w:basedOn w:val="Standardnpsmoodstavce"/>
    <w:link w:val="Zkladntext"/>
    <w:rsid w:val="00E05AA8"/>
    <w:rPr>
      <w:rFonts w:ascii="Times New Roman" w:eastAsia="Calibri" w:hAnsi="Times New Roman" w:cs="Times New Roman"/>
      <w:b/>
      <w:sz w:val="24"/>
      <w:szCs w:val="20"/>
      <w:lang w:eastAsia="cs-CZ"/>
    </w:rPr>
  </w:style>
  <w:style w:type="paragraph" w:customStyle="1" w:styleId="referenceitem">
    <w:name w:val="referenceitem"/>
    <w:basedOn w:val="Normln"/>
    <w:rsid w:val="00E05AA8"/>
    <w:pPr>
      <w:numPr>
        <w:numId w:val="48"/>
      </w:numPr>
      <w:overflowPunct w:val="0"/>
      <w:autoSpaceDE w:val="0"/>
      <w:autoSpaceDN w:val="0"/>
      <w:adjustRightInd w:val="0"/>
      <w:spacing w:line="220" w:lineRule="atLeast"/>
      <w:jc w:val="both"/>
      <w:textAlignment w:val="baseline"/>
    </w:pPr>
    <w:rPr>
      <w:rFonts w:eastAsia="Calibri"/>
      <w:sz w:val="18"/>
      <w:lang w:val="en-US" w:eastAsia="de-DE"/>
    </w:rPr>
  </w:style>
  <w:style w:type="numbering" w:customStyle="1" w:styleId="referencelist">
    <w:name w:val="referencelist"/>
    <w:rsid w:val="00E05AA8"/>
    <w:pPr>
      <w:numPr>
        <w:numId w:val="48"/>
      </w:numPr>
    </w:pPr>
  </w:style>
  <w:style w:type="character" w:customStyle="1" w:styleId="artlink1">
    <w:name w:val="art_link1"/>
    <w:rsid w:val="00E05AA8"/>
    <w:rPr>
      <w:rFonts w:ascii="Arial" w:hAnsi="Arial" w:cs="Arial"/>
      <w:color w:val="4B4B4B"/>
      <w:sz w:val="22"/>
      <w:szCs w:val="22"/>
      <w:u w:val="none"/>
      <w:effect w:val="none"/>
    </w:rPr>
  </w:style>
  <w:style w:type="character" w:customStyle="1" w:styleId="databold">
    <w:name w:val="data_bold"/>
    <w:rsid w:val="00E05AA8"/>
    <w:rPr>
      <w:rFonts w:cs="Times New Roman"/>
    </w:rPr>
  </w:style>
  <w:style w:type="character" w:customStyle="1" w:styleId="label">
    <w:name w:val="label"/>
    <w:rsid w:val="00E05AA8"/>
    <w:rPr>
      <w:rFonts w:cs="Times New Roman"/>
    </w:rPr>
  </w:style>
  <w:style w:type="character" w:customStyle="1" w:styleId="hithilite">
    <w:name w:val="hithilite"/>
    <w:uiPriority w:val="99"/>
    <w:rsid w:val="00E05AA8"/>
  </w:style>
  <w:style w:type="character" w:customStyle="1" w:styleId="doctitle">
    <w:name w:val="doctitle"/>
    <w:basedOn w:val="Standardnpsmoodstavce"/>
    <w:rsid w:val="00E05AA8"/>
  </w:style>
  <w:style w:type="character" w:styleId="Odkaznakoment">
    <w:name w:val="annotation reference"/>
    <w:rsid w:val="00E05AA8"/>
    <w:rPr>
      <w:sz w:val="16"/>
      <w:szCs w:val="16"/>
    </w:rPr>
  </w:style>
  <w:style w:type="paragraph" w:styleId="Textkomente">
    <w:name w:val="annotation text"/>
    <w:basedOn w:val="Normln"/>
    <w:link w:val="TextkomenteChar"/>
    <w:rsid w:val="00E05AA8"/>
    <w:rPr>
      <w:rFonts w:eastAsia="Calibri"/>
    </w:rPr>
  </w:style>
  <w:style w:type="character" w:customStyle="1" w:styleId="TextkomenteChar">
    <w:name w:val="Text komentáře Char"/>
    <w:basedOn w:val="Standardnpsmoodstavce"/>
    <w:link w:val="Textkomente"/>
    <w:rsid w:val="00E05AA8"/>
    <w:rPr>
      <w:rFonts w:ascii="Times New Roman" w:eastAsia="Calibri" w:hAnsi="Times New Roman" w:cs="Times New Roman"/>
      <w:sz w:val="20"/>
      <w:szCs w:val="20"/>
      <w:lang w:eastAsia="cs-CZ"/>
    </w:rPr>
  </w:style>
  <w:style w:type="character" w:customStyle="1" w:styleId="Zkladntext2">
    <w:name w:val="Základní text (2)_"/>
    <w:basedOn w:val="Standardnpsmoodstavce"/>
    <w:link w:val="Zkladntext20"/>
    <w:uiPriority w:val="99"/>
    <w:locked/>
    <w:rsid w:val="00E05AA8"/>
    <w:rPr>
      <w:rFonts w:ascii="Times New Roman" w:hAnsi="Times New Roman" w:cs="Times New Roman"/>
      <w:sz w:val="20"/>
      <w:szCs w:val="20"/>
      <w:shd w:val="clear" w:color="auto" w:fill="FFFFFF"/>
    </w:rPr>
  </w:style>
  <w:style w:type="paragraph" w:customStyle="1" w:styleId="Zkladntext20">
    <w:name w:val="Základní text (2)"/>
    <w:basedOn w:val="Normln"/>
    <w:link w:val="Zkladntext2"/>
    <w:uiPriority w:val="99"/>
    <w:rsid w:val="00E05AA8"/>
    <w:pPr>
      <w:widowControl w:val="0"/>
      <w:shd w:val="clear" w:color="auto" w:fill="FFFFFF"/>
      <w:spacing w:line="240" w:lineRule="atLeast"/>
      <w:ind w:hanging="320"/>
    </w:pPr>
    <w:rPr>
      <w:rFonts w:eastAsiaTheme="minorHAnsi"/>
      <w:lang w:eastAsia="en-US"/>
    </w:rPr>
  </w:style>
  <w:style w:type="character" w:customStyle="1" w:styleId="Zkladntext2Kurzva">
    <w:name w:val="Základní text (2) + Kurzíva"/>
    <w:basedOn w:val="Zkladntext2"/>
    <w:uiPriority w:val="99"/>
    <w:rsid w:val="00E05AA8"/>
    <w:rPr>
      <w:rFonts w:ascii="Times New Roman" w:hAnsi="Times New Roman" w:cs="Times New Roman"/>
      <w:i/>
      <w:iCs/>
      <w:color w:val="000000"/>
      <w:spacing w:val="0"/>
      <w:w w:val="100"/>
      <w:position w:val="0"/>
      <w:sz w:val="20"/>
      <w:szCs w:val="20"/>
      <w:u w:val="none"/>
      <w:shd w:val="clear" w:color="auto" w:fill="FFFFFF"/>
      <w:lang w:val="en-US" w:eastAsia="en-US"/>
    </w:rPr>
  </w:style>
  <w:style w:type="character" w:customStyle="1" w:styleId="tabpolozkatext">
    <w:name w:val="tab_polozka_text"/>
    <w:basedOn w:val="Standardnpsmoodstavce"/>
    <w:uiPriority w:val="99"/>
    <w:rsid w:val="00E05AA8"/>
    <w:rPr>
      <w:rFonts w:cs="Times New Roman"/>
    </w:rPr>
  </w:style>
  <w:style w:type="paragraph" w:customStyle="1" w:styleId="Default">
    <w:name w:val="Default"/>
    <w:uiPriority w:val="99"/>
    <w:rsid w:val="00E05AA8"/>
    <w:pPr>
      <w:autoSpaceDE w:val="0"/>
      <w:autoSpaceDN w:val="0"/>
      <w:adjustRightInd w:val="0"/>
      <w:spacing w:after="0" w:line="240" w:lineRule="auto"/>
    </w:pPr>
    <w:rPr>
      <w:rFonts w:ascii="Times New Roman" w:eastAsia="Calibri" w:hAnsi="Times New Roman" w:cs="Times New Roman"/>
      <w:color w:val="000000"/>
      <w:sz w:val="24"/>
      <w:szCs w:val="24"/>
      <w:lang w:eastAsia="cs-CZ"/>
    </w:rPr>
  </w:style>
  <w:style w:type="paragraph" w:styleId="Textbubliny">
    <w:name w:val="Balloon Text"/>
    <w:basedOn w:val="Normln"/>
    <w:link w:val="TextbublinyChar"/>
    <w:uiPriority w:val="99"/>
    <w:semiHidden/>
    <w:unhideWhenUsed/>
    <w:rsid w:val="00495DC8"/>
    <w:rPr>
      <w:rFonts w:ascii="Tahoma" w:hAnsi="Tahoma" w:cs="Tahoma"/>
      <w:sz w:val="16"/>
      <w:szCs w:val="16"/>
    </w:rPr>
  </w:style>
  <w:style w:type="character" w:customStyle="1" w:styleId="TextbublinyChar">
    <w:name w:val="Text bubliny Char"/>
    <w:basedOn w:val="Standardnpsmoodstavce"/>
    <w:link w:val="Textbubliny"/>
    <w:uiPriority w:val="99"/>
    <w:semiHidden/>
    <w:rsid w:val="00495DC8"/>
    <w:rPr>
      <w:rFonts w:ascii="Tahoma" w:eastAsia="Times New Roman" w:hAnsi="Tahoma" w:cs="Tahoma"/>
      <w:sz w:val="16"/>
      <w:szCs w:val="16"/>
      <w:lang w:eastAsia="cs-CZ"/>
    </w:rPr>
  </w:style>
  <w:style w:type="paragraph" w:styleId="Revize">
    <w:name w:val="Revision"/>
    <w:hidden/>
    <w:uiPriority w:val="99"/>
    <w:semiHidden/>
    <w:rsid w:val="0015232A"/>
    <w:pPr>
      <w:spacing w:after="0" w:line="240" w:lineRule="auto"/>
    </w:pPr>
    <w:rPr>
      <w:rFonts w:ascii="Times New Roman" w:eastAsia="Times New Roman" w:hAnsi="Times New Roman" w:cs="Times New Roman"/>
      <w:sz w:val="20"/>
      <w:szCs w:val="20"/>
      <w:lang w:eastAsia="cs-CZ"/>
    </w:rPr>
  </w:style>
  <w:style w:type="paragraph" w:customStyle="1" w:styleId="OiaeaeiYiio2">
    <w:name w:val="O?ia eaeiYiio 2"/>
    <w:basedOn w:val="Normln"/>
    <w:rsid w:val="00DE7E32"/>
    <w:pPr>
      <w:widowControl w:val="0"/>
      <w:jc w:val="right"/>
    </w:pPr>
    <w:rPr>
      <w:i/>
      <w:sz w:val="16"/>
      <w:lang w:val="en-US"/>
    </w:rPr>
  </w:style>
  <w:style w:type="paragraph" w:customStyle="1" w:styleId="Aaoeeu">
    <w:name w:val="Aaoeeu"/>
    <w:rsid w:val="00300ED3"/>
    <w:pPr>
      <w:widowControl w:val="0"/>
      <w:spacing w:after="0" w:line="240" w:lineRule="auto"/>
    </w:pPr>
    <w:rPr>
      <w:rFonts w:ascii="Times New Roman" w:eastAsia="Times New Roman" w:hAnsi="Times New Roman" w:cs="Times New Roman"/>
      <w:sz w:val="20"/>
      <w:szCs w:val="20"/>
      <w:lang w:val="en-US" w:eastAsia="cs-CZ"/>
    </w:rPr>
  </w:style>
  <w:style w:type="character" w:customStyle="1" w:styleId="Nadpis4Char">
    <w:name w:val="Nadpis 4 Char"/>
    <w:basedOn w:val="Standardnpsmoodstavce"/>
    <w:link w:val="Nadpis4"/>
    <w:uiPriority w:val="9"/>
    <w:semiHidden/>
    <w:rsid w:val="00073739"/>
    <w:rPr>
      <w:rFonts w:asciiTheme="majorHAnsi" w:eastAsiaTheme="majorEastAsia" w:hAnsiTheme="majorHAnsi" w:cstheme="majorBidi"/>
      <w:b/>
      <w:bCs/>
      <w:i/>
      <w:iCs/>
      <w:color w:val="5B9BD5" w:themeColor="accent1"/>
      <w:sz w:val="20"/>
      <w:szCs w:val="20"/>
      <w:lang w:eastAsia="cs-CZ"/>
    </w:rPr>
  </w:style>
  <w:style w:type="character" w:customStyle="1" w:styleId="field260">
    <w:name w:val="field_260"/>
    <w:basedOn w:val="Standardnpsmoodstavce"/>
    <w:rsid w:val="00073739"/>
  </w:style>
  <w:style w:type="character" w:customStyle="1" w:styleId="field300">
    <w:name w:val="field_300"/>
    <w:basedOn w:val="Standardnpsmoodstavce"/>
    <w:rsid w:val="000737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tb.cz/o-univerzite/vnitrni-predpisy" TargetMode="External"/><Relationship Id="rId13" Type="http://schemas.openxmlformats.org/officeDocument/2006/relationships/image" Target="media/image1.png"/><Relationship Id="rId18" Type="http://schemas.openxmlformats.org/officeDocument/2006/relationships/hyperlink" Target="http://vyuka.flkr.utb.cz/"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hyperlink" Target="http://publikace.k.utb.cz/" TargetMode="External"/><Relationship Id="rId2" Type="http://schemas.openxmlformats.org/officeDocument/2006/relationships/numbering" Target="numbering.xml"/><Relationship Id="rId16" Type="http://schemas.openxmlformats.org/officeDocument/2006/relationships/hyperlink" Target="http://digilib.k.utb.cz/" TargetMode="External"/><Relationship Id="rId20" Type="http://schemas.openxmlformats.org/officeDocument/2006/relationships/hyperlink" Target="http://portal.k.utb.cz/databases/alphabetica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tag.utb.cz/portal/" TargetMode="External"/><Relationship Id="rId23" Type="http://schemas.microsoft.com/office/2011/relationships/people" Target="people.xml"/><Relationship Id="rId10" Type="http://schemas.openxmlformats.org/officeDocument/2006/relationships/hyperlink" Target="mailto:ponizil@utb.cz" TargetMode="External"/><Relationship Id="rId19" Type="http://schemas.openxmlformats.org/officeDocument/2006/relationships/hyperlink" Target="http://portal.k.utb.cz/"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krizoverizeni-uh.cz" TargetMode="External"/><Relationship Id="rId22"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1D00EE-8703-4AC9-98D4-36D5A27E4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64483</Words>
  <Characters>380455</Characters>
  <Application>Microsoft Office Word</Application>
  <DocSecurity>4</DocSecurity>
  <Lines>3170</Lines>
  <Paragraphs>888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444050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skybova</dc:creator>
  <cp:lastModifiedBy>skybova</cp:lastModifiedBy>
  <cp:revision>2</cp:revision>
  <cp:lastPrinted>2018-11-25T14:52:00Z</cp:lastPrinted>
  <dcterms:created xsi:type="dcterms:W3CDTF">2018-11-26T14:44:00Z</dcterms:created>
  <dcterms:modified xsi:type="dcterms:W3CDTF">2018-11-26T14:44:00Z</dcterms:modified>
</cp:coreProperties>
</file>